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990C" w14:textId="3F23556C" w:rsidR="00CC13A3" w:rsidRPr="007549CD" w:rsidRDefault="009B4BE3" w:rsidP="007D0B10">
      <w:pPr>
        <w:pStyle w:val="Photoauteur"/>
        <w:spacing w:after="600"/>
      </w:pPr>
      <w:r w:rsidRPr="007549CD">
        <w:drawing>
          <wp:anchor distT="0" distB="0" distL="114300" distR="114300" simplePos="0" relativeHeight="251657728" behindDoc="0" locked="0" layoutInCell="1" allowOverlap="1" wp14:anchorId="54D6CB9A" wp14:editId="79EAC8B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A2A">
        <w:drawing>
          <wp:inline distT="0" distB="0" distL="0" distR="0" wp14:anchorId="15D4E4DA" wp14:editId="731A390A">
            <wp:extent cx="3387090" cy="4500245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450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A2B04" w14:textId="77777777" w:rsidR="00CC13A3" w:rsidRDefault="00CC13A3" w:rsidP="00B259C3">
      <w:pPr>
        <w:pStyle w:val="Auteur"/>
        <w:spacing w:after="960"/>
      </w:pPr>
      <w:r>
        <w:t>William Godwin</w:t>
      </w:r>
    </w:p>
    <w:p w14:paraId="05210123" w14:textId="68596166" w:rsidR="00CC13A3" w:rsidRPr="007C1C6B" w:rsidRDefault="00CC13A3" w:rsidP="00CC13A3">
      <w:pPr>
        <w:pStyle w:val="Titrelivre"/>
      </w:pPr>
      <w:r>
        <w:t>CALEB WILLIAMS</w:t>
      </w:r>
      <w:r>
        <w:br/>
      </w:r>
      <w:r w:rsidR="007D0B10">
        <w:rPr>
          <w:b w:val="0"/>
          <w:bCs w:val="0"/>
          <w:sz w:val="52"/>
          <w:szCs w:val="52"/>
        </w:rPr>
        <w:br/>
      </w:r>
      <w:r w:rsidRPr="007D0B10">
        <w:rPr>
          <w:b w:val="0"/>
          <w:bCs w:val="0"/>
          <w:sz w:val="52"/>
          <w:szCs w:val="52"/>
        </w:rPr>
        <w:t>ou</w:t>
      </w:r>
      <w:r w:rsidR="007D0B10">
        <w:rPr>
          <w:b w:val="0"/>
          <w:bCs w:val="0"/>
          <w:sz w:val="52"/>
          <w:szCs w:val="52"/>
        </w:rPr>
        <w:br/>
      </w:r>
      <w:r w:rsidRPr="007D0B10">
        <w:rPr>
          <w:sz w:val="52"/>
          <w:szCs w:val="52"/>
        </w:rPr>
        <w:br/>
      </w:r>
      <w:r w:rsidRPr="007D0B10">
        <w:rPr>
          <w:sz w:val="60"/>
          <w:szCs w:val="60"/>
        </w:rPr>
        <w:t>Les choses comme elles sont</w:t>
      </w:r>
    </w:p>
    <w:p w14:paraId="4A5B9B2B" w14:textId="77777777" w:rsidR="007D0B10" w:rsidRPr="00B259C3" w:rsidRDefault="00CC13A3" w:rsidP="00B259C3">
      <w:pPr>
        <w:pStyle w:val="Soustitrelivre"/>
        <w:spacing w:after="960"/>
        <w:rPr>
          <w:sz w:val="36"/>
        </w:rPr>
      </w:pPr>
      <w:r w:rsidRPr="00B259C3">
        <w:rPr>
          <w:i/>
          <w:iCs/>
          <w:sz w:val="36"/>
        </w:rPr>
        <w:t>Things as They Are</w:t>
      </w:r>
      <w:r w:rsidR="007D0B10" w:rsidRPr="00B259C3">
        <w:rPr>
          <w:i/>
          <w:iCs/>
          <w:sz w:val="36"/>
        </w:rPr>
        <w:t xml:space="preserve">, </w:t>
      </w:r>
      <w:r w:rsidRPr="00B259C3">
        <w:rPr>
          <w:i/>
          <w:iCs/>
          <w:sz w:val="36"/>
        </w:rPr>
        <w:t>or The Adventures of Caleb Williams</w:t>
      </w:r>
    </w:p>
    <w:p w14:paraId="57D2F932" w14:textId="16910620" w:rsidR="007D0B10" w:rsidRDefault="00CC13A3" w:rsidP="00CC13A3">
      <w:pPr>
        <w:pStyle w:val="DateSortie"/>
      </w:pPr>
      <w:r>
        <w:t>1797</w:t>
      </w:r>
    </w:p>
    <w:p w14:paraId="1CE91EDE" w14:textId="46A234DE" w:rsidR="00CC13A3" w:rsidRDefault="00CC13A3" w:rsidP="007D0B10">
      <w:pPr>
        <w:pStyle w:val="DateSortie"/>
      </w:pPr>
      <w:r>
        <w:t>Traduit de l</w:t>
      </w:r>
      <w:r w:rsidR="007D0B10">
        <w:t>’</w:t>
      </w:r>
      <w:r>
        <w:t>anglais par Amédée Pichot</w:t>
      </w:r>
    </w:p>
    <w:p w14:paraId="3651DE33" w14:textId="77777777" w:rsidR="00CC13A3" w:rsidRDefault="00CC13A3" w:rsidP="00CC13A3">
      <w:pPr>
        <w:sectPr w:rsidR="00CC13A3">
          <w:footerReference w:type="default" r:id="rId10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7DC6232A" w14:textId="77777777" w:rsidR="00CC13A3" w:rsidRDefault="00CC13A3" w:rsidP="007D0B10">
      <w:pPr>
        <w:pStyle w:val="Titretablematires"/>
      </w:pPr>
      <w:r>
        <w:lastRenderedPageBreak/>
        <w:t>Table des matières</w:t>
      </w:r>
    </w:p>
    <w:p w14:paraId="353FFDE4" w14:textId="77777777" w:rsidR="00CC13A3" w:rsidRDefault="00CC13A3"/>
    <w:p w14:paraId="0055A915" w14:textId="6D80D8CA" w:rsidR="0084077C" w:rsidRDefault="00CC13A3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</w:instrText>
      </w:r>
      <w:r w:rsidR="00C44FDF">
        <w:rPr>
          <w:noProof w:val="0"/>
        </w:rPr>
        <w:instrText>TOC</w:instrText>
      </w:r>
      <w:r>
        <w:rPr>
          <w:noProof w:val="0"/>
        </w:rPr>
        <w:instrText xml:space="preserve"> \o "1-3" \h \z </w:instrText>
      </w:r>
      <w:r>
        <w:rPr>
          <w:noProof w:val="0"/>
        </w:rPr>
        <w:fldChar w:fldCharType="separate"/>
      </w:r>
      <w:hyperlink w:anchor="_Toc194843890" w:history="1">
        <w:r w:rsidR="0084077C" w:rsidRPr="002A0B86">
          <w:rPr>
            <w:rStyle w:val="Lienhypertexte"/>
          </w:rPr>
          <w:t>NOTICE SUR WILLIAM GODWIN ET SES OUVRAGES</w:t>
        </w:r>
        <w:r w:rsidR="0084077C">
          <w:rPr>
            <w:webHidden/>
          </w:rPr>
          <w:tab/>
        </w:r>
        <w:r w:rsidR="0084077C">
          <w:rPr>
            <w:webHidden/>
          </w:rPr>
          <w:fldChar w:fldCharType="begin"/>
        </w:r>
        <w:r w:rsidR="0084077C">
          <w:rPr>
            <w:webHidden/>
          </w:rPr>
          <w:instrText xml:space="preserve"> PAGEREF _Toc194843890 \h </w:instrText>
        </w:r>
        <w:r w:rsidR="0084077C">
          <w:rPr>
            <w:webHidden/>
          </w:rPr>
        </w:r>
        <w:r w:rsidR="0084077C">
          <w:rPr>
            <w:webHidden/>
          </w:rPr>
          <w:fldChar w:fldCharType="separate"/>
        </w:r>
        <w:r w:rsidR="003D36DA">
          <w:rPr>
            <w:webHidden/>
          </w:rPr>
          <w:t>5</w:t>
        </w:r>
        <w:r w:rsidR="0084077C">
          <w:rPr>
            <w:webHidden/>
          </w:rPr>
          <w:fldChar w:fldCharType="end"/>
        </w:r>
      </w:hyperlink>
    </w:p>
    <w:p w14:paraId="714442E6" w14:textId="78E477FD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1" w:history="1">
        <w:r w:rsidRPr="002A0B86">
          <w:rPr>
            <w:rStyle w:val="Lienhypertexte"/>
          </w:rPr>
          <w:t>PREMIÈRE PRÉFACE DE L’AUTEUR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2C75B34" w14:textId="68CE1AA2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2" w:history="1">
        <w:r w:rsidRPr="002A0B86">
          <w:rPr>
            <w:rStyle w:val="Lienhypertexte"/>
          </w:rPr>
          <w:t>AVERTISSEMENT PLACÉ EN TÊTE DE L’ÉDITION DE 1841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502C677" w14:textId="53F25BC4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3" w:history="1">
        <w:r w:rsidRPr="002A0B86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6847E47" w14:textId="785C6AC9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4" w:history="1">
        <w:r w:rsidRPr="002A0B86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3ED225D" w14:textId="32784A74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5" w:history="1">
        <w:r w:rsidRPr="002A0B86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7B4C28F1" w14:textId="1557AB21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6" w:history="1">
        <w:r w:rsidRPr="002A0B86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33CB999E" w14:textId="1F113B4B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7" w:history="1">
        <w:r w:rsidRPr="002A0B86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24D103D0" w14:textId="245A1951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8" w:history="1">
        <w:r w:rsidRPr="002A0B86">
          <w:rPr>
            <w:rStyle w:val="Lienhypertexte"/>
          </w:rPr>
          <w:t>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018C0BFF" w14:textId="5E675253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899" w:history="1">
        <w:r w:rsidRPr="002A0B86">
          <w:rPr>
            <w:rStyle w:val="Lienhypertexte"/>
          </w:rPr>
          <w:t>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80</w:t>
        </w:r>
        <w:r>
          <w:rPr>
            <w:webHidden/>
          </w:rPr>
          <w:fldChar w:fldCharType="end"/>
        </w:r>
      </w:hyperlink>
    </w:p>
    <w:p w14:paraId="74B4E969" w14:textId="487A4D9A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0" w:history="1">
        <w:r w:rsidRPr="002A0B86">
          <w:rPr>
            <w:rStyle w:val="Lienhypertexte"/>
          </w:rPr>
          <w:t>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94</w:t>
        </w:r>
        <w:r>
          <w:rPr>
            <w:webHidden/>
          </w:rPr>
          <w:fldChar w:fldCharType="end"/>
        </w:r>
      </w:hyperlink>
    </w:p>
    <w:p w14:paraId="5B6B4EB1" w14:textId="7170C842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1" w:history="1">
        <w:r w:rsidRPr="002A0B86">
          <w:rPr>
            <w:rStyle w:val="Lienhypertexte"/>
          </w:rPr>
          <w:t>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110</w:t>
        </w:r>
        <w:r>
          <w:rPr>
            <w:webHidden/>
          </w:rPr>
          <w:fldChar w:fldCharType="end"/>
        </w:r>
      </w:hyperlink>
    </w:p>
    <w:p w14:paraId="3EB6B0BF" w14:textId="65159698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2" w:history="1">
        <w:r w:rsidRPr="002A0B86">
          <w:rPr>
            <w:rStyle w:val="Lienhypertexte"/>
          </w:rPr>
          <w:t>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130</w:t>
        </w:r>
        <w:r>
          <w:rPr>
            <w:webHidden/>
          </w:rPr>
          <w:fldChar w:fldCharType="end"/>
        </w:r>
      </w:hyperlink>
    </w:p>
    <w:p w14:paraId="01A75E11" w14:textId="7C154BE6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3" w:history="1">
        <w:r w:rsidRPr="002A0B86">
          <w:rPr>
            <w:rStyle w:val="Lienhypertexte"/>
          </w:rPr>
          <w:t>XI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145</w:t>
        </w:r>
        <w:r>
          <w:rPr>
            <w:webHidden/>
          </w:rPr>
          <w:fldChar w:fldCharType="end"/>
        </w:r>
      </w:hyperlink>
    </w:p>
    <w:p w14:paraId="0CD05B04" w14:textId="1EBEFDF5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4" w:history="1">
        <w:r w:rsidRPr="002A0B86">
          <w:rPr>
            <w:rStyle w:val="Lienhypertexte"/>
          </w:rPr>
          <w:t>XII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156</w:t>
        </w:r>
        <w:r>
          <w:rPr>
            <w:webHidden/>
          </w:rPr>
          <w:fldChar w:fldCharType="end"/>
        </w:r>
      </w:hyperlink>
    </w:p>
    <w:p w14:paraId="30405BB5" w14:textId="3A0801CC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5" w:history="1">
        <w:r w:rsidRPr="002A0B86">
          <w:rPr>
            <w:rStyle w:val="Lienhypertexte"/>
          </w:rPr>
          <w:t>XIII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169</w:t>
        </w:r>
        <w:r>
          <w:rPr>
            <w:webHidden/>
          </w:rPr>
          <w:fldChar w:fldCharType="end"/>
        </w:r>
      </w:hyperlink>
    </w:p>
    <w:p w14:paraId="300AF706" w14:textId="203E6DB9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6" w:history="1">
        <w:r w:rsidRPr="002A0B86">
          <w:rPr>
            <w:rStyle w:val="Lienhypertexte"/>
          </w:rPr>
          <w:t>XIV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181</w:t>
        </w:r>
        <w:r>
          <w:rPr>
            <w:webHidden/>
          </w:rPr>
          <w:fldChar w:fldCharType="end"/>
        </w:r>
      </w:hyperlink>
    </w:p>
    <w:p w14:paraId="2FB36F38" w14:textId="374BCEDB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7" w:history="1">
        <w:r w:rsidRPr="002A0B86">
          <w:rPr>
            <w:rStyle w:val="Lienhypertexte"/>
          </w:rPr>
          <w:t>XV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189</w:t>
        </w:r>
        <w:r>
          <w:rPr>
            <w:webHidden/>
          </w:rPr>
          <w:fldChar w:fldCharType="end"/>
        </w:r>
      </w:hyperlink>
    </w:p>
    <w:p w14:paraId="11BE84DC" w14:textId="51910730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8" w:history="1">
        <w:r w:rsidRPr="002A0B86">
          <w:rPr>
            <w:rStyle w:val="Lienhypertexte"/>
          </w:rPr>
          <w:t>XVI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195</w:t>
        </w:r>
        <w:r>
          <w:rPr>
            <w:webHidden/>
          </w:rPr>
          <w:fldChar w:fldCharType="end"/>
        </w:r>
      </w:hyperlink>
    </w:p>
    <w:p w14:paraId="54FBAF05" w14:textId="436C580C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09" w:history="1">
        <w:r w:rsidRPr="002A0B86">
          <w:rPr>
            <w:rStyle w:val="Lienhypertexte"/>
          </w:rPr>
          <w:t>XVII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201</w:t>
        </w:r>
        <w:r>
          <w:rPr>
            <w:webHidden/>
          </w:rPr>
          <w:fldChar w:fldCharType="end"/>
        </w:r>
      </w:hyperlink>
    </w:p>
    <w:p w14:paraId="567632C3" w14:textId="32500DF9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0" w:history="1">
        <w:r w:rsidRPr="002A0B86">
          <w:rPr>
            <w:rStyle w:val="Lienhypertexte"/>
          </w:rPr>
          <w:t>XVIII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210</w:t>
        </w:r>
        <w:r>
          <w:rPr>
            <w:webHidden/>
          </w:rPr>
          <w:fldChar w:fldCharType="end"/>
        </w:r>
      </w:hyperlink>
    </w:p>
    <w:p w14:paraId="0F864034" w14:textId="3CFDA0E7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1" w:history="1">
        <w:r w:rsidRPr="002A0B86">
          <w:rPr>
            <w:rStyle w:val="Lienhypertexte"/>
          </w:rPr>
          <w:t>XIX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222</w:t>
        </w:r>
        <w:r>
          <w:rPr>
            <w:webHidden/>
          </w:rPr>
          <w:fldChar w:fldCharType="end"/>
        </w:r>
      </w:hyperlink>
    </w:p>
    <w:p w14:paraId="2C59CACE" w14:textId="06A89DEF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2" w:history="1">
        <w:r w:rsidRPr="002A0B86">
          <w:rPr>
            <w:rStyle w:val="Lienhypertexte"/>
          </w:rPr>
          <w:t>XX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233</w:t>
        </w:r>
        <w:r>
          <w:rPr>
            <w:webHidden/>
          </w:rPr>
          <w:fldChar w:fldCharType="end"/>
        </w:r>
      </w:hyperlink>
    </w:p>
    <w:p w14:paraId="0BC6185B" w14:textId="060D3222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3" w:history="1">
        <w:r w:rsidRPr="002A0B86">
          <w:rPr>
            <w:rStyle w:val="Lienhypertexte"/>
          </w:rPr>
          <w:t>XXI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247</w:t>
        </w:r>
        <w:r>
          <w:rPr>
            <w:webHidden/>
          </w:rPr>
          <w:fldChar w:fldCharType="end"/>
        </w:r>
      </w:hyperlink>
    </w:p>
    <w:p w14:paraId="49A11487" w14:textId="63CEB7DF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4" w:history="1">
        <w:r w:rsidRPr="002A0B86">
          <w:rPr>
            <w:rStyle w:val="Lienhypertexte"/>
          </w:rPr>
          <w:t>XXII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260</w:t>
        </w:r>
        <w:r>
          <w:rPr>
            <w:webHidden/>
          </w:rPr>
          <w:fldChar w:fldCharType="end"/>
        </w:r>
      </w:hyperlink>
    </w:p>
    <w:p w14:paraId="439D6518" w14:textId="5FB8BA9F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5" w:history="1">
        <w:r w:rsidRPr="002A0B86">
          <w:rPr>
            <w:rStyle w:val="Lienhypertexte"/>
          </w:rPr>
          <w:t>XXIII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281</w:t>
        </w:r>
        <w:r>
          <w:rPr>
            <w:webHidden/>
          </w:rPr>
          <w:fldChar w:fldCharType="end"/>
        </w:r>
      </w:hyperlink>
    </w:p>
    <w:p w14:paraId="083C32B2" w14:textId="38CB8541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6" w:history="1">
        <w:r w:rsidRPr="002A0B86">
          <w:rPr>
            <w:rStyle w:val="Lienhypertexte"/>
          </w:rPr>
          <w:t>XXIV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293</w:t>
        </w:r>
        <w:r>
          <w:rPr>
            <w:webHidden/>
          </w:rPr>
          <w:fldChar w:fldCharType="end"/>
        </w:r>
      </w:hyperlink>
    </w:p>
    <w:p w14:paraId="08719C80" w14:textId="61D8EEE1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7" w:history="1">
        <w:r w:rsidRPr="002A0B86">
          <w:rPr>
            <w:rStyle w:val="Lienhypertexte"/>
          </w:rPr>
          <w:t>XXV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297</w:t>
        </w:r>
        <w:r>
          <w:rPr>
            <w:webHidden/>
          </w:rPr>
          <w:fldChar w:fldCharType="end"/>
        </w:r>
      </w:hyperlink>
    </w:p>
    <w:p w14:paraId="098D9912" w14:textId="730C79E2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8" w:history="1">
        <w:r w:rsidRPr="002A0B86">
          <w:rPr>
            <w:rStyle w:val="Lienhypertexte"/>
          </w:rPr>
          <w:t>XXVI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310</w:t>
        </w:r>
        <w:r>
          <w:rPr>
            <w:webHidden/>
          </w:rPr>
          <w:fldChar w:fldCharType="end"/>
        </w:r>
      </w:hyperlink>
    </w:p>
    <w:p w14:paraId="1835EE5B" w14:textId="3CD21B85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19" w:history="1">
        <w:r w:rsidRPr="002A0B86">
          <w:rPr>
            <w:rStyle w:val="Lienhypertexte"/>
          </w:rPr>
          <w:t>XXVII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325</w:t>
        </w:r>
        <w:r>
          <w:rPr>
            <w:webHidden/>
          </w:rPr>
          <w:fldChar w:fldCharType="end"/>
        </w:r>
      </w:hyperlink>
    </w:p>
    <w:p w14:paraId="6805CFFB" w14:textId="57F086EF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0" w:history="1">
        <w:r w:rsidRPr="002A0B86">
          <w:rPr>
            <w:rStyle w:val="Lienhypertexte"/>
          </w:rPr>
          <w:t>XXVIII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334</w:t>
        </w:r>
        <w:r>
          <w:rPr>
            <w:webHidden/>
          </w:rPr>
          <w:fldChar w:fldCharType="end"/>
        </w:r>
      </w:hyperlink>
    </w:p>
    <w:p w14:paraId="4208AF7E" w14:textId="5063C612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1" w:history="1">
        <w:r w:rsidRPr="002A0B86">
          <w:rPr>
            <w:rStyle w:val="Lienhypertexte"/>
          </w:rPr>
          <w:t>XXIX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348</w:t>
        </w:r>
        <w:r>
          <w:rPr>
            <w:webHidden/>
          </w:rPr>
          <w:fldChar w:fldCharType="end"/>
        </w:r>
      </w:hyperlink>
    </w:p>
    <w:p w14:paraId="62415069" w14:textId="4385E4F3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2" w:history="1">
        <w:r w:rsidRPr="002A0B86">
          <w:rPr>
            <w:rStyle w:val="Lienhypertexte"/>
          </w:rPr>
          <w:t>XXX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359</w:t>
        </w:r>
        <w:r>
          <w:rPr>
            <w:webHidden/>
          </w:rPr>
          <w:fldChar w:fldCharType="end"/>
        </w:r>
      </w:hyperlink>
    </w:p>
    <w:p w14:paraId="7EB6AB9A" w14:textId="44553626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3" w:history="1">
        <w:r w:rsidRPr="002A0B86">
          <w:rPr>
            <w:rStyle w:val="Lienhypertexte"/>
          </w:rPr>
          <w:t>XXXI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368</w:t>
        </w:r>
        <w:r>
          <w:rPr>
            <w:webHidden/>
          </w:rPr>
          <w:fldChar w:fldCharType="end"/>
        </w:r>
      </w:hyperlink>
    </w:p>
    <w:p w14:paraId="40E21C85" w14:textId="0CD355E7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4" w:history="1">
        <w:r w:rsidRPr="002A0B86">
          <w:rPr>
            <w:rStyle w:val="Lienhypertexte"/>
          </w:rPr>
          <w:t>XXXII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376</w:t>
        </w:r>
        <w:r>
          <w:rPr>
            <w:webHidden/>
          </w:rPr>
          <w:fldChar w:fldCharType="end"/>
        </w:r>
      </w:hyperlink>
    </w:p>
    <w:p w14:paraId="3D6CF19C" w14:textId="0434DC0A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5" w:history="1">
        <w:r w:rsidRPr="002A0B86">
          <w:rPr>
            <w:rStyle w:val="Lienhypertexte"/>
          </w:rPr>
          <w:t>XXXIII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387</w:t>
        </w:r>
        <w:r>
          <w:rPr>
            <w:webHidden/>
          </w:rPr>
          <w:fldChar w:fldCharType="end"/>
        </w:r>
      </w:hyperlink>
    </w:p>
    <w:p w14:paraId="177DB89A" w14:textId="0308C33A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6" w:history="1">
        <w:r w:rsidRPr="002A0B86">
          <w:rPr>
            <w:rStyle w:val="Lienhypertexte"/>
          </w:rPr>
          <w:t>XXXIV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398</w:t>
        </w:r>
        <w:r>
          <w:rPr>
            <w:webHidden/>
          </w:rPr>
          <w:fldChar w:fldCharType="end"/>
        </w:r>
      </w:hyperlink>
    </w:p>
    <w:p w14:paraId="4D1FB7FF" w14:textId="75803C91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7" w:history="1">
        <w:r w:rsidRPr="002A0B86">
          <w:rPr>
            <w:rStyle w:val="Lienhypertexte"/>
          </w:rPr>
          <w:t>XXXV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407</w:t>
        </w:r>
        <w:r>
          <w:rPr>
            <w:webHidden/>
          </w:rPr>
          <w:fldChar w:fldCharType="end"/>
        </w:r>
      </w:hyperlink>
    </w:p>
    <w:p w14:paraId="54E2997D" w14:textId="4D358E27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8" w:history="1">
        <w:r w:rsidRPr="002A0B86">
          <w:rPr>
            <w:rStyle w:val="Lienhypertexte"/>
          </w:rPr>
          <w:t>XXXVI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417</w:t>
        </w:r>
        <w:r>
          <w:rPr>
            <w:webHidden/>
          </w:rPr>
          <w:fldChar w:fldCharType="end"/>
        </w:r>
      </w:hyperlink>
    </w:p>
    <w:p w14:paraId="142720D0" w14:textId="5370D786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29" w:history="1">
        <w:r w:rsidRPr="002A0B86">
          <w:rPr>
            <w:rStyle w:val="Lienhypertexte"/>
          </w:rPr>
          <w:t>XXXVII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428</w:t>
        </w:r>
        <w:r>
          <w:rPr>
            <w:webHidden/>
          </w:rPr>
          <w:fldChar w:fldCharType="end"/>
        </w:r>
      </w:hyperlink>
    </w:p>
    <w:p w14:paraId="3C227B38" w14:textId="18653AF6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0" w:history="1">
        <w:r w:rsidRPr="002A0B86">
          <w:rPr>
            <w:rStyle w:val="Lienhypertexte"/>
          </w:rPr>
          <w:t>XXXVIII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437</w:t>
        </w:r>
        <w:r>
          <w:rPr>
            <w:webHidden/>
          </w:rPr>
          <w:fldChar w:fldCharType="end"/>
        </w:r>
      </w:hyperlink>
    </w:p>
    <w:p w14:paraId="11DDDAE7" w14:textId="014B251A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1" w:history="1">
        <w:r w:rsidRPr="002A0B86">
          <w:rPr>
            <w:rStyle w:val="Lienhypertexte"/>
          </w:rPr>
          <w:t>XXXIX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451</w:t>
        </w:r>
        <w:r>
          <w:rPr>
            <w:webHidden/>
          </w:rPr>
          <w:fldChar w:fldCharType="end"/>
        </w:r>
      </w:hyperlink>
    </w:p>
    <w:p w14:paraId="0723954E" w14:textId="7EF34198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2" w:history="1">
        <w:r w:rsidRPr="002A0B86">
          <w:rPr>
            <w:rStyle w:val="Lienhypertexte"/>
          </w:rPr>
          <w:t>XL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469</w:t>
        </w:r>
        <w:r>
          <w:rPr>
            <w:webHidden/>
          </w:rPr>
          <w:fldChar w:fldCharType="end"/>
        </w:r>
      </w:hyperlink>
    </w:p>
    <w:p w14:paraId="7B238C73" w14:textId="0B08A4BE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3" w:history="1">
        <w:r w:rsidRPr="002A0B86">
          <w:rPr>
            <w:rStyle w:val="Lienhypertexte"/>
          </w:rPr>
          <w:t>XLI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483</w:t>
        </w:r>
        <w:r>
          <w:rPr>
            <w:webHidden/>
          </w:rPr>
          <w:fldChar w:fldCharType="end"/>
        </w:r>
      </w:hyperlink>
    </w:p>
    <w:p w14:paraId="1DD0240C" w14:textId="7FB2BB0D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4" w:history="1">
        <w:r w:rsidRPr="002A0B86">
          <w:rPr>
            <w:rStyle w:val="Lienhypertexte"/>
          </w:rPr>
          <w:t>POST-SCRIPTUM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490</w:t>
        </w:r>
        <w:r>
          <w:rPr>
            <w:webHidden/>
          </w:rPr>
          <w:fldChar w:fldCharType="end"/>
        </w:r>
      </w:hyperlink>
    </w:p>
    <w:p w14:paraId="55039508" w14:textId="64D6E84B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5" w:history="1">
        <w:r w:rsidRPr="002A0B86">
          <w:rPr>
            <w:rStyle w:val="Lienhypertexte"/>
          </w:rPr>
          <w:t>NOTE DU TRADUCTEUR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507</w:t>
        </w:r>
        <w:r>
          <w:rPr>
            <w:webHidden/>
          </w:rPr>
          <w:fldChar w:fldCharType="end"/>
        </w:r>
      </w:hyperlink>
    </w:p>
    <w:p w14:paraId="05794859" w14:textId="75E52DA6" w:rsidR="0084077C" w:rsidRDefault="0084077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4843936" w:history="1">
        <w:r w:rsidRPr="002A0B86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_Toc194843936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36DA">
          <w:rPr>
            <w:webHidden/>
          </w:rPr>
          <w:t>508</w:t>
        </w:r>
        <w:r>
          <w:rPr>
            <w:webHidden/>
          </w:rPr>
          <w:fldChar w:fldCharType="end"/>
        </w:r>
      </w:hyperlink>
    </w:p>
    <w:p w14:paraId="3096A107" w14:textId="18D93C27" w:rsidR="00CC13A3" w:rsidRDefault="00CC13A3">
      <w:r>
        <w:fldChar w:fldCharType="end"/>
      </w:r>
    </w:p>
    <w:p w14:paraId="1DAC5898" w14:textId="77777777" w:rsidR="00CC13A3" w:rsidRPr="00EA49B4" w:rsidRDefault="00CC13A3" w:rsidP="007D0B10">
      <w:pPr>
        <w:pStyle w:val="Titre1"/>
      </w:pPr>
      <w:bookmarkStart w:id="0" w:name="_Toc194843890"/>
      <w:r w:rsidRPr="00EA49B4">
        <w:lastRenderedPageBreak/>
        <w:t>NOTICE SUR WILLIAM GODWIN ET SES OUVRAGES</w:t>
      </w:r>
      <w:bookmarkEnd w:id="0"/>
    </w:p>
    <w:p w14:paraId="757F7F9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Dans un de ses derniers écrits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William Godwin nous a donné quelques détails sur sa vie et ses ouvrages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cet écrivain si passionné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aimant en philosophie le paradoxe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politique les théories hardies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histoire les révolutions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dans les romans les sentiments exaltés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ce qu</w:t>
      </w:r>
      <w:r w:rsidR="007D0B10">
        <w:rPr>
          <w:szCs w:val="32"/>
        </w:rPr>
        <w:t>’</w:t>
      </w:r>
      <w:r w:rsidRPr="00EA49B4">
        <w:rPr>
          <w:szCs w:val="32"/>
        </w:rPr>
        <w:t>il appelle lui-même les tempêtes de l</w:t>
      </w:r>
      <w:r w:rsidR="007D0B10">
        <w:rPr>
          <w:szCs w:val="32"/>
        </w:rPr>
        <w:t>’</w:t>
      </w:r>
      <w:r w:rsidRPr="00EA49B4">
        <w:rPr>
          <w:szCs w:val="32"/>
        </w:rPr>
        <w:t>âme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auteur de la </w:t>
      </w:r>
      <w:r w:rsidRPr="00EA49B4">
        <w:rPr>
          <w:i/>
          <w:iCs/>
        </w:rPr>
        <w:t>Justice politique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</w:t>
      </w:r>
      <w:r w:rsidR="007D0B10">
        <w:rPr>
          <w:szCs w:val="32"/>
        </w:rPr>
        <w:t>’</w:t>
      </w:r>
      <w:r w:rsidRPr="00EA49B4">
        <w:rPr>
          <w:i/>
          <w:iCs/>
        </w:rPr>
        <w:t>Histoire de la République d</w:t>
      </w:r>
      <w:r w:rsidR="007D0B10">
        <w:rPr>
          <w:i/>
          <w:iCs/>
        </w:rPr>
        <w:t>’</w:t>
      </w:r>
      <w:r w:rsidRPr="00EA49B4">
        <w:rPr>
          <w:i/>
          <w:iCs/>
        </w:rPr>
        <w:t>Angleterre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de </w:t>
      </w:r>
      <w:r w:rsidRPr="00EA49B4">
        <w:rPr>
          <w:i/>
          <w:iCs/>
        </w:rPr>
        <w:t>Caleb Williams</w:t>
      </w:r>
      <w:r w:rsidRPr="00EA49B4">
        <w:rPr>
          <w:szCs w:val="32"/>
        </w:rPr>
        <w:t xml:space="preserve"> et de </w:t>
      </w:r>
      <w:r w:rsidRPr="00EA49B4">
        <w:rPr>
          <w:i/>
          <w:iCs/>
        </w:rPr>
        <w:t>Saint-Léon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nous apprend qu</w:t>
      </w:r>
      <w:r w:rsidR="007D0B10">
        <w:rPr>
          <w:szCs w:val="32"/>
        </w:rPr>
        <w:t>’</w:t>
      </w:r>
      <w:r w:rsidRPr="00EA49B4">
        <w:rPr>
          <w:szCs w:val="32"/>
        </w:rPr>
        <w:t>il fut toujours un esprit volontiers contemplatif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travailleur patient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très-peu jaloux de se mêler au mouvement et à l</w:t>
      </w:r>
      <w:r w:rsidR="007D0B10">
        <w:rPr>
          <w:szCs w:val="32"/>
        </w:rPr>
        <w:t>’</w:t>
      </w:r>
      <w:r w:rsidRPr="00EA49B4">
        <w:rPr>
          <w:szCs w:val="32"/>
        </w:rPr>
        <w:t>action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de courir après les grandes aventures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biographie ne saurait avoir cet intérêt romanesque qui s</w:t>
      </w:r>
      <w:r w:rsidR="007D0B10">
        <w:rPr>
          <w:szCs w:val="32"/>
        </w:rPr>
        <w:t>’</w:t>
      </w:r>
      <w:r w:rsidRPr="00EA49B4">
        <w:rPr>
          <w:szCs w:val="32"/>
        </w:rPr>
        <w:t>attache à Jean-Jacques Rousseau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Byron et aux autres prosateurs ou poëtes auxquels la critique l</w:t>
      </w:r>
      <w:r w:rsidR="007D0B10">
        <w:rPr>
          <w:szCs w:val="32"/>
        </w:rPr>
        <w:t>’</w:t>
      </w:r>
      <w:r w:rsidRPr="00EA49B4">
        <w:rPr>
          <w:szCs w:val="32"/>
        </w:rPr>
        <w:t>a quelquefois comparé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devons donc nous contenter de placer en tête du principal roman de Godwin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quelques détails plus bibliographiques que biographiques</w:t>
      </w:r>
      <w:r w:rsidR="007D0B10">
        <w:rPr>
          <w:szCs w:val="32"/>
        </w:rPr>
        <w:t>.</w:t>
      </w:r>
    </w:p>
    <w:p w14:paraId="49D14FFE" w14:textId="1AA13CC6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William Godwin naquit le </w:t>
      </w:r>
      <w:r w:rsidR="007D0B10" w:rsidRPr="00EA49B4">
        <w:rPr>
          <w:szCs w:val="32"/>
        </w:rPr>
        <w:t>3</w:t>
      </w:r>
      <w:r w:rsidR="007D0B10">
        <w:rPr>
          <w:szCs w:val="32"/>
        </w:rPr>
        <w:t> </w:t>
      </w:r>
      <w:r w:rsidR="007D0B10" w:rsidRPr="00EA49B4">
        <w:rPr>
          <w:szCs w:val="32"/>
        </w:rPr>
        <w:t>mars</w:t>
      </w:r>
      <w:r w:rsidRPr="00EA49B4">
        <w:rPr>
          <w:szCs w:val="32"/>
        </w:rPr>
        <w:t xml:space="preserve"> 1756 à Wisbeach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comté de Cambridge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Fils et petit-fils d</w:t>
      </w:r>
      <w:r w:rsidR="007D0B10">
        <w:rPr>
          <w:szCs w:val="32"/>
        </w:rPr>
        <w:t>’</w:t>
      </w:r>
      <w:r w:rsidRPr="00EA49B4">
        <w:rPr>
          <w:szCs w:val="32"/>
        </w:rPr>
        <w:t>un ministre dissident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enfant remarquable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nous 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sa docilité et son goût pour l</w:t>
      </w:r>
      <w:r w:rsidR="007D0B10">
        <w:rPr>
          <w:szCs w:val="32"/>
        </w:rPr>
        <w:t>’</w:t>
      </w:r>
      <w:r w:rsidRPr="00EA49B4">
        <w:rPr>
          <w:szCs w:val="32"/>
        </w:rPr>
        <w:t>instruction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put facilement le décider à se destiner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son grand-père et son père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aux fonctions ecclésiastiques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dirigea pendant cinq ans un petit troupeau d</w:t>
      </w:r>
      <w:r w:rsidR="007D0B10">
        <w:rPr>
          <w:szCs w:val="32"/>
        </w:rPr>
        <w:t>’</w:t>
      </w:r>
      <w:r w:rsidRPr="00EA49B4">
        <w:rPr>
          <w:szCs w:val="32"/>
        </w:rPr>
        <w:t>unitaires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prêcha exactement et publia même un volume de sermons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bout de ce terme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qu</w:t>
      </w:r>
      <w:r w:rsidR="007D0B10">
        <w:rPr>
          <w:szCs w:val="32"/>
        </w:rPr>
        <w:t>’</w:t>
      </w:r>
      <w:r w:rsidRPr="00EA49B4">
        <w:rPr>
          <w:szCs w:val="32"/>
        </w:rPr>
        <w:t>il fût déjà dégoûté de sa paisible existence de pasteur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qu</w:t>
      </w:r>
      <w:r w:rsidR="007D0B10">
        <w:rPr>
          <w:szCs w:val="32"/>
        </w:rPr>
        <w:t>’</w:t>
      </w:r>
      <w:r w:rsidRPr="00EA49B4">
        <w:rPr>
          <w:szCs w:val="32"/>
        </w:rPr>
        <w:t>un voyage qu</w:t>
      </w:r>
      <w:r w:rsidR="007D0B10">
        <w:rPr>
          <w:szCs w:val="32"/>
        </w:rPr>
        <w:t>’</w:t>
      </w:r>
      <w:r w:rsidRPr="00EA49B4">
        <w:rPr>
          <w:szCs w:val="32"/>
        </w:rPr>
        <w:t>il fit à Londres imprimât tout à coup un autre cours à ses idées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laissa là ses ouailles et préféra vivre obscurément de sa plume dans la capitale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en 1783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pauvre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 xml:space="preserve">il ne nous dit </w:t>
      </w:r>
      <w:r w:rsidRPr="00EA49B4">
        <w:rPr>
          <w:szCs w:val="32"/>
        </w:rPr>
        <w:lastRenderedPageBreak/>
        <w:t>pas quels furent les écrits qui lui procurèrent de quoi vivre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ils le recommandèrent sans doute aux hommes politiques de l</w:t>
      </w:r>
      <w:r w:rsidR="007D0B10">
        <w:rPr>
          <w:szCs w:val="32"/>
        </w:rPr>
        <w:t>’</w:t>
      </w:r>
      <w:r w:rsidRPr="00EA49B4">
        <w:rPr>
          <w:szCs w:val="32"/>
        </w:rPr>
        <w:t>opposition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il fréquenta Fox et Sheridan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lia avec Hardy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Horne Tooke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Holcroft et Thelwal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la crise de 1789 éclata en Europe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ex-pasteur unitaire fut un de ces publicistes qui saluèrent avec enthousiasme la Révolution française</w:t>
      </w:r>
      <w:r w:rsidR="007D0B10">
        <w:rPr>
          <w:szCs w:val="32"/>
        </w:rPr>
        <w:t>.</w:t>
      </w:r>
    </w:p>
    <w:p w14:paraId="7A57C34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Son ouvrage sur la </w:t>
      </w:r>
      <w:r w:rsidRPr="00EA49B4">
        <w:rPr>
          <w:i/>
          <w:iCs/>
        </w:rPr>
        <w:t>Justice politique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publié en 1793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ressent de ses opinions démocratiques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 ouvrage fit du bruit et provoqua une vive polémique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Quelques amis de l</w:t>
      </w:r>
      <w:r w:rsidR="007D0B10">
        <w:rPr>
          <w:szCs w:val="32"/>
        </w:rPr>
        <w:t>’</w:t>
      </w:r>
      <w:r w:rsidRPr="00EA49B4">
        <w:rPr>
          <w:szCs w:val="32"/>
        </w:rPr>
        <w:t>auteur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surtout les quatre derniers que nous venons de nommer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étaient encore plus exaltés que lui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ils se compromirent au point d</w:t>
      </w:r>
      <w:r w:rsidR="007D0B10">
        <w:rPr>
          <w:szCs w:val="32"/>
        </w:rPr>
        <w:t>’</w:t>
      </w:r>
      <w:r w:rsidRPr="00EA49B4">
        <w:rPr>
          <w:szCs w:val="32"/>
        </w:rPr>
        <w:t>être cités en justice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procès fameux dans les annales du barreau anglais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Godwin faillit être prévenu de conspiration avec ses amis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cela ne lui ôta pas le courage de les défendre par un pamphlet qui eut une immense publicité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Grâce à ce plaidoyer éloquent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put même s</w:t>
      </w:r>
      <w:r w:rsidR="007D0B10">
        <w:rPr>
          <w:szCs w:val="32"/>
        </w:rPr>
        <w:t>’</w:t>
      </w:r>
      <w:r w:rsidRPr="00EA49B4">
        <w:rPr>
          <w:szCs w:val="32"/>
        </w:rPr>
        <w:t>attribuer en partie le verdict de leur acquittement</w:t>
      </w:r>
      <w:r w:rsidR="007D0B10">
        <w:rPr>
          <w:szCs w:val="32"/>
        </w:rPr>
        <w:t>.</w:t>
      </w:r>
    </w:p>
    <w:p w14:paraId="67515E0D" w14:textId="4C040CD1" w:rsidR="007D0B10" w:rsidRDefault="00CC13A3" w:rsidP="00CC13A3">
      <w:pPr>
        <w:rPr>
          <w:szCs w:val="32"/>
        </w:rPr>
      </w:pPr>
      <w:r w:rsidRPr="00EA49B4">
        <w:rPr>
          <w:szCs w:val="32"/>
        </w:rPr>
        <w:t>Les opinions politiques de Godwin se retrouvent dans l</w:t>
      </w:r>
      <w:r w:rsidR="007D0B10">
        <w:rPr>
          <w:szCs w:val="32"/>
        </w:rPr>
        <w:t>’</w:t>
      </w:r>
      <w:r w:rsidRPr="00EA49B4">
        <w:rPr>
          <w:szCs w:val="32"/>
        </w:rPr>
        <w:t>ouvrage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fit succéder à la </w:t>
      </w:r>
      <w:r w:rsidRPr="00EA49B4">
        <w:rPr>
          <w:i/>
          <w:iCs/>
        </w:rPr>
        <w:t>Justice politique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il est très-probable que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idée première de </w:t>
      </w:r>
      <w:r w:rsidRPr="00EA49B4">
        <w:rPr>
          <w:i/>
          <w:iCs/>
        </w:rPr>
        <w:t>Caleb Williams</w:t>
      </w:r>
      <w:r w:rsidRPr="00EA49B4">
        <w:rPr>
          <w:szCs w:val="32"/>
        </w:rPr>
        <w:t xml:space="preserve"> était une satire des institutions anglaises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en reste bien quelque chose encore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chaleur de la composition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Godwin se laissa volontiers aller à développer la partie purement romanesque de son sujet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nous n</w:t>
      </w:r>
      <w:r w:rsidR="007D0B10">
        <w:rPr>
          <w:szCs w:val="32"/>
        </w:rPr>
        <w:t>’</w:t>
      </w:r>
      <w:r w:rsidRPr="00EA49B4">
        <w:rPr>
          <w:szCs w:val="32"/>
        </w:rPr>
        <w:t>avons qu</w:t>
      </w:r>
      <w:r w:rsidR="007D0B10">
        <w:rPr>
          <w:szCs w:val="32"/>
        </w:rPr>
        <w:t>’</w:t>
      </w:r>
      <w:r w:rsidRPr="00EA49B4">
        <w:rPr>
          <w:szCs w:val="32"/>
        </w:rPr>
        <w:t>à nous en féliciter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il en est résulté un beau roman philosophique plutôt qu</w:t>
      </w:r>
      <w:r w:rsidR="007D0B10">
        <w:rPr>
          <w:szCs w:val="32"/>
        </w:rPr>
        <w:t>’</w:t>
      </w:r>
      <w:r w:rsidRPr="00EA49B4">
        <w:rPr>
          <w:szCs w:val="32"/>
        </w:rPr>
        <w:t>une œuvre d</w:t>
      </w:r>
      <w:r w:rsidR="007D0B10">
        <w:rPr>
          <w:szCs w:val="32"/>
        </w:rPr>
        <w:t>’</w:t>
      </w:r>
      <w:r w:rsidRPr="00EA49B4">
        <w:rPr>
          <w:szCs w:val="32"/>
        </w:rPr>
        <w:t>opposition partiale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de ces ouvrages qui se placent dans la littérature à côté des plus originales créations du génie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Godwin consacra une année entière à cette composition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libraire</w:t>
      </w:r>
      <w:r w:rsidR="007D0B10">
        <w:rPr>
          <w:szCs w:val="32"/>
        </w:rPr>
        <w:t>, M. </w:t>
      </w:r>
      <w:r w:rsidRPr="00EA49B4">
        <w:rPr>
          <w:szCs w:val="32"/>
        </w:rPr>
        <w:t>Robinson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était engagé à le nourrir et à lui faire une avance mensuelle jusqu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achèvement du dernier volume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attendit le manuscrit avec une généreuse </w:t>
      </w:r>
      <w:r w:rsidRPr="00EA49B4">
        <w:rPr>
          <w:szCs w:val="32"/>
        </w:rPr>
        <w:lastRenderedPageBreak/>
        <w:t>patience dont il fut bien récompensé par le succès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le désir qu</w:t>
      </w:r>
      <w:r w:rsidR="007D0B10">
        <w:rPr>
          <w:szCs w:val="32"/>
        </w:rPr>
        <w:t>’</w:t>
      </w:r>
      <w:r w:rsidRPr="00EA49B4">
        <w:rPr>
          <w:szCs w:val="32"/>
        </w:rPr>
        <w:t>avait l</w:t>
      </w:r>
      <w:r w:rsidR="007D0B10">
        <w:rPr>
          <w:szCs w:val="32"/>
        </w:rPr>
        <w:t>’</w:t>
      </w:r>
      <w:r w:rsidRPr="00EA49B4">
        <w:rPr>
          <w:szCs w:val="32"/>
        </w:rPr>
        <w:t>auteur de s</w:t>
      </w:r>
      <w:r w:rsidR="007D0B10">
        <w:rPr>
          <w:szCs w:val="32"/>
        </w:rPr>
        <w:t>’</w:t>
      </w:r>
      <w:r w:rsidRPr="00EA49B4">
        <w:rPr>
          <w:szCs w:val="32"/>
        </w:rPr>
        <w:t>acquitter avec l</w:t>
      </w:r>
      <w:r w:rsidR="007D0B10">
        <w:rPr>
          <w:szCs w:val="32"/>
        </w:rPr>
        <w:t>’</w:t>
      </w:r>
      <w:r w:rsidRPr="00EA49B4">
        <w:rPr>
          <w:szCs w:val="32"/>
        </w:rPr>
        <w:t>éditeur</w:t>
      </w:r>
      <w:r w:rsidR="007D0B10">
        <w:rPr>
          <w:szCs w:val="32"/>
        </w:rPr>
        <w:t xml:space="preserve">, </w:t>
      </w:r>
      <w:r w:rsidRPr="00EA49B4">
        <w:rPr>
          <w:i/>
          <w:iCs/>
        </w:rPr>
        <w:t>Caleb</w:t>
      </w:r>
      <w:r w:rsidRPr="00EA49B4">
        <w:rPr>
          <w:szCs w:val="32"/>
        </w:rPr>
        <w:t xml:space="preserve"> n</w:t>
      </w:r>
      <w:r w:rsidR="007D0B10">
        <w:rPr>
          <w:szCs w:val="32"/>
        </w:rPr>
        <w:t>’</w:t>
      </w:r>
      <w:r w:rsidRPr="00EA49B4">
        <w:rPr>
          <w:szCs w:val="32"/>
        </w:rPr>
        <w:t>eût pas vu le jour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Godwin ayant montré une partie de son travail à un ami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celui-ci lui conseilla franchement de le jeter au feu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peur que le public n</w:t>
      </w:r>
      <w:r w:rsidR="007D0B10">
        <w:rPr>
          <w:szCs w:val="32"/>
        </w:rPr>
        <w:t>’</w:t>
      </w:r>
      <w:r w:rsidRPr="00EA49B4">
        <w:rPr>
          <w:szCs w:val="32"/>
        </w:rPr>
        <w:t>en fît justice</w:t>
      </w:r>
      <w:r w:rsidR="007D0B10">
        <w:rPr>
          <w:szCs w:val="32"/>
        </w:rPr>
        <w:t>.</w:t>
      </w:r>
    </w:p>
    <w:p w14:paraId="124F95F8" w14:textId="13EC3246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Ce sera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déclara-t-il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tombeau de votre réputation littéraire</w:t>
      </w:r>
      <w:r>
        <w:rPr>
          <w:szCs w:val="32"/>
        </w:rPr>
        <w:t>. »</w:t>
      </w:r>
    </w:p>
    <w:p w14:paraId="7777946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Godwin fut pendant quelques jours fort embarrassé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 un pareil avis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quelque part qu</w:t>
      </w:r>
      <w:r w:rsidR="007D0B10">
        <w:rPr>
          <w:szCs w:val="32"/>
        </w:rPr>
        <w:t>’</w:t>
      </w:r>
      <w:r w:rsidRPr="00EA49B4">
        <w:rPr>
          <w:szCs w:val="32"/>
        </w:rPr>
        <w:t>il vienne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décourage facilement un pauvre auteur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Godwin n</w:t>
      </w:r>
      <w:r w:rsidR="007D0B10">
        <w:rPr>
          <w:szCs w:val="32"/>
        </w:rPr>
        <w:t>’</w:t>
      </w:r>
      <w:r w:rsidRPr="00EA49B4">
        <w:rPr>
          <w:szCs w:val="32"/>
        </w:rPr>
        <w:t>avait pas de ces vanités imperturbables qui n</w:t>
      </w:r>
      <w:r w:rsidR="007D0B10">
        <w:rPr>
          <w:szCs w:val="32"/>
        </w:rPr>
        <w:t>’</w:t>
      </w:r>
      <w:r w:rsidRPr="00EA49B4">
        <w:rPr>
          <w:szCs w:val="32"/>
        </w:rPr>
        <w:t>ont foi qu</w:t>
      </w:r>
      <w:r w:rsidR="007D0B10">
        <w:rPr>
          <w:szCs w:val="32"/>
        </w:rPr>
        <w:t>’</w:t>
      </w:r>
      <w:r w:rsidRPr="00EA49B4">
        <w:rPr>
          <w:szCs w:val="32"/>
        </w:rPr>
        <w:t>en elles-mêmes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enfin il reprit confiance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public donna tort à son critique</w:t>
      </w:r>
      <w:r w:rsidR="007D0B10">
        <w:rPr>
          <w:szCs w:val="32"/>
        </w:rPr>
        <w:t>.</w:t>
      </w:r>
    </w:p>
    <w:p w14:paraId="2FDB7517" w14:textId="37920286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Godwin nous a révélé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se monter l</w:t>
      </w:r>
      <w:r w:rsidR="007D0B10">
        <w:rPr>
          <w:szCs w:val="32"/>
        </w:rPr>
        <w:t>’</w:t>
      </w:r>
      <w:r w:rsidRPr="00EA49B4">
        <w:rPr>
          <w:szCs w:val="32"/>
        </w:rPr>
        <w:t>imagination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lisait dans les intervalles de sa composition quelque histoire sombre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tantôt la </w:t>
      </w:r>
      <w:r w:rsidRPr="00EA49B4">
        <w:rPr>
          <w:i/>
          <w:iCs/>
        </w:rPr>
        <w:t>Vie des</w:t>
      </w:r>
      <w:r w:rsidRPr="00EA49B4">
        <w:rPr>
          <w:szCs w:val="32"/>
        </w:rPr>
        <w:t xml:space="preserve"> </w:t>
      </w:r>
      <w:r w:rsidRPr="00EA49B4">
        <w:rPr>
          <w:i/>
          <w:iCs/>
        </w:rPr>
        <w:t>pirates et flibustiers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tantôt ces annales du crime connues en Angleterre sous le titre de </w:t>
      </w:r>
      <w:r w:rsidRPr="00EA49B4">
        <w:rPr>
          <w:i/>
          <w:iCs/>
        </w:rPr>
        <w:t>Calendrier de Newgate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tout autre ouvrage bien terrible et bien lamentable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Parmi tous ces livres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ajoute que celui qui lui fit le plus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impression contenait les </w:t>
      </w:r>
      <w:r w:rsidRPr="00EA49B4">
        <w:rPr>
          <w:i/>
          <w:iCs/>
        </w:rPr>
        <w:t>Aventures de mademoiselle de Saint-Phal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protestante française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époque de la Saint-Barthélemy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parcourut la France en se déguisant avec soin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travers mille périls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échappa à ses persécuteurs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faire remonter à une source toute française les aventures de Caleb Williams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autant plus que Godwin prétend encore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son admiration pour un conte de Perrault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regardait comme un modèle du genre terrible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proposé de calquer son Falkland sur Barbe-Bleue</w:t>
      </w:r>
      <w:r w:rsidR="007D0B10">
        <w:rPr>
          <w:szCs w:val="32"/>
        </w:rPr>
        <w:t>. «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mon Barbe-Bleue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commis des crimes atroces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vit dans la crainte perpétuelle d</w:t>
      </w:r>
      <w:r w:rsidR="007D0B10">
        <w:rPr>
          <w:szCs w:val="32"/>
        </w:rPr>
        <w:t>’</w:t>
      </w:r>
      <w:r w:rsidRPr="00EA49B4">
        <w:rPr>
          <w:szCs w:val="32"/>
        </w:rPr>
        <w:t>être dénoncé à la vengeance des hommes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Caleb Williams était sa femme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Caleb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effet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dépit de ses avertissements réitérés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persiste </w:t>
      </w:r>
      <w:r w:rsidRPr="00EA49B4">
        <w:rPr>
          <w:szCs w:val="32"/>
        </w:rPr>
        <w:lastRenderedPageBreak/>
        <w:t>à vouloir découvrir le secret défendu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avoir réussi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tente en vain d</w:t>
      </w:r>
      <w:r w:rsidR="007D0B10">
        <w:rPr>
          <w:szCs w:val="32"/>
        </w:rPr>
        <w:t>’</w:t>
      </w:r>
      <w:r w:rsidRPr="00EA49B4">
        <w:rPr>
          <w:szCs w:val="32"/>
        </w:rPr>
        <w:t>échapper aux conséquences de sa fatale curiosité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semblable à la femme de Barbe-Bleue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</w:t>
      </w:r>
      <w:r w:rsidR="007D0B10">
        <w:rPr>
          <w:szCs w:val="32"/>
        </w:rPr>
        <w:t>’</w:t>
      </w:r>
      <w:r w:rsidRPr="00EA49B4">
        <w:rPr>
          <w:szCs w:val="32"/>
        </w:rPr>
        <w:t>efforce de laver la clef de la chambre sanglante et n</w:t>
      </w:r>
      <w:r w:rsidR="007D0B10">
        <w:rPr>
          <w:szCs w:val="32"/>
        </w:rPr>
        <w:t>’</w:t>
      </w:r>
      <w:r w:rsidRPr="00EA49B4">
        <w:rPr>
          <w:szCs w:val="32"/>
        </w:rPr>
        <w:t>a pas plus tôt fait disparaître la tache de sang qu</w:t>
      </w:r>
      <w:r w:rsidR="007D0B10">
        <w:rPr>
          <w:szCs w:val="32"/>
        </w:rPr>
        <w:t>’</w:t>
      </w:r>
      <w:r w:rsidRPr="00EA49B4">
        <w:rPr>
          <w:szCs w:val="32"/>
        </w:rPr>
        <w:t>elle la voit reparaître avec une effrayante obstination</w:t>
      </w:r>
      <w:r w:rsidR="007D0B10">
        <w:rPr>
          <w:szCs w:val="32"/>
        </w:rPr>
        <w:t>. »</w:t>
      </w:r>
    </w:p>
    <w:p w14:paraId="5CB633C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Voilà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certes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humble origine pour cette grande conception de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en est pas moins un caractère digne de la haute tragédie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ne sommes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hélas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que trop accoutumés depuis quelque temps aux effets du procédé contraire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que de nobles sujets de tragédie et de roman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dégénèrent en mélodrames ou en contes surannés</w:t>
      </w:r>
      <w:r w:rsidR="007D0B10">
        <w:rPr>
          <w:szCs w:val="32"/>
        </w:rPr>
        <w:t xml:space="preserve"> ! – </w:t>
      </w:r>
      <w:r w:rsidRPr="00EA49B4">
        <w:rPr>
          <w:szCs w:val="32"/>
        </w:rPr>
        <w:t>soit dit sans faire le moindre tort à Barbe-Bleue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nous n</w:t>
      </w:r>
      <w:r w:rsidR="007D0B10">
        <w:rPr>
          <w:szCs w:val="32"/>
        </w:rPr>
        <w:t>’</w:t>
      </w:r>
      <w:r w:rsidRPr="00EA49B4">
        <w:rPr>
          <w:szCs w:val="32"/>
        </w:rPr>
        <w:t>estimons pas moins que ne l</w:t>
      </w:r>
      <w:r w:rsidR="007D0B10">
        <w:rPr>
          <w:szCs w:val="32"/>
        </w:rPr>
        <w:t>’</w:t>
      </w:r>
      <w:r w:rsidRPr="00EA49B4">
        <w:rPr>
          <w:szCs w:val="32"/>
        </w:rPr>
        <w:t>estimait Godwin</w:t>
      </w:r>
      <w:r w:rsidR="007D0B10">
        <w:rPr>
          <w:szCs w:val="32"/>
        </w:rPr>
        <w:t>.</w:t>
      </w:r>
    </w:p>
    <w:p w14:paraId="051DC32D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De 1794 à 1797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auteur de </w:t>
      </w:r>
      <w:r w:rsidRPr="00EA49B4">
        <w:rPr>
          <w:i/>
          <w:iCs/>
        </w:rPr>
        <w:t>Caleb Williams</w:t>
      </w:r>
      <w:r w:rsidRPr="00EA49B4">
        <w:rPr>
          <w:szCs w:val="32"/>
        </w:rPr>
        <w:t xml:space="preserve"> publia une suite d</w:t>
      </w:r>
      <w:r w:rsidR="007D0B10">
        <w:rPr>
          <w:szCs w:val="32"/>
        </w:rPr>
        <w:t>’</w:t>
      </w:r>
      <w:r w:rsidRPr="00EA49B4">
        <w:rPr>
          <w:i/>
          <w:iCs/>
        </w:rPr>
        <w:t>Essais politiques</w:t>
      </w:r>
      <w:r w:rsidR="007D0B10">
        <w:rPr>
          <w:szCs w:val="32"/>
        </w:rPr>
        <w:t xml:space="preserve"> (</w:t>
      </w:r>
      <w:r w:rsidRPr="00EA49B4">
        <w:rPr>
          <w:i/>
          <w:iCs/>
        </w:rPr>
        <w:t>the Enquirer</w:t>
      </w:r>
      <w:r w:rsidR="007D0B10">
        <w:rPr>
          <w:szCs w:val="32"/>
        </w:rPr>
        <w:t xml:space="preserve">), </w:t>
      </w:r>
      <w:r w:rsidRPr="00EA49B4">
        <w:rPr>
          <w:szCs w:val="32"/>
        </w:rPr>
        <w:t>tendant à développer les principes de son premier ouvrage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réputation de publiciste marcha donc de pair avec sa réputation de romancier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la première qui le recommanda surtout à une femme célèbre qui défendait courageusement les droits de son sexe par une polémique sérieuse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Mary Wollstonecraft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mâle génie qui n</w:t>
      </w:r>
      <w:r w:rsidR="007D0B10">
        <w:rPr>
          <w:szCs w:val="32"/>
        </w:rPr>
        <w:t>’</w:t>
      </w:r>
      <w:r w:rsidRPr="00EA49B4">
        <w:rPr>
          <w:szCs w:val="32"/>
        </w:rPr>
        <w:t>était pas sans quelque analogie de caractère avec madame de Staël et une seconde Corinne non moins éloquente et plus hardie dans ses théories que la première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Mary Wollstonecraft avait le légitime orgueil de se croire supérieure à beaucoup d</w:t>
      </w:r>
      <w:r w:rsidR="007D0B10">
        <w:rPr>
          <w:szCs w:val="32"/>
        </w:rPr>
        <w:t>’</w:t>
      </w:r>
      <w:r w:rsidRPr="00EA49B4">
        <w:rPr>
          <w:szCs w:val="32"/>
        </w:rPr>
        <w:t>écrivains de l</w:t>
      </w:r>
      <w:r w:rsidR="007D0B10">
        <w:rPr>
          <w:szCs w:val="32"/>
        </w:rPr>
        <w:t>’</w:t>
      </w:r>
      <w:r w:rsidRPr="00EA49B4">
        <w:rPr>
          <w:szCs w:val="32"/>
        </w:rPr>
        <w:t>autre sexe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elle s</w:t>
      </w:r>
      <w:r w:rsidR="007D0B10">
        <w:rPr>
          <w:szCs w:val="32"/>
        </w:rPr>
        <w:t>’</w:t>
      </w:r>
      <w:r w:rsidRPr="00EA49B4">
        <w:rPr>
          <w:szCs w:val="32"/>
        </w:rPr>
        <w:t>humilia devant l</w:t>
      </w:r>
      <w:r w:rsidR="007D0B10">
        <w:rPr>
          <w:szCs w:val="32"/>
        </w:rPr>
        <w:t>’</w:t>
      </w:r>
      <w:r w:rsidRPr="00EA49B4">
        <w:rPr>
          <w:szCs w:val="32"/>
        </w:rPr>
        <w:t>ardent et amoureux Godwin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</w:t>
      </w:r>
      <w:r w:rsidR="007D0B10">
        <w:rPr>
          <w:szCs w:val="32"/>
        </w:rPr>
        <w:t>’</w:t>
      </w:r>
      <w:r w:rsidRPr="00EA49B4">
        <w:rPr>
          <w:szCs w:val="32"/>
        </w:rPr>
        <w:t>épousa</w:t>
      </w:r>
      <w:r w:rsidR="007D0B10">
        <w:rPr>
          <w:szCs w:val="32"/>
        </w:rPr>
        <w:t>.</w:t>
      </w:r>
    </w:p>
    <w:p w14:paraId="4C101294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 mariage fut naturellement un événement littéraire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Godwin ne fut pas peu glorieux de l</w:t>
      </w:r>
      <w:r w:rsidR="007D0B10">
        <w:rPr>
          <w:szCs w:val="32"/>
        </w:rPr>
        <w:t>’</w:t>
      </w:r>
      <w:r w:rsidRPr="00EA49B4">
        <w:rPr>
          <w:szCs w:val="32"/>
        </w:rPr>
        <w:t>avoir emporté sur de nombreux rivaux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uns riches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autres très-haut placés dans le monde intellectuel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il fut plus glorieux encore de </w:t>
      </w:r>
      <w:r w:rsidRPr="00EA49B4">
        <w:rPr>
          <w:szCs w:val="32"/>
        </w:rPr>
        <w:lastRenderedPageBreak/>
        <w:t>rendre sa femme mère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il a assez vécu pour voir sa fille épouse d</w:t>
      </w:r>
      <w:r w:rsidR="007D0B10">
        <w:rPr>
          <w:szCs w:val="32"/>
        </w:rPr>
        <w:t>’</w:t>
      </w:r>
      <w:r w:rsidRPr="00EA49B4">
        <w:rPr>
          <w:szCs w:val="32"/>
        </w:rPr>
        <w:t>un grand poëte et digne de porter son nom aussi bien que celui de Godwin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Malheureusement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Godwin ne survécut pas à la naissance de celle qui devait être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Shelley</w:t>
      </w:r>
      <w:r w:rsidR="007D0B10">
        <w:rPr>
          <w:szCs w:val="32"/>
        </w:rPr>
        <w:t>.</w:t>
      </w:r>
    </w:p>
    <w:p w14:paraId="2CA1E69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Godwin éprouvait le besoin de consacrer littérairement le souvenir des neuf mois de bonheur domestique qu</w:t>
      </w:r>
      <w:r w:rsidR="007D0B10">
        <w:rPr>
          <w:szCs w:val="32"/>
        </w:rPr>
        <w:t>’</w:t>
      </w:r>
      <w:r w:rsidRPr="00EA49B4">
        <w:rPr>
          <w:szCs w:val="32"/>
        </w:rPr>
        <w:t>il avait dus à une femme aimée et admirée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composa son roman de </w:t>
      </w:r>
      <w:r w:rsidRPr="00EA49B4">
        <w:rPr>
          <w:i/>
          <w:iCs/>
        </w:rPr>
        <w:t>Saint-Léon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</w:t>
      </w:r>
      <w:r w:rsidR="007D0B10">
        <w:rPr>
          <w:szCs w:val="32"/>
        </w:rPr>
        <w:t>’</w:t>
      </w:r>
      <w:r w:rsidRPr="00EA49B4">
        <w:rPr>
          <w:szCs w:val="32"/>
        </w:rPr>
        <w:t>héroïne a presque tous les attributs de Mary Wollstonecraft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Inférieur à </w:t>
      </w:r>
      <w:r w:rsidRPr="00EA49B4">
        <w:rPr>
          <w:i/>
          <w:iCs/>
        </w:rPr>
        <w:t>Caleb Williams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que la fable en est moins naturelle</w:t>
      </w:r>
      <w:r w:rsidR="007D0B10">
        <w:rPr>
          <w:szCs w:val="32"/>
        </w:rPr>
        <w:t xml:space="preserve">, </w:t>
      </w:r>
      <w:r w:rsidRPr="00EA49B4">
        <w:rPr>
          <w:i/>
          <w:iCs/>
        </w:rPr>
        <w:t>Saint-Léon</w:t>
      </w:r>
      <w:r w:rsidRPr="00EA49B4">
        <w:rPr>
          <w:szCs w:val="32"/>
        </w:rPr>
        <w:t xml:space="preserve"> eut tout autant de succès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son influence en littérature a peut-être été plus grande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 il a fait vraiment école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Brockden Brown en Amérique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Maturin en Irlande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se sont inspirés du </w:t>
      </w:r>
      <w:r w:rsidRPr="00EA49B4">
        <w:rPr>
          <w:i/>
          <w:iCs/>
        </w:rPr>
        <w:t>merveilleux</w:t>
      </w:r>
      <w:r w:rsidRPr="00EA49B4">
        <w:rPr>
          <w:szCs w:val="32"/>
        </w:rPr>
        <w:t xml:space="preserve"> de </w:t>
      </w:r>
      <w:r w:rsidRPr="00EA49B4">
        <w:rPr>
          <w:i/>
          <w:iCs/>
        </w:rPr>
        <w:t>Saint-Léon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parler d</w:t>
      </w:r>
      <w:r w:rsidR="007D0B10">
        <w:rPr>
          <w:szCs w:val="32"/>
        </w:rPr>
        <w:t>’</w:t>
      </w:r>
      <w:r w:rsidRPr="00EA49B4">
        <w:rPr>
          <w:szCs w:val="32"/>
        </w:rPr>
        <w:t>une imitation plus récente de Harrison Ainsworth et de quelques compositions analogues de la Grande-Bretagne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</w:t>
      </w:r>
      <w:r w:rsidR="007D0B10">
        <w:rPr>
          <w:szCs w:val="32"/>
        </w:rPr>
        <w:t>’</w:t>
      </w:r>
      <w:r w:rsidRPr="00EA49B4">
        <w:rPr>
          <w:szCs w:val="32"/>
        </w:rPr>
        <w:t>Allemagne et de la France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nous retrouvons un reflet direct ou indirect de la fiction de Godwin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que le principal personnage ait bu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Saint-Léon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élixir de longue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qu</w:t>
      </w:r>
      <w:r w:rsidR="007D0B10">
        <w:rPr>
          <w:szCs w:val="32"/>
        </w:rPr>
        <w:t>’</w:t>
      </w:r>
      <w:r w:rsidRPr="00EA49B4">
        <w:rPr>
          <w:szCs w:val="32"/>
        </w:rPr>
        <w:t>il ait donné son âme au diable ou volé au juif errant son immortalité nomade</w:t>
      </w:r>
      <w:r w:rsidR="007D0B10">
        <w:rPr>
          <w:szCs w:val="32"/>
        </w:rPr>
        <w:t>.</w:t>
      </w:r>
    </w:p>
    <w:p w14:paraId="3A9E4656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En 1800 Godwin visita l</w:t>
      </w:r>
      <w:r w:rsidR="007D0B10">
        <w:rPr>
          <w:szCs w:val="32"/>
        </w:rPr>
        <w:t>’</w:t>
      </w:r>
      <w:r w:rsidRPr="00EA49B4">
        <w:rPr>
          <w:szCs w:val="32"/>
        </w:rPr>
        <w:t>Irlande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y lia avec Curran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Grattan et les autres patriotes irlandais</w:t>
      </w:r>
      <w:r w:rsidR="007D0B10">
        <w:rPr>
          <w:szCs w:val="32"/>
        </w:rPr>
        <w:t xml:space="preserve">. – </w:t>
      </w:r>
      <w:r w:rsidRPr="00EA49B4">
        <w:rPr>
          <w:szCs w:val="32"/>
        </w:rPr>
        <w:t>En 1801 il se remaria avec une veuve aimable et belle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le rendit père d</w:t>
      </w:r>
      <w:r w:rsidR="007D0B10">
        <w:rPr>
          <w:szCs w:val="32"/>
        </w:rPr>
        <w:t>’</w:t>
      </w:r>
      <w:r w:rsidRPr="00EA49B4">
        <w:rPr>
          <w:szCs w:val="32"/>
        </w:rPr>
        <w:t>un fils en 1803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fils est devenu aussi un romancier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quelques-uns de ses romans ont eu le succès de ceux de son père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1803 Godwin publia une vie du poëte Chaucer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biographie qui prouve une grande érudition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sous prétexte de peindre les mœurs du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biographe sacrifie à des digressions pittoresques l</w:t>
      </w:r>
      <w:r w:rsidR="007D0B10">
        <w:rPr>
          <w:szCs w:val="32"/>
        </w:rPr>
        <w:t>’</w:t>
      </w:r>
      <w:r w:rsidRPr="00EA49B4">
        <w:rPr>
          <w:szCs w:val="32"/>
        </w:rPr>
        <w:t>unité biographique</w:t>
      </w:r>
      <w:r w:rsidR="007D0B10">
        <w:rPr>
          <w:szCs w:val="32"/>
        </w:rPr>
        <w:t xml:space="preserve">. – </w:t>
      </w:r>
      <w:r w:rsidRPr="00EA49B4">
        <w:rPr>
          <w:szCs w:val="32"/>
        </w:rPr>
        <w:t xml:space="preserve">En 1804 parut </w:t>
      </w:r>
      <w:r w:rsidRPr="00EA49B4">
        <w:rPr>
          <w:i/>
          <w:iCs/>
        </w:rPr>
        <w:t>Fleetvood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roman inférieur aux deux premiers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on y reconnaisse encore la touche du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Après </w:t>
      </w:r>
      <w:r w:rsidRPr="00EA49B4">
        <w:rPr>
          <w:i/>
          <w:iCs/>
        </w:rPr>
        <w:t>Fleetvood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ne fut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 </w:t>
      </w:r>
      <w:r w:rsidRPr="00EA49B4">
        <w:rPr>
          <w:szCs w:val="32"/>
        </w:rPr>
        <w:lastRenderedPageBreak/>
        <w:t xml:space="preserve">1817 que </w:t>
      </w:r>
      <w:r w:rsidRPr="00EA49B4">
        <w:rPr>
          <w:i/>
          <w:iCs/>
        </w:rPr>
        <w:t>Mandeville</w:t>
      </w:r>
      <w:r w:rsidRPr="00EA49B4">
        <w:rPr>
          <w:szCs w:val="32"/>
        </w:rPr>
        <w:t xml:space="preserve"> rappela au public si oublieux que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auteur de </w:t>
      </w:r>
      <w:r w:rsidRPr="00EA49B4">
        <w:rPr>
          <w:i/>
          <w:iCs/>
        </w:rPr>
        <w:t>Caleb Williams</w:t>
      </w:r>
      <w:r w:rsidRPr="00EA49B4">
        <w:rPr>
          <w:szCs w:val="32"/>
        </w:rPr>
        <w:t xml:space="preserve"> écrivait encore</w:t>
      </w:r>
      <w:r w:rsidR="007D0B10">
        <w:rPr>
          <w:szCs w:val="32"/>
        </w:rPr>
        <w:t>.</w:t>
      </w:r>
    </w:p>
    <w:p w14:paraId="60FA2453" w14:textId="77777777" w:rsidR="007D0B10" w:rsidRDefault="00CC13A3" w:rsidP="00CC13A3">
      <w:pPr>
        <w:rPr>
          <w:szCs w:val="32"/>
        </w:rPr>
      </w:pPr>
      <w:r w:rsidRPr="00EA49B4">
        <w:rPr>
          <w:i/>
          <w:iCs/>
        </w:rPr>
        <w:t>Mandeville</w:t>
      </w:r>
      <w:r w:rsidRPr="00EA49B4">
        <w:rPr>
          <w:szCs w:val="32"/>
        </w:rPr>
        <w:t xml:space="preserve"> est un roman qui peut se placer à côté des meilleurs de Godwin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depuis deux ans un nouveau magicien littéraire avait surpris le secret des continuels succès</w:t>
      </w:r>
      <w:r w:rsidR="007D0B10">
        <w:rPr>
          <w:szCs w:val="32"/>
        </w:rPr>
        <w:t xml:space="preserve">. </w:t>
      </w:r>
      <w:r w:rsidRPr="00EA49B4">
        <w:rPr>
          <w:i/>
          <w:iCs/>
        </w:rPr>
        <w:t>Waverley</w:t>
      </w:r>
      <w:r w:rsidRPr="00EA49B4">
        <w:rPr>
          <w:szCs w:val="32"/>
        </w:rPr>
        <w:t xml:space="preserve"> et </w:t>
      </w:r>
      <w:r w:rsidRPr="00EA49B4">
        <w:rPr>
          <w:i/>
          <w:iCs/>
        </w:rPr>
        <w:t>Guy Mannering</w:t>
      </w:r>
      <w:r w:rsidRPr="00EA49B4">
        <w:rPr>
          <w:szCs w:val="32"/>
        </w:rPr>
        <w:t xml:space="preserve"> étaient déjà publiés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Pendant vingt ans le </w:t>
      </w:r>
      <w:r w:rsidRPr="00EA49B4">
        <w:rPr>
          <w:i/>
          <w:iCs/>
        </w:rPr>
        <w:t>grand inconnu</w:t>
      </w:r>
      <w:r w:rsidRPr="00EA49B4">
        <w:rPr>
          <w:szCs w:val="32"/>
        </w:rPr>
        <w:t xml:space="preserve"> devait laisser dans l</w:t>
      </w:r>
      <w:r w:rsidR="007D0B10">
        <w:rPr>
          <w:szCs w:val="32"/>
        </w:rPr>
        <w:t>’</w:t>
      </w:r>
      <w:r w:rsidRPr="00EA49B4">
        <w:rPr>
          <w:szCs w:val="32"/>
        </w:rPr>
        <w:t>ombre miss Edgeworth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lady Morgan et Godwin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Néanmoins celui-ci n</w:t>
      </w:r>
      <w:r w:rsidR="007D0B10">
        <w:rPr>
          <w:szCs w:val="32"/>
        </w:rPr>
        <w:t>’</w:t>
      </w:r>
      <w:r w:rsidRPr="00EA49B4">
        <w:rPr>
          <w:szCs w:val="32"/>
        </w:rPr>
        <w:t>aurait pu se plaindre de son heureux rival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Constable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éditeur de Walter Scott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qui lui avait demandé </w:t>
      </w:r>
      <w:r w:rsidRPr="00EA49B4">
        <w:rPr>
          <w:i/>
          <w:iCs/>
        </w:rPr>
        <w:t>Mandeville</w:t>
      </w:r>
      <w:r w:rsidRPr="00EA49B4">
        <w:rPr>
          <w:szCs w:val="32"/>
        </w:rPr>
        <w:t xml:space="preserve"> lors d</w:t>
      </w:r>
      <w:r w:rsidR="007D0B10">
        <w:rPr>
          <w:szCs w:val="32"/>
        </w:rPr>
        <w:t>’</w:t>
      </w:r>
      <w:r w:rsidRPr="00EA49B4">
        <w:rPr>
          <w:szCs w:val="32"/>
        </w:rPr>
        <w:t>une excursion qu</w:t>
      </w:r>
      <w:r w:rsidR="007D0B10">
        <w:rPr>
          <w:szCs w:val="32"/>
        </w:rPr>
        <w:t>’</w:t>
      </w:r>
      <w:r w:rsidRPr="00EA49B4">
        <w:rPr>
          <w:szCs w:val="32"/>
        </w:rPr>
        <w:t>il fit à Édimbourg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auteur de </w:t>
      </w:r>
      <w:r w:rsidRPr="00EA49B4">
        <w:rPr>
          <w:i/>
          <w:iCs/>
        </w:rPr>
        <w:t>Waverley</w:t>
      </w:r>
      <w:r w:rsidRPr="00EA49B4">
        <w:rPr>
          <w:szCs w:val="32"/>
        </w:rPr>
        <w:t xml:space="preserve"> l</w:t>
      </w:r>
      <w:r w:rsidR="007D0B10">
        <w:rPr>
          <w:szCs w:val="32"/>
        </w:rPr>
        <w:t>’</w:t>
      </w:r>
      <w:r w:rsidRPr="00EA49B4">
        <w:rPr>
          <w:szCs w:val="32"/>
        </w:rPr>
        <w:t>accueillit en frère et parla de lui à son éditeur comme du premier romancier de l</w:t>
      </w:r>
      <w:r w:rsidR="007D0B10">
        <w:rPr>
          <w:szCs w:val="32"/>
        </w:rPr>
        <w:t>’</w:t>
      </w:r>
      <w:r w:rsidRPr="00EA49B4">
        <w:rPr>
          <w:szCs w:val="32"/>
        </w:rPr>
        <w:t>époque</w:t>
      </w:r>
      <w:r w:rsidR="007D0B10">
        <w:rPr>
          <w:szCs w:val="32"/>
        </w:rPr>
        <w:t>.</w:t>
      </w:r>
    </w:p>
    <w:p w14:paraId="61860731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Godwin jugea prudent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ce compliment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laisser l</w:t>
      </w:r>
      <w:r w:rsidR="007D0B10">
        <w:rPr>
          <w:szCs w:val="32"/>
        </w:rPr>
        <w:t>’</w:t>
      </w:r>
      <w:r w:rsidRPr="00EA49B4">
        <w:rPr>
          <w:szCs w:val="32"/>
        </w:rPr>
        <w:t>arène libre au nouveau champion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revint à son talent de publiciste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en faisant paraître une </w:t>
      </w:r>
      <w:r w:rsidRPr="00EA49B4">
        <w:rPr>
          <w:i/>
          <w:iCs/>
        </w:rPr>
        <w:t>Réfutation des doctrines de Malthus</w:t>
      </w:r>
      <w:r w:rsidR="007D0B10">
        <w:rPr>
          <w:szCs w:val="32"/>
        </w:rPr>
        <w:t xml:space="preserve"> (</w:t>
      </w:r>
      <w:r w:rsidRPr="00EA49B4">
        <w:rPr>
          <w:szCs w:val="32"/>
        </w:rPr>
        <w:t>1820</w:t>
      </w:r>
      <w:r w:rsidR="007D0B10">
        <w:rPr>
          <w:szCs w:val="32"/>
        </w:rPr>
        <w:t xml:space="preserve">) ; </w:t>
      </w:r>
      <w:r w:rsidRPr="00EA49B4">
        <w:rPr>
          <w:szCs w:val="32"/>
        </w:rPr>
        <w:t>puis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pendant huit ans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occupa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</w:t>
      </w:r>
      <w:r w:rsidRPr="00EA49B4">
        <w:rPr>
          <w:i/>
          <w:iCs/>
        </w:rPr>
        <w:t>Histoire de la république d</w:t>
      </w:r>
      <w:r w:rsidR="007D0B10">
        <w:rPr>
          <w:i/>
          <w:iCs/>
        </w:rPr>
        <w:t>’</w:t>
      </w:r>
      <w:r w:rsidRPr="00EA49B4">
        <w:rPr>
          <w:i/>
          <w:iCs/>
        </w:rPr>
        <w:t>Angleterre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publiée en 182</w:t>
      </w:r>
      <w:r w:rsidR="007D0B10" w:rsidRPr="00EA49B4">
        <w:rPr>
          <w:szCs w:val="32"/>
        </w:rPr>
        <w:t>4</w:t>
      </w:r>
      <w:r w:rsidR="007D0B10">
        <w:rPr>
          <w:szCs w:val="32"/>
        </w:rPr>
        <w:t>,</w:t>
      </w:r>
      <w:r w:rsidR="007D0B10" w:rsidRPr="00EA49B4">
        <w:rPr>
          <w:szCs w:val="32"/>
        </w:rPr>
        <w:t>1</w:t>
      </w:r>
      <w:r w:rsidRPr="00EA49B4">
        <w:rPr>
          <w:szCs w:val="32"/>
        </w:rPr>
        <w:t>82</w:t>
      </w:r>
      <w:r w:rsidR="007D0B10" w:rsidRPr="00EA49B4">
        <w:rPr>
          <w:szCs w:val="32"/>
        </w:rPr>
        <w:t>6</w:t>
      </w:r>
      <w:r w:rsidR="007D0B10">
        <w:rPr>
          <w:szCs w:val="32"/>
        </w:rPr>
        <w:t>,</w:t>
      </w:r>
      <w:r w:rsidR="007D0B10" w:rsidRPr="00EA49B4">
        <w:rPr>
          <w:szCs w:val="32"/>
        </w:rPr>
        <w:t>1</w:t>
      </w:r>
      <w:r w:rsidRPr="00EA49B4">
        <w:rPr>
          <w:szCs w:val="32"/>
        </w:rPr>
        <w:t>827 et 1828</w:t>
      </w:r>
      <w:r w:rsidR="007D0B10">
        <w:rPr>
          <w:szCs w:val="32"/>
        </w:rPr>
        <w:t xml:space="preserve">. – </w:t>
      </w:r>
      <w:r w:rsidRPr="00EA49B4">
        <w:rPr>
          <w:szCs w:val="32"/>
        </w:rPr>
        <w:t>Un dernier roman</w:t>
      </w:r>
      <w:r w:rsidR="007D0B10">
        <w:rPr>
          <w:szCs w:val="32"/>
        </w:rPr>
        <w:t xml:space="preserve">, </w:t>
      </w:r>
      <w:r w:rsidRPr="00EA49B4">
        <w:rPr>
          <w:i/>
          <w:iCs/>
        </w:rPr>
        <w:t>Cloudesley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fit quelque sensation en 1830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prouva que le feu sacré n</w:t>
      </w:r>
      <w:r w:rsidR="007D0B10">
        <w:rPr>
          <w:szCs w:val="32"/>
        </w:rPr>
        <w:t>’</w:t>
      </w:r>
      <w:r w:rsidRPr="00EA49B4">
        <w:rPr>
          <w:szCs w:val="32"/>
        </w:rPr>
        <w:t>était pas éteint dans l</w:t>
      </w:r>
      <w:r w:rsidR="007D0B10">
        <w:rPr>
          <w:szCs w:val="32"/>
        </w:rPr>
        <w:t>’</w:t>
      </w:r>
      <w:r w:rsidRPr="00EA49B4">
        <w:rPr>
          <w:szCs w:val="32"/>
        </w:rPr>
        <w:t>imagination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auteur de </w:t>
      </w:r>
      <w:r w:rsidRPr="00EA49B4">
        <w:rPr>
          <w:i/>
          <w:iCs/>
        </w:rPr>
        <w:t>Caleb Williams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que septuagénaire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occupa aussi d</w:t>
      </w:r>
      <w:r w:rsidR="007D0B10">
        <w:rPr>
          <w:szCs w:val="32"/>
        </w:rPr>
        <w:t>’</w:t>
      </w:r>
      <w:r w:rsidRPr="00EA49B4">
        <w:rPr>
          <w:szCs w:val="32"/>
        </w:rPr>
        <w:t>une édition complète de ses autres fictions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faisant précéder chaque volume d</w:t>
      </w:r>
      <w:r w:rsidR="007D0B10">
        <w:rPr>
          <w:szCs w:val="32"/>
        </w:rPr>
        <w:t>’</w:t>
      </w:r>
      <w:r w:rsidRPr="00EA49B4">
        <w:rPr>
          <w:szCs w:val="32"/>
        </w:rPr>
        <w:t>une préface nouvelle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ouvrage d</w:t>
      </w:r>
      <w:r w:rsidR="007D0B10">
        <w:rPr>
          <w:szCs w:val="32"/>
        </w:rPr>
        <w:t>’</w:t>
      </w:r>
      <w:r w:rsidRPr="00EA49B4">
        <w:rPr>
          <w:szCs w:val="32"/>
        </w:rPr>
        <w:t>autobiographie</w:t>
      </w:r>
      <w:r w:rsidR="007D0B10">
        <w:rPr>
          <w:szCs w:val="32"/>
        </w:rPr>
        <w:t xml:space="preserve"> (</w:t>
      </w:r>
      <w:r w:rsidRPr="00EA49B4">
        <w:rPr>
          <w:i/>
          <w:iCs/>
        </w:rPr>
        <w:t>Thoughts on man</w:t>
      </w:r>
      <w:r w:rsidR="007D0B10">
        <w:rPr>
          <w:i/>
          <w:iCs/>
        </w:rPr>
        <w:t xml:space="preserve">, </w:t>
      </w:r>
      <w:r w:rsidRPr="00EA49B4">
        <w:rPr>
          <w:i/>
          <w:iCs/>
        </w:rPr>
        <w:t>his nature</w:t>
      </w:r>
      <w:r w:rsidR="007D0B10">
        <w:rPr>
          <w:i/>
          <w:iCs/>
        </w:rPr>
        <w:t xml:space="preserve">, </w:t>
      </w:r>
      <w:r w:rsidRPr="00EA49B4">
        <w:rPr>
          <w:i/>
          <w:iCs/>
        </w:rPr>
        <w:t>productions and discoveries</w:t>
      </w:r>
      <w:r w:rsidR="007D0B10">
        <w:rPr>
          <w:szCs w:val="32"/>
        </w:rPr>
        <w:t xml:space="preserve">), </w:t>
      </w:r>
      <w:r w:rsidRPr="00EA49B4">
        <w:rPr>
          <w:szCs w:val="32"/>
        </w:rPr>
        <w:t>que nous avons cité en commençant cette courte notice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une sorte de testament philosophique qui couronna la carrière de Godwin</w:t>
      </w:r>
      <w:r w:rsidR="007D0B10">
        <w:rPr>
          <w:szCs w:val="32"/>
        </w:rPr>
        <w:t>.</w:t>
      </w:r>
    </w:p>
    <w:p w14:paraId="3D824FAF" w14:textId="77506029" w:rsidR="00CC13A3" w:rsidRPr="00EA49B4" w:rsidRDefault="00CC13A3" w:rsidP="00CC13A3">
      <w:pPr>
        <w:rPr>
          <w:szCs w:val="32"/>
        </w:rPr>
      </w:pPr>
    </w:p>
    <w:p w14:paraId="342F775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Il nous reste quelques mots à dire sur cette nouvelle traduction de </w:t>
      </w:r>
      <w:r w:rsidRPr="00EA49B4">
        <w:rPr>
          <w:i/>
          <w:iCs/>
        </w:rPr>
        <w:t>Caleb Williams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 une vingtaine d</w:t>
      </w:r>
      <w:r w:rsidR="007D0B10">
        <w:rPr>
          <w:szCs w:val="32"/>
        </w:rPr>
        <w:t>’</w:t>
      </w:r>
      <w:r w:rsidRPr="00EA49B4">
        <w:rPr>
          <w:szCs w:val="32"/>
        </w:rPr>
        <w:t>années qu</w:t>
      </w:r>
      <w:r w:rsidR="007D0B10">
        <w:rPr>
          <w:szCs w:val="32"/>
        </w:rPr>
        <w:t>’</w:t>
      </w:r>
      <w:r w:rsidRPr="00EA49B4">
        <w:rPr>
          <w:szCs w:val="32"/>
        </w:rPr>
        <w:t>un éditeur nous confia la révision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traduction déjà fort </w:t>
      </w:r>
      <w:r w:rsidRPr="00EA49B4">
        <w:rPr>
          <w:szCs w:val="32"/>
        </w:rPr>
        <w:lastRenderedPageBreak/>
        <w:t>ancienne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nous rétablîmes d</w:t>
      </w:r>
      <w:r w:rsidR="007D0B10">
        <w:rPr>
          <w:szCs w:val="32"/>
        </w:rPr>
        <w:t>’</w:t>
      </w:r>
      <w:r w:rsidRPr="00EA49B4">
        <w:rPr>
          <w:szCs w:val="32"/>
        </w:rPr>
        <w:t>abord de nombreuses suppressions et entre autres le poétique épisode de l</w:t>
      </w:r>
      <w:r w:rsidR="007D0B10">
        <w:rPr>
          <w:szCs w:val="32"/>
        </w:rPr>
        <w:t>’</w:t>
      </w:r>
      <w:r w:rsidRPr="00EA49B4">
        <w:rPr>
          <w:szCs w:val="32"/>
        </w:rPr>
        <w:t>histoire de Laura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fille de l</w:t>
      </w:r>
      <w:r w:rsidR="007D0B10">
        <w:rPr>
          <w:szCs w:val="32"/>
        </w:rPr>
        <w:t>’</w:t>
      </w:r>
      <w:r w:rsidRPr="00EA49B4">
        <w:rPr>
          <w:szCs w:val="32"/>
        </w:rPr>
        <w:t>Italie auprès de laquelle Caleb espère avoir trouvé enfin l</w:t>
      </w:r>
      <w:r w:rsidR="007D0B10">
        <w:rPr>
          <w:szCs w:val="32"/>
        </w:rPr>
        <w:t>’</w:t>
      </w:r>
      <w:r w:rsidRPr="00EA49B4">
        <w:rPr>
          <w:szCs w:val="32"/>
        </w:rPr>
        <w:t>obscurité et le bonheur dans un coin du pays de Galles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quand nous voulûmes collationner avec le texte les autres parties du roman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nos corrections devenaient si nombreuses que nous préférions souvent traduire de nouveau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ce travail que nous avons encore une fois refait avec un nouveau soin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manière à pouvoir y mettre loyalement notre nom et réclamer l</w:t>
      </w:r>
      <w:r w:rsidR="007D0B10">
        <w:rPr>
          <w:szCs w:val="32"/>
        </w:rPr>
        <w:t>’</w:t>
      </w:r>
      <w:r w:rsidRPr="00EA49B4">
        <w:rPr>
          <w:szCs w:val="32"/>
        </w:rPr>
        <w:t>humble mérite de publier une version complète et scrupuleusement exacte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cette fidélité littérale nous a permis de respecter la langue française trop souvent sacrifiée par les traducteurs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que le style de Godwin est réellement facile à reproduire</w:t>
      </w:r>
      <w:r w:rsidR="007D0B10">
        <w:rPr>
          <w:szCs w:val="32"/>
        </w:rPr>
        <w:t>.</w:t>
      </w:r>
    </w:p>
    <w:p w14:paraId="333FBF26" w14:textId="6DCEDE35" w:rsidR="00CC13A3" w:rsidRPr="00EA49B4" w:rsidRDefault="00CC13A3" w:rsidP="00CC13A3">
      <w:pPr>
        <w:jc w:val="right"/>
        <w:rPr>
          <w:szCs w:val="32"/>
        </w:rPr>
      </w:pPr>
      <w:r w:rsidRPr="00EA49B4">
        <w:t>AMÉDÉE PICHOT</w:t>
      </w:r>
    </w:p>
    <w:p w14:paraId="2F94F098" w14:textId="74E57738" w:rsidR="00CC13A3" w:rsidRPr="00EA49B4" w:rsidRDefault="00CC13A3" w:rsidP="007D0B10">
      <w:pPr>
        <w:pStyle w:val="Titre1"/>
      </w:pPr>
      <w:bookmarkStart w:id="1" w:name="_Toc194843891"/>
      <w:r w:rsidRPr="00EA49B4">
        <w:lastRenderedPageBreak/>
        <w:t>PREMIÈRE PRÉFACE DE L</w:t>
      </w:r>
      <w:r w:rsidR="007D0B10">
        <w:t>’</w:t>
      </w:r>
      <w:r w:rsidRPr="00EA49B4">
        <w:t>AUTEUR</w:t>
      </w:r>
      <w:bookmarkEnd w:id="1"/>
    </w:p>
    <w:p w14:paraId="6F55256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histoire suivante a un but plus général et plus important que le titre ne semble d</w:t>
      </w:r>
      <w:r w:rsidR="007D0B10">
        <w:rPr>
          <w:szCs w:val="32"/>
        </w:rPr>
        <w:t>’</w:t>
      </w:r>
      <w:r w:rsidRPr="00EA49B4">
        <w:rPr>
          <w:szCs w:val="32"/>
        </w:rPr>
        <w:t>abord l</w:t>
      </w:r>
      <w:r w:rsidR="007D0B10">
        <w:rPr>
          <w:szCs w:val="32"/>
        </w:rPr>
        <w:t>’</w:t>
      </w:r>
      <w:r w:rsidRPr="00EA49B4">
        <w:rPr>
          <w:szCs w:val="32"/>
        </w:rPr>
        <w:t>annoncer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question agitée aujourd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hui dans le monde sur les </w:t>
      </w:r>
      <w:r w:rsidRPr="00EA49B4">
        <w:t>CHOSES COMME ELLES SONT</w:t>
      </w:r>
      <w:r w:rsidRPr="00EA49B4">
        <w:rPr>
          <w:szCs w:val="32"/>
        </w:rPr>
        <w:t xml:space="preserve"> est la plus intéressante qu</w:t>
      </w:r>
      <w:r w:rsidR="007D0B10">
        <w:rPr>
          <w:szCs w:val="32"/>
        </w:rPr>
        <w:t>’</w:t>
      </w:r>
      <w:r w:rsidRPr="00EA49B4">
        <w:rPr>
          <w:szCs w:val="32"/>
        </w:rPr>
        <w:t>on puisse proposer à l</w:t>
      </w:r>
      <w:r w:rsidR="007D0B10">
        <w:rPr>
          <w:szCs w:val="32"/>
        </w:rPr>
        <w:t>’</w:t>
      </w:r>
      <w:r w:rsidRPr="00EA49B4">
        <w:rPr>
          <w:szCs w:val="32"/>
        </w:rPr>
        <w:t>esprit humain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qu</w:t>
      </w:r>
      <w:r w:rsidR="007D0B10">
        <w:rPr>
          <w:szCs w:val="32"/>
        </w:rPr>
        <w:t>’</w:t>
      </w:r>
      <w:r w:rsidRPr="00EA49B4">
        <w:rPr>
          <w:szCs w:val="32"/>
        </w:rPr>
        <w:t>un parti réclame la réforme et les innovations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autre exalte la constitution existante de la société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 semblé que ce serait hâter la solution de cette question que de développer fidèlement dans ses effets pratiques cette constitution tant vantée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ouvrage offert aujourd</w:t>
      </w:r>
      <w:r w:rsidR="007D0B10">
        <w:rPr>
          <w:szCs w:val="32"/>
        </w:rPr>
        <w:t>’</w:t>
      </w:r>
      <w:r w:rsidRPr="00EA49B4">
        <w:rPr>
          <w:szCs w:val="32"/>
        </w:rPr>
        <w:t>hui au public n</w:t>
      </w:r>
      <w:r w:rsidR="007D0B10">
        <w:rPr>
          <w:szCs w:val="32"/>
        </w:rPr>
        <w:t>’</w:t>
      </w:r>
      <w:r w:rsidRPr="00EA49B4">
        <w:rPr>
          <w:szCs w:val="32"/>
        </w:rPr>
        <w:t>est point une abstraction ni un tableau idéal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une étude et une représentation exacte de ce qui se passe dans le monde moral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que depuis peu que la haute importance des principes politiques a été justement appréciée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philosophes reconnaissent enfin que l</w:t>
      </w:r>
      <w:r w:rsidR="007D0B10">
        <w:rPr>
          <w:szCs w:val="32"/>
        </w:rPr>
        <w:t>’</w:t>
      </w:r>
      <w:r w:rsidRPr="00EA49B4">
        <w:rPr>
          <w:szCs w:val="32"/>
        </w:rPr>
        <w:t>esprit et le caractère du gouvernement se communiquent à tous les rangs de la société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est là une vérité digne d</w:t>
      </w:r>
      <w:r w:rsidR="007D0B10">
        <w:rPr>
          <w:szCs w:val="32"/>
        </w:rPr>
        <w:t>’</w:t>
      </w:r>
      <w:r w:rsidRPr="00EA49B4">
        <w:rPr>
          <w:szCs w:val="32"/>
        </w:rPr>
        <w:t>être enseignée aussi à ceux par qui les ouvrages de philosophie et de science ne sauraient jamais être compris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autant que pouvaient le permettre les accidents d</w:t>
      </w:r>
      <w:r w:rsidR="007D0B10">
        <w:rPr>
          <w:szCs w:val="32"/>
        </w:rPr>
        <w:t>’</w:t>
      </w:r>
      <w:r w:rsidRPr="00EA49B4">
        <w:rPr>
          <w:szCs w:val="32"/>
        </w:rPr>
        <w:t>une seule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s</w:t>
      </w:r>
      <w:r w:rsidR="007D0B10">
        <w:rPr>
          <w:szCs w:val="32"/>
        </w:rPr>
        <w:t>’</w:t>
      </w:r>
      <w:r w:rsidRPr="00EA49B4">
        <w:rPr>
          <w:szCs w:val="32"/>
        </w:rPr>
        <w:t>est proposé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invention du livre suivant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embrasser une revue générale de toutes les formes de despotisme domestique par lesquelles l</w:t>
      </w:r>
      <w:r w:rsidR="007D0B10">
        <w:rPr>
          <w:szCs w:val="32"/>
        </w:rPr>
        <w:t>’</w:t>
      </w:r>
      <w:r w:rsidRPr="00EA49B4">
        <w:rPr>
          <w:szCs w:val="32"/>
        </w:rPr>
        <w:t>homme devient le destructeur de l</w:t>
      </w:r>
      <w:r w:rsidR="007D0B10">
        <w:rPr>
          <w:szCs w:val="32"/>
        </w:rPr>
        <w:t>’</w:t>
      </w:r>
      <w:r w:rsidRPr="00EA49B4">
        <w:rPr>
          <w:szCs w:val="32"/>
        </w:rPr>
        <w:t>homme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l</w:t>
      </w:r>
      <w:r w:rsidR="007D0B10">
        <w:rPr>
          <w:szCs w:val="32"/>
        </w:rPr>
        <w:t>’</w:t>
      </w:r>
      <w:r w:rsidRPr="00EA49B4">
        <w:rPr>
          <w:szCs w:val="32"/>
        </w:rPr>
        <w:t>auteur a pu donner une utile leçon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rien ôter 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intérêt qui </w:t>
      </w:r>
      <w:r w:rsidRPr="00EA49B4">
        <w:rPr>
          <w:szCs w:val="32"/>
        </w:rPr>
        <w:lastRenderedPageBreak/>
        <w:t>est le point essentiel dans une composition de la nature de celle-ci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croira pouvoir se féliciter d</w:t>
      </w:r>
      <w:r w:rsidR="007D0B10">
        <w:rPr>
          <w:szCs w:val="32"/>
        </w:rPr>
        <w:t>’</w:t>
      </w:r>
      <w:r w:rsidRPr="00EA49B4">
        <w:rPr>
          <w:szCs w:val="32"/>
        </w:rPr>
        <w:t>avoir choisi ce cadre</w:t>
      </w:r>
      <w:r w:rsidRPr="00EA49B4">
        <w:rPr>
          <w:rStyle w:val="Appelnotedebasdep"/>
          <w:szCs w:val="32"/>
        </w:rPr>
        <w:footnoteReference w:id="1"/>
      </w:r>
      <w:r w:rsidR="007D0B10">
        <w:rPr>
          <w:szCs w:val="32"/>
        </w:rPr>
        <w:t>.</w:t>
      </w:r>
    </w:p>
    <w:p w14:paraId="6D4EBF65" w14:textId="4ED22CD3" w:rsidR="007D0B10" w:rsidRDefault="00CC13A3" w:rsidP="00CC13A3">
      <w:pPr>
        <w:jc w:val="right"/>
      </w:pPr>
      <w:r w:rsidRPr="00EA49B4">
        <w:t>1</w:t>
      </w:r>
      <w:r w:rsidR="007D0B10" w:rsidRPr="00EA49B4">
        <w:t>2</w:t>
      </w:r>
      <w:r w:rsidR="007D0B10">
        <w:t> </w:t>
      </w:r>
      <w:r w:rsidR="007D0B10" w:rsidRPr="00EA49B4">
        <w:t>mai</w:t>
      </w:r>
      <w:r w:rsidRPr="00EA49B4">
        <w:t xml:space="preserve"> 1794</w:t>
      </w:r>
      <w:r w:rsidR="007D0B10">
        <w:t>.</w:t>
      </w:r>
    </w:p>
    <w:p w14:paraId="6245F22B" w14:textId="308805AE" w:rsidR="00CC13A3" w:rsidRPr="00EA49B4" w:rsidRDefault="00CC13A3" w:rsidP="007D0B10">
      <w:pPr>
        <w:pStyle w:val="Titre1"/>
      </w:pPr>
      <w:bookmarkStart w:id="2" w:name="_Toc194843892"/>
      <w:r w:rsidRPr="00EA49B4">
        <w:lastRenderedPageBreak/>
        <w:t>AVERTISSEMENT PLACÉ EN TÊTE DE L</w:t>
      </w:r>
      <w:r w:rsidR="007D0B10">
        <w:t>’</w:t>
      </w:r>
      <w:r w:rsidRPr="00EA49B4">
        <w:t>ÉDITION DE 1841</w:t>
      </w:r>
      <w:bookmarkEnd w:id="2"/>
    </w:p>
    <w:p w14:paraId="4A17185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 roman fut publié pour la première fois en mai 1794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même mois où éclata le complot sanguinaire contre la liberté anglaise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complot si heureusement terminé à la fin de la même année par l</w:t>
      </w:r>
      <w:r w:rsidR="007D0B10">
        <w:rPr>
          <w:szCs w:val="32"/>
        </w:rPr>
        <w:t>’</w:t>
      </w:r>
      <w:r w:rsidRPr="00EA49B4">
        <w:rPr>
          <w:szCs w:val="32"/>
        </w:rPr>
        <w:t>acquittement des premières victimes qu</w:t>
      </w:r>
      <w:r w:rsidR="007D0B10">
        <w:rPr>
          <w:szCs w:val="32"/>
        </w:rPr>
        <w:t>’</w:t>
      </w:r>
      <w:r w:rsidRPr="00EA49B4">
        <w:rPr>
          <w:szCs w:val="32"/>
        </w:rPr>
        <w:t>on avait désignées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Thomas Hardy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John Horne Tooke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Thomas Holcroft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etc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terreur était à l</w:t>
      </w:r>
      <w:r w:rsidR="007D0B10">
        <w:rPr>
          <w:szCs w:val="32"/>
        </w:rPr>
        <w:t>’</w:t>
      </w:r>
      <w:r w:rsidRPr="00EA49B4">
        <w:rPr>
          <w:szCs w:val="32"/>
        </w:rPr>
        <w:t>ordre du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on craignait qu</w:t>
      </w:r>
      <w:r w:rsidR="007D0B10">
        <w:rPr>
          <w:szCs w:val="32"/>
        </w:rPr>
        <w:t>’</w:t>
      </w:r>
      <w:r w:rsidRPr="00EA49B4">
        <w:rPr>
          <w:szCs w:val="32"/>
        </w:rPr>
        <w:t>un romancier ne pût être aussi dénoncé comme coupable de haute trahison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Tous les amis des vrais intérêts de l</w:t>
      </w:r>
      <w:r w:rsidR="007D0B10">
        <w:rPr>
          <w:szCs w:val="32"/>
        </w:rPr>
        <w:t>’</w:t>
      </w:r>
      <w:r w:rsidRPr="00EA49B4">
        <w:rPr>
          <w:szCs w:val="32"/>
        </w:rPr>
        <w:t>humanité se féliciteront avec l</w:t>
      </w:r>
      <w:r w:rsidR="007D0B10">
        <w:rPr>
          <w:szCs w:val="32"/>
        </w:rPr>
        <w:t>’</w:t>
      </w:r>
      <w:r w:rsidRPr="00EA49B4">
        <w:rPr>
          <w:szCs w:val="32"/>
        </w:rPr>
        <w:t>auteur des grands progrès qu</w:t>
      </w:r>
      <w:r w:rsidR="007D0B10">
        <w:rPr>
          <w:szCs w:val="32"/>
        </w:rPr>
        <w:t>’</w:t>
      </w:r>
      <w:r w:rsidRPr="00EA49B4">
        <w:rPr>
          <w:szCs w:val="32"/>
        </w:rPr>
        <w:t>a faits depuis la cause de la liberté et de l</w:t>
      </w:r>
      <w:r w:rsidR="007D0B10">
        <w:rPr>
          <w:szCs w:val="32"/>
        </w:rPr>
        <w:t>’</w:t>
      </w:r>
      <w:r w:rsidRPr="00EA49B4">
        <w:rPr>
          <w:szCs w:val="32"/>
        </w:rPr>
        <w:t>intelligence</w:t>
      </w:r>
      <w:r w:rsidR="007D0B10">
        <w:rPr>
          <w:szCs w:val="32"/>
        </w:rPr>
        <w:t>.</w:t>
      </w:r>
    </w:p>
    <w:p w14:paraId="2B4D4538" w14:textId="6898D458" w:rsidR="00CC13A3" w:rsidRPr="00EA49B4" w:rsidRDefault="00CC13A3" w:rsidP="00CC13A3">
      <w:pPr>
        <w:jc w:val="right"/>
      </w:pPr>
      <w:r w:rsidRPr="00EA49B4">
        <w:t>William Godwin</w:t>
      </w:r>
    </w:p>
    <w:p w14:paraId="1C5989FD" w14:textId="77777777" w:rsidR="007D0B10" w:rsidRDefault="00CC13A3" w:rsidP="00CC13A3">
      <w:pPr>
        <w:jc w:val="right"/>
      </w:pPr>
      <w:r w:rsidRPr="00EA49B4">
        <w:t>Avril 1841</w:t>
      </w:r>
      <w:r w:rsidR="007D0B10">
        <w:t>.</w:t>
      </w:r>
    </w:p>
    <w:p w14:paraId="1C851350" w14:textId="730EDDA2" w:rsidR="00CC13A3" w:rsidRPr="00EA49B4" w:rsidRDefault="00CC13A3" w:rsidP="007D0B10">
      <w:pPr>
        <w:pStyle w:val="Titre1"/>
      </w:pPr>
      <w:bookmarkStart w:id="3" w:name="_Toc194843893"/>
      <w:r w:rsidRPr="00EA49B4">
        <w:rPr>
          <w:szCs w:val="27"/>
        </w:rPr>
        <w:lastRenderedPageBreak/>
        <w:t>I</w:t>
      </w:r>
      <w:bookmarkEnd w:id="3"/>
    </w:p>
    <w:p w14:paraId="7F04F17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Ma vie est depuis plusieurs années un drame composé d</w:t>
      </w:r>
      <w:r w:rsidR="007D0B10">
        <w:rPr>
          <w:szCs w:val="32"/>
        </w:rPr>
        <w:t>’</w:t>
      </w:r>
      <w:r w:rsidRPr="00EA49B4">
        <w:rPr>
          <w:szCs w:val="32"/>
        </w:rPr>
        <w:t>une succession de calamités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suis vu en butte aux poursuites d</w:t>
      </w:r>
      <w:r w:rsidR="007D0B10">
        <w:rPr>
          <w:szCs w:val="32"/>
        </w:rPr>
        <w:t>’</w:t>
      </w:r>
      <w:r w:rsidRPr="00EA49B4">
        <w:rPr>
          <w:szCs w:val="32"/>
        </w:rPr>
        <w:t>une tyrannie vigilante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</w:t>
      </w:r>
      <w:r w:rsidR="007D0B10">
        <w:rPr>
          <w:szCs w:val="32"/>
        </w:rPr>
        <w:t>’</w:t>
      </w:r>
      <w:r w:rsidRPr="00EA49B4">
        <w:rPr>
          <w:szCs w:val="32"/>
        </w:rPr>
        <w:t>ai pu lui échapper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mes plus nobles espérances d</w:t>
      </w:r>
      <w:r w:rsidR="007D0B10">
        <w:rPr>
          <w:szCs w:val="32"/>
        </w:rPr>
        <w:t>’</w:t>
      </w:r>
      <w:r w:rsidRPr="00EA49B4">
        <w:rPr>
          <w:szCs w:val="32"/>
        </w:rPr>
        <w:t>avenir ont été anéanties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mon ennemi s</w:t>
      </w:r>
      <w:r w:rsidR="007D0B10">
        <w:rPr>
          <w:szCs w:val="32"/>
        </w:rPr>
        <w:t>’</w:t>
      </w:r>
      <w:r w:rsidRPr="00EA49B4">
        <w:rPr>
          <w:szCs w:val="32"/>
        </w:rPr>
        <w:t>est montré inaccessible aux prières et infatigable dans la persécution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 immolé ma réputation et mon bonheur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Tous ceux qui ont connu mon histoire ont refusé de me secourir dans ma détresse et ont exécré mon nom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méritais pas ce traitement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appelle au témoignage de ma conscience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le monde repousse ma prétention de paraître innocent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Hélas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il y a peu à espérer que j</w:t>
      </w:r>
      <w:r w:rsidR="007D0B10">
        <w:rPr>
          <w:szCs w:val="32"/>
        </w:rPr>
        <w:t>’</w:t>
      </w:r>
      <w:r w:rsidRPr="00EA49B4">
        <w:rPr>
          <w:szCs w:val="32"/>
        </w:rPr>
        <w:t>échappe aux piéges qui m</w:t>
      </w:r>
      <w:r w:rsidR="007D0B10">
        <w:rPr>
          <w:szCs w:val="32"/>
        </w:rPr>
        <w:t>’</w:t>
      </w:r>
      <w:r w:rsidRPr="00EA49B4">
        <w:rPr>
          <w:szCs w:val="32"/>
        </w:rPr>
        <w:t>environnent de toutes parts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ai été poussé à rédiger ces mémoires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que par le désir de distraire mon esprit de ma situation déplorable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la timide pensée que la postérité pourra me rendre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les lisant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justice qui m</w:t>
      </w:r>
      <w:r w:rsidR="007D0B10">
        <w:rPr>
          <w:szCs w:val="32"/>
        </w:rPr>
        <w:t>’</w:t>
      </w:r>
      <w:r w:rsidRPr="00EA49B4">
        <w:rPr>
          <w:szCs w:val="32"/>
        </w:rPr>
        <w:t>est déniée par mes contemporains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mon histoire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du moins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remarquera cette logique qui n</w:t>
      </w:r>
      <w:r w:rsidR="007D0B10">
        <w:rPr>
          <w:szCs w:val="32"/>
        </w:rPr>
        <w:t>’</w:t>
      </w:r>
      <w:r w:rsidRPr="00EA49B4">
        <w:rPr>
          <w:szCs w:val="32"/>
        </w:rPr>
        <w:t>accompagne en général que la vérité</w:t>
      </w:r>
      <w:r w:rsidR="007D0B10">
        <w:rPr>
          <w:szCs w:val="32"/>
        </w:rPr>
        <w:t>.</w:t>
      </w:r>
    </w:p>
    <w:p w14:paraId="18BCBEA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suis né dans une des provinces éloignées de l</w:t>
      </w:r>
      <w:r w:rsidR="007D0B10">
        <w:rPr>
          <w:szCs w:val="32"/>
        </w:rPr>
        <w:t>’</w:t>
      </w:r>
      <w:r w:rsidRPr="00EA49B4">
        <w:rPr>
          <w:szCs w:val="32"/>
        </w:rPr>
        <w:t>Angleterre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famille pauvre et obscure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Mes parents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livrés aux travaux auxquels les paysans sont généralement destinés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pouvaient me donner de leur vivant qu</w:t>
      </w:r>
      <w:r w:rsidR="007D0B10">
        <w:rPr>
          <w:szCs w:val="32"/>
        </w:rPr>
        <w:t>’</w:t>
      </w:r>
      <w:r w:rsidRPr="00EA49B4">
        <w:rPr>
          <w:szCs w:val="32"/>
        </w:rPr>
        <w:t>une éducation protégée contre les pièges ordinaires de la corruption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après eux une honnête réputation pour héritage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héritage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hélas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perdu depuis longtemps pour leur malheureux fils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me fit apprendre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toute science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lire et à écrire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les éléments de l</w:t>
      </w:r>
      <w:r w:rsidR="007D0B10">
        <w:rPr>
          <w:szCs w:val="32"/>
        </w:rPr>
        <w:t>’</w:t>
      </w:r>
      <w:r w:rsidRPr="00EA49B4">
        <w:rPr>
          <w:szCs w:val="32"/>
        </w:rPr>
        <w:t>arithmétique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</w:t>
      </w:r>
      <w:r w:rsidR="007D0B10">
        <w:rPr>
          <w:szCs w:val="32"/>
        </w:rPr>
        <w:t>’</w:t>
      </w:r>
      <w:r w:rsidRPr="00EA49B4">
        <w:rPr>
          <w:szCs w:val="32"/>
        </w:rPr>
        <w:t>avais l</w:t>
      </w:r>
      <w:r w:rsidR="007D0B10">
        <w:rPr>
          <w:szCs w:val="32"/>
        </w:rPr>
        <w:t>’</w:t>
      </w:r>
      <w:r w:rsidRPr="00EA49B4">
        <w:rPr>
          <w:szCs w:val="32"/>
        </w:rPr>
        <w:t>esprit curieux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très-avide d</w:t>
      </w:r>
      <w:r w:rsidR="007D0B10">
        <w:rPr>
          <w:szCs w:val="32"/>
        </w:rPr>
        <w:t>’</w:t>
      </w:r>
      <w:r w:rsidRPr="00EA49B4">
        <w:rPr>
          <w:szCs w:val="32"/>
        </w:rPr>
        <w:t>instruction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je ne négligeai aucun des moyens que la conversation ou la lecture pouvaient me fournir pour </w:t>
      </w:r>
      <w:r w:rsidRPr="00EA49B4">
        <w:rPr>
          <w:szCs w:val="32"/>
        </w:rPr>
        <w:lastRenderedPageBreak/>
        <w:t>acquérir des connaissances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aussi mes progrès allèrent-ils plus loin que ma situation ne semblait le permettre</w:t>
      </w:r>
      <w:r w:rsidR="007D0B10">
        <w:rPr>
          <w:szCs w:val="32"/>
        </w:rPr>
        <w:t>.</w:t>
      </w:r>
    </w:p>
    <w:p w14:paraId="19B747A6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Quelques autres circonstances ne laissèrent pas dans la suite d</w:t>
      </w:r>
      <w:r w:rsidR="007D0B10">
        <w:rPr>
          <w:szCs w:val="32"/>
        </w:rPr>
        <w:t>’</w:t>
      </w:r>
      <w:r w:rsidRPr="00EA49B4">
        <w:rPr>
          <w:szCs w:val="32"/>
        </w:rPr>
        <w:t>exercer leur influence sur l</w:t>
      </w:r>
      <w:r w:rsidR="007D0B10">
        <w:rPr>
          <w:szCs w:val="32"/>
        </w:rPr>
        <w:t>’</w:t>
      </w:r>
      <w:r w:rsidRPr="00EA49B4">
        <w:rPr>
          <w:szCs w:val="32"/>
        </w:rPr>
        <w:t>histoire de ma 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taille un peu au-dessus de la moyenne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être en apparence d</w:t>
      </w:r>
      <w:r w:rsidR="007D0B10">
        <w:rPr>
          <w:szCs w:val="32"/>
        </w:rPr>
        <w:t>’</w:t>
      </w:r>
      <w:r w:rsidRPr="00EA49B4">
        <w:rPr>
          <w:szCs w:val="32"/>
        </w:rPr>
        <w:t>une constitution athlétique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pourtant doué d</w:t>
      </w:r>
      <w:r w:rsidR="007D0B10">
        <w:rPr>
          <w:szCs w:val="32"/>
        </w:rPr>
        <w:t>’</w:t>
      </w:r>
      <w:r w:rsidRPr="00EA49B4">
        <w:rPr>
          <w:szCs w:val="32"/>
        </w:rPr>
        <w:t>une vigueur et d</w:t>
      </w:r>
      <w:r w:rsidR="007D0B10">
        <w:rPr>
          <w:szCs w:val="32"/>
        </w:rPr>
        <w:t>’</w:t>
      </w:r>
      <w:r w:rsidRPr="00EA49B4">
        <w:rPr>
          <w:szCs w:val="32"/>
        </w:rPr>
        <w:t>une agilité peu communes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les membres souples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étais fait pour exceller dans tous les exercices de la jeunesse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les habitudes de mon esprit ne me portaient guère à placer ma vanité dans ce genre de supériorité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gaieté bruyante des jeunes galants du village ne m</w:t>
      </w:r>
      <w:r w:rsidR="007D0B10">
        <w:rPr>
          <w:szCs w:val="32"/>
        </w:rPr>
        <w:t>’</w:t>
      </w:r>
      <w:r w:rsidRPr="00EA49B4">
        <w:rPr>
          <w:szCs w:val="32"/>
        </w:rPr>
        <w:t>inspirait que de l</w:t>
      </w:r>
      <w:r w:rsidR="007D0B10">
        <w:rPr>
          <w:szCs w:val="32"/>
        </w:rPr>
        <w:t>’</w:t>
      </w:r>
      <w:r w:rsidRPr="00EA49B4">
        <w:rPr>
          <w:szCs w:val="32"/>
        </w:rPr>
        <w:t>aversion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préférai me faire remarquer à mon avantage en me montrant très-rarement à leurs amusements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Néanmoins mes méditations solitaires ne laissaient pas que de se ressentir de mes exercices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plaisais à la lecture des tours d</w:t>
      </w:r>
      <w:r w:rsidR="007D0B10">
        <w:rPr>
          <w:szCs w:val="32"/>
        </w:rPr>
        <w:t>’</w:t>
      </w:r>
      <w:r w:rsidRPr="00EA49B4">
        <w:rPr>
          <w:szCs w:val="32"/>
        </w:rPr>
        <w:t>adresse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rien ne m</w:t>
      </w:r>
      <w:r w:rsidR="007D0B10">
        <w:rPr>
          <w:szCs w:val="32"/>
        </w:rPr>
        <w:t>’</w:t>
      </w:r>
      <w:r w:rsidRPr="00EA49B4">
        <w:rPr>
          <w:szCs w:val="32"/>
        </w:rPr>
        <w:t>intéressait autant que ces histoires dont les héros trouvaient dans leur force ou leur dextérité des moyens de surmonter tous les obstacles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appliquai surtout aux inventions mécaniques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y donnai une grande partie de mon temps</w:t>
      </w:r>
      <w:r w:rsidR="007D0B10">
        <w:rPr>
          <w:szCs w:val="32"/>
        </w:rPr>
        <w:t>.</w:t>
      </w:r>
    </w:p>
    <w:p w14:paraId="05DAE5F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 mobile qui peut-être plus que tout autre caractérisa ma vie entière fut la curiosité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ce mobile qui fit de moi un esprit inventif et une sorte de savant par nature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désireux de remonter à la source de tout effet ou à la cause de tout résultat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me rendre compte de toutes les solutions imaginées pour les phénomènes de l</w:t>
      </w:r>
      <w:r w:rsidR="007D0B10">
        <w:rPr>
          <w:szCs w:val="32"/>
        </w:rPr>
        <w:t>’</w:t>
      </w:r>
      <w:r w:rsidRPr="00EA49B4">
        <w:rPr>
          <w:szCs w:val="32"/>
        </w:rPr>
        <w:t>univers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 là encore mon amour invincible des livres romanesques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explication d</w:t>
      </w:r>
      <w:r w:rsidR="007D0B10">
        <w:rPr>
          <w:szCs w:val="32"/>
        </w:rPr>
        <w:t>’</w:t>
      </w:r>
      <w:r w:rsidRPr="00EA49B4">
        <w:rPr>
          <w:szCs w:val="32"/>
        </w:rPr>
        <w:t>une aventure me faisait éprouver une anxiété presque égale à celle de l</w:t>
      </w:r>
      <w:r w:rsidR="007D0B10">
        <w:rPr>
          <w:szCs w:val="32"/>
        </w:rPr>
        <w:t>’</w:t>
      </w:r>
      <w:r w:rsidRPr="00EA49B4">
        <w:rPr>
          <w:szCs w:val="32"/>
        </w:rPr>
        <w:t>homme dont le malheur ou le bonheur futur dépendait du dénouement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lisais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dévorais ces sortes de récits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prenaient possession de mon âme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leur influence se faisait ressentir souvent dans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expression de mes traits et </w:t>
      </w:r>
      <w:r w:rsidRPr="00EA49B4">
        <w:rPr>
          <w:szCs w:val="32"/>
        </w:rPr>
        <w:lastRenderedPageBreak/>
        <w:t>dans ma santé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 curiosité cependant n</w:t>
      </w:r>
      <w:r w:rsidR="007D0B10">
        <w:rPr>
          <w:szCs w:val="32"/>
        </w:rPr>
        <w:t>’</w:t>
      </w:r>
      <w:r w:rsidRPr="00EA49B4">
        <w:rPr>
          <w:szCs w:val="32"/>
        </w:rPr>
        <w:t>était pas tout à fait vulgaire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les anecdotes et la médisance du village n</w:t>
      </w:r>
      <w:r w:rsidR="007D0B10">
        <w:rPr>
          <w:szCs w:val="32"/>
        </w:rPr>
        <w:t>’</w:t>
      </w:r>
      <w:r w:rsidRPr="00EA49B4">
        <w:rPr>
          <w:szCs w:val="32"/>
        </w:rPr>
        <w:t>avaient aucun attrait pour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imagination avait besoin d</w:t>
      </w:r>
      <w:r w:rsidR="007D0B10">
        <w:rPr>
          <w:szCs w:val="32"/>
        </w:rPr>
        <w:t>’</w:t>
      </w:r>
      <w:r w:rsidRPr="00EA49B4">
        <w:rPr>
          <w:szCs w:val="32"/>
        </w:rPr>
        <w:t>être excitée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sinon ma curiosité s</w:t>
      </w:r>
      <w:r w:rsidR="007D0B10">
        <w:rPr>
          <w:szCs w:val="32"/>
        </w:rPr>
        <w:t>’</w:t>
      </w:r>
      <w:r w:rsidRPr="00EA49B4">
        <w:rPr>
          <w:szCs w:val="32"/>
        </w:rPr>
        <w:t>éteignait bientôt</w:t>
      </w:r>
      <w:r w:rsidR="007D0B10">
        <w:rPr>
          <w:szCs w:val="32"/>
        </w:rPr>
        <w:t>.</w:t>
      </w:r>
    </w:p>
    <w:p w14:paraId="0B4065BB" w14:textId="2959339A" w:rsidR="007D0B10" w:rsidRDefault="00CC13A3" w:rsidP="00CC13A3">
      <w:pPr>
        <w:rPr>
          <w:szCs w:val="32"/>
        </w:rPr>
      </w:pPr>
      <w:r w:rsidRPr="00EA49B4">
        <w:rPr>
          <w:szCs w:val="32"/>
        </w:rPr>
        <w:t>La demeure de mes parents était située dans la seigneurie de Ferdinando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squire de province</w:t>
      </w:r>
      <w:r w:rsidRPr="00EA49B4">
        <w:rPr>
          <w:rStyle w:val="Appelnotedebasdep"/>
          <w:szCs w:val="32"/>
        </w:rPr>
        <w:footnoteReference w:id="2"/>
      </w:r>
      <w:r w:rsidRPr="00EA49B4">
        <w:rPr>
          <w:szCs w:val="32"/>
        </w:rPr>
        <w:t xml:space="preserve"> extrêmement riche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intendant de ce gentilhomme</w:t>
      </w:r>
      <w:r w:rsidR="007D0B10">
        <w:rPr>
          <w:szCs w:val="32"/>
        </w:rPr>
        <w:t>, 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avait occasion de venir de temps en temps chez mon père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distingua de fort bonne heure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charmé des progrès qu</w:t>
      </w:r>
      <w:r w:rsidR="007D0B10">
        <w:rPr>
          <w:szCs w:val="32"/>
        </w:rPr>
        <w:t>’</w:t>
      </w:r>
      <w:r w:rsidRPr="00EA49B4">
        <w:rPr>
          <w:szCs w:val="32"/>
        </w:rPr>
        <w:t>il me voyait 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parla à son maître de mon esprit et de mes dispositions naturelles dans les termes les plus favorables</w:t>
      </w:r>
      <w:r w:rsidR="007D0B10">
        <w:rPr>
          <w:szCs w:val="32"/>
        </w:rPr>
        <w:t>.</w:t>
      </w:r>
    </w:p>
    <w:p w14:paraId="41277CAD" w14:textId="25FD0F68" w:rsidR="007D0B10" w:rsidRDefault="00CC13A3" w:rsidP="00CC13A3">
      <w:pPr>
        <w:rPr>
          <w:szCs w:val="32"/>
        </w:rPr>
      </w:pP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été de l</w:t>
      </w:r>
      <w:r w:rsidR="007D0B10">
        <w:rPr>
          <w:szCs w:val="32"/>
        </w:rPr>
        <w:t>’</w:t>
      </w:r>
      <w:r w:rsidRPr="00EA49B4">
        <w:rPr>
          <w:szCs w:val="32"/>
        </w:rPr>
        <w:t>année</w:t>
      </w:r>
      <w:r w:rsidR="007D0B10">
        <w:rPr>
          <w:szCs w:val="32"/>
        </w:rPr>
        <w:t>… 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une absence de plusieurs mois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vint visiter la terre qu</w:t>
      </w:r>
      <w:r w:rsidR="007D0B10">
        <w:rPr>
          <w:szCs w:val="32"/>
        </w:rPr>
        <w:t>’</w:t>
      </w:r>
      <w:r w:rsidRPr="00EA49B4">
        <w:rPr>
          <w:szCs w:val="32"/>
        </w:rPr>
        <w:t>il possédait dans notre province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là pour moi une date funeste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alors dix-huit ans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père venait de mourir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perdu ma mère quelques années avant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dans cet état de délaissement que je reçus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mon grand étonnement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message de la part du squire pour me rendre au château le lendemain de la mort de mon père</w:t>
      </w:r>
      <w:r w:rsidR="007D0B10">
        <w:rPr>
          <w:szCs w:val="32"/>
        </w:rPr>
        <w:t>.</w:t>
      </w:r>
    </w:p>
    <w:p w14:paraId="0CB1B5AA" w14:textId="04524F79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étudié dans les livres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me manquait la connaissance pratique des hommes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jamais je n</w:t>
      </w:r>
      <w:r w:rsidR="007D0B10">
        <w:rPr>
          <w:szCs w:val="32"/>
        </w:rPr>
        <w:t>’</w:t>
      </w:r>
      <w:r w:rsidRPr="00EA49B4">
        <w:rPr>
          <w:szCs w:val="32"/>
        </w:rPr>
        <w:t>avais eu occasion de me présenter devant une personne d</w:t>
      </w:r>
      <w:r w:rsidR="007D0B10">
        <w:rPr>
          <w:szCs w:val="32"/>
        </w:rPr>
        <w:t>’</w:t>
      </w:r>
      <w:r w:rsidRPr="00EA49B4">
        <w:rPr>
          <w:szCs w:val="32"/>
        </w:rPr>
        <w:t>un rang aussi élevé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ne pus me défendre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peu d</w:t>
      </w:r>
      <w:r w:rsidR="007D0B10">
        <w:rPr>
          <w:szCs w:val="32"/>
        </w:rPr>
        <w:t>’</w:t>
      </w:r>
      <w:r w:rsidRPr="00EA49B4">
        <w:rPr>
          <w:szCs w:val="32"/>
        </w:rPr>
        <w:t>embarras mêlé de crainte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Je trouvai dans </w:t>
      </w:r>
      <w:r w:rsidR="007D0B10">
        <w:rPr>
          <w:szCs w:val="32"/>
        </w:rPr>
        <w:t>M. </w:t>
      </w:r>
      <w:r w:rsidRPr="00EA49B4">
        <w:rPr>
          <w:szCs w:val="32"/>
        </w:rPr>
        <w:t>Falkland un homme d</w:t>
      </w:r>
      <w:r w:rsidR="007D0B10">
        <w:rPr>
          <w:szCs w:val="32"/>
        </w:rPr>
        <w:t>’</w:t>
      </w:r>
      <w:r w:rsidRPr="00EA49B4">
        <w:rPr>
          <w:szCs w:val="32"/>
        </w:rPr>
        <w:t>une petite taille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les formes les plus délicates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lieu de ces visages rudes et sans flexibilité que j</w:t>
      </w:r>
      <w:r w:rsidR="007D0B10">
        <w:rPr>
          <w:szCs w:val="32"/>
        </w:rPr>
        <w:t>’</w:t>
      </w:r>
      <w:r w:rsidRPr="00EA49B4">
        <w:rPr>
          <w:szCs w:val="32"/>
        </w:rPr>
        <w:t>avais l</w:t>
      </w:r>
      <w:r w:rsidR="007D0B10">
        <w:rPr>
          <w:szCs w:val="32"/>
        </w:rPr>
        <w:t>’</w:t>
      </w:r>
      <w:r w:rsidRPr="00EA49B4">
        <w:rPr>
          <w:szCs w:val="32"/>
        </w:rPr>
        <w:t>habitude de 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physionomie où il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y </w:t>
      </w:r>
      <w:r w:rsidRPr="00EA49B4">
        <w:rPr>
          <w:szCs w:val="32"/>
        </w:rPr>
        <w:lastRenderedPageBreak/>
        <w:t>avait pas un muscle et pas un trait qui ne fussent comme l</w:t>
      </w:r>
      <w:r w:rsidR="007D0B10">
        <w:rPr>
          <w:szCs w:val="32"/>
        </w:rPr>
        <w:t>’</w:t>
      </w:r>
      <w:r w:rsidRPr="00EA49B4">
        <w:rPr>
          <w:szCs w:val="32"/>
        </w:rPr>
        <w:t>expression d</w:t>
      </w:r>
      <w:r w:rsidR="007D0B10">
        <w:rPr>
          <w:szCs w:val="32"/>
        </w:rPr>
        <w:t>’</w:t>
      </w:r>
      <w:r w:rsidRPr="00EA49B4">
        <w:rPr>
          <w:szCs w:val="32"/>
        </w:rPr>
        <w:t>une pensée significative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manières étaient douces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affables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pleines de bonté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ses yeux étaient vifs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régnait dans son maintien une sorte de réserve et de dignité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sais quoi de solennel que mon peu d</w:t>
      </w:r>
      <w:r w:rsidR="007D0B10">
        <w:rPr>
          <w:szCs w:val="32"/>
        </w:rPr>
        <w:t>’</w:t>
      </w:r>
      <w:r w:rsidRPr="00EA49B4">
        <w:rPr>
          <w:szCs w:val="32"/>
        </w:rPr>
        <w:t>expérience me fit regarder comme une prérogative attachée à sa haute naissance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moyen donné aux grands pour maintenir la distance qui les sépare de leurs inférieurs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regards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souvent erraient douloureusement et avec inquiétude de tous côtés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décelaient l</w:t>
      </w:r>
      <w:r w:rsidR="007D0B10">
        <w:rPr>
          <w:szCs w:val="32"/>
        </w:rPr>
        <w:t>’</w:t>
      </w:r>
      <w:r w:rsidRPr="00EA49B4">
        <w:rPr>
          <w:szCs w:val="32"/>
        </w:rPr>
        <w:t>agitation et la mélancolie de son âme</w:t>
      </w:r>
      <w:r w:rsidR="007D0B10">
        <w:rPr>
          <w:szCs w:val="32"/>
        </w:rPr>
        <w:t>.</w:t>
      </w:r>
    </w:p>
    <w:p w14:paraId="580F425D" w14:textId="27B0BE36" w:rsidR="007D0B10" w:rsidRDefault="00CC13A3" w:rsidP="00CC13A3">
      <w:pPr>
        <w:rPr>
          <w:szCs w:val="32"/>
        </w:rPr>
      </w:pP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était impossible de désirer une réception plus gracieuse et plus propre à m</w:t>
      </w:r>
      <w:r w:rsidR="007D0B10">
        <w:rPr>
          <w:szCs w:val="32"/>
        </w:rPr>
        <w:t>’</w:t>
      </w:r>
      <w:r w:rsidRPr="00EA49B4">
        <w:rPr>
          <w:szCs w:val="32"/>
        </w:rPr>
        <w:t>encourager que celle que je reçus</w:t>
      </w:r>
      <w:r w:rsidR="007D0B10">
        <w:rPr>
          <w:szCs w:val="32"/>
        </w:rPr>
        <w:t>. M. </w:t>
      </w:r>
      <w:r w:rsidRPr="00EA49B4">
        <w:rPr>
          <w:szCs w:val="32"/>
        </w:rPr>
        <w:t>Falkland me fit quelques questions sur mes études et sur les idées que je m</w:t>
      </w:r>
      <w:r w:rsidR="007D0B10">
        <w:rPr>
          <w:szCs w:val="32"/>
        </w:rPr>
        <w:t>’</w:t>
      </w:r>
      <w:r w:rsidRPr="00EA49B4">
        <w:rPr>
          <w:szCs w:val="32"/>
        </w:rPr>
        <w:t>étais formées des hommes et des choses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écouta mes réponses avec condescendance et approbation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affabilité m</w:t>
      </w:r>
      <w:r w:rsidR="007D0B10">
        <w:rPr>
          <w:szCs w:val="32"/>
        </w:rPr>
        <w:t>’</w:t>
      </w:r>
      <w:r w:rsidRPr="00EA49B4">
        <w:rPr>
          <w:szCs w:val="32"/>
        </w:rPr>
        <w:t>enhardit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sentis beaucoup plus sûr de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je fusse encore gêné par la dignité qu</w:t>
      </w:r>
      <w:r w:rsidR="007D0B10">
        <w:rPr>
          <w:szCs w:val="32"/>
        </w:rPr>
        <w:t>’</w:t>
      </w:r>
      <w:r w:rsidRPr="00EA49B4">
        <w:rPr>
          <w:szCs w:val="32"/>
        </w:rPr>
        <w:t>il conservait toujours dans son maintien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quelques grâces qu</w:t>
      </w:r>
      <w:r w:rsidR="007D0B10">
        <w:rPr>
          <w:szCs w:val="32"/>
        </w:rPr>
        <w:t>’</w:t>
      </w:r>
      <w:r w:rsidRPr="00EA49B4">
        <w:rPr>
          <w:szCs w:val="32"/>
        </w:rPr>
        <w:t>il y mît d</w:t>
      </w:r>
      <w:r w:rsidR="007D0B10">
        <w:rPr>
          <w:szCs w:val="32"/>
        </w:rPr>
        <w:t>’</w:t>
      </w:r>
      <w:r w:rsidRPr="00EA49B4">
        <w:rPr>
          <w:szCs w:val="32"/>
        </w:rPr>
        <w:t>ailleurs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Quand la curiosité de </w:t>
      </w:r>
      <w:r w:rsidR="007D0B10">
        <w:rPr>
          <w:szCs w:val="32"/>
        </w:rPr>
        <w:t>M. </w:t>
      </w:r>
      <w:r w:rsidRPr="00EA49B4">
        <w:rPr>
          <w:szCs w:val="32"/>
        </w:rPr>
        <w:t>Falkland fut satisfaite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apprit qu</w:t>
      </w:r>
      <w:r w:rsidR="007D0B10">
        <w:rPr>
          <w:szCs w:val="32"/>
        </w:rPr>
        <w:t>’</w:t>
      </w:r>
      <w:r w:rsidRPr="00EA49B4">
        <w:rPr>
          <w:szCs w:val="32"/>
        </w:rPr>
        <w:t>il avait besoin d</w:t>
      </w:r>
      <w:r w:rsidR="007D0B10">
        <w:rPr>
          <w:szCs w:val="32"/>
        </w:rPr>
        <w:t>’</w:t>
      </w:r>
      <w:r w:rsidRPr="00EA49B4">
        <w:rPr>
          <w:szCs w:val="32"/>
        </w:rPr>
        <w:t>un secrétaire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que je lui paraissais avoir toutes les qualités propres pour être le sien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dans le changement d</w:t>
      </w:r>
      <w:r w:rsidR="007D0B10">
        <w:rPr>
          <w:szCs w:val="32"/>
        </w:rPr>
        <w:t>’</w:t>
      </w:r>
      <w:r w:rsidRPr="00EA49B4">
        <w:rPr>
          <w:szCs w:val="32"/>
        </w:rPr>
        <w:t>état où je me trouvais par la mort de mon père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pareil emploi pouvait me convenir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prendrait volontiers dans sa maison</w:t>
      </w:r>
      <w:r w:rsidR="007D0B10">
        <w:rPr>
          <w:szCs w:val="32"/>
        </w:rPr>
        <w:t>.</w:t>
      </w:r>
    </w:p>
    <w:p w14:paraId="15C647A4" w14:textId="753A98CB" w:rsidR="007D0B10" w:rsidRDefault="00CC13A3" w:rsidP="00CC13A3">
      <w:pPr>
        <w:rPr>
          <w:szCs w:val="32"/>
        </w:rPr>
      </w:pPr>
      <w:r w:rsidRPr="00EA49B4">
        <w:rPr>
          <w:szCs w:val="32"/>
        </w:rPr>
        <w:t>Cette proposition me flatta beaucoup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ma reconnaissance éclata dans les expressions de ma réponse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Aidé de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disposai bien vite du peu de bien qu</w:t>
      </w:r>
      <w:r w:rsidR="007D0B10">
        <w:rPr>
          <w:szCs w:val="32"/>
        </w:rPr>
        <w:t>’</w:t>
      </w:r>
      <w:r w:rsidRPr="00EA49B4">
        <w:rPr>
          <w:szCs w:val="32"/>
        </w:rPr>
        <w:t>avait laissé mon père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me restait plus dans le monde un seul parent dont je pusse réclamer la tendresse et les bons offices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 loin de me sentir effrayé de cet abandon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livrais aux visions les plus brillantes sur le poste que j</w:t>
      </w:r>
      <w:r w:rsidR="007D0B10">
        <w:rPr>
          <w:szCs w:val="32"/>
        </w:rPr>
        <w:t>’</w:t>
      </w:r>
      <w:r w:rsidRPr="00EA49B4">
        <w:rPr>
          <w:szCs w:val="32"/>
        </w:rPr>
        <w:t>allais occuper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étais loin de soupçonner que cette gaieté et cette douce </w:t>
      </w:r>
      <w:r w:rsidRPr="00EA49B4">
        <w:rPr>
          <w:szCs w:val="32"/>
        </w:rPr>
        <w:lastRenderedPageBreak/>
        <w:t>insouciance dont j</w:t>
      </w:r>
      <w:r w:rsidR="007D0B10">
        <w:rPr>
          <w:szCs w:val="32"/>
        </w:rPr>
        <w:t>’</w:t>
      </w:r>
      <w:r w:rsidRPr="00EA49B4">
        <w:rPr>
          <w:szCs w:val="32"/>
        </w:rPr>
        <w:t>avais joui jusqu</w:t>
      </w:r>
      <w:r w:rsidR="007D0B10">
        <w:rPr>
          <w:szCs w:val="32"/>
        </w:rPr>
        <w:t>’</w:t>
      </w:r>
      <w:r w:rsidRPr="00EA49B4">
        <w:rPr>
          <w:szCs w:val="32"/>
        </w:rPr>
        <w:t>alors allaient bientôt me déserter pour jamais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le reste de mes jours était dévoué à des alternatives continuelles d</w:t>
      </w:r>
      <w:r w:rsidR="007D0B10">
        <w:rPr>
          <w:szCs w:val="32"/>
        </w:rPr>
        <w:t>’</w:t>
      </w:r>
      <w:r w:rsidRPr="00EA49B4">
        <w:rPr>
          <w:szCs w:val="32"/>
        </w:rPr>
        <w:t>alarmes et de douleur</w:t>
      </w:r>
      <w:r w:rsidR="007D0B10">
        <w:rPr>
          <w:szCs w:val="32"/>
        </w:rPr>
        <w:t>.</w:t>
      </w:r>
    </w:p>
    <w:p w14:paraId="76B4D84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Mon emploi était facile et agréable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consistait en partie à transcrire et à mettre en ordre quelques papiers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partie à écrire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la dictée de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des lettres d</w:t>
      </w:r>
      <w:r w:rsidR="007D0B10">
        <w:rPr>
          <w:szCs w:val="32"/>
        </w:rPr>
        <w:t>’</w:t>
      </w:r>
      <w:r w:rsidRPr="00EA49B4">
        <w:rPr>
          <w:szCs w:val="32"/>
        </w:rPr>
        <w:t>affaires ou quelques morceaux de littérature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Ceux-ci étaient pour la plupart des extraits analytiques de compositions de différents auteurs avec des réflexions et des idées nouvelles sur la matière qu</w:t>
      </w:r>
      <w:r w:rsidR="007D0B10">
        <w:rPr>
          <w:szCs w:val="32"/>
        </w:rPr>
        <w:t>’</w:t>
      </w:r>
      <w:r w:rsidRPr="00EA49B4">
        <w:rPr>
          <w:szCs w:val="32"/>
        </w:rPr>
        <w:t>ils traitaient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avaient pour objet ou de réfuter leurs erreurs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de pousser plus loin leurs découvertes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Tous ces essais portaient l</w:t>
      </w:r>
      <w:r w:rsidR="007D0B10">
        <w:rPr>
          <w:szCs w:val="32"/>
        </w:rPr>
        <w:t>’</w:t>
      </w:r>
      <w:r w:rsidRPr="00EA49B4">
        <w:rPr>
          <w:szCs w:val="32"/>
        </w:rPr>
        <w:t>empreinte d</w:t>
      </w:r>
      <w:r w:rsidR="007D0B10">
        <w:rPr>
          <w:szCs w:val="32"/>
        </w:rPr>
        <w:t>’</w:t>
      </w:r>
      <w:r w:rsidRPr="00EA49B4">
        <w:rPr>
          <w:szCs w:val="32"/>
        </w:rPr>
        <w:t>un esprit profond et élégant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riche en connaissances littéraires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doué d</w:t>
      </w:r>
      <w:r w:rsidR="007D0B10">
        <w:rPr>
          <w:szCs w:val="32"/>
        </w:rPr>
        <w:t>’</w:t>
      </w:r>
      <w:r w:rsidRPr="00EA49B4">
        <w:rPr>
          <w:szCs w:val="32"/>
        </w:rPr>
        <w:t>une activité et d</w:t>
      </w:r>
      <w:r w:rsidR="007D0B10">
        <w:rPr>
          <w:szCs w:val="32"/>
        </w:rPr>
        <w:t>’</w:t>
      </w:r>
      <w:r w:rsidRPr="00EA49B4">
        <w:rPr>
          <w:szCs w:val="32"/>
        </w:rPr>
        <w:t>une finesse de discernement peu communes</w:t>
      </w:r>
      <w:r w:rsidR="007D0B10">
        <w:rPr>
          <w:szCs w:val="32"/>
        </w:rPr>
        <w:t>.</w:t>
      </w:r>
    </w:p>
    <w:p w14:paraId="7900324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Chargé des fonctions de bibliothécaire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aussi bien que de celles de secrétaire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logeais dans la partie de la maison destinée aux livres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moments auraient pu s</w:t>
      </w:r>
      <w:r w:rsidR="007D0B10">
        <w:rPr>
          <w:szCs w:val="32"/>
        </w:rPr>
        <w:t>’</w:t>
      </w:r>
      <w:r w:rsidRPr="00EA49B4">
        <w:rPr>
          <w:szCs w:val="32"/>
        </w:rPr>
        <w:t>écouler dans la plus douce tranquillité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ma nouvelle situation ne m</w:t>
      </w:r>
      <w:r w:rsidR="007D0B10">
        <w:rPr>
          <w:szCs w:val="32"/>
        </w:rPr>
        <w:t>’</w:t>
      </w:r>
      <w:r w:rsidRPr="00EA49B4">
        <w:rPr>
          <w:szCs w:val="32"/>
        </w:rPr>
        <w:t>eût pas placé dans des circonstances totalement différentes de celles où j</w:t>
      </w:r>
      <w:r w:rsidR="007D0B10">
        <w:rPr>
          <w:szCs w:val="32"/>
        </w:rPr>
        <w:t>’</w:t>
      </w:r>
      <w:r w:rsidRPr="00EA49B4">
        <w:rPr>
          <w:szCs w:val="32"/>
        </w:rPr>
        <w:t>étais naguère sous l</w:t>
      </w:r>
      <w:r w:rsidR="007D0B10">
        <w:rPr>
          <w:szCs w:val="32"/>
        </w:rPr>
        <w:t>’</w:t>
      </w:r>
      <w:r w:rsidRPr="00EA49B4">
        <w:rPr>
          <w:szCs w:val="32"/>
        </w:rPr>
        <w:t>humble toit de mon père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lecture et la méditation avaient de très-bonne heure absorbé toutes les facultés de mon esprit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avais eu que très-peu de commerce avec les hommes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ma résidence actuelle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mille motifs d</w:t>
      </w:r>
      <w:r w:rsidR="007D0B10">
        <w:rPr>
          <w:szCs w:val="32"/>
        </w:rPr>
        <w:t>’</w:t>
      </w:r>
      <w:r w:rsidRPr="00EA49B4">
        <w:rPr>
          <w:szCs w:val="32"/>
        </w:rPr>
        <w:t>intérêt et de curiosité m</w:t>
      </w:r>
      <w:r w:rsidR="007D0B10">
        <w:rPr>
          <w:szCs w:val="32"/>
        </w:rPr>
        <w:t>’</w:t>
      </w:r>
      <w:r w:rsidRPr="00EA49B4">
        <w:rPr>
          <w:szCs w:val="32"/>
        </w:rPr>
        <w:t>excitaient à étudier le caractère de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trouvais là un vaste champ pour mes conjectures et mes réflexions</w:t>
      </w:r>
      <w:r w:rsidR="007D0B10">
        <w:rPr>
          <w:szCs w:val="32"/>
        </w:rPr>
        <w:t>.</w:t>
      </w:r>
    </w:p>
    <w:p w14:paraId="025E7DD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était impossible de mener une vie plus retirée et plus solitaire que la sienne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lieux de divertissement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amusements ordinaires du monde n</w:t>
      </w:r>
      <w:r w:rsidR="007D0B10">
        <w:rPr>
          <w:szCs w:val="32"/>
        </w:rPr>
        <w:t>’</w:t>
      </w:r>
      <w:r w:rsidRPr="00EA49B4">
        <w:rPr>
          <w:szCs w:val="32"/>
        </w:rPr>
        <w:t>avaient aucun attrait pour lui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évitait les lieux de réunion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ne paraissait pas chercher un dédommagement de cette privation de la société dans les </w:t>
      </w:r>
      <w:r w:rsidRPr="00EA49B4">
        <w:rPr>
          <w:szCs w:val="32"/>
        </w:rPr>
        <w:lastRenderedPageBreak/>
        <w:t>épanchements de l</w:t>
      </w:r>
      <w:r w:rsidR="007D0B10">
        <w:rPr>
          <w:szCs w:val="32"/>
        </w:rPr>
        <w:t>’</w:t>
      </w:r>
      <w:r w:rsidRPr="00EA49B4">
        <w:rPr>
          <w:szCs w:val="32"/>
        </w:rPr>
        <w:t>amitié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semblait absolument étranger à tout ce qu</w:t>
      </w:r>
      <w:r w:rsidR="007D0B10">
        <w:rPr>
          <w:szCs w:val="32"/>
        </w:rPr>
        <w:t>’</w:t>
      </w:r>
      <w:r w:rsidRPr="00EA49B4">
        <w:rPr>
          <w:szCs w:val="32"/>
        </w:rPr>
        <w:t>on nomme communément les plaisirs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le voyait-on quelquefois sourire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cette teinte de mélancolie qui annonçait les pensées douloureuses de son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l</w:t>
      </w:r>
      <w:r w:rsidR="007D0B10">
        <w:rPr>
          <w:szCs w:val="32"/>
        </w:rPr>
        <w:t>’</w:t>
      </w:r>
      <w:r w:rsidRPr="00EA49B4">
        <w:rPr>
          <w:szCs w:val="32"/>
        </w:rPr>
        <w:t>abandonnait pas un seul instant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Cependant le fond de son caractère ne paraissait pas porté à une morosité misanthropique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compatissant et rempli d</w:t>
      </w:r>
      <w:r w:rsidR="007D0B10">
        <w:rPr>
          <w:szCs w:val="32"/>
        </w:rPr>
        <w:t>’</w:t>
      </w:r>
      <w:r w:rsidRPr="00EA49B4">
        <w:rPr>
          <w:szCs w:val="32"/>
        </w:rPr>
        <w:t>égards pour les autres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jamais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sortir toutefois de son maintien froid et réservé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extérieur et sa conduite étaient faits pour intéresser vivement tout le monde en sa faveur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les démonstrations affectueuses qu</w:t>
      </w:r>
      <w:r w:rsidR="007D0B10">
        <w:rPr>
          <w:szCs w:val="32"/>
        </w:rPr>
        <w:t>’</w:t>
      </w:r>
      <w:r w:rsidRPr="00EA49B4">
        <w:rPr>
          <w:szCs w:val="32"/>
        </w:rPr>
        <w:t>on aurait été tenté de lui 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semblaient repoussées par l</w:t>
      </w:r>
      <w:r w:rsidR="007D0B10">
        <w:rPr>
          <w:szCs w:val="32"/>
        </w:rPr>
        <w:t>’</w:t>
      </w:r>
      <w:r w:rsidRPr="00EA49B4">
        <w:rPr>
          <w:szCs w:val="32"/>
        </w:rPr>
        <w:t>air froid de son abord et son impénétrable réserve</w:t>
      </w:r>
      <w:r w:rsidR="007D0B10">
        <w:rPr>
          <w:szCs w:val="32"/>
        </w:rPr>
        <w:t>.</w:t>
      </w:r>
    </w:p>
    <w:p w14:paraId="7BF9C699" w14:textId="210CB349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Tel était en général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son humeur était extrêmement inégale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disposition maladive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lui donnait en tout temps une habitude de sombre méditation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ses paroxysmes de violence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il était emporté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quinteux et tyrannique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était moins l</w:t>
      </w:r>
      <w:r w:rsidR="007D0B10">
        <w:rPr>
          <w:szCs w:val="32"/>
        </w:rPr>
        <w:t>’</w:t>
      </w:r>
      <w:r w:rsidRPr="00EA49B4">
        <w:rPr>
          <w:szCs w:val="32"/>
        </w:rPr>
        <w:t>effet d</w:t>
      </w:r>
      <w:r w:rsidR="007D0B10">
        <w:rPr>
          <w:szCs w:val="32"/>
        </w:rPr>
        <w:t>’</w:t>
      </w:r>
      <w:r w:rsidRPr="00EA49B4">
        <w:rPr>
          <w:szCs w:val="32"/>
        </w:rPr>
        <w:t>un penchant à la dureté que du tourment intérieur de son âme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dès que le moment de réflexion était venu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voyait qu</w:t>
      </w:r>
      <w:r w:rsidR="007D0B10">
        <w:rPr>
          <w:szCs w:val="32"/>
        </w:rPr>
        <w:t>’</w:t>
      </w:r>
      <w:r w:rsidRPr="00EA49B4">
        <w:rPr>
          <w:szCs w:val="32"/>
        </w:rPr>
        <w:t>il cherchait à ne faire tomber que sur lui seul tout le poids de son malheur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il n</w:t>
      </w:r>
      <w:r w:rsidR="007D0B10">
        <w:rPr>
          <w:szCs w:val="32"/>
        </w:rPr>
        <w:t>’</w:t>
      </w:r>
      <w:r w:rsidRPr="00EA49B4">
        <w:rPr>
          <w:szCs w:val="32"/>
        </w:rPr>
        <w:t>était plus maître de lui-même et paraissait comme dans un état de démence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 frappait la tête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fronçait les sourcils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traits devenaient convulsifs et il grinçait des dents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il sentait l</w:t>
      </w:r>
      <w:r w:rsidR="007D0B10">
        <w:rPr>
          <w:szCs w:val="32"/>
        </w:rPr>
        <w:t>’</w:t>
      </w:r>
      <w:r w:rsidRPr="00EA49B4">
        <w:rPr>
          <w:szCs w:val="32"/>
        </w:rPr>
        <w:t>approche de ces symptômes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levait brusquement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quelle que fût l</w:t>
      </w:r>
      <w:r w:rsidR="007D0B10">
        <w:rPr>
          <w:szCs w:val="32"/>
        </w:rPr>
        <w:t>’</w:t>
      </w:r>
      <w:r w:rsidRPr="00EA49B4">
        <w:rPr>
          <w:szCs w:val="32"/>
        </w:rPr>
        <w:t>affaire qui l</w:t>
      </w:r>
      <w:r w:rsidR="007D0B10">
        <w:rPr>
          <w:szCs w:val="32"/>
        </w:rPr>
        <w:t>’</w:t>
      </w:r>
      <w:r w:rsidRPr="00EA49B4">
        <w:rPr>
          <w:szCs w:val="32"/>
        </w:rPr>
        <w:t>occupât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</w:t>
      </w:r>
      <w:r w:rsidR="007D0B10">
        <w:rPr>
          <w:szCs w:val="32"/>
        </w:rPr>
        <w:t>’</w:t>
      </w:r>
      <w:r w:rsidRPr="00EA49B4">
        <w:rPr>
          <w:szCs w:val="32"/>
        </w:rPr>
        <w:t>abandonnait précipitamment et courait s</w:t>
      </w:r>
      <w:r w:rsidR="007D0B10">
        <w:rPr>
          <w:szCs w:val="32"/>
        </w:rPr>
        <w:t>’</w:t>
      </w:r>
      <w:r w:rsidRPr="00EA49B4">
        <w:rPr>
          <w:szCs w:val="32"/>
        </w:rPr>
        <w:t>enfermer chez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personne n</w:t>
      </w:r>
      <w:r w:rsidR="007D0B10">
        <w:rPr>
          <w:szCs w:val="32"/>
        </w:rPr>
        <w:t>’</w:t>
      </w:r>
      <w:r w:rsidRPr="00EA49B4">
        <w:rPr>
          <w:szCs w:val="32"/>
        </w:rPr>
        <w:t>osait le troubler</w:t>
      </w:r>
      <w:r w:rsidR="007D0B10">
        <w:rPr>
          <w:szCs w:val="32"/>
        </w:rPr>
        <w:t>.</w:t>
      </w:r>
    </w:p>
    <w:p w14:paraId="46206F36" w14:textId="760F6265" w:rsidR="007D0B10" w:rsidRDefault="00CC13A3" w:rsidP="00CC13A3">
      <w:pPr>
        <w:rPr>
          <w:szCs w:val="32"/>
        </w:rPr>
      </w:pPr>
      <w:r w:rsidRPr="00EA49B4">
        <w:rPr>
          <w:szCs w:val="32"/>
        </w:rPr>
        <w:t>Il ne faut pas croire que tout ce que je viens de dire pût être remarqué par les personnes qui l</w:t>
      </w:r>
      <w:r w:rsidR="007D0B10">
        <w:rPr>
          <w:szCs w:val="32"/>
        </w:rPr>
        <w:t>’</w:t>
      </w:r>
      <w:r w:rsidRPr="00EA49B4">
        <w:rPr>
          <w:szCs w:val="32"/>
        </w:rPr>
        <w:t>entouraient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moi-même je ne l</w:t>
      </w:r>
      <w:r w:rsidR="007D0B10">
        <w:rPr>
          <w:szCs w:val="32"/>
        </w:rPr>
        <w:t>’</w:t>
      </w:r>
      <w:r w:rsidRPr="00EA49B4">
        <w:rPr>
          <w:szCs w:val="32"/>
        </w:rPr>
        <w:t>ai appris que successivement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après beaucoup de temps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Quant aux domestiques en général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voyaient très-</w:t>
      </w:r>
      <w:r w:rsidRPr="00EA49B4">
        <w:rPr>
          <w:szCs w:val="32"/>
        </w:rPr>
        <w:lastRenderedPageBreak/>
        <w:t>peu leur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Excepté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cause de la nature de mes fonctions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plus ancien serviteur et le plus considéré de tous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aucun d</w:t>
      </w:r>
      <w:r w:rsidR="007D0B10">
        <w:rPr>
          <w:szCs w:val="32"/>
        </w:rPr>
        <w:t>’</w:t>
      </w:r>
      <w:r w:rsidRPr="00EA49B4">
        <w:rPr>
          <w:szCs w:val="32"/>
        </w:rPr>
        <w:t>eux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approchait </w:t>
      </w:r>
      <w:r w:rsidR="007D0B10">
        <w:rPr>
          <w:szCs w:val="32"/>
        </w:rPr>
        <w:t>M. </w:t>
      </w:r>
      <w:r w:rsidRPr="00EA49B4">
        <w:rPr>
          <w:szCs w:val="32"/>
        </w:rPr>
        <w:t>Falkland qu</w:t>
      </w:r>
      <w:r w:rsidR="007D0B10">
        <w:rPr>
          <w:szCs w:val="32"/>
        </w:rPr>
        <w:t>’</w:t>
      </w:r>
      <w:r w:rsidRPr="00EA49B4">
        <w:rPr>
          <w:szCs w:val="32"/>
        </w:rPr>
        <w:t>à des heures fixes et pour très-peu de moments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ne le connaissaient que par sa bienfaisance et son inflexible intégrité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principes qui semblaient régler toutes ses actions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encore qu</w:t>
      </w:r>
      <w:r w:rsidR="007D0B10">
        <w:rPr>
          <w:szCs w:val="32"/>
        </w:rPr>
        <w:t>’</w:t>
      </w:r>
      <w:r w:rsidRPr="00EA49B4">
        <w:rPr>
          <w:szCs w:val="32"/>
        </w:rPr>
        <w:t>ils se permissent quelquefois des conjectures sur ses singularités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ne le regardaient pas moins avec une sorte de vénération et comme un être d</w:t>
      </w:r>
      <w:r w:rsidR="007D0B10">
        <w:rPr>
          <w:szCs w:val="32"/>
        </w:rPr>
        <w:t>’</w:t>
      </w:r>
      <w:r w:rsidRPr="00EA49B4">
        <w:rPr>
          <w:szCs w:val="32"/>
        </w:rPr>
        <w:t>un ordre supérieur</w:t>
      </w:r>
      <w:r w:rsidR="007D0B10">
        <w:rPr>
          <w:szCs w:val="32"/>
        </w:rPr>
        <w:t>.</w:t>
      </w:r>
    </w:p>
    <w:p w14:paraId="3961916F" w14:textId="4D71E756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Il y avait déjà trois mois que j</w:t>
      </w:r>
      <w:r w:rsidR="007D0B10">
        <w:rPr>
          <w:szCs w:val="32"/>
        </w:rPr>
        <w:t>’</w:t>
      </w:r>
      <w:r w:rsidRPr="00EA49B4">
        <w:rPr>
          <w:szCs w:val="32"/>
        </w:rPr>
        <w:t>étais au service de mon protecteur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un jour je m</w:t>
      </w:r>
      <w:r w:rsidR="007D0B10">
        <w:rPr>
          <w:szCs w:val="32"/>
        </w:rPr>
        <w:t>’</w:t>
      </w:r>
      <w:r w:rsidRPr="00EA49B4">
        <w:rPr>
          <w:szCs w:val="32"/>
        </w:rPr>
        <w:t>avisai d</w:t>
      </w:r>
      <w:r w:rsidR="007D0B10">
        <w:rPr>
          <w:szCs w:val="32"/>
        </w:rPr>
        <w:t>’</w:t>
      </w:r>
      <w:r w:rsidRPr="00EA49B4">
        <w:rPr>
          <w:szCs w:val="32"/>
        </w:rPr>
        <w:t>entrer dans un cabinet séparé de la bibliothèque par une galerie étroite qu</w:t>
      </w:r>
      <w:r w:rsidR="007D0B10">
        <w:rPr>
          <w:szCs w:val="32"/>
        </w:rPr>
        <w:t>’</w:t>
      </w:r>
      <w:r w:rsidRPr="00EA49B4">
        <w:rPr>
          <w:szCs w:val="32"/>
        </w:rPr>
        <w:t>éclairait une simple lucarne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imaginais pas qu</w:t>
      </w:r>
      <w:r w:rsidR="007D0B10">
        <w:rPr>
          <w:szCs w:val="32"/>
        </w:rPr>
        <w:t>’</w:t>
      </w:r>
      <w:r w:rsidRPr="00EA49B4">
        <w:rPr>
          <w:szCs w:val="32"/>
        </w:rPr>
        <w:t>il y eût quelqu</w:t>
      </w:r>
      <w:r w:rsidR="007D0B10">
        <w:rPr>
          <w:szCs w:val="32"/>
        </w:rPr>
        <w:t>’</w:t>
      </w:r>
      <w:r w:rsidRPr="00EA49B4">
        <w:rPr>
          <w:szCs w:val="32"/>
        </w:rPr>
        <w:t>un dans cet endroit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</w:t>
      </w:r>
      <w:r w:rsidR="007D0B10">
        <w:rPr>
          <w:szCs w:val="32"/>
        </w:rPr>
        <w:t>’</w:t>
      </w:r>
      <w:r w:rsidRPr="00EA49B4">
        <w:rPr>
          <w:szCs w:val="32"/>
        </w:rPr>
        <w:t>y allais que pour y placer quelque chose afin d</w:t>
      </w:r>
      <w:r w:rsidR="007D0B10">
        <w:rPr>
          <w:szCs w:val="32"/>
        </w:rPr>
        <w:t>’</w:t>
      </w:r>
      <w:r w:rsidRPr="00EA49B4">
        <w:rPr>
          <w:szCs w:val="32"/>
        </w:rPr>
        <w:t>être sûr de le retrouver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ouvrant la porte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entends au moment même un long gémissement qui était comme l</w:t>
      </w:r>
      <w:r w:rsidR="007D0B10">
        <w:rPr>
          <w:szCs w:val="32"/>
        </w:rPr>
        <w:t>’</w:t>
      </w:r>
      <w:r w:rsidRPr="00EA49B4">
        <w:rPr>
          <w:szCs w:val="32"/>
        </w:rPr>
        <w:t>expression d</w:t>
      </w:r>
      <w:r w:rsidR="007D0B10">
        <w:rPr>
          <w:szCs w:val="32"/>
        </w:rPr>
        <w:t>’</w:t>
      </w:r>
      <w:r w:rsidRPr="00EA49B4">
        <w:rPr>
          <w:szCs w:val="32"/>
        </w:rPr>
        <w:t>une angoisse intolérable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bruit de la porte parut alarmer la personne qui était dans la pièce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distinguai comme le son du couvercle d</w:t>
      </w:r>
      <w:r w:rsidR="007D0B10">
        <w:rPr>
          <w:szCs w:val="32"/>
        </w:rPr>
        <w:t>’</w:t>
      </w:r>
      <w:r w:rsidRPr="00EA49B4">
        <w:rPr>
          <w:szCs w:val="32"/>
        </w:rPr>
        <w:t>un coffre qu</w:t>
      </w:r>
      <w:r w:rsidR="007D0B10">
        <w:rPr>
          <w:szCs w:val="32"/>
        </w:rPr>
        <w:t>’</w:t>
      </w:r>
      <w:r w:rsidRPr="00EA49B4">
        <w:rPr>
          <w:szCs w:val="32"/>
        </w:rPr>
        <w:t>on baissait avec précipitation et d</w:t>
      </w:r>
      <w:r w:rsidR="007D0B10">
        <w:rPr>
          <w:szCs w:val="32"/>
        </w:rPr>
        <w:t>’</w:t>
      </w:r>
      <w:r w:rsidRPr="00EA49B4">
        <w:rPr>
          <w:szCs w:val="32"/>
        </w:rPr>
        <w:t>une serrure qu</w:t>
      </w:r>
      <w:r w:rsidR="007D0B10">
        <w:rPr>
          <w:szCs w:val="32"/>
        </w:rPr>
        <w:t>’</w:t>
      </w:r>
      <w:r w:rsidRPr="00EA49B4">
        <w:rPr>
          <w:szCs w:val="32"/>
        </w:rPr>
        <w:t>on fermait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Je présumai alors que </w:t>
      </w:r>
      <w:r w:rsidR="007D0B10">
        <w:rPr>
          <w:szCs w:val="32"/>
        </w:rPr>
        <w:t>M. </w:t>
      </w:r>
      <w:r w:rsidRPr="00EA49B4">
        <w:rPr>
          <w:szCs w:val="32"/>
        </w:rPr>
        <w:t>Falkland était 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me hâtais de me retirer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une voix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me parut singulièrement terrible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écria</w:t>
      </w:r>
      <w:r w:rsidR="007D0B10">
        <w:rPr>
          <w:szCs w:val="32"/>
        </w:rPr>
        <w:t> : « </w:t>
      </w:r>
      <w:r w:rsidRPr="00EA49B4">
        <w:rPr>
          <w:szCs w:val="32"/>
        </w:rPr>
        <w:t>Qui est là</w:t>
      </w:r>
      <w:r w:rsidR="007D0B10">
        <w:rPr>
          <w:szCs w:val="32"/>
        </w:rPr>
        <w:t> ? »</w:t>
      </w:r>
      <w:r w:rsidRPr="00EA49B4">
        <w:rPr>
          <w:szCs w:val="32"/>
        </w:rPr>
        <w:t xml:space="preserve"> c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la voix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cri me glaça d</w:t>
      </w:r>
      <w:r w:rsidR="007D0B10">
        <w:rPr>
          <w:szCs w:val="32"/>
        </w:rPr>
        <w:t>’</w:t>
      </w:r>
      <w:r w:rsidRPr="00EA49B4">
        <w:rPr>
          <w:szCs w:val="32"/>
        </w:rPr>
        <w:t>effroi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je voulus répondre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la parole me manqua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impuissance de parler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avançai machinalement dans la pièce en dedans de la porte</w:t>
      </w:r>
      <w:r w:rsidR="007D0B10">
        <w:rPr>
          <w:szCs w:val="32"/>
        </w:rPr>
        <w:t>. M. </w:t>
      </w:r>
      <w:r w:rsidRPr="00EA49B4">
        <w:rPr>
          <w:szCs w:val="32"/>
        </w:rPr>
        <w:t>Falkland ne faisait que de se lever de dessus le parquet où il avait été assis ou agenouillé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maintien portait toutes les marques de l</w:t>
      </w:r>
      <w:r w:rsidR="007D0B10">
        <w:rPr>
          <w:szCs w:val="32"/>
        </w:rPr>
        <w:t>’</w:t>
      </w:r>
      <w:r w:rsidRPr="00EA49B4">
        <w:rPr>
          <w:szCs w:val="32"/>
        </w:rPr>
        <w:t>embarras et de la confusion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 un effort violent dissipa bientôt ces premiers symptômes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firent place à un visage étincelant de fureur</w:t>
      </w:r>
      <w:r w:rsidR="007D0B10">
        <w:rPr>
          <w:szCs w:val="32"/>
        </w:rPr>
        <w:t>. « </w:t>
      </w:r>
      <w:r w:rsidRPr="00EA49B4">
        <w:rPr>
          <w:szCs w:val="32"/>
        </w:rPr>
        <w:t>Misérable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venez-vous faire ici</w:t>
      </w:r>
      <w:r w:rsidR="007D0B10">
        <w:rPr>
          <w:szCs w:val="32"/>
        </w:rPr>
        <w:t> ? »</w:t>
      </w:r>
      <w:r w:rsidRPr="00EA49B4">
        <w:rPr>
          <w:szCs w:val="32"/>
        </w:rPr>
        <w:t xml:space="preserve"> Je balbutiai quelques mots d</w:t>
      </w:r>
      <w:r w:rsidR="007D0B10">
        <w:rPr>
          <w:szCs w:val="32"/>
        </w:rPr>
        <w:t>’</w:t>
      </w:r>
      <w:r w:rsidRPr="00EA49B4">
        <w:rPr>
          <w:szCs w:val="32"/>
        </w:rPr>
        <w:t>excuse</w:t>
      </w:r>
      <w:r w:rsidR="007D0B10">
        <w:rPr>
          <w:szCs w:val="32"/>
        </w:rPr>
        <w:t>. « </w:t>
      </w:r>
      <w:r w:rsidRPr="00EA49B4">
        <w:rPr>
          <w:szCs w:val="32"/>
        </w:rPr>
        <w:t>Traître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écria </w:t>
      </w:r>
      <w:r w:rsidR="007D0B10">
        <w:rPr>
          <w:szCs w:val="32"/>
        </w:rPr>
        <w:t>M. </w:t>
      </w:r>
      <w:r w:rsidRPr="00EA49B4">
        <w:rPr>
          <w:szCs w:val="32"/>
        </w:rPr>
        <w:t>Falkland en m</w:t>
      </w:r>
      <w:r w:rsidR="007D0B10">
        <w:rPr>
          <w:szCs w:val="32"/>
        </w:rPr>
        <w:t>’</w:t>
      </w:r>
      <w:r w:rsidRPr="00EA49B4">
        <w:rPr>
          <w:szCs w:val="32"/>
        </w:rPr>
        <w:t>interrompant avec une impatience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ne </w:t>
      </w:r>
      <w:r w:rsidRPr="00EA49B4">
        <w:rPr>
          <w:szCs w:val="32"/>
        </w:rPr>
        <w:lastRenderedPageBreak/>
        <w:t>pouvait contenir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vous vous attachez à mes pas comme un espion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vous ferai cruellement repentir de votre insolence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Croyez-vous que je souffrirai impunément que vous veniez guetter ainsi toutes mes actions</w:t>
      </w:r>
      <w:r w:rsidR="007D0B10">
        <w:rPr>
          <w:szCs w:val="32"/>
        </w:rPr>
        <w:t> ? »</w:t>
      </w:r>
      <w:r w:rsidRPr="00EA49B4">
        <w:rPr>
          <w:szCs w:val="32"/>
        </w:rPr>
        <w:t xml:space="preserve"> Je cherchai à me défendre</w:t>
      </w:r>
      <w:r w:rsidR="007D0B10">
        <w:rPr>
          <w:szCs w:val="32"/>
        </w:rPr>
        <w:t>. « </w:t>
      </w:r>
      <w:r w:rsidRPr="00EA49B4">
        <w:rPr>
          <w:szCs w:val="32"/>
        </w:rPr>
        <w:t>Va-t</w:t>
      </w:r>
      <w:r w:rsidR="007D0B10">
        <w:rPr>
          <w:szCs w:val="32"/>
        </w:rPr>
        <w:t>’</w:t>
      </w:r>
      <w:r w:rsidRPr="00EA49B4">
        <w:rPr>
          <w:szCs w:val="32"/>
        </w:rPr>
        <w:t>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démon d</w:t>
      </w:r>
      <w:r w:rsidR="007D0B10">
        <w:rPr>
          <w:szCs w:val="32"/>
        </w:rPr>
        <w:t>’</w:t>
      </w:r>
      <w:r w:rsidRPr="00EA49B4">
        <w:rPr>
          <w:szCs w:val="32"/>
        </w:rPr>
        <w:t>enfer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écria-t-il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sors d</w:t>
      </w:r>
      <w:r w:rsidR="007D0B10">
        <w:rPr>
          <w:szCs w:val="32"/>
        </w:rPr>
        <w:t>’</w:t>
      </w:r>
      <w:r w:rsidRPr="00EA49B4">
        <w:rPr>
          <w:szCs w:val="32"/>
        </w:rPr>
        <w:t>ici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je vais t</w:t>
      </w:r>
      <w:r w:rsidR="007D0B10">
        <w:rPr>
          <w:szCs w:val="32"/>
        </w:rPr>
        <w:t>’</w:t>
      </w:r>
      <w:r w:rsidRPr="00EA49B4">
        <w:rPr>
          <w:szCs w:val="32"/>
        </w:rPr>
        <w:t>écraser sous mes pieds</w:t>
      </w:r>
      <w:r w:rsidR="007D0B10">
        <w:rPr>
          <w:szCs w:val="32"/>
        </w:rPr>
        <w:t>. »</w:t>
      </w:r>
    </w:p>
    <w:p w14:paraId="6254125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En parlant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avança sur moi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</w:t>
      </w:r>
      <w:r w:rsidR="007D0B10">
        <w:rPr>
          <w:szCs w:val="32"/>
        </w:rPr>
        <w:t>’</w:t>
      </w:r>
      <w:r w:rsidRPr="00EA49B4">
        <w:rPr>
          <w:szCs w:val="32"/>
        </w:rPr>
        <w:t>étais déjà assez effrayé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disparus bien vite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entendis la porte se refermer avec violence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Ainsi finit cette scène extraordinaire</w:t>
      </w:r>
      <w:r w:rsidR="007D0B10">
        <w:rPr>
          <w:szCs w:val="32"/>
        </w:rPr>
        <w:t>.</w:t>
      </w:r>
    </w:p>
    <w:p w14:paraId="2BE3557B" w14:textId="074E09CA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Le soir je revis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il me parut assez bien remis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ses manières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étaient toujours affables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furent alors beaucoup plus attentives et plus caressantes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on aurait dit qu</w:t>
      </w:r>
      <w:r w:rsidR="007D0B10">
        <w:rPr>
          <w:szCs w:val="32"/>
        </w:rPr>
        <w:t>’</w:t>
      </w:r>
      <w:r w:rsidRPr="00EA49B4">
        <w:rPr>
          <w:szCs w:val="32"/>
        </w:rPr>
        <w:t>il avait sur le cœur quelque chose dont il voulait se débarrasser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</w:t>
      </w:r>
      <w:r w:rsidR="007D0B10">
        <w:rPr>
          <w:szCs w:val="32"/>
        </w:rPr>
        <w:t>’</w:t>
      </w:r>
      <w:r w:rsidRPr="00EA49B4">
        <w:rPr>
          <w:szCs w:val="32"/>
        </w:rPr>
        <w:t>il manquait de paroles pour l</w:t>
      </w:r>
      <w:r w:rsidR="007D0B10">
        <w:rPr>
          <w:szCs w:val="32"/>
        </w:rPr>
        <w:t>’</w:t>
      </w:r>
      <w:r w:rsidRPr="00EA49B4">
        <w:rPr>
          <w:szCs w:val="32"/>
        </w:rPr>
        <w:t>exprimer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le regardai avec un air mêlé d</w:t>
      </w:r>
      <w:r w:rsidR="007D0B10">
        <w:rPr>
          <w:szCs w:val="32"/>
        </w:rPr>
        <w:t>’</w:t>
      </w:r>
      <w:r w:rsidRPr="00EA49B4">
        <w:rPr>
          <w:szCs w:val="32"/>
        </w:rPr>
        <w:t>inquiétude et d</w:t>
      </w:r>
      <w:r w:rsidR="007D0B10">
        <w:rPr>
          <w:szCs w:val="32"/>
        </w:rPr>
        <w:t>’</w:t>
      </w:r>
      <w:r w:rsidRPr="00EA49B4">
        <w:rPr>
          <w:szCs w:val="32"/>
        </w:rPr>
        <w:t>affection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fit plusieurs efforts pour parler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sans succès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secoua la tête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puis me mettant cinq guinées dans la main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la pressa d</w:t>
      </w:r>
      <w:r w:rsidR="007D0B10">
        <w:rPr>
          <w:szCs w:val="32"/>
        </w:rPr>
        <w:t>’</w:t>
      </w:r>
      <w:r w:rsidRPr="00EA49B4">
        <w:rPr>
          <w:szCs w:val="32"/>
        </w:rPr>
        <w:t>une manière qui me révélait que son âme était agitée d</w:t>
      </w:r>
      <w:r w:rsidR="007D0B10">
        <w:rPr>
          <w:szCs w:val="32"/>
        </w:rPr>
        <w:t>’</w:t>
      </w:r>
      <w:r w:rsidRPr="00EA49B4">
        <w:rPr>
          <w:szCs w:val="32"/>
        </w:rPr>
        <w:t>émotions contradictoires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</w:t>
      </w:r>
      <w:r w:rsidR="007D0B10">
        <w:rPr>
          <w:szCs w:val="32"/>
        </w:rPr>
        <w:t>’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était impossible alors d</w:t>
      </w:r>
      <w:r w:rsidR="007D0B10">
        <w:rPr>
          <w:szCs w:val="32"/>
        </w:rPr>
        <w:t>’</w:t>
      </w:r>
      <w:r w:rsidRPr="00EA49B4">
        <w:rPr>
          <w:szCs w:val="32"/>
        </w:rPr>
        <w:t>interpréter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Presque aussitôt d</w:t>
      </w:r>
      <w:r w:rsidR="007D0B10">
        <w:rPr>
          <w:szCs w:val="32"/>
        </w:rPr>
        <w:t>’</w:t>
      </w:r>
      <w:r w:rsidRPr="00EA49B4">
        <w:rPr>
          <w:szCs w:val="32"/>
        </w:rPr>
        <w:t>ailleurs je le vis se recueillir en lui-même et se retrancher dans sa réserve et sa solennité habituelles</w:t>
      </w:r>
      <w:r w:rsidR="007D0B10">
        <w:rPr>
          <w:szCs w:val="32"/>
        </w:rPr>
        <w:t>.</w:t>
      </w:r>
    </w:p>
    <w:p w14:paraId="4FD47235" w14:textId="671E591E" w:rsidR="007D0B10" w:rsidRDefault="00CC13A3" w:rsidP="00CC13A3">
      <w:pPr>
        <w:rPr>
          <w:szCs w:val="32"/>
        </w:rPr>
      </w:pPr>
      <w:r w:rsidRPr="00EA49B4">
        <w:rPr>
          <w:szCs w:val="32"/>
        </w:rPr>
        <w:t>Je compris bien que le secret était une des choses qu</w:t>
      </w:r>
      <w:r w:rsidR="007D0B10">
        <w:rPr>
          <w:szCs w:val="32"/>
        </w:rPr>
        <w:t>’</w:t>
      </w:r>
      <w:r w:rsidRPr="00EA49B4">
        <w:rPr>
          <w:szCs w:val="32"/>
        </w:rPr>
        <w:t>il attendait de moi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en effet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l</w:t>
      </w:r>
      <w:r w:rsidR="007D0B10">
        <w:rPr>
          <w:szCs w:val="32"/>
        </w:rPr>
        <w:t>’</w:t>
      </w:r>
      <w:r w:rsidRPr="00EA49B4">
        <w:rPr>
          <w:szCs w:val="32"/>
        </w:rPr>
        <w:t>esprit trop disposé à méditer sur ce que j</w:t>
      </w:r>
      <w:r w:rsidR="007D0B10">
        <w:rPr>
          <w:szCs w:val="32"/>
        </w:rPr>
        <w:t>’</w:t>
      </w:r>
      <w:r w:rsidRPr="00EA49B4">
        <w:rPr>
          <w:szCs w:val="32"/>
        </w:rPr>
        <w:t>avais vu et entendu pour aller indiscrètement le communiquer à d</w:t>
      </w:r>
      <w:r w:rsidR="007D0B10">
        <w:rPr>
          <w:szCs w:val="32"/>
        </w:rPr>
        <w:t>’</w:t>
      </w:r>
      <w:r w:rsidRPr="00EA49B4">
        <w:rPr>
          <w:szCs w:val="32"/>
        </w:rPr>
        <w:t>autres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Toutefois il se trouva que ce soir même je soupai avec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arrivait rarement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que ses affaires le retenaient souvent dehors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put s</w:t>
      </w:r>
      <w:r w:rsidR="007D0B10">
        <w:rPr>
          <w:szCs w:val="32"/>
        </w:rPr>
        <w:t>’</w:t>
      </w:r>
      <w:r w:rsidRPr="00EA49B4">
        <w:rPr>
          <w:szCs w:val="32"/>
        </w:rPr>
        <w:t>empêcher de remarquer dans mon air quelque chose d</w:t>
      </w:r>
      <w:r w:rsidR="007D0B10">
        <w:rPr>
          <w:szCs w:val="32"/>
        </w:rPr>
        <w:t>’</w:t>
      </w:r>
      <w:r w:rsidRPr="00EA49B4">
        <w:rPr>
          <w:szCs w:val="32"/>
        </w:rPr>
        <w:t>étrange qui annonçait de l</w:t>
      </w:r>
      <w:r w:rsidR="007D0B10">
        <w:rPr>
          <w:szCs w:val="32"/>
        </w:rPr>
        <w:t>’</w:t>
      </w:r>
      <w:r w:rsidRPr="00EA49B4">
        <w:rPr>
          <w:szCs w:val="32"/>
        </w:rPr>
        <w:t>inquiétude et du chagrin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m</w:t>
      </w:r>
      <w:r w:rsidR="007D0B10">
        <w:rPr>
          <w:szCs w:val="32"/>
        </w:rPr>
        <w:t>’</w:t>
      </w:r>
      <w:r w:rsidRPr="00EA49B4">
        <w:rPr>
          <w:szCs w:val="32"/>
        </w:rPr>
        <w:t>en demanda affectueusement la cause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Je cherchai à éluder </w:t>
      </w:r>
      <w:r w:rsidRPr="00EA49B4">
        <w:rPr>
          <w:szCs w:val="32"/>
        </w:rPr>
        <w:lastRenderedPageBreak/>
        <w:t>ses questions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ma jeunesse et mon peu d</w:t>
      </w:r>
      <w:r w:rsidR="007D0B10">
        <w:rPr>
          <w:szCs w:val="32"/>
        </w:rPr>
        <w:t>’</w:t>
      </w:r>
      <w:r w:rsidRPr="00EA49B4">
        <w:rPr>
          <w:szCs w:val="32"/>
        </w:rPr>
        <w:t>expérience du monde ne pouvaient que me trahir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ailleurs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étais habitué à regarder </w:t>
      </w:r>
      <w:r w:rsidR="007D0B10">
        <w:rPr>
          <w:szCs w:val="32"/>
        </w:rPr>
        <w:t>M. </w:t>
      </w:r>
      <w:r w:rsidRPr="00EA49B4">
        <w:rPr>
          <w:szCs w:val="32"/>
        </w:rPr>
        <w:t>Collins comme une personne digne de tout mon attachement et de toute ma confiance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me sembla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vu la position où il 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avait peu d</w:t>
      </w:r>
      <w:r w:rsidR="007D0B10">
        <w:rPr>
          <w:szCs w:val="32"/>
        </w:rPr>
        <w:t>’</w:t>
      </w:r>
      <w:r w:rsidRPr="00EA49B4">
        <w:rPr>
          <w:szCs w:val="32"/>
        </w:rPr>
        <w:t>inconvénient à le prendre pour mon confident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lui racontai dans le plus grand détail tout ce qui s</w:t>
      </w:r>
      <w:r w:rsidR="007D0B10">
        <w:rPr>
          <w:szCs w:val="32"/>
        </w:rPr>
        <w:t>’</w:t>
      </w:r>
      <w:r w:rsidRPr="00EA49B4">
        <w:rPr>
          <w:szCs w:val="32"/>
        </w:rPr>
        <w:t>était passé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terminai par une ferme déclaration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 que j</w:t>
      </w:r>
      <w:r w:rsidR="007D0B10">
        <w:rPr>
          <w:szCs w:val="32"/>
        </w:rPr>
        <w:t>’</w:t>
      </w:r>
      <w:r w:rsidRPr="00EA49B4">
        <w:rPr>
          <w:szCs w:val="32"/>
        </w:rPr>
        <w:t>eusse été la victime d</w:t>
      </w:r>
      <w:r w:rsidR="007D0B10">
        <w:rPr>
          <w:szCs w:val="32"/>
        </w:rPr>
        <w:t>’</w:t>
      </w:r>
      <w:r w:rsidRPr="00EA49B4">
        <w:rPr>
          <w:szCs w:val="32"/>
        </w:rPr>
        <w:t>un véritable caprice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étais nullement inquiet pour mon propre compte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aucun danger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aucune considération d</w:t>
      </w:r>
      <w:r w:rsidR="007D0B10">
        <w:rPr>
          <w:szCs w:val="32"/>
        </w:rPr>
        <w:t>’</w:t>
      </w:r>
      <w:r w:rsidRPr="00EA49B4">
        <w:rPr>
          <w:szCs w:val="32"/>
        </w:rPr>
        <w:t>intérêt personnel ne me ferait jamais faiblir dans ma conduite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que j</w:t>
      </w:r>
      <w:r w:rsidR="007D0B10">
        <w:rPr>
          <w:szCs w:val="32"/>
        </w:rPr>
        <w:t>’</w:t>
      </w:r>
      <w:r w:rsidRPr="00EA49B4">
        <w:rPr>
          <w:szCs w:val="32"/>
        </w:rPr>
        <w:t>étais uniquement touché du sort de mon malheureux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milieu de tous les avantages faits pour conduire au bonheur et avec tout ce qui peut en rendre digne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paraissait livré à un état de souffrance non mérité</w:t>
      </w:r>
      <w:r w:rsidR="007D0B10">
        <w:rPr>
          <w:szCs w:val="32"/>
        </w:rPr>
        <w:t>.</w:t>
      </w:r>
    </w:p>
    <w:p w14:paraId="1BAC7469" w14:textId="4CBAF30B" w:rsidR="00CC13A3" w:rsidRPr="00EA49B4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Collins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répondre à cette communication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</w:t>
      </w:r>
      <w:r>
        <w:rPr>
          <w:szCs w:val="32"/>
        </w:rPr>
        <w:t>’</w:t>
      </w:r>
      <w:r w:rsidR="00CC13A3" w:rsidRPr="00EA49B4">
        <w:rPr>
          <w:szCs w:val="32"/>
        </w:rPr>
        <w:t>apprit quelques autres incidents de même nature venus aussi à sa connaissance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me dit que de tout cela il ne pouvait guère s</w:t>
      </w:r>
      <w:r>
        <w:rPr>
          <w:szCs w:val="32"/>
        </w:rPr>
        <w:t>’</w:t>
      </w:r>
      <w:r w:rsidR="00CC13A3" w:rsidRPr="00EA49B4">
        <w:rPr>
          <w:szCs w:val="32"/>
        </w:rPr>
        <w:t>empêcher de conclure que notre infortuné maître avait de temps en temps l</w:t>
      </w:r>
      <w:r>
        <w:rPr>
          <w:szCs w:val="32"/>
        </w:rPr>
        <w:t>’</w:t>
      </w:r>
      <w:r w:rsidR="00CC13A3" w:rsidRPr="00EA49B4">
        <w:rPr>
          <w:szCs w:val="32"/>
        </w:rPr>
        <w:t>esprit un peu dérangé</w:t>
      </w:r>
      <w:r>
        <w:rPr>
          <w:szCs w:val="32"/>
        </w:rPr>
        <w:t>. « </w:t>
      </w:r>
      <w:r w:rsidR="00CC13A3" w:rsidRPr="00EA49B4">
        <w:rPr>
          <w:szCs w:val="32"/>
        </w:rPr>
        <w:t>Hélas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ajouta-t-il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 pas toujours été de 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Ferdinando Falkland fut autrefois le plus gai des hommes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non pas qu</w:t>
      </w:r>
      <w:r>
        <w:rPr>
          <w:szCs w:val="32"/>
        </w:rPr>
        <w:t>’</w:t>
      </w:r>
      <w:r w:rsidR="00CC13A3" w:rsidRPr="00EA49B4">
        <w:rPr>
          <w:szCs w:val="32"/>
        </w:rPr>
        <w:t>il eût cette gaieté désordonnée qui n</w:t>
      </w:r>
      <w:r>
        <w:rPr>
          <w:szCs w:val="32"/>
        </w:rPr>
        <w:t>’</w:t>
      </w:r>
      <w:r w:rsidR="00CC13A3" w:rsidRPr="00EA49B4">
        <w:rPr>
          <w:szCs w:val="32"/>
        </w:rPr>
        <w:t>inspire guère que du mépris et qui est plutôt l</w:t>
      </w:r>
      <w:r>
        <w:rPr>
          <w:szCs w:val="32"/>
        </w:rPr>
        <w:t>’</w:t>
      </w:r>
      <w:r w:rsidR="00CC13A3" w:rsidRPr="00EA49B4">
        <w:rPr>
          <w:szCs w:val="32"/>
        </w:rPr>
        <w:t>indice d</w:t>
      </w:r>
      <w:r>
        <w:rPr>
          <w:szCs w:val="32"/>
        </w:rPr>
        <w:t>’</w:t>
      </w:r>
      <w:r w:rsidR="00CC13A3" w:rsidRPr="00EA49B4">
        <w:rPr>
          <w:szCs w:val="32"/>
        </w:rPr>
        <w:t>une légèreté naturelle que du contentement de l</w:t>
      </w:r>
      <w:r>
        <w:rPr>
          <w:szCs w:val="32"/>
        </w:rPr>
        <w:t>’</w:t>
      </w:r>
      <w:r w:rsidR="00CC13A3" w:rsidRPr="00EA49B4">
        <w:rPr>
          <w:szCs w:val="32"/>
        </w:rPr>
        <w:t>âme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gaieté n</w:t>
      </w:r>
      <w:r>
        <w:rPr>
          <w:szCs w:val="32"/>
        </w:rPr>
        <w:t>’</w:t>
      </w:r>
      <w:r w:rsidR="00CC13A3" w:rsidRPr="00EA49B4">
        <w:rPr>
          <w:szCs w:val="32"/>
        </w:rPr>
        <w:t>était jamais sans quelque dignité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la gaieté des nobles cœurs et des hautes intelligences comme voilée d</w:t>
      </w:r>
      <w:r>
        <w:rPr>
          <w:szCs w:val="32"/>
        </w:rPr>
        <w:t>’</w:t>
      </w:r>
      <w:r w:rsidR="00CC13A3" w:rsidRPr="00EA49B4">
        <w:rPr>
          <w:szCs w:val="32"/>
        </w:rPr>
        <w:t>une nuance de raison et de sentiment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ne s</w:t>
      </w:r>
      <w:r>
        <w:rPr>
          <w:szCs w:val="32"/>
        </w:rPr>
        <w:t>’</w:t>
      </w:r>
      <w:r w:rsidR="00CC13A3" w:rsidRPr="00EA49B4">
        <w:rPr>
          <w:szCs w:val="32"/>
        </w:rPr>
        <w:t>écartait jamais du goût ni de la décence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Telle qu</w:t>
      </w:r>
      <w:r>
        <w:rPr>
          <w:szCs w:val="32"/>
        </w:rPr>
        <w:t>’</w:t>
      </w:r>
      <w:r w:rsidR="00CC13A3" w:rsidRPr="00EA49B4">
        <w:rPr>
          <w:szCs w:val="32"/>
        </w:rPr>
        <w:t>elle était cependant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gaieté annonçait une humeur naturellement enjouée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donnait un charme extraordinaire à sa conversation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présence faisait les délices de tous les cercles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Croyez-moi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cher 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ne voyez plus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 fantôme de ce Falkland recherché par les hommes de mérite </w:t>
      </w:r>
      <w:r w:rsidR="00CC13A3" w:rsidRPr="00EA49B4">
        <w:rPr>
          <w:szCs w:val="32"/>
        </w:rPr>
        <w:lastRenderedPageBreak/>
        <w:t>et adoré des femmes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jeunesse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dont le début éclatant avait donné les plus hautes espérances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est flétrie soudain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sensibilité a été paralysée par une suite d</w:t>
      </w:r>
      <w:r>
        <w:rPr>
          <w:szCs w:val="32"/>
        </w:rPr>
        <w:t>’</w:t>
      </w:r>
      <w:r w:rsidR="00CC13A3" w:rsidRPr="00EA49B4">
        <w:rPr>
          <w:szCs w:val="32"/>
        </w:rPr>
        <w:t>événements de la nature la plus mortifiante et la plus cruelle pour une âme comme la sienne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après s</w:t>
      </w:r>
      <w:r>
        <w:rPr>
          <w:szCs w:val="32"/>
        </w:rPr>
        <w:t>’</w:t>
      </w:r>
      <w:r w:rsidR="00CC13A3" w:rsidRPr="00EA49B4">
        <w:rPr>
          <w:szCs w:val="32"/>
        </w:rPr>
        <w:t>être nourri des rêves d</w:t>
      </w:r>
      <w:r>
        <w:rPr>
          <w:szCs w:val="32"/>
        </w:rPr>
        <w:t>’</w:t>
      </w:r>
      <w:r w:rsidR="00CC13A3" w:rsidRPr="00EA49B4">
        <w:rPr>
          <w:szCs w:val="32"/>
        </w:rPr>
        <w:t>un honneur visionnaire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prétend que la blessure reçue par son orgueil n</w:t>
      </w:r>
      <w:r>
        <w:rPr>
          <w:szCs w:val="32"/>
        </w:rPr>
        <w:t>’</w:t>
      </w:r>
      <w:r w:rsidR="00CC13A3" w:rsidRPr="00EA49B4">
        <w:rPr>
          <w:szCs w:val="32"/>
        </w:rPr>
        <w:t>a plus laissé survivre que la partie la plus grossière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enveloppe purement matérielle Falkland</w:t>
      </w:r>
      <w:r>
        <w:rPr>
          <w:szCs w:val="32"/>
        </w:rPr>
        <w:t>. »</w:t>
      </w:r>
    </w:p>
    <w:p w14:paraId="19E32079" w14:textId="5772A2C3" w:rsidR="007D0B10" w:rsidRDefault="00CC13A3" w:rsidP="00CC13A3">
      <w:pPr>
        <w:rPr>
          <w:szCs w:val="32"/>
        </w:rPr>
      </w:pPr>
      <w:r w:rsidRPr="00EA49B4">
        <w:rPr>
          <w:szCs w:val="32"/>
        </w:rPr>
        <w:t>Ces réflexions de mon ami Collins ne servirent qu</w:t>
      </w:r>
      <w:r w:rsidR="007D0B10">
        <w:rPr>
          <w:szCs w:val="32"/>
        </w:rPr>
        <w:t>’</w:t>
      </w:r>
      <w:r w:rsidRPr="00EA49B4">
        <w:rPr>
          <w:szCs w:val="32"/>
        </w:rPr>
        <w:t>à irriter ma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le pressai d</w:t>
      </w:r>
      <w:r w:rsidR="007D0B10">
        <w:rPr>
          <w:szCs w:val="32"/>
        </w:rPr>
        <w:t>’</w:t>
      </w:r>
      <w:r w:rsidRPr="00EA49B4">
        <w:rPr>
          <w:szCs w:val="32"/>
        </w:rPr>
        <w:t>entrer dans une explication plus étendue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se fit pas beaucoup prier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pensant bien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 réserve qu</w:t>
      </w:r>
      <w:r w:rsidR="007D0B10">
        <w:rPr>
          <w:szCs w:val="32"/>
        </w:rPr>
        <w:t>’</w:t>
      </w:r>
      <w:r w:rsidRPr="00EA49B4">
        <w:rPr>
          <w:szCs w:val="32"/>
        </w:rPr>
        <w:t>il se fût imposée sur cet article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discrétion eût été déplacée à mon égard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regardant comme assez probable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l</w:t>
      </w:r>
      <w:r w:rsidR="007D0B10">
        <w:rPr>
          <w:szCs w:val="32"/>
        </w:rPr>
        <w:t>’</w:t>
      </w:r>
      <w:r w:rsidRPr="00EA49B4">
        <w:rPr>
          <w:szCs w:val="32"/>
        </w:rPr>
        <w:t>état de trouble et d</w:t>
      </w:r>
      <w:r w:rsidR="007D0B10">
        <w:rPr>
          <w:szCs w:val="32"/>
        </w:rPr>
        <w:t>’</w:t>
      </w:r>
      <w:r w:rsidRPr="00EA49B4">
        <w:rPr>
          <w:szCs w:val="32"/>
        </w:rPr>
        <w:t>agitation où il était</w:t>
      </w:r>
      <w:r w:rsidR="007D0B10">
        <w:rPr>
          <w:szCs w:val="32"/>
        </w:rPr>
        <w:t>, M. </w:t>
      </w:r>
      <w:r w:rsidRPr="00EA49B4">
        <w:rPr>
          <w:szCs w:val="32"/>
        </w:rPr>
        <w:t>Falkland lui-même aurait été disposé à me faire la même confidence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Afin de donner à cette succession d</w:t>
      </w:r>
      <w:r w:rsidR="007D0B10">
        <w:rPr>
          <w:szCs w:val="32"/>
        </w:rPr>
        <w:t>’</w:t>
      </w:r>
      <w:r w:rsidRPr="00EA49B4">
        <w:rPr>
          <w:szCs w:val="32"/>
        </w:rPr>
        <w:t>événements toute la clarté possible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joindrai au récit que me fit alors </w:t>
      </w:r>
      <w:r w:rsidR="007D0B10">
        <w:rPr>
          <w:szCs w:val="32"/>
        </w:rPr>
        <w:t>M. </w:t>
      </w:r>
      <w:r w:rsidRPr="00EA49B4">
        <w:rPr>
          <w:szCs w:val="32"/>
        </w:rPr>
        <w:t>Collins divers éclaircissements que j</w:t>
      </w:r>
      <w:r w:rsidR="007D0B10">
        <w:rPr>
          <w:szCs w:val="32"/>
        </w:rPr>
        <w:t>’</w:t>
      </w:r>
      <w:r w:rsidRPr="00EA49B4">
        <w:rPr>
          <w:szCs w:val="32"/>
        </w:rPr>
        <w:t>ai reçus d</w:t>
      </w:r>
      <w:r w:rsidR="007D0B10">
        <w:rPr>
          <w:szCs w:val="32"/>
        </w:rPr>
        <w:t>’</w:t>
      </w:r>
      <w:r w:rsidRPr="00EA49B4">
        <w:rPr>
          <w:szCs w:val="32"/>
        </w:rPr>
        <w:t>ailleurs dans la suite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premier coup d</w:t>
      </w:r>
      <w:r w:rsidR="007D0B10">
        <w:rPr>
          <w:szCs w:val="32"/>
        </w:rPr>
        <w:t>’</w:t>
      </w:r>
      <w:r w:rsidRPr="00EA49B4">
        <w:rPr>
          <w:szCs w:val="32"/>
        </w:rPr>
        <w:t>œil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 lecteur pourra croire que ces détails de la vie passée de </w:t>
      </w:r>
      <w:r w:rsidR="007D0B10">
        <w:rPr>
          <w:szCs w:val="32"/>
        </w:rPr>
        <w:t>M. </w:t>
      </w:r>
      <w:r w:rsidRPr="00EA49B4">
        <w:rPr>
          <w:szCs w:val="32"/>
        </w:rPr>
        <w:t>Falkland sont étrangers à mon histoire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Hélas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une cruelle expérience me fait sentir le contraire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en retraçant ses infortunes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cœur saigne comme si elles étaient les miennes propres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Comment pourrait-il en être autrement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ma destinée tout entière a été liée à son histoire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parce qu</w:t>
      </w:r>
      <w:r w:rsidR="007D0B10">
        <w:rPr>
          <w:szCs w:val="32"/>
        </w:rPr>
        <w:t>’</w:t>
      </w:r>
      <w:r w:rsidRPr="00EA49B4">
        <w:rPr>
          <w:szCs w:val="32"/>
        </w:rPr>
        <w:t>il fut malheureux que mon bonheur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nom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 mon existence ont été à jamais flétris</w:t>
      </w:r>
      <w:r w:rsidR="007D0B10">
        <w:rPr>
          <w:szCs w:val="32"/>
        </w:rPr>
        <w:t>.</w:t>
      </w:r>
    </w:p>
    <w:p w14:paraId="44E14DBA" w14:textId="242E28E2" w:rsidR="00CC13A3" w:rsidRPr="00EA49B4" w:rsidRDefault="00CC13A3" w:rsidP="007D0B10">
      <w:pPr>
        <w:pStyle w:val="Titre1"/>
      </w:pPr>
      <w:bookmarkStart w:id="4" w:name="_Toc194843894"/>
      <w:r w:rsidRPr="00EA49B4">
        <w:lastRenderedPageBreak/>
        <w:t>II</w:t>
      </w:r>
      <w:bookmarkEnd w:id="4"/>
    </w:p>
    <w:p w14:paraId="6658E9B4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Parmi les auteurs qui firent les délices de la première jeunesse de Falkland étaient les </w:t>
      </w:r>
      <w:r w:rsidR="00E5469F">
        <w:rPr>
          <w:szCs w:val="32"/>
        </w:rPr>
        <w:t>poëte</w:t>
      </w:r>
      <w:r w:rsidRPr="00EA49B4">
        <w:rPr>
          <w:szCs w:val="32"/>
        </w:rPr>
        <w:t>s héroïques de l</w:t>
      </w:r>
      <w:r w:rsidR="007D0B10">
        <w:rPr>
          <w:szCs w:val="32"/>
        </w:rPr>
        <w:t>’</w:t>
      </w:r>
      <w:r w:rsidRPr="00EA49B4">
        <w:rPr>
          <w:szCs w:val="32"/>
        </w:rPr>
        <w:t>Italie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dans leurs ouvrages qu</w:t>
      </w:r>
      <w:r w:rsidR="007D0B10">
        <w:rPr>
          <w:szCs w:val="32"/>
        </w:rPr>
        <w:t>’</w:t>
      </w:r>
      <w:r w:rsidRPr="00EA49B4">
        <w:rPr>
          <w:szCs w:val="32"/>
        </w:rPr>
        <w:t>il puisa l</w:t>
      </w:r>
      <w:r w:rsidR="007D0B10">
        <w:rPr>
          <w:szCs w:val="32"/>
        </w:rPr>
        <w:t>’</w:t>
      </w:r>
      <w:r w:rsidRPr="00EA49B4">
        <w:rPr>
          <w:szCs w:val="32"/>
        </w:rPr>
        <w:t>amour de la chevalerie et des actes romanesques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pas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eût trop de bon sens pour regretter le temps de Charlemagne ou d</w:t>
      </w:r>
      <w:r w:rsidR="007D0B10">
        <w:rPr>
          <w:szCs w:val="32"/>
        </w:rPr>
        <w:t>’</w:t>
      </w:r>
      <w:r w:rsidRPr="00EA49B4">
        <w:rPr>
          <w:szCs w:val="32"/>
        </w:rPr>
        <w:t>Arthur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en même temps qu</w:t>
      </w:r>
      <w:r w:rsidR="007D0B10">
        <w:rPr>
          <w:szCs w:val="32"/>
        </w:rPr>
        <w:t>’</w:t>
      </w:r>
      <w:r w:rsidRPr="00EA49B4">
        <w:rPr>
          <w:szCs w:val="32"/>
        </w:rPr>
        <w:t>une dose de philosophie calmait son imagination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se figurait que dans les mœurs dépeintes par ces </w:t>
      </w:r>
      <w:r w:rsidR="00E5469F">
        <w:rPr>
          <w:szCs w:val="32"/>
        </w:rPr>
        <w:t>poëte</w:t>
      </w:r>
      <w:r w:rsidRPr="00EA49B4">
        <w:rPr>
          <w:szCs w:val="32"/>
        </w:rPr>
        <w:t>s célèbres il y avait quelque chose à imiter aussi bien que quelque chose à éviter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Rien n</w:t>
      </w:r>
      <w:r w:rsidR="007D0B10">
        <w:rPr>
          <w:szCs w:val="32"/>
        </w:rPr>
        <w:t>’</w:t>
      </w:r>
      <w:r w:rsidRPr="00EA49B4">
        <w:rPr>
          <w:szCs w:val="32"/>
        </w:rPr>
        <w:t>était plus propre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selon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rendre un homme brave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humain et généreux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une âme sans cesse exaltée par les sentiments de l</w:t>
      </w:r>
      <w:r w:rsidR="007D0B10">
        <w:rPr>
          <w:szCs w:val="32"/>
        </w:rPr>
        <w:t>’</w:t>
      </w:r>
      <w:r w:rsidRPr="00EA49B4">
        <w:rPr>
          <w:szCs w:val="32"/>
        </w:rPr>
        <w:t>honneur et de la noblesse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conduite répondit aux opinions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formées à cet égard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eut grand soin de la régler sur le modèle d</w:t>
      </w:r>
      <w:r w:rsidR="007D0B10">
        <w:rPr>
          <w:szCs w:val="32"/>
        </w:rPr>
        <w:t>’</w:t>
      </w:r>
      <w:r w:rsidRPr="00EA49B4">
        <w:rPr>
          <w:szCs w:val="32"/>
        </w:rPr>
        <w:t>héroïsme que lui offrait son imagination</w:t>
      </w:r>
      <w:r w:rsidR="007D0B10">
        <w:rPr>
          <w:szCs w:val="32"/>
        </w:rPr>
        <w:t>.</w:t>
      </w:r>
    </w:p>
    <w:p w14:paraId="3A2BD02A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Tels étaient ses sentiments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âge ordinaire il commença son tour d</w:t>
      </w:r>
      <w:r w:rsidR="007D0B10">
        <w:rPr>
          <w:szCs w:val="32"/>
        </w:rPr>
        <w:t>’</w:t>
      </w:r>
      <w:r w:rsidRPr="00EA49B4">
        <w:rPr>
          <w:szCs w:val="32"/>
        </w:rPr>
        <w:t>Europe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aventures qu</w:t>
      </w:r>
      <w:r w:rsidR="007D0B10">
        <w:rPr>
          <w:szCs w:val="32"/>
        </w:rPr>
        <w:t>’</w:t>
      </w:r>
      <w:r w:rsidRPr="00EA49B4">
        <w:rPr>
          <w:szCs w:val="32"/>
        </w:rPr>
        <w:t>il eut furent plus propres à fortifier ses idées qu</w:t>
      </w:r>
      <w:r w:rsidR="007D0B10">
        <w:rPr>
          <w:szCs w:val="32"/>
        </w:rPr>
        <w:t>’</w:t>
      </w:r>
      <w:r w:rsidRPr="00EA49B4">
        <w:rPr>
          <w:szCs w:val="32"/>
        </w:rPr>
        <w:t>à les ébranler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inclination le porta à s</w:t>
      </w:r>
      <w:r w:rsidR="007D0B10">
        <w:rPr>
          <w:szCs w:val="32"/>
        </w:rPr>
        <w:t>’</w:t>
      </w:r>
      <w:r w:rsidRPr="00EA49B4">
        <w:rPr>
          <w:szCs w:val="32"/>
        </w:rPr>
        <w:t>arrêter plus longtemps en Italie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là il se lia avec plusieurs jeunes seigneurs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les études et les opinions étaient conformes aux siennes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le recherchèrent avec empressement et lui donnèrent les marques les plus flatteuses de leur estime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étaient charmés de voir un étranger adopter aussi vivement les principes qui caractérisaient parmi eux les hommes les plus distingués et les plus accomplis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beau sexe ne le traita pas avec moins de faveur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Quoique de petite taille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avait dans toute sa personne un air de distinction peu 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 extérieur était alors relevé par d</w:t>
      </w:r>
      <w:r w:rsidR="007D0B10">
        <w:rPr>
          <w:szCs w:val="32"/>
        </w:rPr>
        <w:t>’</w:t>
      </w:r>
      <w:r w:rsidRPr="00EA49B4">
        <w:rPr>
          <w:szCs w:val="32"/>
        </w:rPr>
        <w:t>autres qualités qui depuis se sont effacées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une vive expression de franchise et de naturel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ardeur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enthousiasme de la </w:t>
      </w:r>
      <w:r w:rsidRPr="00EA49B4">
        <w:rPr>
          <w:szCs w:val="32"/>
        </w:rPr>
        <w:lastRenderedPageBreak/>
        <w:t>jeunesse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Jamais peut-être Anglais ne fut à ce point l</w:t>
      </w:r>
      <w:r w:rsidR="007D0B10">
        <w:rPr>
          <w:szCs w:val="32"/>
        </w:rPr>
        <w:t>’</w:t>
      </w:r>
      <w:r w:rsidRPr="00EA49B4">
        <w:rPr>
          <w:szCs w:val="32"/>
        </w:rPr>
        <w:t>idole de la société italienne</w:t>
      </w:r>
      <w:r w:rsidR="007D0B10">
        <w:rPr>
          <w:szCs w:val="32"/>
        </w:rPr>
        <w:t>.</w:t>
      </w:r>
    </w:p>
    <w:p w14:paraId="7D00972F" w14:textId="6BB9A49F" w:rsidR="007D0B10" w:rsidRDefault="00CC13A3" w:rsidP="00CC13A3">
      <w:pPr>
        <w:rPr>
          <w:szCs w:val="32"/>
        </w:rPr>
      </w:pP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possible que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enivré comme il l</w:t>
      </w:r>
      <w:r w:rsidR="007D0B10">
        <w:rPr>
          <w:szCs w:val="32"/>
        </w:rPr>
        <w:t>’</w:t>
      </w:r>
      <w:r w:rsidRPr="00EA49B4">
        <w:rPr>
          <w:szCs w:val="32"/>
        </w:rPr>
        <w:t>était des idées de la chevalerie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eût pas de temps en temps quelques affaires d</w:t>
      </w:r>
      <w:r w:rsidR="007D0B10">
        <w:rPr>
          <w:szCs w:val="32"/>
        </w:rPr>
        <w:t>’</w:t>
      </w:r>
      <w:r w:rsidRPr="00EA49B4">
        <w:rPr>
          <w:szCs w:val="32"/>
        </w:rPr>
        <w:t>honneur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les termina toutes d</w:t>
      </w:r>
      <w:r w:rsidR="007D0B10">
        <w:rPr>
          <w:szCs w:val="32"/>
        </w:rPr>
        <w:t>’</w:t>
      </w:r>
      <w:r w:rsidRPr="00EA49B4">
        <w:rPr>
          <w:szCs w:val="32"/>
        </w:rPr>
        <w:t>une manière qui n</w:t>
      </w:r>
      <w:r w:rsidR="007D0B10">
        <w:rPr>
          <w:szCs w:val="32"/>
        </w:rPr>
        <w:t>’</w:t>
      </w:r>
      <w:r w:rsidRPr="00EA49B4">
        <w:rPr>
          <w:szCs w:val="32"/>
        </w:rPr>
        <w:t>eût pas fait honte au chevalier Bayard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Italie les jeunes gens de qualité se divisent en deux classes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ceux qui tiennent à la pureté des principes des anciens preux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ceux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non moins chatouilleux sur le point d</w:t>
      </w:r>
      <w:r w:rsidR="007D0B10">
        <w:rPr>
          <w:szCs w:val="32"/>
        </w:rPr>
        <w:t>’</w:t>
      </w:r>
      <w:r w:rsidRPr="00EA49B4">
        <w:rPr>
          <w:szCs w:val="32"/>
        </w:rPr>
        <w:t>honneur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ont à leur solde des </w:t>
      </w:r>
      <w:r w:rsidRPr="00EA49B4">
        <w:rPr>
          <w:i/>
          <w:iCs/>
        </w:rPr>
        <w:t>bravi</w:t>
      </w:r>
      <w:r w:rsidRPr="00EA49B4">
        <w:rPr>
          <w:szCs w:val="32"/>
        </w:rPr>
        <w:t xml:space="preserve"> qu</w:t>
      </w:r>
      <w:r w:rsidR="007D0B10">
        <w:rPr>
          <w:szCs w:val="32"/>
        </w:rPr>
        <w:t>’</w:t>
      </w:r>
      <w:r w:rsidRPr="00EA49B4">
        <w:rPr>
          <w:szCs w:val="32"/>
        </w:rPr>
        <w:t>ils emploient pour le moindre affront comme instruments de leurs vengeances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ne varient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on voit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dans la manière d</w:t>
      </w:r>
      <w:r w:rsidR="007D0B10">
        <w:rPr>
          <w:szCs w:val="32"/>
        </w:rPr>
        <w:t>’</w:t>
      </w:r>
      <w:r w:rsidRPr="00EA49B4">
        <w:rPr>
          <w:szCs w:val="32"/>
        </w:rPr>
        <w:t>appliquer une règle généralement adoptée parmi 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noble italien le plus généreux n</w:t>
      </w:r>
      <w:r w:rsidR="007D0B10">
        <w:rPr>
          <w:szCs w:val="32"/>
        </w:rPr>
        <w:t>’</w:t>
      </w:r>
      <w:r w:rsidRPr="00EA49B4">
        <w:rPr>
          <w:szCs w:val="32"/>
        </w:rPr>
        <w:t>en pensera pas moins qu</w:t>
      </w:r>
      <w:r w:rsidR="007D0B10">
        <w:rPr>
          <w:szCs w:val="32"/>
        </w:rPr>
        <w:t>’</w:t>
      </w:r>
      <w:r w:rsidRPr="00EA49B4">
        <w:rPr>
          <w:szCs w:val="32"/>
        </w:rPr>
        <w:t>il y a certaines personnes avec lesquelles on ne saurait se mesurer sans déshonneur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suivant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outrage ne peut se laver que dans le sang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convaincu qu</w:t>
      </w:r>
      <w:r w:rsidR="007D0B10">
        <w:rPr>
          <w:szCs w:val="32"/>
        </w:rPr>
        <w:t>’</w:t>
      </w:r>
      <w:r w:rsidRPr="00EA49B4">
        <w:rPr>
          <w:szCs w:val="32"/>
        </w:rPr>
        <w:t>auprès de la réparation due à son honneur offensé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vie d</w:t>
      </w:r>
      <w:r w:rsidR="007D0B10">
        <w:rPr>
          <w:szCs w:val="32"/>
        </w:rPr>
        <w:t>’</w:t>
      </w:r>
      <w:r w:rsidRPr="00EA49B4">
        <w:rPr>
          <w:szCs w:val="32"/>
        </w:rPr>
        <w:t>un homme n</w:t>
      </w:r>
      <w:r w:rsidR="007D0B10">
        <w:rPr>
          <w:szCs w:val="32"/>
        </w:rPr>
        <w:t>’</w:t>
      </w:r>
      <w:r w:rsidRPr="00EA49B4">
        <w:rPr>
          <w:szCs w:val="32"/>
        </w:rPr>
        <w:t>est qu</w:t>
      </w:r>
      <w:r w:rsidR="007D0B10">
        <w:rPr>
          <w:szCs w:val="32"/>
        </w:rPr>
        <w:t>’</w:t>
      </w:r>
      <w:r w:rsidRPr="00EA49B4">
        <w:rPr>
          <w:szCs w:val="32"/>
        </w:rPr>
        <w:t>une bagatelle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 donc peu d</w:t>
      </w:r>
      <w:r w:rsidR="007D0B10">
        <w:rPr>
          <w:szCs w:val="32"/>
        </w:rPr>
        <w:t>’</w:t>
      </w:r>
      <w:r w:rsidRPr="00EA49B4">
        <w:rPr>
          <w:szCs w:val="32"/>
        </w:rPr>
        <w:t>Italiens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certaines circonstances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fissent scrupule d</w:t>
      </w:r>
      <w:r w:rsidR="007D0B10">
        <w:rPr>
          <w:szCs w:val="32"/>
        </w:rPr>
        <w:t>’</w:t>
      </w:r>
      <w:r w:rsidRPr="00EA49B4">
        <w:rPr>
          <w:szCs w:val="32"/>
        </w:rPr>
        <w:t>un assassinat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nobles cœurs ne peuvent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les préjugés de leur éducation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défendre de sentir la bassesse d</w:t>
      </w:r>
      <w:r w:rsidR="007D0B10">
        <w:rPr>
          <w:szCs w:val="32"/>
        </w:rPr>
        <w:t>’</w:t>
      </w:r>
      <w:r w:rsidRPr="00EA49B4">
        <w:rPr>
          <w:szCs w:val="32"/>
        </w:rPr>
        <w:t>une pareille lutte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ils désirent étendre aussi loin que possible le cartel de l</w:t>
      </w:r>
      <w:r w:rsidR="007D0B10">
        <w:rPr>
          <w:szCs w:val="32"/>
        </w:rPr>
        <w:t>’</w:t>
      </w:r>
      <w:r w:rsidRPr="00EA49B4">
        <w:rPr>
          <w:szCs w:val="32"/>
        </w:rPr>
        <w:t>honneur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autres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arrogance réelle ou affectée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accoutument à regarder tous les autres hommes comme d</w:t>
      </w:r>
      <w:r w:rsidR="007D0B10">
        <w:rPr>
          <w:szCs w:val="32"/>
        </w:rPr>
        <w:t>’</w:t>
      </w:r>
      <w:r w:rsidRPr="00EA49B4">
        <w:rPr>
          <w:szCs w:val="32"/>
        </w:rPr>
        <w:t>une nature inférieure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ce sentiment les porte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conséquence toute simple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satisfaire leur vengeance sans exposer leur personne</w:t>
      </w:r>
      <w:r w:rsidR="007D0B10">
        <w:rPr>
          <w:szCs w:val="32"/>
        </w:rPr>
        <w:t>. M. </w:t>
      </w:r>
      <w:r w:rsidRPr="00EA49B4">
        <w:rPr>
          <w:szCs w:val="32"/>
        </w:rPr>
        <w:t>Falkland eut affaire avec quelques-uns de ces derniers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trouva dans la résolution et l</w:t>
      </w:r>
      <w:r w:rsidR="007D0B10">
        <w:rPr>
          <w:szCs w:val="32"/>
        </w:rPr>
        <w:t>’</w:t>
      </w:r>
      <w:r w:rsidRPr="00EA49B4">
        <w:rPr>
          <w:szCs w:val="32"/>
        </w:rPr>
        <w:t>intrépidité de son caractère des ressources pour sortir avec avantage de rencontres aussi périlleuses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citerai qu</w:t>
      </w:r>
      <w:r w:rsidR="007D0B10">
        <w:rPr>
          <w:szCs w:val="32"/>
        </w:rPr>
        <w:t>’</w:t>
      </w:r>
      <w:r w:rsidRPr="00EA49B4">
        <w:rPr>
          <w:szCs w:val="32"/>
        </w:rPr>
        <w:t>un exemple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entre beaucoup d</w:t>
      </w:r>
      <w:r w:rsidR="007D0B10">
        <w:rPr>
          <w:szCs w:val="32"/>
        </w:rPr>
        <w:t>’</w:t>
      </w:r>
      <w:r w:rsidRPr="00EA49B4">
        <w:rPr>
          <w:szCs w:val="32"/>
        </w:rPr>
        <w:t>autres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sa manière de se conduire au milieu d</w:t>
      </w:r>
      <w:r w:rsidR="007D0B10">
        <w:rPr>
          <w:szCs w:val="32"/>
        </w:rPr>
        <w:t>’</w:t>
      </w:r>
      <w:r w:rsidRPr="00EA49B4">
        <w:rPr>
          <w:szCs w:val="32"/>
        </w:rPr>
        <w:t>un monde aussi fier et aussi impétueux</w:t>
      </w:r>
      <w:r w:rsidR="007D0B10">
        <w:rPr>
          <w:szCs w:val="32"/>
        </w:rPr>
        <w:t>. M. </w:t>
      </w:r>
      <w:r w:rsidRPr="00EA49B4">
        <w:rPr>
          <w:szCs w:val="32"/>
        </w:rPr>
        <w:t xml:space="preserve">Falkland est le </w:t>
      </w:r>
      <w:r w:rsidRPr="00EA49B4">
        <w:rPr>
          <w:szCs w:val="32"/>
        </w:rPr>
        <w:lastRenderedPageBreak/>
        <w:t>principal agent de l</w:t>
      </w:r>
      <w:r w:rsidR="007D0B10">
        <w:rPr>
          <w:szCs w:val="32"/>
        </w:rPr>
        <w:t>’</w:t>
      </w:r>
      <w:r w:rsidRPr="00EA49B4">
        <w:rPr>
          <w:szCs w:val="32"/>
        </w:rPr>
        <w:t>histoire de mes malheurs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est pas possible de bien comprendre </w:t>
      </w:r>
      <w:r w:rsidR="007D0B10">
        <w:rPr>
          <w:szCs w:val="32"/>
        </w:rPr>
        <w:t>M. </w:t>
      </w:r>
      <w:r w:rsidRPr="00EA49B4">
        <w:rPr>
          <w:szCs w:val="32"/>
        </w:rPr>
        <w:t>Falkland tel que je l</w:t>
      </w:r>
      <w:r w:rsidR="007D0B10">
        <w:rPr>
          <w:szCs w:val="32"/>
        </w:rPr>
        <w:t>’</w:t>
      </w:r>
      <w:r w:rsidRPr="00EA49B4">
        <w:rPr>
          <w:szCs w:val="32"/>
        </w:rPr>
        <w:t>ai trouvé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son automne et dans le déclin de sa vigueur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avoir une connaissance parfaite de son caractère avant cette époque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encore dans le feu de sa jeunesse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essuyé lui-même les coups de l</w:t>
      </w:r>
      <w:r w:rsidR="007D0B10">
        <w:rPr>
          <w:szCs w:val="32"/>
        </w:rPr>
        <w:t>’</w:t>
      </w:r>
      <w:r w:rsidRPr="00EA49B4">
        <w:rPr>
          <w:szCs w:val="32"/>
        </w:rPr>
        <w:t>adversité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les angoisses de la douleur ou du remords n</w:t>
      </w:r>
      <w:r w:rsidR="007D0B10">
        <w:rPr>
          <w:szCs w:val="32"/>
        </w:rPr>
        <w:t>’</w:t>
      </w:r>
      <w:r w:rsidRPr="00EA49B4">
        <w:rPr>
          <w:szCs w:val="32"/>
        </w:rPr>
        <w:t>avaient pas brisé les ressorts de son âme</w:t>
      </w:r>
      <w:r w:rsidR="007D0B10">
        <w:rPr>
          <w:szCs w:val="32"/>
        </w:rPr>
        <w:t>.</w:t>
      </w:r>
    </w:p>
    <w:p w14:paraId="261324A6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fut reçu avec une distinction particulière à Rome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maison du marquis Pisani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avait qu</w:t>
      </w:r>
      <w:r w:rsidR="007D0B10">
        <w:rPr>
          <w:szCs w:val="32"/>
        </w:rPr>
        <w:t>’</w:t>
      </w:r>
      <w:r w:rsidRPr="00EA49B4">
        <w:rPr>
          <w:szCs w:val="32"/>
        </w:rPr>
        <w:t>une fille héritière de son immense fortune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objet de l</w:t>
      </w:r>
      <w:r w:rsidR="007D0B10">
        <w:rPr>
          <w:szCs w:val="32"/>
        </w:rPr>
        <w:t>’</w:t>
      </w:r>
      <w:r w:rsidRPr="00EA49B4">
        <w:rPr>
          <w:szCs w:val="32"/>
        </w:rPr>
        <w:t>admiration de toute la jeune noblesse de cette métropole du monde chrétien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Lucretia Pisani était grande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remplie de grâces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dignité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extraordinairement belle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ne manquait pas de qualités aimables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elle était d</w:t>
      </w:r>
      <w:r w:rsidR="007D0B10">
        <w:rPr>
          <w:szCs w:val="32"/>
        </w:rPr>
        <w:t>’</w:t>
      </w:r>
      <w:r w:rsidRPr="00EA49B4">
        <w:rPr>
          <w:szCs w:val="32"/>
        </w:rPr>
        <w:t>un caractère hautain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sujette à prendre souvent des airs fiers et dédaigneux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charmes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rang et l</w:t>
      </w:r>
      <w:r w:rsidR="007D0B10">
        <w:rPr>
          <w:szCs w:val="32"/>
        </w:rPr>
        <w:t>’</w:t>
      </w:r>
      <w:r w:rsidRPr="00EA49B4">
        <w:rPr>
          <w:szCs w:val="32"/>
        </w:rPr>
        <w:t>adoration qui la suivaient partout nourrissaient son orgueil</w:t>
      </w:r>
      <w:r w:rsidR="007D0B10">
        <w:rPr>
          <w:szCs w:val="32"/>
        </w:rPr>
        <w:t>.</w:t>
      </w:r>
    </w:p>
    <w:p w14:paraId="721868F7" w14:textId="6DBA407A" w:rsidR="007D0B10" w:rsidRDefault="00CC13A3" w:rsidP="00CC13A3">
      <w:pPr>
        <w:rPr>
          <w:szCs w:val="32"/>
        </w:rPr>
      </w:pPr>
      <w:r w:rsidRPr="00EA49B4">
        <w:rPr>
          <w:szCs w:val="32"/>
        </w:rPr>
        <w:t>Parmi la foule de ses adorateurs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comte Malvesi était celui que le père de Lucretia favorisait davantage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sa fille ne l</w:t>
      </w:r>
      <w:r w:rsidR="007D0B10">
        <w:rPr>
          <w:szCs w:val="32"/>
        </w:rPr>
        <w:t>’</w:t>
      </w:r>
      <w:r w:rsidRPr="00EA49B4">
        <w:rPr>
          <w:szCs w:val="32"/>
        </w:rPr>
        <w:t>écoutait pas avec indifférence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comte était un homme distingué en tous points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grande intégrité et d</w:t>
      </w:r>
      <w:r w:rsidR="007D0B10">
        <w:rPr>
          <w:szCs w:val="32"/>
        </w:rPr>
        <w:t>’</w:t>
      </w:r>
      <w:r w:rsidRPr="00EA49B4">
        <w:rPr>
          <w:szCs w:val="32"/>
        </w:rPr>
        <w:t>une humeur naturellement douce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aimait trop ardemment pour pouvoir conserver toujours l</w:t>
      </w:r>
      <w:r w:rsidR="007D0B10">
        <w:rPr>
          <w:szCs w:val="32"/>
        </w:rPr>
        <w:t>’</w:t>
      </w:r>
      <w:r w:rsidRPr="00EA49B4">
        <w:rPr>
          <w:szCs w:val="32"/>
        </w:rPr>
        <w:t>affabilité de son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Tous ces admirateurs dont les vœux flattaient sa belle maîtresse étaient pour lui un supplice perpétuel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Plaçant tout son bonheur dans la possession de cette beauté impérieuse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alarmait des moindres circonstances qui lui semblaient porter atteinte au privilége de ses prétentions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par-dessus tous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jeune Anglais était l</w:t>
      </w:r>
      <w:r w:rsidR="007D0B10">
        <w:rPr>
          <w:szCs w:val="32"/>
        </w:rPr>
        <w:t>’</w:t>
      </w:r>
      <w:r w:rsidRPr="00EA49B4">
        <w:rPr>
          <w:szCs w:val="32"/>
        </w:rPr>
        <w:t>objet de sa jalousie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marquis Pisani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passé plusieurs années en France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avait pas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habitude des précautions soupçonneuses des pères de </w:t>
      </w:r>
      <w:r w:rsidRPr="00EA49B4">
        <w:rPr>
          <w:szCs w:val="32"/>
        </w:rPr>
        <w:lastRenderedPageBreak/>
        <w:t>famille italiens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laissait à sa fille une très-grande liberté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hommes avaient un libre accès auprès d</w:t>
      </w:r>
      <w:r w:rsidR="007D0B10">
        <w:rPr>
          <w:szCs w:val="32"/>
        </w:rPr>
        <w:t>’</w:t>
      </w:r>
      <w:r w:rsidRPr="00EA49B4">
        <w:rPr>
          <w:szCs w:val="32"/>
        </w:rPr>
        <w:t>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autre cérémonie que celle qu</w:t>
      </w:r>
      <w:r w:rsidR="007D0B10">
        <w:rPr>
          <w:szCs w:val="32"/>
        </w:rPr>
        <w:t>’</w:t>
      </w:r>
      <w:r w:rsidRPr="00EA49B4">
        <w:rPr>
          <w:szCs w:val="32"/>
        </w:rPr>
        <w:t>exigent les bienséances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Mais surtout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sa qualité d</w:t>
      </w:r>
      <w:r w:rsidR="007D0B10">
        <w:rPr>
          <w:szCs w:val="32"/>
        </w:rPr>
        <w:t>’</w:t>
      </w:r>
      <w:r w:rsidRPr="00EA49B4">
        <w:rPr>
          <w:szCs w:val="32"/>
        </w:rPr>
        <w:t>étranger et comme un homme qui n</w:t>
      </w:r>
      <w:r w:rsidR="007D0B10">
        <w:rPr>
          <w:szCs w:val="32"/>
        </w:rPr>
        <w:t>’</w:t>
      </w:r>
      <w:r w:rsidRPr="00EA49B4">
        <w:rPr>
          <w:szCs w:val="32"/>
        </w:rPr>
        <w:t>était pas dans le cas d</w:t>
      </w:r>
      <w:r w:rsidR="007D0B10">
        <w:rPr>
          <w:szCs w:val="32"/>
        </w:rPr>
        <w:t>’</w:t>
      </w:r>
      <w:r w:rsidRPr="00EA49B4">
        <w:rPr>
          <w:szCs w:val="32"/>
        </w:rPr>
        <w:t>avoir des prétentions à la main de Lucretia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admis sur le pied d</w:t>
      </w:r>
      <w:r w:rsidR="007D0B10">
        <w:rPr>
          <w:szCs w:val="32"/>
        </w:rPr>
        <w:t>’</w:t>
      </w:r>
      <w:r w:rsidRPr="00EA49B4">
        <w:rPr>
          <w:szCs w:val="32"/>
        </w:rPr>
        <w:t>une grande familiarité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jeune Italienne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innocence de son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se faisait pas scrupule d</w:t>
      </w:r>
      <w:r w:rsidR="007D0B10">
        <w:rPr>
          <w:szCs w:val="32"/>
        </w:rPr>
        <w:t>’</w:t>
      </w:r>
      <w:r w:rsidRPr="00EA49B4">
        <w:rPr>
          <w:szCs w:val="32"/>
        </w:rPr>
        <w:t>écouter des compliments sans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comportait avec la franchise d</w:t>
      </w:r>
      <w:r w:rsidR="007D0B10">
        <w:rPr>
          <w:szCs w:val="32"/>
        </w:rPr>
        <w:t>’</w:t>
      </w:r>
      <w:r w:rsidRPr="00EA49B4">
        <w:rPr>
          <w:szCs w:val="32"/>
        </w:rPr>
        <w:t>une femme qui se sent au-dessus du soupçon</w:t>
      </w:r>
      <w:r w:rsidR="007D0B10">
        <w:rPr>
          <w:szCs w:val="32"/>
        </w:rPr>
        <w:t>.</w:t>
      </w:r>
    </w:p>
    <w:p w14:paraId="1B91380F" w14:textId="46E23057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avoir demeuré plusieurs semaines à Rome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 rendit à Naples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Pendant ce temps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divers incidents différèrent le mariage projeté de l</w:t>
      </w:r>
      <w:r>
        <w:rPr>
          <w:szCs w:val="32"/>
        </w:rPr>
        <w:t>’</w:t>
      </w:r>
      <w:r w:rsidR="00CC13A3" w:rsidRPr="00EA49B4">
        <w:rPr>
          <w:szCs w:val="32"/>
        </w:rPr>
        <w:t>héritière de Pisani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il revint à Rome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comte Malvesi était absent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Lucretia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qui avait extrêmement goûté la conversation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douée d</w:t>
      </w:r>
      <w:r>
        <w:rPr>
          <w:szCs w:val="32"/>
        </w:rPr>
        <w:t>’</w:t>
      </w:r>
      <w:r w:rsidR="00CC13A3" w:rsidRPr="00EA49B4">
        <w:rPr>
          <w:szCs w:val="32"/>
        </w:rPr>
        <w:t>un esprit vif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avide d</w:t>
      </w:r>
      <w:r>
        <w:rPr>
          <w:szCs w:val="32"/>
        </w:rPr>
        <w:t>’</w:t>
      </w:r>
      <w:r w:rsidR="00CC13A3" w:rsidRPr="00EA49B4">
        <w:rPr>
          <w:szCs w:val="32"/>
        </w:rPr>
        <w:t>instruction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avait conçu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</w:t>
      </w:r>
      <w:r>
        <w:rPr>
          <w:szCs w:val="32"/>
        </w:rPr>
        <w:t>’</w:t>
      </w:r>
      <w:r w:rsidR="00CC13A3" w:rsidRPr="00EA49B4">
        <w:rPr>
          <w:szCs w:val="32"/>
        </w:rPr>
        <w:t>intervalle de ses deux séjours à Rome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grande envie de savoir l</w:t>
      </w:r>
      <w:r>
        <w:rPr>
          <w:szCs w:val="32"/>
        </w:rPr>
        <w:t>’</w:t>
      </w:r>
      <w:r w:rsidR="00CC13A3" w:rsidRPr="00EA49B4">
        <w:rPr>
          <w:szCs w:val="32"/>
        </w:rPr>
        <w:t>anglais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envie qui lui avait été inspirée par l</w:t>
      </w:r>
      <w:r>
        <w:rPr>
          <w:szCs w:val="32"/>
        </w:rPr>
        <w:t>’</w:t>
      </w:r>
      <w:r w:rsidR="00CC13A3" w:rsidRPr="00EA49B4">
        <w:rPr>
          <w:szCs w:val="32"/>
        </w:rPr>
        <w:t>enthousiasme avec lequel elle avait entendu vanter nos meilleurs auteurs par leur compatriote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s</w:t>
      </w:r>
      <w:r>
        <w:rPr>
          <w:szCs w:val="32"/>
        </w:rPr>
        <w:t>’</w:t>
      </w:r>
      <w:r w:rsidR="00CC13A3" w:rsidRPr="00EA49B4">
        <w:rPr>
          <w:szCs w:val="32"/>
        </w:rPr>
        <w:t>était procuré tous les livres nécessaires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avait fait quelques progrès dans son absence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quand elle le vit de retour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se décida à profiter d</w:t>
      </w:r>
      <w:r>
        <w:rPr>
          <w:szCs w:val="32"/>
        </w:rPr>
        <w:t>’</w:t>
      </w:r>
      <w:r w:rsidR="00CC13A3" w:rsidRPr="00EA49B4">
        <w:rPr>
          <w:szCs w:val="32"/>
        </w:rPr>
        <w:t>une occasion qui ne se retrouverait peut-être jamais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 xml:space="preserve">elle témoigna le désir de lire des passages choisis de nos poëtes avec un Anglais qui avait autant de goût que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>.</w:t>
      </w:r>
    </w:p>
    <w:p w14:paraId="4BBECE12" w14:textId="42DA43D5" w:rsidR="007D0B10" w:rsidRDefault="00CC13A3" w:rsidP="00CC13A3">
      <w:pPr>
        <w:rPr>
          <w:szCs w:val="32"/>
        </w:rPr>
      </w:pPr>
      <w:r w:rsidRPr="00EA49B4">
        <w:rPr>
          <w:szCs w:val="32"/>
        </w:rPr>
        <w:t>Cette proposition amena nécessairement un commerce plus fréquent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comte Malvesi revint à son tour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trouva </w:t>
      </w:r>
      <w:r w:rsidR="007D0B10">
        <w:rPr>
          <w:szCs w:val="32"/>
        </w:rPr>
        <w:t>M. </w:t>
      </w:r>
      <w:r w:rsidRPr="00EA49B4">
        <w:rPr>
          <w:szCs w:val="32"/>
        </w:rPr>
        <w:t>Falkland établi dans le palais de Pisani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presque comme un commensal de la maison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fut pas maître de lui dans une situation aussi critique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 sentait-il en secret toute la supériorité du voyageur anglais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tremblait-il que ces deux </w:t>
      </w:r>
      <w:r w:rsidRPr="00EA49B4">
        <w:rPr>
          <w:szCs w:val="32"/>
        </w:rPr>
        <w:lastRenderedPageBreak/>
        <w:t>personnes n</w:t>
      </w:r>
      <w:r w:rsidR="007D0B10">
        <w:rPr>
          <w:szCs w:val="32"/>
        </w:rPr>
        <w:t>’</w:t>
      </w:r>
      <w:r w:rsidRPr="00EA49B4">
        <w:rPr>
          <w:szCs w:val="32"/>
        </w:rPr>
        <w:t>eussent déjà fait dans le cœur l</w:t>
      </w:r>
      <w:r w:rsidR="007D0B10">
        <w:rPr>
          <w:szCs w:val="32"/>
        </w:rPr>
        <w:t>’</w:t>
      </w:r>
      <w:r w:rsidRPr="00EA49B4">
        <w:rPr>
          <w:szCs w:val="32"/>
        </w:rPr>
        <w:t>un de l</w:t>
      </w:r>
      <w:r w:rsidR="007D0B10">
        <w:rPr>
          <w:szCs w:val="32"/>
        </w:rPr>
        <w:t>’</w:t>
      </w:r>
      <w:r w:rsidRPr="00EA49B4">
        <w:rPr>
          <w:szCs w:val="32"/>
        </w:rPr>
        <w:t>autre bien des progrès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avant d</w:t>
      </w:r>
      <w:r w:rsidR="007D0B10">
        <w:rPr>
          <w:szCs w:val="32"/>
        </w:rPr>
        <w:t>’</w:t>
      </w:r>
      <w:r w:rsidRPr="00EA49B4">
        <w:rPr>
          <w:szCs w:val="32"/>
        </w:rPr>
        <w:t>y avoir songé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regardait l</w:t>
      </w:r>
      <w:r w:rsidR="007D0B10">
        <w:rPr>
          <w:szCs w:val="32"/>
        </w:rPr>
        <w:t>’</w:t>
      </w:r>
      <w:r w:rsidRPr="00EA49B4">
        <w:rPr>
          <w:szCs w:val="32"/>
        </w:rPr>
        <w:t>alliance de Lucretia comme faite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tous les rapports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flatter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ambition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ne pouvait souffrir l</w:t>
      </w:r>
      <w:r w:rsidR="007D0B10">
        <w:rPr>
          <w:szCs w:val="32"/>
        </w:rPr>
        <w:t>’</w:t>
      </w:r>
      <w:r w:rsidRPr="00EA49B4">
        <w:rPr>
          <w:szCs w:val="32"/>
        </w:rPr>
        <w:t>idée de se voir enlever par cet étranger d</w:t>
      </w:r>
      <w:r w:rsidR="007D0B10">
        <w:rPr>
          <w:szCs w:val="32"/>
        </w:rPr>
        <w:t>’</w:t>
      </w:r>
      <w:r w:rsidRPr="00EA49B4">
        <w:rPr>
          <w:szCs w:val="32"/>
        </w:rPr>
        <w:t>au delà les monts celle qui faisait tout le charme de sa vie</w:t>
      </w:r>
      <w:r w:rsidR="007D0B10">
        <w:rPr>
          <w:szCs w:val="32"/>
        </w:rPr>
        <w:t>.</w:t>
      </w:r>
    </w:p>
    <w:p w14:paraId="470A597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eut encore assez de prudence néanmoins pour commencer par aller demander à Lucretia une explication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Celle-ci le reçut en riant et plaisanta sur son inquiétude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patience du pauvre comte était déjà à bout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mit à répéter ses interrogations dans des termes que l</w:t>
      </w:r>
      <w:r w:rsidR="007D0B10">
        <w:rPr>
          <w:szCs w:val="32"/>
        </w:rPr>
        <w:t>’</w:t>
      </w:r>
      <w:r w:rsidRPr="00EA49B4">
        <w:rPr>
          <w:szCs w:val="32"/>
        </w:rPr>
        <w:t>altière Lucretia n</w:t>
      </w:r>
      <w:r w:rsidR="007D0B10">
        <w:rPr>
          <w:szCs w:val="32"/>
        </w:rPr>
        <w:t>’</w:t>
      </w:r>
      <w:r w:rsidRPr="00EA49B4">
        <w:rPr>
          <w:szCs w:val="32"/>
        </w:rPr>
        <w:t>était pas d</w:t>
      </w:r>
      <w:r w:rsidR="007D0B10">
        <w:rPr>
          <w:szCs w:val="32"/>
        </w:rPr>
        <w:t>’</w:t>
      </w:r>
      <w:r w:rsidRPr="00EA49B4">
        <w:rPr>
          <w:szCs w:val="32"/>
        </w:rPr>
        <w:t>humeur à écouter tranquillement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été habituée à rencontrer partout de la déférence et de la soumission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quand elle eut surmonté cette première impression de terreur que lui avait d</w:t>
      </w:r>
      <w:r w:rsidR="007D0B10">
        <w:rPr>
          <w:szCs w:val="32"/>
        </w:rPr>
        <w:t>’</w:t>
      </w:r>
      <w:r w:rsidRPr="00EA49B4">
        <w:rPr>
          <w:szCs w:val="32"/>
        </w:rPr>
        <w:t>abord inspiré le ton impérieux sur lequel elle s</w:t>
      </w:r>
      <w:r w:rsidR="007D0B10">
        <w:rPr>
          <w:szCs w:val="32"/>
        </w:rPr>
        <w:t>’</w:t>
      </w:r>
      <w:r w:rsidRPr="00EA49B4">
        <w:rPr>
          <w:szCs w:val="32"/>
        </w:rPr>
        <w:t>entendait catéchiser pour la première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mouvement fut celui du plus vif ressentiment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ne voulut pas prendre la peine de répondre à l</w:t>
      </w:r>
      <w:r w:rsidR="007D0B10">
        <w:rPr>
          <w:szCs w:val="32"/>
        </w:rPr>
        <w:t>’</w:t>
      </w:r>
      <w:r w:rsidRPr="00EA49B4">
        <w:rPr>
          <w:szCs w:val="32"/>
        </w:rPr>
        <w:t>impertinent questionneur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se permit même de laisser tomber exprès quelques mots obliques propres à fortifier encore ses soupçons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présomption et la folie du comte furent un moment tournées en ridicule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Après lui avoir lancé quelques sarcasmes des plus amers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changeant tout à coup de style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Lucretia lui défendit de jamais se présenter devant elle autrement que sur le pied d</w:t>
      </w:r>
      <w:r w:rsidR="007D0B10">
        <w:rPr>
          <w:szCs w:val="32"/>
        </w:rPr>
        <w:t>’</w:t>
      </w:r>
      <w:r w:rsidRPr="00EA49B4">
        <w:rPr>
          <w:szCs w:val="32"/>
        </w:rPr>
        <w:t>une simple connaissance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lui déclarant qu</w:t>
      </w:r>
      <w:r w:rsidR="007D0B10">
        <w:rPr>
          <w:szCs w:val="32"/>
        </w:rPr>
        <w:t>’</w:t>
      </w:r>
      <w:r w:rsidRPr="00EA49B4">
        <w:rPr>
          <w:szCs w:val="32"/>
        </w:rPr>
        <w:t>elle était déterminée à ne plus s</w:t>
      </w:r>
      <w:r w:rsidR="007D0B10">
        <w:rPr>
          <w:szCs w:val="32"/>
        </w:rPr>
        <w:t>’</w:t>
      </w:r>
      <w:r w:rsidRPr="00EA49B4">
        <w:rPr>
          <w:szCs w:val="32"/>
        </w:rPr>
        <w:t>exposer dorénavant à s</w:t>
      </w:r>
      <w:r w:rsidR="007D0B10">
        <w:rPr>
          <w:szCs w:val="32"/>
        </w:rPr>
        <w:t>’</w:t>
      </w:r>
      <w:r w:rsidRPr="00EA49B4">
        <w:rPr>
          <w:szCs w:val="32"/>
        </w:rPr>
        <w:t>entendre traiter d</w:t>
      </w:r>
      <w:r w:rsidR="007D0B10">
        <w:rPr>
          <w:szCs w:val="32"/>
        </w:rPr>
        <w:t>’</w:t>
      </w:r>
      <w:r w:rsidRPr="00EA49B4">
        <w:rPr>
          <w:szCs w:val="32"/>
        </w:rPr>
        <w:t>une manière aussi indigne</w:t>
      </w:r>
      <w:r w:rsidR="007D0B10">
        <w:rPr>
          <w:szCs w:val="32"/>
        </w:rPr>
        <w:t>. « </w:t>
      </w:r>
      <w:r w:rsidRPr="00EA49B4">
        <w:rPr>
          <w:szCs w:val="32"/>
        </w:rPr>
        <w:t>Il était fort heureux pour elle qu</w:t>
      </w:r>
      <w:r w:rsidR="007D0B10">
        <w:rPr>
          <w:szCs w:val="32"/>
        </w:rPr>
        <w:t>’</w:t>
      </w:r>
      <w:r w:rsidRPr="00EA49B4">
        <w:rPr>
          <w:szCs w:val="32"/>
        </w:rPr>
        <w:t>il eût enfin développé son véritable caractère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saurait très-bien profiter de l</w:t>
      </w:r>
      <w:r w:rsidR="007D0B10">
        <w:rPr>
          <w:szCs w:val="32"/>
        </w:rPr>
        <w:t>’</w:t>
      </w:r>
      <w:r w:rsidRPr="00EA49B4">
        <w:rPr>
          <w:szCs w:val="32"/>
        </w:rPr>
        <w:t>expérience qu</w:t>
      </w:r>
      <w:r w:rsidR="007D0B10">
        <w:rPr>
          <w:szCs w:val="32"/>
        </w:rPr>
        <w:t>’</w:t>
      </w:r>
      <w:r w:rsidRPr="00EA49B4">
        <w:rPr>
          <w:szCs w:val="32"/>
        </w:rPr>
        <w:t>elle en faisait pour éviter à l</w:t>
      </w:r>
      <w:r w:rsidR="007D0B10">
        <w:rPr>
          <w:szCs w:val="32"/>
        </w:rPr>
        <w:t>’</w:t>
      </w:r>
      <w:r w:rsidRPr="00EA49B4">
        <w:rPr>
          <w:szCs w:val="32"/>
        </w:rPr>
        <w:t>avenir de retomber dans le même danger</w:t>
      </w:r>
      <w:r w:rsidR="007D0B10">
        <w:rPr>
          <w:szCs w:val="32"/>
        </w:rPr>
        <w:t>. »</w:t>
      </w:r>
      <w:r w:rsidRPr="00EA49B4">
        <w:rPr>
          <w:szCs w:val="32"/>
        </w:rPr>
        <w:t xml:space="preserve"> Toute cette explication se ressentit des premiers mouvements d</w:t>
      </w:r>
      <w:r w:rsidR="007D0B10">
        <w:rPr>
          <w:szCs w:val="32"/>
        </w:rPr>
        <w:t>’</w:t>
      </w:r>
      <w:r w:rsidRPr="00EA49B4">
        <w:rPr>
          <w:szCs w:val="32"/>
        </w:rPr>
        <w:t>une irritation mutuelle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Lucretia n</w:t>
      </w:r>
      <w:r w:rsidR="007D0B10">
        <w:rPr>
          <w:szCs w:val="32"/>
        </w:rPr>
        <w:t>’</w:t>
      </w:r>
      <w:r w:rsidRPr="00EA49B4">
        <w:rPr>
          <w:szCs w:val="32"/>
        </w:rPr>
        <w:t>eut pas le temps de réfléchir à la conséquence d</w:t>
      </w:r>
      <w:r w:rsidR="007D0B10">
        <w:rPr>
          <w:szCs w:val="32"/>
        </w:rPr>
        <w:t>’</w:t>
      </w:r>
      <w:r w:rsidRPr="00EA49B4">
        <w:rPr>
          <w:szCs w:val="32"/>
        </w:rPr>
        <w:t>exaspérer ainsi son amant</w:t>
      </w:r>
      <w:r w:rsidR="007D0B10">
        <w:rPr>
          <w:szCs w:val="32"/>
        </w:rPr>
        <w:t>.</w:t>
      </w:r>
    </w:p>
    <w:p w14:paraId="2B55D84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Le comte Malvesi la quitta en proie à toutes les tortures de la jalousie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imagina que cette scène était préméditée pour trouver un prétexte de rompre un engagement solennel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ou plutôt mille conjectures opposées déchiraient son cœur dans tous les sens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Tantôt il rejetait la faute sur Lucretia et tantôt sur lui-même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accusait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accusait sa maîtresse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accusait tout le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dans cet état qu</w:t>
      </w:r>
      <w:r w:rsidR="007D0B10">
        <w:rPr>
          <w:szCs w:val="32"/>
        </w:rPr>
        <w:t>’</w:t>
      </w:r>
      <w:r w:rsidRPr="00EA49B4">
        <w:rPr>
          <w:szCs w:val="32"/>
        </w:rPr>
        <w:t>il courut à l</w:t>
      </w:r>
      <w:r w:rsidR="007D0B10">
        <w:rPr>
          <w:szCs w:val="32"/>
        </w:rPr>
        <w:t>’</w:t>
      </w:r>
      <w:r w:rsidRPr="00EA49B4">
        <w:rPr>
          <w:szCs w:val="32"/>
        </w:rPr>
        <w:t>hôtel du gentilhomme anglais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moment des éclaircissements était passé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sentait entraîné d</w:t>
      </w:r>
      <w:r w:rsidR="007D0B10">
        <w:rPr>
          <w:szCs w:val="32"/>
        </w:rPr>
        <w:t>’</w:t>
      </w:r>
      <w:r w:rsidRPr="00EA49B4">
        <w:rPr>
          <w:szCs w:val="32"/>
        </w:rPr>
        <w:t>une manière irrésistible à justifier la précipitation de sa conduite envers Lucretia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prenant pour une chose convenue et hors de doute que Falkland était son heureux rival</w:t>
      </w:r>
      <w:r w:rsidR="007D0B10">
        <w:rPr>
          <w:szCs w:val="32"/>
        </w:rPr>
        <w:t>.</w:t>
      </w:r>
    </w:p>
    <w:p w14:paraId="711F2F05" w14:textId="0DD0753B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était chez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premiers mots du comte furent l</w:t>
      </w:r>
      <w:r>
        <w:rPr>
          <w:szCs w:val="32"/>
        </w:rPr>
        <w:t>’</w:t>
      </w:r>
      <w:r w:rsidR="00CC13A3" w:rsidRPr="00EA49B4">
        <w:rPr>
          <w:szCs w:val="32"/>
        </w:rPr>
        <w:t>accusation de duplicité et une provocation en duel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Anglais avait une sincère estime pour Malvesi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était vraiment un homme de beaucoup de mérite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avait été une des premières connaissances de Falkland en Italie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car ils s</w:t>
      </w:r>
      <w:r>
        <w:rPr>
          <w:szCs w:val="32"/>
        </w:rPr>
        <w:t>’</w:t>
      </w:r>
      <w:r w:rsidR="00CC13A3" w:rsidRPr="00EA49B4">
        <w:rPr>
          <w:szCs w:val="32"/>
        </w:rPr>
        <w:t>étaient d</w:t>
      </w:r>
      <w:r>
        <w:rPr>
          <w:szCs w:val="32"/>
        </w:rPr>
        <w:t>’</w:t>
      </w:r>
      <w:r w:rsidR="00CC13A3" w:rsidRPr="00EA49B4">
        <w:rPr>
          <w:szCs w:val="32"/>
        </w:rPr>
        <w:t>abord rencontrés à Milan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une chose le frappa plus vivement encore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 fut la conséquence qu</w:t>
      </w:r>
      <w:r>
        <w:rPr>
          <w:szCs w:val="32"/>
        </w:rPr>
        <w:t>’</w:t>
      </w:r>
      <w:r w:rsidR="00CC13A3" w:rsidRPr="00EA49B4">
        <w:rPr>
          <w:szCs w:val="32"/>
        </w:rPr>
        <w:t>un duel pouvait avoir dans la circonstance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Quoiqu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eût pour Lucretia aucun sentiment d</w:t>
      </w:r>
      <w:r>
        <w:rPr>
          <w:szCs w:val="32"/>
        </w:rPr>
        <w:t>’</w:t>
      </w:r>
      <w:r w:rsidR="00CC13A3" w:rsidRPr="00EA49B4">
        <w:rPr>
          <w:szCs w:val="32"/>
        </w:rPr>
        <w:t>amour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avait conçu pour elle une très-haute estime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savait d</w:t>
      </w:r>
      <w:r>
        <w:rPr>
          <w:szCs w:val="32"/>
        </w:rPr>
        <w:t>’</w:t>
      </w:r>
      <w:r w:rsidR="00CC13A3" w:rsidRPr="00EA49B4">
        <w:rPr>
          <w:szCs w:val="32"/>
        </w:rPr>
        <w:t>ailleurs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malgré tous les déguisements de sa fierté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avait au fond du cœur de la tendresse pour le comte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ne pouvait soutenir l</w:t>
      </w:r>
      <w:r>
        <w:rPr>
          <w:szCs w:val="32"/>
        </w:rPr>
        <w:t>’</w:t>
      </w:r>
      <w:r w:rsidR="00CC13A3" w:rsidRPr="00EA49B4">
        <w:rPr>
          <w:szCs w:val="32"/>
        </w:rPr>
        <w:t>idée d</w:t>
      </w:r>
      <w:r>
        <w:rPr>
          <w:szCs w:val="32"/>
        </w:rPr>
        <w:t>’</w:t>
      </w:r>
      <w:r w:rsidR="00CC13A3" w:rsidRPr="00EA49B4">
        <w:rPr>
          <w:szCs w:val="32"/>
        </w:rPr>
        <w:t>avoir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une indiscrétion dans sa conduite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porté atteinte au bonheur d</w:t>
      </w:r>
      <w:r>
        <w:rPr>
          <w:szCs w:val="32"/>
        </w:rPr>
        <w:t>’</w:t>
      </w:r>
      <w:r w:rsidR="00CC13A3" w:rsidRPr="00EA49B4">
        <w:rPr>
          <w:szCs w:val="32"/>
        </w:rPr>
        <w:t>un couple aussi bien assorti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essaya donc d</w:t>
      </w:r>
      <w:r>
        <w:rPr>
          <w:szCs w:val="32"/>
        </w:rPr>
        <w:t>’</w:t>
      </w:r>
      <w:r w:rsidR="00CC13A3" w:rsidRPr="00EA49B4">
        <w:rPr>
          <w:szCs w:val="32"/>
        </w:rPr>
        <w:t>entrer en explication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tous ses efforts furent inutiles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Son adversaire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dominé par la colère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voulait pas écouter le moindre mot qui pût arrêter son emportement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traversait la chambre à grands pas et l</w:t>
      </w:r>
      <w:r>
        <w:rPr>
          <w:szCs w:val="32"/>
        </w:rPr>
        <w:t>’</w:t>
      </w:r>
      <w:r w:rsidR="00CC13A3" w:rsidRPr="00EA49B4">
        <w:rPr>
          <w:szCs w:val="32"/>
        </w:rPr>
        <w:t>écume à la bouche</w:t>
      </w:r>
      <w:r>
        <w:rPr>
          <w:szCs w:val="32"/>
        </w:rPr>
        <w:t>. 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voyant 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était pas possible de le détromper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 au comte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voulait revenir le lendemain à la même heure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l</w:t>
      </w:r>
      <w:r>
        <w:rPr>
          <w:szCs w:val="32"/>
        </w:rPr>
        <w:t>’</w:t>
      </w:r>
      <w:r w:rsidR="00CC13A3" w:rsidRPr="00EA49B4">
        <w:rPr>
          <w:szCs w:val="32"/>
        </w:rPr>
        <w:t>accompagnerait au lieu qu</w:t>
      </w:r>
      <w:r>
        <w:rPr>
          <w:szCs w:val="32"/>
        </w:rPr>
        <w:t>’</w:t>
      </w:r>
      <w:r w:rsidR="00CC13A3" w:rsidRPr="00EA49B4">
        <w:rPr>
          <w:szCs w:val="32"/>
        </w:rPr>
        <w:t>il jugerait à propos de choisir</w:t>
      </w:r>
      <w:r>
        <w:rPr>
          <w:szCs w:val="32"/>
        </w:rPr>
        <w:t>.</w:t>
      </w:r>
    </w:p>
    <w:p w14:paraId="62B26D70" w14:textId="5263ED62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En quittant le comte Malvesi</w:t>
      </w:r>
      <w:r w:rsidR="007D0B10">
        <w:rPr>
          <w:szCs w:val="32"/>
        </w:rPr>
        <w:t>, M. </w:t>
      </w:r>
      <w:r w:rsidRPr="00EA49B4">
        <w:rPr>
          <w:szCs w:val="32"/>
        </w:rPr>
        <w:t>Falkland courut au palais Pisani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là il lui fut bien difficile d</w:t>
      </w:r>
      <w:r w:rsidR="007D0B10">
        <w:rPr>
          <w:szCs w:val="32"/>
        </w:rPr>
        <w:t>’</w:t>
      </w:r>
      <w:r w:rsidRPr="00EA49B4">
        <w:rPr>
          <w:szCs w:val="32"/>
        </w:rPr>
        <w:t>apaiser l</w:t>
      </w:r>
      <w:r w:rsidR="007D0B10">
        <w:rPr>
          <w:szCs w:val="32"/>
        </w:rPr>
        <w:t>’</w:t>
      </w:r>
      <w:r w:rsidRPr="00EA49B4">
        <w:rPr>
          <w:szCs w:val="32"/>
        </w:rPr>
        <w:t>indignation de Lucretia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honneur s</w:t>
      </w:r>
      <w:r w:rsidR="007D0B10">
        <w:rPr>
          <w:szCs w:val="32"/>
        </w:rPr>
        <w:t>’</w:t>
      </w:r>
      <w:r w:rsidRPr="00EA49B4">
        <w:rPr>
          <w:szCs w:val="32"/>
        </w:rPr>
        <w:t>opposait à ce qu</w:t>
      </w:r>
      <w:r w:rsidR="007D0B10">
        <w:rPr>
          <w:szCs w:val="32"/>
        </w:rPr>
        <w:t>’</w:t>
      </w:r>
      <w:r w:rsidRPr="00EA49B4">
        <w:rPr>
          <w:szCs w:val="32"/>
        </w:rPr>
        <w:t>il pût lui apprendre le cartel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il fût bien résolu au fond de l</w:t>
      </w:r>
      <w:r w:rsidR="007D0B10">
        <w:rPr>
          <w:szCs w:val="32"/>
        </w:rPr>
        <w:t>’</w:t>
      </w:r>
      <w:r w:rsidRPr="00EA49B4">
        <w:rPr>
          <w:szCs w:val="32"/>
        </w:rPr>
        <w:t>âme de ne jamais tirer l</w:t>
      </w:r>
      <w:r w:rsidR="007D0B10">
        <w:rPr>
          <w:szCs w:val="32"/>
        </w:rPr>
        <w:t>’</w:t>
      </w:r>
      <w:r w:rsidRPr="00EA49B4">
        <w:rPr>
          <w:szCs w:val="32"/>
        </w:rPr>
        <w:t>épée dans cette querelle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moindre ouverture sur cet article eût bientôt désarmé cette fière beauté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elle avait quelque crainte de ce genre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était qu</w:t>
      </w:r>
      <w:r w:rsidR="007D0B10">
        <w:rPr>
          <w:szCs w:val="32"/>
        </w:rPr>
        <w:t>’</w:t>
      </w:r>
      <w:r w:rsidRPr="00EA49B4">
        <w:rPr>
          <w:szCs w:val="32"/>
        </w:rPr>
        <w:t>une crainte trop vague pour la déterminer à se départir en rien de son ressentiment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Toutefois </w:t>
      </w:r>
      <w:r w:rsidR="007D0B10">
        <w:rPr>
          <w:szCs w:val="32"/>
        </w:rPr>
        <w:t>M. </w:t>
      </w:r>
      <w:r w:rsidRPr="00EA49B4">
        <w:rPr>
          <w:szCs w:val="32"/>
        </w:rPr>
        <w:t>Falkland lui fit un tableau si intéressant du trouble où elle avait jeté Malvesi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excusa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des raisons si flatteuses pour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emportements de sa conduite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finit par vaincre tout à fait le courroux de Lucretia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il vit son projet près de réussir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balança plus à lui tout découvrir</w:t>
      </w:r>
      <w:r w:rsidR="007D0B10">
        <w:rPr>
          <w:szCs w:val="32"/>
        </w:rPr>
        <w:t>.</w:t>
      </w:r>
    </w:p>
    <w:p w14:paraId="01582941" w14:textId="2B3199D7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Le lendemain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comte Malvesi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exact au rendez-vous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se présenta chez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celui-ci vint à la porte le recevoir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pria d</w:t>
      </w:r>
      <w:r w:rsidR="007D0B10">
        <w:rPr>
          <w:szCs w:val="32"/>
        </w:rPr>
        <w:t>’</w:t>
      </w:r>
      <w:r w:rsidRPr="00EA49B4">
        <w:rPr>
          <w:szCs w:val="32"/>
        </w:rPr>
        <w:t>entrer un moment dans la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il avait une affaire de trois minutes à terminer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passèrent dans le salon</w:t>
      </w:r>
      <w:r w:rsidR="007D0B10">
        <w:rPr>
          <w:szCs w:val="32"/>
        </w:rPr>
        <w:t>. M. </w:t>
      </w:r>
      <w:r w:rsidRPr="00EA49B4">
        <w:rPr>
          <w:szCs w:val="32"/>
        </w:rPr>
        <w:t>Falkland y laissa le comte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instant d</w:t>
      </w:r>
      <w:r w:rsidR="007D0B10">
        <w:rPr>
          <w:szCs w:val="32"/>
        </w:rPr>
        <w:t>’</w:t>
      </w:r>
      <w:r w:rsidRPr="00EA49B4">
        <w:rPr>
          <w:szCs w:val="32"/>
        </w:rPr>
        <w:t>après il reparut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tenant par la main la belle Lucretia elle-même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parée de tous ses charmes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relevait encore en ce moment l</w:t>
      </w:r>
      <w:r w:rsidR="007D0B10">
        <w:rPr>
          <w:szCs w:val="32"/>
        </w:rPr>
        <w:t>’</w:t>
      </w:r>
      <w:r w:rsidRPr="00EA49B4">
        <w:rPr>
          <w:szCs w:val="32"/>
        </w:rPr>
        <w:t>air de noblesse et de triomphe d</w:t>
      </w:r>
      <w:r w:rsidR="007D0B10">
        <w:rPr>
          <w:szCs w:val="32"/>
        </w:rPr>
        <w:t>’</w:t>
      </w:r>
      <w:r w:rsidRPr="00EA49B4">
        <w:rPr>
          <w:szCs w:val="32"/>
        </w:rPr>
        <w:t>une femme généreuse qui veut bien faire grâce</w:t>
      </w:r>
      <w:r w:rsidR="007D0B10">
        <w:rPr>
          <w:szCs w:val="32"/>
        </w:rPr>
        <w:t>. M. </w:t>
      </w:r>
      <w:r w:rsidRPr="00EA49B4">
        <w:rPr>
          <w:szCs w:val="32"/>
        </w:rPr>
        <w:t>Falkland la conduisit vers le comte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pétrifié d</w:t>
      </w:r>
      <w:r w:rsidR="007D0B10">
        <w:rPr>
          <w:szCs w:val="32"/>
        </w:rPr>
        <w:t>’</w:t>
      </w:r>
      <w:r w:rsidRPr="00EA49B4">
        <w:rPr>
          <w:szCs w:val="32"/>
        </w:rPr>
        <w:t>étonnement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pour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posant sa main sur le bras de son amant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lui dit du ton le plus aimable</w:t>
      </w:r>
      <w:r w:rsidR="007D0B10">
        <w:rPr>
          <w:szCs w:val="32"/>
        </w:rPr>
        <w:t> : « </w:t>
      </w:r>
      <w:r w:rsidRPr="00EA49B4">
        <w:rPr>
          <w:szCs w:val="32"/>
        </w:rPr>
        <w:t>Me pardonnerez-vous de m</w:t>
      </w:r>
      <w:r w:rsidR="007D0B10">
        <w:rPr>
          <w:szCs w:val="32"/>
        </w:rPr>
        <w:t>’</w:t>
      </w:r>
      <w:r w:rsidRPr="00EA49B4">
        <w:rPr>
          <w:szCs w:val="32"/>
        </w:rPr>
        <w:t>être laissé trahir par ma fierté offensée</w:t>
      </w:r>
      <w:r w:rsidR="007D0B10">
        <w:rPr>
          <w:szCs w:val="32"/>
        </w:rPr>
        <w:t> ? »</w:t>
      </w:r>
    </w:p>
    <w:p w14:paraId="6BDC9E06" w14:textId="589DB35D" w:rsidR="007D0B10" w:rsidRDefault="00CC13A3" w:rsidP="00CC13A3">
      <w:pPr>
        <w:rPr>
          <w:szCs w:val="32"/>
        </w:rPr>
      </w:pPr>
      <w:r w:rsidRPr="00EA49B4">
        <w:rPr>
          <w:szCs w:val="32"/>
        </w:rPr>
        <w:t>Le comte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transporté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croyant à peine ses yeux et ses oreilles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précipita à ses genoux en balbutiant quelques mots qui voulaient dire que lui seul avait un pardon à implorer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même elle aurait la bonté de lui faire grâce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ne se pardonnerait jamais à lui-même sa conduite sacrilège </w:t>
      </w:r>
      <w:r w:rsidRPr="00EA49B4">
        <w:rPr>
          <w:szCs w:val="32"/>
        </w:rPr>
        <w:lastRenderedPageBreak/>
        <w:t>envers elle et envers ce généreux Anglais qu</w:t>
      </w:r>
      <w:r w:rsidR="007D0B10">
        <w:rPr>
          <w:szCs w:val="32"/>
        </w:rPr>
        <w:t>’</w:t>
      </w:r>
      <w:r w:rsidRPr="00EA49B4">
        <w:rPr>
          <w:szCs w:val="32"/>
        </w:rPr>
        <w:t>il avait offensé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les premiers élans de sa joie furent un peu calmés</w:t>
      </w:r>
      <w:r w:rsidR="007D0B10">
        <w:rPr>
          <w:szCs w:val="32"/>
        </w:rPr>
        <w:t>, M. </w:t>
      </w:r>
      <w:r w:rsidRPr="00EA49B4">
        <w:rPr>
          <w:szCs w:val="32"/>
        </w:rPr>
        <w:t>Falkland lui parla en ces termes</w:t>
      </w:r>
      <w:r w:rsidR="007D0B10">
        <w:rPr>
          <w:szCs w:val="32"/>
        </w:rPr>
        <w:t> :</w:t>
      </w:r>
    </w:p>
    <w:p w14:paraId="70BA2DE6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Comte Malvesi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éprouve un plaisir extrême d</w:t>
      </w:r>
      <w:r>
        <w:rPr>
          <w:szCs w:val="32"/>
        </w:rPr>
        <w:t>’</w:t>
      </w:r>
      <w:r w:rsidR="00CC13A3" w:rsidRPr="00EA49B4">
        <w:rPr>
          <w:szCs w:val="32"/>
        </w:rPr>
        <w:t>avoir pu 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des moyens pacifiques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désarmer votre ressentiment et assurer votre bonheur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dois vous avouer que vous m</w:t>
      </w:r>
      <w:r>
        <w:rPr>
          <w:szCs w:val="32"/>
        </w:rPr>
        <w:t>’</w:t>
      </w:r>
      <w:r w:rsidR="00CC13A3" w:rsidRPr="00EA49B4">
        <w:rPr>
          <w:szCs w:val="32"/>
        </w:rPr>
        <w:t>avez mis à une rude épreuve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Mon humeur est tout aussi fière et tout aussi peu endurante que la vôtre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serais pas toujours aussi sûr de la contenir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ai considéré que j</w:t>
      </w:r>
      <w:r>
        <w:rPr>
          <w:szCs w:val="32"/>
        </w:rPr>
        <w:t>’</w:t>
      </w:r>
      <w:r w:rsidR="00CC13A3" w:rsidRPr="00EA49B4">
        <w:rPr>
          <w:szCs w:val="32"/>
        </w:rPr>
        <w:t>avais le premier tort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vos soupçons étaient mal fondés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ils n</w:t>
      </w:r>
      <w:r>
        <w:rPr>
          <w:szCs w:val="32"/>
        </w:rPr>
        <w:t>’</w:t>
      </w:r>
      <w:r w:rsidR="00CC13A3" w:rsidRPr="00EA49B4">
        <w:rPr>
          <w:szCs w:val="32"/>
        </w:rPr>
        <w:t>étaient pas déraisonnables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nous sommes trop permis de jouer sur les bords du précipice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Connaissant la faiblesse du cœur humain et les usages actuels de la société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aurais pas dû rechercher avec autant d</w:t>
      </w:r>
      <w:r>
        <w:rPr>
          <w:szCs w:val="32"/>
        </w:rPr>
        <w:t>’</w:t>
      </w:r>
      <w:r w:rsidR="00CC13A3" w:rsidRPr="00EA49B4">
        <w:rPr>
          <w:szCs w:val="32"/>
        </w:rPr>
        <w:t>assiduité cette personne enchanteresse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aurait eu rien d</w:t>
      </w:r>
      <w:r>
        <w:rPr>
          <w:szCs w:val="32"/>
        </w:rPr>
        <w:t>’</w:t>
      </w:r>
      <w:r w:rsidR="00CC13A3" w:rsidRPr="00EA49B4">
        <w:rPr>
          <w:szCs w:val="32"/>
        </w:rPr>
        <w:t>étonnant qu</w:t>
      </w:r>
      <w:r>
        <w:rPr>
          <w:szCs w:val="32"/>
        </w:rPr>
        <w:t>’</w:t>
      </w:r>
      <w:r w:rsidR="00CC13A3" w:rsidRPr="00EA49B4">
        <w:rPr>
          <w:szCs w:val="32"/>
        </w:rPr>
        <w:t>ayant tant d</w:t>
      </w:r>
      <w:r>
        <w:rPr>
          <w:szCs w:val="32"/>
        </w:rPr>
        <w:t>’</w:t>
      </w:r>
      <w:r w:rsidR="00CC13A3" w:rsidRPr="00EA49B4">
        <w:rPr>
          <w:szCs w:val="32"/>
        </w:rPr>
        <w:t>occasions de la 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faisant le précepteur avec elle comme je l</w:t>
      </w:r>
      <w:r>
        <w:rPr>
          <w:szCs w:val="32"/>
        </w:rPr>
        <w:t>’</w:t>
      </w:r>
      <w:r w:rsidR="00CC13A3" w:rsidRPr="00EA49B4">
        <w:rPr>
          <w:szCs w:val="32"/>
        </w:rPr>
        <w:t>ai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me fusse trouvé pris au piège avant de m</w:t>
      </w:r>
      <w:r>
        <w:rPr>
          <w:szCs w:val="32"/>
        </w:rPr>
        <w:t>’</w:t>
      </w:r>
      <w:r w:rsidR="00CC13A3" w:rsidRPr="00EA49B4">
        <w:rPr>
          <w:szCs w:val="32"/>
        </w:rPr>
        <w:t>en apercevoir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il se fût glissé dans mon cœur des sentiments que je n</w:t>
      </w:r>
      <w:r>
        <w:rPr>
          <w:szCs w:val="32"/>
        </w:rPr>
        <w:t>’</w:t>
      </w:r>
      <w:r w:rsidR="00CC13A3" w:rsidRPr="00EA49B4">
        <w:rPr>
          <w:szCs w:val="32"/>
        </w:rPr>
        <w:t>aurais pas été le maître de vaincre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vous devais donc une réparation pour l</w:t>
      </w:r>
      <w:r>
        <w:rPr>
          <w:szCs w:val="32"/>
        </w:rPr>
        <w:t>’</w:t>
      </w:r>
      <w:r w:rsidR="00CC13A3" w:rsidRPr="00EA49B4">
        <w:rPr>
          <w:szCs w:val="32"/>
        </w:rPr>
        <w:t>imprudence de ma conduite</w:t>
      </w:r>
      <w:r>
        <w:rPr>
          <w:szCs w:val="32"/>
        </w:rPr>
        <w:t>.</w:t>
      </w:r>
    </w:p>
    <w:p w14:paraId="5A0303D8" w14:textId="09A742CB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Mais les lois de l</w:t>
      </w:r>
      <w:r>
        <w:rPr>
          <w:szCs w:val="32"/>
        </w:rPr>
        <w:t>’</w:t>
      </w:r>
      <w:r w:rsidR="00CC13A3" w:rsidRPr="00EA49B4">
        <w:rPr>
          <w:szCs w:val="32"/>
        </w:rPr>
        <w:t>honneur sont rigoureuses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y avait à craindre qu</w:t>
      </w:r>
      <w:r>
        <w:rPr>
          <w:szCs w:val="32"/>
        </w:rPr>
        <w:t>’</w:t>
      </w:r>
      <w:r w:rsidR="00CC13A3" w:rsidRPr="00EA49B4">
        <w:rPr>
          <w:szCs w:val="32"/>
        </w:rPr>
        <w:t>avec tout le désir que j</w:t>
      </w:r>
      <w:r>
        <w:rPr>
          <w:szCs w:val="32"/>
        </w:rPr>
        <w:t>’</w:t>
      </w:r>
      <w:r w:rsidR="00CC13A3" w:rsidRPr="00EA49B4">
        <w:rPr>
          <w:szCs w:val="32"/>
        </w:rPr>
        <w:t>ai d</w:t>
      </w:r>
      <w:r>
        <w:rPr>
          <w:szCs w:val="32"/>
        </w:rPr>
        <w:t>’</w:t>
      </w:r>
      <w:r w:rsidR="00CC13A3" w:rsidRPr="00EA49B4">
        <w:rPr>
          <w:szCs w:val="32"/>
        </w:rPr>
        <w:t>être votre ami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me visse obligé d</w:t>
      </w:r>
      <w:r>
        <w:rPr>
          <w:szCs w:val="32"/>
        </w:rPr>
        <w:t>’</w:t>
      </w:r>
      <w:r w:rsidR="00CC13A3" w:rsidRPr="00EA49B4">
        <w:rPr>
          <w:szCs w:val="32"/>
        </w:rPr>
        <w:t>être votre meurtrier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Heureusement que ma réputation en fait de courage est assez bien établie pour que le refus que je fais de votre cartel ne puisse m</w:t>
      </w:r>
      <w:r>
        <w:rPr>
          <w:szCs w:val="32"/>
        </w:rPr>
        <w:t>’</w:t>
      </w:r>
      <w:r w:rsidR="00CC13A3" w:rsidRPr="00EA49B4">
        <w:rPr>
          <w:szCs w:val="32"/>
        </w:rPr>
        <w:t>exposer à rien de déshonorant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regarde comme un bonheur véritable que vous m</w:t>
      </w:r>
      <w:r>
        <w:rPr>
          <w:szCs w:val="32"/>
        </w:rPr>
        <w:t>’</w:t>
      </w:r>
      <w:r w:rsidR="00CC13A3" w:rsidRPr="00EA49B4">
        <w:rPr>
          <w:szCs w:val="32"/>
        </w:rPr>
        <w:t>ayez trouvé seul dans notre entrevue d</w:t>
      </w:r>
      <w:r>
        <w:rPr>
          <w:szCs w:val="32"/>
        </w:rPr>
        <w:t>’</w:t>
      </w:r>
      <w:r w:rsidR="00CC13A3" w:rsidRPr="00EA49B4">
        <w:rPr>
          <w:szCs w:val="32"/>
        </w:rPr>
        <w:t>hier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Cette circonstance m</w:t>
      </w:r>
      <w:r>
        <w:rPr>
          <w:szCs w:val="32"/>
        </w:rPr>
        <w:t>’</w:t>
      </w:r>
      <w:r w:rsidR="00CC13A3" w:rsidRPr="00EA49B4">
        <w:rPr>
          <w:szCs w:val="32"/>
        </w:rPr>
        <w:t>a rendu absolument le maître de l</w:t>
      </w:r>
      <w:r>
        <w:rPr>
          <w:szCs w:val="32"/>
        </w:rPr>
        <w:t>’</w:t>
      </w:r>
      <w:r w:rsidR="00CC13A3" w:rsidRPr="00EA49B4">
        <w:rPr>
          <w:szCs w:val="32"/>
        </w:rPr>
        <w:t>affaire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l</w:t>
      </w:r>
      <w:r>
        <w:rPr>
          <w:szCs w:val="32"/>
        </w:rPr>
        <w:t>’</w:t>
      </w:r>
      <w:r w:rsidR="00CC13A3" w:rsidRPr="00EA49B4">
        <w:rPr>
          <w:szCs w:val="32"/>
        </w:rPr>
        <w:t>aventure venait à s</w:t>
      </w:r>
      <w:r>
        <w:rPr>
          <w:szCs w:val="32"/>
        </w:rPr>
        <w:t>’</w:t>
      </w:r>
      <w:r w:rsidR="00CC13A3" w:rsidRPr="00EA49B4">
        <w:rPr>
          <w:szCs w:val="32"/>
        </w:rPr>
        <w:t>ébruiter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manière dont tout s</w:t>
      </w:r>
      <w:r>
        <w:rPr>
          <w:szCs w:val="32"/>
        </w:rPr>
        <w:t>’</w:t>
      </w:r>
      <w:r w:rsidR="00CC13A3" w:rsidRPr="00EA49B4">
        <w:rPr>
          <w:szCs w:val="32"/>
        </w:rPr>
        <w:t>est terminé entre nous serait connue en même temps que la provocation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cela me suffit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si le défi eût été public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toutes </w:t>
      </w:r>
      <w:r w:rsidR="00CC13A3" w:rsidRPr="00EA49B4">
        <w:rPr>
          <w:szCs w:val="32"/>
        </w:rPr>
        <w:lastRenderedPageBreak/>
        <w:t>les preuves que j</w:t>
      </w:r>
      <w:r>
        <w:rPr>
          <w:szCs w:val="32"/>
        </w:rPr>
        <w:t>’</w:t>
      </w:r>
      <w:r w:rsidR="00CC13A3" w:rsidRPr="00EA49B4">
        <w:rPr>
          <w:szCs w:val="32"/>
        </w:rPr>
        <w:t>ai pu donner jusqu</w:t>
      </w:r>
      <w:r>
        <w:rPr>
          <w:szCs w:val="32"/>
        </w:rPr>
        <w:t>’</w:t>
      </w:r>
      <w:r w:rsidR="00CC13A3" w:rsidRPr="00EA49B4">
        <w:rPr>
          <w:szCs w:val="32"/>
        </w:rPr>
        <w:t>à présent de mon courage n</w:t>
      </w:r>
      <w:r>
        <w:rPr>
          <w:szCs w:val="32"/>
        </w:rPr>
        <w:t>’</w:t>
      </w:r>
      <w:r w:rsidR="00CC13A3" w:rsidRPr="00EA49B4">
        <w:rPr>
          <w:szCs w:val="32"/>
        </w:rPr>
        <w:t>excuseraient pas ma modération actuelle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malgré tout mon désir de ne pas me battre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cela n</w:t>
      </w:r>
      <w:r>
        <w:rPr>
          <w:szCs w:val="32"/>
        </w:rPr>
        <w:t>’</w:t>
      </w:r>
      <w:r w:rsidR="00CC13A3" w:rsidRPr="00EA49B4">
        <w:rPr>
          <w:szCs w:val="32"/>
        </w:rPr>
        <w:t>eût pas dépendu de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cela nous serve donc à tous les deux pour nous mettre en garde contre un premier mouvement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puisqu</w:t>
      </w:r>
      <w:r>
        <w:rPr>
          <w:szCs w:val="32"/>
        </w:rPr>
        <w:t>’</w:t>
      </w:r>
      <w:r w:rsidR="00CC13A3" w:rsidRPr="00EA49B4">
        <w:rPr>
          <w:szCs w:val="32"/>
        </w:rPr>
        <w:t>il peut en résulter des conséquences qui forcent à verser du sang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puisse le ciel vous rendre heureux avec une compagne dont je vous crois tout à fait digne</w:t>
      </w:r>
      <w:r>
        <w:rPr>
          <w:szCs w:val="32"/>
        </w:rPr>
        <w:t> ! »</w:t>
      </w:r>
    </w:p>
    <w:p w14:paraId="0F02999B" w14:textId="7C385596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déjà dit que ce ne fut pas là le seul exemple où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cours de ses voyages</w:t>
      </w:r>
      <w:r w:rsidR="007D0B10">
        <w:rPr>
          <w:szCs w:val="32"/>
        </w:rPr>
        <w:t>, M. </w:t>
      </w:r>
      <w:r w:rsidRPr="00EA49B4">
        <w:rPr>
          <w:szCs w:val="32"/>
        </w:rPr>
        <w:t>Falkland fit voir d</w:t>
      </w:r>
      <w:r w:rsidR="007D0B10">
        <w:rPr>
          <w:szCs w:val="32"/>
        </w:rPr>
        <w:t>’</w:t>
      </w:r>
      <w:r w:rsidRPr="00EA49B4">
        <w:rPr>
          <w:szCs w:val="32"/>
        </w:rPr>
        <w:t>une manière éclatante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moins de vertu que de courage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resta encore plusieurs années hors de son pays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chaque jour ajoutait à l</w:t>
      </w:r>
      <w:r w:rsidR="007D0B10">
        <w:rPr>
          <w:szCs w:val="32"/>
        </w:rPr>
        <w:t>’</w:t>
      </w:r>
      <w:r w:rsidRPr="00EA49B4">
        <w:rPr>
          <w:szCs w:val="32"/>
        </w:rPr>
        <w:t>estime qu</w:t>
      </w:r>
      <w:r w:rsidR="007D0B10">
        <w:rPr>
          <w:szCs w:val="32"/>
        </w:rPr>
        <w:t>’</w:t>
      </w:r>
      <w:r w:rsidRPr="00EA49B4">
        <w:rPr>
          <w:szCs w:val="32"/>
        </w:rPr>
        <w:t>il avait acquise aussi bien 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opinion qu</w:t>
      </w:r>
      <w:r w:rsidR="007D0B10">
        <w:rPr>
          <w:szCs w:val="32"/>
        </w:rPr>
        <w:t>’</w:t>
      </w:r>
      <w:r w:rsidRPr="00EA49B4">
        <w:rPr>
          <w:szCs w:val="32"/>
        </w:rPr>
        <w:t>on avait de son extrême délicatesse sur l</w:t>
      </w:r>
      <w:r w:rsidR="007D0B10">
        <w:rPr>
          <w:szCs w:val="32"/>
        </w:rPr>
        <w:t>’</w:t>
      </w:r>
      <w:r w:rsidRPr="00EA49B4">
        <w:rPr>
          <w:szCs w:val="32"/>
        </w:rPr>
        <w:t>article de l</w:t>
      </w:r>
      <w:r w:rsidR="007D0B10">
        <w:rPr>
          <w:szCs w:val="32"/>
        </w:rPr>
        <w:t>’</w:t>
      </w:r>
      <w:r w:rsidRPr="00EA49B4">
        <w:rPr>
          <w:szCs w:val="32"/>
        </w:rPr>
        <w:t>honneur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 il jugea à propos de revenir en Angleterre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</w:t>
      </w:r>
      <w:r w:rsidR="007D0B10">
        <w:rPr>
          <w:szCs w:val="32"/>
        </w:rPr>
        <w:t>’</w:t>
      </w:r>
      <w:r w:rsidRPr="00EA49B4">
        <w:rPr>
          <w:szCs w:val="32"/>
        </w:rPr>
        <w:t>intention de passer le reste de ses jours dans la résidence de ses ancêtres</w:t>
      </w:r>
      <w:r w:rsidR="007D0B10">
        <w:rPr>
          <w:szCs w:val="32"/>
        </w:rPr>
        <w:t>.</w:t>
      </w:r>
    </w:p>
    <w:p w14:paraId="541283C4" w14:textId="317FCDB0" w:rsidR="00CC13A3" w:rsidRPr="00EA49B4" w:rsidRDefault="00CC13A3" w:rsidP="007D0B10">
      <w:pPr>
        <w:pStyle w:val="Titre1"/>
      </w:pPr>
      <w:bookmarkStart w:id="5" w:name="_Toc194843895"/>
      <w:r w:rsidRPr="00EA49B4">
        <w:lastRenderedPageBreak/>
        <w:t>III</w:t>
      </w:r>
      <w:bookmarkEnd w:id="5"/>
    </w:p>
    <w:p w14:paraId="44BFE383" w14:textId="442B5888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Du moment où </w:t>
      </w:r>
      <w:r w:rsidR="007D0B10">
        <w:rPr>
          <w:szCs w:val="32"/>
        </w:rPr>
        <w:t>M. </w:t>
      </w:r>
      <w:r w:rsidRPr="00EA49B4">
        <w:rPr>
          <w:szCs w:val="32"/>
        </w:rPr>
        <w:t>Falkland entreprit l</w:t>
      </w:r>
      <w:r w:rsidR="007D0B10">
        <w:rPr>
          <w:szCs w:val="32"/>
        </w:rPr>
        <w:t>’</w:t>
      </w:r>
      <w:r w:rsidRPr="00EA49B4">
        <w:rPr>
          <w:szCs w:val="32"/>
        </w:rPr>
        <w:t>exécution de ce projet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probablement dicté par un principe de devoir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put dater le cours de ses malheurs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tout ce qui me reste à raconter de son histoire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verra une fatale destinée s</w:t>
      </w:r>
      <w:r w:rsidR="007D0B10">
        <w:rPr>
          <w:szCs w:val="32"/>
        </w:rPr>
        <w:t>’</w:t>
      </w:r>
      <w:r w:rsidRPr="00EA49B4">
        <w:rPr>
          <w:szCs w:val="32"/>
        </w:rPr>
        <w:t>attachant sans relâche à le poursuivre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une suite d</w:t>
      </w:r>
      <w:r w:rsidR="007D0B10">
        <w:rPr>
          <w:szCs w:val="32"/>
        </w:rPr>
        <w:t>’</w:t>
      </w:r>
      <w:r w:rsidRPr="00EA49B4">
        <w:rPr>
          <w:szCs w:val="32"/>
        </w:rPr>
        <w:t>aventures qui prennent leur source dans divers accidents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qui toutes paraissent tendre au même but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Elles l</w:t>
      </w:r>
      <w:r w:rsidR="007D0B10">
        <w:rPr>
          <w:szCs w:val="32"/>
        </w:rPr>
        <w:t>’</w:t>
      </w:r>
      <w:r w:rsidRPr="00EA49B4">
        <w:rPr>
          <w:szCs w:val="32"/>
        </w:rPr>
        <w:t>ont accablé de cette douleur qu</w:t>
      </w:r>
      <w:r w:rsidR="007D0B10">
        <w:rPr>
          <w:szCs w:val="32"/>
        </w:rPr>
        <w:t>’</w:t>
      </w:r>
      <w:r w:rsidRPr="00EA49B4">
        <w:rPr>
          <w:szCs w:val="32"/>
        </w:rPr>
        <w:t>il était de tous les hommes le moins propre à supporter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destinée n</w:t>
      </w:r>
      <w:r w:rsidR="007D0B10">
        <w:rPr>
          <w:szCs w:val="32"/>
        </w:rPr>
        <w:t>’</w:t>
      </w:r>
      <w:r w:rsidRPr="00EA49B4">
        <w:rPr>
          <w:szCs w:val="32"/>
        </w:rPr>
        <w:t>a pas fait tomber sur lui seul sa funeste amertume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autres ont senti l</w:t>
      </w:r>
      <w:r w:rsidR="007D0B10">
        <w:rPr>
          <w:szCs w:val="32"/>
        </w:rPr>
        <w:t>’</w:t>
      </w:r>
      <w:r w:rsidRPr="00EA49B4">
        <w:rPr>
          <w:szCs w:val="32"/>
        </w:rPr>
        <w:t>atteinte de ses poisons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toutes les victimes qu</w:t>
      </w:r>
      <w:r w:rsidR="007D0B10">
        <w:rPr>
          <w:szCs w:val="32"/>
        </w:rPr>
        <w:t>’</w:t>
      </w:r>
      <w:r w:rsidRPr="00EA49B4">
        <w:rPr>
          <w:szCs w:val="32"/>
        </w:rPr>
        <w:t>elle a faites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moi qui suis la plus infortunée</w:t>
      </w:r>
      <w:r w:rsidR="007D0B10">
        <w:rPr>
          <w:szCs w:val="32"/>
        </w:rPr>
        <w:t>.</w:t>
      </w:r>
    </w:p>
    <w:p w14:paraId="4A4C990E" w14:textId="5CC0FF80" w:rsidR="007D0B10" w:rsidRDefault="00CC13A3" w:rsidP="00CC13A3">
      <w:pPr>
        <w:rPr>
          <w:szCs w:val="32"/>
        </w:rPr>
      </w:pPr>
      <w:r w:rsidRPr="00EA49B4">
        <w:rPr>
          <w:szCs w:val="32"/>
        </w:rPr>
        <w:t>Celui qui fut la première origine de cette chaîne de calamités était un gentilhomme nommé Barnabas 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 plus proche voisin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son égal en titres et en fortune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voir cet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aurait dû croire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après son éducation première et toutes les habitudes de sa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était l</w:t>
      </w:r>
      <w:r w:rsidR="007D0B10">
        <w:rPr>
          <w:szCs w:val="32"/>
        </w:rPr>
        <w:t>’</w:t>
      </w:r>
      <w:r w:rsidRPr="00EA49B4">
        <w:rPr>
          <w:szCs w:val="32"/>
        </w:rPr>
        <w:t>être le moins propre et le moins disposé à contrarier les jouissances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esprit aussi richement doué que celui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>. M. </w:t>
      </w:r>
      <w:r w:rsidRPr="00EA49B4">
        <w:rPr>
          <w:szCs w:val="32"/>
        </w:rPr>
        <w:t>Tyrrel eût pu passer pour un type des squires anglais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resté de très-bonne heure sous la tutelle de sa mère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femme d</w:t>
      </w:r>
      <w:r w:rsidR="007D0B10">
        <w:rPr>
          <w:szCs w:val="32"/>
        </w:rPr>
        <w:t>’</w:t>
      </w:r>
      <w:r w:rsidRPr="00EA49B4">
        <w:rPr>
          <w:szCs w:val="32"/>
        </w:rPr>
        <w:t>un esprit fort étroit et qui n</w:t>
      </w:r>
      <w:r w:rsidR="007D0B10">
        <w:rPr>
          <w:szCs w:val="32"/>
        </w:rPr>
        <w:t>’</w:t>
      </w:r>
      <w:r w:rsidRPr="00EA49B4">
        <w:rPr>
          <w:szCs w:val="32"/>
        </w:rPr>
        <w:t>avait d</w:t>
      </w:r>
      <w:r w:rsidR="007D0B10">
        <w:rPr>
          <w:szCs w:val="32"/>
        </w:rPr>
        <w:t>’</w:t>
      </w:r>
      <w:r w:rsidRPr="00EA49B4">
        <w:rPr>
          <w:szCs w:val="32"/>
        </w:rPr>
        <w:t>autre enfant que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seule personne de la famille dont il soit nécessaire de parler était miss Emily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fille orpheline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tante paternelle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demeurant dans la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dépendait entièrement de la bienveillance des maîtres</w:t>
      </w:r>
      <w:r w:rsidR="007D0B10">
        <w:rPr>
          <w:szCs w:val="32"/>
        </w:rPr>
        <w:t>.</w:t>
      </w:r>
    </w:p>
    <w:p w14:paraId="329D758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Mistress Tyrrel se figurait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rien au monde d</w:t>
      </w:r>
      <w:r w:rsidR="007D0B10">
        <w:rPr>
          <w:szCs w:val="32"/>
        </w:rPr>
        <w:t>’</w:t>
      </w:r>
      <w:r w:rsidRPr="00EA49B4">
        <w:rPr>
          <w:szCs w:val="32"/>
        </w:rPr>
        <w:t>aussi précieux que son charmant Barnabas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Rien ne lui était refusé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chacun devait obéir servilement à ses volontés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il </w:t>
      </w:r>
      <w:r w:rsidRPr="00EA49B4">
        <w:rPr>
          <w:szCs w:val="32"/>
        </w:rPr>
        <w:lastRenderedPageBreak/>
        <w:t>n</w:t>
      </w:r>
      <w:r w:rsidR="007D0B10">
        <w:rPr>
          <w:szCs w:val="32"/>
        </w:rPr>
        <w:t>’</w:t>
      </w:r>
      <w:r w:rsidRPr="00EA49B4">
        <w:rPr>
          <w:szCs w:val="32"/>
        </w:rPr>
        <w:t>était pas fait pour être assujetti à aucune gêne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aucune règle pour son instruction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aussi ses progrès furent-ils fort lents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pour la lecture et l</w:t>
      </w:r>
      <w:r w:rsidR="007D0B10">
        <w:rPr>
          <w:szCs w:val="32"/>
        </w:rPr>
        <w:t>’</w:t>
      </w:r>
      <w:r w:rsidRPr="00EA49B4">
        <w:rPr>
          <w:szCs w:val="32"/>
        </w:rPr>
        <w:t>écriture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né très-robuste et très-brutal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tant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resta confiné dans la </w:t>
      </w:r>
      <w:r w:rsidRPr="00EA49B4">
        <w:rPr>
          <w:i/>
          <w:iCs/>
        </w:rPr>
        <w:t>ruelle</w:t>
      </w:r>
      <w:r w:rsidRPr="00EA49B4">
        <w:rPr>
          <w:szCs w:val="32"/>
        </w:rPr>
        <w:t xml:space="preserve"> de sa mère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tout l</w:t>
      </w:r>
      <w:r w:rsidR="007D0B10">
        <w:rPr>
          <w:szCs w:val="32"/>
        </w:rPr>
        <w:t>’</w:t>
      </w:r>
      <w:r w:rsidRPr="00EA49B4">
        <w:rPr>
          <w:szCs w:val="32"/>
        </w:rPr>
        <w:t>air d</w:t>
      </w:r>
      <w:r w:rsidR="007D0B10">
        <w:rPr>
          <w:szCs w:val="32"/>
        </w:rPr>
        <w:t>’</w:t>
      </w:r>
      <w:r w:rsidRPr="00EA49B4">
        <w:rPr>
          <w:szCs w:val="32"/>
        </w:rPr>
        <w:t>un petit lionceau qu</w:t>
      </w:r>
      <w:r w:rsidR="007D0B10">
        <w:rPr>
          <w:szCs w:val="32"/>
        </w:rPr>
        <w:t>’</w:t>
      </w:r>
      <w:r w:rsidRPr="00EA49B4">
        <w:rPr>
          <w:szCs w:val="32"/>
        </w:rPr>
        <w:t>un sauvage amoureux donnerait en place d</w:t>
      </w:r>
      <w:r w:rsidR="007D0B10">
        <w:rPr>
          <w:szCs w:val="32"/>
        </w:rPr>
        <w:t>’</w:t>
      </w:r>
      <w:r w:rsidRPr="00EA49B4">
        <w:rPr>
          <w:szCs w:val="32"/>
        </w:rPr>
        <w:t>épagneul à sa maîtresse</w:t>
      </w:r>
      <w:r w:rsidR="007D0B10">
        <w:rPr>
          <w:szCs w:val="32"/>
        </w:rPr>
        <w:t>.</w:t>
      </w:r>
    </w:p>
    <w:p w14:paraId="19A22CB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Mais il rompit bientôt ses lisières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lia intimement avec le groom et le garde-chasse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Sous ces deux instructeurs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montra d</w:t>
      </w:r>
      <w:r w:rsidR="007D0B10">
        <w:rPr>
          <w:szCs w:val="32"/>
        </w:rPr>
        <w:t>’</w:t>
      </w:r>
      <w:r w:rsidRPr="00EA49B4">
        <w:rPr>
          <w:szCs w:val="32"/>
        </w:rPr>
        <w:t>aussi heureuses dispositions qu</w:t>
      </w:r>
      <w:r w:rsidR="007D0B10">
        <w:rPr>
          <w:szCs w:val="32"/>
        </w:rPr>
        <w:t>’</w:t>
      </w:r>
      <w:r w:rsidRPr="00EA49B4">
        <w:rPr>
          <w:szCs w:val="32"/>
        </w:rPr>
        <w:t>il avait fait voir d</w:t>
      </w:r>
      <w:r w:rsidR="007D0B10">
        <w:rPr>
          <w:szCs w:val="32"/>
        </w:rPr>
        <w:t>’</w:t>
      </w:r>
      <w:r w:rsidRPr="00EA49B4">
        <w:rPr>
          <w:szCs w:val="32"/>
        </w:rPr>
        <w:t>indocilité et de répugnance sous le pédant qui lui servait de précepteur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dès lors bien évident qu</w:t>
      </w:r>
      <w:r w:rsidR="007D0B10">
        <w:rPr>
          <w:szCs w:val="32"/>
        </w:rPr>
        <w:t>’</w:t>
      </w:r>
      <w:r w:rsidRPr="00EA49B4">
        <w:rPr>
          <w:szCs w:val="32"/>
        </w:rPr>
        <w:t>il ne fallait pas attribuer à un défaut d</w:t>
      </w:r>
      <w:r w:rsidR="007D0B10">
        <w:rPr>
          <w:szCs w:val="32"/>
        </w:rPr>
        <w:t>’</w:t>
      </w:r>
      <w:r w:rsidRPr="00EA49B4">
        <w:rPr>
          <w:szCs w:val="32"/>
        </w:rPr>
        <w:t>intelligence son peu de progrès dans les belles-lettres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ne put lui refuser une sagacité peu commune dans l</w:t>
      </w:r>
      <w:r w:rsidR="007D0B10">
        <w:rPr>
          <w:szCs w:val="32"/>
        </w:rPr>
        <w:t>’</w:t>
      </w:r>
      <w:r w:rsidRPr="00EA49B4">
        <w:rPr>
          <w:szCs w:val="32"/>
        </w:rPr>
        <w:t>art des maquignons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Distingué par une habileté supérieure à la chasse et à la pêche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jeune Tyrrel ne borna même pas là tout son savoir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 il y joignit non-seulement la théorie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encore la pratique de l</w:t>
      </w:r>
      <w:r w:rsidR="007D0B10">
        <w:rPr>
          <w:szCs w:val="32"/>
        </w:rPr>
        <w:t>’</w:t>
      </w:r>
      <w:r w:rsidRPr="00EA49B4">
        <w:rPr>
          <w:szCs w:val="32"/>
        </w:rPr>
        <w:t>art de boxer et le talent de jouer du bâton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Ces exercices ajoutaient à toutes ses autres qualités une force de corps extraordinaire</w:t>
      </w:r>
      <w:r w:rsidR="007D0B10">
        <w:rPr>
          <w:szCs w:val="32"/>
        </w:rPr>
        <w:t>.</w:t>
      </w:r>
    </w:p>
    <w:p w14:paraId="4786E47A" w14:textId="4B3BB1CC" w:rsidR="007D0B10" w:rsidRDefault="00CC13A3" w:rsidP="00CC13A3">
      <w:pPr>
        <w:rPr>
          <w:szCs w:val="32"/>
        </w:rPr>
      </w:pPr>
      <w:r w:rsidRPr="00EA49B4">
        <w:rPr>
          <w:szCs w:val="32"/>
        </w:rPr>
        <w:t>Sa taille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elle eut acquis tout son développement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passait cinq pieds huit pouces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ses formes athlétiques eussent pu servir de modèle à un peintre pour ce héros de l</w:t>
      </w:r>
      <w:r w:rsidR="007D0B10">
        <w:rPr>
          <w:szCs w:val="32"/>
        </w:rPr>
        <w:t>’</w:t>
      </w:r>
      <w:r w:rsidRPr="00EA49B4">
        <w:rPr>
          <w:szCs w:val="32"/>
        </w:rPr>
        <w:t>antiquité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le plus bel exploit consistait à tuer un bœuf d</w:t>
      </w:r>
      <w:r w:rsidR="007D0B10">
        <w:rPr>
          <w:szCs w:val="32"/>
        </w:rPr>
        <w:t>’</w:t>
      </w:r>
      <w:r w:rsidRPr="00EA49B4">
        <w:rPr>
          <w:szCs w:val="32"/>
        </w:rPr>
        <w:t>un coup de poing et à l</w:t>
      </w:r>
      <w:r w:rsidR="007D0B10">
        <w:rPr>
          <w:szCs w:val="32"/>
        </w:rPr>
        <w:t>’</w:t>
      </w:r>
      <w:r w:rsidRPr="00EA49B4">
        <w:rPr>
          <w:szCs w:val="32"/>
        </w:rPr>
        <w:t>engloutir dans son estomac en un repas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Sentant bien tous ses avantages</w:t>
      </w:r>
      <w:r w:rsidR="007D0B10">
        <w:rPr>
          <w:szCs w:val="32"/>
        </w:rPr>
        <w:t>, M. </w:t>
      </w:r>
      <w:r w:rsidRPr="00EA49B4">
        <w:rPr>
          <w:szCs w:val="32"/>
        </w:rPr>
        <w:t>Tyrrel était d</w:t>
      </w:r>
      <w:r w:rsidR="007D0B10">
        <w:rPr>
          <w:szCs w:val="32"/>
        </w:rPr>
        <w:t>’</w:t>
      </w:r>
      <w:r w:rsidRPr="00EA49B4">
        <w:rPr>
          <w:szCs w:val="32"/>
        </w:rPr>
        <w:t>une arrogance insoutenable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tyrannique envers ses inférieurs et insolent avec ses égaux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de ce côté que s</w:t>
      </w:r>
      <w:r w:rsidR="007D0B10">
        <w:rPr>
          <w:szCs w:val="32"/>
        </w:rPr>
        <w:t>’</w:t>
      </w:r>
      <w:r w:rsidRPr="00EA49B4">
        <w:rPr>
          <w:szCs w:val="32"/>
        </w:rPr>
        <w:t>était jetée toute l</w:t>
      </w:r>
      <w:r w:rsidR="007D0B10">
        <w:rPr>
          <w:szCs w:val="32"/>
        </w:rPr>
        <w:t>’</w:t>
      </w:r>
      <w:r w:rsidRPr="00EA49B4">
        <w:rPr>
          <w:szCs w:val="32"/>
        </w:rPr>
        <w:t>activité de son esprit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Repoussé des occupations intellectuelles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attacha donc à briller par toutes les grosses malices d</w:t>
      </w:r>
      <w:r w:rsidR="007D0B10">
        <w:rPr>
          <w:szCs w:val="32"/>
        </w:rPr>
        <w:t>’</w:t>
      </w:r>
      <w:r w:rsidRPr="00EA49B4">
        <w:rPr>
          <w:szCs w:val="32"/>
        </w:rPr>
        <w:t>un vrai rustre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Sur ce point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sur tout le reste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</w:t>
      </w:r>
      <w:r w:rsidR="007D0B10">
        <w:rPr>
          <w:szCs w:val="32"/>
        </w:rPr>
        <w:t>’</w:t>
      </w:r>
      <w:r w:rsidRPr="00EA49B4">
        <w:rPr>
          <w:szCs w:val="32"/>
        </w:rPr>
        <w:t>emportait sur ses émules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avait été possible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écoutant ses saillies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oublier un moment la dureté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insensibilité de </w:t>
      </w:r>
      <w:r w:rsidRPr="00EA49B4">
        <w:rPr>
          <w:szCs w:val="32"/>
        </w:rPr>
        <w:lastRenderedPageBreak/>
        <w:t>cœur où elles prenaient leur source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n</w:t>
      </w:r>
      <w:r w:rsidR="007D0B10">
        <w:rPr>
          <w:szCs w:val="32"/>
        </w:rPr>
        <w:t>’</w:t>
      </w:r>
      <w:r w:rsidRPr="00EA49B4">
        <w:rPr>
          <w:szCs w:val="32"/>
        </w:rPr>
        <w:t>aurait pu se défendre d</w:t>
      </w:r>
      <w:r w:rsidR="007D0B10">
        <w:rPr>
          <w:szCs w:val="32"/>
        </w:rPr>
        <w:t>’</w:t>
      </w:r>
      <w:r w:rsidRPr="00EA49B4">
        <w:rPr>
          <w:szCs w:val="32"/>
        </w:rPr>
        <w:t>applaudir à la vivacité d</w:t>
      </w:r>
      <w:r w:rsidR="007D0B10">
        <w:rPr>
          <w:szCs w:val="32"/>
        </w:rPr>
        <w:t>’</w:t>
      </w:r>
      <w:r w:rsidRPr="00EA49B4">
        <w:rPr>
          <w:szCs w:val="32"/>
        </w:rPr>
        <w:t>imagination qu</w:t>
      </w:r>
      <w:r w:rsidR="007D0B10">
        <w:rPr>
          <w:szCs w:val="32"/>
        </w:rPr>
        <w:t>’</w:t>
      </w:r>
      <w:r w:rsidRPr="00EA49B4">
        <w:rPr>
          <w:szCs w:val="32"/>
        </w:rPr>
        <w:t>elles annonçaient et au sarcasme dont elles étaient assaisonnées</w:t>
      </w:r>
      <w:r w:rsidR="007D0B10">
        <w:rPr>
          <w:szCs w:val="32"/>
        </w:rPr>
        <w:t>.</w:t>
      </w:r>
    </w:p>
    <w:p w14:paraId="71A53DCD" w14:textId="35B553F5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n</w:t>
      </w:r>
      <w:r>
        <w:rPr>
          <w:szCs w:val="32"/>
        </w:rPr>
        <w:t>’</w:t>
      </w:r>
      <w:r w:rsidR="00CC13A3" w:rsidRPr="00EA49B4">
        <w:rPr>
          <w:szCs w:val="32"/>
        </w:rPr>
        <w:t>était nullement d</w:t>
      </w:r>
      <w:r>
        <w:rPr>
          <w:szCs w:val="32"/>
        </w:rPr>
        <w:t>’</w:t>
      </w:r>
      <w:r w:rsidR="00CC13A3" w:rsidRPr="00EA49B4">
        <w:rPr>
          <w:szCs w:val="32"/>
        </w:rPr>
        <w:t>humeur à laisser rouiller des talents aussi rares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y avait toutes les semaines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ville la plus voisine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cercle qui était le rendez-vous de tous les gentillâtres du comté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Jusqu</w:t>
      </w:r>
      <w:r>
        <w:rPr>
          <w:szCs w:val="32"/>
        </w:rPr>
        <w:t>’</w:t>
      </w:r>
      <w:r w:rsidR="00CC13A3" w:rsidRPr="00EA49B4">
        <w:rPr>
          <w:szCs w:val="32"/>
        </w:rPr>
        <w:t>alors il y avait figuré avec tout l</w:t>
      </w:r>
      <w:r>
        <w:rPr>
          <w:szCs w:val="32"/>
        </w:rPr>
        <w:t>’</w:t>
      </w:r>
      <w:r w:rsidR="00CC13A3" w:rsidRPr="00EA49B4">
        <w:rPr>
          <w:szCs w:val="32"/>
        </w:rPr>
        <w:t>avantage possible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il n</w:t>
      </w:r>
      <w:r>
        <w:rPr>
          <w:szCs w:val="32"/>
        </w:rPr>
        <w:t>’</w:t>
      </w:r>
      <w:r w:rsidR="00CC13A3" w:rsidRPr="00EA49B4">
        <w:rPr>
          <w:szCs w:val="32"/>
        </w:rPr>
        <w:t>y avait là personne qui l</w:t>
      </w:r>
      <w:r>
        <w:rPr>
          <w:szCs w:val="32"/>
        </w:rPr>
        <w:t>’</w:t>
      </w:r>
      <w:r w:rsidR="00CC13A3" w:rsidRPr="00EA49B4">
        <w:rPr>
          <w:szCs w:val="32"/>
        </w:rPr>
        <w:t>égalât en opulence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même la majorité de l</w:t>
      </w:r>
      <w:r>
        <w:rPr>
          <w:szCs w:val="32"/>
        </w:rPr>
        <w:t>’</w:t>
      </w:r>
      <w:r w:rsidR="00CC13A3" w:rsidRPr="00EA49B4">
        <w:rPr>
          <w:szCs w:val="32"/>
        </w:rPr>
        <w:t>assemblée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quoique prétendant comme lui à la noblesse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était de beaucoup inférieure sur cet article essentiel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le grand-maître de la coterie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Tous les jeunes gens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reconnaissant ses droits incontestables à la supériorité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regardaient qu</w:t>
      </w:r>
      <w:r>
        <w:rPr>
          <w:szCs w:val="32"/>
        </w:rPr>
        <w:t>’</w:t>
      </w:r>
      <w:r w:rsidR="00CC13A3" w:rsidRPr="00EA49B4">
        <w:rPr>
          <w:szCs w:val="32"/>
        </w:rPr>
        <w:t>avec circonspection et timidité cet insolent pacha qui maintenait son rang avec une jalousie despotique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est vrai que souvent ses traits s</w:t>
      </w:r>
      <w:r>
        <w:rPr>
          <w:szCs w:val="32"/>
        </w:rPr>
        <w:t>’</w:t>
      </w:r>
      <w:r w:rsidR="00CC13A3" w:rsidRPr="00EA49B4">
        <w:rPr>
          <w:szCs w:val="32"/>
        </w:rPr>
        <w:t>adoucissaient et prenaient une teinte passagère de familiarité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on savait par expérience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quelqu</w:t>
      </w:r>
      <w:r>
        <w:rPr>
          <w:szCs w:val="32"/>
        </w:rPr>
        <w:t>’</w:t>
      </w:r>
      <w:r w:rsidR="00CC13A3" w:rsidRPr="00EA49B4">
        <w:rPr>
          <w:szCs w:val="32"/>
        </w:rPr>
        <w:t>un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encouragé par condescendance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venait à oublier un moment la déférence que </w:t>
      </w:r>
      <w:r>
        <w:rPr>
          <w:szCs w:val="32"/>
        </w:rPr>
        <w:t>M. </w:t>
      </w:r>
      <w:r w:rsidR="00CC13A3" w:rsidRPr="00EA49B4">
        <w:rPr>
          <w:szCs w:val="32"/>
        </w:rPr>
        <w:t>Tyrrel regardait comme lui étant due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bientôt traité de manière à se repentir de sa présomption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un tigre qui jugeait à propos de jouer quelques instants avec une souris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qui voulait que le petit animal eût toujours la conscience du danger qu</w:t>
      </w:r>
      <w:r>
        <w:rPr>
          <w:szCs w:val="32"/>
        </w:rPr>
        <w:t>’</w:t>
      </w:r>
      <w:r w:rsidR="00CC13A3" w:rsidRPr="00EA49B4">
        <w:rPr>
          <w:szCs w:val="32"/>
        </w:rPr>
        <w:t>il courait sous les griffes monstrueuses du féroce compagnon de ses jeux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Comme </w:t>
      </w:r>
      <w:r>
        <w:rPr>
          <w:szCs w:val="32"/>
        </w:rPr>
        <w:t>M. </w:t>
      </w:r>
      <w:r w:rsidR="00CC13A3" w:rsidRPr="00EA49B4">
        <w:rPr>
          <w:szCs w:val="32"/>
        </w:rPr>
        <w:t>Tyrrel avait une assez grande facilité à parler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il était doué d</w:t>
      </w:r>
      <w:r>
        <w:rPr>
          <w:szCs w:val="32"/>
        </w:rPr>
        <w:t>’</w:t>
      </w:r>
      <w:r w:rsidR="00CC13A3" w:rsidRPr="00EA49B4">
        <w:rPr>
          <w:szCs w:val="32"/>
        </w:rPr>
        <w:t>une imagination très-fertile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toute désordonnée qu</w:t>
      </w:r>
      <w:r>
        <w:rPr>
          <w:szCs w:val="32"/>
        </w:rPr>
        <w:t>’</w:t>
      </w:r>
      <w:r w:rsidR="00CC13A3" w:rsidRPr="00EA49B4">
        <w:rPr>
          <w:szCs w:val="32"/>
        </w:rPr>
        <w:t>elle était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toujours sûr d</w:t>
      </w:r>
      <w:r>
        <w:rPr>
          <w:szCs w:val="32"/>
        </w:rPr>
        <w:t>’</w:t>
      </w:r>
      <w:r w:rsidR="00CC13A3" w:rsidRPr="00EA49B4">
        <w:rPr>
          <w:szCs w:val="32"/>
        </w:rPr>
        <w:t>un auditoire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Ses voisins faisaient cercle autour de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ses paroles étaient bientôt suivies d</w:t>
      </w:r>
      <w:r>
        <w:rPr>
          <w:szCs w:val="32"/>
        </w:rPr>
        <w:t>’</w:t>
      </w:r>
      <w:r w:rsidR="00CC13A3" w:rsidRPr="00EA49B4">
        <w:rPr>
          <w:szCs w:val="32"/>
        </w:rPr>
        <w:t>un rire universel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dû en partie aux égards qu</w:t>
      </w:r>
      <w:r>
        <w:rPr>
          <w:szCs w:val="32"/>
        </w:rPr>
        <w:t>’</w:t>
      </w:r>
      <w:r w:rsidR="00CC13A3" w:rsidRPr="00EA49B4">
        <w:rPr>
          <w:szCs w:val="32"/>
        </w:rPr>
        <w:t>on lui portait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en partie aussi à une véritable admiration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arrivait souvent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néanmoins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au milieu de cette bonne humeur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raffinement de tyrannie bien caractéristique venait se présenter à son esprit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ses sujets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excités par sa familiarité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lastRenderedPageBreak/>
        <w:t>commençaient à négliger de se tenir sur leurs gardes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à coup il lui prenait un accès d</w:t>
      </w:r>
      <w:r>
        <w:rPr>
          <w:szCs w:val="32"/>
        </w:rPr>
        <w:t>’</w:t>
      </w:r>
      <w:r w:rsidR="00CC13A3" w:rsidRPr="00EA49B4">
        <w:rPr>
          <w:szCs w:val="32"/>
        </w:rPr>
        <w:t>humeur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nuage soudain se répandait sur son front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ton de sa voix passait du plaisant au terrible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s</w:t>
      </w:r>
      <w:r>
        <w:rPr>
          <w:szCs w:val="32"/>
        </w:rPr>
        <w:t>’</w:t>
      </w:r>
      <w:r w:rsidR="00CC13A3" w:rsidRPr="00EA49B4">
        <w:rPr>
          <w:szCs w:val="32"/>
        </w:rPr>
        <w:t>ensuivait aussitôt une querelle sans motif avec le premier homme dont la figure avait le malheur de lui déplaire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plaisir que les autres pouvaient trouver dans les saillies de son imagination n</w:t>
      </w:r>
      <w:r>
        <w:rPr>
          <w:szCs w:val="32"/>
        </w:rPr>
        <w:t>’</w:t>
      </w:r>
      <w:r w:rsidR="00CC13A3" w:rsidRPr="00EA49B4">
        <w:rPr>
          <w:szCs w:val="32"/>
        </w:rPr>
        <w:t>était jamais sans un mélange de crainte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croira sans peine que son despotisme n</w:t>
      </w:r>
      <w:r>
        <w:rPr>
          <w:szCs w:val="32"/>
        </w:rPr>
        <w:t>’</w:t>
      </w:r>
      <w:r w:rsidR="00CC13A3" w:rsidRPr="00EA49B4">
        <w:rPr>
          <w:szCs w:val="32"/>
        </w:rPr>
        <w:t>avait pu arriver jusqu</w:t>
      </w:r>
      <w:r>
        <w:rPr>
          <w:szCs w:val="32"/>
        </w:rPr>
        <w:t>’</w:t>
      </w:r>
      <w:r w:rsidR="00CC13A3" w:rsidRPr="00EA49B4">
        <w:rPr>
          <w:szCs w:val="32"/>
        </w:rPr>
        <w:t>à cet excès sans quelque opposition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notre Antée rustique avait renversé tout ce qui s</w:t>
      </w:r>
      <w:r>
        <w:rPr>
          <w:szCs w:val="32"/>
        </w:rPr>
        <w:t>’</w:t>
      </w:r>
      <w:r w:rsidR="00CC13A3" w:rsidRPr="00EA49B4">
        <w:rPr>
          <w:szCs w:val="32"/>
        </w:rPr>
        <w:t>était trouvé sur son passage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au moyen de l</w:t>
      </w:r>
      <w:r>
        <w:rPr>
          <w:szCs w:val="32"/>
        </w:rPr>
        <w:t>’</w:t>
      </w:r>
      <w:r w:rsidR="00CC13A3" w:rsidRPr="00EA49B4">
        <w:rPr>
          <w:szCs w:val="32"/>
        </w:rPr>
        <w:t>ascendant que lui donnaient sa fortune et la réputation qu</w:t>
      </w:r>
      <w:r>
        <w:rPr>
          <w:szCs w:val="32"/>
        </w:rPr>
        <w:t>’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était faite parmi ses voisins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réduisait toujours son adversaire à la nécessité de lui abandonner le choix des armes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il avait pris ses avantages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le quittait plus sans lui avoir bien fait sentir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tous ses membres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peine de sa présomption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aurait pas enduré aussi patiemment la tyrannie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ses talents pour la parole ne fussent pas continuellement venus au secours de cette autorité que lui avaient originairement obtenue son rang et ses prouesses</w:t>
      </w:r>
      <w:r>
        <w:rPr>
          <w:szCs w:val="32"/>
        </w:rPr>
        <w:t>.</w:t>
      </w:r>
    </w:p>
    <w:p w14:paraId="3397362A" w14:textId="4F4A7E98" w:rsidR="007D0B10" w:rsidRDefault="00CC13A3" w:rsidP="00CC13A3">
      <w:pPr>
        <w:rPr>
          <w:szCs w:val="32"/>
        </w:rPr>
      </w:pPr>
      <w:r w:rsidRPr="00EA49B4">
        <w:rPr>
          <w:szCs w:val="32"/>
        </w:rPr>
        <w:t>Notre squire était près du beau sexe dans une position encore plus digne d</w:t>
      </w:r>
      <w:r w:rsidR="007D0B10">
        <w:rPr>
          <w:szCs w:val="32"/>
        </w:rPr>
        <w:t>’</w:t>
      </w:r>
      <w:r w:rsidRPr="00EA49B4">
        <w:rPr>
          <w:szCs w:val="32"/>
        </w:rPr>
        <w:t>envie que celle qu</w:t>
      </w:r>
      <w:r w:rsidR="007D0B10">
        <w:rPr>
          <w:szCs w:val="32"/>
        </w:rPr>
        <w:t>’</w:t>
      </w:r>
      <w:r w:rsidRPr="00EA49B4">
        <w:rPr>
          <w:szCs w:val="32"/>
        </w:rPr>
        <w:t>il avait conquise parmi les hommes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une mère qui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enseignât à sa fille à regarder la main de </w:t>
      </w:r>
      <w:r w:rsidR="007D0B10">
        <w:rPr>
          <w:szCs w:val="32"/>
        </w:rPr>
        <w:t>M. </w:t>
      </w:r>
      <w:r w:rsidRPr="00EA49B4">
        <w:rPr>
          <w:szCs w:val="32"/>
        </w:rPr>
        <w:t>Tyrrel comme l</w:t>
      </w:r>
      <w:r w:rsidR="007D0B10">
        <w:rPr>
          <w:szCs w:val="32"/>
        </w:rPr>
        <w:t>’</w:t>
      </w:r>
      <w:r w:rsidRPr="00EA49B4">
        <w:rPr>
          <w:szCs w:val="32"/>
        </w:rPr>
        <w:t>objet le plus élevé de son ambition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une fille qui ne jetât un coup d</w:t>
      </w:r>
      <w:r w:rsidR="007D0B10">
        <w:rPr>
          <w:szCs w:val="32"/>
        </w:rPr>
        <w:t>’</w:t>
      </w:r>
      <w:r w:rsidRPr="00EA49B4">
        <w:rPr>
          <w:szCs w:val="32"/>
        </w:rPr>
        <w:t>œil favorable sur ses formes athlétiques et sur la gloire de ses prouesses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il n</w:t>
      </w:r>
      <w:r w:rsidR="007D0B10">
        <w:rPr>
          <w:szCs w:val="32"/>
        </w:rPr>
        <w:t>’</w:t>
      </w:r>
      <w:r w:rsidRPr="00EA49B4">
        <w:rPr>
          <w:szCs w:val="32"/>
        </w:rPr>
        <w:t>y avait pas d</w:t>
      </w:r>
      <w:r w:rsidR="007D0B10">
        <w:rPr>
          <w:szCs w:val="32"/>
        </w:rPr>
        <w:t>’</w:t>
      </w:r>
      <w:r w:rsidRPr="00EA49B4">
        <w:rPr>
          <w:szCs w:val="32"/>
        </w:rPr>
        <w:t>homme assez hardi pour lui contester la supériorité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non plus de femme dans ce cercle provincial qui se fît scrupule de préférer son hommage à celui de tout autre soupirant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esprit rodomont avait pour elles un charme tout particulier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voir cet Hercule troquer à leurs pieds sa massue contre une quenouille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le spectacle le plus séduisant pour leur vanité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lastRenderedPageBreak/>
        <w:t>Elles étaient enchantées de sentir qu</w:t>
      </w:r>
      <w:r w:rsidR="007D0B10">
        <w:rPr>
          <w:szCs w:val="32"/>
        </w:rPr>
        <w:t>’</w:t>
      </w:r>
      <w:r w:rsidRPr="00EA49B4">
        <w:rPr>
          <w:szCs w:val="32"/>
        </w:rPr>
        <w:t>elles pouvaient en toute sécurité folâtrer avec les griffes terribles de ce lion qui portaient l</w:t>
      </w:r>
      <w:r w:rsidR="007D0B10">
        <w:rPr>
          <w:szCs w:val="32"/>
        </w:rPr>
        <w:t>’</w:t>
      </w:r>
      <w:r w:rsidRPr="00EA49B4">
        <w:rPr>
          <w:szCs w:val="32"/>
        </w:rPr>
        <w:t>épouvante dans le cœur des plus vaillants</w:t>
      </w:r>
      <w:r w:rsidR="007D0B10">
        <w:rPr>
          <w:szCs w:val="32"/>
        </w:rPr>
        <w:t>.</w:t>
      </w:r>
    </w:p>
    <w:p w14:paraId="35263E4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Tel était le rival que la fortune eut le caprice d</w:t>
      </w:r>
      <w:r w:rsidR="007D0B10">
        <w:rPr>
          <w:szCs w:val="32"/>
        </w:rPr>
        <w:t>’</w:t>
      </w:r>
      <w:r w:rsidRPr="00EA49B4">
        <w:rPr>
          <w:szCs w:val="32"/>
        </w:rPr>
        <w:t>opposer à un homme accompli comme 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sorte de brute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farouche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non sans intelligence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eut le pouvoir d</w:t>
      </w:r>
      <w:r w:rsidR="007D0B10">
        <w:rPr>
          <w:szCs w:val="32"/>
        </w:rPr>
        <w:t>’</w:t>
      </w:r>
      <w:r w:rsidRPr="00EA49B4">
        <w:rPr>
          <w:szCs w:val="32"/>
        </w:rPr>
        <w:t>empoisonner pour jamais l</w:t>
      </w:r>
      <w:r w:rsidR="007D0B10">
        <w:rPr>
          <w:szCs w:val="32"/>
        </w:rPr>
        <w:t>’</w:t>
      </w:r>
      <w:r w:rsidRPr="00EA49B4">
        <w:rPr>
          <w:szCs w:val="32"/>
        </w:rPr>
        <w:t>avenir de l</w:t>
      </w:r>
      <w:r w:rsidR="007D0B10">
        <w:rPr>
          <w:szCs w:val="32"/>
        </w:rPr>
        <w:t>’</w:t>
      </w:r>
      <w:r w:rsidRPr="00EA49B4">
        <w:rPr>
          <w:szCs w:val="32"/>
        </w:rPr>
        <w:t>homme le plus fait pour goûter et répandre le bonheur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haine qui s</w:t>
      </w:r>
      <w:r w:rsidR="007D0B10">
        <w:rPr>
          <w:szCs w:val="32"/>
        </w:rPr>
        <w:t>’</w:t>
      </w:r>
      <w:r w:rsidRPr="00EA49B4">
        <w:rPr>
          <w:szCs w:val="32"/>
        </w:rPr>
        <w:t>éleva entre eux fut nourrie par le concours de différentes circonstances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ce qu</w:t>
      </w:r>
      <w:r w:rsidR="007D0B10">
        <w:rPr>
          <w:szCs w:val="32"/>
        </w:rPr>
        <w:t>’</w:t>
      </w:r>
      <w:r w:rsidRPr="00EA49B4">
        <w:rPr>
          <w:szCs w:val="32"/>
        </w:rPr>
        <w:t>enfin elle devînt extrême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</w:t>
      </w:r>
      <w:r w:rsidR="007D0B10">
        <w:rPr>
          <w:szCs w:val="32"/>
        </w:rPr>
        <w:t>’</w:t>
      </w:r>
      <w:r w:rsidRPr="00EA49B4">
        <w:rPr>
          <w:szCs w:val="32"/>
        </w:rPr>
        <w:t>est parce qu</w:t>
      </w:r>
      <w:r w:rsidR="007D0B10">
        <w:rPr>
          <w:szCs w:val="32"/>
        </w:rPr>
        <w:t>’</w:t>
      </w:r>
      <w:r w:rsidRPr="00EA49B4">
        <w:rPr>
          <w:szCs w:val="32"/>
        </w:rPr>
        <w:t>ils ont été l</w:t>
      </w:r>
      <w:r w:rsidR="007D0B10">
        <w:rPr>
          <w:szCs w:val="32"/>
        </w:rPr>
        <w:t>’</w:t>
      </w:r>
      <w:r w:rsidRPr="00EA49B4">
        <w:rPr>
          <w:szCs w:val="32"/>
        </w:rPr>
        <w:t>un pour l</w:t>
      </w:r>
      <w:r w:rsidR="007D0B10">
        <w:rPr>
          <w:szCs w:val="32"/>
        </w:rPr>
        <w:t>’</w:t>
      </w:r>
      <w:r w:rsidRPr="00EA49B4">
        <w:rPr>
          <w:szCs w:val="32"/>
        </w:rPr>
        <w:t>autre ennemis mortels que je me suis vu moi-même un objet de misère et d</w:t>
      </w:r>
      <w:r w:rsidR="007D0B10">
        <w:rPr>
          <w:szCs w:val="32"/>
        </w:rPr>
        <w:t>’</w:t>
      </w:r>
      <w:r w:rsidRPr="00EA49B4">
        <w:rPr>
          <w:szCs w:val="32"/>
        </w:rPr>
        <w:t>aversion</w:t>
      </w:r>
      <w:r w:rsidR="007D0B10">
        <w:rPr>
          <w:szCs w:val="32"/>
        </w:rPr>
        <w:t>.</w:t>
      </w:r>
    </w:p>
    <w:p w14:paraId="09720FD0" w14:textId="5F8AC548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arrivée de </w:t>
      </w:r>
      <w:r w:rsidR="007D0B10">
        <w:rPr>
          <w:szCs w:val="32"/>
        </w:rPr>
        <w:t>M. </w:t>
      </w:r>
      <w:r w:rsidRPr="00EA49B4">
        <w:rPr>
          <w:szCs w:val="32"/>
        </w:rPr>
        <w:t>Falkland porta un terrible coup 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autorité de </w:t>
      </w:r>
      <w:r w:rsidR="007D0B10">
        <w:rPr>
          <w:szCs w:val="32"/>
        </w:rPr>
        <w:t>M. </w:t>
      </w:r>
      <w:r w:rsidRPr="00EA49B4">
        <w:rPr>
          <w:szCs w:val="32"/>
        </w:rPr>
        <w:t>Tyrrel dans le village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premier n</w:t>
      </w:r>
      <w:r w:rsidR="007D0B10">
        <w:rPr>
          <w:szCs w:val="32"/>
        </w:rPr>
        <w:t>’</w:t>
      </w:r>
      <w:r w:rsidRPr="00EA49B4">
        <w:rPr>
          <w:szCs w:val="32"/>
        </w:rPr>
        <w:t>était nullement disposé à s</w:t>
      </w:r>
      <w:r w:rsidR="007D0B10">
        <w:rPr>
          <w:szCs w:val="32"/>
        </w:rPr>
        <w:t>’</w:t>
      </w:r>
      <w:r w:rsidRPr="00EA49B4">
        <w:rPr>
          <w:szCs w:val="32"/>
        </w:rPr>
        <w:t>éloigner des lieux de rendez-vous de la bonne compagnie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lui et son rival étaient comme deux astres que l</w:t>
      </w:r>
      <w:r w:rsidR="007D0B10">
        <w:rPr>
          <w:szCs w:val="32"/>
        </w:rPr>
        <w:t>’</w:t>
      </w:r>
      <w:r w:rsidRPr="00EA49B4">
        <w:rPr>
          <w:szCs w:val="32"/>
        </w:rPr>
        <w:t>ordre de la nature a destinés à ne jamais paraître à la fois sur l</w:t>
      </w:r>
      <w:r w:rsidR="007D0B10">
        <w:rPr>
          <w:szCs w:val="32"/>
        </w:rPr>
        <w:t>’</w:t>
      </w:r>
      <w:r w:rsidRPr="00EA49B4">
        <w:rPr>
          <w:szCs w:val="32"/>
        </w:rPr>
        <w:t>horizon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est évident que la comparaison était tout 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avantage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quand il en eût été autrement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les </w:t>
      </w:r>
      <w:r w:rsidRPr="00EA49B4">
        <w:rPr>
          <w:i/>
          <w:iCs/>
        </w:rPr>
        <w:t>sujets</w:t>
      </w:r>
      <w:r w:rsidRPr="00EA49B4">
        <w:rPr>
          <w:szCs w:val="32"/>
        </w:rPr>
        <w:t xml:space="preserve"> de son rustique voisin n</w:t>
      </w:r>
      <w:r w:rsidR="007D0B10">
        <w:rPr>
          <w:szCs w:val="32"/>
        </w:rPr>
        <w:t>’</w:t>
      </w:r>
      <w:r w:rsidRPr="00EA49B4">
        <w:rPr>
          <w:szCs w:val="32"/>
        </w:rPr>
        <w:t>étaient que trop disposés à secouer son joug insupportable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s</w:t>
      </w:r>
      <w:r w:rsidR="007D0B10">
        <w:rPr>
          <w:szCs w:val="32"/>
        </w:rPr>
        <w:t>’</w:t>
      </w:r>
      <w:r w:rsidRPr="00EA49B4">
        <w:rPr>
          <w:szCs w:val="32"/>
        </w:rPr>
        <w:t>étaient soumis à lui jusqu</w:t>
      </w:r>
      <w:r w:rsidR="007D0B10">
        <w:rPr>
          <w:szCs w:val="32"/>
        </w:rPr>
        <w:t>’</w:t>
      </w:r>
      <w:r w:rsidRPr="00EA49B4">
        <w:rPr>
          <w:szCs w:val="32"/>
        </w:rPr>
        <w:t>à ce moment par crainte et non par amour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ils ne s</w:t>
      </w:r>
      <w:r w:rsidR="007D0B10">
        <w:rPr>
          <w:szCs w:val="32"/>
        </w:rPr>
        <w:t>’</w:t>
      </w:r>
      <w:r w:rsidRPr="00EA49B4">
        <w:rPr>
          <w:szCs w:val="32"/>
        </w:rPr>
        <w:t>étaient pas encore révoltés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était que faute d</w:t>
      </w:r>
      <w:r w:rsidR="007D0B10">
        <w:rPr>
          <w:szCs w:val="32"/>
        </w:rPr>
        <w:t>’</w:t>
      </w:r>
      <w:r w:rsidRPr="00EA49B4">
        <w:rPr>
          <w:szCs w:val="32"/>
        </w:rPr>
        <w:t>avoir pu trouver un chef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Les femmes mêmes regardèrent </w:t>
      </w:r>
      <w:r w:rsidR="007D0B10">
        <w:rPr>
          <w:szCs w:val="32"/>
        </w:rPr>
        <w:t>M. </w:t>
      </w:r>
      <w:r w:rsidRPr="00EA49B4">
        <w:rPr>
          <w:szCs w:val="32"/>
        </w:rPr>
        <w:t>Falkland avec une complaisance particulière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politesse de ses manières était parfaitement en harmonie avec la délicatesse de leur sexe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saillies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emportaient de beaucoup sur celles de </w:t>
      </w:r>
      <w:r w:rsidR="007D0B10">
        <w:rPr>
          <w:szCs w:val="32"/>
        </w:rPr>
        <w:t>M. </w:t>
      </w:r>
      <w:r w:rsidRPr="00EA49B4">
        <w:rPr>
          <w:szCs w:val="32"/>
        </w:rPr>
        <w:t>Tyrrel par une portée plus grande et plus de variété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ajoutez à cela qu</w:t>
      </w:r>
      <w:r w:rsidR="007D0B10">
        <w:rPr>
          <w:szCs w:val="32"/>
        </w:rPr>
        <w:t>’</w:t>
      </w:r>
      <w:r w:rsidRPr="00EA49B4">
        <w:rPr>
          <w:szCs w:val="32"/>
        </w:rPr>
        <w:t>elles étaient toujours réglées et adoucies par le bon goût d</w:t>
      </w:r>
      <w:r w:rsidR="007D0B10">
        <w:rPr>
          <w:szCs w:val="32"/>
        </w:rPr>
        <w:t>’</w:t>
      </w:r>
      <w:r w:rsidRPr="00EA49B4">
        <w:rPr>
          <w:szCs w:val="32"/>
        </w:rPr>
        <w:t>un esprit cultivé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agréments de sa personne étaient relevés par les grâces et l</w:t>
      </w:r>
      <w:r w:rsidR="007D0B10">
        <w:rPr>
          <w:szCs w:val="32"/>
        </w:rPr>
        <w:t>’</w:t>
      </w:r>
      <w:r w:rsidRPr="00EA49B4">
        <w:rPr>
          <w:szCs w:val="32"/>
        </w:rPr>
        <w:t>élégance de toutes ses manières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la bonté et la noblesse de son caractère se </w:t>
      </w:r>
      <w:r w:rsidRPr="00EA49B4">
        <w:rPr>
          <w:szCs w:val="32"/>
        </w:rPr>
        <w:lastRenderedPageBreak/>
        <w:t>manifestaient dans toutes les occasions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vrai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une qualité commune à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Tyrrel et à </w:t>
      </w:r>
      <w:r w:rsidR="007D0B10">
        <w:rPr>
          <w:szCs w:val="32"/>
        </w:rPr>
        <w:t>M. </w:t>
      </w:r>
      <w:r w:rsidRPr="00EA49B4">
        <w:rPr>
          <w:szCs w:val="32"/>
        </w:rPr>
        <w:t>Falkland d</w:t>
      </w:r>
      <w:r w:rsidR="007D0B10">
        <w:rPr>
          <w:szCs w:val="32"/>
        </w:rPr>
        <w:t>’</w:t>
      </w:r>
      <w:r w:rsidRPr="00EA49B4">
        <w:rPr>
          <w:szCs w:val="32"/>
        </w:rPr>
        <w:t>être fort peu accessibles à la timidité et à l</w:t>
      </w:r>
      <w:r w:rsidR="007D0B10">
        <w:rPr>
          <w:szCs w:val="32"/>
        </w:rPr>
        <w:t>’</w:t>
      </w:r>
      <w:r w:rsidRPr="00EA49B4">
        <w:rPr>
          <w:szCs w:val="32"/>
        </w:rPr>
        <w:t>embarras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cette qualité</w:t>
      </w:r>
      <w:r w:rsidR="007D0B10">
        <w:rPr>
          <w:szCs w:val="32"/>
        </w:rPr>
        <w:t>, M. </w:t>
      </w:r>
      <w:r w:rsidRPr="00EA49B4">
        <w:rPr>
          <w:szCs w:val="32"/>
        </w:rPr>
        <w:t>Tyrrel la devait à une effronterie contente d</w:t>
      </w:r>
      <w:r w:rsidR="007D0B10">
        <w:rPr>
          <w:szCs w:val="32"/>
        </w:rPr>
        <w:t>’</w:t>
      </w:r>
      <w:r w:rsidRPr="00EA49B4">
        <w:rPr>
          <w:szCs w:val="32"/>
        </w:rPr>
        <w:t>elle-même et à un verbiage tranchant dont il avait coutume d</w:t>
      </w:r>
      <w:r w:rsidR="007D0B10">
        <w:rPr>
          <w:szCs w:val="32"/>
        </w:rPr>
        <w:t>’</w:t>
      </w:r>
      <w:r w:rsidRPr="00EA49B4">
        <w:rPr>
          <w:szCs w:val="32"/>
        </w:rPr>
        <w:t>accabler ses adversaires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tandis 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un esprit noble et franc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savait à merveille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sa grande connaissance du monde et une juste appréciation de ses propres ressources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juger en un instant ce qu</w:t>
      </w:r>
      <w:r w:rsidR="007D0B10">
        <w:rPr>
          <w:szCs w:val="32"/>
        </w:rPr>
        <w:t>’</w:t>
      </w:r>
      <w:r w:rsidRPr="00EA49B4">
        <w:rPr>
          <w:szCs w:val="32"/>
        </w:rPr>
        <w:t>il devait faire pour en tirer parti</w:t>
      </w:r>
      <w:r w:rsidR="007D0B10">
        <w:rPr>
          <w:szCs w:val="32"/>
        </w:rPr>
        <w:t>.</w:t>
      </w:r>
    </w:p>
    <w:p w14:paraId="4B74756E" w14:textId="1E770F42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voyait avec dépit et inquiétude les progrès de son rival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en raisonnait souvent avec ses confidents particuliers comme d</w:t>
      </w:r>
      <w:r>
        <w:rPr>
          <w:szCs w:val="32"/>
        </w:rPr>
        <w:t>’</w:t>
      </w:r>
      <w:r w:rsidR="00CC13A3" w:rsidRPr="00EA49B4">
        <w:rPr>
          <w:szCs w:val="32"/>
        </w:rPr>
        <w:t>une chose impossible à concevoir et à expliquer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Il dépeignait </w:t>
      </w:r>
      <w:r>
        <w:rPr>
          <w:szCs w:val="32"/>
        </w:rPr>
        <w:t>M. </w:t>
      </w:r>
      <w:r w:rsidR="00CC13A3" w:rsidRPr="00EA49B4">
        <w:rPr>
          <w:szCs w:val="32"/>
        </w:rPr>
        <w:t>Falkland comme un être au-dessous même du mépris</w:t>
      </w:r>
      <w:r>
        <w:rPr>
          <w:szCs w:val="32"/>
        </w:rPr>
        <w:t>. « </w:t>
      </w:r>
      <w:r w:rsidR="00CC13A3" w:rsidRPr="00EA49B4">
        <w:rPr>
          <w:szCs w:val="32"/>
        </w:rPr>
        <w:t>Selon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sa taille de nain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aurait voulu changer toutes les proportions de l</w:t>
      </w:r>
      <w:r>
        <w:rPr>
          <w:szCs w:val="32"/>
        </w:rPr>
        <w:t>’</w:t>
      </w:r>
      <w:r w:rsidR="00CC13A3" w:rsidRPr="00EA49B4">
        <w:rPr>
          <w:szCs w:val="32"/>
        </w:rPr>
        <w:t>espèce humaine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persuader aux gens que l</w:t>
      </w:r>
      <w:r>
        <w:rPr>
          <w:szCs w:val="32"/>
        </w:rPr>
        <w:t>’</w:t>
      </w:r>
      <w:r w:rsidR="00CC13A3" w:rsidRPr="00EA49B4">
        <w:rPr>
          <w:szCs w:val="32"/>
        </w:rPr>
        <w:t>homme avait été créé pour passer sa vie cloué sur un fauteuil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pâlir sur des livres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l</w:t>
      </w:r>
      <w:r>
        <w:rPr>
          <w:szCs w:val="32"/>
        </w:rPr>
        <w:t>’</w:t>
      </w:r>
      <w:r w:rsidR="00CC13A3" w:rsidRPr="00EA49B4">
        <w:rPr>
          <w:szCs w:val="32"/>
        </w:rPr>
        <w:t>entendre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ajoutait-il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ferait fort bien de laisser là tous ces exercices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procurent tant de distraction pour le moment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donnent pour l</w:t>
      </w:r>
      <w:r>
        <w:rPr>
          <w:szCs w:val="32"/>
        </w:rPr>
        <w:t>’</w:t>
      </w:r>
      <w:r w:rsidR="00CC13A3" w:rsidRPr="00EA49B4">
        <w:rPr>
          <w:szCs w:val="32"/>
        </w:rPr>
        <w:t>avenir une santé si robuste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afin de se livrer au noble travail de se creuser la tête pour trouver une rime et scander un vers sur ses doigts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Autant vaudrait un peuple de singes que des hommes de cette espèce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 mettre en fuite une pareille nation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faudrait qu</w:t>
      </w:r>
      <w:r>
        <w:rPr>
          <w:szCs w:val="32"/>
        </w:rPr>
        <w:t>’</w:t>
      </w:r>
      <w:r w:rsidR="00CC13A3" w:rsidRPr="00EA49B4">
        <w:rPr>
          <w:szCs w:val="32"/>
        </w:rPr>
        <w:t>un régiment de nos vieux Anglais nourris de bœuf et de pudding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terminait ces diatribes en déclarant n</w:t>
      </w:r>
      <w:r>
        <w:rPr>
          <w:szCs w:val="32"/>
        </w:rPr>
        <w:t>’</w:t>
      </w:r>
      <w:r w:rsidR="00CC13A3" w:rsidRPr="00EA49B4">
        <w:rPr>
          <w:szCs w:val="32"/>
        </w:rPr>
        <w:t>avoir jamais vu le savoir servir à autre chose qu</w:t>
      </w:r>
      <w:r>
        <w:rPr>
          <w:szCs w:val="32"/>
        </w:rPr>
        <w:t>’</w:t>
      </w:r>
      <w:r w:rsidR="00CC13A3" w:rsidRPr="00EA49B4">
        <w:rPr>
          <w:szCs w:val="32"/>
        </w:rPr>
        <w:t>à rendre les gens pleins de fatuité et d</w:t>
      </w:r>
      <w:r>
        <w:rPr>
          <w:szCs w:val="32"/>
        </w:rPr>
        <w:t>’</w:t>
      </w:r>
      <w:r w:rsidR="00CC13A3" w:rsidRPr="00EA49B4">
        <w:rPr>
          <w:szCs w:val="32"/>
        </w:rPr>
        <w:t>impertinence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homme sensé ne pourrait rien désirer de pire aux ennemis de son pays que de les voir tous se livrer à ces dangereuses absurdités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Était-il possible qu</w:t>
      </w:r>
      <w:r>
        <w:rPr>
          <w:szCs w:val="32"/>
        </w:rPr>
        <w:t>’</w:t>
      </w:r>
      <w:r w:rsidR="00CC13A3" w:rsidRPr="00EA49B4">
        <w:rPr>
          <w:szCs w:val="32"/>
        </w:rPr>
        <w:t>on eût sérieusement quelque estime pour une espèce aussi ridicule que ces Anglais d</w:t>
      </w:r>
      <w:r>
        <w:rPr>
          <w:szCs w:val="32"/>
        </w:rPr>
        <w:t>’</w:t>
      </w:r>
      <w:r w:rsidR="00CC13A3" w:rsidRPr="00EA49B4">
        <w:rPr>
          <w:szCs w:val="32"/>
        </w:rPr>
        <w:t>outre-mer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fabrique étrangère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 il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ignorait </w:t>
      </w:r>
      <w:r w:rsidR="00CC13A3" w:rsidRPr="00EA49B4">
        <w:rPr>
          <w:szCs w:val="32"/>
        </w:rPr>
        <w:lastRenderedPageBreak/>
        <w:t>pas ce qui en était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jouait là une mauvaise pièce pour le vexer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jurait de s</w:t>
      </w:r>
      <w:r>
        <w:rPr>
          <w:szCs w:val="32"/>
        </w:rPr>
        <w:t>’</w:t>
      </w:r>
      <w:r w:rsidR="00CC13A3" w:rsidRPr="00EA49B4">
        <w:rPr>
          <w:szCs w:val="32"/>
        </w:rPr>
        <w:t>en venger sur tous de la belle manière</w:t>
      </w:r>
      <w:r>
        <w:rPr>
          <w:szCs w:val="32"/>
        </w:rPr>
        <w:t>.</w:t>
      </w:r>
    </w:p>
    <w:p w14:paraId="51765CD6" w14:textId="18F9327D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Si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Tyrrel avait cette opinion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trouvait ample matière à exercer sa patience dans les discours de ses voisins sur le même sujet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Tandis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ne voyait rien en </w:t>
      </w:r>
      <w:r w:rsidR="007D0B10">
        <w:rPr>
          <w:szCs w:val="32"/>
        </w:rPr>
        <w:t>M. </w:t>
      </w:r>
      <w:r w:rsidRPr="00EA49B4">
        <w:rPr>
          <w:szCs w:val="32"/>
        </w:rPr>
        <w:t>Falkland qui ne fût digne de mépris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ceux-ci semblaient ne pouvoir se lasser de chanter ses louanges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 de dignité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d</w:t>
      </w:r>
      <w:r w:rsidR="007D0B10">
        <w:rPr>
          <w:szCs w:val="32"/>
        </w:rPr>
        <w:t>’</w:t>
      </w:r>
      <w:r w:rsidRPr="00EA49B4">
        <w:rPr>
          <w:szCs w:val="32"/>
        </w:rPr>
        <w:t>affabilité dans toutes ses manières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quelle attention continuelle pour les autres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quelle délicatesse de sentiments et de langage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Instruit sans ostentation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poli sans fadeur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gracieux sans afféterie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Occupé sans cesse à prendre garde que sa supériorité en fortune et en talents ne pesât sur les autres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en résultait-il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on la reconnaissait d</w:t>
      </w:r>
      <w:r w:rsidR="007D0B10">
        <w:rPr>
          <w:szCs w:val="32"/>
        </w:rPr>
        <w:t>’</w:t>
      </w:r>
      <w:r w:rsidRPr="00EA49B4">
        <w:rPr>
          <w:szCs w:val="32"/>
        </w:rPr>
        <w:t>autant mieux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 loin d</w:t>
      </w:r>
      <w:r w:rsidR="007D0B10">
        <w:rPr>
          <w:szCs w:val="32"/>
        </w:rPr>
        <w:t>’</w:t>
      </w:r>
      <w:r w:rsidRPr="00EA49B4">
        <w:rPr>
          <w:szCs w:val="32"/>
        </w:rPr>
        <w:t>y porter envie</w:t>
      </w:r>
      <w:r w:rsidR="007D0B10">
        <w:rPr>
          <w:szCs w:val="32"/>
        </w:rPr>
        <w:t>.</w:t>
      </w:r>
    </w:p>
    <w:p w14:paraId="2233752A" w14:textId="7E5021E0" w:rsidR="007D0B10" w:rsidRDefault="00CC13A3" w:rsidP="00CC13A3">
      <w:pPr>
        <w:rPr>
          <w:szCs w:val="32"/>
        </w:rPr>
      </w:pP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est pas besoin de remarquer ici que cette révolution qui s</w:t>
      </w:r>
      <w:r w:rsidR="007D0B10">
        <w:rPr>
          <w:szCs w:val="32"/>
        </w:rPr>
        <w:t>’</w:t>
      </w:r>
      <w:r w:rsidRPr="00EA49B4">
        <w:rPr>
          <w:szCs w:val="32"/>
        </w:rPr>
        <w:t>était faite dans les idées de cette société rustique est une des conséquences les plus ordinaires de la nature des choses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essais les plus grossiers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premières ébauches de l</w:t>
      </w:r>
      <w:r w:rsidR="007D0B10">
        <w:rPr>
          <w:szCs w:val="32"/>
        </w:rPr>
        <w:t>’</w:t>
      </w:r>
      <w:r w:rsidRPr="00EA49B4">
        <w:rPr>
          <w:szCs w:val="32"/>
        </w:rPr>
        <w:t>art excitent d</w:t>
      </w:r>
      <w:r w:rsidR="007D0B10">
        <w:rPr>
          <w:szCs w:val="32"/>
        </w:rPr>
        <w:t>’</w:t>
      </w:r>
      <w:r w:rsidRPr="00EA49B4">
        <w:rPr>
          <w:szCs w:val="32"/>
        </w:rPr>
        <w:t>abord l</w:t>
      </w:r>
      <w:r w:rsidR="007D0B10">
        <w:rPr>
          <w:szCs w:val="32"/>
        </w:rPr>
        <w:t>’</w:t>
      </w:r>
      <w:r w:rsidRPr="00EA49B4">
        <w:rPr>
          <w:szCs w:val="32"/>
        </w:rPr>
        <w:t>admiration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ce qu</w:t>
      </w:r>
      <w:r w:rsidR="007D0B10">
        <w:rPr>
          <w:szCs w:val="32"/>
        </w:rPr>
        <w:t>’</w:t>
      </w:r>
      <w:r w:rsidRPr="00EA49B4">
        <w:rPr>
          <w:szCs w:val="32"/>
        </w:rPr>
        <w:t>on nous présente un travail plus fini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alors nous nous étonnons nous-mêmes de la facilité avec laquelle nous nous étions laissé charmer</w:t>
      </w:r>
      <w:r w:rsidR="007D0B10">
        <w:rPr>
          <w:szCs w:val="32"/>
        </w:rPr>
        <w:t>. M. </w:t>
      </w:r>
      <w:r w:rsidRPr="00EA49B4">
        <w:rPr>
          <w:szCs w:val="32"/>
        </w:rPr>
        <w:t>Tyrrel se figurait que ce subit enthousiasme n</w:t>
      </w:r>
      <w:r w:rsidR="007D0B10">
        <w:rPr>
          <w:szCs w:val="32"/>
        </w:rPr>
        <w:t>’</w:t>
      </w:r>
      <w:r w:rsidRPr="00EA49B4">
        <w:rPr>
          <w:szCs w:val="32"/>
        </w:rPr>
        <w:t>aurait point de terme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un moment à l</w:t>
      </w:r>
      <w:r w:rsidR="007D0B10">
        <w:rPr>
          <w:szCs w:val="32"/>
        </w:rPr>
        <w:t>’</w:t>
      </w:r>
      <w:r w:rsidRPr="00EA49B4">
        <w:rPr>
          <w:szCs w:val="32"/>
        </w:rPr>
        <w:t>autre il s</w:t>
      </w:r>
      <w:r w:rsidR="007D0B10">
        <w:rPr>
          <w:szCs w:val="32"/>
        </w:rPr>
        <w:t>’</w:t>
      </w:r>
      <w:r w:rsidRPr="00EA49B4">
        <w:rPr>
          <w:szCs w:val="32"/>
        </w:rPr>
        <w:t>attendait à voir tout le voisinage tomber aux pieds du nouveau-venu comme devant une idole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moindre mot d</w:t>
      </w:r>
      <w:r w:rsidR="007D0B10">
        <w:rPr>
          <w:szCs w:val="32"/>
        </w:rPr>
        <w:t>’</w:t>
      </w:r>
      <w:r w:rsidRPr="00EA49B4">
        <w:rPr>
          <w:szCs w:val="32"/>
        </w:rPr>
        <w:t>éloge échappé par hasard en faveur de son rival lui faisait subir la torture des démons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dépit était une sorte de convulsion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ses traits s</w:t>
      </w:r>
      <w:r w:rsidR="007D0B10">
        <w:rPr>
          <w:szCs w:val="32"/>
        </w:rPr>
        <w:t>’</w:t>
      </w:r>
      <w:r w:rsidRPr="00EA49B4">
        <w:rPr>
          <w:szCs w:val="32"/>
        </w:rPr>
        <w:t>altéraient et ses regards devenaient effrayants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pareil état de souffrance aurait aigri le caractère le plus doux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Que ne dut-il pas opérer sur une âme de la trempe de celle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toujours hautaine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bouillante et implacable</w:t>
      </w:r>
      <w:r w:rsidR="007D0B10">
        <w:rPr>
          <w:szCs w:val="32"/>
        </w:rPr>
        <w:t> ?</w:t>
      </w:r>
    </w:p>
    <w:p w14:paraId="67628BC2" w14:textId="6229E4B8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 xml:space="preserve">Les avantages de </w:t>
      </w:r>
      <w:r w:rsidR="007D0B10">
        <w:rPr>
          <w:szCs w:val="32"/>
        </w:rPr>
        <w:t>M. </w:t>
      </w:r>
      <w:r w:rsidRPr="00EA49B4">
        <w:rPr>
          <w:szCs w:val="32"/>
        </w:rPr>
        <w:t>Falkland ne diminuèrent point en perdant même le relief de la nouveauté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tous ceux qui avaient à se plaindre de la tyrannie de </w:t>
      </w:r>
      <w:r w:rsidR="007D0B10">
        <w:rPr>
          <w:szCs w:val="32"/>
        </w:rPr>
        <w:t>M. </w:t>
      </w:r>
      <w:r w:rsidRPr="00EA49B4">
        <w:rPr>
          <w:szCs w:val="32"/>
        </w:rPr>
        <w:t>Tyrrel venaient aussitôt se ranger sous la bannière de son adversaire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femmes mêmes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traitées par ce galant campagnard avec plus de douceur que les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étaient pourtant exposées de temps à autre aux écarts de son humeur insolente et capricieuse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Elles ne pouvaient s</w:t>
      </w:r>
      <w:r w:rsidR="007D0B10">
        <w:rPr>
          <w:szCs w:val="32"/>
        </w:rPr>
        <w:t>’</w:t>
      </w:r>
      <w:r w:rsidRPr="00EA49B4">
        <w:rPr>
          <w:szCs w:val="32"/>
        </w:rPr>
        <w:t>empêcher de remarquer un contraste entre ces deux champions rivaux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</w:t>
      </w:r>
      <w:r w:rsidR="007D0B10">
        <w:rPr>
          <w:szCs w:val="32"/>
        </w:rPr>
        <w:t>’</w:t>
      </w:r>
      <w:r w:rsidRPr="00EA49B4">
        <w:rPr>
          <w:szCs w:val="32"/>
        </w:rPr>
        <w:t>un semblait uniquement occupé de ses plaisirs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tandis que l</w:t>
      </w:r>
      <w:r w:rsidR="007D0B10">
        <w:rPr>
          <w:szCs w:val="32"/>
        </w:rPr>
        <w:t>’</w:t>
      </w:r>
      <w:r w:rsidRPr="00EA49B4">
        <w:rPr>
          <w:szCs w:val="32"/>
        </w:rPr>
        <w:t>autre était tout générosité et complaisance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 fut vainement que </w:t>
      </w:r>
      <w:r w:rsidR="007D0B10">
        <w:rPr>
          <w:szCs w:val="32"/>
        </w:rPr>
        <w:t>M. </w:t>
      </w:r>
      <w:r w:rsidRPr="00EA49B4">
        <w:rPr>
          <w:szCs w:val="32"/>
        </w:rPr>
        <w:t>Tyrrel chercha à tempérer la rudesse de son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dominé par un sentiment d</w:t>
      </w:r>
      <w:r w:rsidR="007D0B10">
        <w:rPr>
          <w:szCs w:val="32"/>
        </w:rPr>
        <w:t>’</w:t>
      </w:r>
      <w:r w:rsidRPr="00EA49B4">
        <w:rPr>
          <w:szCs w:val="32"/>
        </w:rPr>
        <w:t>impatience et tourmenté par les idées les plus sombres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ses politesses étaient lourdes et brutales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grâce ressemblait aux gentillesses d</w:t>
      </w:r>
      <w:r w:rsidR="007D0B10">
        <w:rPr>
          <w:szCs w:val="32"/>
        </w:rPr>
        <w:t>’</w:t>
      </w:r>
      <w:r w:rsidRPr="00EA49B4">
        <w:rPr>
          <w:szCs w:val="32"/>
        </w:rPr>
        <w:t>un éléphant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aurait dit qu</w:t>
      </w:r>
      <w:r w:rsidR="007D0B10">
        <w:rPr>
          <w:szCs w:val="32"/>
        </w:rPr>
        <w:t>’</w:t>
      </w:r>
      <w:r w:rsidRPr="00EA49B4">
        <w:rPr>
          <w:szCs w:val="32"/>
        </w:rPr>
        <w:t>il y avait plus d</w:t>
      </w:r>
      <w:r w:rsidR="007D0B10">
        <w:rPr>
          <w:szCs w:val="32"/>
        </w:rPr>
        <w:t>’</w:t>
      </w:r>
      <w:r w:rsidRPr="00EA49B4">
        <w:rPr>
          <w:szCs w:val="32"/>
        </w:rPr>
        <w:t>humanité dans son caractère quand il le laissait aller à son penchant naturel que lorsqu</w:t>
      </w:r>
      <w:r w:rsidR="007D0B10">
        <w:rPr>
          <w:szCs w:val="32"/>
        </w:rPr>
        <w:t>’</w:t>
      </w:r>
      <w:r w:rsidRPr="00EA49B4">
        <w:rPr>
          <w:szCs w:val="32"/>
        </w:rPr>
        <w:t>il faisait des efforts pour l</w:t>
      </w:r>
      <w:r w:rsidR="007D0B10">
        <w:rPr>
          <w:szCs w:val="32"/>
        </w:rPr>
        <w:t>’</w:t>
      </w:r>
      <w:r w:rsidRPr="00EA49B4">
        <w:rPr>
          <w:szCs w:val="32"/>
        </w:rPr>
        <w:t>enchaîner et le contraindre</w:t>
      </w:r>
      <w:r w:rsidR="007D0B10">
        <w:rPr>
          <w:szCs w:val="32"/>
        </w:rPr>
        <w:t>.</w:t>
      </w:r>
    </w:p>
    <w:p w14:paraId="567BFB86" w14:textId="2A846685" w:rsidR="007D0B10" w:rsidRDefault="00CC13A3" w:rsidP="00CC13A3">
      <w:pPr>
        <w:rPr>
          <w:szCs w:val="32"/>
        </w:rPr>
      </w:pPr>
      <w:r w:rsidRPr="00EA49B4">
        <w:rPr>
          <w:szCs w:val="32"/>
        </w:rPr>
        <w:t>Parmi les dames qui fréquentaient cette société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aucune ne paraissait avoir plus de droits aux attentions de </w:t>
      </w:r>
      <w:r w:rsidR="007D0B10">
        <w:rPr>
          <w:szCs w:val="32"/>
        </w:rPr>
        <w:t>M. </w:t>
      </w:r>
      <w:r w:rsidRPr="00EA49B4">
        <w:rPr>
          <w:szCs w:val="32"/>
        </w:rPr>
        <w:t>Tyrrel que miss Hardingham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était aussi du petit nombre de celles qui n</w:t>
      </w:r>
      <w:r w:rsidR="007D0B10">
        <w:rPr>
          <w:szCs w:val="32"/>
        </w:rPr>
        <w:t>’</w:t>
      </w:r>
      <w:r w:rsidRPr="00EA49B4">
        <w:rPr>
          <w:szCs w:val="32"/>
        </w:rPr>
        <w:t>avaient pas encore passé à l</w:t>
      </w:r>
      <w:r w:rsidR="007D0B10">
        <w:rPr>
          <w:szCs w:val="32"/>
        </w:rPr>
        <w:t>’</w:t>
      </w:r>
      <w:r w:rsidRPr="00EA49B4">
        <w:rPr>
          <w:szCs w:val="32"/>
        </w:rPr>
        <w:t>ennemi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qu</w:t>
      </w:r>
      <w:r w:rsidR="007D0B10">
        <w:rPr>
          <w:szCs w:val="32"/>
        </w:rPr>
        <w:t>’</w:t>
      </w:r>
      <w:r w:rsidRPr="00EA49B4">
        <w:rPr>
          <w:szCs w:val="32"/>
        </w:rPr>
        <w:t>elle préférât réellement celui des deux qui était sa plus ancienne connaissance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qu</w:t>
      </w:r>
      <w:r w:rsidR="007D0B10">
        <w:rPr>
          <w:szCs w:val="32"/>
        </w:rPr>
        <w:t>’</w:t>
      </w:r>
      <w:r w:rsidRPr="00EA49B4">
        <w:rPr>
          <w:szCs w:val="32"/>
        </w:rPr>
        <w:t>elle eût calculé qu</w:t>
      </w:r>
      <w:r w:rsidR="007D0B10">
        <w:rPr>
          <w:szCs w:val="32"/>
        </w:rPr>
        <w:t>’</w:t>
      </w:r>
      <w:r w:rsidRPr="00EA49B4">
        <w:rPr>
          <w:szCs w:val="32"/>
        </w:rPr>
        <w:t>une telle conduite réussirait mieux à le lui assurer pour mari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Avec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peut-être uniquement pour en faire l</w:t>
      </w:r>
      <w:r w:rsidR="007D0B10">
        <w:rPr>
          <w:szCs w:val="32"/>
        </w:rPr>
        <w:t>’</w:t>
      </w:r>
      <w:r w:rsidRPr="00EA49B4">
        <w:rPr>
          <w:szCs w:val="32"/>
        </w:rPr>
        <w:t>épreuve en passant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elle jugea un jour à propos de montrer à </w:t>
      </w:r>
      <w:r w:rsidR="007D0B10">
        <w:rPr>
          <w:szCs w:val="32"/>
        </w:rPr>
        <w:t>M. </w:t>
      </w:r>
      <w:r w:rsidRPr="00EA49B4">
        <w:rPr>
          <w:szCs w:val="32"/>
        </w:rPr>
        <w:t>Tyrrel qu</w:t>
      </w:r>
      <w:r w:rsidR="007D0B10">
        <w:rPr>
          <w:szCs w:val="32"/>
        </w:rPr>
        <w:t>’</w:t>
      </w:r>
      <w:r w:rsidRPr="00EA49B4">
        <w:rPr>
          <w:szCs w:val="32"/>
        </w:rPr>
        <w:t>elle pourrait 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une 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prendre l</w:t>
      </w:r>
      <w:r w:rsidR="007D0B10">
        <w:rPr>
          <w:szCs w:val="32"/>
        </w:rPr>
        <w:t>’</w:t>
      </w:r>
      <w:r w:rsidRPr="00EA49B4">
        <w:rPr>
          <w:szCs w:val="32"/>
        </w:rPr>
        <w:t>attitude hostile s</w:t>
      </w:r>
      <w:r w:rsidR="007D0B10">
        <w:rPr>
          <w:szCs w:val="32"/>
        </w:rPr>
        <w:t>’</w:t>
      </w:r>
      <w:r w:rsidRPr="00EA49B4">
        <w:rPr>
          <w:szCs w:val="32"/>
        </w:rPr>
        <w:t>il lui arrivait jamais de la provoquer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soir elle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arrangea de manière à se faire prier pour la danse par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que de la part de celui-ci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était nullement au fait des anecdotes de la coterie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eût la plus légère intention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offenser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>.</w:t>
      </w:r>
    </w:p>
    <w:p w14:paraId="116522B6" w14:textId="0DE7F9FA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 xml:space="preserve">Quoique les manières de </w:t>
      </w:r>
      <w:r w:rsidR="007D0B10">
        <w:rPr>
          <w:szCs w:val="32"/>
        </w:rPr>
        <w:t>M. </w:t>
      </w:r>
      <w:r w:rsidRPr="00EA49B4">
        <w:rPr>
          <w:szCs w:val="32"/>
        </w:rPr>
        <w:t>Falkland fussent extrêmement courtoises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les discussions d</w:t>
      </w:r>
      <w:r w:rsidR="007D0B10">
        <w:rPr>
          <w:szCs w:val="32"/>
        </w:rPr>
        <w:t>’</w:t>
      </w:r>
      <w:r w:rsidRPr="00EA49B4">
        <w:rPr>
          <w:szCs w:val="32"/>
        </w:rPr>
        <w:t>une assemblée de paroisse</w:t>
      </w:r>
      <w:r w:rsidRPr="00EA49B4">
        <w:rPr>
          <w:rStyle w:val="Appelnotedebasdep"/>
          <w:szCs w:val="32"/>
        </w:rPr>
        <w:footnoteReference w:id="3"/>
      </w:r>
      <w:r w:rsidR="007D0B10">
        <w:rPr>
          <w:szCs w:val="32"/>
        </w:rPr>
        <w:t xml:space="preserve">, </w:t>
      </w:r>
      <w:r w:rsidRPr="00EA49B4">
        <w:rPr>
          <w:szCs w:val="32"/>
        </w:rPr>
        <w:t>ou les intrigues d</w:t>
      </w:r>
      <w:r w:rsidR="007D0B10">
        <w:rPr>
          <w:szCs w:val="32"/>
        </w:rPr>
        <w:t>’</w:t>
      </w:r>
      <w:r w:rsidRPr="00EA49B4">
        <w:rPr>
          <w:szCs w:val="32"/>
        </w:rPr>
        <w:t>une élection de bourg n</w:t>
      </w:r>
      <w:r w:rsidR="007D0B10">
        <w:rPr>
          <w:szCs w:val="32"/>
        </w:rPr>
        <w:t>’</w:t>
      </w:r>
      <w:r w:rsidRPr="00EA49B4">
        <w:rPr>
          <w:szCs w:val="32"/>
        </w:rPr>
        <w:t>occupaient pas ses loisirs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</w:t>
      </w:r>
      <w:r w:rsidR="007D0B10">
        <w:rPr>
          <w:szCs w:val="32"/>
        </w:rPr>
        <w:t>’</w:t>
      </w:r>
      <w:r w:rsidRPr="00EA49B4">
        <w:rPr>
          <w:szCs w:val="32"/>
        </w:rPr>
        <w:t>était à des objets d</w:t>
      </w:r>
      <w:r w:rsidR="007D0B10">
        <w:rPr>
          <w:szCs w:val="32"/>
        </w:rPr>
        <w:t>’</w:t>
      </w:r>
      <w:r w:rsidRPr="00EA49B4">
        <w:rPr>
          <w:szCs w:val="32"/>
        </w:rPr>
        <w:t>une tout autre espèce qu</w:t>
      </w:r>
      <w:r w:rsidR="007D0B10">
        <w:rPr>
          <w:szCs w:val="32"/>
        </w:rPr>
        <w:t>’</w:t>
      </w:r>
      <w:r w:rsidRPr="00EA49B4">
        <w:rPr>
          <w:szCs w:val="32"/>
        </w:rPr>
        <w:t>il consacrait ses études et sa retraite</w:t>
      </w:r>
      <w:r w:rsidR="007D0B10">
        <w:rPr>
          <w:szCs w:val="32"/>
        </w:rPr>
        <w:t>.</w:t>
      </w:r>
    </w:p>
    <w:p w14:paraId="194032F6" w14:textId="622927EE" w:rsidR="007D0B10" w:rsidRDefault="00CC13A3" w:rsidP="00CC13A3">
      <w:pPr>
        <w:rPr>
          <w:szCs w:val="32"/>
        </w:rPr>
      </w:pPr>
      <w:r w:rsidRPr="00EA49B4">
        <w:rPr>
          <w:szCs w:val="32"/>
        </w:rPr>
        <w:t>Peu de moments avant l</w:t>
      </w:r>
      <w:r w:rsidR="007D0B10">
        <w:rPr>
          <w:szCs w:val="32"/>
        </w:rPr>
        <w:t>’</w:t>
      </w:r>
      <w:r w:rsidRPr="00EA49B4">
        <w:rPr>
          <w:szCs w:val="32"/>
        </w:rPr>
        <w:t>ouverture du bal</w:t>
      </w:r>
      <w:r w:rsidR="007D0B10">
        <w:rPr>
          <w:szCs w:val="32"/>
        </w:rPr>
        <w:t>, M. </w:t>
      </w:r>
      <w:r w:rsidRPr="00EA49B4">
        <w:rPr>
          <w:szCs w:val="32"/>
        </w:rPr>
        <w:t>Tyrrel aborda sa belle favorite et entra en conversation avec elle sur quelque bagatelle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remplir le temps et comme se disposant à lui donner la main pour danser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pris l</w:t>
      </w:r>
      <w:r w:rsidR="007D0B10">
        <w:rPr>
          <w:szCs w:val="32"/>
        </w:rPr>
        <w:t>’</w:t>
      </w:r>
      <w:r w:rsidRPr="00EA49B4">
        <w:rPr>
          <w:szCs w:val="32"/>
        </w:rPr>
        <w:t>habitude de passer par-dessus la cérémonie ordinaire de demander préalablement cette faveur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ne supposant pas possible que personne osât lui disputer l</w:t>
      </w:r>
      <w:r w:rsidR="007D0B10">
        <w:rPr>
          <w:szCs w:val="32"/>
        </w:rPr>
        <w:t>’</w:t>
      </w:r>
      <w:r w:rsidRPr="00EA49B4">
        <w:rPr>
          <w:szCs w:val="32"/>
        </w:rPr>
        <w:t>antériorité convenue de ses droits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quand il n</w:t>
      </w:r>
      <w:r w:rsidR="007D0B10">
        <w:rPr>
          <w:szCs w:val="32"/>
        </w:rPr>
        <w:t>’</w:t>
      </w:r>
      <w:r w:rsidRPr="00EA49B4">
        <w:rPr>
          <w:szCs w:val="32"/>
        </w:rPr>
        <w:t>aurait pas eu cette habitude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formalité lui aurait toujours paru superflue dans la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>on connaissait assez la préférence générale qu</w:t>
      </w:r>
      <w:r w:rsidR="007D0B10">
        <w:rPr>
          <w:szCs w:val="32"/>
        </w:rPr>
        <w:t>’</w:t>
      </w:r>
      <w:r w:rsidRPr="00EA49B4">
        <w:rPr>
          <w:szCs w:val="32"/>
        </w:rPr>
        <w:t>il donnait à miss Hardingham</w:t>
      </w:r>
      <w:r w:rsidR="007D0B10">
        <w:rPr>
          <w:szCs w:val="32"/>
        </w:rPr>
        <w:t>.</w:t>
      </w:r>
    </w:p>
    <w:p w14:paraId="5F4FB196" w14:textId="2DDBE1E1" w:rsidR="007D0B10" w:rsidRDefault="00CC13A3" w:rsidP="00CC13A3">
      <w:pPr>
        <w:rPr>
          <w:szCs w:val="32"/>
        </w:rPr>
      </w:pPr>
      <w:r w:rsidRPr="00EA49B4">
        <w:rPr>
          <w:szCs w:val="32"/>
        </w:rPr>
        <w:t>Pendant qu</w:t>
      </w:r>
      <w:r w:rsidR="007D0B10">
        <w:rPr>
          <w:szCs w:val="32"/>
        </w:rPr>
        <w:t>’</w:t>
      </w:r>
      <w:r w:rsidRPr="00EA49B4">
        <w:rPr>
          <w:szCs w:val="32"/>
        </w:rPr>
        <w:t>il était ainsi engagé dans cette conversation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survint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>. M. </w:t>
      </w:r>
      <w:r w:rsidRPr="00EA49B4">
        <w:rPr>
          <w:szCs w:val="32"/>
        </w:rPr>
        <w:t>Tyrrel ne le voyait jamais sans humeur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>, M. </w:t>
      </w:r>
      <w:r w:rsidRPr="00EA49B4">
        <w:rPr>
          <w:szCs w:val="32"/>
        </w:rPr>
        <w:t>Falkland se mêla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affectation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conversation commencée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grâce avec laquelle il se présenta alors était telle que la malice la plus infernale en eût été désarmée</w:t>
      </w:r>
      <w:r w:rsidR="007D0B10">
        <w:rPr>
          <w:szCs w:val="32"/>
        </w:rPr>
        <w:t>. M. </w:t>
      </w:r>
      <w:r w:rsidRPr="00EA49B4">
        <w:rPr>
          <w:szCs w:val="32"/>
        </w:rPr>
        <w:t>Tyrrel probablement s</w:t>
      </w:r>
      <w:r w:rsidR="007D0B10">
        <w:rPr>
          <w:szCs w:val="32"/>
        </w:rPr>
        <w:t>’</w:t>
      </w:r>
      <w:r w:rsidRPr="00EA49B4">
        <w:rPr>
          <w:szCs w:val="32"/>
        </w:rPr>
        <w:t>imagina que cette manière d</w:t>
      </w:r>
      <w:r w:rsidR="007D0B10">
        <w:rPr>
          <w:szCs w:val="32"/>
        </w:rPr>
        <w:t>’</w:t>
      </w:r>
      <w:r w:rsidRPr="00EA49B4">
        <w:rPr>
          <w:szCs w:val="32"/>
        </w:rPr>
        <w:t>aborder ainsi miss Hardingham n</w:t>
      </w:r>
      <w:r w:rsidR="007D0B10">
        <w:rPr>
          <w:szCs w:val="32"/>
        </w:rPr>
        <w:t>’</w:t>
      </w:r>
      <w:r w:rsidRPr="00EA49B4">
        <w:rPr>
          <w:szCs w:val="32"/>
        </w:rPr>
        <w:t>était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acte de politesse vague de la part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attendait à tout moment que celui-ci s</w:t>
      </w:r>
      <w:r w:rsidR="007D0B10">
        <w:rPr>
          <w:szCs w:val="32"/>
        </w:rPr>
        <w:t>’</w:t>
      </w:r>
      <w:r w:rsidRPr="00EA49B4">
        <w:rPr>
          <w:szCs w:val="32"/>
        </w:rPr>
        <w:t>éloignât</w:t>
      </w:r>
      <w:r w:rsidR="007D0B10">
        <w:rPr>
          <w:szCs w:val="32"/>
        </w:rPr>
        <w:t>.</w:t>
      </w:r>
    </w:p>
    <w:p w14:paraId="7104BBC5" w14:textId="172C99C8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La compagnie commençant à se mettre en mouvement pour la danse</w:t>
      </w:r>
      <w:r w:rsidR="007D0B10">
        <w:rPr>
          <w:szCs w:val="32"/>
        </w:rPr>
        <w:t>, M. </w:t>
      </w:r>
      <w:r w:rsidRPr="00EA49B4">
        <w:rPr>
          <w:szCs w:val="32"/>
        </w:rPr>
        <w:t>Falkland avertit miss Hardingham qu</w:t>
      </w:r>
      <w:r w:rsidR="007D0B10">
        <w:rPr>
          <w:szCs w:val="32"/>
        </w:rPr>
        <w:t>’</w:t>
      </w:r>
      <w:r w:rsidRPr="00EA49B4">
        <w:rPr>
          <w:szCs w:val="32"/>
        </w:rPr>
        <w:t>il était temps de se placer</w:t>
      </w:r>
      <w:r w:rsidR="007D0B10">
        <w:rPr>
          <w:szCs w:val="32"/>
        </w:rPr>
        <w:t>.</w:t>
      </w:r>
    </w:p>
    <w:p w14:paraId="08740314" w14:textId="16135B84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interrompit brusquement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miss Hardingham est ma danseuse</w:t>
      </w:r>
      <w:r>
        <w:rPr>
          <w:szCs w:val="32"/>
        </w:rPr>
        <w:t>.</w:t>
      </w:r>
    </w:p>
    <w:p w14:paraId="4860092C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ne le pense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miss Hardingham m</w:t>
      </w:r>
      <w:r>
        <w:rPr>
          <w:szCs w:val="32"/>
        </w:rPr>
        <w:t>’</w:t>
      </w:r>
      <w:r w:rsidR="00CC13A3" w:rsidRPr="00EA49B4">
        <w:rPr>
          <w:szCs w:val="32"/>
        </w:rPr>
        <w:t>a fait la grâce d</w:t>
      </w:r>
      <w:r>
        <w:rPr>
          <w:szCs w:val="32"/>
        </w:rPr>
        <w:t>’</w:t>
      </w:r>
      <w:r w:rsidR="00CC13A3" w:rsidRPr="00EA49B4">
        <w:rPr>
          <w:szCs w:val="32"/>
        </w:rPr>
        <w:t>accepter mon invitation</w:t>
      </w:r>
      <w:r>
        <w:rPr>
          <w:szCs w:val="32"/>
        </w:rPr>
        <w:t>.</w:t>
      </w:r>
    </w:p>
    <w:p w14:paraId="45EBE45E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Et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dis que 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crois avoir quelque droit sur le cœur de miss Hardingham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permettrai pas que personne aille sur mes brisées</w:t>
      </w:r>
      <w:r>
        <w:rPr>
          <w:szCs w:val="32"/>
        </w:rPr>
        <w:t>.</w:t>
      </w:r>
    </w:p>
    <w:p w14:paraId="1B5EC55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Il ne s</w:t>
      </w:r>
      <w:r>
        <w:rPr>
          <w:szCs w:val="32"/>
        </w:rPr>
        <w:t>’</w:t>
      </w:r>
      <w:r w:rsidR="00CC13A3" w:rsidRPr="00EA49B4">
        <w:rPr>
          <w:szCs w:val="32"/>
        </w:rPr>
        <w:t>agit pas en ce moment du cœur de miss Hardingham</w:t>
      </w:r>
      <w:r>
        <w:rPr>
          <w:szCs w:val="32"/>
        </w:rPr>
        <w:t> !</w:t>
      </w:r>
    </w:p>
    <w:p w14:paraId="2C9A2836" w14:textId="05A4B920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ne sommes pas ici pour parlementer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Laissez-moi passer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>. »</w:t>
      </w:r>
    </w:p>
    <w:p w14:paraId="32D04A24" w14:textId="4F02F34F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repoussa doucement son adversaire</w:t>
      </w:r>
      <w:r>
        <w:rPr>
          <w:szCs w:val="32"/>
        </w:rPr>
        <w:t>.</w:t>
      </w:r>
    </w:p>
    <w:p w14:paraId="07DD4CCC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 d</w:t>
      </w:r>
      <w:r>
        <w:rPr>
          <w:szCs w:val="32"/>
        </w:rPr>
        <w:t>’</w:t>
      </w:r>
      <w:r w:rsidR="00CC13A3" w:rsidRPr="00EA49B4">
        <w:rPr>
          <w:szCs w:val="32"/>
        </w:rPr>
        <w:t>un ton ferme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besoin de disputer pour régler cette affaire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au maître des cérémonies à en décider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comme ni vous ni moi n</w:t>
      </w:r>
      <w:r>
        <w:rPr>
          <w:szCs w:val="32"/>
        </w:rPr>
        <w:t>’</w:t>
      </w:r>
      <w:r w:rsidR="00CC13A3" w:rsidRPr="00EA49B4">
        <w:rPr>
          <w:szCs w:val="32"/>
        </w:rPr>
        <w:t>avons certainement l</w:t>
      </w:r>
      <w:r>
        <w:rPr>
          <w:szCs w:val="32"/>
        </w:rPr>
        <w:t>’</w:t>
      </w:r>
      <w:r w:rsidR="00CC13A3" w:rsidRPr="00EA49B4">
        <w:rPr>
          <w:szCs w:val="32"/>
        </w:rPr>
        <w:t>intention de troubler la fête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ni de faire montre de notre bravoure devant ces dames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devons nous soumettre à sa sentence</w:t>
      </w:r>
      <w:r>
        <w:rPr>
          <w:szCs w:val="32"/>
        </w:rPr>
        <w:t>.</w:t>
      </w:r>
    </w:p>
    <w:p w14:paraId="2891422F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l</w:t>
      </w:r>
      <w:r>
        <w:rPr>
          <w:szCs w:val="32"/>
        </w:rPr>
        <w:t>’</w:t>
      </w:r>
      <w:r w:rsidR="00CC13A3" w:rsidRPr="00EA49B4">
        <w:rPr>
          <w:szCs w:val="32"/>
        </w:rPr>
        <w:t>entends comme cela</w:t>
      </w:r>
      <w:r>
        <w:rPr>
          <w:szCs w:val="32"/>
        </w:rPr>
        <w:t>.</w:t>
      </w:r>
    </w:p>
    <w:p w14:paraId="187D39F7" w14:textId="4FD7E5A1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Doucement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nulle intention de vous offenser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aucune puissance sur terre ne saurait m</w:t>
      </w:r>
      <w:r>
        <w:rPr>
          <w:szCs w:val="32"/>
        </w:rPr>
        <w:t>’</w:t>
      </w:r>
      <w:r w:rsidR="00CC13A3" w:rsidRPr="00EA49B4">
        <w:rPr>
          <w:szCs w:val="32"/>
        </w:rPr>
        <w:t>empêcher de soutenir un droit</w:t>
      </w:r>
      <w:r>
        <w:rPr>
          <w:szCs w:val="32"/>
        </w:rPr>
        <w:t>. »</w:t>
      </w:r>
    </w:p>
    <w:p w14:paraId="365CBE7B" w14:textId="01E6D56E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Ce fut avec le plus grand sang-froid du monde que </w:t>
      </w:r>
      <w:r w:rsidR="007D0B10">
        <w:rPr>
          <w:szCs w:val="32"/>
        </w:rPr>
        <w:t>M. </w:t>
      </w:r>
      <w:r w:rsidRPr="00EA49B4">
        <w:rPr>
          <w:szCs w:val="32"/>
        </w:rPr>
        <w:t>Falkland prononça ces derniers mots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y avait rien dans tout </w:t>
      </w:r>
      <w:r w:rsidRPr="00EA49B4">
        <w:rPr>
          <w:szCs w:val="32"/>
        </w:rPr>
        <w:lastRenderedPageBreak/>
        <w:t>son extérieur qui eût la moindre apparence d</w:t>
      </w:r>
      <w:r w:rsidR="007D0B10">
        <w:rPr>
          <w:szCs w:val="32"/>
        </w:rPr>
        <w:t>’</w:t>
      </w:r>
      <w:r w:rsidRPr="00EA49B4">
        <w:rPr>
          <w:szCs w:val="32"/>
        </w:rPr>
        <w:t>un défi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rien qui sentît la hauteur ou le dédain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son ton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fois si calme et si élevé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quelque chose d</w:t>
      </w:r>
      <w:r w:rsidR="007D0B10">
        <w:rPr>
          <w:szCs w:val="32"/>
        </w:rPr>
        <w:t>’</w:t>
      </w:r>
      <w:r w:rsidRPr="00EA49B4">
        <w:rPr>
          <w:szCs w:val="32"/>
        </w:rPr>
        <w:t>imposant qui réduisit son farouche adversaire à l</w:t>
      </w:r>
      <w:r w:rsidR="007D0B10">
        <w:rPr>
          <w:szCs w:val="32"/>
        </w:rPr>
        <w:t>’</w:t>
      </w:r>
      <w:r w:rsidRPr="00EA49B4">
        <w:rPr>
          <w:szCs w:val="32"/>
        </w:rPr>
        <w:t>impuissance de répliquer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Miss Hardingham avait commencé à se repentir de son épreuve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ses alarmes furent bientôt dissipées par la modération de son nouveau partenaire</w:t>
      </w:r>
      <w:r w:rsidR="007D0B10">
        <w:rPr>
          <w:szCs w:val="32"/>
        </w:rPr>
        <w:t>. M. </w:t>
      </w:r>
      <w:r w:rsidRPr="00EA49B4">
        <w:rPr>
          <w:szCs w:val="32"/>
        </w:rPr>
        <w:t>Tyrrel se retira sans répondre un mot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murmura en s</w:t>
      </w:r>
      <w:r w:rsidR="007D0B10">
        <w:rPr>
          <w:szCs w:val="32"/>
        </w:rPr>
        <w:t>’</w:t>
      </w:r>
      <w:r w:rsidRPr="00EA49B4">
        <w:rPr>
          <w:szCs w:val="32"/>
        </w:rPr>
        <w:t>en allant quelques jurements que les lois de l</w:t>
      </w:r>
      <w:r w:rsidR="007D0B10">
        <w:rPr>
          <w:szCs w:val="32"/>
        </w:rPr>
        <w:t>’</w:t>
      </w:r>
      <w:r w:rsidRPr="00EA49B4">
        <w:rPr>
          <w:szCs w:val="32"/>
        </w:rPr>
        <w:t>honneur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obligeaient pas </w:t>
      </w:r>
      <w:r w:rsidR="007D0B10">
        <w:rPr>
          <w:szCs w:val="32"/>
        </w:rPr>
        <w:t>M. </w:t>
      </w:r>
      <w:r w:rsidRPr="00EA49B4">
        <w:rPr>
          <w:szCs w:val="32"/>
        </w:rPr>
        <w:t>Falkland d</w:t>
      </w:r>
      <w:r w:rsidR="007D0B10">
        <w:rPr>
          <w:szCs w:val="32"/>
        </w:rPr>
        <w:t>’</w:t>
      </w:r>
      <w:r w:rsidRPr="00EA49B4">
        <w:rPr>
          <w:szCs w:val="32"/>
        </w:rPr>
        <w:t>entendre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en vérité il n</w:t>
      </w:r>
      <w:r w:rsidR="007D0B10">
        <w:rPr>
          <w:szCs w:val="32"/>
        </w:rPr>
        <w:t>’</w:t>
      </w:r>
      <w:r w:rsidRPr="00EA49B4">
        <w:rPr>
          <w:szCs w:val="32"/>
        </w:rPr>
        <w:t>aurait pas été facile d</w:t>
      </w:r>
      <w:r w:rsidR="007D0B10">
        <w:rPr>
          <w:szCs w:val="32"/>
        </w:rPr>
        <w:t>’</w:t>
      </w:r>
      <w:r w:rsidRPr="00EA49B4">
        <w:rPr>
          <w:szCs w:val="32"/>
        </w:rPr>
        <w:t>entendre bien exactement</w:t>
      </w:r>
      <w:r w:rsidR="007D0B10">
        <w:rPr>
          <w:szCs w:val="32"/>
        </w:rPr>
        <w:t>. M. </w:t>
      </w:r>
      <w:r w:rsidRPr="00EA49B4">
        <w:rPr>
          <w:szCs w:val="32"/>
        </w:rPr>
        <w:t>Tyrrel n</w:t>
      </w:r>
      <w:r w:rsidR="007D0B10">
        <w:rPr>
          <w:szCs w:val="32"/>
        </w:rPr>
        <w:t>’</w:t>
      </w:r>
      <w:r w:rsidRPr="00EA49B4">
        <w:rPr>
          <w:szCs w:val="32"/>
        </w:rPr>
        <w:t>aurait peut-être pas cédé si aisément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son bon sens ne lui eût pas bien fait voir qu</w:t>
      </w:r>
      <w:r w:rsidR="007D0B10">
        <w:rPr>
          <w:szCs w:val="32"/>
        </w:rPr>
        <w:t>’</w:t>
      </w:r>
      <w:r w:rsidRPr="00EA49B4">
        <w:rPr>
          <w:szCs w:val="32"/>
        </w:rPr>
        <w:t>avec toute l</w:t>
      </w:r>
      <w:r w:rsidR="007D0B10">
        <w:rPr>
          <w:szCs w:val="32"/>
        </w:rPr>
        <w:t>’</w:t>
      </w:r>
      <w:r w:rsidRPr="00EA49B4">
        <w:rPr>
          <w:szCs w:val="32"/>
        </w:rPr>
        <w:t>envie possible de tirer vengeance de son rival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sur un bon terrain pour cela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s</w:t>
      </w:r>
      <w:r w:rsidR="007D0B10">
        <w:rPr>
          <w:szCs w:val="32"/>
        </w:rPr>
        <w:t>’</w:t>
      </w:r>
      <w:r w:rsidRPr="00EA49B4">
        <w:rPr>
          <w:szCs w:val="32"/>
        </w:rPr>
        <w:t>il ne put ouvertement obtenir satisfaction de cette atteinte portée à son autorité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en garda pas moins profondément l</w:t>
      </w:r>
      <w:r w:rsidR="007D0B10">
        <w:rPr>
          <w:szCs w:val="32"/>
        </w:rPr>
        <w:t>’</w:t>
      </w:r>
      <w:r w:rsidRPr="00EA49B4">
        <w:rPr>
          <w:szCs w:val="32"/>
        </w:rPr>
        <w:t>impression dans le secret de son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était assez évident que sa haine amassait des griefs dont il espérait bien quelque jour faire sentir tout le poids à son adversaire</w:t>
      </w:r>
      <w:r w:rsidR="007D0B10">
        <w:rPr>
          <w:szCs w:val="32"/>
        </w:rPr>
        <w:t>.</w:t>
      </w:r>
    </w:p>
    <w:p w14:paraId="1591D271" w14:textId="67A4BFBE" w:rsidR="00CC13A3" w:rsidRPr="00EA49B4" w:rsidRDefault="00CC13A3" w:rsidP="00CC13A3">
      <w:pPr>
        <w:rPr>
          <w:szCs w:val="32"/>
        </w:rPr>
      </w:pPr>
    </w:p>
    <w:p w14:paraId="1642EDE1" w14:textId="77777777" w:rsidR="00CC13A3" w:rsidRPr="00EA49B4" w:rsidRDefault="00CC13A3" w:rsidP="007D0B10">
      <w:pPr>
        <w:pStyle w:val="Titre1"/>
      </w:pPr>
      <w:bookmarkStart w:id="6" w:name="_Toc194843896"/>
      <w:r w:rsidRPr="00EA49B4">
        <w:lastRenderedPageBreak/>
        <w:t>IV</w:t>
      </w:r>
      <w:bookmarkEnd w:id="6"/>
    </w:p>
    <w:p w14:paraId="016811D3" w14:textId="1C0B9B7C" w:rsidR="007D0B10" w:rsidRDefault="00CC13A3" w:rsidP="00CC13A3">
      <w:pPr>
        <w:rPr>
          <w:szCs w:val="32"/>
        </w:rPr>
      </w:pP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là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exemple des petites mortifications sans nombre que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Tyrrel était condamné à endurer de la part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semblaient se multiplier tous les jours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chacune de ces occasions</w:t>
      </w:r>
      <w:r w:rsidR="007D0B10">
        <w:rPr>
          <w:szCs w:val="32"/>
        </w:rPr>
        <w:t>, M. </w:t>
      </w:r>
      <w:r w:rsidRPr="00EA49B4">
        <w:rPr>
          <w:szCs w:val="32"/>
        </w:rPr>
        <w:t>Falkland se comportait avec une convenance si parfaite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avec une douceur de caractère si franche et si naturelle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ajoutait toujours quelque chose à la réputation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acquise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Plus </w:t>
      </w:r>
      <w:r w:rsidR="007D0B10">
        <w:rPr>
          <w:szCs w:val="32"/>
        </w:rPr>
        <w:t>M. </w:t>
      </w:r>
      <w:r w:rsidRPr="00EA49B4">
        <w:rPr>
          <w:szCs w:val="32"/>
        </w:rPr>
        <w:t>Tyrrel se débattait contre la destinée qui l</w:t>
      </w:r>
      <w:r w:rsidR="007D0B10">
        <w:rPr>
          <w:szCs w:val="32"/>
        </w:rPr>
        <w:t>’</w:t>
      </w:r>
      <w:r w:rsidRPr="00EA49B4">
        <w:rPr>
          <w:szCs w:val="32"/>
        </w:rPr>
        <w:t>entraînait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elle se précipitait et devenait évidente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maudissait mille fois sa mauvaise étoile qui s</w:t>
      </w:r>
      <w:r w:rsidR="007D0B10">
        <w:rPr>
          <w:szCs w:val="32"/>
        </w:rPr>
        <w:t>’</w:t>
      </w:r>
      <w:r w:rsidRPr="00EA49B4">
        <w:rPr>
          <w:szCs w:val="32"/>
        </w:rPr>
        <w:t>était plu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selon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choisir ce Falkland pour l</w:t>
      </w:r>
      <w:r w:rsidR="007D0B10">
        <w:rPr>
          <w:szCs w:val="32"/>
        </w:rPr>
        <w:t>’</w:t>
      </w:r>
      <w:r w:rsidRPr="00EA49B4">
        <w:rPr>
          <w:szCs w:val="32"/>
        </w:rPr>
        <w:t>instrument continuel de ses humiliations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Exaspéré par une suite d</w:t>
      </w:r>
      <w:r w:rsidR="007D0B10">
        <w:rPr>
          <w:szCs w:val="32"/>
        </w:rPr>
        <w:t>’</w:t>
      </w:r>
      <w:r w:rsidRPr="00EA49B4">
        <w:rPr>
          <w:szCs w:val="32"/>
        </w:rPr>
        <w:t>incidents fâcheux qui tournaient tous à sa confusion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ressentait de la manière la plus cruelle les moindres succès de son rival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là où personnellement il n</w:t>
      </w:r>
      <w:r w:rsidR="007D0B10">
        <w:rPr>
          <w:szCs w:val="32"/>
        </w:rPr>
        <w:t>’</w:t>
      </w:r>
      <w:r w:rsidRPr="00EA49B4">
        <w:rPr>
          <w:szCs w:val="32"/>
        </w:rPr>
        <w:t>avait pas lui-même la plus légère prétention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en présenta bientôt un exemple</w:t>
      </w:r>
      <w:r w:rsidR="007D0B10">
        <w:rPr>
          <w:szCs w:val="32"/>
        </w:rPr>
        <w:t>.</w:t>
      </w:r>
    </w:p>
    <w:p w14:paraId="2B917290" w14:textId="064133EA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Clare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poëte célèbre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dont les ouvrages seront l</w:t>
      </w:r>
      <w:r>
        <w:rPr>
          <w:szCs w:val="32"/>
        </w:rPr>
        <w:t>’</w:t>
      </w:r>
      <w:r w:rsidR="00CC13A3" w:rsidRPr="00EA49B4">
        <w:rPr>
          <w:szCs w:val="32"/>
        </w:rPr>
        <w:t>honneur immortel du pays qui lui a donné naissance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venu depuis peu dans ce canton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y jouir de sa petite fortune et de sa gloire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une longue vie consacrée aux plus sublimes productions du génie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homme d</w:t>
      </w:r>
      <w:r>
        <w:rPr>
          <w:szCs w:val="32"/>
        </w:rPr>
        <w:t>’</w:t>
      </w:r>
      <w:r w:rsidR="00CC13A3" w:rsidRPr="00EA49B4">
        <w:rPr>
          <w:szCs w:val="32"/>
        </w:rPr>
        <w:t>un mérite aussi rare n</w:t>
      </w:r>
      <w:r>
        <w:rPr>
          <w:szCs w:val="32"/>
        </w:rPr>
        <w:t>’</w:t>
      </w:r>
      <w:r w:rsidR="00CC13A3" w:rsidRPr="00EA49B4">
        <w:rPr>
          <w:szCs w:val="32"/>
        </w:rPr>
        <w:t>était vu qu</w:t>
      </w:r>
      <w:r>
        <w:rPr>
          <w:szCs w:val="32"/>
        </w:rPr>
        <w:t>’</w:t>
      </w:r>
      <w:r w:rsidR="00CC13A3" w:rsidRPr="00EA49B4">
        <w:rPr>
          <w:szCs w:val="32"/>
        </w:rPr>
        <w:t>avec une sorte de vénération par tous les gentilshommes du pays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lecteur connaît les ouvrages de ce poëte illustre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souvent sans doute il les a goûtés avec délices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</w:t>
      </w:r>
      <w:r>
        <w:rPr>
          <w:szCs w:val="32"/>
        </w:rPr>
        <w:t>’</w:t>
      </w:r>
      <w:r w:rsidR="00CC13A3" w:rsidRPr="00EA49B4">
        <w:rPr>
          <w:szCs w:val="32"/>
        </w:rPr>
        <w:t>ai pas besoin d</w:t>
      </w:r>
      <w:r>
        <w:rPr>
          <w:szCs w:val="32"/>
        </w:rPr>
        <w:t>’</w:t>
      </w:r>
      <w:r w:rsidR="00CC13A3" w:rsidRPr="00EA49B4">
        <w:rPr>
          <w:szCs w:val="32"/>
        </w:rPr>
        <w:t>en vanter le mérite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Mais peut-être ne connaît-il pas de même les qualités personnelles de </w:t>
      </w:r>
      <w:r>
        <w:rPr>
          <w:szCs w:val="32"/>
        </w:rPr>
        <w:t>M. </w:t>
      </w:r>
      <w:r w:rsidR="00CC13A3" w:rsidRPr="00EA49B4">
        <w:rPr>
          <w:szCs w:val="32"/>
        </w:rPr>
        <w:t>Clare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peut-être ne sait-il pas que sa conversation était presque aussi digne d</w:t>
      </w:r>
      <w:r>
        <w:rPr>
          <w:szCs w:val="32"/>
        </w:rPr>
        <w:t>’</w:t>
      </w:r>
      <w:r w:rsidR="00CC13A3" w:rsidRPr="00EA49B4">
        <w:rPr>
          <w:szCs w:val="32"/>
        </w:rPr>
        <w:t>admiration que les productions de sa plume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la société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paraissait le seul qui ne connût pas toute l</w:t>
      </w:r>
      <w:r>
        <w:rPr>
          <w:szCs w:val="32"/>
        </w:rPr>
        <w:t>’</w:t>
      </w:r>
      <w:r w:rsidR="00CC13A3" w:rsidRPr="00EA49B4">
        <w:rPr>
          <w:szCs w:val="32"/>
        </w:rPr>
        <w:t>étendue de sa renommée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Ses écrits demeureront longtemps comme </w:t>
      </w:r>
      <w:r w:rsidR="00CC13A3" w:rsidRPr="00EA49B4">
        <w:rPr>
          <w:szCs w:val="32"/>
        </w:rPr>
        <w:lastRenderedPageBreak/>
        <w:t>une preuve éclatante de la hauteur où l</w:t>
      </w:r>
      <w:r>
        <w:rPr>
          <w:szCs w:val="32"/>
        </w:rPr>
        <w:t>’</w:t>
      </w:r>
      <w:r w:rsidR="00CC13A3" w:rsidRPr="00EA49B4">
        <w:rPr>
          <w:szCs w:val="32"/>
        </w:rPr>
        <w:t>esprit humain est capable d</w:t>
      </w:r>
      <w:r>
        <w:rPr>
          <w:szCs w:val="32"/>
        </w:rPr>
        <w:t>’</w:t>
      </w:r>
      <w:r w:rsidR="00CC13A3" w:rsidRPr="00EA49B4">
        <w:rPr>
          <w:szCs w:val="32"/>
        </w:rPr>
        <w:t>atteindre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personne n</w:t>
      </w:r>
      <w:r>
        <w:rPr>
          <w:szCs w:val="32"/>
        </w:rPr>
        <w:t>’</w:t>
      </w:r>
      <w:r w:rsidR="00CC13A3" w:rsidRPr="00EA49B4">
        <w:rPr>
          <w:szCs w:val="32"/>
        </w:rPr>
        <w:t>a su apercevoir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autant de sagacité que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défauts qui s</w:t>
      </w:r>
      <w:r>
        <w:rPr>
          <w:szCs w:val="32"/>
        </w:rPr>
        <w:t>’</w:t>
      </w:r>
      <w:r w:rsidR="00CC13A3" w:rsidRPr="00EA49B4">
        <w:rPr>
          <w:szCs w:val="32"/>
        </w:rPr>
        <w:t>y trouvaient ou ce qui restait encore à y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Lui seul semblait porter sur ses ouvrages un regard de supériorité et d</w:t>
      </w:r>
      <w:r>
        <w:rPr>
          <w:szCs w:val="32"/>
        </w:rPr>
        <w:t>’</w:t>
      </w:r>
      <w:r w:rsidR="00CC13A3" w:rsidRPr="00EA49B4">
        <w:rPr>
          <w:szCs w:val="32"/>
        </w:rPr>
        <w:t>indifférence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des traits qui le distinguaient le plus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une douceur de mœurs inaltérable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élévation d</w:t>
      </w:r>
      <w:r>
        <w:rPr>
          <w:szCs w:val="32"/>
        </w:rPr>
        <w:t>’</w:t>
      </w:r>
      <w:r w:rsidR="00CC13A3" w:rsidRPr="00EA49B4">
        <w:rPr>
          <w:szCs w:val="32"/>
        </w:rPr>
        <w:t>âme qui lui faisait voir les fautes des autres sans le plus petit mélange de ressentiment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rendait impossible pour qui que ce fût d</w:t>
      </w:r>
      <w:r>
        <w:rPr>
          <w:szCs w:val="32"/>
        </w:rPr>
        <w:t>’</w:t>
      </w:r>
      <w:r w:rsidR="00CC13A3" w:rsidRPr="00EA49B4">
        <w:rPr>
          <w:szCs w:val="32"/>
        </w:rPr>
        <w:t>être son ennemi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indiquait aux hommes leurs erreurs franchement et sans réserve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sa censure excitait la surprise et entraînait la conviction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sans affecter jamais péniblement la personne qui en était l</w:t>
      </w:r>
      <w:r>
        <w:rPr>
          <w:szCs w:val="32"/>
        </w:rPr>
        <w:t>’</w:t>
      </w:r>
      <w:r w:rsidR="00CC13A3" w:rsidRPr="00EA49B4">
        <w:rPr>
          <w:szCs w:val="32"/>
        </w:rPr>
        <w:t>objet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Telles étaient les qualités morales qui le distinguaient dans la société habituelle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les qualités intellectuelles qu</w:t>
      </w:r>
      <w:r>
        <w:rPr>
          <w:szCs w:val="32"/>
        </w:rPr>
        <w:t>’</w:t>
      </w:r>
      <w:r w:rsidR="00CC13A3" w:rsidRPr="00EA49B4">
        <w:rPr>
          <w:szCs w:val="32"/>
        </w:rPr>
        <w:t>il y déployait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principalement un enthousiasme doux et éloquent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s</w:t>
      </w:r>
      <w:r>
        <w:rPr>
          <w:szCs w:val="32"/>
        </w:rPr>
        <w:t>’</w:t>
      </w:r>
      <w:r w:rsidR="00CC13A3" w:rsidRPr="00EA49B4">
        <w:rPr>
          <w:szCs w:val="32"/>
        </w:rPr>
        <w:t>exprimait dans son langage avec une verve si abondante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la réflexion seule et la mémoire pouvaient vous faire apercevoir l</w:t>
      </w:r>
      <w:r>
        <w:rPr>
          <w:szCs w:val="32"/>
        </w:rPr>
        <w:t>’</w:t>
      </w:r>
      <w:r w:rsidR="00CC13A3" w:rsidRPr="00EA49B4">
        <w:rPr>
          <w:szCs w:val="32"/>
        </w:rPr>
        <w:t>étonnante variété d</w:t>
      </w:r>
      <w:r>
        <w:rPr>
          <w:szCs w:val="32"/>
        </w:rPr>
        <w:t>’</w:t>
      </w:r>
      <w:r w:rsidR="00CC13A3" w:rsidRPr="00EA49B4">
        <w:rPr>
          <w:szCs w:val="32"/>
        </w:rPr>
        <w:t>idées qu</w:t>
      </w:r>
      <w:r>
        <w:rPr>
          <w:szCs w:val="32"/>
        </w:rPr>
        <w:t>’</w:t>
      </w:r>
      <w:r w:rsidR="00CC13A3" w:rsidRPr="00EA49B4">
        <w:rPr>
          <w:szCs w:val="32"/>
        </w:rPr>
        <w:t>il avait fait passer en un moment devant vous</w:t>
      </w:r>
      <w:r>
        <w:rPr>
          <w:szCs w:val="32"/>
        </w:rPr>
        <w:t>.</w:t>
      </w:r>
    </w:p>
    <w:p w14:paraId="3280E8BD" w14:textId="30093694" w:rsidR="007D0B10" w:rsidRDefault="00CC13A3" w:rsidP="00CC13A3">
      <w:pPr>
        <w:rPr>
          <w:szCs w:val="32"/>
        </w:rPr>
      </w:pPr>
      <w:r w:rsidRPr="00EA49B4">
        <w:rPr>
          <w:szCs w:val="32"/>
        </w:rPr>
        <w:t>Dans ce canton retiré</w:t>
      </w:r>
      <w:r w:rsidR="007D0B10">
        <w:rPr>
          <w:szCs w:val="32"/>
        </w:rPr>
        <w:t>, M. </w:t>
      </w:r>
      <w:r w:rsidRPr="00EA49B4">
        <w:rPr>
          <w:szCs w:val="32"/>
        </w:rPr>
        <w:t>Clare trouva sans doute peu de personnes en état de le comprendre et de partager ses goûts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est pas rare que de grands hommes aient aimé à se cacher dans la retraite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préférer la solitude des bois et des campagnes aux cercles brillants et spirituels dont ils avaient fait les délices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Du moment où </w:t>
      </w:r>
      <w:r w:rsidR="007D0B10">
        <w:rPr>
          <w:szCs w:val="32"/>
        </w:rPr>
        <w:t>M. </w:t>
      </w:r>
      <w:r w:rsidRPr="00EA49B4">
        <w:rPr>
          <w:szCs w:val="32"/>
        </w:rPr>
        <w:t>Falkland arriva dans le pays</w:t>
      </w:r>
      <w:r w:rsidR="007D0B10">
        <w:rPr>
          <w:szCs w:val="32"/>
        </w:rPr>
        <w:t>, M. </w:t>
      </w:r>
      <w:r w:rsidRPr="00EA49B4">
        <w:rPr>
          <w:szCs w:val="32"/>
        </w:rPr>
        <w:t>Clare le distingua bientôt d</w:t>
      </w:r>
      <w:r w:rsidR="007D0B10">
        <w:rPr>
          <w:szCs w:val="32"/>
        </w:rPr>
        <w:t>’</w:t>
      </w:r>
      <w:r w:rsidRPr="00EA49B4">
        <w:rPr>
          <w:szCs w:val="32"/>
        </w:rPr>
        <w:t>une manière marquée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fallait pas beaucoup d</w:t>
      </w:r>
      <w:r w:rsidR="007D0B10">
        <w:rPr>
          <w:szCs w:val="32"/>
        </w:rPr>
        <w:t>’</w:t>
      </w:r>
      <w:r w:rsidRPr="00EA49B4">
        <w:rPr>
          <w:szCs w:val="32"/>
        </w:rPr>
        <w:t>observation ni d</w:t>
      </w:r>
      <w:r w:rsidR="007D0B10">
        <w:rPr>
          <w:szCs w:val="32"/>
        </w:rPr>
        <w:t>’</w:t>
      </w:r>
      <w:r w:rsidRPr="00EA49B4">
        <w:rPr>
          <w:szCs w:val="32"/>
        </w:rPr>
        <w:t>expérience à un génie aussi pénétrant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découvrir le mérite ou les défauts de ceux qui se présentaient à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Est-il surprenant qu</w:t>
      </w:r>
      <w:r w:rsidR="007D0B10">
        <w:rPr>
          <w:szCs w:val="32"/>
        </w:rPr>
        <w:t>’</w:t>
      </w:r>
      <w:r w:rsidRPr="00EA49B4">
        <w:rPr>
          <w:szCs w:val="32"/>
        </w:rPr>
        <w:t>il se soit bien vite intéressé à une âme qui avait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certains égards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 de rapports avec la sienne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imagination malade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 distinction accordée à son rival semblait une insulte dirigée contre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autre côté</w:t>
      </w:r>
      <w:r w:rsidR="007D0B10">
        <w:rPr>
          <w:szCs w:val="32"/>
        </w:rPr>
        <w:t xml:space="preserve">, </w:t>
      </w:r>
      <w:r w:rsidR="007D0B10">
        <w:rPr>
          <w:szCs w:val="32"/>
        </w:rPr>
        <w:lastRenderedPageBreak/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plein de douceur et d</w:t>
      </w:r>
      <w:r w:rsidR="007D0B10">
        <w:rPr>
          <w:szCs w:val="32"/>
        </w:rPr>
        <w:t>’</w:t>
      </w:r>
      <w:r w:rsidRPr="00EA49B4">
        <w:rPr>
          <w:szCs w:val="32"/>
        </w:rPr>
        <w:t>aménité dans sa censure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était pas aussi réservé dans ses éloges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faire rendre justice aux gens de mérite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se faisait pas scrupule de tirer parti de la déférence personnelle qu</w:t>
      </w:r>
      <w:r w:rsidR="007D0B10">
        <w:rPr>
          <w:szCs w:val="32"/>
        </w:rPr>
        <w:t>’</w:t>
      </w:r>
      <w:r w:rsidRPr="00EA49B4">
        <w:rPr>
          <w:szCs w:val="32"/>
        </w:rPr>
        <w:t>on avait pour lui</w:t>
      </w:r>
      <w:r w:rsidR="007D0B10">
        <w:rPr>
          <w:szCs w:val="32"/>
        </w:rPr>
        <w:t>.</w:t>
      </w:r>
    </w:p>
    <w:p w14:paraId="009DEE4B" w14:textId="375DF706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Dans une de ces assemblées publiques où se trouvaient présents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Falkland et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conversation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des groupes les plus nombreux de la compagnie vint à tourner sur le talent de </w:t>
      </w:r>
      <w:r w:rsidR="007D0B10">
        <w:rPr>
          <w:szCs w:val="32"/>
        </w:rPr>
        <w:t>M. </w:t>
      </w:r>
      <w:r w:rsidRPr="00EA49B4">
        <w:rPr>
          <w:szCs w:val="32"/>
        </w:rPr>
        <w:t>Falkland pour la poésie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dame distinguée par la finesse de son esprit dit qu</w:t>
      </w:r>
      <w:r w:rsidR="007D0B10">
        <w:rPr>
          <w:szCs w:val="32"/>
        </w:rPr>
        <w:t>’</w:t>
      </w:r>
      <w:r w:rsidRPr="00EA49B4">
        <w:rPr>
          <w:szCs w:val="32"/>
        </w:rPr>
        <w:t>elle avait eu le plaisir de voir une pièce de vers qu</w:t>
      </w:r>
      <w:r w:rsidR="007D0B10">
        <w:rPr>
          <w:szCs w:val="32"/>
        </w:rPr>
        <w:t>’</w:t>
      </w:r>
      <w:r w:rsidRPr="00EA49B4">
        <w:rPr>
          <w:szCs w:val="32"/>
        </w:rPr>
        <w:t>il avait composée sous le titre d</w:t>
      </w:r>
      <w:r w:rsidR="007D0B10">
        <w:rPr>
          <w:szCs w:val="32"/>
        </w:rPr>
        <w:t>’</w:t>
      </w:r>
      <w:r w:rsidRPr="00EA49B4">
        <w:rPr>
          <w:i/>
          <w:iCs/>
        </w:rPr>
        <w:t>Ode au génie de la Chevalerie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lui avait paru exquise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en fallut pas davantage pour exciter la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dame ayant ajouté qu</w:t>
      </w:r>
      <w:r w:rsidR="007D0B10">
        <w:rPr>
          <w:szCs w:val="32"/>
        </w:rPr>
        <w:t>’</w:t>
      </w:r>
      <w:r w:rsidRPr="00EA49B4">
        <w:rPr>
          <w:szCs w:val="32"/>
        </w:rPr>
        <w:t>elle en avait une copie sur elle qui était bien au service de la société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</w:t>
      </w:r>
      <w:r w:rsidR="007D0B10">
        <w:rPr>
          <w:szCs w:val="32"/>
        </w:rPr>
        <w:t>’</w:t>
      </w:r>
      <w:r w:rsidRPr="00EA49B4">
        <w:rPr>
          <w:szCs w:val="32"/>
        </w:rPr>
        <w:t>auteur ne le trouvait pas mauvais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tout le cercle se réunit pour prier </w:t>
      </w:r>
      <w:r w:rsidR="007D0B10">
        <w:rPr>
          <w:szCs w:val="32"/>
        </w:rPr>
        <w:t>M. </w:t>
      </w:r>
      <w:r w:rsidRPr="00EA49B4">
        <w:rPr>
          <w:szCs w:val="32"/>
        </w:rPr>
        <w:t>Falkland de leur donner ce plaisir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joignit ses instances à celles des autres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Rien ne charmait plus celui-ci que de trouver l</w:t>
      </w:r>
      <w:r w:rsidR="007D0B10">
        <w:rPr>
          <w:szCs w:val="32"/>
        </w:rPr>
        <w:t>’</w:t>
      </w:r>
      <w:r w:rsidRPr="00EA49B4">
        <w:rPr>
          <w:szCs w:val="32"/>
        </w:rPr>
        <w:t>occasion de rendre justice publiquement au talent</w:t>
      </w:r>
      <w:r w:rsidR="007D0B10">
        <w:rPr>
          <w:szCs w:val="32"/>
        </w:rPr>
        <w:t>. 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avait ni affectation ni fausse modestie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il ne résista pas longtemps aux instances qui lui furent faites</w:t>
      </w:r>
      <w:r w:rsidR="007D0B10">
        <w:rPr>
          <w:szCs w:val="32"/>
        </w:rPr>
        <w:t>.</w:t>
      </w:r>
    </w:p>
    <w:p w14:paraId="24E4C354" w14:textId="191332FC" w:rsidR="007D0B10" w:rsidRDefault="00CC13A3" w:rsidP="00CC13A3">
      <w:pPr>
        <w:rPr>
          <w:szCs w:val="32"/>
        </w:rPr>
      </w:pPr>
      <w:r w:rsidRPr="00EA49B4">
        <w:rPr>
          <w:szCs w:val="32"/>
        </w:rPr>
        <w:t>Par hasard</w:t>
      </w:r>
      <w:r w:rsidR="007D0B10">
        <w:rPr>
          <w:szCs w:val="32"/>
        </w:rPr>
        <w:t>, M. </w:t>
      </w:r>
      <w:r w:rsidRPr="00EA49B4">
        <w:rPr>
          <w:szCs w:val="32"/>
        </w:rPr>
        <w:t>Tyrrel était assis à l</w:t>
      </w:r>
      <w:r w:rsidR="007D0B10">
        <w:rPr>
          <w:szCs w:val="32"/>
        </w:rPr>
        <w:t>’</w:t>
      </w:r>
      <w:r w:rsidRPr="00EA49B4">
        <w:rPr>
          <w:szCs w:val="32"/>
        </w:rPr>
        <w:t>extrémité de ce groupe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on croira bien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vu avec plaisir le tour qu</w:t>
      </w:r>
      <w:r w:rsidR="007D0B10">
        <w:rPr>
          <w:szCs w:val="32"/>
        </w:rPr>
        <w:t>’</w:t>
      </w:r>
      <w:r w:rsidRPr="00EA49B4">
        <w:rPr>
          <w:szCs w:val="32"/>
        </w:rPr>
        <w:t>avait pris la conversation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paraissait vouloir se retirer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y avait comme un pouvoir inconnu qui le retenait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ainsi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enchantement à sa place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l</w:t>
      </w:r>
      <w:r w:rsidR="007D0B10">
        <w:rPr>
          <w:szCs w:val="32"/>
        </w:rPr>
        <w:t>’</w:t>
      </w:r>
      <w:r w:rsidRPr="00EA49B4">
        <w:rPr>
          <w:szCs w:val="32"/>
        </w:rPr>
        <w:t>obligea à avaler jusqu</w:t>
      </w:r>
      <w:r w:rsidR="007D0B10">
        <w:rPr>
          <w:szCs w:val="32"/>
        </w:rPr>
        <w:t>’</w:t>
      </w:r>
      <w:r w:rsidRPr="00EA49B4">
        <w:rPr>
          <w:szCs w:val="32"/>
        </w:rPr>
        <w:t>à la lie le breuvage amer que lui avait préparé l</w:t>
      </w:r>
      <w:r w:rsidR="007D0B10">
        <w:rPr>
          <w:szCs w:val="32"/>
        </w:rPr>
        <w:t>’</w:t>
      </w:r>
      <w:r w:rsidRPr="00EA49B4">
        <w:rPr>
          <w:szCs w:val="32"/>
        </w:rPr>
        <w:t>envie</w:t>
      </w:r>
      <w:r w:rsidR="007D0B10">
        <w:rPr>
          <w:szCs w:val="32"/>
        </w:rPr>
        <w:t>.</w:t>
      </w:r>
    </w:p>
    <w:p w14:paraId="1124EFE6" w14:textId="6D3E2503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La pièce fut lue à la compagnie par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possédait à un degré supérieur le talent de bien lire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débit était plein de simplicité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intelligence et d</w:t>
      </w:r>
      <w:r w:rsidR="007D0B10">
        <w:rPr>
          <w:szCs w:val="32"/>
        </w:rPr>
        <w:t>’</w:t>
      </w:r>
      <w:r w:rsidRPr="00EA49B4">
        <w:rPr>
          <w:szCs w:val="32"/>
        </w:rPr>
        <w:t>énergie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on ne peut guère se faire une idée du plaisir qu</w:t>
      </w:r>
      <w:r w:rsidR="007D0B10">
        <w:rPr>
          <w:szCs w:val="32"/>
        </w:rPr>
        <w:t>’</w:t>
      </w:r>
      <w:r w:rsidRPr="00EA49B4">
        <w:rPr>
          <w:szCs w:val="32"/>
        </w:rPr>
        <w:t>on trouvait à l</w:t>
      </w:r>
      <w:r w:rsidR="007D0B10">
        <w:rPr>
          <w:szCs w:val="32"/>
        </w:rPr>
        <w:t>’</w:t>
      </w:r>
      <w:r w:rsidRPr="00EA49B4">
        <w:rPr>
          <w:szCs w:val="32"/>
        </w:rPr>
        <w:t>entendre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lastRenderedPageBreak/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beautés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ode de </w:t>
      </w:r>
      <w:r w:rsidR="007D0B10">
        <w:rPr>
          <w:szCs w:val="32"/>
        </w:rPr>
        <w:t>M. </w:t>
      </w:r>
      <w:r w:rsidRPr="00EA49B4">
        <w:rPr>
          <w:szCs w:val="32"/>
        </w:rPr>
        <w:t>Falkland parurent avec tout l</w:t>
      </w:r>
      <w:r w:rsidR="007D0B10">
        <w:rPr>
          <w:szCs w:val="32"/>
        </w:rPr>
        <w:t>’</w:t>
      </w:r>
      <w:r w:rsidRPr="00EA49B4">
        <w:rPr>
          <w:szCs w:val="32"/>
        </w:rPr>
        <w:t>avantage possible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passions successives qui avaient animé l</w:t>
      </w:r>
      <w:r w:rsidR="007D0B10">
        <w:rPr>
          <w:szCs w:val="32"/>
        </w:rPr>
        <w:t>’</w:t>
      </w:r>
      <w:r w:rsidRPr="00EA49B4">
        <w:rPr>
          <w:szCs w:val="32"/>
        </w:rPr>
        <w:t>auteur passèrent dans l</w:t>
      </w:r>
      <w:r w:rsidR="007D0B10">
        <w:rPr>
          <w:szCs w:val="32"/>
        </w:rPr>
        <w:t>’</w:t>
      </w:r>
      <w:r w:rsidRPr="00EA49B4">
        <w:rPr>
          <w:szCs w:val="32"/>
        </w:rPr>
        <w:t>âme du lecteur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Chaque mot fut rendu dans toute la vérité de son accent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toutes les images évoquées par l</w:t>
      </w:r>
      <w:r w:rsidR="007D0B10">
        <w:rPr>
          <w:szCs w:val="32"/>
        </w:rPr>
        <w:t>’</w:t>
      </w:r>
      <w:r w:rsidRPr="00EA49B4">
        <w:rPr>
          <w:szCs w:val="32"/>
        </w:rPr>
        <w:t>imagination créatrice du poëte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faisaient pénétrer jusqu</w:t>
      </w:r>
      <w:r w:rsidR="007D0B10">
        <w:rPr>
          <w:szCs w:val="32"/>
        </w:rPr>
        <w:t>’</w:t>
      </w:r>
      <w:r w:rsidRPr="00EA49B4">
        <w:rPr>
          <w:szCs w:val="32"/>
        </w:rPr>
        <w:t>au fond de l</w:t>
      </w:r>
      <w:r w:rsidR="007D0B10">
        <w:rPr>
          <w:szCs w:val="32"/>
        </w:rPr>
        <w:t>’</w:t>
      </w:r>
      <w:r w:rsidRPr="00EA49B4">
        <w:rPr>
          <w:szCs w:val="32"/>
        </w:rPr>
        <w:t>âme des auditeurs une religieuse solennité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les ravissaient de plaisir et d</w:t>
      </w:r>
      <w:r w:rsidR="007D0B10">
        <w:rPr>
          <w:szCs w:val="32"/>
        </w:rPr>
        <w:t>’</w:t>
      </w:r>
      <w:r w:rsidRPr="00EA49B4">
        <w:rPr>
          <w:szCs w:val="32"/>
        </w:rPr>
        <w:t>admiration</w:t>
      </w:r>
      <w:r w:rsidR="007D0B10">
        <w:rPr>
          <w:szCs w:val="32"/>
        </w:rPr>
        <w:t>.</w:t>
      </w:r>
    </w:p>
    <w:p w14:paraId="7E056618" w14:textId="60761F65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On connaît déjà le caractère de ceux qui composaient cet auditoire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pour la plupart des gens simples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 lettrés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dont le goût n</w:t>
      </w:r>
      <w:r w:rsidR="007D0B10">
        <w:rPr>
          <w:szCs w:val="32"/>
        </w:rPr>
        <w:t>’</w:t>
      </w:r>
      <w:r w:rsidRPr="00EA49B4">
        <w:rPr>
          <w:szCs w:val="32"/>
        </w:rPr>
        <w:t>était pas très-raffiné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ils lisaient jamais de la poésie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simplement par pure imitation et sans y trouver de grands charmes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la pièce de </w:t>
      </w:r>
      <w:r w:rsidR="007D0B10">
        <w:rPr>
          <w:szCs w:val="32"/>
        </w:rPr>
        <w:t>M. </w:t>
      </w:r>
      <w:r w:rsidRPr="00EA49B4">
        <w:rPr>
          <w:szCs w:val="32"/>
        </w:rPr>
        <w:t>Falkland était pleine d</w:t>
      </w:r>
      <w:r w:rsidR="007D0B10">
        <w:rPr>
          <w:szCs w:val="32"/>
        </w:rPr>
        <w:t>’</w:t>
      </w:r>
      <w:r w:rsidRPr="00EA49B4">
        <w:rPr>
          <w:szCs w:val="32"/>
        </w:rPr>
        <w:t>inspiration et de verve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 même l</w:t>
      </w:r>
      <w:r w:rsidR="007D0B10">
        <w:rPr>
          <w:szCs w:val="32"/>
        </w:rPr>
        <w:t>’</w:t>
      </w:r>
      <w:r w:rsidRPr="00EA49B4">
        <w:rPr>
          <w:szCs w:val="32"/>
        </w:rPr>
        <w:t>ode toute seule aurait-elle fait peu d</w:t>
      </w:r>
      <w:r w:rsidR="007D0B10">
        <w:rPr>
          <w:szCs w:val="32"/>
        </w:rPr>
        <w:t>’</w:t>
      </w:r>
      <w:r w:rsidRPr="00EA49B4">
        <w:rPr>
          <w:szCs w:val="32"/>
        </w:rPr>
        <w:t>effet sur la plupart d</w:t>
      </w:r>
      <w:r w:rsidR="007D0B10">
        <w:rPr>
          <w:szCs w:val="32"/>
        </w:rPr>
        <w:t>’</w:t>
      </w:r>
      <w:r w:rsidRPr="00EA49B4">
        <w:rPr>
          <w:szCs w:val="32"/>
        </w:rPr>
        <w:t>entre 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mais la déclamation de </w:t>
      </w:r>
      <w:r w:rsidR="007D0B10">
        <w:rPr>
          <w:szCs w:val="32"/>
        </w:rPr>
        <w:t>M. </w:t>
      </w:r>
      <w:r w:rsidRPr="00EA49B4">
        <w:rPr>
          <w:szCs w:val="32"/>
        </w:rPr>
        <w:t>Clare lui avait donné un nouveau relief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acheva la lecture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eut cessé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auditeurs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la figure et le maintien avaient suivi successivement toutes les passions exprimées par le poëte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cherchèrent tous à la fois à marquer leur approbation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venaient d</w:t>
      </w:r>
      <w:r w:rsidR="007D0B10">
        <w:rPr>
          <w:szCs w:val="32"/>
        </w:rPr>
        <w:t>’</w:t>
      </w:r>
      <w:r w:rsidRPr="00EA49B4">
        <w:rPr>
          <w:szCs w:val="32"/>
        </w:rPr>
        <w:t>éprouver des sensations auxquelles ils étaient peu accoutumés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un parlait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autre suivait avec une sorte d</w:t>
      </w:r>
      <w:r w:rsidR="007D0B10">
        <w:rPr>
          <w:szCs w:val="32"/>
        </w:rPr>
        <w:t>’</w:t>
      </w:r>
      <w:r w:rsidRPr="00EA49B4">
        <w:rPr>
          <w:szCs w:val="32"/>
        </w:rPr>
        <w:t>entraînement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ton bruyant et confus de leurs louanges les rendait encore plus frappantes et plus remarquables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ce qui fut surtout le plus difficile à supporter pour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ce fut la conduite de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remit le manuscrit à la dame qui le lui avait donné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se retournant vers </w:t>
      </w:r>
      <w:r w:rsidR="007D0B10">
        <w:rPr>
          <w:szCs w:val="32"/>
        </w:rPr>
        <w:t>M. </w:t>
      </w:r>
      <w:r w:rsidRPr="00EA49B4">
        <w:rPr>
          <w:szCs w:val="32"/>
        </w:rPr>
        <w:t>Falkland avec un ton plein d</w:t>
      </w:r>
      <w:r w:rsidR="007D0B10">
        <w:rPr>
          <w:szCs w:val="32"/>
        </w:rPr>
        <w:t>’</w:t>
      </w:r>
      <w:r w:rsidRPr="00EA49B4">
        <w:rPr>
          <w:szCs w:val="32"/>
        </w:rPr>
        <w:t>âme et d</w:t>
      </w:r>
      <w:r w:rsidR="007D0B10">
        <w:rPr>
          <w:szCs w:val="32"/>
        </w:rPr>
        <w:t>’</w:t>
      </w:r>
      <w:r w:rsidRPr="00EA49B4">
        <w:rPr>
          <w:szCs w:val="32"/>
        </w:rPr>
        <w:t>enthousiasme</w:t>
      </w:r>
      <w:r w:rsidR="007D0B10">
        <w:rPr>
          <w:szCs w:val="32"/>
        </w:rPr>
        <w:t> : « </w:t>
      </w:r>
      <w:r w:rsidRPr="00EA49B4">
        <w:rPr>
          <w:szCs w:val="32"/>
        </w:rPr>
        <w:t>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monsieur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voilà qui est frappé au bon coin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pas là un de ces essais laborieux et pédantesques qui attestent les sueurs et les veilles de l</w:t>
      </w:r>
      <w:r w:rsidR="007D0B10">
        <w:rPr>
          <w:szCs w:val="32"/>
        </w:rPr>
        <w:t>’</w:t>
      </w:r>
      <w:r w:rsidRPr="00EA49B4">
        <w:rPr>
          <w:szCs w:val="32"/>
        </w:rPr>
        <w:t>auteur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de ces niaiseries pastorales qui ne présentent pas à l</w:t>
      </w:r>
      <w:r w:rsidR="007D0B10">
        <w:rPr>
          <w:szCs w:val="32"/>
        </w:rPr>
        <w:t>’</w:t>
      </w:r>
      <w:r w:rsidRPr="00EA49B4">
        <w:rPr>
          <w:szCs w:val="32"/>
        </w:rPr>
        <w:t>esprit le moindre sens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avons besoin d</w:t>
      </w:r>
      <w:r w:rsidR="007D0B10">
        <w:rPr>
          <w:szCs w:val="32"/>
        </w:rPr>
        <w:t>’</w:t>
      </w:r>
      <w:r w:rsidRPr="00EA49B4">
        <w:rPr>
          <w:szCs w:val="32"/>
        </w:rPr>
        <w:t>hommes tels que vous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souvenez-vous 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jeune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ce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est pas pour </w:t>
      </w:r>
      <w:r w:rsidRPr="00EA49B4">
        <w:rPr>
          <w:szCs w:val="32"/>
        </w:rPr>
        <w:lastRenderedPageBreak/>
        <w:t>enfanter des chimères oiseuses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pour éclairer le monde que le ciel a fait aux hommes le don du génie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Élevez-vous à la hauteur de vos destinées</w:t>
      </w:r>
      <w:r w:rsidR="007D0B10">
        <w:rPr>
          <w:szCs w:val="32"/>
        </w:rPr>
        <w:t>. »</w:t>
      </w:r>
    </w:p>
    <w:p w14:paraId="096C6EE8" w14:textId="75BB8554" w:rsidR="007D0B10" w:rsidRDefault="00CC13A3" w:rsidP="00CC13A3">
      <w:pPr>
        <w:rPr>
          <w:szCs w:val="32"/>
        </w:rPr>
      </w:pPr>
      <w:r w:rsidRPr="00EA49B4">
        <w:rPr>
          <w:szCs w:val="32"/>
        </w:rPr>
        <w:t>Un instant après</w:t>
      </w:r>
      <w:r w:rsidR="007D0B10">
        <w:rPr>
          <w:szCs w:val="32"/>
        </w:rPr>
        <w:t>, 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quittant son siége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se retira avec </w:t>
      </w:r>
      <w:r w:rsidR="007D0B10">
        <w:rPr>
          <w:szCs w:val="32"/>
        </w:rPr>
        <w:t>M. </w:t>
      </w:r>
      <w:r w:rsidRPr="00EA49B4">
        <w:rPr>
          <w:szCs w:val="32"/>
        </w:rPr>
        <w:t>Falkland et deux ou trois autres personnes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Aussitôt qu</w:t>
      </w:r>
      <w:r w:rsidR="007D0B10">
        <w:rPr>
          <w:szCs w:val="32"/>
        </w:rPr>
        <w:t>’</w:t>
      </w:r>
      <w:r w:rsidRPr="00EA49B4">
        <w:rPr>
          <w:szCs w:val="32"/>
        </w:rPr>
        <w:t>ils furent sortis</w:t>
      </w:r>
      <w:r w:rsidR="007D0B10">
        <w:rPr>
          <w:szCs w:val="32"/>
        </w:rPr>
        <w:t>, M. </w:t>
      </w:r>
      <w:r w:rsidRPr="00EA49B4">
        <w:rPr>
          <w:szCs w:val="32"/>
        </w:rPr>
        <w:t>Tyrrel s</w:t>
      </w:r>
      <w:r w:rsidR="007D0B10">
        <w:rPr>
          <w:szCs w:val="32"/>
        </w:rPr>
        <w:t>’</w:t>
      </w:r>
      <w:r w:rsidRPr="00EA49B4">
        <w:rPr>
          <w:szCs w:val="32"/>
        </w:rPr>
        <w:t>avança un peu plus en dedans du cercle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été si longtemps réduit au silence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semblait prêt à étouffer d</w:t>
      </w:r>
      <w:r w:rsidR="007D0B10">
        <w:rPr>
          <w:szCs w:val="32"/>
        </w:rPr>
        <w:t>’</w:t>
      </w:r>
      <w:r w:rsidRPr="00EA49B4">
        <w:rPr>
          <w:szCs w:val="32"/>
        </w:rPr>
        <w:t>indignation</w:t>
      </w:r>
      <w:r w:rsidR="007D0B10">
        <w:rPr>
          <w:szCs w:val="32"/>
        </w:rPr>
        <w:t> : « </w:t>
      </w:r>
      <w:r w:rsidRPr="00EA49B4">
        <w:rPr>
          <w:szCs w:val="32"/>
        </w:rPr>
        <w:t>Vraiment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se parlant à lui-même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sans adresser la parole à personne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une belle chose que des vers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Dieu me damne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voudrais un peu savoir ce qu</w:t>
      </w:r>
      <w:r w:rsidR="007D0B10">
        <w:rPr>
          <w:szCs w:val="32"/>
        </w:rPr>
        <w:t>’</w:t>
      </w:r>
      <w:r w:rsidRPr="00EA49B4">
        <w:rPr>
          <w:szCs w:val="32"/>
        </w:rPr>
        <w:t>on ferait d</w:t>
      </w:r>
      <w:r w:rsidR="007D0B10">
        <w:rPr>
          <w:szCs w:val="32"/>
        </w:rPr>
        <w:t>’</w:t>
      </w:r>
      <w:r w:rsidRPr="00EA49B4">
        <w:rPr>
          <w:szCs w:val="32"/>
        </w:rPr>
        <w:t>une cargaison entière d</w:t>
      </w:r>
      <w:r w:rsidR="007D0B10">
        <w:rPr>
          <w:szCs w:val="32"/>
        </w:rPr>
        <w:t>’</w:t>
      </w:r>
      <w:r w:rsidRPr="00EA49B4">
        <w:rPr>
          <w:szCs w:val="32"/>
        </w:rPr>
        <w:t>une telle marchandise</w:t>
      </w:r>
      <w:r w:rsidR="007D0B10">
        <w:rPr>
          <w:szCs w:val="32"/>
        </w:rPr>
        <w:t>.</w:t>
      </w:r>
    </w:p>
    <w:p w14:paraId="0C6A7D27" w14:textId="5BFEF158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Assurément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 la dame qui avait la première parlé de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ode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ne disconviendrez pas que la poésie ne soit un amusement très-noble et très-agréable</w:t>
      </w:r>
      <w:r>
        <w:rPr>
          <w:szCs w:val="32"/>
        </w:rPr>
        <w:t>.</w:t>
      </w:r>
    </w:p>
    <w:p w14:paraId="37619531" w14:textId="1FE76DC2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Très-noble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Parbleu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Voyez un peu ce Falkland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Voilà-t-il pas un beau petit homme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Au nom du diable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madame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est-ce que vous croyez qu</w:t>
      </w:r>
      <w:r>
        <w:rPr>
          <w:szCs w:val="32"/>
        </w:rPr>
        <w:t>’</w:t>
      </w:r>
      <w:r w:rsidR="00CC13A3" w:rsidRPr="00EA49B4">
        <w:rPr>
          <w:szCs w:val="32"/>
        </w:rPr>
        <w:t>il ferait des vers s</w:t>
      </w:r>
      <w:r>
        <w:rPr>
          <w:szCs w:val="32"/>
        </w:rPr>
        <w:t>’</w:t>
      </w:r>
      <w:r w:rsidR="00CC13A3" w:rsidRPr="00EA49B4">
        <w:rPr>
          <w:szCs w:val="32"/>
        </w:rPr>
        <w:t>il était en état de mieux faire autre chose</w:t>
      </w:r>
      <w:r>
        <w:rPr>
          <w:szCs w:val="32"/>
        </w:rPr>
        <w:t> ? »</w:t>
      </w:r>
    </w:p>
    <w:p w14:paraId="5257F063" w14:textId="175C4358" w:rsidR="007D0B10" w:rsidRDefault="00CC13A3" w:rsidP="00CC13A3">
      <w:pPr>
        <w:rPr>
          <w:szCs w:val="32"/>
        </w:rPr>
      </w:pPr>
      <w:r w:rsidRPr="00EA49B4">
        <w:rPr>
          <w:szCs w:val="32"/>
        </w:rPr>
        <w:t>La conversation ne s</w:t>
      </w:r>
      <w:r w:rsidR="007D0B10">
        <w:rPr>
          <w:szCs w:val="32"/>
        </w:rPr>
        <w:t>’</w:t>
      </w:r>
      <w:r w:rsidRPr="00EA49B4">
        <w:rPr>
          <w:szCs w:val="32"/>
        </w:rPr>
        <w:t>arrêta pas là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dame répliqua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Quelques autres personnes encore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toutes remplies des émotions qu</w:t>
      </w:r>
      <w:r w:rsidR="007D0B10">
        <w:rPr>
          <w:szCs w:val="32"/>
        </w:rPr>
        <w:t>’</w:t>
      </w:r>
      <w:r w:rsidRPr="00EA49B4">
        <w:rPr>
          <w:szCs w:val="32"/>
        </w:rPr>
        <w:t>elles venaient d</w:t>
      </w:r>
      <w:r w:rsidR="007D0B10">
        <w:rPr>
          <w:szCs w:val="32"/>
        </w:rPr>
        <w:t>’</w:t>
      </w:r>
      <w:r w:rsidRPr="00EA49B4">
        <w:rPr>
          <w:szCs w:val="32"/>
        </w:rPr>
        <w:t>éprouver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mirent de la partie</w:t>
      </w:r>
      <w:r w:rsidR="007D0B10">
        <w:rPr>
          <w:szCs w:val="32"/>
        </w:rPr>
        <w:t>. M. </w:t>
      </w:r>
      <w:r w:rsidRPr="00EA49B4">
        <w:rPr>
          <w:szCs w:val="32"/>
        </w:rPr>
        <w:t>Tyrrel devint plus emporté dans ses invectives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soulagea en exhalant sa bile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personnes qui pouvaient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certain point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contenir ses violences s</w:t>
      </w:r>
      <w:r w:rsidR="007D0B10">
        <w:rPr>
          <w:szCs w:val="32"/>
        </w:rPr>
        <w:t>’</w:t>
      </w:r>
      <w:r w:rsidRPr="00EA49B4">
        <w:rPr>
          <w:szCs w:val="32"/>
        </w:rPr>
        <w:t>étaient retirées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soit timidité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faiblesse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orateurs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un après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retombaient dans le silence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Tyrrel semblait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apparence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avoir repris son ancien ascendant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sentait bien le peu de solidité de ce triomphe passager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rage était au fond de son cœur</w:t>
      </w:r>
      <w:r w:rsidR="007D0B10">
        <w:rPr>
          <w:szCs w:val="32"/>
        </w:rPr>
        <w:t>.</w:t>
      </w:r>
    </w:p>
    <w:p w14:paraId="1E9A5AB5" w14:textId="7310AFCE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En s</w:t>
      </w:r>
      <w:r w:rsidR="007D0B10">
        <w:rPr>
          <w:szCs w:val="32"/>
        </w:rPr>
        <w:t>’</w:t>
      </w:r>
      <w:r w:rsidRPr="00EA49B4">
        <w:rPr>
          <w:szCs w:val="32"/>
        </w:rPr>
        <w:t>en retournant de l</w:t>
      </w:r>
      <w:r w:rsidR="007D0B10">
        <w:rPr>
          <w:szCs w:val="32"/>
        </w:rPr>
        <w:t>’</w:t>
      </w:r>
      <w:r w:rsidRPr="00EA49B4">
        <w:rPr>
          <w:szCs w:val="32"/>
        </w:rPr>
        <w:t>assemblée il fut accompagné par un jeune homme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conformité de manières et d</w:t>
      </w:r>
      <w:r w:rsidR="007D0B10">
        <w:rPr>
          <w:szCs w:val="32"/>
        </w:rPr>
        <w:t>’</w:t>
      </w:r>
      <w:r w:rsidRPr="00EA49B4">
        <w:rPr>
          <w:szCs w:val="32"/>
        </w:rPr>
        <w:t>inclinations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devenu un de ses principaux confidents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aurait pu croire que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humeur de </w:t>
      </w:r>
      <w:r w:rsidR="007D0B10">
        <w:rPr>
          <w:szCs w:val="32"/>
        </w:rPr>
        <w:t>M. </w:t>
      </w:r>
      <w:r w:rsidRPr="00EA49B4">
        <w:rPr>
          <w:szCs w:val="32"/>
        </w:rPr>
        <w:t>Tyrrel s</w:t>
      </w:r>
      <w:r w:rsidR="007D0B10">
        <w:rPr>
          <w:szCs w:val="32"/>
        </w:rPr>
        <w:t>’</w:t>
      </w:r>
      <w:r w:rsidRPr="00EA49B4">
        <w:rPr>
          <w:szCs w:val="32"/>
        </w:rPr>
        <w:t>était suffisamment satisfaite dans la conversation qu</w:t>
      </w:r>
      <w:r w:rsidR="007D0B10">
        <w:rPr>
          <w:szCs w:val="32"/>
        </w:rPr>
        <w:t>’</w:t>
      </w:r>
      <w:r w:rsidRPr="00EA49B4">
        <w:rPr>
          <w:szCs w:val="32"/>
        </w:rPr>
        <w:t>il venait d</w:t>
      </w:r>
      <w:r w:rsidR="007D0B10">
        <w:rPr>
          <w:szCs w:val="32"/>
        </w:rPr>
        <w:t>’</w:t>
      </w:r>
      <w:r w:rsidRPr="00EA49B4">
        <w:rPr>
          <w:szCs w:val="32"/>
        </w:rPr>
        <w:t>avoir en quittant la société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lui était impossible de distraire ses idées du tourment qu</w:t>
      </w:r>
      <w:r w:rsidR="007D0B10">
        <w:rPr>
          <w:szCs w:val="32"/>
        </w:rPr>
        <w:t>’</w:t>
      </w:r>
      <w:r w:rsidRPr="00EA49B4">
        <w:rPr>
          <w:szCs w:val="32"/>
        </w:rPr>
        <w:t>il endurait</w:t>
      </w:r>
      <w:r w:rsidR="007D0B10">
        <w:rPr>
          <w:szCs w:val="32"/>
        </w:rPr>
        <w:t>. « </w:t>
      </w:r>
      <w:r w:rsidRPr="00EA49B4">
        <w:rPr>
          <w:szCs w:val="32"/>
        </w:rPr>
        <w:t>Damné soit ce Falkland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quel misérable drôle pour faire ici tant de fracas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Mais les sots sont toujours des sots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les femmes des sottes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 pas moyen d</w:t>
      </w:r>
      <w:r w:rsidR="007D0B10">
        <w:rPr>
          <w:szCs w:val="32"/>
        </w:rPr>
        <w:t>’</w:t>
      </w:r>
      <w:r w:rsidRPr="00EA49B4">
        <w:rPr>
          <w:szCs w:val="32"/>
        </w:rPr>
        <w:t>empêcher cela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Les plus à blâmer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sont ceux qui les soutiennent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Clare plus que tout autre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un homme qui devrait un peu connaître le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ne pas se laisser éblouir par du clinquant et des niaiseries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paraissait avoir du jugement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je ne l</w:t>
      </w:r>
      <w:r w:rsidR="007D0B10">
        <w:rPr>
          <w:szCs w:val="32"/>
        </w:rPr>
        <w:t>’</w:t>
      </w:r>
      <w:r w:rsidRPr="00EA49B4">
        <w:rPr>
          <w:szCs w:val="32"/>
        </w:rPr>
        <w:t>aurais pas soupçonné d</w:t>
      </w:r>
      <w:r w:rsidR="007D0B10">
        <w:rPr>
          <w:szCs w:val="32"/>
        </w:rPr>
        <w:t>’</w:t>
      </w:r>
      <w:r w:rsidRPr="00EA49B4">
        <w:rPr>
          <w:szCs w:val="32"/>
        </w:rPr>
        <w:t>avoir ainsi mis en train tout ce charivari contre la raison et la bienséance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tout le monde est fait de même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ceux qu</w:t>
      </w:r>
      <w:r w:rsidR="007D0B10">
        <w:rPr>
          <w:szCs w:val="32"/>
        </w:rPr>
        <w:t>’</w:t>
      </w:r>
      <w:r w:rsidRPr="00EA49B4">
        <w:rPr>
          <w:szCs w:val="32"/>
        </w:rPr>
        <w:t>on croit valoir mieux sont seulement les plus adroits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ils prennent une autre route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toujours pour aller au même but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Celui-ci m</w:t>
      </w:r>
      <w:r w:rsidR="007D0B10">
        <w:rPr>
          <w:szCs w:val="32"/>
        </w:rPr>
        <w:t>’</w:t>
      </w:r>
      <w:r w:rsidRPr="00EA49B4">
        <w:rPr>
          <w:szCs w:val="32"/>
        </w:rPr>
        <w:t>a trompé pendant quelque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est bien fini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le mal vient de là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sots se trompent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ils ne persisteraient pas dans leur sottise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ils n</w:t>
      </w:r>
      <w:r w:rsidR="007D0B10">
        <w:rPr>
          <w:szCs w:val="32"/>
        </w:rPr>
        <w:t>’</w:t>
      </w:r>
      <w:r w:rsidRPr="00EA49B4">
        <w:rPr>
          <w:szCs w:val="32"/>
        </w:rPr>
        <w:t>y étaient encouragés par ceux qui seraient faits pour les éclairer</w:t>
      </w:r>
      <w:r w:rsidR="007D0B10">
        <w:rPr>
          <w:szCs w:val="32"/>
        </w:rPr>
        <w:t>. »</w:t>
      </w:r>
    </w:p>
    <w:p w14:paraId="3713099B" w14:textId="65D074C8" w:rsidR="007D0B10" w:rsidRDefault="00CC13A3" w:rsidP="00CC13A3">
      <w:pPr>
        <w:rPr>
          <w:szCs w:val="32"/>
        </w:rPr>
      </w:pPr>
      <w:r w:rsidRPr="00EA49B4">
        <w:rPr>
          <w:szCs w:val="32"/>
        </w:rPr>
        <w:t>Peu de jours après cette aventure</w:t>
      </w:r>
      <w:r w:rsidR="007D0B10">
        <w:rPr>
          <w:szCs w:val="32"/>
        </w:rPr>
        <w:t>, M. </w:t>
      </w:r>
      <w:r w:rsidRPr="00EA49B4">
        <w:rPr>
          <w:szCs w:val="32"/>
        </w:rPr>
        <w:t xml:space="preserve">Tyrrel fut fort surpris de recevoir une visite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Sans autre compliment</w:t>
      </w:r>
      <w:r w:rsidR="007D0B10">
        <w:rPr>
          <w:szCs w:val="32"/>
        </w:rPr>
        <w:t>, M. </w:t>
      </w:r>
      <w:r w:rsidRPr="00EA49B4">
        <w:rPr>
          <w:szCs w:val="32"/>
        </w:rPr>
        <w:t>Falkland débuta par exposer le sujet de sa visite</w:t>
      </w:r>
      <w:r w:rsidR="007D0B10">
        <w:rPr>
          <w:szCs w:val="32"/>
        </w:rPr>
        <w:t>.</w:t>
      </w:r>
    </w:p>
    <w:p w14:paraId="55CB0C52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venu pour avoir avec vous une explication amicale</w:t>
      </w:r>
      <w:r>
        <w:rPr>
          <w:szCs w:val="32"/>
        </w:rPr>
        <w:t>.</w:t>
      </w:r>
    </w:p>
    <w:p w14:paraId="66201C6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Une explication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ai-je offensé</w:t>
      </w:r>
      <w:r>
        <w:rPr>
          <w:szCs w:val="32"/>
        </w:rPr>
        <w:t> ?</w:t>
      </w:r>
    </w:p>
    <w:p w14:paraId="6F1AF66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Pas le moins du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</w:t>
      </w:r>
      <w:r>
        <w:rPr>
          <w:szCs w:val="32"/>
        </w:rPr>
        <w:t>’</w:t>
      </w:r>
      <w:r w:rsidR="00CC13A3" w:rsidRPr="00EA49B4">
        <w:rPr>
          <w:szCs w:val="32"/>
        </w:rPr>
        <w:t>est pour cela que je crois que c</w:t>
      </w:r>
      <w:r>
        <w:rPr>
          <w:szCs w:val="32"/>
        </w:rPr>
        <w:t>’</w:t>
      </w:r>
      <w:r w:rsidR="00CC13A3" w:rsidRPr="00EA49B4">
        <w:rPr>
          <w:szCs w:val="32"/>
        </w:rPr>
        <w:t>est le moment de nous entendre</w:t>
      </w:r>
      <w:r>
        <w:rPr>
          <w:szCs w:val="32"/>
        </w:rPr>
        <w:t>.</w:t>
      </w:r>
    </w:p>
    <w:p w14:paraId="426FB65F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— </w:t>
      </w:r>
      <w:r w:rsidR="00CC13A3" w:rsidRPr="00EA49B4">
        <w:rPr>
          <w:szCs w:val="32"/>
        </w:rPr>
        <w:t>Que diable venez-vous me dire 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Êtes-vous bien sûr que votre explication ne soit pas plus propre à brouiller les choses qu</w:t>
      </w:r>
      <w:r>
        <w:rPr>
          <w:szCs w:val="32"/>
        </w:rPr>
        <w:t>’</w:t>
      </w:r>
      <w:r w:rsidR="00CC13A3" w:rsidRPr="00EA49B4">
        <w:rPr>
          <w:szCs w:val="32"/>
        </w:rPr>
        <w:t>à les éclaircir</w:t>
      </w:r>
      <w:r>
        <w:rPr>
          <w:szCs w:val="32"/>
        </w:rPr>
        <w:t> ?</w:t>
      </w:r>
    </w:p>
    <w:p w14:paraId="642CCAAE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crois en être sûr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me fie beaucoup sur la pureté de mes intentions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doute pas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vous les connaîtrez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ne vous prêtiez volontiers à y concourir</w:t>
      </w:r>
      <w:r>
        <w:rPr>
          <w:szCs w:val="32"/>
        </w:rPr>
        <w:t>.</w:t>
      </w:r>
    </w:p>
    <w:p w14:paraId="2EBBAB3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 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pourrions n</w:t>
      </w:r>
      <w:r>
        <w:rPr>
          <w:szCs w:val="32"/>
        </w:rPr>
        <w:t>’</w:t>
      </w:r>
      <w:r w:rsidR="00CC13A3" w:rsidRPr="00EA49B4">
        <w:rPr>
          <w:szCs w:val="32"/>
        </w:rPr>
        <w:t>être pas d</w:t>
      </w:r>
      <w:r>
        <w:rPr>
          <w:szCs w:val="32"/>
        </w:rPr>
        <w:t>’</w:t>
      </w:r>
      <w:r w:rsidR="00CC13A3" w:rsidRPr="00EA49B4">
        <w:rPr>
          <w:szCs w:val="32"/>
        </w:rPr>
        <w:t>accord là-dessus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homme pense d</w:t>
      </w:r>
      <w:r>
        <w:rPr>
          <w:szCs w:val="32"/>
        </w:rPr>
        <w:t>’</w:t>
      </w:r>
      <w:r w:rsidR="00CC13A3" w:rsidRPr="00EA49B4">
        <w:rPr>
          <w:szCs w:val="32"/>
        </w:rPr>
        <w:t>une manière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autre d</w:t>
      </w:r>
      <w:r>
        <w:rPr>
          <w:szCs w:val="32"/>
        </w:rPr>
        <w:t>’</w:t>
      </w:r>
      <w:r w:rsidR="00CC13A3" w:rsidRPr="00EA49B4">
        <w:rPr>
          <w:szCs w:val="32"/>
        </w:rPr>
        <w:t>une autre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Et puis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foi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crois pas avoir grand sujet de me louer de vous jusqu</w:t>
      </w:r>
      <w:r>
        <w:rPr>
          <w:szCs w:val="32"/>
        </w:rPr>
        <w:t>’</w:t>
      </w:r>
      <w:r w:rsidR="00CC13A3" w:rsidRPr="00EA49B4">
        <w:rPr>
          <w:szCs w:val="32"/>
        </w:rPr>
        <w:t>à présent</w:t>
      </w:r>
      <w:r>
        <w:rPr>
          <w:szCs w:val="32"/>
        </w:rPr>
        <w:t>.</w:t>
      </w:r>
    </w:p>
    <w:p w14:paraId="08B561EB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Cela peut être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Avec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crois pas non plus vous avoir donné quelque raison de vous en plaindre</w:t>
      </w:r>
      <w:r>
        <w:rPr>
          <w:szCs w:val="32"/>
        </w:rPr>
        <w:t>.</w:t>
      </w:r>
    </w:p>
    <w:p w14:paraId="366300F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vous n</w:t>
      </w:r>
      <w:r>
        <w:rPr>
          <w:szCs w:val="32"/>
        </w:rPr>
        <w:t>’</w:t>
      </w:r>
      <w:r w:rsidR="00CC13A3" w:rsidRPr="00EA49B4">
        <w:rPr>
          <w:szCs w:val="32"/>
        </w:rPr>
        <w:t>avez pas le droit de venir ici me vexer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votre projet a été de vous divertir à mes dépens et de savoir à quel homme vous aviez affaire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Dieu me damne si vous aurez sujet de vous en applaudir</w:t>
      </w:r>
      <w:r>
        <w:rPr>
          <w:szCs w:val="32"/>
        </w:rPr>
        <w:t>.</w:t>
      </w:r>
    </w:p>
    <w:p w14:paraId="4DBDCBA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Rien n</w:t>
      </w:r>
      <w:r>
        <w:rPr>
          <w:szCs w:val="32"/>
        </w:rPr>
        <w:t>’</w:t>
      </w:r>
      <w:r w:rsidR="00CC13A3" w:rsidRPr="00EA49B4">
        <w:rPr>
          <w:szCs w:val="32"/>
        </w:rPr>
        <w:t>est plus aisé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de nous susciter une affaire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c</w:t>
      </w:r>
      <w:r>
        <w:rPr>
          <w:szCs w:val="32"/>
        </w:rPr>
        <w:t>’</w:t>
      </w:r>
      <w:r w:rsidR="00CC13A3" w:rsidRPr="00EA49B4">
        <w:rPr>
          <w:szCs w:val="32"/>
        </w:rPr>
        <w:t>est là ce que vous voulez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ayez pas peur que les occasions vous manquent</w:t>
      </w:r>
      <w:r>
        <w:rPr>
          <w:szCs w:val="32"/>
        </w:rPr>
        <w:t>.</w:t>
      </w:r>
    </w:p>
    <w:p w14:paraId="30CD408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crois que vous êtes venu ici pour me braver</w:t>
      </w:r>
      <w:r>
        <w:rPr>
          <w:szCs w:val="32"/>
        </w:rPr>
        <w:t>.</w:t>
      </w:r>
    </w:p>
    <w:p w14:paraId="75001CE5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prenez garde</w:t>
      </w:r>
      <w:r>
        <w:rPr>
          <w:szCs w:val="32"/>
        </w:rPr>
        <w:t> !…</w:t>
      </w:r>
    </w:p>
    <w:p w14:paraId="383AAF61" w14:textId="4D313D0E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Quoi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Entendez-vous me menacer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De par tous les diables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me voulez-vous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êtes-vous venu faire ici</w:t>
      </w:r>
      <w:r>
        <w:rPr>
          <w:szCs w:val="32"/>
        </w:rPr>
        <w:t> ? »</w:t>
      </w:r>
    </w:p>
    <w:p w14:paraId="57EED39C" w14:textId="457F23B6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Les manières brutales de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Tyrrel rendirent à </w:t>
      </w:r>
      <w:r w:rsidR="007D0B10">
        <w:rPr>
          <w:szCs w:val="32"/>
        </w:rPr>
        <w:t>M. </w:t>
      </w:r>
      <w:r w:rsidRPr="00EA49B4">
        <w:rPr>
          <w:szCs w:val="32"/>
        </w:rPr>
        <w:t>Falkland tout son sang-froid</w:t>
      </w:r>
      <w:r w:rsidR="007D0B10">
        <w:rPr>
          <w:szCs w:val="32"/>
        </w:rPr>
        <w:t>.</w:t>
      </w:r>
    </w:p>
    <w:p w14:paraId="2138CFE0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« 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tort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reprit-il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avoue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que des intentions pacifiques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</w:t>
      </w:r>
      <w:r>
        <w:rPr>
          <w:szCs w:val="32"/>
        </w:rPr>
        <w:t>’</w:t>
      </w:r>
      <w:r w:rsidR="00CC13A3" w:rsidRPr="00EA49B4">
        <w:rPr>
          <w:szCs w:val="32"/>
        </w:rPr>
        <w:t>est ce qui m</w:t>
      </w:r>
      <w:r>
        <w:rPr>
          <w:szCs w:val="32"/>
        </w:rPr>
        <w:t>’</w:t>
      </w:r>
      <w:r w:rsidR="00CC13A3" w:rsidRPr="00EA49B4">
        <w:rPr>
          <w:szCs w:val="32"/>
        </w:rPr>
        <w:t>a fait prendre la liberté de venir vous voir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Quel que puisse être mon ressentiment dans d</w:t>
      </w:r>
      <w:r>
        <w:rPr>
          <w:szCs w:val="32"/>
        </w:rPr>
        <w:t>’</w:t>
      </w:r>
      <w:r w:rsidR="00CC13A3" w:rsidRPr="00EA49B4">
        <w:rPr>
          <w:szCs w:val="32"/>
        </w:rPr>
        <w:t>autres circonstances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dois me vaincre en ce moment</w:t>
      </w:r>
      <w:r>
        <w:rPr>
          <w:szCs w:val="32"/>
        </w:rPr>
        <w:t>.</w:t>
      </w:r>
    </w:p>
    <w:p w14:paraId="5455FA2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Ah ah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avez-vous donc de plus à me dire</w:t>
      </w:r>
      <w:r>
        <w:rPr>
          <w:szCs w:val="32"/>
        </w:rPr>
        <w:t> ?</w:t>
      </w:r>
    </w:p>
    <w:p w14:paraId="6FAD2302" w14:textId="79D431FB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poursuivit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vous imaginerez sûrement bien que le sujet qui m</w:t>
      </w:r>
      <w:r>
        <w:rPr>
          <w:szCs w:val="32"/>
        </w:rPr>
        <w:t>’</w:t>
      </w:r>
      <w:r w:rsidR="00CC13A3" w:rsidRPr="00EA49B4">
        <w:rPr>
          <w:szCs w:val="32"/>
        </w:rPr>
        <w:t>a amené ici n</w:t>
      </w:r>
      <w:r>
        <w:rPr>
          <w:szCs w:val="32"/>
        </w:rPr>
        <w:t>’</w:t>
      </w:r>
      <w:r w:rsidR="00CC13A3" w:rsidRPr="00EA49B4">
        <w:rPr>
          <w:szCs w:val="32"/>
        </w:rPr>
        <w:t>est pas une bagatelle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serais pas venu chez vous sans de très-fortes raisons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 démarche seule vous est un sûr garant que je suis profondément convaincu de l</w:t>
      </w:r>
      <w:r>
        <w:rPr>
          <w:szCs w:val="32"/>
        </w:rPr>
        <w:t>’</w:t>
      </w:r>
      <w:r w:rsidR="00CC13A3" w:rsidRPr="00EA49B4">
        <w:rPr>
          <w:szCs w:val="32"/>
        </w:rPr>
        <w:t>importance de ce que j</w:t>
      </w:r>
      <w:r>
        <w:rPr>
          <w:szCs w:val="32"/>
        </w:rPr>
        <w:t>’</w:t>
      </w:r>
      <w:r w:rsidR="00CC13A3" w:rsidRPr="00EA49B4">
        <w:rPr>
          <w:szCs w:val="32"/>
        </w:rPr>
        <w:t>ai à vous dire</w:t>
      </w:r>
      <w:r>
        <w:rPr>
          <w:szCs w:val="32"/>
        </w:rPr>
        <w:t>.</w:t>
      </w:r>
    </w:p>
    <w:p w14:paraId="0282B350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Nous sommes à l</w:t>
      </w:r>
      <w:r>
        <w:rPr>
          <w:szCs w:val="32"/>
        </w:rPr>
        <w:t>’</w:t>
      </w:r>
      <w:r w:rsidR="00CC13A3" w:rsidRPr="00EA49B4">
        <w:rPr>
          <w:szCs w:val="32"/>
        </w:rPr>
        <w:t>égard l</w:t>
      </w:r>
      <w:r>
        <w:rPr>
          <w:szCs w:val="32"/>
        </w:rPr>
        <w:t>’</w:t>
      </w:r>
      <w:r w:rsidR="00CC13A3" w:rsidRPr="00EA49B4">
        <w:rPr>
          <w:szCs w:val="32"/>
        </w:rPr>
        <w:t>un de l</w:t>
      </w:r>
      <w:r>
        <w:rPr>
          <w:szCs w:val="32"/>
        </w:rPr>
        <w:t>’</w:t>
      </w:r>
      <w:r w:rsidR="00CC13A3" w:rsidRPr="00EA49B4">
        <w:rPr>
          <w:szCs w:val="32"/>
        </w:rPr>
        <w:t>autre dans une situation des plus critiques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nous sommes tout près d</w:t>
      </w:r>
      <w:r>
        <w:rPr>
          <w:szCs w:val="32"/>
        </w:rPr>
        <w:t>’</w:t>
      </w:r>
      <w:r w:rsidR="00CC13A3" w:rsidRPr="00EA49B4">
        <w:rPr>
          <w:szCs w:val="32"/>
        </w:rPr>
        <w:t>un tourbillon qui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nous entraîne une fois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nous laissera plus le temps de la réflexion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malheureux esprit de jalousie semble s</w:t>
      </w:r>
      <w:r>
        <w:rPr>
          <w:szCs w:val="32"/>
        </w:rPr>
        <w:t>’</w:t>
      </w:r>
      <w:r w:rsidR="00CC13A3" w:rsidRPr="00EA49B4">
        <w:rPr>
          <w:szCs w:val="32"/>
        </w:rPr>
        <w:t>être glissé entre nous deux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désire rien tant que de l</w:t>
      </w:r>
      <w:r>
        <w:rPr>
          <w:szCs w:val="32"/>
        </w:rPr>
        <w:t>’</w:t>
      </w:r>
      <w:r w:rsidR="00CC13A3" w:rsidRPr="00EA49B4">
        <w:rPr>
          <w:szCs w:val="32"/>
        </w:rPr>
        <w:t>éloigner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viens réclamer votre aide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sommes tous les deux d</w:t>
      </w:r>
      <w:r>
        <w:rPr>
          <w:szCs w:val="32"/>
        </w:rPr>
        <w:t>’</w:t>
      </w:r>
      <w:r w:rsidR="00CC13A3" w:rsidRPr="00EA49B4">
        <w:rPr>
          <w:szCs w:val="32"/>
        </w:rPr>
        <w:t>humeur peu endurante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nous avons tous les deux une propension à nous laisser emporter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l</w:t>
      </w:r>
      <w:r>
        <w:rPr>
          <w:szCs w:val="32"/>
        </w:rPr>
        <w:t>’</w:t>
      </w:r>
      <w:r w:rsidR="00CC13A3" w:rsidRPr="00EA49B4">
        <w:rPr>
          <w:szCs w:val="32"/>
        </w:rPr>
        <w:t>état où sont les choses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rien de déshonorant ni pour vous ni pour moi à prendre des précautions contre l</w:t>
      </w:r>
      <w:r>
        <w:rPr>
          <w:szCs w:val="32"/>
        </w:rPr>
        <w:t>’</w:t>
      </w:r>
      <w:r w:rsidR="00CC13A3" w:rsidRPr="00EA49B4">
        <w:rPr>
          <w:szCs w:val="32"/>
        </w:rPr>
        <w:t>avenir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pourrait venir un temps où nous aurions à regretter de n</w:t>
      </w:r>
      <w:r>
        <w:rPr>
          <w:szCs w:val="32"/>
        </w:rPr>
        <w:t>’</w:t>
      </w:r>
      <w:r w:rsidR="00CC13A3" w:rsidRPr="00EA49B4">
        <w:rPr>
          <w:szCs w:val="32"/>
        </w:rPr>
        <w:t>avoir pas usé de prudence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où il serait trop tard pour y avoir recours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Pourquoi deviendrions-nous ennemis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Si nos goûts sont différents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poursuivons chacun notre carrière sans chercher à nous traverser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possédons l</w:t>
      </w:r>
      <w:r>
        <w:rPr>
          <w:szCs w:val="32"/>
        </w:rPr>
        <w:t>’</w:t>
      </w:r>
      <w:r w:rsidR="00CC13A3" w:rsidRPr="00EA49B4">
        <w:rPr>
          <w:szCs w:val="32"/>
        </w:rPr>
        <w:t>un et l</w:t>
      </w:r>
      <w:r>
        <w:rPr>
          <w:szCs w:val="32"/>
        </w:rPr>
        <w:t>’</w:t>
      </w:r>
      <w:r w:rsidR="00CC13A3" w:rsidRPr="00EA49B4">
        <w:rPr>
          <w:szCs w:val="32"/>
        </w:rPr>
        <w:t>autre assez abondamment tous les moyens de bonheur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nous avons tout ce qu</w:t>
      </w:r>
      <w:r>
        <w:rPr>
          <w:szCs w:val="32"/>
        </w:rPr>
        <w:t>’</w:t>
      </w:r>
      <w:r w:rsidR="00CC13A3" w:rsidRPr="00EA49B4">
        <w:rPr>
          <w:szCs w:val="32"/>
        </w:rPr>
        <w:t>il faut pour vivre longtemps tranquilles et heureux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respectés de tout ce qui nous environne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y aurait-il pas de la folie à abandonner une pareille perspective pour courir les chances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une </w:t>
      </w:r>
      <w:r w:rsidR="00CC13A3" w:rsidRPr="00EA49B4">
        <w:rPr>
          <w:szCs w:val="32"/>
        </w:rPr>
        <w:lastRenderedPageBreak/>
        <w:t>rivalité et d</w:t>
      </w:r>
      <w:r>
        <w:rPr>
          <w:szCs w:val="32"/>
        </w:rPr>
        <w:t>’</w:t>
      </w:r>
      <w:r w:rsidR="00CC13A3" w:rsidRPr="00EA49B4">
        <w:rPr>
          <w:szCs w:val="32"/>
        </w:rPr>
        <w:t>une lutte pénibles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Entre gens de notre humeur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telle position entraîne des conséquences dont l</w:t>
      </w:r>
      <w:r>
        <w:rPr>
          <w:szCs w:val="32"/>
        </w:rPr>
        <w:t>’</w:t>
      </w:r>
      <w:r w:rsidR="00CC13A3" w:rsidRPr="00EA49B4">
        <w:rPr>
          <w:szCs w:val="32"/>
        </w:rPr>
        <w:t>idée me fait frémir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tremble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en résulte la mort au moins pour l</w:t>
      </w:r>
      <w:r>
        <w:rPr>
          <w:szCs w:val="32"/>
        </w:rPr>
        <w:t>’</w:t>
      </w:r>
      <w:r w:rsidR="00CC13A3" w:rsidRPr="00EA49B4">
        <w:rPr>
          <w:szCs w:val="32"/>
        </w:rPr>
        <w:t>un de nous deux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pour le survivant le remords et le malheur pendant le reste de ses jours</w:t>
      </w:r>
      <w:r>
        <w:rPr>
          <w:szCs w:val="32"/>
        </w:rPr>
        <w:t>.</w:t>
      </w:r>
    </w:p>
    <w:p w14:paraId="1F2A6FE4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Sur mon 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êtes un homme étrange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Quel besoin avez-vous de m</w:t>
      </w:r>
      <w:r>
        <w:rPr>
          <w:szCs w:val="32"/>
        </w:rPr>
        <w:t>’</w:t>
      </w:r>
      <w:r w:rsidR="00CC13A3" w:rsidRPr="00EA49B4">
        <w:rPr>
          <w:szCs w:val="32"/>
        </w:rPr>
        <w:t>importuner de vos prédictions et de vos pressentiments</w:t>
      </w:r>
      <w:r>
        <w:rPr>
          <w:szCs w:val="32"/>
        </w:rPr>
        <w:t> ?</w:t>
      </w:r>
    </w:p>
    <w:p w14:paraId="0DE7088B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Parce que cela est nécessaire pour votre bonheur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parce que je crois convenable de vous avertir maintenant du danger que nous courons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plutôt que d</w:t>
      </w:r>
      <w:r>
        <w:rPr>
          <w:szCs w:val="32"/>
        </w:rPr>
        <w:t>’</w:t>
      </w:r>
      <w:r w:rsidR="00CC13A3" w:rsidRPr="00EA49B4">
        <w:rPr>
          <w:szCs w:val="32"/>
        </w:rPr>
        <w:t>attendre jusqu</w:t>
      </w:r>
      <w:r>
        <w:rPr>
          <w:szCs w:val="32"/>
        </w:rPr>
        <w:t>’</w:t>
      </w:r>
      <w:r w:rsidR="00CC13A3" w:rsidRPr="00EA49B4">
        <w:rPr>
          <w:szCs w:val="32"/>
        </w:rPr>
        <w:t>au point où ce que je dois à mon caractère ne me permettra plus de rester aussi tranquille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faisant de ceci une querelle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ne ferions qu</w:t>
      </w:r>
      <w:r>
        <w:rPr>
          <w:szCs w:val="32"/>
        </w:rPr>
        <w:t>’</w:t>
      </w:r>
      <w:r w:rsidR="00CC13A3" w:rsidRPr="00EA49B4">
        <w:rPr>
          <w:szCs w:val="32"/>
        </w:rPr>
        <w:t>imiter le commun des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notre place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vraisemblablement en viendrait bientôt là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faisons mieux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montrons que nous avons assez d</w:t>
      </w:r>
      <w:r>
        <w:rPr>
          <w:szCs w:val="32"/>
        </w:rPr>
        <w:t>’</w:t>
      </w:r>
      <w:r w:rsidR="00CC13A3" w:rsidRPr="00EA49B4">
        <w:rPr>
          <w:szCs w:val="32"/>
        </w:rPr>
        <w:t>élévation dans l</w:t>
      </w:r>
      <w:r>
        <w:rPr>
          <w:szCs w:val="32"/>
        </w:rPr>
        <w:t>’</w:t>
      </w:r>
      <w:r w:rsidR="00CC13A3" w:rsidRPr="00EA49B4">
        <w:rPr>
          <w:szCs w:val="32"/>
        </w:rPr>
        <w:t>âme pour mépriser de petits sujets de mésintelligence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nous rendant ainsi justice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en retirerons une gloire bien plus solide et plus vraie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adoptant une conduite contraire nous en serons nous-mêmes les victimes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nous nous donnerons en spectacle à nos connaissances</w:t>
      </w:r>
      <w:r>
        <w:rPr>
          <w:szCs w:val="32"/>
        </w:rPr>
        <w:t>.</w:t>
      </w:r>
    </w:p>
    <w:p w14:paraId="6743CC4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Vous croyez cela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Peut-être y a-t-il là quelque chose de vrai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ma part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consens à être jamais le jouet d</w:t>
      </w:r>
      <w:r>
        <w:rPr>
          <w:szCs w:val="32"/>
        </w:rPr>
        <w:t>’</w:t>
      </w:r>
      <w:r w:rsidR="00CC13A3" w:rsidRPr="00EA49B4">
        <w:rPr>
          <w:szCs w:val="32"/>
        </w:rPr>
        <w:t>aucun homme au monde</w:t>
      </w:r>
      <w:r>
        <w:rPr>
          <w:szCs w:val="32"/>
        </w:rPr>
        <w:t>.</w:t>
      </w:r>
    </w:p>
    <w:p w14:paraId="7518C371" w14:textId="733F87A5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Vous avez raison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conduisons-nous donc chacun de la manière la plus propre à nous faire respecter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Ni vous ni moi n</w:t>
      </w:r>
      <w:r>
        <w:rPr>
          <w:szCs w:val="32"/>
        </w:rPr>
        <w:t>’</w:t>
      </w:r>
      <w:r w:rsidR="00CC13A3" w:rsidRPr="00EA49B4">
        <w:rPr>
          <w:szCs w:val="32"/>
        </w:rPr>
        <w:t>avons envie de changer la carrière que nous nous sommes faite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poursuivons donc notre route l</w:t>
      </w:r>
      <w:r>
        <w:rPr>
          <w:szCs w:val="32"/>
        </w:rPr>
        <w:t>’</w:t>
      </w:r>
      <w:r w:rsidR="00CC13A3" w:rsidRPr="00EA49B4">
        <w:rPr>
          <w:szCs w:val="32"/>
        </w:rPr>
        <w:t>un et l</w:t>
      </w:r>
      <w:r>
        <w:rPr>
          <w:szCs w:val="32"/>
        </w:rPr>
        <w:t>’</w:t>
      </w:r>
      <w:r w:rsidR="00CC13A3" w:rsidRPr="00EA49B4">
        <w:rPr>
          <w:szCs w:val="32"/>
        </w:rPr>
        <w:t>autre sans nous contrarier respectivement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que ce soit là notre traité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une condescendance réciproque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arrivons à nous donner mutuellement la paix</w:t>
      </w:r>
      <w:r>
        <w:rPr>
          <w:szCs w:val="32"/>
        </w:rPr>
        <w:t>. »</w:t>
      </w:r>
    </w:p>
    <w:p w14:paraId="2E58B348" w14:textId="598A1CBE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En disant ceci</w:t>
      </w:r>
      <w:r w:rsidR="007D0B10">
        <w:rPr>
          <w:szCs w:val="32"/>
        </w:rPr>
        <w:t>, M. </w:t>
      </w:r>
      <w:r w:rsidRPr="00EA49B4">
        <w:rPr>
          <w:szCs w:val="32"/>
        </w:rPr>
        <w:t>Falkland lui tendit la main en signe de concorde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 geste était trop significatif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le farouche 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semblait un peu ébranlé par ce qui avait précédé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sentant alors pris comme par surprise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recula quelques pas</w:t>
      </w:r>
      <w:r w:rsidR="007D0B10">
        <w:rPr>
          <w:szCs w:val="32"/>
        </w:rPr>
        <w:t>. 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 nouveau trait de rudesse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sur le point de prendre feu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eut la force de se contenir</w:t>
      </w:r>
      <w:r w:rsidR="007D0B10">
        <w:rPr>
          <w:szCs w:val="32"/>
        </w:rPr>
        <w:t>.</w:t>
      </w:r>
    </w:p>
    <w:p w14:paraId="5E62B15D" w14:textId="43815592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 ne comprends rien à tout ceci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écria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pourquoi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pressez-vous comme cela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Il faut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pardieu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ayez là-dessous quelque intention de me faire donner dans le piége</w:t>
      </w:r>
      <w:r>
        <w:rPr>
          <w:szCs w:val="32"/>
        </w:rPr>
        <w:t>.</w:t>
      </w:r>
    </w:p>
    <w:p w14:paraId="07177DE6" w14:textId="03C94E87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 intention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répliqua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 franche et honnête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Pourquoi voudriez-vous vous refuser à une proposition dictée par la raison et conforme également à votre intérêt comme au mien</w:t>
      </w:r>
      <w:r>
        <w:rPr>
          <w:szCs w:val="32"/>
        </w:rPr>
        <w:t> ? »</w:t>
      </w:r>
    </w:p>
    <w:p w14:paraId="77582D58" w14:textId="251D7C53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avait eu le temps de se remettre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était revenu à son caractère habituel</w:t>
      </w:r>
      <w:r>
        <w:rPr>
          <w:szCs w:val="32"/>
        </w:rPr>
        <w:t>.</w:t>
      </w:r>
    </w:p>
    <w:p w14:paraId="33769969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dois convenir qu</w:t>
      </w:r>
      <w:r>
        <w:rPr>
          <w:szCs w:val="32"/>
        </w:rPr>
        <w:t>’</w:t>
      </w:r>
      <w:r w:rsidR="00CC13A3" w:rsidRPr="00EA49B4">
        <w:rPr>
          <w:szCs w:val="32"/>
        </w:rPr>
        <w:t>il y a là quelque franchise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Et moi je vais de mon côté vous rendre la pareille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mon humeur est un peu rude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importe pourquoi ni comment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aime pas à être contrôlé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Peut-être trouverez-vous que c</w:t>
      </w:r>
      <w:r>
        <w:rPr>
          <w:szCs w:val="32"/>
        </w:rPr>
        <w:t>’</w:t>
      </w:r>
      <w:r w:rsidR="00CC13A3" w:rsidRPr="00EA49B4">
        <w:rPr>
          <w:szCs w:val="32"/>
        </w:rPr>
        <w:t>est une faiblesse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certes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me changerai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réponds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Avant que vous vinssiez dans ce pays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y vivais 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aimais mes voisins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</w:t>
      </w:r>
      <w:r>
        <w:rPr>
          <w:szCs w:val="32"/>
        </w:rPr>
        <w:t>’</w:t>
      </w:r>
      <w:r w:rsidR="00CC13A3" w:rsidRPr="00EA49B4">
        <w:rPr>
          <w:szCs w:val="32"/>
        </w:rPr>
        <w:t>étais bien vu d</w:t>
      </w:r>
      <w:r>
        <w:rPr>
          <w:szCs w:val="32"/>
        </w:rPr>
        <w:t>’</w:t>
      </w:r>
      <w:r w:rsidR="00CC13A3" w:rsidRPr="00EA49B4">
        <w:rPr>
          <w:szCs w:val="32"/>
        </w:rPr>
        <w:t>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présent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tout autre chose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</w:t>
      </w:r>
      <w:r>
        <w:rPr>
          <w:szCs w:val="32"/>
        </w:rPr>
        <w:t>’</w:t>
      </w:r>
      <w:r w:rsidR="00CC13A3" w:rsidRPr="00EA49B4">
        <w:rPr>
          <w:szCs w:val="32"/>
        </w:rPr>
        <w:t>est à vous que je m</w:t>
      </w:r>
      <w:r>
        <w:rPr>
          <w:szCs w:val="32"/>
        </w:rPr>
        <w:t>’</w:t>
      </w:r>
      <w:r w:rsidR="00CC13A3" w:rsidRPr="00EA49B4">
        <w:rPr>
          <w:szCs w:val="32"/>
        </w:rPr>
        <w:t>en prends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Tant que je ne pourrai faire un pas hors de chez moi sans vous trouver sur mon chemin et sans endurer tous les jours quelque nouvelle mortification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où vous êtes toujours pour quelque chose de près ou de loin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résolu à vous haïr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voulez vous en aller hors du pays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du royaume 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 au diable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cela vous fait plaisir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pourvu que je n</w:t>
      </w:r>
      <w:r>
        <w:rPr>
          <w:szCs w:val="32"/>
        </w:rPr>
        <w:t>’</w:t>
      </w:r>
      <w:r w:rsidR="00CC13A3" w:rsidRPr="00EA49B4">
        <w:rPr>
          <w:szCs w:val="32"/>
        </w:rPr>
        <w:t>entende plus parler de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je vous </w:t>
      </w:r>
      <w:r w:rsidR="00CC13A3" w:rsidRPr="00EA49B4">
        <w:rPr>
          <w:szCs w:val="32"/>
        </w:rPr>
        <w:lastRenderedPageBreak/>
        <w:t>donne ma parole de ne pas vous chercher la moindre querelle de ma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Alors on pourra prôner vos vers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vos rébus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vos couplets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vos balivernes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la chose la plus merveilleuse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que je m</w:t>
      </w:r>
      <w:r>
        <w:rPr>
          <w:szCs w:val="32"/>
        </w:rPr>
        <w:t>’</w:t>
      </w:r>
      <w:r w:rsidR="00CC13A3" w:rsidRPr="00EA49B4">
        <w:rPr>
          <w:szCs w:val="32"/>
        </w:rPr>
        <w:t>en mette en peine le moins du monde</w:t>
      </w:r>
      <w:r>
        <w:rPr>
          <w:szCs w:val="32"/>
        </w:rPr>
        <w:t>.</w:t>
      </w:r>
    </w:p>
    <w:p w14:paraId="4E955070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soyez raisonnable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pourrais-je désirer votre éloignement comme vous le mien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suis venu vous trouver comme mon égal et non comme mon supérieur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la société des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a des choses à supporter et des devoirs à remplir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Personne ne doit se figurer que le monde a été fait pour lui tout seul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Prenons donc les choses comme nous les trouvons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accommodons-nous sagement aux inconvénients que nous ne pouvons éviter</w:t>
      </w:r>
      <w:r>
        <w:rPr>
          <w:szCs w:val="32"/>
        </w:rPr>
        <w:t>.</w:t>
      </w:r>
    </w:p>
    <w:p w14:paraId="79DDDAFB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voilà qui est parfaitement bien dit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reviens à mon texte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nous sommes comme Dieu nous a faits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suis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ni philosophe ni poëte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saurais niaisement me façonner autrement que je ne suis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Quant aux conséquences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en sera ce qui en sera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nous ferons comme nous pourrons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il faut faire son pain selon sa farine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voyez-vous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me creuserai pas la tête sur ce qui arrivera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me tiendrai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pardieu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en bonne posture pour attendre tous les événements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Tout ce que je puis vous dire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tant que je vous verrai vous jeter devant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toujours à la traverse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haïrai comme une médecine noire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ne crois pas que je vous hais encore plus pour être venu aujourd</w:t>
      </w:r>
      <w:r>
        <w:rPr>
          <w:szCs w:val="32"/>
        </w:rPr>
        <w:t>’</w:t>
      </w:r>
      <w:r w:rsidR="00CC13A3" w:rsidRPr="00EA49B4">
        <w:rPr>
          <w:szCs w:val="32"/>
        </w:rPr>
        <w:t>hui avec vos diables de formes pragmatiques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personne ne songe à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me prouver seulement que vous êtes plus sage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tout le monde ensemble</w:t>
      </w:r>
      <w:r>
        <w:rPr>
          <w:szCs w:val="32"/>
        </w:rPr>
        <w:t>.</w:t>
      </w:r>
    </w:p>
    <w:p w14:paraId="71B9BAF6" w14:textId="513BB00E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fini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prévoyais de fâcheuses conséquences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suis venu amicalement vous en avertir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me flattais qu</w:t>
      </w:r>
      <w:r>
        <w:rPr>
          <w:szCs w:val="32"/>
        </w:rPr>
        <w:t>’</w:t>
      </w:r>
      <w:r w:rsidR="00CC13A3" w:rsidRPr="00EA49B4">
        <w:rPr>
          <w:szCs w:val="32"/>
        </w:rPr>
        <w:t>une explication franche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aurait fait que </w:t>
      </w:r>
      <w:r w:rsidR="00CC13A3" w:rsidRPr="00EA49B4">
        <w:rPr>
          <w:szCs w:val="32"/>
        </w:rPr>
        <w:lastRenderedPageBreak/>
        <w:t>ramener entre nous la bonne intelligence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vois que je me suis un peu trompé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crois encore pourtant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vous réfléchirez de sang-froid à ce qui s</w:t>
      </w:r>
      <w:r>
        <w:rPr>
          <w:szCs w:val="32"/>
        </w:rPr>
        <w:t>’</w:t>
      </w:r>
      <w:r w:rsidR="00CC13A3" w:rsidRPr="00EA49B4">
        <w:rPr>
          <w:szCs w:val="32"/>
        </w:rPr>
        <w:t>est passé entre nous vous finirez par rendre justice à la pureté de mes intentions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par sentir que ma proposition n</w:t>
      </w:r>
      <w:r>
        <w:rPr>
          <w:szCs w:val="32"/>
        </w:rPr>
        <w:t>’</w:t>
      </w:r>
      <w:r w:rsidR="00CC13A3" w:rsidRPr="00EA49B4">
        <w:rPr>
          <w:szCs w:val="32"/>
        </w:rPr>
        <w:t>était pas déraisonnable</w:t>
      </w:r>
      <w:r>
        <w:rPr>
          <w:szCs w:val="32"/>
        </w:rPr>
        <w:t>. »</w:t>
      </w:r>
    </w:p>
    <w:p w14:paraId="1C3FD98C" w14:textId="1D10CF4E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se retira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tout le cours de cet entretien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était conduit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doute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façon à inspirer une véritable confiance dans ses paroles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Avec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caractère bouillant n</w:t>
      </w:r>
      <w:r>
        <w:rPr>
          <w:szCs w:val="32"/>
        </w:rPr>
        <w:t>’</w:t>
      </w:r>
      <w:r w:rsidR="00CC13A3" w:rsidRPr="00EA49B4">
        <w:rPr>
          <w:szCs w:val="32"/>
        </w:rPr>
        <w:t>avait pas été sans effet dans cette scène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les moments mêmes où il avait fait voir le plus de retenue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avait dans sa manière une sorte de hauteur qui ne pouvait manquer d</w:t>
      </w:r>
      <w:r>
        <w:rPr>
          <w:szCs w:val="32"/>
        </w:rPr>
        <w:t>’</w:t>
      </w:r>
      <w:r w:rsidR="00CC13A3" w:rsidRPr="00EA49B4">
        <w:rPr>
          <w:szCs w:val="32"/>
        </w:rPr>
        <w:t>irriter son adversaire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élévation qu</w:t>
      </w:r>
      <w:r>
        <w:rPr>
          <w:szCs w:val="32"/>
        </w:rPr>
        <w:t>’</w:t>
      </w:r>
      <w:r w:rsidR="00CC13A3" w:rsidRPr="00EA49B4">
        <w:rPr>
          <w:szCs w:val="32"/>
        </w:rPr>
        <w:t>il déployait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se montrant maître de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une espèce de reproche indirect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plus nobles sentiments lui avaient dicté sa démarche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contredit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eut d</w:t>
      </w:r>
      <w:r>
        <w:rPr>
          <w:szCs w:val="32"/>
        </w:rPr>
        <w:t>’</w:t>
      </w:r>
      <w:r w:rsidR="00CC13A3" w:rsidRPr="00EA49B4">
        <w:rPr>
          <w:szCs w:val="32"/>
        </w:rPr>
        <w:t>autre effet que d</w:t>
      </w:r>
      <w:r>
        <w:rPr>
          <w:szCs w:val="32"/>
        </w:rPr>
        <w:t>’</w:t>
      </w:r>
      <w:r w:rsidR="00CC13A3" w:rsidRPr="00EA49B4">
        <w:rPr>
          <w:szCs w:val="32"/>
        </w:rPr>
        <w:t>envenimer la plaie qu</w:t>
      </w:r>
      <w:r>
        <w:rPr>
          <w:szCs w:val="32"/>
        </w:rPr>
        <w:t>’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agissait de guérir</w:t>
      </w:r>
      <w:r>
        <w:rPr>
          <w:szCs w:val="32"/>
        </w:rPr>
        <w:t>.</w:t>
      </w:r>
    </w:p>
    <w:p w14:paraId="0F058A50" w14:textId="428DC3E2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 xml:space="preserve">Quant à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recourut à sa ressource ordinaire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alla se débarrasser dans le sein de son confident des idées tumultueuses qui le tourmentaient</w:t>
      </w:r>
      <w:r w:rsidR="007D0B10">
        <w:rPr>
          <w:szCs w:val="32"/>
        </w:rPr>
        <w:t>. « </w:t>
      </w:r>
      <w:r w:rsidRPr="00EA49B4">
        <w:rPr>
          <w:szCs w:val="32"/>
        </w:rPr>
        <w:t>Voilà encore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disait-il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nouvelle ruse de cet homme pour prouver sa prétendue supériorité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savons fort bien qu</w:t>
      </w:r>
      <w:r w:rsidR="007D0B10">
        <w:rPr>
          <w:szCs w:val="32"/>
        </w:rPr>
        <w:t>’</w:t>
      </w:r>
      <w:r w:rsidRPr="00EA49B4">
        <w:rPr>
          <w:szCs w:val="32"/>
        </w:rPr>
        <w:t>il a le talent de babiller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coup sûr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</w:t>
      </w:r>
      <w:r w:rsidR="007D0B10">
        <w:rPr>
          <w:szCs w:val="32"/>
        </w:rPr>
        <w:t>’</w:t>
      </w:r>
      <w:r w:rsidRPr="00EA49B4">
        <w:rPr>
          <w:szCs w:val="32"/>
        </w:rPr>
        <w:t>on gouvernait le monde avec des paroles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aurait beau jeu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Oh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certes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peut bavarder tout à son aise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qu</w:t>
      </w:r>
      <w:r w:rsidR="007D0B10">
        <w:rPr>
          <w:szCs w:val="32"/>
        </w:rPr>
        <w:t>’</w:t>
      </w:r>
      <w:r w:rsidRPr="00EA49B4">
        <w:rPr>
          <w:szCs w:val="32"/>
        </w:rPr>
        <w:t>est-ce que c</w:t>
      </w:r>
      <w:r w:rsidR="007D0B10">
        <w:rPr>
          <w:szCs w:val="32"/>
        </w:rPr>
        <w:t>’</w:t>
      </w:r>
      <w:r w:rsidRPr="00EA49B4">
        <w:rPr>
          <w:szCs w:val="32"/>
        </w:rPr>
        <w:t>est que du caquet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pas avec cela qu</w:t>
      </w:r>
      <w:r w:rsidR="007D0B10">
        <w:rPr>
          <w:szCs w:val="32"/>
        </w:rPr>
        <w:t>’</w:t>
      </w:r>
      <w:r w:rsidRPr="00EA49B4">
        <w:rPr>
          <w:szCs w:val="32"/>
        </w:rPr>
        <w:t>on vide une affaire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au bout du compte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sais quel diable me retenait pour ne l</w:t>
      </w:r>
      <w:r w:rsidR="007D0B10">
        <w:rPr>
          <w:szCs w:val="32"/>
        </w:rPr>
        <w:t>’</w:t>
      </w:r>
      <w:r w:rsidRPr="00EA49B4">
        <w:rPr>
          <w:szCs w:val="32"/>
        </w:rPr>
        <w:t>avoir pas jeté à la porte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tout cela trouvera sa place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est un article de plus au compte que nous avons </w:t>
      </w:r>
      <w:r>
        <w:rPr>
          <w:szCs w:val="32"/>
        </w:rPr>
        <w:t>à</w:t>
      </w:r>
      <w:r w:rsidRPr="00EA49B4">
        <w:rPr>
          <w:szCs w:val="32"/>
        </w:rPr>
        <w:t xml:space="preserve"> régler ensemble et qu</w:t>
      </w:r>
      <w:r w:rsidR="007D0B10">
        <w:rPr>
          <w:szCs w:val="32"/>
        </w:rPr>
        <w:t>’</w:t>
      </w:r>
      <w:r w:rsidRPr="00EA49B4">
        <w:rPr>
          <w:szCs w:val="32"/>
        </w:rPr>
        <w:t>il me payera tout au long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Falkland est un vrai démon à ma poursuite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me laisse pas respirer un moment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le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le trouve partout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nuit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le vois en rêve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il empoisonne toute ma 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Je voudrais le voir déchirer pièce à pièce avec des tenailles et lui </w:t>
      </w:r>
      <w:r w:rsidRPr="00EA49B4">
        <w:rPr>
          <w:szCs w:val="32"/>
        </w:rPr>
        <w:lastRenderedPageBreak/>
        <w:t>manger le cœur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aurai pas un moment de repos qu</w:t>
      </w:r>
      <w:r w:rsidR="007D0B10">
        <w:rPr>
          <w:szCs w:val="32"/>
        </w:rPr>
        <w:t>’</w:t>
      </w:r>
      <w:r w:rsidRPr="00EA49B4">
        <w:rPr>
          <w:szCs w:val="32"/>
        </w:rPr>
        <w:t>il ne soit à tous les diables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sais ce qu</w:t>
      </w:r>
      <w:r w:rsidR="007D0B10">
        <w:rPr>
          <w:szCs w:val="32"/>
        </w:rPr>
        <w:t>’</w:t>
      </w:r>
      <w:r w:rsidRPr="00EA49B4">
        <w:rPr>
          <w:szCs w:val="32"/>
        </w:rPr>
        <w:t>il peut avoir de bon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un instrument de torture continuelle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Y penser seulement pèse sur mon cœur comme un cauchemar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trop longtemps le supporter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Croit-il qu</w:t>
      </w:r>
      <w:r w:rsidR="007D0B10">
        <w:rPr>
          <w:szCs w:val="32"/>
        </w:rPr>
        <w:t>’</w:t>
      </w:r>
      <w:r w:rsidRPr="00EA49B4">
        <w:rPr>
          <w:szCs w:val="32"/>
        </w:rPr>
        <w:t>il me fera souffrir impunément tout ce que j</w:t>
      </w:r>
      <w:r w:rsidR="007D0B10">
        <w:rPr>
          <w:szCs w:val="32"/>
        </w:rPr>
        <w:t>’</w:t>
      </w:r>
      <w:r w:rsidRPr="00EA49B4">
        <w:rPr>
          <w:szCs w:val="32"/>
        </w:rPr>
        <w:t>endure</w:t>
      </w:r>
      <w:r w:rsidR="007D0B10">
        <w:rPr>
          <w:szCs w:val="32"/>
        </w:rPr>
        <w:t> ? »</w:t>
      </w:r>
    </w:p>
    <w:p w14:paraId="324EC013" w14:textId="51A9C472" w:rsidR="007D0B10" w:rsidRDefault="00CC13A3" w:rsidP="00CC13A3">
      <w:pPr>
        <w:rPr>
          <w:szCs w:val="32"/>
        </w:rPr>
      </w:pPr>
      <w:r w:rsidRPr="00EA49B4">
        <w:rPr>
          <w:szCs w:val="32"/>
        </w:rPr>
        <w:t>Malgré toute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exaspération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probable cependant qu</w:t>
      </w:r>
      <w:r w:rsidR="007D0B10">
        <w:rPr>
          <w:szCs w:val="32"/>
        </w:rPr>
        <w:t>’</w:t>
      </w:r>
      <w:r w:rsidRPr="00EA49B4">
        <w:rPr>
          <w:szCs w:val="32"/>
        </w:rPr>
        <w:t>il rendit quelque justice à son rival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 ce moment il le vit avec encore plus d</w:t>
      </w:r>
      <w:r w:rsidR="007D0B10">
        <w:rPr>
          <w:szCs w:val="32"/>
        </w:rPr>
        <w:t>’</w:t>
      </w:r>
      <w:r w:rsidRPr="00EA49B4">
        <w:rPr>
          <w:szCs w:val="32"/>
        </w:rPr>
        <w:t>aversion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ne le regarda plus comme un ennemi méprisable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évita davantage sa rencontre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se mit plus à tout propos en attitude hostile contre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semblait guetter sa victime dans le silence et recueillir tout son venin pour lui porter le coup mortel</w:t>
      </w:r>
      <w:r w:rsidR="007D0B10">
        <w:rPr>
          <w:szCs w:val="32"/>
        </w:rPr>
        <w:t>.</w:t>
      </w:r>
    </w:p>
    <w:p w14:paraId="77B3AFF0" w14:textId="58899CBC" w:rsidR="00CC13A3" w:rsidRPr="00EA49B4" w:rsidRDefault="00CC13A3" w:rsidP="007D0B10">
      <w:pPr>
        <w:pStyle w:val="Titre1"/>
      </w:pPr>
      <w:bookmarkStart w:id="7" w:name="_Toc194843897"/>
      <w:r w:rsidRPr="00EA49B4">
        <w:lastRenderedPageBreak/>
        <w:t>V</w:t>
      </w:r>
      <w:bookmarkEnd w:id="7"/>
    </w:p>
    <w:p w14:paraId="4B6F1361" w14:textId="3D32974C" w:rsidR="007D0B10" w:rsidRDefault="00CC13A3" w:rsidP="00CC13A3">
      <w:pPr>
        <w:rPr>
          <w:szCs w:val="32"/>
        </w:rPr>
      </w:pPr>
      <w:r w:rsidRPr="00EA49B4">
        <w:rPr>
          <w:szCs w:val="32"/>
        </w:rPr>
        <w:t>Peu de temps 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déclara dans le pays une maladie contagieuse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les ravages furent extrêmement rapides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attaqua un grand nombre d</w:t>
      </w:r>
      <w:r w:rsidR="007D0B10">
        <w:rPr>
          <w:szCs w:val="32"/>
        </w:rPr>
        <w:t>’</w:t>
      </w:r>
      <w:r w:rsidRPr="00EA49B4">
        <w:rPr>
          <w:szCs w:val="32"/>
        </w:rPr>
        <w:t>habitants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Une des premières personnes qui en éprouvèrent les atteintes fut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peut se figurer quel chagrin et quelles alarmes cet accident causa dans tous les environs</w:t>
      </w:r>
      <w:r w:rsidR="007D0B10">
        <w:rPr>
          <w:szCs w:val="32"/>
        </w:rPr>
        <w:t>. M. </w:t>
      </w:r>
      <w:r w:rsidRPr="00EA49B4">
        <w:rPr>
          <w:szCs w:val="32"/>
        </w:rPr>
        <w:t>Clare y jouissait d</w:t>
      </w:r>
      <w:r w:rsidR="007D0B10">
        <w:rPr>
          <w:szCs w:val="32"/>
        </w:rPr>
        <w:t>’</w:t>
      </w:r>
      <w:r w:rsidRPr="00EA49B4">
        <w:rPr>
          <w:szCs w:val="32"/>
        </w:rPr>
        <w:t>une considération presque au-dessus de celle d</w:t>
      </w:r>
      <w:r w:rsidR="007D0B10">
        <w:rPr>
          <w:szCs w:val="32"/>
        </w:rPr>
        <w:t>’</w:t>
      </w:r>
      <w:r w:rsidRPr="00EA49B4">
        <w:rPr>
          <w:szCs w:val="32"/>
        </w:rPr>
        <w:t>un simple mortel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égalité de son humeur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douceur de son commerce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extrême bonté de son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jointes à ses talents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aimable gaieté de sa conversation et aux richesses de son 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avaient fait l</w:t>
      </w:r>
      <w:r w:rsidR="007D0B10">
        <w:rPr>
          <w:szCs w:val="32"/>
        </w:rPr>
        <w:t>’</w:t>
      </w:r>
      <w:r w:rsidRPr="00EA49B4">
        <w:rPr>
          <w:szCs w:val="32"/>
        </w:rPr>
        <w:t>idole de tous ceux qui le connaissaient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moins n</w:t>
      </w:r>
      <w:r w:rsidR="007D0B10">
        <w:rPr>
          <w:szCs w:val="32"/>
        </w:rPr>
        <w:t>’</w:t>
      </w:r>
      <w:r w:rsidRPr="00EA49B4">
        <w:rPr>
          <w:szCs w:val="32"/>
        </w:rPr>
        <w:t>avait-il pas un seul ennemi dans tout ce qui l</w:t>
      </w:r>
      <w:r w:rsidR="007D0B10">
        <w:rPr>
          <w:szCs w:val="32"/>
        </w:rPr>
        <w:t>’</w:t>
      </w:r>
      <w:r w:rsidRPr="00EA49B4">
        <w:rPr>
          <w:szCs w:val="32"/>
        </w:rPr>
        <w:t>entourait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danger fut le sujet d</w:t>
      </w:r>
      <w:r w:rsidR="007D0B10">
        <w:rPr>
          <w:szCs w:val="32"/>
        </w:rPr>
        <w:t>’</w:t>
      </w:r>
      <w:r w:rsidRPr="00EA49B4">
        <w:rPr>
          <w:szCs w:val="32"/>
        </w:rPr>
        <w:t>un deuil universel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semblait promettre une longue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avoir à parcourir encore une belle carrière d</w:t>
      </w:r>
      <w:r w:rsidR="007D0B10">
        <w:rPr>
          <w:szCs w:val="32"/>
        </w:rPr>
        <w:t>’</w:t>
      </w:r>
      <w:r w:rsidRPr="00EA49B4">
        <w:rPr>
          <w:szCs w:val="32"/>
        </w:rPr>
        <w:t>années et de gloire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 n</w:t>
      </w:r>
      <w:r w:rsidR="007D0B10">
        <w:rPr>
          <w:szCs w:val="32"/>
        </w:rPr>
        <w:t>’</w:t>
      </w:r>
      <w:r w:rsidRPr="00EA49B4">
        <w:rPr>
          <w:szCs w:val="32"/>
        </w:rPr>
        <w:t>était-ce qu</w:t>
      </w:r>
      <w:r w:rsidR="007D0B10">
        <w:rPr>
          <w:szCs w:val="32"/>
        </w:rPr>
        <w:t>’</w:t>
      </w:r>
      <w:r w:rsidRPr="00EA49B4">
        <w:rPr>
          <w:szCs w:val="32"/>
        </w:rPr>
        <w:t>une apparence trompeuse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peut-être les efforts de son intelligence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violents et plus continus que ne l</w:t>
      </w:r>
      <w:r w:rsidR="007D0B10">
        <w:rPr>
          <w:szCs w:val="32"/>
        </w:rPr>
        <w:t>’</w:t>
      </w:r>
      <w:r w:rsidRPr="00EA49B4">
        <w:rPr>
          <w:szCs w:val="32"/>
        </w:rPr>
        <w:t>aurait permis un juste ménagement pour sa santé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avaient-ils déjà jeté en lui les germes d</w:t>
      </w:r>
      <w:r w:rsidR="007D0B10">
        <w:rPr>
          <w:szCs w:val="32"/>
        </w:rPr>
        <w:t>’</w:t>
      </w:r>
      <w:r w:rsidRPr="00EA49B4">
        <w:rPr>
          <w:szCs w:val="32"/>
        </w:rPr>
        <w:t>une maladie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un observateur plus confiant aurait hardiment prédit que ses habitudes de tempérance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activité de son esprit et son enjouement inaltérable suffiraient pour tromper longtemps la mort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moins qu</w:t>
      </w:r>
      <w:r w:rsidR="007D0B10">
        <w:rPr>
          <w:szCs w:val="32"/>
        </w:rPr>
        <w:t>’</w:t>
      </w:r>
      <w:r w:rsidRPr="00EA49B4">
        <w:rPr>
          <w:szCs w:val="32"/>
        </w:rPr>
        <w:t>elle ne vînt à le prendre par surprise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cette circonstance redoublait encore l</w:t>
      </w:r>
      <w:r w:rsidR="007D0B10">
        <w:rPr>
          <w:szCs w:val="32"/>
        </w:rPr>
        <w:t>’</w:t>
      </w:r>
      <w:r w:rsidRPr="00EA49B4">
        <w:rPr>
          <w:szCs w:val="32"/>
        </w:rPr>
        <w:t>affliction générale</w:t>
      </w:r>
      <w:r w:rsidR="007D0B10">
        <w:rPr>
          <w:szCs w:val="32"/>
        </w:rPr>
        <w:t>.</w:t>
      </w:r>
    </w:p>
    <w:p w14:paraId="6B5F450A" w14:textId="2444D0AD" w:rsidR="007D0B10" w:rsidRDefault="00CC13A3" w:rsidP="00CC13A3">
      <w:pPr>
        <w:rPr>
          <w:szCs w:val="32"/>
        </w:rPr>
      </w:pPr>
      <w:r w:rsidRPr="00EA49B4">
        <w:rPr>
          <w:szCs w:val="32"/>
        </w:rPr>
        <w:t>Mais personne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 fut aussi affecté 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 n</w:t>
      </w:r>
      <w:r w:rsidR="007D0B10">
        <w:rPr>
          <w:szCs w:val="32"/>
        </w:rPr>
        <w:t>’</w:t>
      </w:r>
      <w:r w:rsidRPr="00EA49B4">
        <w:rPr>
          <w:szCs w:val="32"/>
        </w:rPr>
        <w:t>y avait-il pas un homme capable d</w:t>
      </w:r>
      <w:r w:rsidR="007D0B10">
        <w:rPr>
          <w:szCs w:val="32"/>
        </w:rPr>
        <w:t>’</w:t>
      </w:r>
      <w:r w:rsidRPr="00EA49B4">
        <w:rPr>
          <w:szCs w:val="32"/>
        </w:rPr>
        <w:t>apprécier aussi bien que lui la vie qui était alors menacée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 hâta de se rendre près du malade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mais il éprouva quelque difficulté à se faire introduire</w:t>
      </w:r>
      <w:r w:rsidR="007D0B10">
        <w:rPr>
          <w:szCs w:val="32"/>
        </w:rPr>
        <w:t>. 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ignorait pas la nature contagieuse de son mal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donné ordre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on laissât </w:t>
      </w:r>
      <w:r w:rsidRPr="00EA49B4">
        <w:rPr>
          <w:szCs w:val="32"/>
        </w:rPr>
        <w:lastRenderedPageBreak/>
        <w:t>approcher de lui le moins de monde possible</w:t>
      </w:r>
      <w:r w:rsidR="007D0B10">
        <w:rPr>
          <w:szCs w:val="32"/>
        </w:rPr>
        <w:t> : M. </w:t>
      </w:r>
      <w:r w:rsidRPr="00EA49B4">
        <w:rPr>
          <w:szCs w:val="32"/>
        </w:rPr>
        <w:t>Falkland se fit nommer et on lui fit réponse qu</w:t>
      </w:r>
      <w:r w:rsidR="007D0B10">
        <w:rPr>
          <w:szCs w:val="32"/>
        </w:rPr>
        <w:t>’</w:t>
      </w:r>
      <w:r w:rsidRPr="00EA49B4">
        <w:rPr>
          <w:szCs w:val="32"/>
        </w:rPr>
        <w:t>il était compris dans l</w:t>
      </w:r>
      <w:r w:rsidR="007D0B10">
        <w:rPr>
          <w:szCs w:val="32"/>
        </w:rPr>
        <w:t>’</w:t>
      </w:r>
      <w:r w:rsidRPr="00EA49B4">
        <w:rPr>
          <w:szCs w:val="32"/>
        </w:rPr>
        <w:t>ordre général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n</w:t>
      </w:r>
      <w:r w:rsidR="007D0B10">
        <w:rPr>
          <w:szCs w:val="32"/>
        </w:rPr>
        <w:t>’</w:t>
      </w:r>
      <w:r w:rsidRPr="00EA49B4">
        <w:rPr>
          <w:szCs w:val="32"/>
        </w:rPr>
        <w:t>était pas d</w:t>
      </w:r>
      <w:r w:rsidR="007D0B10">
        <w:rPr>
          <w:szCs w:val="32"/>
        </w:rPr>
        <w:t>’</w:t>
      </w:r>
      <w:r w:rsidRPr="00EA49B4">
        <w:rPr>
          <w:szCs w:val="32"/>
        </w:rPr>
        <w:t>humeur à se rebuter aisément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insista avec opiniâtreté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la fin il l</w:t>
      </w:r>
      <w:r w:rsidR="007D0B10">
        <w:rPr>
          <w:szCs w:val="32"/>
        </w:rPr>
        <w:t>’</w:t>
      </w:r>
      <w:r w:rsidRPr="00EA49B4">
        <w:rPr>
          <w:szCs w:val="32"/>
        </w:rPr>
        <w:t>emporta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on se contenta de lui recommander de prendre toutes les précautions d</w:t>
      </w:r>
      <w:r w:rsidR="007D0B10">
        <w:rPr>
          <w:szCs w:val="32"/>
        </w:rPr>
        <w:t>’</w:t>
      </w:r>
      <w:r w:rsidRPr="00EA49B4">
        <w:rPr>
          <w:szCs w:val="32"/>
        </w:rPr>
        <w:t>usage pour se garantir de la contagion</w:t>
      </w:r>
      <w:r w:rsidR="007D0B10">
        <w:rPr>
          <w:szCs w:val="32"/>
        </w:rPr>
        <w:t>.</w:t>
      </w:r>
    </w:p>
    <w:p w14:paraId="67E7D908" w14:textId="3F901A59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 xml:space="preserve">Il trouva </w:t>
      </w:r>
      <w:r w:rsidR="007D0B10">
        <w:rPr>
          <w:szCs w:val="32"/>
        </w:rPr>
        <w:t>M. </w:t>
      </w:r>
      <w:r w:rsidRPr="00EA49B4">
        <w:rPr>
          <w:szCs w:val="32"/>
        </w:rPr>
        <w:t>Clare dans sa chambre à coucher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levé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il était en robe de chambre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assis à un bureau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près de la fenêtre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l</w:t>
      </w:r>
      <w:r w:rsidR="007D0B10">
        <w:rPr>
          <w:szCs w:val="32"/>
        </w:rPr>
        <w:t>’</w:t>
      </w:r>
      <w:r w:rsidRPr="00EA49B4">
        <w:rPr>
          <w:szCs w:val="32"/>
        </w:rPr>
        <w:t>air serein et tranquille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portait l</w:t>
      </w:r>
      <w:r w:rsidR="007D0B10">
        <w:rPr>
          <w:szCs w:val="32"/>
        </w:rPr>
        <w:t>’</w:t>
      </w:r>
      <w:r w:rsidRPr="00EA49B4">
        <w:rPr>
          <w:szCs w:val="32"/>
        </w:rPr>
        <w:t>empreinte de la mort</w:t>
      </w:r>
      <w:r w:rsidR="007D0B10">
        <w:rPr>
          <w:szCs w:val="32"/>
        </w:rPr>
        <w:t>. « 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grande envie</w:t>
      </w:r>
      <w:r w:rsidR="007D0B10">
        <w:rPr>
          <w:szCs w:val="32"/>
        </w:rPr>
        <w:t>, 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on ne vous laissât pas entrer jusqu</w:t>
      </w:r>
      <w:r w:rsidR="007D0B10">
        <w:rPr>
          <w:szCs w:val="32"/>
        </w:rPr>
        <w:t>’</w:t>
      </w:r>
      <w:r w:rsidRPr="00EA49B4">
        <w:rPr>
          <w:szCs w:val="32"/>
        </w:rPr>
        <w:t>ici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ait personne au monde que j</w:t>
      </w:r>
      <w:r w:rsidR="007D0B10">
        <w:rPr>
          <w:szCs w:val="32"/>
        </w:rPr>
        <w:t>’</w:t>
      </w:r>
      <w:r w:rsidRPr="00EA49B4">
        <w:rPr>
          <w:szCs w:val="32"/>
        </w:rPr>
        <w:t>aie plus de plaisir à voir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en y pensant mieux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crois qu</w:t>
      </w:r>
      <w:r w:rsidR="007D0B10">
        <w:rPr>
          <w:szCs w:val="32"/>
        </w:rPr>
        <w:t>’</w:t>
      </w:r>
      <w:r w:rsidRPr="00EA49B4">
        <w:rPr>
          <w:szCs w:val="32"/>
        </w:rPr>
        <w:t>il y a peu de gens qui puissent s</w:t>
      </w:r>
      <w:r w:rsidR="007D0B10">
        <w:rPr>
          <w:szCs w:val="32"/>
        </w:rPr>
        <w:t>’</w:t>
      </w:r>
      <w:r w:rsidRPr="00EA49B4">
        <w:rPr>
          <w:szCs w:val="32"/>
        </w:rPr>
        <w:t>exposer à ce danger-ci avec plus d</w:t>
      </w:r>
      <w:r w:rsidR="007D0B10">
        <w:rPr>
          <w:szCs w:val="32"/>
        </w:rPr>
        <w:t>’</w:t>
      </w:r>
      <w:r w:rsidRPr="00EA49B4">
        <w:rPr>
          <w:szCs w:val="32"/>
        </w:rPr>
        <w:t>espoir de lui échapper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moins chez vous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la garnison était 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ne serait pas par la trahison du commandant de la place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saurais vous dire comment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vous prêche ici la prudence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été imprudent moi-même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que mon exemple ne vous décourage pas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connaissais pas tout le danger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quoi je me serais conduit avec plus de circonspection</w:t>
      </w:r>
      <w:r w:rsidR="007D0B10">
        <w:rPr>
          <w:szCs w:val="32"/>
        </w:rPr>
        <w:t>. »</w:t>
      </w:r>
    </w:p>
    <w:p w14:paraId="447DE5F1" w14:textId="609979D5" w:rsidR="00CC13A3" w:rsidRPr="00EA49B4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fois établi dans l</w:t>
      </w:r>
      <w:r>
        <w:rPr>
          <w:szCs w:val="32"/>
        </w:rPr>
        <w:t>’</w:t>
      </w:r>
      <w:r w:rsidR="00CC13A3" w:rsidRPr="00EA49B4">
        <w:rPr>
          <w:szCs w:val="32"/>
        </w:rPr>
        <w:t>appartement de son ami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voulut plus absolument en désemparer</w:t>
      </w:r>
      <w:r>
        <w:rPr>
          <w:szCs w:val="32"/>
        </w:rPr>
        <w:t>. M. </w:t>
      </w:r>
      <w:r w:rsidR="00CC13A3" w:rsidRPr="00EA49B4">
        <w:rPr>
          <w:szCs w:val="32"/>
        </w:rPr>
        <w:t>Clare pensa qu</w:t>
      </w:r>
      <w:r>
        <w:rPr>
          <w:szCs w:val="32"/>
        </w:rPr>
        <w:t>’</w:t>
      </w:r>
      <w:r w:rsidR="00CC13A3" w:rsidRPr="00EA49B4">
        <w:rPr>
          <w:szCs w:val="32"/>
        </w:rPr>
        <w:t>il y avait peut-être moins de risque dans ce parti que dans un changement continuel d</w:t>
      </w:r>
      <w:r>
        <w:rPr>
          <w:szCs w:val="32"/>
        </w:rPr>
        <w:t>’</w:t>
      </w:r>
      <w:r w:rsidR="00CC13A3" w:rsidRPr="00EA49B4">
        <w:rPr>
          <w:szCs w:val="32"/>
        </w:rPr>
        <w:t>air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</w:t>
      </w:r>
      <w:r>
        <w:rPr>
          <w:szCs w:val="32"/>
        </w:rPr>
        <w:t>’</w:t>
      </w:r>
      <w:r w:rsidR="00CC13A3" w:rsidRPr="00EA49B4">
        <w:rPr>
          <w:szCs w:val="32"/>
        </w:rPr>
        <w:t>insista plus</w:t>
      </w:r>
      <w:r>
        <w:rPr>
          <w:szCs w:val="32"/>
        </w:rPr>
        <w:t>. « 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vous êtes entré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achevais mon testament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que j</w:t>
      </w:r>
      <w:r>
        <w:rPr>
          <w:szCs w:val="32"/>
        </w:rPr>
        <w:t>’</w:t>
      </w:r>
      <w:r w:rsidR="00CC13A3" w:rsidRPr="00EA49B4">
        <w:rPr>
          <w:szCs w:val="32"/>
        </w:rPr>
        <w:t>avais écrit autrefois sur mes dernières volontés ne me convenait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me souciais guère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ma situation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faire appeler un légiste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le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serait bien étrange qu</w:t>
      </w:r>
      <w:r>
        <w:rPr>
          <w:szCs w:val="32"/>
        </w:rPr>
        <w:t>’</w:t>
      </w:r>
      <w:r w:rsidR="00CC13A3" w:rsidRPr="00EA49B4">
        <w:rPr>
          <w:szCs w:val="32"/>
        </w:rPr>
        <w:t>un homme de sens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des intentions pures et droites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fût pas en état de remplir cette fonction par lui-même</w:t>
      </w:r>
      <w:r>
        <w:rPr>
          <w:szCs w:val="32"/>
        </w:rPr>
        <w:t>. »</w:t>
      </w:r>
    </w:p>
    <w:p w14:paraId="3537316C" w14:textId="4D156DA9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M. </w:t>
      </w:r>
      <w:r w:rsidR="00CC13A3" w:rsidRPr="00EA49B4">
        <w:rPr>
          <w:szCs w:val="32"/>
        </w:rPr>
        <w:t>Clare continua à agir avec autant d</w:t>
      </w:r>
      <w:r>
        <w:rPr>
          <w:szCs w:val="32"/>
        </w:rPr>
        <w:t>’</w:t>
      </w:r>
      <w:r w:rsidR="00CC13A3" w:rsidRPr="00EA49B4">
        <w:rPr>
          <w:szCs w:val="32"/>
        </w:rPr>
        <w:t>aisance et de liberté que s</w:t>
      </w:r>
      <w:r>
        <w:rPr>
          <w:szCs w:val="32"/>
        </w:rPr>
        <w:t>’</w:t>
      </w:r>
      <w:r w:rsidR="00CC13A3" w:rsidRPr="00EA49B4">
        <w:rPr>
          <w:szCs w:val="32"/>
        </w:rPr>
        <w:t>il eût été dans la plus parfaite santé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voir son maintien assuré et son ton calme et enjoué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n</w:t>
      </w:r>
      <w:r>
        <w:rPr>
          <w:szCs w:val="32"/>
        </w:rPr>
        <w:t>’</w:t>
      </w:r>
      <w:r w:rsidR="00CC13A3" w:rsidRPr="00EA49B4">
        <w:rPr>
          <w:szCs w:val="32"/>
        </w:rPr>
        <w:t>aurait jamais imaginé qu</w:t>
      </w:r>
      <w:r>
        <w:rPr>
          <w:szCs w:val="32"/>
        </w:rPr>
        <w:t>’</w:t>
      </w:r>
      <w:r w:rsidR="00CC13A3" w:rsidRPr="00EA49B4">
        <w:rPr>
          <w:szCs w:val="32"/>
        </w:rPr>
        <w:t>il touchât à son dernier moment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marchait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raisonnait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badinait d</w:t>
      </w:r>
      <w:r>
        <w:rPr>
          <w:szCs w:val="32"/>
        </w:rPr>
        <w:t>’</w:t>
      </w:r>
      <w:r w:rsidR="00CC13A3" w:rsidRPr="00EA49B4">
        <w:rPr>
          <w:szCs w:val="32"/>
        </w:rPr>
        <w:t>une manière qui annonçait un homme parfaitement maître de soi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de quart d</w:t>
      </w:r>
      <w:r>
        <w:rPr>
          <w:szCs w:val="32"/>
        </w:rPr>
        <w:t>’</w:t>
      </w:r>
      <w:r w:rsidR="00CC13A3" w:rsidRPr="00EA49B4">
        <w:rPr>
          <w:szCs w:val="32"/>
        </w:rPr>
        <w:t>heure en quart d</w:t>
      </w:r>
      <w:r>
        <w:rPr>
          <w:szCs w:val="32"/>
        </w:rPr>
        <w:t>’</w:t>
      </w:r>
      <w:r w:rsidR="00CC13A3" w:rsidRPr="00EA49B4">
        <w:rPr>
          <w:szCs w:val="32"/>
        </w:rPr>
        <w:t>heure sa figure s</w:t>
      </w:r>
      <w:r>
        <w:rPr>
          <w:szCs w:val="32"/>
        </w:rPr>
        <w:t>’</w:t>
      </w:r>
      <w:r w:rsidR="00CC13A3" w:rsidRPr="00EA49B4">
        <w:rPr>
          <w:szCs w:val="32"/>
        </w:rPr>
        <w:t>altérait d</w:t>
      </w:r>
      <w:r>
        <w:rPr>
          <w:szCs w:val="32"/>
        </w:rPr>
        <w:t>’</w:t>
      </w:r>
      <w:r w:rsidR="00CC13A3" w:rsidRPr="00EA49B4">
        <w:rPr>
          <w:szCs w:val="32"/>
        </w:rPr>
        <w:t>une manière sensible</w:t>
      </w:r>
      <w:r>
        <w:rPr>
          <w:szCs w:val="32"/>
        </w:rPr>
        <w:t>. M. </w:t>
      </w:r>
      <w:r w:rsidR="00CC13A3" w:rsidRPr="00EA49B4">
        <w:rPr>
          <w:szCs w:val="32"/>
        </w:rPr>
        <w:t>Falkland ne le perdait pas un instant de vue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contemplait avec une inquiétude mêlée d</w:t>
      </w:r>
      <w:r>
        <w:rPr>
          <w:szCs w:val="32"/>
        </w:rPr>
        <w:t>’</w:t>
      </w:r>
      <w:r w:rsidR="00CC13A3" w:rsidRPr="00EA49B4">
        <w:rPr>
          <w:szCs w:val="32"/>
        </w:rPr>
        <w:t>admiration</w:t>
      </w:r>
      <w:r>
        <w:rPr>
          <w:szCs w:val="32"/>
        </w:rPr>
        <w:t>.</w:t>
      </w:r>
    </w:p>
    <w:p w14:paraId="574CACEA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 le malade après avoir paru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quelques minutes absorbé dans ses pensées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sens que je vais mourir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 étrange mal que le mien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Hier je paraissais être en parfaite santé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demain je serai un corps insensible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la ligne qui sépare la vie et la mort des misérables humains est curieuse à étudier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Être tout à l</w:t>
      </w:r>
      <w:r>
        <w:rPr>
          <w:szCs w:val="32"/>
        </w:rPr>
        <w:t>’</w:t>
      </w:r>
      <w:r w:rsidR="00CC13A3" w:rsidRPr="00EA49B4">
        <w:rPr>
          <w:szCs w:val="32"/>
        </w:rPr>
        <w:t>heure actif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gai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pénétrant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riche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la mémoire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une foule de connaissances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capable d</w:t>
      </w:r>
      <w:r>
        <w:rPr>
          <w:szCs w:val="32"/>
        </w:rPr>
        <w:t>’</w:t>
      </w:r>
      <w:r w:rsidR="00CC13A3" w:rsidRPr="00EA49B4">
        <w:rPr>
          <w:szCs w:val="32"/>
        </w:rPr>
        <w:t>amuser les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les instruire et de les exalter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moment d</w:t>
      </w:r>
      <w:r>
        <w:rPr>
          <w:szCs w:val="32"/>
        </w:rPr>
        <w:t>’</w:t>
      </w:r>
      <w:r w:rsidR="00CC13A3" w:rsidRPr="00EA49B4">
        <w:rPr>
          <w:szCs w:val="32"/>
        </w:rPr>
        <w:t>après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être plus qu</w:t>
      </w:r>
      <w:r>
        <w:rPr>
          <w:szCs w:val="32"/>
        </w:rPr>
        <w:t>’</w:t>
      </w:r>
      <w:r w:rsidR="00CC13A3" w:rsidRPr="00EA49B4">
        <w:rPr>
          <w:szCs w:val="32"/>
        </w:rPr>
        <w:t>une matière dépourvue de vie et de mouvement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poids inutile sur la surface de la terre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voilà l</w:t>
      </w:r>
      <w:r>
        <w:rPr>
          <w:szCs w:val="32"/>
        </w:rPr>
        <w:t>’</w:t>
      </w:r>
      <w:r w:rsidR="00CC13A3" w:rsidRPr="00EA49B4">
        <w:rPr>
          <w:szCs w:val="32"/>
        </w:rPr>
        <w:t>histoire de bien des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 sera bientôt la mienne</w:t>
      </w:r>
      <w:r>
        <w:rPr>
          <w:szCs w:val="32"/>
        </w:rPr>
        <w:t>.</w:t>
      </w:r>
    </w:p>
    <w:p w14:paraId="421E67B0" w14:textId="216FC105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Il me semblait que j</w:t>
      </w:r>
      <w:r>
        <w:rPr>
          <w:szCs w:val="32"/>
        </w:rPr>
        <w:t>’</w:t>
      </w:r>
      <w:r w:rsidR="00CC13A3" w:rsidRPr="00EA49B4">
        <w:rPr>
          <w:szCs w:val="32"/>
        </w:rPr>
        <w:t>avais encore beaucoup de choses à faire en ce monde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cela ne sera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faut se contenter de ce qui est fait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vainement que je rappelle toute mon énergie morale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ennemi est trop fort et trop acharné contre moi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il ne veut pas me donner le temps de respirer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ces choses-là sont hors de mon pouvoir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elles tiennent à un enchaînement de circonstances qui se succèdent continuellement sans s</w:t>
      </w:r>
      <w:r>
        <w:rPr>
          <w:szCs w:val="32"/>
        </w:rPr>
        <w:t>’</w:t>
      </w:r>
      <w:r w:rsidR="00CC13A3" w:rsidRPr="00EA49B4">
        <w:rPr>
          <w:szCs w:val="32"/>
        </w:rPr>
        <w:t>arrêter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bien-être général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grande affaire de l</w:t>
      </w:r>
      <w:r>
        <w:rPr>
          <w:szCs w:val="32"/>
        </w:rPr>
        <w:t>’</w:t>
      </w:r>
      <w:r w:rsidR="00CC13A3" w:rsidRPr="00EA49B4">
        <w:rPr>
          <w:szCs w:val="32"/>
        </w:rPr>
        <w:t>univers ira toujours son train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</w:t>
      </w:r>
      <w:r>
        <w:rPr>
          <w:szCs w:val="32"/>
        </w:rPr>
        <w:t>’</w:t>
      </w:r>
      <w:r w:rsidR="00CC13A3" w:rsidRPr="00EA49B4">
        <w:rPr>
          <w:szCs w:val="32"/>
        </w:rPr>
        <w:t>il ne me soit plus donné d</w:t>
      </w:r>
      <w:r>
        <w:rPr>
          <w:szCs w:val="32"/>
        </w:rPr>
        <w:t>’</w:t>
      </w:r>
      <w:r w:rsidR="00CC13A3" w:rsidRPr="00EA49B4">
        <w:rPr>
          <w:szCs w:val="32"/>
        </w:rPr>
        <w:t>y travailler pour ma part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Cette tâche est réservée à des mains plus fortes et plus jeunes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à </w:t>
      </w:r>
      <w:r w:rsidR="00CC13A3" w:rsidRPr="00EA49B4">
        <w:rPr>
          <w:szCs w:val="32"/>
        </w:rPr>
        <w:lastRenderedPageBreak/>
        <w:t>ceux qui vous ressemblent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serions bien méprisables vraiment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l</w:t>
      </w:r>
      <w:r>
        <w:rPr>
          <w:szCs w:val="32"/>
        </w:rPr>
        <w:t>’</w:t>
      </w:r>
      <w:r w:rsidR="00CC13A3" w:rsidRPr="00EA49B4">
        <w:rPr>
          <w:szCs w:val="32"/>
        </w:rPr>
        <w:t>espoir du perfectionnement de l</w:t>
      </w:r>
      <w:r>
        <w:rPr>
          <w:szCs w:val="32"/>
        </w:rPr>
        <w:t>’</w:t>
      </w:r>
      <w:r w:rsidR="00CC13A3" w:rsidRPr="00EA49B4">
        <w:rPr>
          <w:szCs w:val="32"/>
        </w:rPr>
        <w:t>espèce humaine ne nous faisait pas goûter un plaisir pur et parfait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cependant que nous sachions si nous existerons pour en partager les fruits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hommes auraient bien peu à envier à l</w:t>
      </w:r>
      <w:r>
        <w:rPr>
          <w:szCs w:val="32"/>
        </w:rPr>
        <w:t>’</w:t>
      </w:r>
      <w:r w:rsidR="00CC13A3" w:rsidRPr="00EA49B4">
        <w:rPr>
          <w:szCs w:val="32"/>
        </w:rPr>
        <w:t>avenir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ils avaient tous joui de la paix du cœur aussi complétement que je l</w:t>
      </w:r>
      <w:r>
        <w:rPr>
          <w:szCs w:val="32"/>
        </w:rPr>
        <w:t>’</w:t>
      </w:r>
      <w:r w:rsidR="00CC13A3" w:rsidRPr="00EA49B4">
        <w:rPr>
          <w:szCs w:val="32"/>
        </w:rPr>
        <w:t>ai fait</w:t>
      </w:r>
      <w:r>
        <w:rPr>
          <w:szCs w:val="32"/>
        </w:rPr>
        <w:t>. »</w:t>
      </w:r>
    </w:p>
    <w:p w14:paraId="138038FF" w14:textId="4FA5752D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Clare demeura levé toute la journée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 livrant à quelques légères distractions et exerçant agréablement ses facultés morales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qui était peut-être plus propre à rafraîchir et fortifier ses organes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s</w:t>
      </w:r>
      <w:r>
        <w:rPr>
          <w:szCs w:val="32"/>
        </w:rPr>
        <w:t>’</w:t>
      </w:r>
      <w:r w:rsidR="00CC13A3" w:rsidRPr="00EA49B4">
        <w:rPr>
          <w:szCs w:val="32"/>
        </w:rPr>
        <w:t>il eût cherché à prendre du repos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 intervalles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survenait une crise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ne l</w:t>
      </w:r>
      <w:r>
        <w:rPr>
          <w:szCs w:val="32"/>
        </w:rPr>
        <w:t>’</w:t>
      </w:r>
      <w:r w:rsidR="00CC13A3" w:rsidRPr="00EA49B4">
        <w:rPr>
          <w:szCs w:val="32"/>
        </w:rPr>
        <w:t>avait pas plus tôt sentie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avait l</w:t>
      </w:r>
      <w:r>
        <w:rPr>
          <w:szCs w:val="32"/>
        </w:rPr>
        <w:t>’</w:t>
      </w:r>
      <w:r w:rsidR="00CC13A3" w:rsidRPr="00EA49B4">
        <w:rPr>
          <w:szCs w:val="32"/>
        </w:rPr>
        <w:t>air de se mettre au-dessus du mal et de sourire de l</w:t>
      </w:r>
      <w:r>
        <w:rPr>
          <w:szCs w:val="32"/>
        </w:rPr>
        <w:t>’</w:t>
      </w:r>
      <w:r w:rsidR="00CC13A3" w:rsidRPr="00EA49B4">
        <w:rPr>
          <w:szCs w:val="32"/>
        </w:rPr>
        <w:t>impuissance de ses attaques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Trois ou quatre fois il fut baigné de sueurs abondantes auxquelles succédaient une extrême sécheresse de la peau et une chaleur brûlante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Bientôt il fut couvert de petites taches livides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puis il parut quelques symptômes de frisson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il les soutint avec un grand courage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Ensuite il devint calme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quelques moments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il était déjà nuit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se détermina à se mettre au lit</w:t>
      </w:r>
      <w:r>
        <w:rPr>
          <w:szCs w:val="32"/>
        </w:rPr>
        <w:t>.</w:t>
      </w:r>
    </w:p>
    <w:p w14:paraId="7CDED996" w14:textId="33926D84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 en lui serrant la main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mourir n</w:t>
      </w:r>
      <w:r>
        <w:rPr>
          <w:szCs w:val="32"/>
        </w:rPr>
        <w:t>’</w:t>
      </w:r>
      <w:r w:rsidR="00CC13A3" w:rsidRPr="00EA49B4">
        <w:rPr>
          <w:szCs w:val="32"/>
        </w:rPr>
        <w:t>est pas une tâche aussi difficile que bien des gens se le figurent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on contemple de près la mort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est tout étonné qu</w:t>
      </w:r>
      <w:r>
        <w:rPr>
          <w:szCs w:val="32"/>
        </w:rPr>
        <w:t>’</w:t>
      </w:r>
      <w:r w:rsidR="00CC13A3" w:rsidRPr="00EA49B4">
        <w:rPr>
          <w:szCs w:val="32"/>
        </w:rPr>
        <w:t>une subversion aussi totale puisse s</w:t>
      </w:r>
      <w:r>
        <w:rPr>
          <w:szCs w:val="32"/>
        </w:rPr>
        <w:t>’</w:t>
      </w:r>
      <w:r w:rsidR="00CC13A3" w:rsidRPr="00EA49B4">
        <w:rPr>
          <w:szCs w:val="32"/>
        </w:rPr>
        <w:t>opérer si facilement</w:t>
      </w:r>
      <w:r>
        <w:rPr>
          <w:szCs w:val="32"/>
        </w:rPr>
        <w:t>. »</w:t>
      </w:r>
    </w:p>
    <w:p w14:paraId="4EC5A7E2" w14:textId="77E91030" w:rsidR="007D0B10" w:rsidRDefault="00CC13A3" w:rsidP="00CC13A3">
      <w:pPr>
        <w:rPr>
          <w:szCs w:val="32"/>
        </w:rPr>
      </w:pPr>
      <w:r w:rsidRPr="00EA49B4">
        <w:rPr>
          <w:szCs w:val="32"/>
        </w:rPr>
        <w:t>Il y avait déjà quelques moments qu</w:t>
      </w:r>
      <w:r w:rsidR="007D0B10">
        <w:rPr>
          <w:szCs w:val="32"/>
        </w:rPr>
        <w:t>’</w:t>
      </w:r>
      <w:r w:rsidRPr="00EA49B4">
        <w:rPr>
          <w:szCs w:val="32"/>
        </w:rPr>
        <w:t>il était au lit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comme tout paraissait tranquille</w:t>
      </w:r>
      <w:r w:rsidR="007D0B10">
        <w:rPr>
          <w:szCs w:val="32"/>
        </w:rPr>
        <w:t>, M. </w:t>
      </w:r>
      <w:r w:rsidRPr="00EA49B4">
        <w:rPr>
          <w:szCs w:val="32"/>
        </w:rPr>
        <w:t>Falkland pensa qu</w:t>
      </w:r>
      <w:r w:rsidR="007D0B10">
        <w:rPr>
          <w:szCs w:val="32"/>
        </w:rPr>
        <w:t>’</w:t>
      </w:r>
      <w:r w:rsidRPr="00EA49B4">
        <w:rPr>
          <w:szCs w:val="32"/>
        </w:rPr>
        <w:t>il dormait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était une erreur</w:t>
      </w:r>
      <w:r w:rsidR="007D0B10">
        <w:rPr>
          <w:szCs w:val="32"/>
        </w:rPr>
        <w:t>. M. </w:t>
      </w:r>
      <w:r w:rsidRPr="00EA49B4">
        <w:rPr>
          <w:szCs w:val="32"/>
        </w:rPr>
        <w:t>Clare à l</w:t>
      </w:r>
      <w:r w:rsidR="007D0B10">
        <w:rPr>
          <w:szCs w:val="32"/>
        </w:rPr>
        <w:t>’</w:t>
      </w:r>
      <w:r w:rsidRPr="00EA49B4">
        <w:rPr>
          <w:szCs w:val="32"/>
        </w:rPr>
        <w:t>instant ouvrit le rideau et jeta les yeux sur son ami</w:t>
      </w:r>
      <w:r w:rsidR="007D0B10">
        <w:rPr>
          <w:szCs w:val="32"/>
        </w:rPr>
        <w:t>. « </w:t>
      </w:r>
      <w:r w:rsidRPr="00EA49B4">
        <w:rPr>
          <w:szCs w:val="32"/>
        </w:rPr>
        <w:t>Je ne puis dormir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si je pouvais dormir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me regarderais comme hors </w:t>
      </w:r>
      <w:r w:rsidRPr="00EA49B4">
        <w:rPr>
          <w:szCs w:val="32"/>
        </w:rPr>
        <w:lastRenderedPageBreak/>
        <w:t>d</w:t>
      </w:r>
      <w:r w:rsidR="007D0B10">
        <w:rPr>
          <w:szCs w:val="32"/>
        </w:rPr>
        <w:t>’</w:t>
      </w:r>
      <w:r w:rsidRPr="00EA49B4">
        <w:rPr>
          <w:szCs w:val="32"/>
        </w:rPr>
        <w:t>affaire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est décidé que j</w:t>
      </w:r>
      <w:r w:rsidR="007D0B10">
        <w:rPr>
          <w:szCs w:val="32"/>
        </w:rPr>
        <w:t>’</w:t>
      </w:r>
      <w:r w:rsidRPr="00EA49B4">
        <w:rPr>
          <w:szCs w:val="32"/>
        </w:rPr>
        <w:t>aurai le dessous dans cette lutte contre la maladie</w:t>
      </w:r>
      <w:r w:rsidR="007D0B10">
        <w:rPr>
          <w:szCs w:val="32"/>
        </w:rPr>
        <w:t>.</w:t>
      </w:r>
    </w:p>
    <w:p w14:paraId="4B77CA92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à vous que je pensais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connais personne à qui l</w:t>
      </w:r>
      <w:r>
        <w:rPr>
          <w:szCs w:val="32"/>
        </w:rPr>
        <w:t>’</w:t>
      </w:r>
      <w:r w:rsidR="00CC13A3" w:rsidRPr="00EA49B4">
        <w:rPr>
          <w:szCs w:val="32"/>
        </w:rPr>
        <w:t>avenir semble offrir de plus belles espérances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veillez sur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le monde ne soit pas frustré des avantages que lui promettent vos vertus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connais vos faiblesses aussi bien que votre force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avez une humeur bouillante chatouilleuse à l</w:t>
      </w:r>
      <w:r>
        <w:rPr>
          <w:szCs w:val="32"/>
        </w:rPr>
        <w:t>’</w:t>
      </w:r>
      <w:r w:rsidR="00CC13A3" w:rsidRPr="00EA49B4">
        <w:rPr>
          <w:szCs w:val="32"/>
        </w:rPr>
        <w:t>excès sur le point d</w:t>
      </w:r>
      <w:r>
        <w:rPr>
          <w:szCs w:val="32"/>
        </w:rPr>
        <w:t>’</w:t>
      </w:r>
      <w:r w:rsidR="00CC13A3" w:rsidRPr="00EA49B4">
        <w:rPr>
          <w:szCs w:val="32"/>
        </w:rPr>
        <w:t>honneur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si cette humeur une fois vous entraîne dans un faux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pouvez devenir aussi funeste à vos semblables que vous auriez pu leur être utile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Travaillez sérieusement à vous délivrer de cette susceptibilité</w:t>
      </w:r>
      <w:r>
        <w:rPr>
          <w:szCs w:val="32"/>
        </w:rPr>
        <w:t>.</w:t>
      </w:r>
    </w:p>
    <w:p w14:paraId="286B0A19" w14:textId="1034590D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Mais 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la courte explication que me permet ma situation actuelle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m</w:t>
      </w:r>
      <w:r>
        <w:rPr>
          <w:szCs w:val="32"/>
        </w:rPr>
        <w:t>’</w:t>
      </w:r>
      <w:r w:rsidR="00CC13A3" w:rsidRPr="00EA49B4">
        <w:rPr>
          <w:szCs w:val="32"/>
        </w:rPr>
        <w:t>est pas possible de songer à opérer en vous une réforme aussi désirable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a au moins une chose que je puis faire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je puis vous prévenir de vous mettre sur vos gardes contre un danger que je vois très-imminent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Prenez garde à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faites pas la faute de le mépriser comme un adversaire indigne de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De petites causes peuvent amener de grands maux</w:t>
      </w:r>
      <w:r>
        <w:rPr>
          <w:szCs w:val="32"/>
        </w:rPr>
        <w:t>. M. </w:t>
      </w:r>
      <w:r w:rsidR="00CC13A3" w:rsidRPr="00EA49B4">
        <w:rPr>
          <w:szCs w:val="32"/>
        </w:rPr>
        <w:t>Tyrrel est arrogant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dur et grossier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êtes trop passionné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trop sensible à la moindre offense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serait-il pas bien déplorable qu</w:t>
      </w:r>
      <w:r>
        <w:rPr>
          <w:szCs w:val="32"/>
        </w:rPr>
        <w:t>’</w:t>
      </w:r>
      <w:r w:rsidR="00CC13A3" w:rsidRPr="00EA49B4">
        <w:rPr>
          <w:szCs w:val="32"/>
        </w:rPr>
        <w:t>un homme qui vous est si inférieur et si peu fait pour vous être comparé sous aucun rapport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fût dans le cas de changer une vie comme la vôtre en une suite de crimes et d</w:t>
      </w:r>
      <w:r>
        <w:rPr>
          <w:szCs w:val="32"/>
        </w:rPr>
        <w:t>’</w:t>
      </w:r>
      <w:r w:rsidR="00CC13A3" w:rsidRPr="00EA49B4">
        <w:rPr>
          <w:szCs w:val="32"/>
        </w:rPr>
        <w:t>infortunes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Pensez-y bien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exige pas de promesse de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chercherai pas à vous enchaîner par des liens superstitieux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veux que ce soit la raison et la justice seules qui vous commandent</w:t>
      </w:r>
      <w:r>
        <w:rPr>
          <w:szCs w:val="32"/>
        </w:rPr>
        <w:t>. »</w:t>
      </w:r>
    </w:p>
    <w:p w14:paraId="2D6F1B74" w14:textId="6CCBCFE8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 xml:space="preserve">Cette explication affecta profondément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Une attention aussi généreuse de la part de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dans un </w:t>
      </w:r>
      <w:r w:rsidRPr="00EA49B4">
        <w:rPr>
          <w:szCs w:val="32"/>
        </w:rPr>
        <w:lastRenderedPageBreak/>
        <w:t>moment semblable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pénétra d</w:t>
      </w:r>
      <w:r w:rsidR="007D0B10">
        <w:rPr>
          <w:szCs w:val="32"/>
        </w:rPr>
        <w:t>’</w:t>
      </w:r>
      <w:r w:rsidRPr="00EA49B4">
        <w:rPr>
          <w:szCs w:val="32"/>
        </w:rPr>
        <w:t>un si vif sentiment de reconnaissance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fut presque hors d</w:t>
      </w:r>
      <w:r w:rsidR="007D0B10">
        <w:rPr>
          <w:szCs w:val="32"/>
        </w:rPr>
        <w:t>’</w:t>
      </w:r>
      <w:r w:rsidRPr="00EA49B4">
        <w:rPr>
          <w:szCs w:val="32"/>
        </w:rPr>
        <w:t>état de trouver une réponse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prononça que quelques phrases fort courtes et exprimées avec effort</w:t>
      </w:r>
      <w:r w:rsidR="007D0B10">
        <w:rPr>
          <w:szCs w:val="32"/>
        </w:rPr>
        <w:t>. « </w:t>
      </w:r>
      <w:r w:rsidRPr="00EA49B4">
        <w:rPr>
          <w:szCs w:val="32"/>
        </w:rPr>
        <w:t>Je me conduirai mieux</w:t>
      </w:r>
      <w:r w:rsidR="007D0B10">
        <w:rPr>
          <w:szCs w:val="32"/>
        </w:rPr>
        <w:t xml:space="preserve">… </w:t>
      </w:r>
      <w:r w:rsidRPr="00EA49B4">
        <w:rPr>
          <w:szCs w:val="32"/>
        </w:rPr>
        <w:t>Ne craignez rien de ma part</w:t>
      </w:r>
      <w:r w:rsidR="007D0B10">
        <w:rPr>
          <w:szCs w:val="32"/>
        </w:rPr>
        <w:t xml:space="preserve">… </w:t>
      </w:r>
      <w:r w:rsidRPr="00EA49B4">
        <w:rPr>
          <w:szCs w:val="32"/>
        </w:rPr>
        <w:t>Vos excellents avis ne sortiront pas un seul moment de ma mémoire</w:t>
      </w:r>
      <w:r w:rsidR="007D0B10">
        <w:rPr>
          <w:szCs w:val="32"/>
        </w:rPr>
        <w:t>. »</w:t>
      </w:r>
    </w:p>
    <w:p w14:paraId="08A2B25E" w14:textId="671F6527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Clare passa à un autre sujet</w:t>
      </w:r>
      <w:r>
        <w:rPr>
          <w:szCs w:val="32"/>
        </w:rPr>
        <w:t>. « </w:t>
      </w:r>
      <w:r w:rsidR="00CC13A3" w:rsidRPr="00EA49B4">
        <w:rPr>
          <w:szCs w:val="32"/>
        </w:rPr>
        <w:t>Je vous ai nommé mon exécuteur testamentaire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vous ne me refuserez pas ce dernier service de l</w:t>
      </w:r>
      <w:r>
        <w:rPr>
          <w:szCs w:val="32"/>
        </w:rPr>
        <w:t>’</w:t>
      </w:r>
      <w:r w:rsidR="00CC13A3" w:rsidRPr="00EA49B4">
        <w:rPr>
          <w:szCs w:val="32"/>
        </w:rPr>
        <w:t>amitié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que peu de temps que j</w:t>
      </w:r>
      <w:r>
        <w:rPr>
          <w:szCs w:val="32"/>
        </w:rPr>
        <w:t>’</w:t>
      </w:r>
      <w:r w:rsidR="00CC13A3" w:rsidRPr="00EA49B4">
        <w:rPr>
          <w:szCs w:val="32"/>
        </w:rPr>
        <w:t>ai le bonheur de vous connaître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dans ce peu de temps je vous ai bien observé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</w:t>
      </w:r>
      <w:r>
        <w:rPr>
          <w:szCs w:val="32"/>
        </w:rPr>
        <w:t>’</w:t>
      </w:r>
      <w:r w:rsidR="00CC13A3" w:rsidRPr="00EA49B4">
        <w:rPr>
          <w:szCs w:val="32"/>
        </w:rPr>
        <w:t>ai lu jusqu</w:t>
      </w:r>
      <w:r>
        <w:rPr>
          <w:szCs w:val="32"/>
        </w:rPr>
        <w:t>’</w:t>
      </w:r>
      <w:r w:rsidR="00CC13A3" w:rsidRPr="00EA49B4">
        <w:rPr>
          <w:szCs w:val="32"/>
        </w:rPr>
        <w:t>au fond de votre âme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trompez donc pas les glorieuses espérances que j</w:t>
      </w:r>
      <w:r>
        <w:rPr>
          <w:szCs w:val="32"/>
        </w:rPr>
        <w:t>’</w:t>
      </w:r>
      <w:r w:rsidR="00CC13A3" w:rsidRPr="00EA49B4">
        <w:rPr>
          <w:szCs w:val="32"/>
        </w:rPr>
        <w:t>ai conçues de vous</w:t>
      </w:r>
      <w:r>
        <w:rPr>
          <w:szCs w:val="32"/>
        </w:rPr>
        <w:t> !</w:t>
      </w:r>
    </w:p>
    <w:p w14:paraId="47385218" w14:textId="4DA3312F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fait quelques legs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Mes anciennes connaissances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du temps où je vivais dans le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moins celles avec lesquelles je vivais dans l</w:t>
      </w:r>
      <w:r>
        <w:rPr>
          <w:szCs w:val="32"/>
        </w:rPr>
        <w:t>’</w:t>
      </w:r>
      <w:r w:rsidR="00CC13A3" w:rsidRPr="00EA49B4">
        <w:rPr>
          <w:szCs w:val="32"/>
        </w:rPr>
        <w:t>intimité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sont encore toutes chères à mon cœur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eu le temps de les appeler auprès de moi dans la circonstance présente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l</w:t>
      </w:r>
      <w:r>
        <w:rPr>
          <w:szCs w:val="32"/>
        </w:rPr>
        <w:t>’</w:t>
      </w:r>
      <w:r w:rsidR="00CC13A3" w:rsidRPr="00EA49B4">
        <w:rPr>
          <w:szCs w:val="32"/>
        </w:rPr>
        <w:t>ai même pas désiré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espère qu</w:t>
      </w:r>
      <w:r>
        <w:rPr>
          <w:szCs w:val="32"/>
        </w:rPr>
        <w:t>’</w:t>
      </w:r>
      <w:r w:rsidR="00CC13A3" w:rsidRPr="00EA49B4">
        <w:rPr>
          <w:szCs w:val="32"/>
        </w:rPr>
        <w:t>elles se rappelleront ma mémoire avec plus d</w:t>
      </w:r>
      <w:r>
        <w:rPr>
          <w:szCs w:val="32"/>
        </w:rPr>
        <w:t>’</w:t>
      </w:r>
      <w:r w:rsidR="00CC13A3" w:rsidRPr="00EA49B4">
        <w:rPr>
          <w:szCs w:val="32"/>
        </w:rPr>
        <w:t>utilité 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arrive ordinairement dans de semblables occasions</w:t>
      </w:r>
      <w:r>
        <w:rPr>
          <w:szCs w:val="32"/>
        </w:rPr>
        <w:t>. »</w:t>
      </w:r>
    </w:p>
    <w:p w14:paraId="20287AF2" w14:textId="561F020D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Clare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ayant ainsi soulagé son cœur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demeura plusieurs heures sans parler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Vers le matin</w:t>
      </w:r>
      <w:r>
        <w:rPr>
          <w:szCs w:val="32"/>
        </w:rPr>
        <w:t>, M. </w:t>
      </w:r>
      <w:r w:rsidR="00CC13A3" w:rsidRPr="00EA49B4">
        <w:rPr>
          <w:szCs w:val="32"/>
        </w:rPr>
        <w:t>Falkland entrouvrit doucement les rideaux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contempla le sage à son lit de mort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Les yeux de </w:t>
      </w:r>
      <w:r>
        <w:rPr>
          <w:szCs w:val="32"/>
        </w:rPr>
        <w:t>M. </w:t>
      </w:r>
      <w:r w:rsidR="00CC13A3" w:rsidRPr="00EA49B4">
        <w:rPr>
          <w:szCs w:val="32"/>
        </w:rPr>
        <w:t>Clare étaient ouverts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ils se tournèrent aussitôt vers son jeune ami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Son visage était défait et marqué du sceau fatal</w:t>
      </w:r>
      <w:r>
        <w:rPr>
          <w:szCs w:val="32"/>
        </w:rPr>
        <w:t>. « 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 que vous vous trouvez mieux</w:t>
      </w:r>
      <w:r>
        <w:rPr>
          <w:szCs w:val="32"/>
        </w:rPr>
        <w:t>, »</w:t>
      </w:r>
      <w:r w:rsidR="00CC13A3" w:rsidRPr="00EA49B4">
        <w:rPr>
          <w:szCs w:val="32"/>
        </w:rPr>
        <w:t xml:space="preserve"> dit Falkland à demi-voix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craignant de le troubler</w:t>
      </w:r>
      <w:r>
        <w:rPr>
          <w:szCs w:val="32"/>
        </w:rPr>
        <w:t>. M. </w:t>
      </w:r>
      <w:r w:rsidR="00CC13A3" w:rsidRPr="00EA49B4">
        <w:rPr>
          <w:szCs w:val="32"/>
        </w:rPr>
        <w:t>Clare sortit sa main hors du lit et la lui tendit</w:t>
      </w:r>
      <w:r>
        <w:rPr>
          <w:szCs w:val="32"/>
        </w:rPr>
        <w:t> ; M. </w:t>
      </w:r>
      <w:r w:rsidR="00CC13A3" w:rsidRPr="00EA49B4">
        <w:rPr>
          <w:szCs w:val="32"/>
        </w:rPr>
        <w:t>Falkland s</w:t>
      </w:r>
      <w:r>
        <w:rPr>
          <w:szCs w:val="32"/>
        </w:rPr>
        <w:t>’</w:t>
      </w:r>
      <w:r w:rsidR="00CC13A3" w:rsidRPr="00EA49B4">
        <w:rPr>
          <w:szCs w:val="32"/>
        </w:rPr>
        <w:t>avança et la pressa dans la sienne</w:t>
      </w:r>
      <w:r>
        <w:rPr>
          <w:szCs w:val="32"/>
        </w:rPr>
        <w:t>. « </w:t>
      </w:r>
      <w:r w:rsidR="00CC13A3" w:rsidRPr="00EA49B4">
        <w:rPr>
          <w:szCs w:val="32"/>
        </w:rPr>
        <w:t>Beaucoup mieux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dit </w:t>
      </w:r>
      <w:r>
        <w:rPr>
          <w:szCs w:val="32"/>
        </w:rPr>
        <w:t>M. </w:t>
      </w:r>
      <w:r w:rsidR="00CC13A3" w:rsidRPr="00EA49B4">
        <w:rPr>
          <w:szCs w:val="32"/>
        </w:rPr>
        <w:t>Clare d</w:t>
      </w:r>
      <w:r>
        <w:rPr>
          <w:szCs w:val="32"/>
        </w:rPr>
        <w:t>’</w:t>
      </w:r>
      <w:r w:rsidR="00CC13A3" w:rsidRPr="00EA49B4">
        <w:rPr>
          <w:szCs w:val="32"/>
        </w:rPr>
        <w:t>une voix sourde et à peine articulée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lastRenderedPageBreak/>
        <w:t>c</w:t>
      </w:r>
      <w:r>
        <w:rPr>
          <w:szCs w:val="32"/>
        </w:rPr>
        <w:t>’</w:t>
      </w:r>
      <w:r w:rsidR="00CC13A3" w:rsidRPr="00EA49B4">
        <w:rPr>
          <w:szCs w:val="32"/>
        </w:rPr>
        <w:t>en est fait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 tâche est finie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Adieu</w:t>
      </w:r>
      <w:r>
        <w:rPr>
          <w:szCs w:val="32"/>
        </w:rPr>
        <w:t xml:space="preserve"> ;… </w:t>
      </w:r>
      <w:r w:rsidR="00CC13A3" w:rsidRPr="00EA49B4">
        <w:rPr>
          <w:szCs w:val="32"/>
        </w:rPr>
        <w:t>souvenez-vous</w:t>
      </w:r>
      <w:r>
        <w:rPr>
          <w:szCs w:val="32"/>
        </w:rPr>
        <w:t>… »</w:t>
      </w:r>
      <w:r w:rsidR="00CC13A3" w:rsidRPr="00EA49B4">
        <w:rPr>
          <w:szCs w:val="32"/>
        </w:rPr>
        <w:t xml:space="preserve"> Ce furent là ses derniers mots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vécut encore quelques heures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ses lèvres semblaient quelquefois se mouvoir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expira sans faire entendre une seule plainte</w:t>
      </w:r>
      <w:r>
        <w:rPr>
          <w:szCs w:val="32"/>
        </w:rPr>
        <w:t>.</w:t>
      </w:r>
    </w:p>
    <w:p w14:paraId="0C770665" w14:textId="24A24882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 xml:space="preserve">Toute cette scène avait extrêmement agité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espérance qu</w:t>
      </w:r>
      <w:r w:rsidR="007D0B10">
        <w:rPr>
          <w:szCs w:val="32"/>
        </w:rPr>
        <w:t>’</w:t>
      </w:r>
      <w:r w:rsidRPr="00EA49B4">
        <w:rPr>
          <w:szCs w:val="32"/>
        </w:rPr>
        <w:t>il conservait d</w:t>
      </w:r>
      <w:r w:rsidR="007D0B10">
        <w:rPr>
          <w:szCs w:val="32"/>
        </w:rPr>
        <w:t>’</w:t>
      </w:r>
      <w:r w:rsidRPr="00EA49B4">
        <w:rPr>
          <w:szCs w:val="32"/>
        </w:rPr>
        <w:t>une crise favorable et la crainte de troubler les derniers moments de son ami l</w:t>
      </w:r>
      <w:r w:rsidR="007D0B10">
        <w:rPr>
          <w:szCs w:val="32"/>
        </w:rPr>
        <w:t>’</w:t>
      </w:r>
      <w:r w:rsidRPr="00EA49B4">
        <w:rPr>
          <w:szCs w:val="32"/>
        </w:rPr>
        <w:t>avaient rendu muet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la dernière demi-heure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resté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immobile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les yeux fixés sur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épiait le moindre soupir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plus léger mouvement du malade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resta encore dans la même attitude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croyait quelquefois voir la vie reparaître sur ces traits insensibles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renonçant à se tromper lui-même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écria douloureusement</w:t>
      </w:r>
      <w:r w:rsidR="007D0B10">
        <w:rPr>
          <w:szCs w:val="32"/>
        </w:rPr>
        <w:t> : « 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en est donc fait</w:t>
      </w:r>
      <w:r w:rsidR="007D0B10">
        <w:rPr>
          <w:szCs w:val="32"/>
        </w:rPr>
        <w:t> !… »</w:t>
      </w:r>
    </w:p>
    <w:p w14:paraId="6CC1C0F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voulait se précipiter sur le corps de son ami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assistants le retinrent et cherchèrent à l</w:t>
      </w:r>
      <w:r w:rsidR="007D0B10">
        <w:rPr>
          <w:szCs w:val="32"/>
        </w:rPr>
        <w:t>’</w:t>
      </w:r>
      <w:r w:rsidRPr="00EA49B4">
        <w:rPr>
          <w:szCs w:val="32"/>
        </w:rPr>
        <w:t>entraîner dans une autre chambre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se débattait entre leurs bras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penchait violemment vers ce lit de douleur</w:t>
      </w:r>
      <w:r w:rsidR="007D0B10">
        <w:rPr>
          <w:szCs w:val="32"/>
        </w:rPr>
        <w:t> :</w:t>
      </w:r>
    </w:p>
    <w:p w14:paraId="3A20486C" w14:textId="4C016663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Voilà donc ce qui reste de tant de génie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tant de vertus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l</w:t>
      </w:r>
      <w:r>
        <w:rPr>
          <w:szCs w:val="32"/>
        </w:rPr>
        <w:t>’</w:t>
      </w:r>
      <w:r w:rsidR="00CC13A3" w:rsidRPr="00EA49B4">
        <w:rPr>
          <w:szCs w:val="32"/>
        </w:rPr>
        <w:t>assemblage des plus belles qualités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La lumière du monde est disparue pour jamais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hier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hier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Clare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pourquoi ne suis-je pas mort à votre place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moment terrible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perte irréparable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enlevé ainsi dans toute la maturité de son génie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la vigueur de son âme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ses jours tranchés au moment où ils étaient mille fois plus utiles au monde qu</w:t>
      </w:r>
      <w:r>
        <w:rPr>
          <w:szCs w:val="32"/>
        </w:rPr>
        <w:t>’</w:t>
      </w:r>
      <w:r w:rsidR="00CC13A3" w:rsidRPr="00EA49B4">
        <w:rPr>
          <w:szCs w:val="32"/>
        </w:rPr>
        <w:t>ils ne l</w:t>
      </w:r>
      <w:r>
        <w:rPr>
          <w:szCs w:val="32"/>
        </w:rPr>
        <w:t>’</w:t>
      </w:r>
      <w:r w:rsidR="00CC13A3" w:rsidRPr="00EA49B4">
        <w:rPr>
          <w:szCs w:val="32"/>
        </w:rPr>
        <w:t>avaient encore jamais été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il était né pour l</w:t>
      </w:r>
      <w:r>
        <w:rPr>
          <w:szCs w:val="32"/>
        </w:rPr>
        <w:t>’</w:t>
      </w:r>
      <w:r w:rsidR="00CC13A3" w:rsidRPr="00EA49B4">
        <w:rPr>
          <w:szCs w:val="32"/>
        </w:rPr>
        <w:t>instruction des sages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servir de guide aux hommes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Et voilà tout ce qui nous reste de lui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Ces lèvres éloquentes seront à jamais fermées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 cœur si actif et si ardent est pour toujours froid et immobile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Le meilleur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plus sage des hommes n</w:t>
      </w:r>
      <w:r>
        <w:rPr>
          <w:szCs w:val="32"/>
        </w:rPr>
        <w:t>’</w:t>
      </w:r>
      <w:r w:rsidR="00CC13A3" w:rsidRPr="00EA49B4">
        <w:rPr>
          <w:szCs w:val="32"/>
        </w:rPr>
        <w:t>est plus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monde paraît insensible à sa perte</w:t>
      </w:r>
      <w:r>
        <w:rPr>
          <w:szCs w:val="32"/>
        </w:rPr>
        <w:t>. »</w:t>
      </w:r>
    </w:p>
    <w:p w14:paraId="03872311" w14:textId="3FB50BE0" w:rsidR="00CC13A3" w:rsidRPr="00EA49B4" w:rsidRDefault="007D0B10" w:rsidP="00CC13A3">
      <w:pPr>
        <w:rPr>
          <w:szCs w:val="32"/>
        </w:rPr>
      </w:pPr>
      <w:r>
        <w:rPr>
          <w:szCs w:val="32"/>
        </w:rPr>
        <w:lastRenderedPageBreak/>
        <w:t>M. </w:t>
      </w:r>
      <w:r w:rsidR="00CC13A3" w:rsidRPr="00EA49B4">
        <w:rPr>
          <w:szCs w:val="32"/>
        </w:rPr>
        <w:t>Tyrrel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apprit pas sans émotion la mort de </w:t>
      </w:r>
      <w:r>
        <w:rPr>
          <w:szCs w:val="32"/>
        </w:rPr>
        <w:t>M. </w:t>
      </w:r>
      <w:r w:rsidR="00CC13A3" w:rsidRPr="00EA49B4">
        <w:rPr>
          <w:szCs w:val="32"/>
        </w:rPr>
        <w:t>Clare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son émotion était d</w:t>
      </w:r>
      <w:r>
        <w:rPr>
          <w:szCs w:val="32"/>
        </w:rPr>
        <w:t>’</w:t>
      </w:r>
      <w:r w:rsidR="00CC13A3" w:rsidRPr="00EA49B4">
        <w:rPr>
          <w:szCs w:val="32"/>
        </w:rPr>
        <w:t>une nature bien différente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avouait qu</w:t>
      </w:r>
      <w:r>
        <w:rPr>
          <w:szCs w:val="32"/>
        </w:rPr>
        <w:t>’</w:t>
      </w:r>
      <w:r w:rsidR="00CC13A3" w:rsidRPr="00EA49B4">
        <w:rPr>
          <w:szCs w:val="32"/>
        </w:rPr>
        <w:t>il ne pouvait lui pardonner sa partialité envers 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ainsi il ne pouvait porter de grands regrets à sa mémoire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quand même il aurait oublié les injustices passées de </w:t>
      </w:r>
      <w:r>
        <w:rPr>
          <w:szCs w:val="32"/>
        </w:rPr>
        <w:t>M. </w:t>
      </w:r>
      <w:r w:rsidR="00CC13A3" w:rsidRPr="00EA49B4">
        <w:rPr>
          <w:szCs w:val="32"/>
        </w:rPr>
        <w:t>Clare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n</w:t>
      </w:r>
      <w:r>
        <w:rPr>
          <w:szCs w:val="32"/>
        </w:rPr>
        <w:t>’</w:t>
      </w:r>
      <w:r w:rsidR="00CC13A3" w:rsidRPr="00EA49B4">
        <w:rPr>
          <w:szCs w:val="32"/>
        </w:rPr>
        <w:t>avait rien négligé pour entretenir jusqu</w:t>
      </w:r>
      <w:r>
        <w:rPr>
          <w:szCs w:val="32"/>
        </w:rPr>
        <w:t>’</w:t>
      </w:r>
      <w:r w:rsidR="00CC13A3" w:rsidRPr="00EA49B4">
        <w:rPr>
          <w:szCs w:val="32"/>
        </w:rPr>
        <w:t>au bout son ressentiment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Falkland n</w:t>
      </w:r>
      <w:r>
        <w:rPr>
          <w:szCs w:val="32"/>
        </w:rPr>
        <w:t>’</w:t>
      </w:r>
      <w:r w:rsidR="00CC13A3" w:rsidRPr="00EA49B4">
        <w:rPr>
          <w:szCs w:val="32"/>
        </w:rPr>
        <w:t>avait pas un instant quitté le chevet de son lit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si personne autre n</w:t>
      </w:r>
      <w:r>
        <w:rPr>
          <w:szCs w:val="32"/>
        </w:rPr>
        <w:t>’</w:t>
      </w:r>
      <w:r w:rsidR="00CC13A3" w:rsidRPr="00EA49B4">
        <w:rPr>
          <w:szCs w:val="32"/>
        </w:rPr>
        <w:t>eût été digne de recevoir ses confidences et ses dernières pensées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ce qui était pis encore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cette confiance testamentaire</w:t>
      </w:r>
      <w:r>
        <w:rPr>
          <w:szCs w:val="32"/>
        </w:rPr>
        <w:t>. « </w:t>
      </w:r>
      <w:r w:rsidR="00CC13A3" w:rsidRPr="00EA49B4">
        <w:rPr>
          <w:szCs w:val="32"/>
        </w:rPr>
        <w:t>En tout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absolument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pédant misérable veut me supplanter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qui n</w:t>
      </w:r>
      <w:r>
        <w:rPr>
          <w:szCs w:val="32"/>
        </w:rPr>
        <w:t>’</w:t>
      </w:r>
      <w:r w:rsidR="00CC13A3" w:rsidRPr="00EA49B4">
        <w:rPr>
          <w:szCs w:val="32"/>
        </w:rPr>
        <w:t>a rien de ce qui constitue un homme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toujours ainsi l</w:t>
      </w:r>
      <w:r>
        <w:rPr>
          <w:szCs w:val="32"/>
        </w:rPr>
        <w:t>’</w:t>
      </w:r>
      <w:r w:rsidR="00CC13A3" w:rsidRPr="00EA49B4">
        <w:rPr>
          <w:szCs w:val="32"/>
        </w:rPr>
        <w:t>emporter sur ceux qui valent mieux que lui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Est-ce que tout le monde est devenu fou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ou n</w:t>
      </w:r>
      <w:r>
        <w:rPr>
          <w:szCs w:val="32"/>
        </w:rPr>
        <w:t>’</w:t>
      </w:r>
      <w:r w:rsidR="00CC13A3" w:rsidRPr="00EA49B4">
        <w:rPr>
          <w:szCs w:val="32"/>
        </w:rPr>
        <w:t>y a-t-il plus de mesure pour apprécier le mérite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 xml:space="preserve">Et ce </w:t>
      </w:r>
      <w:r>
        <w:rPr>
          <w:szCs w:val="32"/>
        </w:rPr>
        <w:t>M. </w:t>
      </w:r>
      <w:r w:rsidR="00CC13A3" w:rsidRPr="00EA49B4">
        <w:rPr>
          <w:szCs w:val="32"/>
        </w:rPr>
        <w:t>Clare qui va aussi se laisser prendre à ses grimaces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qui préfère le frivole et le clinquant au solide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et à son lit de mort encore</w:t>
      </w:r>
      <w:r>
        <w:rPr>
          <w:szCs w:val="32"/>
        </w:rPr>
        <w:t> !… »</w:t>
      </w:r>
    </w:p>
    <w:p w14:paraId="7D530905" w14:textId="41803882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sa brutalité sauvage et le peu de culture de son esprit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cela est fort ordinaire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certaines idées religieuses assez grossières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disait encore</w:t>
      </w:r>
      <w:r>
        <w:rPr>
          <w:szCs w:val="32"/>
        </w:rPr>
        <w:t> :</w:t>
      </w:r>
    </w:p>
    <w:p w14:paraId="58F2C23D" w14:textId="60141413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À coup sûr il en aurait eu quelque honte s</w:t>
      </w:r>
      <w:r>
        <w:rPr>
          <w:szCs w:val="32"/>
        </w:rPr>
        <w:t>’</w:t>
      </w:r>
      <w:r w:rsidR="00CC13A3" w:rsidRPr="00EA49B4">
        <w:rPr>
          <w:szCs w:val="32"/>
        </w:rPr>
        <w:t>il eût mieux connu son état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son âme a un compte à rendre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a cruellement aidé à troubler mon repos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quelles qu</w:t>
      </w:r>
      <w:r>
        <w:rPr>
          <w:szCs w:val="32"/>
        </w:rPr>
        <w:t>’</w:t>
      </w:r>
      <w:r w:rsidR="00CC13A3" w:rsidRPr="00EA49B4">
        <w:rPr>
          <w:szCs w:val="32"/>
        </w:rPr>
        <w:t>en puissent être les conséquences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à lui que nous en aurons l</w:t>
      </w:r>
      <w:r>
        <w:rPr>
          <w:szCs w:val="32"/>
        </w:rPr>
        <w:t>’</w:t>
      </w:r>
      <w:r w:rsidR="00CC13A3" w:rsidRPr="00EA49B4">
        <w:rPr>
          <w:szCs w:val="32"/>
        </w:rPr>
        <w:t>obligation</w:t>
      </w:r>
      <w:r>
        <w:rPr>
          <w:szCs w:val="32"/>
        </w:rPr>
        <w:t>. »</w:t>
      </w:r>
    </w:p>
    <w:p w14:paraId="65017B86" w14:textId="1FFC2D71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La mort de </w:t>
      </w:r>
      <w:r w:rsidR="007D0B10">
        <w:rPr>
          <w:szCs w:val="32"/>
        </w:rPr>
        <w:t>M. </w:t>
      </w:r>
      <w:r w:rsidRPr="00EA49B4">
        <w:rPr>
          <w:szCs w:val="32"/>
        </w:rPr>
        <w:t>Clare enleva la personne qui pouvait modérer le plus efficacement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animosité des deux rivaux et détruisit le frein qui prévenait les derniers excès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ascendant moral de son illustre voisin avait toujours tenu le tyran rustique sous un joug involontaire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la férocité habituelle de son caractère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paru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avant ces </w:t>
      </w:r>
      <w:r w:rsidRPr="00EA49B4">
        <w:rPr>
          <w:szCs w:val="32"/>
        </w:rPr>
        <w:lastRenderedPageBreak/>
        <w:t>derniers instants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porter de la haine à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le peu de temps qui s</w:t>
      </w:r>
      <w:r w:rsidR="007D0B10">
        <w:rPr>
          <w:szCs w:val="32"/>
        </w:rPr>
        <w:t>’</w:t>
      </w:r>
      <w:r w:rsidRPr="00EA49B4">
        <w:rPr>
          <w:szCs w:val="32"/>
        </w:rPr>
        <w:t>était écoulé depuis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époque où </w:t>
      </w:r>
      <w:r w:rsidR="007D0B10">
        <w:rPr>
          <w:szCs w:val="32"/>
        </w:rPr>
        <w:t>M. </w:t>
      </w:r>
      <w:r w:rsidRPr="00EA49B4">
        <w:rPr>
          <w:szCs w:val="32"/>
        </w:rPr>
        <w:t>Clare avait fixé sa résidence dans le canton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 retour de </w:t>
      </w:r>
      <w:r w:rsidR="007D0B10">
        <w:rPr>
          <w:szCs w:val="32"/>
        </w:rPr>
        <w:t>M. </w:t>
      </w:r>
      <w:r w:rsidRPr="00EA49B4">
        <w:rPr>
          <w:szCs w:val="32"/>
        </w:rPr>
        <w:t>Falkland du continent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la conduite de </w:t>
      </w:r>
      <w:r w:rsidR="007D0B10">
        <w:rPr>
          <w:szCs w:val="32"/>
        </w:rPr>
        <w:t>M. </w:t>
      </w:r>
      <w:r w:rsidRPr="00EA49B4">
        <w:rPr>
          <w:szCs w:val="32"/>
        </w:rPr>
        <w:t>Tyrrel semblait même avoir gagné quelque chose en mieux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Car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tel était l</w:t>
      </w:r>
      <w:r w:rsidR="007D0B10">
        <w:rPr>
          <w:szCs w:val="32"/>
        </w:rPr>
        <w:t>’</w:t>
      </w:r>
      <w:r w:rsidRPr="00EA49B4">
        <w:rPr>
          <w:szCs w:val="32"/>
        </w:rPr>
        <w:t>avantage des manières séduisantes de 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se conciliait ceux mêmes qu</w:t>
      </w:r>
      <w:r w:rsidR="007D0B10">
        <w:rPr>
          <w:szCs w:val="32"/>
        </w:rPr>
        <w:t>’</w:t>
      </w:r>
      <w:r w:rsidRPr="00EA49B4">
        <w:rPr>
          <w:szCs w:val="32"/>
        </w:rPr>
        <w:t>il contenait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ceux dont les actions étaient les plus contraintes par la crainte de lui déplaire n</w:t>
      </w:r>
      <w:r w:rsidR="007D0B10">
        <w:rPr>
          <w:szCs w:val="32"/>
        </w:rPr>
        <w:t>’</w:t>
      </w:r>
      <w:r w:rsidRPr="00EA49B4">
        <w:rPr>
          <w:szCs w:val="32"/>
        </w:rPr>
        <w:t>en éprouvaient pas de sentiment pénible contre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est pas que </w:t>
      </w:r>
      <w:r w:rsidR="007D0B10">
        <w:rPr>
          <w:szCs w:val="32"/>
        </w:rPr>
        <w:t>M. </w:t>
      </w:r>
      <w:r w:rsidRPr="00EA49B4">
        <w:rPr>
          <w:szCs w:val="32"/>
        </w:rPr>
        <w:t>Tyrrel n</w:t>
      </w:r>
      <w:r w:rsidR="007D0B10">
        <w:rPr>
          <w:szCs w:val="32"/>
        </w:rPr>
        <w:t>’</w:t>
      </w:r>
      <w:r w:rsidRPr="00EA49B4">
        <w:rPr>
          <w:szCs w:val="32"/>
        </w:rPr>
        <w:t>eût préféré de ne pas voir un homme aussi distingué prendre son rang dans un cercle où depuis longtemps il régnait en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Mais avec une personne telle que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pouvait y avoir lieu à rivalité</w:t>
      </w:r>
      <w:r w:rsidR="007D0B10">
        <w:rPr>
          <w:szCs w:val="32"/>
        </w:rPr>
        <w:t> ; M. </w:t>
      </w:r>
      <w:r w:rsidRPr="00EA49B4">
        <w:rPr>
          <w:szCs w:val="32"/>
        </w:rPr>
        <w:t>Tyrrel se soumettait au respect qu</w:t>
      </w:r>
      <w:r w:rsidR="007D0B10">
        <w:rPr>
          <w:szCs w:val="32"/>
        </w:rPr>
        <w:t>’</w:t>
      </w:r>
      <w:r w:rsidRPr="00EA49B4">
        <w:rPr>
          <w:szCs w:val="32"/>
        </w:rPr>
        <w:t>inspirait une si haute réputation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jalousie tracassière et pointilleuse du faux honneur ne pouvait que se taire devant un homme si supérieur aux autres</w:t>
      </w:r>
      <w:r w:rsidR="007D0B10">
        <w:rPr>
          <w:szCs w:val="32"/>
        </w:rPr>
        <w:t>.</w:t>
      </w:r>
    </w:p>
    <w:p w14:paraId="06F32B81" w14:textId="14C57E75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esprit d</w:t>
      </w:r>
      <w:r w:rsidR="007D0B10">
        <w:rPr>
          <w:szCs w:val="32"/>
        </w:rPr>
        <w:t>’</w:t>
      </w:r>
      <w:r w:rsidRPr="00EA49B4">
        <w:rPr>
          <w:szCs w:val="32"/>
        </w:rPr>
        <w:t>animosité qu</w:t>
      </w:r>
      <w:r w:rsidR="007D0B10">
        <w:rPr>
          <w:szCs w:val="32"/>
        </w:rPr>
        <w:t>’</w:t>
      </w:r>
      <w:r w:rsidRPr="00EA49B4">
        <w:rPr>
          <w:szCs w:val="32"/>
        </w:rPr>
        <w:t>on observait entre les deux rivaux avait suspendu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un certain point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les bons effets que la présence et les vertus de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Clare avaient commencé à opérer sur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dès que cette influence vint à cesser tout à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humeur violente de celui-ci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connaissant plus de frein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manifesta par des excès plus coupables encore qu</w:t>
      </w:r>
      <w:r w:rsidR="007D0B10">
        <w:rPr>
          <w:szCs w:val="32"/>
        </w:rPr>
        <w:t>’</w:t>
      </w:r>
      <w:r w:rsidRPr="00EA49B4">
        <w:rPr>
          <w:szCs w:val="32"/>
        </w:rPr>
        <w:t>auparavant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voisinage d</w:t>
      </w:r>
      <w:r w:rsidR="007D0B10">
        <w:rPr>
          <w:szCs w:val="32"/>
        </w:rPr>
        <w:t>’</w:t>
      </w:r>
      <w:r w:rsidRPr="00EA49B4">
        <w:rPr>
          <w:szCs w:val="32"/>
        </w:rPr>
        <w:t>un rival odieux le rendit plus sombre et plus farouche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tous ceux qui l</w:t>
      </w:r>
      <w:r w:rsidR="007D0B10">
        <w:rPr>
          <w:szCs w:val="32"/>
        </w:rPr>
        <w:t>’</w:t>
      </w:r>
      <w:r w:rsidRPr="00EA49B4">
        <w:rPr>
          <w:szCs w:val="32"/>
        </w:rPr>
        <w:t>entouraient n</w:t>
      </w:r>
      <w:r w:rsidR="007D0B10">
        <w:rPr>
          <w:szCs w:val="32"/>
        </w:rPr>
        <w:t>’</w:t>
      </w:r>
      <w:r w:rsidRPr="00EA49B4">
        <w:rPr>
          <w:szCs w:val="32"/>
        </w:rPr>
        <w:t>en sentirent que plus durement le poids de la tyrannie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Chaque jour on voyait naître de nouveaux incidents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réagissaient encore sur cette haine fatale et l</w:t>
      </w:r>
      <w:r w:rsidR="007D0B10">
        <w:rPr>
          <w:szCs w:val="32"/>
        </w:rPr>
        <w:t>’</w:t>
      </w:r>
      <w:r w:rsidRPr="00EA49B4">
        <w:rPr>
          <w:szCs w:val="32"/>
        </w:rPr>
        <w:t>envenimaient de plus en plus</w:t>
      </w:r>
      <w:r w:rsidR="007D0B10">
        <w:rPr>
          <w:szCs w:val="32"/>
        </w:rPr>
        <w:t>.</w:t>
      </w:r>
    </w:p>
    <w:p w14:paraId="11524C06" w14:textId="04ECAE9B" w:rsidR="00CC13A3" w:rsidRPr="00EA49B4" w:rsidRDefault="00CC13A3" w:rsidP="007D0B10">
      <w:pPr>
        <w:pStyle w:val="Titre1"/>
      </w:pPr>
      <w:bookmarkStart w:id="8" w:name="_Toc194843898"/>
      <w:r w:rsidRPr="00EA49B4">
        <w:lastRenderedPageBreak/>
        <w:t>VI</w:t>
      </w:r>
      <w:bookmarkEnd w:id="8"/>
    </w:p>
    <w:p w14:paraId="4CB2F659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Les conséquences de tout ce qui précède ne tardèrent pas à se manifester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premier incident qui allait survenir devait en quelque sorte décider la catastrophe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ici je n</w:t>
      </w:r>
      <w:r w:rsidR="007D0B10">
        <w:rPr>
          <w:szCs w:val="32"/>
        </w:rPr>
        <w:t>’</w:t>
      </w:r>
      <w:r w:rsidRPr="00EA49B4">
        <w:rPr>
          <w:szCs w:val="32"/>
        </w:rPr>
        <w:t>ai parlé que des préliminaires de cette histoire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choses qui n</w:t>
      </w:r>
      <w:r w:rsidR="007D0B10">
        <w:rPr>
          <w:szCs w:val="32"/>
        </w:rPr>
        <w:t>’</w:t>
      </w:r>
      <w:r w:rsidRPr="00EA49B4">
        <w:rPr>
          <w:szCs w:val="32"/>
        </w:rPr>
        <w:t>ont en apparence aucune liaison entre elles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conduisant les deux parties à cette disposition réciproque qui a eu des conséquences si fatales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 qui me reste à dire est rapide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épouvantable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dénoûment de ce drame de mort s</w:t>
      </w:r>
      <w:r w:rsidR="007D0B10">
        <w:rPr>
          <w:szCs w:val="32"/>
        </w:rPr>
        <w:t>’</w:t>
      </w:r>
      <w:r w:rsidRPr="00EA49B4">
        <w:rPr>
          <w:szCs w:val="32"/>
        </w:rPr>
        <w:t>avance irrésistible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défiant toute sagesse et toute force humaines de l</w:t>
      </w:r>
      <w:r w:rsidR="007D0B10">
        <w:rPr>
          <w:szCs w:val="32"/>
        </w:rPr>
        <w:t>’</w:t>
      </w:r>
      <w:r w:rsidRPr="00EA49B4">
        <w:rPr>
          <w:szCs w:val="32"/>
        </w:rPr>
        <w:t>arrêter</w:t>
      </w:r>
      <w:r w:rsidR="007D0B10">
        <w:rPr>
          <w:szCs w:val="32"/>
        </w:rPr>
        <w:t>.</w:t>
      </w:r>
    </w:p>
    <w:p w14:paraId="39A4167A" w14:textId="117E866D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Les vices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se multipliant sans cesse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pesaient plus particulièrement sur ses domestiques et les personnes dans sa dépendance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celle qui en eut le plus à souffrir était la jeune orpheline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fille d</w:t>
      </w:r>
      <w:r w:rsidR="007D0B10">
        <w:rPr>
          <w:szCs w:val="32"/>
        </w:rPr>
        <w:t>’</w:t>
      </w:r>
      <w:r w:rsidRPr="00EA49B4">
        <w:rPr>
          <w:szCs w:val="32"/>
        </w:rPr>
        <w:t>une sœur de son père et dont j</w:t>
      </w:r>
      <w:r w:rsidR="007D0B10">
        <w:rPr>
          <w:szCs w:val="32"/>
        </w:rPr>
        <w:t>’</w:t>
      </w:r>
      <w:r w:rsidRPr="00EA49B4">
        <w:rPr>
          <w:szCs w:val="32"/>
        </w:rPr>
        <w:t>ai déjà parlé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mère de miss Melville s</w:t>
      </w:r>
      <w:r w:rsidR="007D0B10">
        <w:rPr>
          <w:szCs w:val="32"/>
        </w:rPr>
        <w:t>’</w:t>
      </w:r>
      <w:r w:rsidRPr="00EA49B4">
        <w:rPr>
          <w:szCs w:val="32"/>
        </w:rPr>
        <w:t>était mariée imprudemment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plutôt malheureusement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contre l</w:t>
      </w:r>
      <w:r w:rsidR="007D0B10">
        <w:rPr>
          <w:szCs w:val="32"/>
        </w:rPr>
        <w:t>’</w:t>
      </w:r>
      <w:r w:rsidRPr="00EA49B4">
        <w:rPr>
          <w:szCs w:val="32"/>
        </w:rPr>
        <w:t>aveu de ses parents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tous s</w:t>
      </w:r>
      <w:r w:rsidR="007D0B10">
        <w:rPr>
          <w:szCs w:val="32"/>
        </w:rPr>
        <w:t>’</w:t>
      </w:r>
      <w:r w:rsidRPr="00EA49B4">
        <w:rPr>
          <w:szCs w:val="32"/>
        </w:rPr>
        <w:t>étaient accordés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après cette démarche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lui retirer entièrement leur appui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mari s</w:t>
      </w:r>
      <w:r w:rsidR="007D0B10">
        <w:rPr>
          <w:szCs w:val="32"/>
        </w:rPr>
        <w:t>’</w:t>
      </w:r>
      <w:r w:rsidRPr="00EA49B4">
        <w:rPr>
          <w:szCs w:val="32"/>
        </w:rPr>
        <w:t>était trouvé n</w:t>
      </w:r>
      <w:r w:rsidR="007D0B10">
        <w:rPr>
          <w:szCs w:val="32"/>
        </w:rPr>
        <w:t>’</w:t>
      </w:r>
      <w:r w:rsidRPr="00EA49B4">
        <w:rPr>
          <w:szCs w:val="32"/>
        </w:rPr>
        <w:t>être qu</w:t>
      </w:r>
      <w:r w:rsidR="007D0B10">
        <w:rPr>
          <w:szCs w:val="32"/>
        </w:rPr>
        <w:t>’</w:t>
      </w:r>
      <w:r w:rsidRPr="00EA49B4">
        <w:rPr>
          <w:szCs w:val="32"/>
        </w:rPr>
        <w:t>un véritable aventurier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avait dissipé toute la fortune de sa femme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la haine irréconciliable de la famille avait diminuée fort au-dessous de ses espérances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infortunée était morte de douleur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fille était restée encore enfant sans aucune ressource au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cette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personnes auprès desquelles elle se trouva être placée parvinrent à obtenir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Tyrrel qu</w:t>
      </w:r>
      <w:r w:rsidR="007D0B10">
        <w:rPr>
          <w:szCs w:val="32"/>
        </w:rPr>
        <w:t>’</w:t>
      </w:r>
      <w:r w:rsidRPr="00EA49B4">
        <w:rPr>
          <w:szCs w:val="32"/>
        </w:rPr>
        <w:t>elle reçût cette jeune orpheline dans sa maison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équité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peut-être celle-ci avait droit à cette portion de fortune dont sa mère avait été privée par son imprudence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était allée grossir la part de la ligne masculine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cette idée n</w:t>
      </w:r>
      <w:r w:rsidR="007D0B10">
        <w:rPr>
          <w:szCs w:val="32"/>
        </w:rPr>
        <w:t>’</w:t>
      </w:r>
      <w:r w:rsidRPr="00EA49B4">
        <w:rPr>
          <w:szCs w:val="32"/>
        </w:rPr>
        <w:t>était jamais venue dans la tête ni de la mère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du fils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Tyrrel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imaginait faire un acte </w:t>
      </w:r>
      <w:r w:rsidRPr="00EA49B4">
        <w:rPr>
          <w:szCs w:val="32"/>
        </w:rPr>
        <w:lastRenderedPageBreak/>
        <w:t>signalé de bienfaisance en donnant à miss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sa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sorte d</w:t>
      </w:r>
      <w:r w:rsidR="007D0B10">
        <w:rPr>
          <w:szCs w:val="32"/>
        </w:rPr>
        <w:t>’</w:t>
      </w:r>
      <w:r w:rsidRPr="00EA49B4">
        <w:rPr>
          <w:szCs w:val="32"/>
        </w:rPr>
        <w:t>état équivoque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était pas précisément une condition de domesticité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qui n</w:t>
      </w:r>
      <w:r w:rsidR="007D0B10">
        <w:rPr>
          <w:szCs w:val="32"/>
        </w:rPr>
        <w:t>’</w:t>
      </w:r>
      <w:r w:rsidRPr="00EA49B4">
        <w:rPr>
          <w:szCs w:val="32"/>
        </w:rPr>
        <w:t>était pas non plus ce qu</w:t>
      </w:r>
      <w:r w:rsidR="007D0B10">
        <w:rPr>
          <w:szCs w:val="32"/>
        </w:rPr>
        <w:t>’</w:t>
      </w:r>
      <w:r w:rsidRPr="00EA49B4">
        <w:rPr>
          <w:szCs w:val="32"/>
        </w:rPr>
        <w:t>aurait pu attendre une personne de la famille</w:t>
      </w:r>
      <w:r w:rsidR="007D0B10">
        <w:rPr>
          <w:szCs w:val="32"/>
        </w:rPr>
        <w:t>.</w:t>
      </w:r>
    </w:p>
    <w:p w14:paraId="60D5A0DB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Cependant l</w:t>
      </w:r>
      <w:r w:rsidR="007D0B10">
        <w:rPr>
          <w:szCs w:val="32"/>
        </w:rPr>
        <w:t>’</w:t>
      </w:r>
      <w:r w:rsidRPr="00EA49B4">
        <w:rPr>
          <w:szCs w:val="32"/>
        </w:rPr>
        <w:t>orpheline n</w:t>
      </w:r>
      <w:r w:rsidR="007D0B10">
        <w:rPr>
          <w:szCs w:val="32"/>
        </w:rPr>
        <w:t>’</w:t>
      </w:r>
      <w:r w:rsidRPr="00EA49B4">
        <w:rPr>
          <w:szCs w:val="32"/>
        </w:rPr>
        <w:t>avait pas essuyé d</w:t>
      </w:r>
      <w:r w:rsidR="007D0B10">
        <w:rPr>
          <w:szCs w:val="32"/>
        </w:rPr>
        <w:t>’</w:t>
      </w:r>
      <w:r w:rsidRPr="00EA49B4">
        <w:rPr>
          <w:szCs w:val="32"/>
        </w:rPr>
        <w:t>abord toutes les mortifications auxquelles cette situation pouvait l</w:t>
      </w:r>
      <w:r w:rsidR="007D0B10">
        <w:rPr>
          <w:szCs w:val="32"/>
        </w:rPr>
        <w:t>’</w:t>
      </w:r>
      <w:r w:rsidRPr="00EA49B4">
        <w:rPr>
          <w:szCs w:val="32"/>
        </w:rPr>
        <w:t>exposer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Tyrrel était impérieuse et hautaine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n</w:t>
      </w:r>
      <w:r w:rsidR="007D0B10">
        <w:rPr>
          <w:szCs w:val="32"/>
        </w:rPr>
        <w:t>’</w:t>
      </w:r>
      <w:r w:rsidRPr="00EA49B4">
        <w:rPr>
          <w:szCs w:val="32"/>
        </w:rPr>
        <w:t>avait pas un mauvais cœur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femme qui gouvernait la maison sous le titre de femme de charge était une personne qui avait autrefois vécu dans l</w:t>
      </w:r>
      <w:r w:rsidR="007D0B10">
        <w:rPr>
          <w:szCs w:val="32"/>
        </w:rPr>
        <w:t>’</w:t>
      </w:r>
      <w:r w:rsidRPr="00EA49B4">
        <w:rPr>
          <w:szCs w:val="32"/>
        </w:rPr>
        <w:t>indépendance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était d</w:t>
      </w:r>
      <w:r w:rsidR="007D0B10">
        <w:rPr>
          <w:szCs w:val="32"/>
        </w:rPr>
        <w:t>’</w:t>
      </w:r>
      <w:r w:rsidRPr="00EA49B4">
        <w:rPr>
          <w:szCs w:val="32"/>
        </w:rPr>
        <w:t>un caractère droit et aimable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conçut de bonne heure de l</w:t>
      </w:r>
      <w:r w:rsidR="007D0B10">
        <w:rPr>
          <w:szCs w:val="32"/>
        </w:rPr>
        <w:t>’</w:t>
      </w:r>
      <w:r w:rsidRPr="00EA49B4">
        <w:rPr>
          <w:szCs w:val="32"/>
        </w:rPr>
        <w:t>amitié pour la petite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presque exclusivement abandonnée à ses soins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 son côté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Émilie répondit de tout cœur à l</w:t>
      </w:r>
      <w:r w:rsidR="007D0B10">
        <w:rPr>
          <w:szCs w:val="32"/>
        </w:rPr>
        <w:t>’</w:t>
      </w:r>
      <w:r w:rsidRPr="00EA49B4">
        <w:rPr>
          <w:szCs w:val="32"/>
        </w:rPr>
        <w:t>affection de son institutrice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apprit avec la plus grande docilité tout ce que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pouvait lui enseigner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par-dessus tout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prit d</w:t>
      </w:r>
      <w:r w:rsidR="007D0B10">
        <w:rPr>
          <w:szCs w:val="32"/>
        </w:rPr>
        <w:t>’</w:t>
      </w:r>
      <w:r w:rsidRPr="00EA49B4">
        <w:rPr>
          <w:szCs w:val="32"/>
        </w:rPr>
        <w:t>elle son caractère franc et enjoué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accoutuma à voir tous les événements de la vie du côté le plus agréable et le plus consolant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Aucune pensée indélicate ne souillait cette âme naïve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n</w:t>
      </w:r>
      <w:r w:rsidR="007D0B10">
        <w:rPr>
          <w:szCs w:val="32"/>
        </w:rPr>
        <w:t>’</w:t>
      </w:r>
      <w:r w:rsidRPr="00EA49B4">
        <w:rPr>
          <w:szCs w:val="32"/>
        </w:rPr>
        <w:t>avait aucun besoin de déguiser ses sentiments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Outre les avantages qu</w:t>
      </w:r>
      <w:r w:rsidR="007D0B10">
        <w:rPr>
          <w:szCs w:val="32"/>
        </w:rPr>
        <w:t>’</w:t>
      </w:r>
      <w:r w:rsidRPr="00EA49B4">
        <w:rPr>
          <w:szCs w:val="32"/>
        </w:rPr>
        <w:t>Émilie retirait des soins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avait encore la permission de prendre des leçons des maîtres qui venaient à Tyrrel-Place pour l</w:t>
      </w:r>
      <w:r w:rsidR="007D0B10">
        <w:rPr>
          <w:szCs w:val="32"/>
        </w:rPr>
        <w:t>’</w:t>
      </w:r>
      <w:r w:rsidRPr="00EA49B4">
        <w:rPr>
          <w:szCs w:val="32"/>
        </w:rPr>
        <w:t>éducation de son cousin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le jeune gentillâtre avait toujours quelque indisposition de commande pour se dispenser de les écouter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n</w:t>
      </w:r>
      <w:r w:rsidR="007D0B10">
        <w:rPr>
          <w:szCs w:val="32"/>
        </w:rPr>
        <w:t>’</w:t>
      </w:r>
      <w:r w:rsidRPr="00EA49B4">
        <w:rPr>
          <w:szCs w:val="32"/>
        </w:rPr>
        <w:t>auraient eu pour l</w:t>
      </w:r>
      <w:r w:rsidR="007D0B10">
        <w:rPr>
          <w:szCs w:val="32"/>
        </w:rPr>
        <w:t>’</w:t>
      </w:r>
      <w:r w:rsidRPr="00EA49B4">
        <w:rPr>
          <w:szCs w:val="32"/>
        </w:rPr>
        <w:t>ordinaire rien à faire au logis sans la présence de miss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Tyrrel encouragea donc pour cette raison les études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se figurait d</w:t>
      </w:r>
      <w:r w:rsidR="007D0B10">
        <w:rPr>
          <w:szCs w:val="32"/>
        </w:rPr>
        <w:t>’</w:t>
      </w:r>
      <w:r w:rsidRPr="00EA49B4">
        <w:rPr>
          <w:szCs w:val="32"/>
        </w:rPr>
        <w:t>ailleurs que cet exemple de docilité et d</w:t>
      </w:r>
      <w:r w:rsidR="007D0B10">
        <w:rPr>
          <w:szCs w:val="32"/>
        </w:rPr>
        <w:t>’</w:t>
      </w:r>
      <w:r w:rsidRPr="00EA49B4">
        <w:rPr>
          <w:szCs w:val="32"/>
        </w:rPr>
        <w:t>instruction agirait sur son bien-aimé Barnabas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seul mobile indirect qu</w:t>
      </w:r>
      <w:r w:rsidR="007D0B10">
        <w:rPr>
          <w:szCs w:val="32"/>
        </w:rPr>
        <w:t>’</w:t>
      </w:r>
      <w:r w:rsidRPr="00EA49B4">
        <w:rPr>
          <w:szCs w:val="32"/>
        </w:rPr>
        <w:t>elle se permît d</w:t>
      </w:r>
      <w:r w:rsidR="007D0B10">
        <w:rPr>
          <w:szCs w:val="32"/>
        </w:rPr>
        <w:t>’</w:t>
      </w:r>
      <w:r w:rsidRPr="00EA49B4">
        <w:rPr>
          <w:szCs w:val="32"/>
        </w:rPr>
        <w:t>employer avec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prévenant toute punition et ne devinant pas que la littérature et la science avaient des attraits par elles-mêmes</w:t>
      </w:r>
      <w:r w:rsidR="007D0B10">
        <w:rPr>
          <w:szCs w:val="32"/>
        </w:rPr>
        <w:t>.</w:t>
      </w:r>
    </w:p>
    <w:p w14:paraId="61997218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mesure qu</w:t>
      </w:r>
      <w:r w:rsidR="007D0B10">
        <w:rPr>
          <w:szCs w:val="32"/>
        </w:rPr>
        <w:t>’</w:t>
      </w:r>
      <w:r w:rsidRPr="00EA49B4">
        <w:rPr>
          <w:szCs w:val="32"/>
        </w:rPr>
        <w:t>elle croissait en âge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développa une sensibilité extrême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qualité qui aurait 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sa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source de peines continuelles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sa grande douceur et la facilité de son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était loin d</w:t>
      </w:r>
      <w:r w:rsidR="007D0B10">
        <w:rPr>
          <w:szCs w:val="32"/>
        </w:rPr>
        <w:t>’</w:t>
      </w:r>
      <w:r w:rsidRPr="00EA49B4">
        <w:rPr>
          <w:szCs w:val="32"/>
        </w:rPr>
        <w:t>être ce qu</w:t>
      </w:r>
      <w:r w:rsidR="007D0B10">
        <w:rPr>
          <w:szCs w:val="32"/>
        </w:rPr>
        <w:t>’</w:t>
      </w:r>
      <w:r w:rsidRPr="00EA49B4">
        <w:rPr>
          <w:szCs w:val="32"/>
        </w:rPr>
        <w:t>on peut appeler une beauté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taille était petite et commune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teint celui d</w:t>
      </w:r>
      <w:r w:rsidR="007D0B10">
        <w:rPr>
          <w:szCs w:val="32"/>
        </w:rPr>
        <w:t>’</w:t>
      </w:r>
      <w:r w:rsidRPr="00EA49B4">
        <w:rPr>
          <w:szCs w:val="32"/>
        </w:rPr>
        <w:t>une brune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son visage assez marqué de petite vérole pour avoir perdu le poli et le velouté de la peau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non pas assez pour avoir perdu son expression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elle ne fût pas jolie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avait pourtant quelque chose de singulièrement intéressant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figure respirait à la fois la santé et la délicatesse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ses longs sourcils noirs se pliaient avec facilité aux divers mouvements de son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ses regards portaient à la fois l</w:t>
      </w:r>
      <w:r w:rsidR="007D0B10">
        <w:rPr>
          <w:szCs w:val="32"/>
        </w:rPr>
        <w:t>’</w:t>
      </w:r>
      <w:r w:rsidRPr="00EA49B4">
        <w:rPr>
          <w:szCs w:val="32"/>
        </w:rPr>
        <w:t>empreinte d</w:t>
      </w:r>
      <w:r w:rsidR="007D0B10">
        <w:rPr>
          <w:szCs w:val="32"/>
        </w:rPr>
        <w:t>’</w:t>
      </w:r>
      <w:r w:rsidRPr="00EA49B4">
        <w:rPr>
          <w:szCs w:val="32"/>
        </w:rPr>
        <w:t>un discernement actif et d</w:t>
      </w:r>
      <w:r w:rsidR="007D0B10">
        <w:rPr>
          <w:szCs w:val="32"/>
        </w:rPr>
        <w:t>’</w:t>
      </w:r>
      <w:r w:rsidRPr="00EA49B4">
        <w:rPr>
          <w:szCs w:val="32"/>
        </w:rPr>
        <w:t>une franchise enjouée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instruction qu</w:t>
      </w:r>
      <w:r w:rsidR="007D0B10">
        <w:rPr>
          <w:szCs w:val="32"/>
        </w:rPr>
        <w:t>’</w:t>
      </w:r>
      <w:r w:rsidRPr="00EA49B4">
        <w:rPr>
          <w:szCs w:val="32"/>
        </w:rPr>
        <w:t>elle avait reçue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étant le fruit du hasard et des circonstances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avait bien exemptée des défauts qu</w:t>
      </w:r>
      <w:r w:rsidR="007D0B10">
        <w:rPr>
          <w:szCs w:val="32"/>
        </w:rPr>
        <w:t>’</w:t>
      </w:r>
      <w:r w:rsidRPr="00EA49B4">
        <w:rPr>
          <w:szCs w:val="32"/>
        </w:rPr>
        <w:t>entraîne l</w:t>
      </w:r>
      <w:r w:rsidR="007D0B10">
        <w:rPr>
          <w:szCs w:val="32"/>
        </w:rPr>
        <w:t>’</w:t>
      </w:r>
      <w:r w:rsidRPr="00EA49B4">
        <w:rPr>
          <w:szCs w:val="32"/>
        </w:rPr>
        <w:t>ignorance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non pas de cette sorte d</w:t>
      </w:r>
      <w:r w:rsidR="007D0B10">
        <w:rPr>
          <w:szCs w:val="32"/>
        </w:rPr>
        <w:t>’</w:t>
      </w:r>
      <w:r w:rsidRPr="00EA49B4">
        <w:rPr>
          <w:szCs w:val="32"/>
        </w:rPr>
        <w:t>ingénuité naturelle qui annonce une âme incapable de songer au mal ou d</w:t>
      </w:r>
      <w:r w:rsidR="007D0B10">
        <w:rPr>
          <w:szCs w:val="32"/>
        </w:rPr>
        <w:t>’</w:t>
      </w:r>
      <w:r w:rsidRPr="00EA49B4">
        <w:rPr>
          <w:szCs w:val="32"/>
        </w:rPr>
        <w:t>en soupçonner chez les autres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amusait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paraître penser à la finesse et à la justesse de ses observations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ou plutôt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ayant jamais été gâtée par des éloges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brillait de ses qualités naturelles et suivait les inspirations d</w:t>
      </w:r>
      <w:r w:rsidR="007D0B10">
        <w:rPr>
          <w:szCs w:val="32"/>
        </w:rPr>
        <w:t>’</w:t>
      </w:r>
      <w:r w:rsidRPr="00EA49B4">
        <w:rPr>
          <w:szCs w:val="32"/>
        </w:rPr>
        <w:t>un jeune cœur et d</w:t>
      </w:r>
      <w:r w:rsidR="007D0B10">
        <w:rPr>
          <w:szCs w:val="32"/>
        </w:rPr>
        <w:t>’</w:t>
      </w:r>
      <w:r w:rsidRPr="00EA49B4">
        <w:rPr>
          <w:szCs w:val="32"/>
        </w:rPr>
        <w:t>un sens droit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songer le moins du monde à se faire remarquer ou admirer</w:t>
      </w:r>
      <w:r w:rsidR="007D0B10">
        <w:rPr>
          <w:szCs w:val="32"/>
        </w:rPr>
        <w:t>.</w:t>
      </w:r>
    </w:p>
    <w:p w14:paraId="5D6C406D" w14:textId="00701873" w:rsidR="007D0B10" w:rsidRDefault="00CC13A3" w:rsidP="00CC13A3">
      <w:pPr>
        <w:rPr>
          <w:szCs w:val="32"/>
        </w:rPr>
      </w:pPr>
      <w:r w:rsidRPr="00EA49B4">
        <w:rPr>
          <w:szCs w:val="32"/>
        </w:rPr>
        <w:t>La mort de sa tante apporta très-peu de changement à sa situation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dame prudente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aurait presque eu peur de commettre un sacrilége si elle eût regardé miss Melville comme un rejeton de la souche des 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fit pas d</w:t>
      </w:r>
      <w:r w:rsidR="007D0B10">
        <w:rPr>
          <w:szCs w:val="32"/>
        </w:rPr>
        <w:t>’</w:t>
      </w:r>
      <w:r w:rsidRPr="00EA49B4">
        <w:rPr>
          <w:szCs w:val="32"/>
        </w:rPr>
        <w:t>autre mention d</w:t>
      </w:r>
      <w:r w:rsidR="007D0B10">
        <w:rPr>
          <w:szCs w:val="32"/>
        </w:rPr>
        <w:t>’</w:t>
      </w:r>
      <w:r w:rsidRPr="00EA49B4">
        <w:rPr>
          <w:szCs w:val="32"/>
        </w:rPr>
        <w:t>elle dans son testament que de la porter simplement pour une somme de cent livres sterling à l</w:t>
      </w:r>
      <w:r w:rsidR="007D0B10">
        <w:rPr>
          <w:szCs w:val="32"/>
        </w:rPr>
        <w:t>’</w:t>
      </w:r>
      <w:r w:rsidRPr="00EA49B4">
        <w:rPr>
          <w:szCs w:val="32"/>
        </w:rPr>
        <w:t>article des legs des domestiques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Émilie n</w:t>
      </w:r>
      <w:r w:rsidR="007D0B10">
        <w:rPr>
          <w:szCs w:val="32"/>
        </w:rPr>
        <w:t>’</w:t>
      </w:r>
      <w:r w:rsidRPr="00EA49B4">
        <w:rPr>
          <w:szCs w:val="32"/>
        </w:rPr>
        <w:t>avait jamais été admise dans l</w:t>
      </w:r>
      <w:r w:rsidR="007D0B10">
        <w:rPr>
          <w:szCs w:val="32"/>
        </w:rPr>
        <w:t>’</w:t>
      </w:r>
      <w:r w:rsidRPr="00EA49B4">
        <w:rPr>
          <w:szCs w:val="32"/>
        </w:rPr>
        <w:t>intimité et la confidence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 jeune squire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la protection duquel elle passait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semblait disposé à la traiter même avec plus d</w:t>
      </w:r>
      <w:r w:rsidR="007D0B10">
        <w:rPr>
          <w:szCs w:val="32"/>
        </w:rPr>
        <w:t>’</w:t>
      </w:r>
      <w:r w:rsidRPr="00EA49B4">
        <w:rPr>
          <w:szCs w:val="32"/>
        </w:rPr>
        <w:t>égards que n</w:t>
      </w:r>
      <w:r w:rsidR="007D0B10">
        <w:rPr>
          <w:szCs w:val="32"/>
        </w:rPr>
        <w:t>’</w:t>
      </w:r>
      <w:r w:rsidRPr="00EA49B4">
        <w:rPr>
          <w:szCs w:val="32"/>
        </w:rPr>
        <w:t>avait fait sa mère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</w:t>
      </w:r>
      <w:r w:rsidRPr="00EA49B4">
        <w:rPr>
          <w:szCs w:val="32"/>
        </w:rPr>
        <w:lastRenderedPageBreak/>
        <w:t>vue croître sous ses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eût guère que six ans de différence entre les cousins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pris une sorte d</w:t>
      </w:r>
      <w:r w:rsidR="007D0B10">
        <w:rPr>
          <w:szCs w:val="32"/>
        </w:rPr>
        <w:t>’</w:t>
      </w:r>
      <w:r w:rsidRPr="00EA49B4">
        <w:rPr>
          <w:szCs w:val="32"/>
        </w:rPr>
        <w:t>intérêt paternel à son sort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habitude la lui avait rendue comme nécessaire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tous les intervalles de la chasse et de la table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trouvait isolé et triste quand la compagnie de miss Melville lui manquait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parenté qui les unissait et le peu de beauté d</w:t>
      </w:r>
      <w:r w:rsidR="007D0B10">
        <w:rPr>
          <w:szCs w:val="32"/>
        </w:rPr>
        <w:t>’</w:t>
      </w:r>
      <w:r w:rsidRPr="00EA49B4">
        <w:rPr>
          <w:szCs w:val="32"/>
        </w:rPr>
        <w:t>Émilie empêchaient qu</w:t>
      </w:r>
      <w:r w:rsidR="007D0B10">
        <w:rPr>
          <w:szCs w:val="32"/>
        </w:rPr>
        <w:t>’</w:t>
      </w:r>
      <w:r w:rsidRPr="00EA49B4">
        <w:rPr>
          <w:szCs w:val="32"/>
        </w:rPr>
        <w:t>il eût jamais pensé à jeter sur elle un regard de désir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talents qu</w:t>
      </w:r>
      <w:r w:rsidR="007D0B10">
        <w:rPr>
          <w:szCs w:val="32"/>
        </w:rPr>
        <w:t>’</w:t>
      </w:r>
      <w:r w:rsidRPr="00EA49B4">
        <w:rPr>
          <w:szCs w:val="32"/>
        </w:rPr>
        <w:t>elle avait étaient du genre le plus ordinaire et le plus superficiel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la danse et la musique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dispositions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elle montrait pour le premier de ces talents avaient engagé </w:t>
      </w:r>
      <w:r w:rsidR="007D0B10">
        <w:rPr>
          <w:szCs w:val="32"/>
        </w:rPr>
        <w:t>M. </w:t>
      </w:r>
      <w:r w:rsidRPr="00EA49B4">
        <w:rPr>
          <w:szCs w:val="32"/>
        </w:rPr>
        <w:t>Tyrrel à lui donner quelquefois la place vacante dans son carrosse quand il allait à l</w:t>
      </w:r>
      <w:r w:rsidR="007D0B10">
        <w:rPr>
          <w:szCs w:val="32"/>
        </w:rPr>
        <w:t>’</w:t>
      </w:r>
      <w:r w:rsidRPr="00EA49B4">
        <w:rPr>
          <w:szCs w:val="32"/>
        </w:rPr>
        <w:t>assemblée du canton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quelque point de vue qu</w:t>
      </w:r>
      <w:r w:rsidR="007D0B10">
        <w:rPr>
          <w:szCs w:val="32"/>
        </w:rPr>
        <w:t>’</w:t>
      </w:r>
      <w:r w:rsidRPr="00EA49B4">
        <w:rPr>
          <w:szCs w:val="32"/>
        </w:rPr>
        <w:t>il jugeât à propos de la regarder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pensait que sa servante 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introduite par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devait trouver place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nulle difficulté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cercle le plus brillant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musicienne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Émilie servait souvent à le distraire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avait de temps en temps l</w:t>
      </w:r>
      <w:r w:rsidR="007D0B10">
        <w:rPr>
          <w:szCs w:val="32"/>
        </w:rPr>
        <w:t>’</w:t>
      </w:r>
      <w:r w:rsidRPr="00EA49B4">
        <w:rPr>
          <w:szCs w:val="32"/>
        </w:rPr>
        <w:t>honneur de l</w:t>
      </w:r>
      <w:r w:rsidR="007D0B10">
        <w:rPr>
          <w:szCs w:val="32"/>
        </w:rPr>
        <w:t>’</w:t>
      </w:r>
      <w:r w:rsidRPr="00EA49B4">
        <w:rPr>
          <w:szCs w:val="32"/>
        </w:rPr>
        <w:t>endormir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un air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retour de la chasse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étant aperçue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insensible à la musique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en tirait parti pour adoucir quelquefois les agitations auxquelles son humeur sombre le rendait si sujet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total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pouvait la regarder comme une espèce de favorite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à sa médiation qu</w:t>
      </w:r>
      <w:r w:rsidR="007D0B10">
        <w:rPr>
          <w:szCs w:val="32"/>
        </w:rPr>
        <w:t>’</w:t>
      </w:r>
      <w:r w:rsidRPr="00EA49B4">
        <w:rPr>
          <w:szCs w:val="32"/>
        </w:rPr>
        <w:t>avaient coutume de recourir les domestiques et tenanciers qui avaient encouru le déplaisir de leur maître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était la compagne privilégiée qui pouvait impunément approcher le lion rugissant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lui parlait sans crainte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ses prières partaient toujours d</w:t>
      </w:r>
      <w:r w:rsidR="007D0B10">
        <w:rPr>
          <w:szCs w:val="32"/>
        </w:rPr>
        <w:t>’</w:t>
      </w:r>
      <w:r w:rsidRPr="00EA49B4">
        <w:rPr>
          <w:szCs w:val="32"/>
        </w:rPr>
        <w:t>un bon cœur et d</w:t>
      </w:r>
      <w:r w:rsidR="007D0B10">
        <w:rPr>
          <w:szCs w:val="32"/>
        </w:rPr>
        <w:t>’</w:t>
      </w:r>
      <w:r w:rsidRPr="00EA49B4">
        <w:rPr>
          <w:szCs w:val="32"/>
        </w:rPr>
        <w:t>une âme désintéressée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en la refusant</w:t>
      </w:r>
      <w:r w:rsidR="007D0B10">
        <w:rPr>
          <w:szCs w:val="32"/>
        </w:rPr>
        <w:t>, M. </w:t>
      </w:r>
      <w:r w:rsidRPr="00EA49B4">
        <w:rPr>
          <w:szCs w:val="32"/>
        </w:rPr>
        <w:t>Tyrrel adoucissait encore la sévérité de ses traits et se contentait de sourire de sa présomption</w:t>
      </w:r>
      <w:r w:rsidR="007D0B10">
        <w:rPr>
          <w:szCs w:val="32"/>
        </w:rPr>
        <w:t>.</w:t>
      </w:r>
    </w:p>
    <w:p w14:paraId="4F90E61E" w14:textId="11F1D3FB" w:rsidR="007D0B10" w:rsidRDefault="00CC13A3" w:rsidP="00CC13A3">
      <w:pPr>
        <w:rPr>
          <w:szCs w:val="32"/>
        </w:rPr>
      </w:pPr>
      <w:r w:rsidRPr="00EA49B4">
        <w:rPr>
          <w:szCs w:val="32"/>
        </w:rPr>
        <w:t>Telle avait été pendant quelques années la situation de miss Melville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traitée avec tant de clémence par son farouche protecteur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avait fermé les yeux sur 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y avait de </w:t>
      </w:r>
      <w:r w:rsidRPr="00EA49B4">
        <w:rPr>
          <w:szCs w:val="32"/>
        </w:rPr>
        <w:lastRenderedPageBreak/>
        <w:t>précaire dans sa destinée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depuis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établissement de </w:t>
      </w:r>
      <w:r w:rsidR="007D0B10">
        <w:rPr>
          <w:szCs w:val="32"/>
        </w:rPr>
        <w:t>M. </w:t>
      </w:r>
      <w:r w:rsidRPr="00EA49B4">
        <w:rPr>
          <w:szCs w:val="32"/>
        </w:rPr>
        <w:t>Falkland dans le voisinage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 caractère toujours brutal de </w:t>
      </w:r>
      <w:r w:rsidR="007D0B10">
        <w:rPr>
          <w:szCs w:val="32"/>
        </w:rPr>
        <w:t>M. </w:t>
      </w:r>
      <w:r w:rsidRPr="00EA49B4">
        <w:rPr>
          <w:szCs w:val="32"/>
        </w:rPr>
        <w:t>Tyrrel avait pris un nouveau degré de férocité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Depuis ce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arrivait souvent que la pauvre cousine était traitée plus rudement 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ordinaire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petits soins et les badinages qu</w:t>
      </w:r>
      <w:r w:rsidR="007D0B10">
        <w:rPr>
          <w:szCs w:val="32"/>
        </w:rPr>
        <w:t>’</w:t>
      </w:r>
      <w:r w:rsidRPr="00EA49B4">
        <w:rPr>
          <w:szCs w:val="32"/>
        </w:rPr>
        <w:t>elle avait coutume d</w:t>
      </w:r>
      <w:r w:rsidR="007D0B10">
        <w:rPr>
          <w:szCs w:val="32"/>
        </w:rPr>
        <w:t>’</w:t>
      </w:r>
      <w:r w:rsidRPr="00EA49B4">
        <w:rPr>
          <w:szCs w:val="32"/>
        </w:rPr>
        <w:t>employer ne réussissaient plus de 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quelquefois </w:t>
      </w:r>
      <w:r w:rsidR="007D0B10">
        <w:rPr>
          <w:szCs w:val="32"/>
        </w:rPr>
        <w:t>M. </w:t>
      </w:r>
      <w:r w:rsidRPr="00EA49B4">
        <w:rPr>
          <w:szCs w:val="32"/>
        </w:rPr>
        <w:t>Tyrrel se retournait vers elle avec un regard dur et impatient qui la faisait trembler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Cependant ces accès d</w:t>
      </w:r>
      <w:r w:rsidR="007D0B10">
        <w:rPr>
          <w:szCs w:val="32"/>
        </w:rPr>
        <w:t>’</w:t>
      </w:r>
      <w:r w:rsidRPr="00EA49B4">
        <w:rPr>
          <w:szCs w:val="32"/>
        </w:rPr>
        <w:t>humeur cédaient bien vite à son enjouement naturel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revenait à ses anciennes habitudes</w:t>
      </w:r>
      <w:r w:rsidR="007D0B10">
        <w:rPr>
          <w:szCs w:val="32"/>
        </w:rPr>
        <w:t>.</w:t>
      </w:r>
    </w:p>
    <w:p w14:paraId="0FF07425" w14:textId="1F5451D6" w:rsidR="007D0B10" w:rsidRDefault="00CC13A3" w:rsidP="00CC13A3">
      <w:pPr>
        <w:rPr>
          <w:szCs w:val="32"/>
        </w:rPr>
      </w:pP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circonstance vint contribuer à augmenter encore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aigreur de </w:t>
      </w:r>
      <w:r w:rsidR="007D0B10">
        <w:rPr>
          <w:szCs w:val="32"/>
        </w:rPr>
        <w:t>M. </w:t>
      </w:r>
      <w:r w:rsidRPr="00EA49B4">
        <w:rPr>
          <w:szCs w:val="32"/>
        </w:rPr>
        <w:t>Tyrrel et mettre un terme au bonheur dont avait joui jusqu</w:t>
      </w:r>
      <w:r w:rsidR="007D0B10">
        <w:rPr>
          <w:szCs w:val="32"/>
        </w:rPr>
        <w:t>’</w:t>
      </w:r>
      <w:r w:rsidRPr="00EA49B4">
        <w:rPr>
          <w:szCs w:val="32"/>
        </w:rPr>
        <w:t>alors miss Melville en dépit de la fortune contraire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Émilie avait précisément dix-sept ans quand </w:t>
      </w:r>
      <w:r w:rsidR="007D0B10">
        <w:rPr>
          <w:szCs w:val="32"/>
        </w:rPr>
        <w:t>M. </w:t>
      </w:r>
      <w:r w:rsidRPr="00EA49B4">
        <w:rPr>
          <w:szCs w:val="32"/>
        </w:rPr>
        <w:t>Falkland revint du continent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cet âge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particulièrement susceptible de se laisser séduire par les agréments de la figure et les belles qualités de l</w:t>
      </w:r>
      <w:r w:rsidR="007D0B10">
        <w:rPr>
          <w:szCs w:val="32"/>
        </w:rPr>
        <w:t>’</w:t>
      </w:r>
      <w:r w:rsidRPr="00EA49B4">
        <w:rPr>
          <w:szCs w:val="32"/>
        </w:rPr>
        <w:t>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ces charmes se trouvaient unis dans une personne de l</w:t>
      </w:r>
      <w:r w:rsidR="007D0B10">
        <w:rPr>
          <w:szCs w:val="32"/>
        </w:rPr>
        <w:t>’</w:t>
      </w:r>
      <w:r w:rsidRPr="00EA49B4">
        <w:rPr>
          <w:szCs w:val="32"/>
        </w:rPr>
        <w:t>autre sexe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était imprudente précisément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que son cœur était incapable de déguisement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jamais senti le malheur de la pauvreté à laquelle elle était condamnée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</w:t>
      </w:r>
      <w:r w:rsidR="007D0B10">
        <w:rPr>
          <w:szCs w:val="32"/>
        </w:rPr>
        <w:t>’</w:t>
      </w:r>
      <w:r w:rsidRPr="00EA49B4">
        <w:rPr>
          <w:szCs w:val="32"/>
        </w:rPr>
        <w:t>avait pas réfléchi à la distance immense que la fortune a mise entre les diverses classes de la société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Elle vit </w:t>
      </w:r>
      <w:r w:rsidR="007D0B10">
        <w:rPr>
          <w:szCs w:val="32"/>
        </w:rPr>
        <w:t>M. </w:t>
      </w:r>
      <w:r w:rsidRPr="00EA49B4">
        <w:rPr>
          <w:szCs w:val="32"/>
        </w:rPr>
        <w:t>Falkland toutes les fois qu</w:t>
      </w:r>
      <w:r w:rsidR="007D0B10">
        <w:rPr>
          <w:szCs w:val="32"/>
        </w:rPr>
        <w:t>’</w:t>
      </w:r>
      <w:r w:rsidRPr="00EA49B4">
        <w:rPr>
          <w:szCs w:val="32"/>
        </w:rPr>
        <w:t>il se rencontra avec elle dans les assemblées publiques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le vit avec admiration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se rendre précisément compte à elle-même du sentiment qui l</w:t>
      </w:r>
      <w:r w:rsidR="007D0B10">
        <w:rPr>
          <w:szCs w:val="32"/>
        </w:rPr>
        <w:t>’</w:t>
      </w:r>
      <w:r w:rsidRPr="00EA49B4">
        <w:rPr>
          <w:szCs w:val="32"/>
        </w:rPr>
        <w:t>entraînait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suivait des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inquiétude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moindres mouvements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elle ne voyait pas en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le reste de l</w:t>
      </w:r>
      <w:r w:rsidR="007D0B10">
        <w:rPr>
          <w:szCs w:val="32"/>
        </w:rPr>
        <w:t>’</w:t>
      </w:r>
      <w:r w:rsidRPr="00EA49B4">
        <w:rPr>
          <w:szCs w:val="32"/>
        </w:rPr>
        <w:t>assemblée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homme né pour posséder une des plus belles terres de la province et fait pour prétendre à la main de la plus riche héritière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ne voyait que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orné de ces avantages qui tenaient plus intimement à sa personne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dont aucun revers de fortune ne pouvait le priver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un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elle était émue et ravie quand il était </w:t>
      </w:r>
      <w:r w:rsidRPr="00EA49B4">
        <w:rPr>
          <w:szCs w:val="32"/>
        </w:rPr>
        <w:lastRenderedPageBreak/>
        <w:t>présent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absent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le sujet continuel de ses rêveries et de ses songes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cette image ne faisait rien naître chez elle au delà du plaisir attaché à l</w:t>
      </w:r>
      <w:r w:rsidR="007D0B10">
        <w:rPr>
          <w:szCs w:val="32"/>
        </w:rPr>
        <w:t>’</w:t>
      </w:r>
      <w:r w:rsidRPr="00EA49B4">
        <w:rPr>
          <w:szCs w:val="32"/>
        </w:rPr>
        <w:t>idée même</w:t>
      </w:r>
      <w:r w:rsidR="007D0B10">
        <w:rPr>
          <w:szCs w:val="32"/>
        </w:rPr>
        <w:t>.</w:t>
      </w:r>
    </w:p>
    <w:p w14:paraId="3DE47D75" w14:textId="78CA0F22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attention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à son tour </w:t>
      </w:r>
      <w:r w:rsidR="007D0B10">
        <w:rPr>
          <w:szCs w:val="32"/>
        </w:rPr>
        <w:t>M. </w:t>
      </w:r>
      <w:r w:rsidRPr="00EA49B4">
        <w:rPr>
          <w:szCs w:val="32"/>
        </w:rPr>
        <w:t>Falkland fit à elle était assez propre à encourager un cœur aussi prévenu que celui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dans ses regards un air de complaisance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ils lui étaient adressés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dit dans une société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une personne présente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répété à miss Melville </w:t>
      </w:r>
      <w:r w:rsidR="007D0B10">
        <w:rPr>
          <w:szCs w:val="32"/>
        </w:rPr>
        <w:t>« 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lui paraissait tout à fait intéressante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était bien touché de lui voir un sort aussi peu assuré et aussi précaire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s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peur de lui faire tort dans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esprit soupçonneux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serait charmé de faire plus particulièrement sa connaissance</w:t>
      </w:r>
      <w:r w:rsidR="007D0B10">
        <w:rPr>
          <w:szCs w:val="32"/>
        </w:rPr>
        <w:t>. »</w:t>
      </w:r>
    </w:p>
    <w:p w14:paraId="3E480274" w14:textId="52659622" w:rsidR="007D0B10" w:rsidRDefault="00CC13A3" w:rsidP="00CC13A3">
      <w:pPr>
        <w:rPr>
          <w:szCs w:val="32"/>
        </w:rPr>
      </w:pPr>
      <w:r w:rsidRPr="00EA49B4">
        <w:rPr>
          <w:szCs w:val="32"/>
        </w:rPr>
        <w:t>Émilie avait écouté ces paroles avec ravissement et comme si elles fussent venues d</w:t>
      </w:r>
      <w:r w:rsidR="007D0B10">
        <w:rPr>
          <w:szCs w:val="32"/>
        </w:rPr>
        <w:t>’</w:t>
      </w:r>
      <w:r w:rsidRPr="00EA49B4">
        <w:rPr>
          <w:szCs w:val="32"/>
        </w:rPr>
        <w:t>un être supérieur qui daignait descendre jusqu</w:t>
      </w:r>
      <w:r w:rsidR="007D0B10">
        <w:rPr>
          <w:szCs w:val="32"/>
        </w:rPr>
        <w:t>’</w:t>
      </w:r>
      <w:r w:rsidRPr="00EA49B4">
        <w:rPr>
          <w:szCs w:val="32"/>
        </w:rPr>
        <w:t>à elle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elle s</w:t>
      </w:r>
      <w:r w:rsidR="007D0B10">
        <w:rPr>
          <w:szCs w:val="32"/>
        </w:rPr>
        <w:t>’</w:t>
      </w:r>
      <w:r w:rsidRPr="00EA49B4">
        <w:rPr>
          <w:szCs w:val="32"/>
        </w:rPr>
        <w:t>occupait trop peu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des dons de la fortune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autre côté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ne voyait qu</w:t>
      </w:r>
      <w:r w:rsidR="007D0B10">
        <w:rPr>
          <w:szCs w:val="32"/>
        </w:rPr>
        <w:t>’</w:t>
      </w:r>
      <w:r w:rsidRPr="00EA49B4">
        <w:rPr>
          <w:szCs w:val="32"/>
        </w:rPr>
        <w:t>avec une sorte de vénération ses vertus et ses qualités personnelles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tandis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elle semblait ainsi écarter bien loin toute espèce de comparaison entre elle et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vraisemblablement elle nourrissait dans son âme l</w:t>
      </w:r>
      <w:r w:rsidR="007D0B10">
        <w:rPr>
          <w:szCs w:val="32"/>
        </w:rPr>
        <w:t>’</w:t>
      </w:r>
      <w:r w:rsidRPr="00EA49B4">
        <w:rPr>
          <w:szCs w:val="32"/>
        </w:rPr>
        <w:t>espoir vague que les destinées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quelque événement extraordinaire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pourraient un jour concilier les choses les plus incompatibles en apparence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Préoccupée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toutes les petites civilités qu</w:t>
      </w:r>
      <w:r w:rsidR="007D0B10">
        <w:rPr>
          <w:szCs w:val="32"/>
        </w:rPr>
        <w:t>’</w:t>
      </w:r>
      <w:r w:rsidRPr="00EA49B4">
        <w:rPr>
          <w:szCs w:val="32"/>
        </w:rPr>
        <w:t>elle avait pu recevoir de Falkland par hasard dans le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éventail qu</w:t>
      </w:r>
      <w:r w:rsidR="007D0B10">
        <w:rPr>
          <w:szCs w:val="32"/>
        </w:rPr>
        <w:t>’</w:t>
      </w:r>
      <w:r w:rsidRPr="00EA49B4">
        <w:rPr>
          <w:szCs w:val="32"/>
        </w:rPr>
        <w:t>il avait ramassé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tasse vide dont il l</w:t>
      </w:r>
      <w:r w:rsidR="007D0B10">
        <w:rPr>
          <w:szCs w:val="32"/>
        </w:rPr>
        <w:t>’</w:t>
      </w:r>
      <w:r w:rsidRPr="00EA49B4">
        <w:rPr>
          <w:szCs w:val="32"/>
        </w:rPr>
        <w:t>avait débarrassée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un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prévenance la plus simple faisait palpiter ce jeune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naître dans cette imagination abusée les chimères les plus romanesques</w:t>
      </w:r>
      <w:r w:rsidR="007D0B10">
        <w:rPr>
          <w:szCs w:val="32"/>
        </w:rPr>
        <w:t>.</w:t>
      </w:r>
    </w:p>
    <w:p w14:paraId="7F7AB549" w14:textId="5942828C" w:rsidR="007D0B10" w:rsidRDefault="00CC13A3" w:rsidP="00CC13A3">
      <w:pPr>
        <w:rPr>
          <w:szCs w:val="32"/>
        </w:rPr>
      </w:pPr>
      <w:r w:rsidRPr="00EA49B4">
        <w:rPr>
          <w:szCs w:val="32"/>
        </w:rPr>
        <w:t>Vers ce temps à peu 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survint un événement qui aida beaucoup à donner une détermination précise aux idées </w:t>
      </w:r>
      <w:r w:rsidRPr="00EA49B4">
        <w:rPr>
          <w:szCs w:val="32"/>
        </w:rPr>
        <w:lastRenderedPageBreak/>
        <w:t>confuses qui agitaient miss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Peu après la mort de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>, M. </w:t>
      </w:r>
      <w:r w:rsidRPr="00EA49B4">
        <w:rPr>
          <w:szCs w:val="32"/>
        </w:rPr>
        <w:t>Falkland avait été appelé un soir à la maison de son défunt ami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des affaires relatives à sa qualité d</w:t>
      </w:r>
      <w:r w:rsidR="007D0B10">
        <w:rPr>
          <w:szCs w:val="32"/>
        </w:rPr>
        <w:t>’</w:t>
      </w:r>
      <w:r w:rsidRPr="00EA49B4">
        <w:rPr>
          <w:szCs w:val="32"/>
        </w:rPr>
        <w:t>exécuteur testamentaire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quelques incidents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 importants au fond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y avaient retenu trois ou quatre heures plus tard qu</w:t>
      </w:r>
      <w:r w:rsidR="007D0B10">
        <w:rPr>
          <w:szCs w:val="32"/>
        </w:rPr>
        <w:t>’</w:t>
      </w:r>
      <w:r w:rsidRPr="00EA49B4">
        <w:rPr>
          <w:szCs w:val="32"/>
        </w:rPr>
        <w:t>il ne comptait 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quitta la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s</w:t>
      </w:r>
      <w:r w:rsidR="007D0B10">
        <w:rPr>
          <w:szCs w:val="32"/>
        </w:rPr>
        <w:t>’</w:t>
      </w:r>
      <w:r w:rsidRPr="00EA49B4">
        <w:rPr>
          <w:szCs w:val="32"/>
        </w:rPr>
        <w:t>en retourner chez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vers les deux heures du matin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un lieu aussi éloigné de la métropole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une pareille heure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règne un silence aussi parfait que dans une région tout à fait inhabitée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faisait un beau clair de lune et tous les objets environnants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marqués par de fortes variations d</w:t>
      </w:r>
      <w:r w:rsidR="007D0B10">
        <w:rPr>
          <w:szCs w:val="32"/>
        </w:rPr>
        <w:t>’</w:t>
      </w:r>
      <w:r w:rsidRPr="00EA49B4">
        <w:rPr>
          <w:szCs w:val="32"/>
        </w:rPr>
        <w:t>ombre et de lumière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être en même temps vus d</w:t>
      </w:r>
      <w:r w:rsidR="007D0B10">
        <w:rPr>
          <w:szCs w:val="32"/>
        </w:rPr>
        <w:t>’</w:t>
      </w:r>
      <w:r w:rsidRPr="00EA49B4">
        <w:rPr>
          <w:szCs w:val="32"/>
        </w:rPr>
        <w:t>une manière très-distincte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imprimaient à cette scène une sorte de solennité religieuse</w:t>
      </w:r>
      <w:r w:rsidR="007D0B10">
        <w:rPr>
          <w:szCs w:val="32"/>
        </w:rPr>
        <w:t>. M. </w:t>
      </w:r>
      <w:r w:rsidRPr="00EA49B4">
        <w:rPr>
          <w:szCs w:val="32"/>
        </w:rPr>
        <w:t xml:space="preserve">Falkland avait amené avec lui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que l</w:t>
      </w:r>
      <w:r w:rsidR="007D0B10">
        <w:rPr>
          <w:szCs w:val="32"/>
        </w:rPr>
        <w:t>’</w:t>
      </w:r>
      <w:r w:rsidRPr="00EA49B4">
        <w:rPr>
          <w:szCs w:val="32"/>
        </w:rPr>
        <w:t>affaire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agissait de régler chez </w:t>
      </w:r>
      <w:r w:rsidR="007D0B10">
        <w:rPr>
          <w:szCs w:val="32"/>
        </w:rPr>
        <w:t>M. </w:t>
      </w:r>
      <w:r w:rsidRPr="00EA49B4">
        <w:rPr>
          <w:szCs w:val="32"/>
        </w:rPr>
        <w:t>Clare avait quelque rapport avec celles qui composaient les fonctions habituelles de ce fidèle serviteur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étaient à causer ensemble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car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avait pas alors pris l</w:t>
      </w:r>
      <w:r w:rsidR="007D0B10">
        <w:rPr>
          <w:szCs w:val="32"/>
        </w:rPr>
        <w:t>’</w:t>
      </w:r>
      <w:r w:rsidRPr="00EA49B4">
        <w:rPr>
          <w:szCs w:val="32"/>
        </w:rPr>
        <w:t>habitude de ces formes graves et réservées qui rappellent sans cesse son rang à ceux qui l</w:t>
      </w:r>
      <w:r w:rsidR="007D0B10">
        <w:rPr>
          <w:szCs w:val="32"/>
        </w:rPr>
        <w:t>’</w:t>
      </w:r>
      <w:r w:rsidRPr="00EA49B4">
        <w:rPr>
          <w:szCs w:val="32"/>
        </w:rPr>
        <w:t>approchent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Charmé du spectacle qui se déployait à ses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comme pour en jouir à son aise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cessa tout d</w:t>
      </w:r>
      <w:r w:rsidR="007D0B10">
        <w:rPr>
          <w:szCs w:val="32"/>
        </w:rPr>
        <w:t>’</w:t>
      </w:r>
      <w:r w:rsidRPr="00EA49B4">
        <w:rPr>
          <w:szCs w:val="32"/>
        </w:rPr>
        <w:t>un coup la conversation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n</w:t>
      </w:r>
      <w:r w:rsidR="007D0B10">
        <w:rPr>
          <w:szCs w:val="32"/>
        </w:rPr>
        <w:t>’</w:t>
      </w:r>
      <w:r w:rsidRPr="00EA49B4">
        <w:rPr>
          <w:szCs w:val="32"/>
        </w:rPr>
        <w:t>avaient fait que quelques pas lors qu</w:t>
      </w:r>
      <w:r w:rsidR="007D0B10">
        <w:rPr>
          <w:szCs w:val="32"/>
        </w:rPr>
        <w:t>’</w:t>
      </w:r>
      <w:r w:rsidRPr="00EA49B4">
        <w:rPr>
          <w:szCs w:val="32"/>
        </w:rPr>
        <w:t>un vent sourd et impétueux parut s</w:t>
      </w:r>
      <w:r w:rsidR="007D0B10">
        <w:rPr>
          <w:szCs w:val="32"/>
        </w:rPr>
        <w:t>’</w:t>
      </w:r>
      <w:r w:rsidRPr="00EA49B4">
        <w:rPr>
          <w:szCs w:val="32"/>
        </w:rPr>
        <w:t>élever à quelque distance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ils entendirent comme les mugissements de la mer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instant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un des côtés de l</w:t>
      </w:r>
      <w:r w:rsidR="007D0B10">
        <w:rPr>
          <w:szCs w:val="32"/>
        </w:rPr>
        <w:t>’</w:t>
      </w:r>
      <w:r w:rsidRPr="00EA49B4">
        <w:rPr>
          <w:szCs w:val="32"/>
        </w:rPr>
        <w:t>horizon le ciel prit une teinte rougeâtre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route faisant alors un coude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phénomène se trouva directement devant 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mesure qu</w:t>
      </w:r>
      <w:r w:rsidR="007D0B10">
        <w:rPr>
          <w:szCs w:val="32"/>
        </w:rPr>
        <w:t>’</w:t>
      </w:r>
      <w:r w:rsidRPr="00EA49B4">
        <w:rPr>
          <w:szCs w:val="32"/>
        </w:rPr>
        <w:t>ils avançaient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parut plus distinctement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la fin ils ne purent plus douter qu</w:t>
      </w:r>
      <w:r w:rsidR="007D0B10">
        <w:rPr>
          <w:szCs w:val="32"/>
        </w:rPr>
        <w:t>’</w:t>
      </w:r>
      <w:r w:rsidRPr="00EA49B4">
        <w:rPr>
          <w:szCs w:val="32"/>
        </w:rPr>
        <w:t>il ne fût causé par un incendie</w:t>
      </w:r>
      <w:r w:rsidR="007D0B10">
        <w:rPr>
          <w:szCs w:val="32"/>
        </w:rPr>
        <w:t>. M. </w:t>
      </w:r>
      <w:r w:rsidRPr="00EA49B4">
        <w:rPr>
          <w:szCs w:val="32"/>
        </w:rPr>
        <w:t>Falkland pressa son cheval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plus ils approchaient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l</w:t>
      </w:r>
      <w:r w:rsidR="007D0B10">
        <w:rPr>
          <w:szCs w:val="32"/>
        </w:rPr>
        <w:t>’</w:t>
      </w:r>
      <w:r w:rsidRPr="00EA49B4">
        <w:rPr>
          <w:szCs w:val="32"/>
        </w:rPr>
        <w:t>objet d</w:t>
      </w:r>
      <w:r w:rsidR="007D0B10">
        <w:rPr>
          <w:szCs w:val="32"/>
        </w:rPr>
        <w:t>’</w:t>
      </w:r>
      <w:r w:rsidRPr="00EA49B4">
        <w:rPr>
          <w:szCs w:val="32"/>
        </w:rPr>
        <w:t>un moment à l</w:t>
      </w:r>
      <w:r w:rsidR="007D0B10">
        <w:rPr>
          <w:szCs w:val="32"/>
        </w:rPr>
        <w:t>’</w:t>
      </w:r>
      <w:r w:rsidRPr="00EA49B4">
        <w:rPr>
          <w:szCs w:val="32"/>
        </w:rPr>
        <w:t>autre prenait un caractère effrayant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les flammes s</w:t>
      </w:r>
      <w:r w:rsidR="007D0B10">
        <w:rPr>
          <w:szCs w:val="32"/>
        </w:rPr>
        <w:t>’</w:t>
      </w:r>
      <w:r w:rsidRPr="00EA49B4">
        <w:rPr>
          <w:szCs w:val="32"/>
        </w:rPr>
        <w:t>élançaient avec fureur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elles embrasaient une vaste partie de l</w:t>
      </w:r>
      <w:r w:rsidR="007D0B10">
        <w:rPr>
          <w:szCs w:val="32"/>
        </w:rPr>
        <w:t>’</w:t>
      </w:r>
      <w:r w:rsidRPr="00EA49B4">
        <w:rPr>
          <w:szCs w:val="32"/>
        </w:rPr>
        <w:t>horizon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comme elles entraînaient avec elles une grande quantité de </w:t>
      </w:r>
      <w:r w:rsidRPr="00EA49B4">
        <w:rPr>
          <w:szCs w:val="32"/>
        </w:rPr>
        <w:lastRenderedPageBreak/>
        <w:t>petits fragments embrasés et étincelants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elles présentaient une image de l</w:t>
      </w:r>
      <w:r w:rsidR="007D0B10">
        <w:rPr>
          <w:szCs w:val="32"/>
        </w:rPr>
        <w:t>’</w:t>
      </w:r>
      <w:r w:rsidRPr="00EA49B4">
        <w:rPr>
          <w:szCs w:val="32"/>
        </w:rPr>
        <w:t>éruption d</w:t>
      </w:r>
      <w:r w:rsidR="007D0B10">
        <w:rPr>
          <w:szCs w:val="32"/>
        </w:rPr>
        <w:t>’</w:t>
      </w:r>
      <w:r w:rsidRPr="00EA49B4">
        <w:rPr>
          <w:szCs w:val="32"/>
        </w:rPr>
        <w:t>un volcan</w:t>
      </w:r>
      <w:r w:rsidR="007D0B10">
        <w:rPr>
          <w:szCs w:val="32"/>
        </w:rPr>
        <w:t>.</w:t>
      </w:r>
    </w:p>
    <w:p w14:paraId="3793F91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 feu venait d</w:t>
      </w:r>
      <w:r w:rsidR="007D0B10">
        <w:rPr>
          <w:szCs w:val="32"/>
        </w:rPr>
        <w:t>’</w:t>
      </w:r>
      <w:r w:rsidRPr="00EA49B4">
        <w:rPr>
          <w:szCs w:val="32"/>
        </w:rPr>
        <w:t>un village qui était directement sur leur route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déjà huit ou dix maisons embrasées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reste paraissait menacé d</w:t>
      </w:r>
      <w:r w:rsidR="007D0B10">
        <w:rPr>
          <w:szCs w:val="32"/>
        </w:rPr>
        <w:t>’</w:t>
      </w:r>
      <w:r w:rsidRPr="00EA49B4">
        <w:rPr>
          <w:szCs w:val="32"/>
        </w:rPr>
        <w:t>une destruction prompte et inévitable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habitants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avaient jamais éprouvé une semblable calamité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étaient dans la dernière consternation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transportaient précipitamment leurs meubles et leurs effets dans les champs voisins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ils avaient rempli ce triste soin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autant qu</w:t>
      </w:r>
      <w:r w:rsidR="007D0B10">
        <w:rPr>
          <w:szCs w:val="32"/>
        </w:rPr>
        <w:t>’</w:t>
      </w:r>
      <w:r w:rsidRPr="00EA49B4">
        <w:rPr>
          <w:szCs w:val="32"/>
        </w:rPr>
        <w:t>ils le pouvaient avec sûreté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étaient hors d</w:t>
      </w:r>
      <w:r w:rsidR="007D0B10">
        <w:rPr>
          <w:szCs w:val="32"/>
        </w:rPr>
        <w:t>’</w:t>
      </w:r>
      <w:r w:rsidRPr="00EA49B4">
        <w:rPr>
          <w:szCs w:val="32"/>
        </w:rPr>
        <w:t>état d</w:t>
      </w:r>
      <w:r w:rsidR="007D0B10">
        <w:rPr>
          <w:szCs w:val="32"/>
        </w:rPr>
        <w:t>’</w:t>
      </w:r>
      <w:r w:rsidRPr="00EA49B4">
        <w:rPr>
          <w:szCs w:val="32"/>
        </w:rPr>
        <w:t>imaginer d</w:t>
      </w:r>
      <w:r w:rsidR="007D0B10">
        <w:rPr>
          <w:szCs w:val="32"/>
        </w:rPr>
        <w:t>’</w:t>
      </w:r>
      <w:r w:rsidRPr="00EA49B4">
        <w:rPr>
          <w:szCs w:val="32"/>
        </w:rPr>
        <w:t>autre remède à leur désastre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ils restaient à contempler les ravages du feu en se tordant les bras et dans les angoisses d</w:t>
      </w:r>
      <w:r w:rsidR="007D0B10">
        <w:rPr>
          <w:szCs w:val="32"/>
        </w:rPr>
        <w:t>’</w:t>
      </w:r>
      <w:r w:rsidRPr="00EA49B4">
        <w:rPr>
          <w:szCs w:val="32"/>
        </w:rPr>
        <w:t>un désespoir impuissant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 l</w:t>
      </w:r>
      <w:r w:rsidR="007D0B10">
        <w:rPr>
          <w:szCs w:val="32"/>
        </w:rPr>
        <w:t>’</w:t>
      </w:r>
      <w:r w:rsidRPr="00EA49B4">
        <w:rPr>
          <w:szCs w:val="32"/>
        </w:rPr>
        <w:t>eau qu</w:t>
      </w:r>
      <w:r w:rsidR="007D0B10">
        <w:rPr>
          <w:szCs w:val="32"/>
        </w:rPr>
        <w:t>’</w:t>
      </w:r>
      <w:r w:rsidRPr="00EA49B4">
        <w:rPr>
          <w:szCs w:val="32"/>
        </w:rPr>
        <w:t>il était possible de se procurer dans ce lieu par les moyens d</w:t>
      </w:r>
      <w:r w:rsidR="007D0B10">
        <w:rPr>
          <w:szCs w:val="32"/>
        </w:rPr>
        <w:t>’</w:t>
      </w:r>
      <w:r w:rsidRPr="00EA49B4">
        <w:rPr>
          <w:szCs w:val="32"/>
        </w:rPr>
        <w:t>usage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était qu</w:t>
      </w:r>
      <w:r w:rsidR="007D0B10">
        <w:rPr>
          <w:szCs w:val="32"/>
        </w:rPr>
        <w:t>’</w:t>
      </w:r>
      <w:r w:rsidRPr="00EA49B4">
        <w:rPr>
          <w:szCs w:val="32"/>
        </w:rPr>
        <w:t>une goutte opposée aux fureurs du plus terrible des éléments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vent qui s</w:t>
      </w:r>
      <w:r w:rsidR="007D0B10">
        <w:rPr>
          <w:szCs w:val="32"/>
        </w:rPr>
        <w:t>’</w:t>
      </w:r>
      <w:r w:rsidRPr="00EA49B4">
        <w:rPr>
          <w:szCs w:val="32"/>
        </w:rPr>
        <w:t>élevait en même temps ajoutait encore de plus en plus à l</w:t>
      </w:r>
      <w:r w:rsidR="007D0B10">
        <w:rPr>
          <w:szCs w:val="32"/>
        </w:rPr>
        <w:t>’</w:t>
      </w:r>
      <w:r w:rsidRPr="00EA49B4">
        <w:rPr>
          <w:szCs w:val="32"/>
        </w:rPr>
        <w:t>activité des flammes</w:t>
      </w:r>
      <w:r w:rsidR="007D0B10">
        <w:rPr>
          <w:szCs w:val="32"/>
        </w:rPr>
        <w:t>.</w:t>
      </w:r>
    </w:p>
    <w:p w14:paraId="5A277232" w14:textId="77701DF1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contempla ce spectacle pendant quelques minutes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méditant en lui-même sur ce qu</w:t>
      </w:r>
      <w:r>
        <w:rPr>
          <w:szCs w:val="32"/>
        </w:rPr>
        <w:t>’</w:t>
      </w:r>
      <w:r w:rsidR="00CC13A3" w:rsidRPr="00EA49B4">
        <w:rPr>
          <w:szCs w:val="32"/>
        </w:rPr>
        <w:t>il y avait à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bientôt il dit aux paysans qui étaient autour de lui de jeter bas une maison qui n</w:t>
      </w:r>
      <w:r>
        <w:rPr>
          <w:szCs w:val="32"/>
        </w:rPr>
        <w:t>’</w:t>
      </w:r>
      <w:r w:rsidR="00CC13A3" w:rsidRPr="00EA49B4">
        <w:rPr>
          <w:szCs w:val="32"/>
        </w:rPr>
        <w:t>était pas encore endommagée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qui touchait à une autre déjà tout en feu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paysans semblaient étonnés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Ils ne comprenaient pas qu</w:t>
      </w:r>
      <w:r>
        <w:rPr>
          <w:szCs w:val="32"/>
        </w:rPr>
        <w:t>’</w:t>
      </w:r>
      <w:r w:rsidR="00CC13A3" w:rsidRPr="00EA49B4">
        <w:rPr>
          <w:szCs w:val="32"/>
        </w:rPr>
        <w:t>on pût leur conseiller cette destruction volontaire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ailleurs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eût fallu pour l</w:t>
      </w:r>
      <w:r>
        <w:rPr>
          <w:szCs w:val="32"/>
        </w:rPr>
        <w:t>’</w:t>
      </w:r>
      <w:r w:rsidR="00CC13A3" w:rsidRPr="00EA49B4">
        <w:rPr>
          <w:szCs w:val="32"/>
        </w:rPr>
        <w:t>entreprendre se jeter au cœur du danger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Voyant donc qu</w:t>
      </w:r>
      <w:r>
        <w:rPr>
          <w:szCs w:val="32"/>
        </w:rPr>
        <w:t>’</w:t>
      </w:r>
      <w:r w:rsidR="00CC13A3" w:rsidRPr="00EA49B4">
        <w:rPr>
          <w:szCs w:val="32"/>
        </w:rPr>
        <w:t>ils restaient immobiles</w:t>
      </w:r>
      <w:r>
        <w:rPr>
          <w:szCs w:val="32"/>
        </w:rPr>
        <w:t>, M. </w:t>
      </w:r>
      <w:r w:rsidR="00CC13A3" w:rsidRPr="00EA49B4">
        <w:rPr>
          <w:szCs w:val="32"/>
        </w:rPr>
        <w:t>Falkland descend de son cheval et d</w:t>
      </w:r>
      <w:r>
        <w:rPr>
          <w:szCs w:val="32"/>
        </w:rPr>
        <w:t>’</w:t>
      </w:r>
      <w:r w:rsidR="00CC13A3" w:rsidRPr="00EA49B4">
        <w:rPr>
          <w:szCs w:val="32"/>
        </w:rPr>
        <w:t>un ton d</w:t>
      </w:r>
      <w:r>
        <w:rPr>
          <w:szCs w:val="32"/>
        </w:rPr>
        <w:t>’</w:t>
      </w:r>
      <w:r w:rsidR="00CC13A3" w:rsidRPr="00EA49B4">
        <w:rPr>
          <w:szCs w:val="32"/>
        </w:rPr>
        <w:t>autorité leur ordonne de le suivre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un instant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monté dans la maison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reparaissait sur le faîte comme s</w:t>
      </w:r>
      <w:r>
        <w:rPr>
          <w:szCs w:val="32"/>
        </w:rPr>
        <w:t>’</w:t>
      </w:r>
      <w:r w:rsidR="00CC13A3" w:rsidRPr="00EA49B4">
        <w:rPr>
          <w:szCs w:val="32"/>
        </w:rPr>
        <w:t>il eût été au milieu des flammes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Ensuite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</w:t>
      </w:r>
      <w:r>
        <w:rPr>
          <w:szCs w:val="32"/>
        </w:rPr>
        <w:t>’</w:t>
      </w:r>
      <w:r w:rsidR="00CC13A3" w:rsidRPr="00EA49B4">
        <w:rPr>
          <w:szCs w:val="32"/>
        </w:rPr>
        <w:t>aide de deux ou trois personnes qui le suivaient de plus près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s</w:t>
      </w:r>
      <w:r>
        <w:rPr>
          <w:szCs w:val="32"/>
        </w:rPr>
        <w:t>’</w:t>
      </w:r>
      <w:r w:rsidR="00CC13A3" w:rsidRPr="00EA49B4">
        <w:rPr>
          <w:szCs w:val="32"/>
        </w:rPr>
        <w:t>étaient pendant ce temps pourvues des premiers outils qui se trouvèrent sous leurs mains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il détache le support </w:t>
      </w:r>
      <w:r w:rsidR="00CC13A3" w:rsidRPr="00EA49B4">
        <w:rPr>
          <w:szCs w:val="32"/>
        </w:rPr>
        <w:lastRenderedPageBreak/>
        <w:t>d</w:t>
      </w:r>
      <w:r>
        <w:rPr>
          <w:szCs w:val="32"/>
        </w:rPr>
        <w:t>’</w:t>
      </w:r>
      <w:r w:rsidR="00CC13A3" w:rsidRPr="00EA49B4">
        <w:rPr>
          <w:szCs w:val="32"/>
        </w:rPr>
        <w:t>un rang de cheminées et les précipite au milieu du feu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passe et repasse le long du toit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avoir mis du monde à l</w:t>
      </w:r>
      <w:r>
        <w:rPr>
          <w:szCs w:val="32"/>
        </w:rPr>
        <w:t>’</w:t>
      </w:r>
      <w:r w:rsidR="00CC13A3" w:rsidRPr="00EA49B4">
        <w:rPr>
          <w:szCs w:val="32"/>
        </w:rPr>
        <w:t>ouvrage de tous les côtés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redescend pour voir ce qu</w:t>
      </w:r>
      <w:r>
        <w:rPr>
          <w:szCs w:val="32"/>
        </w:rPr>
        <w:t>’</w:t>
      </w:r>
      <w:r w:rsidR="00CC13A3" w:rsidRPr="00EA49B4">
        <w:rPr>
          <w:szCs w:val="32"/>
        </w:rPr>
        <w:t>il y avait à faire ailleurs</w:t>
      </w:r>
      <w:r>
        <w:rPr>
          <w:szCs w:val="32"/>
        </w:rPr>
        <w:t>.</w:t>
      </w:r>
    </w:p>
    <w:p w14:paraId="6D754898" w14:textId="072A9E25" w:rsidR="007D0B10" w:rsidRDefault="00CC13A3" w:rsidP="00CC13A3">
      <w:pPr>
        <w:rPr>
          <w:szCs w:val="32"/>
        </w:rPr>
      </w:pPr>
      <w:r w:rsidRPr="00EA49B4">
        <w:rPr>
          <w:szCs w:val="32"/>
        </w:rPr>
        <w:t>À ce moment on vit s</w:t>
      </w:r>
      <w:r w:rsidR="007D0B10">
        <w:rPr>
          <w:szCs w:val="32"/>
        </w:rPr>
        <w:t>’</w:t>
      </w:r>
      <w:r w:rsidRPr="00EA49B4">
        <w:rPr>
          <w:szCs w:val="32"/>
        </w:rPr>
        <w:t>élancer hors d</w:t>
      </w:r>
      <w:r w:rsidR="007D0B10">
        <w:rPr>
          <w:szCs w:val="32"/>
        </w:rPr>
        <w:t>’</w:t>
      </w:r>
      <w:r w:rsidRPr="00EA49B4">
        <w:rPr>
          <w:szCs w:val="32"/>
        </w:rPr>
        <w:t>une maison tout en flammes une femme âgée qui avait la consternation peinte sur le visage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Aussitôt qu</w:t>
      </w:r>
      <w:r w:rsidR="007D0B10">
        <w:rPr>
          <w:szCs w:val="32"/>
        </w:rPr>
        <w:t>’</w:t>
      </w:r>
      <w:r w:rsidRPr="00EA49B4">
        <w:rPr>
          <w:szCs w:val="32"/>
        </w:rPr>
        <w:t>elle put assez revenir à elle pour prendre une idée de sa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sujet de ses alarmes sembla en un instant totalement changé</w:t>
      </w:r>
      <w:r w:rsidR="007D0B10">
        <w:rPr>
          <w:szCs w:val="32"/>
        </w:rPr>
        <w:t>. « </w:t>
      </w:r>
      <w:r w:rsidRPr="00EA49B4">
        <w:rPr>
          <w:szCs w:val="32"/>
        </w:rPr>
        <w:t>Où est ma fille</w:t>
      </w:r>
      <w:r w:rsidR="007D0B10">
        <w:rPr>
          <w:szCs w:val="32"/>
        </w:rPr>
        <w:t> ? »</w:t>
      </w:r>
      <w:r w:rsidRPr="00EA49B4">
        <w:rPr>
          <w:szCs w:val="32"/>
        </w:rPr>
        <w:t xml:space="preserve"> s</w:t>
      </w:r>
      <w:r w:rsidR="007D0B10">
        <w:rPr>
          <w:szCs w:val="32"/>
        </w:rPr>
        <w:t>’</w:t>
      </w:r>
      <w:r w:rsidRPr="00EA49B4">
        <w:rPr>
          <w:szCs w:val="32"/>
        </w:rPr>
        <w:t>écria-t-elle en jetant un œil perçant et inquiet dans la foule autour d</w:t>
      </w:r>
      <w:r w:rsidR="007D0B10">
        <w:rPr>
          <w:szCs w:val="32"/>
        </w:rPr>
        <w:t>’</w:t>
      </w:r>
      <w:r w:rsidRPr="00EA49B4">
        <w:rPr>
          <w:szCs w:val="32"/>
        </w:rPr>
        <w:t>elle</w:t>
      </w:r>
      <w:r w:rsidR="007D0B10">
        <w:rPr>
          <w:szCs w:val="32"/>
        </w:rPr>
        <w:t>. « </w:t>
      </w:r>
      <w:r w:rsidRPr="00EA49B4">
        <w:rPr>
          <w:szCs w:val="32"/>
        </w:rPr>
        <w:t>Ah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elle est perdue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elle est au milieu des flammes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sauvez-la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sauvez-la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fille</w:t>
      </w:r>
      <w:r w:rsidR="007D0B10">
        <w:rPr>
          <w:szCs w:val="32"/>
        </w:rPr>
        <w:t> ! »</w:t>
      </w:r>
      <w:r w:rsidRPr="00EA49B4">
        <w:rPr>
          <w:szCs w:val="32"/>
        </w:rPr>
        <w:t xml:space="preserve"> et elle remplissait l</w:t>
      </w:r>
      <w:r w:rsidR="007D0B10">
        <w:rPr>
          <w:szCs w:val="32"/>
        </w:rPr>
        <w:t>’</w:t>
      </w:r>
      <w:r w:rsidRPr="00EA49B4">
        <w:rPr>
          <w:szCs w:val="32"/>
        </w:rPr>
        <w:t>air de ses cris déchirants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retourne vers la maison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gens qui étaient auprès d</w:t>
      </w:r>
      <w:r w:rsidR="007D0B10">
        <w:rPr>
          <w:szCs w:val="32"/>
        </w:rPr>
        <w:t>’</w:t>
      </w:r>
      <w:r w:rsidRPr="00EA49B4">
        <w:rPr>
          <w:szCs w:val="32"/>
        </w:rPr>
        <w:t>elle tâchent de l</w:t>
      </w:r>
      <w:r w:rsidR="007D0B10">
        <w:rPr>
          <w:szCs w:val="32"/>
        </w:rPr>
        <w:t>’</w:t>
      </w:r>
      <w:r w:rsidRPr="00EA49B4">
        <w:rPr>
          <w:szCs w:val="32"/>
        </w:rPr>
        <w:t>arrêter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elle se débarrasse d</w:t>
      </w:r>
      <w:r w:rsidR="007D0B10">
        <w:rPr>
          <w:szCs w:val="32"/>
        </w:rPr>
        <w:t>’</w:t>
      </w:r>
      <w:r w:rsidRPr="00EA49B4">
        <w:rPr>
          <w:szCs w:val="32"/>
        </w:rPr>
        <w:t>eux en un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entre dans l</w:t>
      </w:r>
      <w:r w:rsidR="007D0B10">
        <w:rPr>
          <w:szCs w:val="32"/>
        </w:rPr>
        <w:t>’</w:t>
      </w:r>
      <w:r w:rsidRPr="00EA49B4">
        <w:rPr>
          <w:szCs w:val="32"/>
        </w:rPr>
        <w:t>allée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jette un coup d</w:t>
      </w:r>
      <w:r w:rsidR="007D0B10">
        <w:rPr>
          <w:szCs w:val="32"/>
        </w:rPr>
        <w:t>’</w:t>
      </w:r>
      <w:r w:rsidRPr="00EA49B4">
        <w:rPr>
          <w:szCs w:val="32"/>
        </w:rPr>
        <w:t>œil sur l</w:t>
      </w:r>
      <w:r w:rsidR="007D0B10">
        <w:rPr>
          <w:szCs w:val="32"/>
        </w:rPr>
        <w:t>’</w:t>
      </w:r>
      <w:r w:rsidRPr="00EA49B4">
        <w:rPr>
          <w:szCs w:val="32"/>
        </w:rPr>
        <w:t>horrible amas de ruines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court se plonger dans l</w:t>
      </w:r>
      <w:r w:rsidR="007D0B10">
        <w:rPr>
          <w:szCs w:val="32"/>
        </w:rPr>
        <w:t>’</w:t>
      </w:r>
      <w:r w:rsidRPr="00EA49B4">
        <w:rPr>
          <w:szCs w:val="32"/>
        </w:rPr>
        <w:t>escalier embrasé</w:t>
      </w:r>
      <w:r w:rsidR="007D0B10">
        <w:rPr>
          <w:szCs w:val="32"/>
        </w:rPr>
        <w:t>. M. </w:t>
      </w:r>
      <w:r w:rsidRPr="00EA49B4">
        <w:rPr>
          <w:szCs w:val="32"/>
        </w:rPr>
        <w:t>Falkland la voit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suit et la retient par le bras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>. « </w:t>
      </w:r>
      <w:r w:rsidRPr="00EA49B4">
        <w:rPr>
          <w:szCs w:val="32"/>
        </w:rPr>
        <w:t>Arrêtez</w:t>
      </w:r>
      <w:r w:rsidR="007D0B10">
        <w:rPr>
          <w:szCs w:val="32"/>
        </w:rPr>
        <w:t> ! »</w:t>
      </w:r>
      <w:r w:rsidRPr="00EA49B4">
        <w:rPr>
          <w:szCs w:val="32"/>
        </w:rPr>
        <w:t xml:space="preserve"> cria-t-il d</w:t>
      </w:r>
      <w:r w:rsidR="007D0B10">
        <w:rPr>
          <w:szCs w:val="32"/>
        </w:rPr>
        <w:t>’</w:t>
      </w:r>
      <w:r w:rsidRPr="00EA49B4">
        <w:rPr>
          <w:szCs w:val="32"/>
        </w:rPr>
        <w:t>une voix à la fois imposante et secourable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Restez là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vais la chercher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sauver</w:t>
      </w:r>
      <w:r w:rsidR="007D0B10">
        <w:rPr>
          <w:szCs w:val="32"/>
        </w:rPr>
        <w:t>. »</w:t>
      </w:r>
      <w:r w:rsidRPr="00EA49B4">
        <w:rPr>
          <w:szCs w:val="32"/>
        </w:rPr>
        <w:t xml:space="preserve">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obéit</w:t>
      </w:r>
      <w:r w:rsidR="007D0B10">
        <w:rPr>
          <w:szCs w:val="32"/>
        </w:rPr>
        <w:t>. M. </w:t>
      </w:r>
      <w:r w:rsidRPr="00EA49B4">
        <w:rPr>
          <w:szCs w:val="32"/>
        </w:rPr>
        <w:t>Falkland charge ceux qui étaient présents de la retenir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</w:t>
      </w:r>
      <w:r w:rsidR="007D0B10">
        <w:rPr>
          <w:szCs w:val="32"/>
        </w:rPr>
        <w:t>’</w:t>
      </w:r>
      <w:r w:rsidRPr="00EA49B4">
        <w:rPr>
          <w:szCs w:val="32"/>
        </w:rPr>
        <w:t>informe où était la chambre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était venue voir une sœur qui demeurait dans ce village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avait amené Émilie avec elle</w:t>
      </w:r>
      <w:r w:rsidR="007D0B10">
        <w:rPr>
          <w:szCs w:val="32"/>
        </w:rPr>
        <w:t>. M. </w:t>
      </w:r>
      <w:r w:rsidRPr="00EA49B4">
        <w:rPr>
          <w:szCs w:val="32"/>
        </w:rPr>
        <w:t>Falkland monte dans la maison voisine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</w:t>
      </w:r>
      <w:r w:rsidR="007D0B10">
        <w:rPr>
          <w:szCs w:val="32"/>
        </w:rPr>
        <w:t>’</w:t>
      </w:r>
      <w:r w:rsidRPr="00EA49B4">
        <w:rPr>
          <w:szCs w:val="32"/>
        </w:rPr>
        <w:t>élance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fenêtre du toit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maison où est Émilie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au moment où il la trouva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venait de se réveiller 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commençant à s</w:t>
      </w:r>
      <w:r w:rsidR="007D0B10">
        <w:rPr>
          <w:szCs w:val="32"/>
        </w:rPr>
        <w:t>’</w:t>
      </w:r>
      <w:r w:rsidRPr="00EA49B4">
        <w:rPr>
          <w:szCs w:val="32"/>
        </w:rPr>
        <w:t>apercevoir du danger qu</w:t>
      </w:r>
      <w:r w:rsidR="007D0B10">
        <w:rPr>
          <w:szCs w:val="32"/>
        </w:rPr>
        <w:t>’</w:t>
      </w:r>
      <w:r w:rsidRPr="00EA49B4">
        <w:rPr>
          <w:szCs w:val="32"/>
        </w:rPr>
        <w:t>elle courait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avait jeté sur elle à la hâte une partie de ses vêtements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telle est chez les femmes l</w:t>
      </w:r>
      <w:r w:rsidR="007D0B10">
        <w:rPr>
          <w:szCs w:val="32"/>
        </w:rPr>
        <w:t>’</w:t>
      </w:r>
      <w:r w:rsidRPr="00EA49B4">
        <w:rPr>
          <w:szCs w:val="32"/>
        </w:rPr>
        <w:t>effet irrésistible de l</w:t>
      </w:r>
      <w:r w:rsidR="007D0B10">
        <w:rPr>
          <w:szCs w:val="32"/>
        </w:rPr>
        <w:t>’</w:t>
      </w:r>
      <w:r w:rsidRPr="00EA49B4">
        <w:rPr>
          <w:szCs w:val="32"/>
        </w:rPr>
        <w:t>habitude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cela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était mise à promener autour d</w:t>
      </w:r>
      <w:r w:rsidR="007D0B10">
        <w:rPr>
          <w:szCs w:val="32"/>
        </w:rPr>
        <w:t>’</w:t>
      </w:r>
      <w:r w:rsidRPr="00EA49B4">
        <w:rPr>
          <w:szCs w:val="32"/>
        </w:rPr>
        <w:t>elle les yeux égarés du désespoir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 fut alors que </w:t>
      </w:r>
      <w:r w:rsidR="007D0B10">
        <w:rPr>
          <w:szCs w:val="32"/>
        </w:rPr>
        <w:t>M. </w:t>
      </w:r>
      <w:r w:rsidRPr="00EA49B4">
        <w:rPr>
          <w:szCs w:val="32"/>
        </w:rPr>
        <w:t>Falkland entra dans la chambre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elle se précipite dans ses bras avec la rapidité de l</w:t>
      </w:r>
      <w:r w:rsidR="007D0B10">
        <w:rPr>
          <w:szCs w:val="32"/>
        </w:rPr>
        <w:t>’</w:t>
      </w:r>
      <w:r w:rsidRPr="00EA49B4">
        <w:rPr>
          <w:szCs w:val="32"/>
        </w:rPr>
        <w:t>éclair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entraînée par une impulsion trop forte pour admettre aucune </w:t>
      </w:r>
      <w:r w:rsidRPr="00EA49B4">
        <w:rPr>
          <w:szCs w:val="32"/>
        </w:rPr>
        <w:lastRenderedPageBreak/>
        <w:t>réflexion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attache à lui et le serre étroitement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émotion était impossible à peindre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ce peu d</w:t>
      </w:r>
      <w:r w:rsidR="007D0B10">
        <w:rPr>
          <w:szCs w:val="32"/>
        </w:rPr>
        <w:t>’</w:t>
      </w:r>
      <w:r w:rsidRPr="00EA49B4">
        <w:rPr>
          <w:szCs w:val="32"/>
        </w:rPr>
        <w:t>instants avait équivalu pour elle à un siècle d</w:t>
      </w:r>
      <w:r w:rsidR="007D0B10">
        <w:rPr>
          <w:szCs w:val="32"/>
        </w:rPr>
        <w:t>’</w:t>
      </w:r>
      <w:r w:rsidRPr="00EA49B4">
        <w:rPr>
          <w:szCs w:val="32"/>
        </w:rPr>
        <w:t>amour</w:t>
      </w:r>
      <w:r w:rsidR="007D0B10">
        <w:rPr>
          <w:szCs w:val="32"/>
        </w:rPr>
        <w:t>.</w:t>
      </w:r>
    </w:p>
    <w:p w14:paraId="00FBAC93" w14:textId="1D157495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En un moment on vit reparaître </w:t>
      </w:r>
      <w:r w:rsidR="007D0B10">
        <w:rPr>
          <w:szCs w:val="32"/>
        </w:rPr>
        <w:t>M. </w:t>
      </w:r>
      <w:r w:rsidRPr="00EA49B4">
        <w:rPr>
          <w:szCs w:val="32"/>
        </w:rPr>
        <w:t>Falkland dans la rue avec ce précieux fardeau entre ses bras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Après avoir ainsi arraché Émilie à une mort affreuse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personne autre que lui n</w:t>
      </w:r>
      <w:r w:rsidR="007D0B10">
        <w:rPr>
          <w:szCs w:val="32"/>
        </w:rPr>
        <w:t>’</w:t>
      </w:r>
      <w:r w:rsidRPr="00EA49B4">
        <w:rPr>
          <w:szCs w:val="32"/>
        </w:rPr>
        <w:t>eût osé la délivrer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après l</w:t>
      </w:r>
      <w:r w:rsidR="007D0B10">
        <w:rPr>
          <w:szCs w:val="32"/>
        </w:rPr>
        <w:t>’</w:t>
      </w:r>
      <w:r w:rsidRPr="00EA49B4">
        <w:rPr>
          <w:szCs w:val="32"/>
        </w:rPr>
        <w:t>avoir remise entre les mains de sa tendre protectrice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retourne à sa première tâche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sa présence d</w:t>
      </w:r>
      <w:r w:rsidR="007D0B10">
        <w:rPr>
          <w:szCs w:val="32"/>
        </w:rPr>
        <w:t>’</w:t>
      </w:r>
      <w:r w:rsidRPr="00EA49B4">
        <w:rPr>
          <w:szCs w:val="32"/>
        </w:rPr>
        <w:t>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son infatigable humanité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ses efforts sans relâche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sauva de la destruction les trois quarts de ce village</w:t>
      </w:r>
      <w:r w:rsidR="007D0B10">
        <w:rPr>
          <w:szCs w:val="32"/>
        </w:rPr>
        <w:t>.</w:t>
      </w:r>
    </w:p>
    <w:p w14:paraId="07B033E3" w14:textId="545249AD" w:rsidR="007D0B10" w:rsidRDefault="00CC13A3" w:rsidP="00CC13A3">
      <w:pPr>
        <w:rPr>
          <w:szCs w:val="32"/>
        </w:rPr>
      </w:pP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incendie commençant à céder</w:t>
      </w:r>
      <w:r w:rsidR="007D0B10">
        <w:rPr>
          <w:szCs w:val="32"/>
        </w:rPr>
        <w:t>, M. </w:t>
      </w:r>
      <w:r w:rsidRPr="00EA49B4">
        <w:rPr>
          <w:szCs w:val="32"/>
        </w:rPr>
        <w:t>Falkland revint trouver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et Émilie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fit voir la sollicitude la plus tendre pour la santé de la jeune miss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donna ordre à Collins d</w:t>
      </w:r>
      <w:r w:rsidR="007D0B10">
        <w:rPr>
          <w:szCs w:val="32"/>
        </w:rPr>
        <w:t>’</w:t>
      </w:r>
      <w:r w:rsidRPr="00EA49B4">
        <w:rPr>
          <w:szCs w:val="32"/>
        </w:rPr>
        <w:t>aller avec toute la diligence possible chercher sa voiture pour la reconduire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écoula plus d</w:t>
      </w:r>
      <w:r w:rsidR="007D0B10">
        <w:rPr>
          <w:szCs w:val="32"/>
        </w:rPr>
        <w:t>’</w:t>
      </w:r>
      <w:r w:rsidRPr="00EA49B4">
        <w:rPr>
          <w:szCs w:val="32"/>
        </w:rPr>
        <w:t>une heure dans l</w:t>
      </w:r>
      <w:r w:rsidR="007D0B10">
        <w:rPr>
          <w:szCs w:val="32"/>
        </w:rPr>
        <w:t>’</w:t>
      </w:r>
      <w:r w:rsidRPr="00EA49B4">
        <w:rPr>
          <w:szCs w:val="32"/>
        </w:rPr>
        <w:t>intervalle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Miss Melville n</w:t>
      </w:r>
      <w:r w:rsidR="007D0B10">
        <w:rPr>
          <w:szCs w:val="32"/>
        </w:rPr>
        <w:t>’</w:t>
      </w:r>
      <w:r w:rsidRPr="00EA49B4">
        <w:rPr>
          <w:szCs w:val="32"/>
        </w:rPr>
        <w:t>avait jamais eu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occasion de voir si bien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le spectacle de tant d</w:t>
      </w:r>
      <w:r w:rsidR="007D0B10">
        <w:rPr>
          <w:szCs w:val="32"/>
        </w:rPr>
        <w:t>’</w:t>
      </w:r>
      <w:r w:rsidRPr="00EA49B4">
        <w:rPr>
          <w:szCs w:val="32"/>
        </w:rPr>
        <w:t>humanité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générosité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courage et de justice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tant de vertus réunies enfin dans un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aussi nouveau que séduisant pour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Elle éprouvait aussi une secrète confusion en songeant à la manière dont elle avait agi au moment où </w:t>
      </w:r>
      <w:r w:rsidR="007D0B10">
        <w:rPr>
          <w:szCs w:val="32"/>
        </w:rPr>
        <w:t>M. </w:t>
      </w:r>
      <w:r w:rsidRPr="00EA49B4">
        <w:rPr>
          <w:szCs w:val="32"/>
        </w:rPr>
        <w:t>Falkland était venu à son secours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ce trouble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joint à ses autres émotions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y ajoutait un charme qui les portait jusqu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ivresse</w:t>
      </w:r>
      <w:r w:rsidR="007D0B10">
        <w:rPr>
          <w:szCs w:val="32"/>
        </w:rPr>
        <w:t>.</w:t>
      </w:r>
    </w:p>
    <w:p w14:paraId="16B430D4" w14:textId="51289D52" w:rsidR="007D0B10" w:rsidRDefault="00CC13A3" w:rsidP="00CC13A3">
      <w:pPr>
        <w:rPr>
          <w:szCs w:val="32"/>
        </w:rPr>
      </w:pPr>
      <w:r w:rsidRPr="00EA49B4">
        <w:rPr>
          <w:szCs w:val="32"/>
        </w:rPr>
        <w:t>Elle ne fut pas plus tôt arrivée au château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que </w:t>
      </w:r>
      <w:r w:rsidR="007D0B10">
        <w:rPr>
          <w:szCs w:val="32"/>
        </w:rPr>
        <w:t>M. </w:t>
      </w:r>
      <w:r w:rsidRPr="00EA49B4">
        <w:rPr>
          <w:szCs w:val="32"/>
        </w:rPr>
        <w:t>Tyrrel accourut pour la recevoir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venait d</w:t>
      </w:r>
      <w:r w:rsidR="007D0B10">
        <w:rPr>
          <w:szCs w:val="32"/>
        </w:rPr>
        <w:t>’</w:t>
      </w:r>
      <w:r w:rsidRPr="00EA49B4">
        <w:rPr>
          <w:szCs w:val="32"/>
        </w:rPr>
        <w:t>apprendre le triste événement qui avait eu lieu dans le village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tremblait pour son aimable cousine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vue lui causa une de ces émotions involontaires qui sont communes à presque tous les individus de l</w:t>
      </w:r>
      <w:r w:rsidR="007D0B10">
        <w:rPr>
          <w:szCs w:val="32"/>
        </w:rPr>
        <w:t>’</w:t>
      </w:r>
      <w:r w:rsidRPr="00EA49B4">
        <w:rPr>
          <w:szCs w:val="32"/>
        </w:rPr>
        <w:t>espèce humaine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tourmenté de la crainte qu</w:t>
      </w:r>
      <w:r w:rsidR="007D0B10">
        <w:rPr>
          <w:szCs w:val="32"/>
        </w:rPr>
        <w:t>’</w:t>
      </w:r>
      <w:r w:rsidRPr="00EA49B4">
        <w:rPr>
          <w:szCs w:val="32"/>
        </w:rPr>
        <w:t>Émilie ne fût victime d</w:t>
      </w:r>
      <w:r w:rsidR="007D0B10">
        <w:rPr>
          <w:szCs w:val="32"/>
        </w:rPr>
        <w:t>’</w:t>
      </w:r>
      <w:r w:rsidRPr="00EA49B4">
        <w:rPr>
          <w:szCs w:val="32"/>
        </w:rPr>
        <w:t>une catastrophe survenue au milieu de la nuit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lastRenderedPageBreak/>
        <w:t>Agréablement rassuré à sa vue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la serra dans ses bras avec cette joie réelle qui succède à une effrayante incertitude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Émilie ne se vit pas plus tôt rendue au lieu de sa demeure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oublia tout ce qu</w:t>
      </w:r>
      <w:r w:rsidR="007D0B10">
        <w:rPr>
          <w:szCs w:val="32"/>
        </w:rPr>
        <w:t>’</w:t>
      </w:r>
      <w:r w:rsidRPr="00EA49B4">
        <w:rPr>
          <w:szCs w:val="32"/>
        </w:rPr>
        <w:t>elle avait souffert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exaltation de son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langue ne se lassait pas de parler de son danger et de sa délivrance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déjà plus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fois mis </w:t>
      </w:r>
      <w:r w:rsidR="007D0B10">
        <w:rPr>
          <w:szCs w:val="32"/>
        </w:rPr>
        <w:t>M. </w:t>
      </w:r>
      <w:r w:rsidRPr="00EA49B4">
        <w:rPr>
          <w:szCs w:val="32"/>
        </w:rPr>
        <w:t>Tyrrel à la torture par les louanges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elle prodiguait innocemment à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 n</w:t>
      </w:r>
      <w:r w:rsidR="007D0B10">
        <w:rPr>
          <w:szCs w:val="32"/>
        </w:rPr>
        <w:t>’</w:t>
      </w:r>
      <w:r w:rsidRPr="00EA49B4">
        <w:rPr>
          <w:szCs w:val="32"/>
        </w:rPr>
        <w:t>était rien en comparaison de son enthousiasme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amour n</w:t>
      </w:r>
      <w:r w:rsidR="007D0B10">
        <w:rPr>
          <w:szCs w:val="32"/>
        </w:rPr>
        <w:t>’</w:t>
      </w:r>
      <w:r w:rsidRPr="00EA49B4">
        <w:rPr>
          <w:szCs w:val="32"/>
        </w:rPr>
        <w:t>agissait pas sur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eût fait sur une personne accoutumée à rougir et qui aurait eu dans le cœur moins d</w:t>
      </w:r>
      <w:r w:rsidR="007D0B10">
        <w:rPr>
          <w:szCs w:val="32"/>
        </w:rPr>
        <w:t>’</w:t>
      </w:r>
      <w:r w:rsidRPr="00EA49B4">
        <w:rPr>
          <w:szCs w:val="32"/>
        </w:rPr>
        <w:t>innocence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exalta l</w:t>
      </w:r>
      <w:r w:rsidR="007D0B10">
        <w:rPr>
          <w:szCs w:val="32"/>
        </w:rPr>
        <w:t>’</w:t>
      </w:r>
      <w:r w:rsidRPr="00EA49B4">
        <w:rPr>
          <w:szCs w:val="32"/>
        </w:rPr>
        <w:t>activité de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promptitude à concevoir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prudence courageuse à exécuter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son récit naïf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était féerie et enchantement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on y voyait un génie bienfaisant qui surveillait et dirigeait tout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on ne pouvait rien deviner des moyens humains qui avaient servi à l</w:t>
      </w:r>
      <w:r w:rsidR="007D0B10">
        <w:rPr>
          <w:szCs w:val="32"/>
        </w:rPr>
        <w:t>’</w:t>
      </w:r>
      <w:r w:rsidRPr="00EA49B4">
        <w:rPr>
          <w:szCs w:val="32"/>
        </w:rPr>
        <w:t>accomplissement de ses desseins</w:t>
      </w:r>
      <w:r w:rsidR="007D0B10">
        <w:rPr>
          <w:szCs w:val="32"/>
        </w:rPr>
        <w:t>.</w:t>
      </w:r>
    </w:p>
    <w:p w14:paraId="40EF6534" w14:textId="3FD7B106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écouta pendant quelque temps avec patience les effusions de ce cœur innocent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supporta même d</w:t>
      </w:r>
      <w:r>
        <w:rPr>
          <w:szCs w:val="32"/>
        </w:rPr>
        <w:t>’</w:t>
      </w:r>
      <w:r w:rsidR="00CC13A3" w:rsidRPr="00EA49B4">
        <w:rPr>
          <w:szCs w:val="32"/>
        </w:rPr>
        <w:t>entendre applaudir l</w:t>
      </w:r>
      <w:r>
        <w:rPr>
          <w:szCs w:val="32"/>
        </w:rPr>
        <w:t>’</w:t>
      </w:r>
      <w:r w:rsidR="00CC13A3" w:rsidRPr="00EA49B4">
        <w:rPr>
          <w:szCs w:val="32"/>
        </w:rPr>
        <w:t>homme duquel il venait de recevoir un tel service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trop d</w:t>
      </w:r>
      <w:r>
        <w:rPr>
          <w:szCs w:val="32"/>
        </w:rPr>
        <w:t>’</w:t>
      </w:r>
      <w:r w:rsidR="00CC13A3" w:rsidRPr="00EA49B4">
        <w:rPr>
          <w:szCs w:val="32"/>
        </w:rPr>
        <w:t>amplification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récit finit par lui déplaire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ne put s</w:t>
      </w:r>
      <w:r>
        <w:rPr>
          <w:szCs w:val="32"/>
        </w:rPr>
        <w:t>’</w:t>
      </w:r>
      <w:r w:rsidR="00CC13A3" w:rsidRPr="00EA49B4">
        <w:rPr>
          <w:szCs w:val="32"/>
        </w:rPr>
        <w:t>empêcher d</w:t>
      </w:r>
      <w:r>
        <w:rPr>
          <w:szCs w:val="32"/>
        </w:rPr>
        <w:t>’</w:t>
      </w:r>
      <w:r w:rsidR="00CC13A3" w:rsidRPr="00EA49B4">
        <w:rPr>
          <w:szCs w:val="32"/>
        </w:rPr>
        <w:t>y mettre un terme par une remontrance un peu dure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Probablement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lorsqu</w:t>
      </w:r>
      <w:r>
        <w:rPr>
          <w:szCs w:val="32"/>
        </w:rPr>
        <w:t>’</w:t>
      </w:r>
      <w:r w:rsidR="00CC13A3" w:rsidRPr="00EA49B4">
        <w:rPr>
          <w:szCs w:val="32"/>
        </w:rPr>
        <w:t>il le repassa dans sa mémoire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le trouva encore plus insolent et plus insupportable qu</w:t>
      </w:r>
      <w:r>
        <w:rPr>
          <w:szCs w:val="32"/>
        </w:rPr>
        <w:t>’</w:t>
      </w:r>
      <w:r w:rsidR="00CC13A3" w:rsidRPr="00EA49B4">
        <w:rPr>
          <w:szCs w:val="32"/>
        </w:rPr>
        <w:t>il ne lui avait paru à l</w:t>
      </w:r>
      <w:r>
        <w:rPr>
          <w:szCs w:val="32"/>
        </w:rPr>
        <w:t>’</w:t>
      </w:r>
      <w:r w:rsidR="00CC13A3" w:rsidRPr="00EA49B4">
        <w:rPr>
          <w:szCs w:val="32"/>
        </w:rPr>
        <w:t>entendre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 premier mouvement de reconnaissance était effacé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mais les louanges hyperboliques qui avaient été prodiguées revenaient toujours fatiguer son oreille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lui semblait qu</w:t>
      </w:r>
      <w:r>
        <w:rPr>
          <w:szCs w:val="32"/>
        </w:rPr>
        <w:t>’</w:t>
      </w:r>
      <w:r w:rsidR="00CC13A3" w:rsidRPr="00EA49B4">
        <w:rPr>
          <w:szCs w:val="32"/>
        </w:rPr>
        <w:t>Émilie était entrée aussi dans la conjuration formée contre le repos de sa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Émilie cependant n</w:t>
      </w:r>
      <w:r>
        <w:rPr>
          <w:szCs w:val="32"/>
        </w:rPr>
        <w:t>’</w:t>
      </w:r>
      <w:r w:rsidR="00CC13A3" w:rsidRPr="00EA49B4">
        <w:rPr>
          <w:szCs w:val="32"/>
        </w:rPr>
        <w:t>avait pas la moindre idée d</w:t>
      </w:r>
      <w:r>
        <w:rPr>
          <w:szCs w:val="32"/>
        </w:rPr>
        <w:t>’</w:t>
      </w:r>
      <w:r w:rsidR="00CC13A3" w:rsidRPr="00EA49B4">
        <w:rPr>
          <w:szCs w:val="32"/>
        </w:rPr>
        <w:t>avoir pu offenser personne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dans toutes les occasions elle citait </w:t>
      </w:r>
      <w:r>
        <w:rPr>
          <w:szCs w:val="32"/>
        </w:rPr>
        <w:t>M. </w:t>
      </w:r>
      <w:r w:rsidR="00CC13A3" w:rsidRPr="00EA49B4">
        <w:rPr>
          <w:szCs w:val="32"/>
        </w:rPr>
        <w:t>Falkland comme le modèle des grâces et de la vertu humaines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ne savait ce que 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était que dissimuler et ne pouvait pas se figurer </w:t>
      </w:r>
      <w:r w:rsidR="00CC13A3" w:rsidRPr="00EA49B4">
        <w:rPr>
          <w:szCs w:val="32"/>
        </w:rPr>
        <w:lastRenderedPageBreak/>
        <w:t>que l</w:t>
      </w:r>
      <w:r>
        <w:rPr>
          <w:szCs w:val="32"/>
        </w:rPr>
        <w:t>’</w:t>
      </w:r>
      <w:r w:rsidR="00CC13A3" w:rsidRPr="00EA49B4">
        <w:rPr>
          <w:szCs w:val="32"/>
        </w:rPr>
        <w:t>objet de son admiration continuelle ne fût pas vu par tout le monde des mêmes yeux qu</w:t>
      </w:r>
      <w:r>
        <w:rPr>
          <w:szCs w:val="32"/>
        </w:rPr>
        <w:t>’</w:t>
      </w:r>
      <w:r w:rsidR="00CC13A3" w:rsidRPr="00EA49B4">
        <w:rPr>
          <w:szCs w:val="32"/>
        </w:rPr>
        <w:t>elle le voyait elle-même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fut ainsi que son innocent amour s</w:t>
      </w:r>
      <w:r>
        <w:rPr>
          <w:szCs w:val="32"/>
        </w:rPr>
        <w:t>’</w:t>
      </w:r>
      <w:r w:rsidR="00CC13A3" w:rsidRPr="00EA49B4">
        <w:rPr>
          <w:szCs w:val="32"/>
        </w:rPr>
        <w:t>enflammait de plus en plus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se flatta que rien autre qu</w:t>
      </w:r>
      <w:r>
        <w:rPr>
          <w:szCs w:val="32"/>
        </w:rPr>
        <w:t>’</w:t>
      </w:r>
      <w:r w:rsidR="00CC13A3" w:rsidRPr="00EA49B4">
        <w:rPr>
          <w:szCs w:val="32"/>
        </w:rPr>
        <w:t>une passion réciproque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eût pu porter </w:t>
      </w:r>
      <w:r>
        <w:rPr>
          <w:szCs w:val="32"/>
        </w:rPr>
        <w:t>M. </w:t>
      </w:r>
      <w:r w:rsidR="00CC13A3" w:rsidRPr="00EA49B4">
        <w:rPr>
          <w:szCs w:val="32"/>
        </w:rPr>
        <w:t>Falkland à la tentative désespérée qui l</w:t>
      </w:r>
      <w:r>
        <w:rPr>
          <w:szCs w:val="32"/>
        </w:rPr>
        <w:t>’</w:t>
      </w:r>
      <w:r w:rsidR="00CC13A3" w:rsidRPr="00EA49B4">
        <w:rPr>
          <w:szCs w:val="32"/>
        </w:rPr>
        <w:t>avait arrachée aux flammes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elle ne doutait plus que cette passion le forcerait bientôt à rompre le silence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elle lui fermerait aussi les yeux sur la distance immense qui le séparait d</w:t>
      </w:r>
      <w:r>
        <w:rPr>
          <w:szCs w:val="32"/>
        </w:rPr>
        <w:t>’</w:t>
      </w:r>
      <w:r w:rsidR="00CC13A3" w:rsidRPr="00EA49B4">
        <w:rPr>
          <w:szCs w:val="32"/>
        </w:rPr>
        <w:t>elle</w:t>
      </w:r>
      <w:r>
        <w:rPr>
          <w:szCs w:val="32"/>
        </w:rPr>
        <w:t>.</w:t>
      </w:r>
    </w:p>
    <w:p w14:paraId="13B918F1" w14:textId="774656DB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chercha d</w:t>
      </w:r>
      <w:r>
        <w:rPr>
          <w:szCs w:val="32"/>
        </w:rPr>
        <w:t>’</w:t>
      </w:r>
      <w:r w:rsidR="00CC13A3" w:rsidRPr="00EA49B4">
        <w:rPr>
          <w:szCs w:val="32"/>
        </w:rPr>
        <w:t>abord avec une certaine modération à arrêter le cours des éloges de miss Melville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la convaincre par divers signes qu</w:t>
      </w:r>
      <w:r>
        <w:rPr>
          <w:szCs w:val="32"/>
        </w:rPr>
        <w:t>’</w:t>
      </w:r>
      <w:r w:rsidR="00CC13A3" w:rsidRPr="00EA49B4">
        <w:rPr>
          <w:szCs w:val="32"/>
        </w:rPr>
        <w:t>un pareil sujet lui était peu agréable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était accoutumé à la traiter avec douceur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Émilie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son côté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disposée à lui obéir aveuglément et sans résistance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ainsi il ne lui était pas difficile de la faire taire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le moment d</w:t>
      </w:r>
      <w:r>
        <w:rPr>
          <w:szCs w:val="32"/>
        </w:rPr>
        <w:t>’</w:t>
      </w:r>
      <w:r w:rsidR="00CC13A3" w:rsidRPr="00EA49B4">
        <w:rPr>
          <w:szCs w:val="32"/>
        </w:rPr>
        <w:t>après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première occasion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thème favori revenait malgré elle sur ses lèvres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obéissance était chez elle la soumission d</w:t>
      </w:r>
      <w:r>
        <w:rPr>
          <w:szCs w:val="32"/>
        </w:rPr>
        <w:t>’</w:t>
      </w:r>
      <w:r w:rsidR="00CC13A3" w:rsidRPr="00EA49B4">
        <w:rPr>
          <w:szCs w:val="32"/>
        </w:rPr>
        <w:t>un cœur bon et simple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eût été la chose du monde la plus difficile que de la lui inspirer par la crainte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n</w:t>
      </w:r>
      <w:r>
        <w:rPr>
          <w:szCs w:val="32"/>
        </w:rPr>
        <w:t>’</w:t>
      </w:r>
      <w:r w:rsidR="00CC13A3" w:rsidRPr="00EA49B4">
        <w:rPr>
          <w:szCs w:val="32"/>
        </w:rPr>
        <w:t>aurait pas fait de mal à un ver de terre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pouvait pas s</w:t>
      </w:r>
      <w:r>
        <w:rPr>
          <w:szCs w:val="32"/>
        </w:rPr>
        <w:t>’</w:t>
      </w:r>
      <w:r w:rsidR="00CC13A3" w:rsidRPr="00EA49B4">
        <w:rPr>
          <w:szCs w:val="32"/>
        </w:rPr>
        <w:t>imaginer que personne conçût des sentiments de rancune et de méchanceté contre elle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 caractère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était jamais dans le cas de disputer avec obstination contre les personnes sous la dépendance desquelles elle était placée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elle cédait sans hésiter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avait jamais eu de traitement sévère à éprouver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Les réprimandes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seul nom de 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devenant plus marquées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miss Melville se tint davantage sur ses gardes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s</w:t>
      </w:r>
      <w:r>
        <w:rPr>
          <w:szCs w:val="32"/>
        </w:rPr>
        <w:t>’</w:t>
      </w:r>
      <w:r w:rsidR="00CC13A3" w:rsidRPr="00EA49B4">
        <w:rPr>
          <w:szCs w:val="32"/>
        </w:rPr>
        <w:t>arrêtait tout à coup quand elle se surprenait à dire des phrases à demi commencées à sa louange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genre de précaution produisait nécessairement un très-mauvais effet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une satire mordante de la faiblesse de son parent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Quelquefois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ce cas-là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hasardait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 air libre et enjoué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quelques mots </w:t>
      </w:r>
      <w:r w:rsidR="00CC13A3" w:rsidRPr="00EA49B4">
        <w:rPr>
          <w:szCs w:val="32"/>
        </w:rPr>
        <w:lastRenderedPageBreak/>
        <w:t>d</w:t>
      </w:r>
      <w:r>
        <w:rPr>
          <w:szCs w:val="32"/>
        </w:rPr>
        <w:t>’</w:t>
      </w:r>
      <w:r w:rsidR="00CC13A3" w:rsidRPr="00EA49B4">
        <w:rPr>
          <w:szCs w:val="32"/>
        </w:rPr>
        <w:t>explications</w:t>
      </w:r>
      <w:r>
        <w:rPr>
          <w:szCs w:val="32"/>
        </w:rPr>
        <w:t> : « </w:t>
      </w:r>
      <w:r w:rsidR="00CC13A3" w:rsidRPr="00EA49B4">
        <w:rPr>
          <w:szCs w:val="32"/>
        </w:rPr>
        <w:t>Mon cher cousin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conçois rien à votre humeur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 xml:space="preserve">sûrement </w:t>
      </w:r>
      <w:r>
        <w:rPr>
          <w:szCs w:val="32"/>
        </w:rPr>
        <w:t>M. </w:t>
      </w:r>
      <w:r w:rsidR="00CC13A3" w:rsidRPr="00EA49B4">
        <w:rPr>
          <w:szCs w:val="32"/>
        </w:rPr>
        <w:t>Falkland vous rendrait tous les services du monde</w:t>
      </w:r>
      <w:r>
        <w:rPr>
          <w:szCs w:val="32"/>
        </w:rPr>
        <w:t>… ; »</w:t>
      </w:r>
      <w:r w:rsidR="00CC13A3" w:rsidRPr="00EA49B4">
        <w:rPr>
          <w:szCs w:val="32"/>
        </w:rPr>
        <w:t xml:space="preserve"> mais tout à coup quelque geste d</w:t>
      </w:r>
      <w:r>
        <w:rPr>
          <w:szCs w:val="32"/>
        </w:rPr>
        <w:t>’</w:t>
      </w:r>
      <w:r w:rsidR="00CC13A3" w:rsidRPr="00EA49B4">
        <w:rPr>
          <w:szCs w:val="32"/>
        </w:rPr>
        <w:t>impatience et d</w:t>
      </w:r>
      <w:r>
        <w:rPr>
          <w:szCs w:val="32"/>
        </w:rPr>
        <w:t>’</w:t>
      </w:r>
      <w:r w:rsidR="00CC13A3" w:rsidRPr="00EA49B4">
        <w:rPr>
          <w:szCs w:val="32"/>
        </w:rPr>
        <w:t>humeur farouche la forçait de se taire</w:t>
      </w:r>
      <w:r>
        <w:rPr>
          <w:szCs w:val="32"/>
        </w:rPr>
        <w:t>.</w:t>
      </w:r>
    </w:p>
    <w:p w14:paraId="44F5AD90" w14:textId="07B28EEC" w:rsidR="007D0B10" w:rsidRDefault="00CC13A3" w:rsidP="00CC13A3">
      <w:pPr>
        <w:rPr>
          <w:szCs w:val="32"/>
        </w:rPr>
      </w:pPr>
      <w:r w:rsidRPr="00EA49B4">
        <w:rPr>
          <w:szCs w:val="32"/>
        </w:rPr>
        <w:t>À la fin cependant elle vint à bout de se corriger tout à fait de cette inattention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était trop tard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passion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son cœur s</w:t>
      </w:r>
      <w:r w:rsidR="007D0B10">
        <w:rPr>
          <w:szCs w:val="32"/>
        </w:rPr>
        <w:t>’</w:t>
      </w:r>
      <w:r w:rsidRPr="00EA49B4">
        <w:rPr>
          <w:szCs w:val="32"/>
        </w:rPr>
        <w:t>était laissé innocemment pénétrer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avait déjà excité les soupçons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imagination de celui-ci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ingénieuse à le tourmenter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lui suggérait tous les moyens d</w:t>
      </w:r>
      <w:r w:rsidR="007D0B10">
        <w:rPr>
          <w:szCs w:val="32"/>
        </w:rPr>
        <w:t>’</w:t>
      </w:r>
      <w:r w:rsidRPr="00EA49B4">
        <w:rPr>
          <w:szCs w:val="32"/>
        </w:rPr>
        <w:t>amener la conversation au point où Émilie n</w:t>
      </w:r>
      <w:r w:rsidR="007D0B10">
        <w:rPr>
          <w:szCs w:val="32"/>
        </w:rPr>
        <w:t>’</w:t>
      </w:r>
      <w:r w:rsidRPr="00EA49B4">
        <w:rPr>
          <w:szCs w:val="32"/>
        </w:rPr>
        <w:t>aurait pas manqué de placer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éloge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les entraves qui retenaient sa langue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réserve qu</w:t>
      </w:r>
      <w:r w:rsidR="007D0B10">
        <w:rPr>
          <w:szCs w:val="32"/>
        </w:rPr>
        <w:t>’</w:t>
      </w:r>
      <w:r w:rsidRPr="00EA49B4">
        <w:rPr>
          <w:szCs w:val="32"/>
        </w:rPr>
        <w:t>elle gardait alors lui était plus insupportable que ne l</w:t>
      </w:r>
      <w:r w:rsidR="007D0B10">
        <w:rPr>
          <w:szCs w:val="32"/>
        </w:rPr>
        <w:t>’</w:t>
      </w:r>
      <w:r w:rsidRPr="00EA49B4">
        <w:rPr>
          <w:szCs w:val="32"/>
        </w:rPr>
        <w:t>avait été la répétition de ses éloges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 la bienveillance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montrée </w:t>
      </w:r>
      <w:r w:rsidR="007D0B10">
        <w:rPr>
          <w:szCs w:val="32"/>
        </w:rPr>
        <w:t>M. </w:t>
      </w:r>
      <w:r w:rsidRPr="00EA49B4">
        <w:rPr>
          <w:szCs w:val="32"/>
        </w:rPr>
        <w:t>Tyrrel pour cette innocente orpheline vint à s</w:t>
      </w:r>
      <w:r w:rsidR="007D0B10">
        <w:rPr>
          <w:szCs w:val="32"/>
        </w:rPr>
        <w:t>’</w:t>
      </w:r>
      <w:r w:rsidRPr="00EA49B4">
        <w:rPr>
          <w:szCs w:val="32"/>
        </w:rPr>
        <w:t>effacer de jour en jour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 engouement pour l</w:t>
      </w:r>
      <w:r w:rsidR="007D0B10">
        <w:rPr>
          <w:szCs w:val="32"/>
        </w:rPr>
        <w:t>’</w:t>
      </w:r>
      <w:r w:rsidRPr="00EA49B4">
        <w:rPr>
          <w:szCs w:val="32"/>
        </w:rPr>
        <w:t>homme qui était par-dessus tout l</w:t>
      </w:r>
      <w:r w:rsidR="007D0B10">
        <w:rPr>
          <w:szCs w:val="32"/>
        </w:rPr>
        <w:t>’</w:t>
      </w:r>
      <w:r w:rsidRPr="00EA49B4">
        <w:rPr>
          <w:szCs w:val="32"/>
        </w:rPr>
        <w:t>objet de sa haine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lui parut le dernier trait de la persécution d</w:t>
      </w:r>
      <w:r w:rsidR="007D0B10">
        <w:rPr>
          <w:szCs w:val="32"/>
        </w:rPr>
        <w:t>’</w:t>
      </w:r>
      <w:r w:rsidRPr="00EA49B4">
        <w:rPr>
          <w:szCs w:val="32"/>
        </w:rPr>
        <w:t>une maligne destinée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se regarda comme arrivé au terme de la prédiction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condamné par une fatale étoile à être abandonné par toute créature ayant figure humaine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tous les hommes lui semblaient être sous l</w:t>
      </w:r>
      <w:r w:rsidR="007D0B10">
        <w:rPr>
          <w:szCs w:val="32"/>
        </w:rPr>
        <w:t>’</w:t>
      </w:r>
      <w:r w:rsidRPr="00EA49B4">
        <w:rPr>
          <w:szCs w:val="32"/>
        </w:rPr>
        <w:t>influence d</w:t>
      </w:r>
      <w:r w:rsidR="007D0B10">
        <w:rPr>
          <w:szCs w:val="32"/>
        </w:rPr>
        <w:t>’</w:t>
      </w:r>
      <w:r w:rsidRPr="00EA49B4">
        <w:rPr>
          <w:szCs w:val="32"/>
        </w:rPr>
        <w:t>un maudit enchantement qui ne leur faisait aimer que le clinquant et l</w:t>
      </w:r>
      <w:r w:rsidR="007D0B10">
        <w:rPr>
          <w:szCs w:val="32"/>
        </w:rPr>
        <w:t>’</w:t>
      </w:r>
      <w:r w:rsidRPr="00EA49B4">
        <w:rPr>
          <w:szCs w:val="32"/>
        </w:rPr>
        <w:t>artificiel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leur inspirant une antipathie mortelle pour les productions vraies et simples de la nature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Frappé de tous ces sinistres présages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vit plus miss Melville qu</w:t>
      </w:r>
      <w:r w:rsidR="007D0B10">
        <w:rPr>
          <w:szCs w:val="32"/>
        </w:rPr>
        <w:t>’</w:t>
      </w:r>
      <w:r w:rsidRPr="00EA49B4">
        <w:rPr>
          <w:szCs w:val="32"/>
        </w:rPr>
        <w:t>avec aversion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habitué comme il l</w:t>
      </w:r>
      <w:r w:rsidR="007D0B10">
        <w:rPr>
          <w:szCs w:val="32"/>
        </w:rPr>
        <w:t>’</w:t>
      </w:r>
      <w:r w:rsidRPr="00EA49B4">
        <w:rPr>
          <w:szCs w:val="32"/>
        </w:rPr>
        <w:t>était à s</w:t>
      </w:r>
      <w:r w:rsidR="007D0B10">
        <w:rPr>
          <w:szCs w:val="32"/>
        </w:rPr>
        <w:t>’</w:t>
      </w:r>
      <w:r w:rsidRPr="00EA49B4">
        <w:rPr>
          <w:szCs w:val="32"/>
        </w:rPr>
        <w:t>abandonner sans réserve à tous ses penchants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détermina bientôt à sacrifier cette faible victime à son implacable vengeance</w:t>
      </w:r>
      <w:r w:rsidR="007D0B10">
        <w:rPr>
          <w:szCs w:val="32"/>
        </w:rPr>
        <w:t>.</w:t>
      </w:r>
    </w:p>
    <w:p w14:paraId="5CA801F4" w14:textId="3EFE8308" w:rsidR="00CC13A3" w:rsidRPr="00EA49B4" w:rsidRDefault="00CC13A3" w:rsidP="00CC13A3">
      <w:pPr>
        <w:rPr>
          <w:szCs w:val="32"/>
        </w:rPr>
      </w:pPr>
    </w:p>
    <w:p w14:paraId="345FDAF6" w14:textId="77777777" w:rsidR="00CC13A3" w:rsidRPr="00EA49B4" w:rsidRDefault="00CC13A3" w:rsidP="007D0B10">
      <w:pPr>
        <w:pStyle w:val="Titre1"/>
      </w:pPr>
      <w:bookmarkStart w:id="9" w:name="_Toc194843899"/>
      <w:r w:rsidRPr="00EA49B4">
        <w:lastRenderedPageBreak/>
        <w:t>VII</w:t>
      </w:r>
      <w:bookmarkEnd w:id="9"/>
    </w:p>
    <w:p w14:paraId="291F5084" w14:textId="1DD130AC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consulta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sur le plan qu</w:t>
      </w:r>
      <w:r>
        <w:rPr>
          <w:szCs w:val="32"/>
        </w:rPr>
        <w:t>’</w:t>
      </w:r>
      <w:r w:rsidR="00CC13A3" w:rsidRPr="00EA49B4">
        <w:rPr>
          <w:szCs w:val="32"/>
        </w:rPr>
        <w:t>il avait à suivre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confident ordinaire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celui-ci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ne le cédait guère au squire en brutalité et en insolence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pouvait pas se figurer qu</w:t>
      </w:r>
      <w:r>
        <w:rPr>
          <w:szCs w:val="32"/>
        </w:rPr>
        <w:t>’</w:t>
      </w:r>
      <w:r w:rsidR="00CC13A3" w:rsidRPr="00EA49B4">
        <w:rPr>
          <w:szCs w:val="32"/>
        </w:rPr>
        <w:t>une misérable petite fille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richesse et sans beauté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dût gêner le moins du monde les caprices d</w:t>
      </w:r>
      <w:r>
        <w:rPr>
          <w:szCs w:val="32"/>
        </w:rPr>
        <w:t>’</w:t>
      </w:r>
      <w:r w:rsidR="00CC13A3" w:rsidRPr="00EA49B4">
        <w:rPr>
          <w:szCs w:val="32"/>
        </w:rPr>
        <w:t>un homme de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importance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première idée qui vint à ce barbare parent fut de jeter à la porte la malheureuse orpheline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l</w:t>
      </w:r>
      <w:r>
        <w:rPr>
          <w:szCs w:val="32"/>
        </w:rPr>
        <w:t>’</w:t>
      </w:r>
      <w:r w:rsidR="00CC13A3" w:rsidRPr="00EA49B4">
        <w:rPr>
          <w:szCs w:val="32"/>
        </w:rPr>
        <w:t>abandonner entièrement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ne pouvait pas se dissimuler qu</w:t>
      </w:r>
      <w:r>
        <w:rPr>
          <w:szCs w:val="32"/>
        </w:rPr>
        <w:t>’</w:t>
      </w:r>
      <w:r w:rsidR="00CC13A3" w:rsidRPr="00EA49B4">
        <w:rPr>
          <w:szCs w:val="32"/>
        </w:rPr>
        <w:t>un pareil procédé ferait beaucoup crier contre lui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à la fin il s</w:t>
      </w:r>
      <w:r>
        <w:rPr>
          <w:szCs w:val="32"/>
        </w:rPr>
        <w:t>’</w:t>
      </w:r>
      <w:r w:rsidR="00CC13A3" w:rsidRPr="00EA49B4">
        <w:rPr>
          <w:szCs w:val="32"/>
        </w:rPr>
        <w:t>arrêta à un projet qui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mettant suffisamment sa propre réputation à couvert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donnait encore bien plus l</w:t>
      </w:r>
      <w:r>
        <w:rPr>
          <w:szCs w:val="32"/>
        </w:rPr>
        <w:t>’</w:t>
      </w:r>
      <w:r w:rsidR="00CC13A3" w:rsidRPr="00EA49B4">
        <w:rPr>
          <w:szCs w:val="32"/>
        </w:rPr>
        <w:t>assurance de punir et de mortifier sa victime</w:t>
      </w:r>
      <w:r>
        <w:rPr>
          <w:szCs w:val="32"/>
        </w:rPr>
        <w:t>.</w:t>
      </w:r>
    </w:p>
    <w:p w14:paraId="656F0BF8" w14:textId="3F52E7EA" w:rsidR="007D0B10" w:rsidRDefault="00CC13A3" w:rsidP="00CC13A3">
      <w:pPr>
        <w:rPr>
          <w:szCs w:val="32"/>
        </w:rPr>
      </w:pPr>
      <w:r w:rsidRPr="00EA49B4">
        <w:rPr>
          <w:szCs w:val="32"/>
        </w:rPr>
        <w:t>Il jeta les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son dessein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un jeune homme de vingt ans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fils d</w:t>
      </w:r>
      <w:r w:rsidR="007D0B10">
        <w:rPr>
          <w:szCs w:val="32"/>
        </w:rPr>
        <w:t>’</w:t>
      </w:r>
      <w:r w:rsidRPr="00EA49B4">
        <w:rPr>
          <w:szCs w:val="32"/>
        </w:rPr>
        <w:t>un certain Grimes qui tenait une petite ferme dans le domaine de son confident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ce garçon qu</w:t>
      </w:r>
      <w:r w:rsidR="007D0B10">
        <w:rPr>
          <w:szCs w:val="32"/>
        </w:rPr>
        <w:t>’</w:t>
      </w:r>
      <w:r w:rsidRPr="00EA49B4">
        <w:rPr>
          <w:szCs w:val="32"/>
        </w:rPr>
        <w:t>il résolut de donner pour mari à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soupçonnant dans sa malice qu</w:t>
      </w:r>
      <w:r w:rsidR="007D0B10">
        <w:rPr>
          <w:szCs w:val="32"/>
        </w:rPr>
        <w:t>’</w:t>
      </w:r>
      <w:r w:rsidRPr="00EA49B4">
        <w:rPr>
          <w:szCs w:val="32"/>
        </w:rPr>
        <w:t>entraînée par les sentiments de tendresse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elle avait malheureusement conçus pour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ne recevrait une proposition de mariage qu</w:t>
      </w:r>
      <w:r w:rsidR="007D0B10">
        <w:rPr>
          <w:szCs w:val="32"/>
        </w:rPr>
        <w:t>’</w:t>
      </w:r>
      <w:r w:rsidRPr="00EA49B4">
        <w:rPr>
          <w:szCs w:val="32"/>
        </w:rPr>
        <w:t>avec une extrême répugnance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choisit Grimes comme étant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tous les rapports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diamétralement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opposé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Grimes n</w:t>
      </w:r>
      <w:r w:rsidR="007D0B10">
        <w:rPr>
          <w:szCs w:val="32"/>
        </w:rPr>
        <w:t>’</w:t>
      </w:r>
      <w:r w:rsidRPr="00EA49B4">
        <w:rPr>
          <w:szCs w:val="32"/>
        </w:rPr>
        <w:t>était pas précisément un garçon qui eût des inclinations vicieuses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était grossier et rustre au dernier point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teint était celui d</w:t>
      </w:r>
      <w:r w:rsidR="007D0B10">
        <w:rPr>
          <w:szCs w:val="32"/>
        </w:rPr>
        <w:t>’</w:t>
      </w:r>
      <w:r w:rsidRPr="00EA49B4">
        <w:rPr>
          <w:szCs w:val="32"/>
        </w:rPr>
        <w:t>un sauvage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avait les lèvres épaisses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voix rauque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tous les traits de son visage durs et sans harmonie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la tête aux pieds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rien n</w:t>
      </w:r>
      <w:r w:rsidR="007D0B10">
        <w:rPr>
          <w:szCs w:val="32"/>
        </w:rPr>
        <w:t>’</w:t>
      </w:r>
      <w:r w:rsidRPr="00EA49B4">
        <w:rPr>
          <w:szCs w:val="32"/>
        </w:rPr>
        <w:t>était plus repoussant que toute sa personne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rien de méchant dans le caractère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était tout à fait incapable de tendresse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ne pouvait pas comprendre dans les autres des sentiments dont il ne trouvait aucun germe en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Habile boxeur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était </w:t>
      </w:r>
      <w:r w:rsidRPr="00EA49B4">
        <w:rPr>
          <w:szCs w:val="32"/>
        </w:rPr>
        <w:lastRenderedPageBreak/>
        <w:t>porté par inclination aux amusements où se déploie la force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les jeux de main étaient pour lui des plaisanteries favorites qu</w:t>
      </w:r>
      <w:r w:rsidR="007D0B10">
        <w:rPr>
          <w:szCs w:val="32"/>
        </w:rPr>
        <w:t>’</w:t>
      </w:r>
      <w:r w:rsidRPr="00EA49B4">
        <w:rPr>
          <w:szCs w:val="32"/>
        </w:rPr>
        <w:t>il ne regardait pas comme injurieuses quand elles ne laissaient aucunes traces après elles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général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manières étaient très-bruyantes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la moindre attention pour les autres et était opiniâtre dans ses volontés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non par une vraie dureté de caractère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parce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nullement susceptible de ces impressions délicates qui jouent un si grand rôle dans des organisations plus délicates</w:t>
      </w:r>
      <w:r w:rsidR="007D0B10">
        <w:rPr>
          <w:szCs w:val="32"/>
        </w:rPr>
        <w:t>.</w:t>
      </w:r>
    </w:p>
    <w:p w14:paraId="3EB48A22" w14:textId="5B085921" w:rsidR="007D0B10" w:rsidRDefault="00CC13A3" w:rsidP="00CC13A3">
      <w:pPr>
        <w:rPr>
          <w:szCs w:val="32"/>
        </w:rPr>
      </w:pPr>
      <w:r w:rsidRPr="00EA49B4">
        <w:rPr>
          <w:szCs w:val="32"/>
        </w:rPr>
        <w:t>Tel était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être à demi civilisé que la malice ingénieuse de </w:t>
      </w:r>
      <w:r w:rsidR="007D0B10">
        <w:rPr>
          <w:szCs w:val="32"/>
        </w:rPr>
        <w:t>M. </w:t>
      </w:r>
      <w:r w:rsidRPr="00EA49B4">
        <w:rPr>
          <w:szCs w:val="32"/>
        </w:rPr>
        <w:t>Tyrrel avait cherché comme le plus propre à ses desseins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ce moment l</w:t>
      </w:r>
      <w:r w:rsidR="007D0B10">
        <w:rPr>
          <w:szCs w:val="32"/>
        </w:rPr>
        <w:t>’</w:t>
      </w:r>
      <w:r w:rsidRPr="00EA49B4">
        <w:rPr>
          <w:szCs w:val="32"/>
        </w:rPr>
        <w:t>oppression du despotisme ne s</w:t>
      </w:r>
      <w:r w:rsidR="007D0B10">
        <w:rPr>
          <w:szCs w:val="32"/>
        </w:rPr>
        <w:t>’</w:t>
      </w:r>
      <w:r w:rsidRPr="00EA49B4">
        <w:rPr>
          <w:szCs w:val="32"/>
        </w:rPr>
        <w:t>était guère fait sentir à Émilie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heureuse insignifiance lui avait tenu lieu de protection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personne n</w:t>
      </w:r>
      <w:r w:rsidR="007D0B10">
        <w:rPr>
          <w:szCs w:val="32"/>
        </w:rPr>
        <w:t>’</w:t>
      </w:r>
      <w:r w:rsidRPr="00EA49B4">
        <w:rPr>
          <w:szCs w:val="32"/>
        </w:rPr>
        <w:t>avait imaginé qu</w:t>
      </w:r>
      <w:r w:rsidR="007D0B10">
        <w:rPr>
          <w:szCs w:val="32"/>
        </w:rPr>
        <w:t>’</w:t>
      </w:r>
      <w:r w:rsidRPr="00EA49B4">
        <w:rPr>
          <w:szCs w:val="32"/>
        </w:rPr>
        <w:t>elle valût la peine qu</w:t>
      </w:r>
      <w:r w:rsidR="007D0B10">
        <w:rPr>
          <w:szCs w:val="32"/>
        </w:rPr>
        <w:t>’</w:t>
      </w:r>
      <w:r w:rsidRPr="00EA49B4">
        <w:rPr>
          <w:szCs w:val="32"/>
        </w:rPr>
        <w:t>on employât pour elle ces mille petites entraves dont on tourmente les filles nées dans l</w:t>
      </w:r>
      <w:r w:rsidR="007D0B10">
        <w:rPr>
          <w:szCs w:val="32"/>
        </w:rPr>
        <w:t>’</w:t>
      </w:r>
      <w:r w:rsidRPr="00EA49B4">
        <w:rPr>
          <w:szCs w:val="32"/>
        </w:rPr>
        <w:t>opulence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pouvait la comparer au faible oiseau qui gazouille paisiblement dans les bosquets qui l</w:t>
      </w:r>
      <w:r w:rsidR="007D0B10">
        <w:rPr>
          <w:szCs w:val="32"/>
        </w:rPr>
        <w:t>’</w:t>
      </w:r>
      <w:r w:rsidRPr="00EA49B4">
        <w:rPr>
          <w:szCs w:val="32"/>
        </w:rPr>
        <w:t>ont vu naître</w:t>
      </w:r>
      <w:r w:rsidR="007D0B10">
        <w:rPr>
          <w:szCs w:val="32"/>
        </w:rPr>
        <w:t>.</w:t>
      </w:r>
    </w:p>
    <w:p w14:paraId="14A07F10" w14:textId="1E8F7C1F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Quand elle entendit donc son cousin lui proposer </w:t>
      </w:r>
      <w:r w:rsidR="007D0B10">
        <w:rPr>
          <w:szCs w:val="32"/>
        </w:rPr>
        <w:t>M. </w:t>
      </w:r>
      <w:r w:rsidRPr="00EA49B4">
        <w:rPr>
          <w:szCs w:val="32"/>
        </w:rPr>
        <w:t>Grimes pour mari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resta pour un moment muette de surprise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dès qu</w:t>
      </w:r>
      <w:r w:rsidR="007D0B10">
        <w:rPr>
          <w:szCs w:val="32"/>
        </w:rPr>
        <w:t>’</w:t>
      </w:r>
      <w:r w:rsidRPr="00EA49B4">
        <w:rPr>
          <w:szCs w:val="32"/>
        </w:rPr>
        <w:t>elle eut recouvré la parole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répondit</w:t>
      </w:r>
      <w:r w:rsidR="007D0B10">
        <w:rPr>
          <w:szCs w:val="32"/>
        </w:rPr>
        <w:t> : « </w:t>
      </w:r>
      <w:r w:rsidRPr="00EA49B4">
        <w:rPr>
          <w:szCs w:val="32"/>
        </w:rPr>
        <w:t>Non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monsieur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vous remercie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Dieu merci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ai pas besoin de mari</w:t>
      </w:r>
      <w:r w:rsidR="007D0B10">
        <w:rPr>
          <w:szCs w:val="32"/>
        </w:rPr>
        <w:t>.</w:t>
      </w:r>
    </w:p>
    <w:p w14:paraId="21804CFC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Si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en avez besoin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êtes-vous pas toujours à courir après les hommes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Il est bien temps de vous établir</w:t>
      </w:r>
      <w:r>
        <w:rPr>
          <w:szCs w:val="32"/>
        </w:rPr>
        <w:t>.</w:t>
      </w:r>
    </w:p>
    <w:p w14:paraId="34911718" w14:textId="64F71AD0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 xml:space="preserve">Et </w:t>
      </w:r>
      <w:r>
        <w:rPr>
          <w:szCs w:val="32"/>
        </w:rPr>
        <w:t>M. </w:t>
      </w:r>
      <w:r w:rsidR="00CC13A3" w:rsidRPr="00EA49B4">
        <w:rPr>
          <w:szCs w:val="32"/>
        </w:rPr>
        <w:t>Grimes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encore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vous plaît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j</w:t>
      </w:r>
      <w:r>
        <w:rPr>
          <w:szCs w:val="32"/>
        </w:rPr>
        <w:t>’</w:t>
      </w:r>
      <w:r w:rsidR="00CC13A3" w:rsidRPr="00EA49B4">
        <w:rPr>
          <w:szCs w:val="32"/>
        </w:rPr>
        <w:t>ai jamais un mari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ne sera pas quelqu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 comme </w:t>
      </w:r>
      <w:r>
        <w:rPr>
          <w:szCs w:val="32"/>
        </w:rPr>
        <w:t>M. </w:t>
      </w:r>
      <w:r w:rsidR="00CC13A3" w:rsidRPr="00EA49B4">
        <w:rPr>
          <w:szCs w:val="32"/>
        </w:rPr>
        <w:t>Grimes</w:t>
      </w:r>
      <w:r>
        <w:rPr>
          <w:szCs w:val="32"/>
        </w:rPr>
        <w:t>.</w:t>
      </w:r>
    </w:p>
    <w:p w14:paraId="6B4D16E2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Taisez-vous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Comment osez-vous vous permettre de pareilles impertinences</w:t>
      </w:r>
      <w:r>
        <w:rPr>
          <w:szCs w:val="32"/>
        </w:rPr>
        <w:t> ?</w:t>
      </w:r>
    </w:p>
    <w:p w14:paraId="7DCFA804" w14:textId="1EB6E8F4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— 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Seigneur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ne sais pas ce que vous voudriez que j</w:t>
      </w:r>
      <w:r>
        <w:rPr>
          <w:szCs w:val="32"/>
        </w:rPr>
        <w:t>’</w:t>
      </w:r>
      <w:r w:rsidR="00CC13A3" w:rsidRPr="00EA49B4">
        <w:rPr>
          <w:szCs w:val="32"/>
        </w:rPr>
        <w:t>en fisse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comme si vous m</w:t>
      </w:r>
      <w:r>
        <w:rPr>
          <w:szCs w:val="32"/>
        </w:rPr>
        <w:t>’</w:t>
      </w:r>
      <w:r w:rsidR="00CC13A3" w:rsidRPr="00EA49B4">
        <w:rPr>
          <w:szCs w:val="32"/>
        </w:rPr>
        <w:t>ordonniez de prendre votre vilain barbet pour le mettre dans ma chambre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sur un beau petit coussin de soie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et puis</w:t>
      </w:r>
      <w:r>
        <w:rPr>
          <w:szCs w:val="32"/>
        </w:rPr>
        <w:t>, M. </w:t>
      </w:r>
      <w:r w:rsidR="00CC13A3" w:rsidRPr="00EA49B4">
        <w:rPr>
          <w:szCs w:val="32"/>
        </w:rPr>
        <w:t>Grimes n</w:t>
      </w:r>
      <w:r>
        <w:rPr>
          <w:szCs w:val="32"/>
        </w:rPr>
        <w:t>’</w:t>
      </w:r>
      <w:r w:rsidR="00CC13A3" w:rsidRPr="00EA49B4">
        <w:rPr>
          <w:szCs w:val="32"/>
        </w:rPr>
        <w:t>est qu</w:t>
      </w:r>
      <w:r>
        <w:rPr>
          <w:szCs w:val="32"/>
        </w:rPr>
        <w:t>’</w:t>
      </w:r>
      <w:r w:rsidR="00CC13A3" w:rsidRPr="00EA49B4">
        <w:rPr>
          <w:szCs w:val="32"/>
        </w:rPr>
        <w:t>un simple artisan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suis bien sûre d</w:t>
      </w:r>
      <w:r>
        <w:rPr>
          <w:szCs w:val="32"/>
        </w:rPr>
        <w:t>’</w:t>
      </w:r>
      <w:r w:rsidR="00CC13A3" w:rsidRPr="00EA49B4">
        <w:rPr>
          <w:szCs w:val="32"/>
        </w:rPr>
        <w:t>avoir entendu dire à ma tante que notre famille était une très-noble famille</w:t>
      </w:r>
      <w:r>
        <w:rPr>
          <w:szCs w:val="32"/>
        </w:rPr>
        <w:t>.</w:t>
      </w:r>
    </w:p>
    <w:p w14:paraId="6491885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Cela n</w:t>
      </w:r>
      <w:r>
        <w:rPr>
          <w:szCs w:val="32"/>
        </w:rPr>
        <w:t>’</w:t>
      </w:r>
      <w:r w:rsidR="00CC13A3" w:rsidRPr="00EA49B4">
        <w:rPr>
          <w:szCs w:val="32"/>
        </w:rPr>
        <w:t>est pas vrai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Notre famille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Avez-vous l</w:t>
      </w:r>
      <w:r>
        <w:rPr>
          <w:szCs w:val="32"/>
        </w:rPr>
        <w:t>’</w:t>
      </w:r>
      <w:r w:rsidR="00CC13A3" w:rsidRPr="00EA49B4">
        <w:rPr>
          <w:szCs w:val="32"/>
        </w:rPr>
        <w:t>impudence de vous regarder comme de notre famille</w:t>
      </w:r>
      <w:r>
        <w:rPr>
          <w:szCs w:val="32"/>
        </w:rPr>
        <w:t> ?</w:t>
      </w:r>
    </w:p>
    <w:p w14:paraId="14A4C649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Hé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comment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est-ce que votre grand-papa n</w:t>
      </w:r>
      <w:r>
        <w:rPr>
          <w:szCs w:val="32"/>
        </w:rPr>
        <w:t>’</w:t>
      </w:r>
      <w:r w:rsidR="00CC13A3" w:rsidRPr="00EA49B4">
        <w:rPr>
          <w:szCs w:val="32"/>
        </w:rPr>
        <w:t>était pas mon grand-papa aussi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Comment ne serions-nous donc pas de la même famille</w:t>
      </w:r>
      <w:r>
        <w:rPr>
          <w:szCs w:val="32"/>
        </w:rPr>
        <w:t> ?</w:t>
      </w:r>
    </w:p>
    <w:p w14:paraId="0955232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Pour une bonne raison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êtes que la fille d</w:t>
      </w:r>
      <w:r>
        <w:rPr>
          <w:szCs w:val="32"/>
        </w:rPr>
        <w:t>’</w:t>
      </w:r>
      <w:r w:rsidR="00CC13A3" w:rsidRPr="00EA49B4">
        <w:rPr>
          <w:szCs w:val="32"/>
        </w:rPr>
        <w:t>un coquin d</w:t>
      </w:r>
      <w:r>
        <w:rPr>
          <w:szCs w:val="32"/>
        </w:rPr>
        <w:t>’</w:t>
      </w:r>
      <w:r w:rsidR="00CC13A3" w:rsidRPr="00EA49B4">
        <w:rPr>
          <w:szCs w:val="32"/>
        </w:rPr>
        <w:t>Écossais qui a mangé jusqu</w:t>
      </w:r>
      <w:r>
        <w:rPr>
          <w:szCs w:val="32"/>
        </w:rPr>
        <w:t>’</w:t>
      </w:r>
      <w:r w:rsidR="00CC13A3" w:rsidRPr="00EA49B4">
        <w:rPr>
          <w:szCs w:val="32"/>
        </w:rPr>
        <w:t>au dernier shilling de la fortune de ma tante Lucy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vous a laissée sans pain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avez en tout 100 liv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sterling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père de Grimes s</w:t>
      </w:r>
      <w:r>
        <w:rPr>
          <w:szCs w:val="32"/>
        </w:rPr>
        <w:t>’</w:t>
      </w:r>
      <w:r w:rsidR="00CC13A3" w:rsidRPr="00EA49B4">
        <w:rPr>
          <w:szCs w:val="32"/>
        </w:rPr>
        <w:t>engage à lui en donner autant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Comment osez-vous ainsi regarder vos égaux avec tant de hauteur</w:t>
      </w:r>
      <w:r>
        <w:rPr>
          <w:szCs w:val="32"/>
        </w:rPr>
        <w:t>.</w:t>
      </w:r>
    </w:p>
    <w:p w14:paraId="7A39C7E2" w14:textId="0B7D265E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suis pas fière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assurément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m</w:t>
      </w:r>
      <w:r>
        <w:rPr>
          <w:szCs w:val="32"/>
        </w:rPr>
        <w:t>’</w:t>
      </w:r>
      <w:r w:rsidR="00CC13A3" w:rsidRPr="00EA49B4">
        <w:rPr>
          <w:szCs w:val="32"/>
        </w:rPr>
        <w:t>est pas possible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aimer jamais </w:t>
      </w:r>
      <w:r>
        <w:rPr>
          <w:szCs w:val="32"/>
        </w:rPr>
        <w:t>M. </w:t>
      </w:r>
      <w:r w:rsidR="00CC13A3" w:rsidRPr="00EA49B4">
        <w:rPr>
          <w:szCs w:val="32"/>
        </w:rPr>
        <w:t>Grimes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me trouve très-heureuse comme je suis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pourquoi irais-je me marier</w:t>
      </w:r>
      <w:r>
        <w:rPr>
          <w:szCs w:val="32"/>
        </w:rPr>
        <w:t> ?</w:t>
      </w:r>
    </w:p>
    <w:p w14:paraId="05396B18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Finissez votre bavardage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Grimes sera ici cette après-midi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songez à vous bien comporter avec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Sans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saura bien vous en faire ressouvenir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vous vous y attendrez le moins</w:t>
      </w:r>
      <w:r>
        <w:rPr>
          <w:szCs w:val="32"/>
        </w:rPr>
        <w:t>.</w:t>
      </w:r>
    </w:p>
    <w:p w14:paraId="2E1F918E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le vois bien à présent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ne parlez pas sérieusement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 suis sûre</w:t>
      </w:r>
      <w:r>
        <w:rPr>
          <w:szCs w:val="32"/>
        </w:rPr>
        <w:t>.</w:t>
      </w:r>
    </w:p>
    <w:p w14:paraId="36B97704" w14:textId="310F71EC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Pas sérieusement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ce que nous verrons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vous dirai bien à quoi vous pensez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Vous </w:t>
      </w:r>
      <w:r w:rsidR="00CC13A3" w:rsidRPr="00EA49B4">
        <w:rPr>
          <w:szCs w:val="32"/>
        </w:rPr>
        <w:lastRenderedPageBreak/>
        <w:t xml:space="preserve">aimeriez mieux être la maîtresse de </w:t>
      </w:r>
      <w:r>
        <w:rPr>
          <w:szCs w:val="32"/>
        </w:rPr>
        <w:t>M. </w:t>
      </w:r>
      <w:r w:rsidR="00CC13A3" w:rsidRPr="00EA49B4">
        <w:rPr>
          <w:szCs w:val="32"/>
        </w:rPr>
        <w:t>Falkland que la femme d</w:t>
      </w:r>
      <w:r>
        <w:rPr>
          <w:szCs w:val="32"/>
        </w:rPr>
        <w:t>’</w:t>
      </w:r>
      <w:r w:rsidR="00CC13A3" w:rsidRPr="00EA49B4">
        <w:rPr>
          <w:szCs w:val="32"/>
        </w:rPr>
        <w:t>un bon et honnête laboureur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aurai l</w:t>
      </w:r>
      <w:r>
        <w:rPr>
          <w:szCs w:val="32"/>
        </w:rPr>
        <w:t>’</w:t>
      </w:r>
      <w:r w:rsidR="00CC13A3" w:rsidRPr="00EA49B4">
        <w:rPr>
          <w:szCs w:val="32"/>
        </w:rPr>
        <w:t>œil sur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voilà ce que c</w:t>
      </w:r>
      <w:r>
        <w:rPr>
          <w:szCs w:val="32"/>
        </w:rPr>
        <w:t>’</w:t>
      </w:r>
      <w:r w:rsidR="00CC13A3" w:rsidRPr="00EA49B4">
        <w:rPr>
          <w:szCs w:val="32"/>
        </w:rPr>
        <w:t>est que d</w:t>
      </w:r>
      <w:r>
        <w:rPr>
          <w:szCs w:val="32"/>
        </w:rPr>
        <w:t>’</w:t>
      </w:r>
      <w:r w:rsidR="00CC13A3" w:rsidRPr="00EA49B4">
        <w:rPr>
          <w:szCs w:val="32"/>
        </w:rPr>
        <w:t>être trop bon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faut vous tenir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faut qu</w:t>
      </w:r>
      <w:r>
        <w:rPr>
          <w:szCs w:val="32"/>
        </w:rPr>
        <w:t>’</w:t>
      </w:r>
      <w:r w:rsidR="00CC13A3" w:rsidRPr="00EA49B4">
        <w:rPr>
          <w:szCs w:val="32"/>
        </w:rPr>
        <w:t>on vous apprenne la différence qu</w:t>
      </w:r>
      <w:r>
        <w:rPr>
          <w:szCs w:val="32"/>
        </w:rPr>
        <w:t>’</w:t>
      </w:r>
      <w:r w:rsidR="00CC13A3" w:rsidRPr="00EA49B4">
        <w:rPr>
          <w:szCs w:val="32"/>
        </w:rPr>
        <w:t>il y a entre vos beaux rêves et la réalité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vous bouderez peut-être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peu m</w:t>
      </w:r>
      <w:r>
        <w:rPr>
          <w:szCs w:val="32"/>
        </w:rPr>
        <w:t>’</w:t>
      </w:r>
      <w:r w:rsidR="00CC13A3" w:rsidRPr="00EA49B4">
        <w:rPr>
          <w:szCs w:val="32"/>
        </w:rPr>
        <w:t>importe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orgueil a besoin de temps en temps d</w:t>
      </w:r>
      <w:r>
        <w:rPr>
          <w:szCs w:val="32"/>
        </w:rPr>
        <w:t>’</w:t>
      </w:r>
      <w:r w:rsidR="00CC13A3" w:rsidRPr="00EA49B4">
        <w:rPr>
          <w:szCs w:val="32"/>
        </w:rPr>
        <w:t>une petite mortification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vous arrivait de faire quelque sottise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serait moi qui en porterais le blâme</w:t>
      </w:r>
      <w:r>
        <w:rPr>
          <w:szCs w:val="32"/>
        </w:rPr>
        <w:t>. »</w:t>
      </w:r>
    </w:p>
    <w:p w14:paraId="36E68F52" w14:textId="59EB4049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Le ton dont parlait </w:t>
      </w:r>
      <w:r w:rsidR="007D0B10">
        <w:rPr>
          <w:szCs w:val="32"/>
        </w:rPr>
        <w:t>M. </w:t>
      </w:r>
      <w:r w:rsidRPr="00EA49B4">
        <w:rPr>
          <w:szCs w:val="32"/>
        </w:rPr>
        <w:t>Tyrrel était si différent de celui auquel miss Melville était accoutumée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se sentit tout à fait hors d</w:t>
      </w:r>
      <w:r w:rsidR="007D0B10">
        <w:rPr>
          <w:szCs w:val="32"/>
        </w:rPr>
        <w:t>’</w:t>
      </w:r>
      <w:r w:rsidRPr="00EA49B4">
        <w:rPr>
          <w:szCs w:val="32"/>
        </w:rPr>
        <w:t>état de rien comprendre à ce qui se passait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il lui venait dans l</w:t>
      </w:r>
      <w:r w:rsidR="007D0B10">
        <w:rPr>
          <w:szCs w:val="32"/>
        </w:rPr>
        <w:t>’</w:t>
      </w:r>
      <w:r w:rsidRPr="00EA49B4">
        <w:rPr>
          <w:szCs w:val="32"/>
        </w:rPr>
        <w:t>idée qu</w:t>
      </w:r>
      <w:r w:rsidR="007D0B10">
        <w:rPr>
          <w:szCs w:val="32"/>
        </w:rPr>
        <w:t>’</w:t>
      </w:r>
      <w:r w:rsidRPr="00EA49B4">
        <w:rPr>
          <w:szCs w:val="32"/>
        </w:rPr>
        <w:t>il avait formé réellement le projet de la réduire à une situation dont elle ne pouvait même pas soutenir la pensée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elle rejetait bien vite ce soupçon comme indigne de son parent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finissait par conclure que c</w:t>
      </w:r>
      <w:r w:rsidR="007D0B10">
        <w:rPr>
          <w:szCs w:val="32"/>
        </w:rPr>
        <w:t>’</w:t>
      </w:r>
      <w:r w:rsidRPr="00EA49B4">
        <w:rPr>
          <w:szCs w:val="32"/>
        </w:rPr>
        <w:t>était seulement une tournure qu</w:t>
      </w:r>
      <w:r w:rsidR="007D0B10">
        <w:rPr>
          <w:szCs w:val="32"/>
        </w:rPr>
        <w:t>’</w:t>
      </w:r>
      <w:r w:rsidRPr="00EA49B4">
        <w:rPr>
          <w:szCs w:val="32"/>
        </w:rPr>
        <w:t>il avait prise pour la mettre à l</w:t>
      </w:r>
      <w:r w:rsidR="007D0B10">
        <w:rPr>
          <w:szCs w:val="32"/>
        </w:rPr>
        <w:t>’</w:t>
      </w:r>
      <w:r w:rsidRPr="00EA49B4">
        <w:rPr>
          <w:szCs w:val="32"/>
        </w:rPr>
        <w:t>épreuve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résolut de consulter sa fidèle amie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qui elle raconta tout ce qui s</w:t>
      </w:r>
      <w:r w:rsidR="007D0B10">
        <w:rPr>
          <w:szCs w:val="32"/>
        </w:rPr>
        <w:t>’</w:t>
      </w:r>
      <w:r w:rsidRPr="00EA49B4">
        <w:rPr>
          <w:szCs w:val="32"/>
        </w:rPr>
        <w:t>était passé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vit les choses autrement qu</w:t>
      </w:r>
      <w:r w:rsidR="007D0B10">
        <w:rPr>
          <w:szCs w:val="32"/>
        </w:rPr>
        <w:t>’</w:t>
      </w:r>
      <w:r w:rsidRPr="00EA49B4">
        <w:rPr>
          <w:szCs w:val="32"/>
        </w:rPr>
        <w:t>Émilie ne se les était figurées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trembla pour la tranquillité future de sa chère pupille</w:t>
      </w:r>
      <w:r w:rsidR="007D0B10">
        <w:rPr>
          <w:szCs w:val="32"/>
        </w:rPr>
        <w:t>.</w:t>
      </w:r>
    </w:p>
    <w:p w14:paraId="2F8B2D43" w14:textId="05B85A2E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Bon Dieu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chère maman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écria Émilie</w:t>
      </w:r>
      <w:r>
        <w:rPr>
          <w:szCs w:val="32"/>
        </w:rPr>
        <w:t xml:space="preserve"> (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le nom qu</w:t>
      </w:r>
      <w:r>
        <w:rPr>
          <w:szCs w:val="32"/>
        </w:rPr>
        <w:t>’</w:t>
      </w:r>
      <w:r w:rsidR="00CC13A3" w:rsidRPr="00EA49B4">
        <w:rPr>
          <w:szCs w:val="32"/>
        </w:rPr>
        <w:t>elle aimait à donner à la bonne femme de charge</w:t>
      </w:r>
      <w:r>
        <w:rPr>
          <w:szCs w:val="32"/>
        </w:rPr>
        <w:t xml:space="preserve">), </w:t>
      </w:r>
      <w:r w:rsidR="00CC13A3" w:rsidRPr="00EA49B4">
        <w:rPr>
          <w:szCs w:val="32"/>
        </w:rPr>
        <w:t>sûrement vous ne pouvez pas croire ce que vous dites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Mais cela m</w:t>
      </w:r>
      <w:r>
        <w:rPr>
          <w:szCs w:val="32"/>
        </w:rPr>
        <w:t>’</w:t>
      </w:r>
      <w:r w:rsidR="00CC13A3" w:rsidRPr="00EA49B4">
        <w:rPr>
          <w:szCs w:val="32"/>
        </w:rPr>
        <w:t>est égal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arrivera ce qui pourra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épouserai pas </w:t>
      </w:r>
      <w:r>
        <w:rPr>
          <w:szCs w:val="32"/>
        </w:rPr>
        <w:t>M. </w:t>
      </w:r>
      <w:r w:rsidR="00CC13A3" w:rsidRPr="00EA49B4">
        <w:rPr>
          <w:szCs w:val="32"/>
        </w:rPr>
        <w:t>Grimes</w:t>
      </w:r>
      <w:r>
        <w:rPr>
          <w:szCs w:val="32"/>
        </w:rPr>
        <w:t>.</w:t>
      </w:r>
    </w:p>
    <w:p w14:paraId="7AE4F71E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Mais que ferez-vous pour l</w:t>
      </w:r>
      <w:r>
        <w:rPr>
          <w:szCs w:val="32"/>
        </w:rPr>
        <w:t>’</w:t>
      </w:r>
      <w:r w:rsidR="00CC13A3" w:rsidRPr="00EA49B4">
        <w:rPr>
          <w:szCs w:val="32"/>
        </w:rPr>
        <w:t>empêcher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mon maître vous y obligera</w:t>
      </w:r>
      <w:r>
        <w:rPr>
          <w:szCs w:val="32"/>
        </w:rPr>
        <w:t>.</w:t>
      </w:r>
    </w:p>
    <w:p w14:paraId="5C0D5641" w14:textId="17DBE626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Comment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Croyez-vous parler à un enfant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 à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non à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</w:t>
      </w:r>
      <w:r>
        <w:rPr>
          <w:szCs w:val="32"/>
        </w:rPr>
        <w:t>’</w:t>
      </w:r>
      <w:r w:rsidR="00CC13A3" w:rsidRPr="00EA49B4">
        <w:rPr>
          <w:szCs w:val="32"/>
        </w:rPr>
        <w:t>on veut donner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mari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lastRenderedPageBreak/>
        <w:t>Pensez-vous que je laisserai personne choisir un mari pour moi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ne suis pas assez simple pour cela</w:t>
      </w:r>
      <w:r>
        <w:rPr>
          <w:szCs w:val="32"/>
        </w:rPr>
        <w:t>.</w:t>
      </w:r>
    </w:p>
    <w:p w14:paraId="18EC8FB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Émilie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connaissez bien peu les désavantages de votre situation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Votre cousin est un homme violent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est capable de vous mettre hors de chez lui si vous le contrariez</w:t>
      </w:r>
      <w:r>
        <w:rPr>
          <w:szCs w:val="32"/>
        </w:rPr>
        <w:t>.</w:t>
      </w:r>
    </w:p>
    <w:p w14:paraId="3F97F10F" w14:textId="5959ACEA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maman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 bien à vous de parler comme cela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 xml:space="preserve">je suis sûre que </w:t>
      </w:r>
      <w:r>
        <w:rPr>
          <w:szCs w:val="32"/>
        </w:rPr>
        <w:t>M. </w:t>
      </w:r>
      <w:r w:rsidR="00CC13A3" w:rsidRPr="00EA49B4">
        <w:rPr>
          <w:szCs w:val="32"/>
        </w:rPr>
        <w:t>Tyrrel est un bien bon parent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quoique de temps en temps un peu brusque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sait fort bien que dans une affaire comme celle-ci j</w:t>
      </w:r>
      <w:r>
        <w:rPr>
          <w:szCs w:val="32"/>
        </w:rPr>
        <w:t>’</w:t>
      </w:r>
      <w:r w:rsidR="00CC13A3" w:rsidRPr="00EA49B4">
        <w:rPr>
          <w:szCs w:val="32"/>
        </w:rPr>
        <w:t>ai droit d</w:t>
      </w:r>
      <w:r>
        <w:rPr>
          <w:szCs w:val="32"/>
        </w:rPr>
        <w:t>’</w:t>
      </w:r>
      <w:r w:rsidR="00CC13A3" w:rsidRPr="00EA49B4">
        <w:rPr>
          <w:szCs w:val="32"/>
        </w:rPr>
        <w:t>avoir ma volonté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</w:t>
      </w:r>
      <w:r>
        <w:rPr>
          <w:szCs w:val="32"/>
        </w:rPr>
        <w:t>’</w:t>
      </w:r>
      <w:r w:rsidR="00CC13A3" w:rsidRPr="00EA49B4">
        <w:rPr>
          <w:szCs w:val="32"/>
        </w:rPr>
        <w:t>on ne punit pas les gens de faire ce qu</w:t>
      </w:r>
      <w:r>
        <w:rPr>
          <w:szCs w:val="32"/>
        </w:rPr>
        <w:t>’</w:t>
      </w:r>
      <w:r w:rsidR="00CC13A3" w:rsidRPr="00EA49B4">
        <w:rPr>
          <w:szCs w:val="32"/>
        </w:rPr>
        <w:t>ils ont droit de faire</w:t>
      </w:r>
      <w:r>
        <w:rPr>
          <w:szCs w:val="32"/>
        </w:rPr>
        <w:t>.</w:t>
      </w:r>
    </w:p>
    <w:p w14:paraId="1929C38C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cela ne devrait pas être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chère enfant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il y a des hommes bien méchants et bien tyrans dans le monde</w:t>
      </w:r>
      <w:r>
        <w:rPr>
          <w:szCs w:val="32"/>
        </w:rPr>
        <w:t>.</w:t>
      </w:r>
    </w:p>
    <w:p w14:paraId="0B0D58DB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À la bonne heure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je ne croirai jamais que mon cousin soit un de ces hommes-là</w:t>
      </w:r>
      <w:r>
        <w:rPr>
          <w:szCs w:val="32"/>
        </w:rPr>
        <w:t>.</w:t>
      </w:r>
    </w:p>
    <w:p w14:paraId="6C968AA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espère comme vous</w:t>
      </w:r>
      <w:r>
        <w:rPr>
          <w:szCs w:val="32"/>
        </w:rPr>
        <w:t>.</w:t>
      </w:r>
    </w:p>
    <w:p w14:paraId="522E437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Et puis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cela serait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certainement je serais très-fâchée de lui faire de la peine</w:t>
      </w:r>
      <w:r>
        <w:rPr>
          <w:szCs w:val="32"/>
        </w:rPr>
        <w:t>.</w:t>
      </w:r>
    </w:p>
    <w:p w14:paraId="18278D7E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Eh quoi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ma pauvre enfant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chère Émilie irait errer sans asile et sans pain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Est-ce que vous croyez que j</w:t>
      </w:r>
      <w:r>
        <w:rPr>
          <w:szCs w:val="32"/>
        </w:rPr>
        <w:t>’</w:t>
      </w:r>
      <w:r w:rsidR="00CC13A3" w:rsidRPr="00EA49B4">
        <w:rPr>
          <w:szCs w:val="32"/>
        </w:rPr>
        <w:t>aurais le courage de voir de pareilles choses</w:t>
      </w:r>
      <w:r>
        <w:rPr>
          <w:szCs w:val="32"/>
        </w:rPr>
        <w:t> ?</w:t>
      </w:r>
    </w:p>
    <w:p w14:paraId="06E7AFFB" w14:textId="49D1CC31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> ; M. </w:t>
      </w:r>
      <w:r w:rsidR="00CC13A3" w:rsidRPr="00EA49B4">
        <w:rPr>
          <w:szCs w:val="32"/>
        </w:rPr>
        <w:t>Tyrrel vient de me dire que j</w:t>
      </w:r>
      <w:r>
        <w:rPr>
          <w:szCs w:val="32"/>
        </w:rPr>
        <w:t>’</w:t>
      </w:r>
      <w:r w:rsidR="00CC13A3" w:rsidRPr="00EA49B4">
        <w:rPr>
          <w:szCs w:val="32"/>
        </w:rPr>
        <w:t>avais cent livres sterling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je n</w:t>
      </w:r>
      <w:r>
        <w:rPr>
          <w:szCs w:val="32"/>
        </w:rPr>
        <w:t>’</w:t>
      </w:r>
      <w:r w:rsidR="00CC13A3" w:rsidRPr="00EA49B4">
        <w:rPr>
          <w:szCs w:val="32"/>
        </w:rPr>
        <w:t>aurais aucune fortune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y a-t-il pas des milliers d</w:t>
      </w:r>
      <w:r>
        <w:rPr>
          <w:szCs w:val="32"/>
        </w:rPr>
        <w:t>’</w:t>
      </w:r>
      <w:r w:rsidR="00CC13A3" w:rsidRPr="00EA49B4">
        <w:rPr>
          <w:szCs w:val="32"/>
        </w:rPr>
        <w:t>individus qui sont dans le même cas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Pourquoi tant me chagriner d</w:t>
      </w:r>
      <w:r>
        <w:rPr>
          <w:szCs w:val="32"/>
        </w:rPr>
        <w:t>’</w:t>
      </w:r>
      <w:r w:rsidR="00CC13A3" w:rsidRPr="00EA49B4">
        <w:rPr>
          <w:szCs w:val="32"/>
        </w:rPr>
        <w:t>une chose qu</w:t>
      </w:r>
      <w:r>
        <w:rPr>
          <w:szCs w:val="32"/>
        </w:rPr>
        <w:t>’</w:t>
      </w:r>
      <w:r w:rsidR="00CC13A3" w:rsidRPr="00EA49B4">
        <w:rPr>
          <w:szCs w:val="32"/>
        </w:rPr>
        <w:t>ils supportent bien et qui ne les rend pas plus tristes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Ne vous tourmentez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maman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suis résolue à tout faire plutôt que d</w:t>
      </w:r>
      <w:r>
        <w:rPr>
          <w:szCs w:val="32"/>
        </w:rPr>
        <w:t>’</w:t>
      </w:r>
      <w:r w:rsidR="00CC13A3" w:rsidRPr="00EA49B4">
        <w:rPr>
          <w:szCs w:val="32"/>
        </w:rPr>
        <w:t>épouser jamais Grimes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mon parti est bien pris</w:t>
      </w:r>
      <w:r>
        <w:rPr>
          <w:szCs w:val="32"/>
        </w:rPr>
        <w:t>.</w:t>
      </w:r>
    </w:p>
    <w:p w14:paraId="7D5FFC7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ne put soutenir l</w:t>
      </w:r>
      <w:r w:rsidR="007D0B10">
        <w:rPr>
          <w:szCs w:val="32"/>
        </w:rPr>
        <w:t>’</w:t>
      </w:r>
      <w:r w:rsidRPr="00EA49B4">
        <w:rPr>
          <w:szCs w:val="32"/>
        </w:rPr>
        <w:t>état pénible d</w:t>
      </w:r>
      <w:r w:rsidR="007D0B10">
        <w:rPr>
          <w:szCs w:val="32"/>
        </w:rPr>
        <w:t>’</w:t>
      </w:r>
      <w:r w:rsidRPr="00EA49B4">
        <w:rPr>
          <w:szCs w:val="32"/>
        </w:rPr>
        <w:t>incertitude où l</w:t>
      </w:r>
      <w:r w:rsidR="007D0B10">
        <w:rPr>
          <w:szCs w:val="32"/>
        </w:rPr>
        <w:t>’</w:t>
      </w:r>
      <w:r w:rsidRPr="00EA49B4">
        <w:rPr>
          <w:szCs w:val="32"/>
        </w:rPr>
        <w:t>avait jetée cette conversation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voir ses doutes résolus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alla sur-le-champ trouver son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manière dont elle le questionna indiquait assez l</w:t>
      </w:r>
      <w:r w:rsidR="007D0B10">
        <w:rPr>
          <w:szCs w:val="32"/>
        </w:rPr>
        <w:t>’</w:t>
      </w:r>
      <w:r w:rsidRPr="00EA49B4">
        <w:rPr>
          <w:szCs w:val="32"/>
        </w:rPr>
        <w:t>opinion qu</w:t>
      </w:r>
      <w:r w:rsidR="007D0B10">
        <w:rPr>
          <w:szCs w:val="32"/>
        </w:rPr>
        <w:t>’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était faite sur ce projet de mariage</w:t>
      </w:r>
      <w:r w:rsidR="007D0B10">
        <w:rPr>
          <w:szCs w:val="32"/>
        </w:rPr>
        <w:t>.</w:t>
      </w:r>
    </w:p>
    <w:p w14:paraId="09603782" w14:textId="7CE5ABF5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Cela est vrai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dit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avais à vous parler là-dessus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Cette petite fille s</w:t>
      </w:r>
      <w:r>
        <w:rPr>
          <w:szCs w:val="32"/>
        </w:rPr>
        <w:t>’</w:t>
      </w:r>
      <w:r w:rsidR="00CC13A3" w:rsidRPr="00EA49B4">
        <w:rPr>
          <w:szCs w:val="32"/>
        </w:rPr>
        <w:t>est fourré dans la tête des visions inconcevables qui finiraient par la perdre tout à fait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pourriez peut-être me dire où elle les a prises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cela vienne d</w:t>
      </w:r>
      <w:r>
        <w:rPr>
          <w:szCs w:val="32"/>
        </w:rPr>
        <w:t>’</w:t>
      </w:r>
      <w:r w:rsidR="00CC13A3" w:rsidRPr="00EA49B4">
        <w:rPr>
          <w:szCs w:val="32"/>
        </w:rPr>
        <w:t>où l</w:t>
      </w:r>
      <w:r>
        <w:rPr>
          <w:szCs w:val="32"/>
        </w:rPr>
        <w:t>’</w:t>
      </w:r>
      <w:r w:rsidR="00CC13A3" w:rsidRPr="00EA49B4">
        <w:rPr>
          <w:szCs w:val="32"/>
        </w:rPr>
        <w:t>on voudra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est bien temps de s</w:t>
      </w:r>
      <w:r>
        <w:rPr>
          <w:szCs w:val="32"/>
        </w:rPr>
        <w:t>’</w:t>
      </w:r>
      <w:r w:rsidR="00CC13A3" w:rsidRPr="00EA49B4">
        <w:rPr>
          <w:szCs w:val="32"/>
        </w:rPr>
        <w:t>en occuper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plus courts chemins sont les meilleurs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faut prendre les choses où elles en sont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avant qu</w:t>
      </w:r>
      <w:r>
        <w:rPr>
          <w:szCs w:val="32"/>
        </w:rPr>
        <w:t>’</w:t>
      </w:r>
      <w:r w:rsidR="00CC13A3" w:rsidRPr="00EA49B4">
        <w:rPr>
          <w:szCs w:val="32"/>
        </w:rPr>
        <w:t>il y ait plus de mal de fait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en un mot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déterminé à lui faire épouser ce garçon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avez jamais ouï dire de mal de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Vous avez beaucoup de crédit sur 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désire que vous vous en serviez pour l</w:t>
      </w:r>
      <w:r>
        <w:rPr>
          <w:szCs w:val="32"/>
        </w:rPr>
        <w:t>’</w:t>
      </w:r>
      <w:r w:rsidR="00CC13A3" w:rsidRPr="00EA49B4">
        <w:rPr>
          <w:szCs w:val="32"/>
        </w:rPr>
        <w:t>amener à son bien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ce que vous pouvez faire de mieux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entendez-vous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petite fille très-décidée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avertis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ne faudrait pas grand</w:t>
      </w:r>
      <w:r>
        <w:rPr>
          <w:szCs w:val="32"/>
        </w:rPr>
        <w:t>’</w:t>
      </w:r>
      <w:r w:rsidR="00CC13A3" w:rsidRPr="00EA49B4">
        <w:rPr>
          <w:szCs w:val="32"/>
        </w:rPr>
        <w:t>chose pour lui faire faire des sottises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puis elle finirait par tomber dans le désordre et la misère si je ne prenais pas toutes les peines du monde pour empêcher sa ruine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veux faire d</w:t>
      </w:r>
      <w:r>
        <w:rPr>
          <w:szCs w:val="32"/>
        </w:rPr>
        <w:t>’</w:t>
      </w:r>
      <w:r w:rsidR="00CC13A3" w:rsidRPr="00EA49B4">
        <w:rPr>
          <w:szCs w:val="32"/>
        </w:rPr>
        <w:t>elle la femme d</w:t>
      </w:r>
      <w:r>
        <w:rPr>
          <w:szCs w:val="32"/>
        </w:rPr>
        <w:t>’</w:t>
      </w:r>
      <w:r w:rsidR="00CC13A3" w:rsidRPr="00EA49B4">
        <w:rPr>
          <w:szCs w:val="32"/>
        </w:rPr>
        <w:t>un honnête fermier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ma jolie miss ne peut seulement pas en soutenir la pensée</w:t>
      </w:r>
      <w:r>
        <w:rPr>
          <w:szCs w:val="32"/>
        </w:rPr>
        <w:t> ! »</w:t>
      </w:r>
    </w:p>
    <w:p w14:paraId="4521D0D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après-midi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Grimes vint se présenter à l</w:t>
      </w:r>
      <w:r w:rsidR="007D0B10">
        <w:rPr>
          <w:szCs w:val="32"/>
        </w:rPr>
        <w:t>’</w:t>
      </w:r>
      <w:r w:rsidRPr="00EA49B4">
        <w:rPr>
          <w:szCs w:val="32"/>
        </w:rPr>
        <w:t>heure convenue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on le laissa seul avec Émilie</w:t>
      </w:r>
      <w:r w:rsidR="007D0B10">
        <w:rPr>
          <w:szCs w:val="32"/>
        </w:rPr>
        <w:t>.</w:t>
      </w:r>
    </w:p>
    <w:p w14:paraId="2D0EB654" w14:textId="0E48AA63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il paraît que </w:t>
      </w:r>
      <w:r>
        <w:rPr>
          <w:szCs w:val="32"/>
        </w:rPr>
        <w:t>M. </w:t>
      </w:r>
      <w:r w:rsidR="00CC13A3" w:rsidRPr="00EA49B4">
        <w:rPr>
          <w:szCs w:val="32"/>
        </w:rPr>
        <w:t>Tyrrel a envie de nous faire mari et femme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 ma part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peux pas dire que j</w:t>
      </w:r>
      <w:r>
        <w:rPr>
          <w:szCs w:val="32"/>
        </w:rPr>
        <w:t>’</w:t>
      </w:r>
      <w:r w:rsidR="00CC13A3" w:rsidRPr="00EA49B4">
        <w:rPr>
          <w:szCs w:val="32"/>
        </w:rPr>
        <w:t>y aie songé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puisque tant est que le squire a rompu la glace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foi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le marché vous convient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avez trouvé votre homme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avez qu</w:t>
      </w:r>
      <w:r>
        <w:rPr>
          <w:szCs w:val="32"/>
        </w:rPr>
        <w:t>’</w:t>
      </w:r>
      <w:r w:rsidR="00CC13A3" w:rsidRPr="00EA49B4">
        <w:rPr>
          <w:szCs w:val="32"/>
        </w:rPr>
        <w:t>une parole à dire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 xml:space="preserve">à bon </w:t>
      </w:r>
      <w:r w:rsidR="00CC13A3" w:rsidRPr="00EA49B4">
        <w:rPr>
          <w:szCs w:val="32"/>
        </w:rPr>
        <w:lastRenderedPageBreak/>
        <w:t>entendeur demi-mot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ne faut que toucher un cheval aveugle pour le faire aller</w:t>
      </w:r>
      <w:r>
        <w:rPr>
          <w:szCs w:val="32"/>
        </w:rPr>
        <w:t>. »</w:t>
      </w:r>
    </w:p>
    <w:p w14:paraId="0D03BEE8" w14:textId="4025FBA4" w:rsidR="007D0B10" w:rsidRDefault="00CC13A3" w:rsidP="00CC13A3">
      <w:pPr>
        <w:rPr>
          <w:szCs w:val="32"/>
        </w:rPr>
      </w:pPr>
      <w:r w:rsidRPr="00EA49B4">
        <w:rPr>
          <w:szCs w:val="32"/>
        </w:rPr>
        <w:t>Émilie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déjà que trop mortifiée de la proposition inattendue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se trouva tout à fait confondue de la nouveauté de sa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encore plus de la rusticité de son prétendu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allait encore au delà de ce qu</w:t>
      </w:r>
      <w:r w:rsidR="007D0B10">
        <w:rPr>
          <w:szCs w:val="32"/>
        </w:rPr>
        <w:t>’</w:t>
      </w:r>
      <w:r w:rsidRPr="00EA49B4">
        <w:rPr>
          <w:szCs w:val="32"/>
        </w:rPr>
        <w:t>elle se l</w:t>
      </w:r>
      <w:r w:rsidR="007D0B10">
        <w:rPr>
          <w:szCs w:val="32"/>
        </w:rPr>
        <w:t>’</w:t>
      </w:r>
      <w:r w:rsidRPr="00EA49B4">
        <w:rPr>
          <w:szCs w:val="32"/>
        </w:rPr>
        <w:t>était figurée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Grimes prit sa confusion pour de la timidité</w:t>
      </w:r>
      <w:r w:rsidR="007D0B10">
        <w:rPr>
          <w:szCs w:val="32"/>
        </w:rPr>
        <w:t>.</w:t>
      </w:r>
    </w:p>
    <w:p w14:paraId="3EA70477" w14:textId="3D5550A6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baissez pas les yeux comme ça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Regardez-moi en face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 première bonne amie était Betty Butterfield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</w:t>
      </w:r>
      <w:r>
        <w:rPr>
          <w:szCs w:val="32"/>
        </w:rPr>
        <w:t>’</w:t>
      </w:r>
      <w:r w:rsidR="00CC13A3" w:rsidRPr="00EA49B4">
        <w:rPr>
          <w:szCs w:val="32"/>
        </w:rPr>
        <w:t>y faire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ce qu</w:t>
      </w:r>
      <w:r>
        <w:rPr>
          <w:szCs w:val="32"/>
        </w:rPr>
        <w:t>’</w:t>
      </w:r>
      <w:r w:rsidR="00CC13A3" w:rsidRPr="00EA49B4">
        <w:rPr>
          <w:szCs w:val="32"/>
        </w:rPr>
        <w:t>on ne peut empêcher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faut bien le souffrir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 chagrin ne remplit pas l</w:t>
      </w:r>
      <w:r>
        <w:rPr>
          <w:szCs w:val="32"/>
        </w:rPr>
        <w:t>’</w:t>
      </w:r>
      <w:r w:rsidR="00CC13A3" w:rsidRPr="00EA49B4">
        <w:rPr>
          <w:szCs w:val="32"/>
        </w:rPr>
        <w:t>estomac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foi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beau brin de fille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peut bien dire ça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cinq pieds six pouces francs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forte comme un dragon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diantre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cela vous abattait de l</w:t>
      </w:r>
      <w:r>
        <w:rPr>
          <w:szCs w:val="32"/>
        </w:rPr>
        <w:t>’</w:t>
      </w:r>
      <w:r w:rsidR="00CC13A3" w:rsidRPr="00EA49B4">
        <w:rPr>
          <w:szCs w:val="32"/>
        </w:rPr>
        <w:t>ouvrage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toujours la première debout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la dernière couchée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elle avait dix vaches à traire par jour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puis elle trottait au marché entre les paniers de son âne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 temps qu</w:t>
      </w:r>
      <w:r>
        <w:rPr>
          <w:szCs w:val="32"/>
        </w:rPr>
        <w:t>’</w:t>
      </w:r>
      <w:r w:rsidR="00CC13A3" w:rsidRPr="00EA49B4">
        <w:rPr>
          <w:szCs w:val="32"/>
        </w:rPr>
        <w:t>il fît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pluie ou grêle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vent ou neige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égal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auriez eu plaisir à voir ses grosses joues fermes et rouges comme les pommes d</w:t>
      </w:r>
      <w:r>
        <w:rPr>
          <w:szCs w:val="32"/>
        </w:rPr>
        <w:t>’</w:t>
      </w:r>
      <w:r w:rsidR="00CC13A3" w:rsidRPr="00EA49B4">
        <w:rPr>
          <w:szCs w:val="32"/>
        </w:rPr>
        <w:t>api de son verger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là une fille alerte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comme elle luttait avec les gens de la moisson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une tape à l</w:t>
      </w:r>
      <w:r>
        <w:rPr>
          <w:szCs w:val="32"/>
        </w:rPr>
        <w:t>’</w:t>
      </w:r>
      <w:r w:rsidR="00CC13A3" w:rsidRPr="00EA49B4">
        <w:rPr>
          <w:szCs w:val="32"/>
        </w:rPr>
        <w:t>un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coup de pied à l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en avait pas un qui n</w:t>
      </w:r>
      <w:r>
        <w:rPr>
          <w:szCs w:val="32"/>
        </w:rPr>
        <w:t>’</w:t>
      </w:r>
      <w:r w:rsidR="00CC13A3" w:rsidRPr="00EA49B4">
        <w:rPr>
          <w:szCs w:val="32"/>
        </w:rPr>
        <w:t>eût son paquet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pauvre fille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en revenant d</w:t>
      </w:r>
      <w:r>
        <w:rPr>
          <w:szCs w:val="32"/>
        </w:rPr>
        <w:t>’</w:t>
      </w:r>
      <w:r w:rsidR="00CC13A3" w:rsidRPr="00EA49B4">
        <w:rPr>
          <w:szCs w:val="32"/>
        </w:rPr>
        <w:t>un baptême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s</w:t>
      </w:r>
      <w:r>
        <w:rPr>
          <w:szCs w:val="32"/>
        </w:rPr>
        <w:t>’</w:t>
      </w:r>
      <w:r w:rsidR="00CC13A3" w:rsidRPr="00EA49B4">
        <w:rPr>
          <w:szCs w:val="32"/>
        </w:rPr>
        <w:t>est cassé le cou au bas d</w:t>
      </w:r>
      <w:r>
        <w:rPr>
          <w:szCs w:val="32"/>
        </w:rPr>
        <w:t>’</w:t>
      </w:r>
      <w:r w:rsidR="00CC13A3" w:rsidRPr="00EA49B4">
        <w:rPr>
          <w:szCs w:val="32"/>
        </w:rPr>
        <w:t>un escalier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coup sûr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rencontrerai nulle part une si bonne gaillarde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est égal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doute pas que je ne trouve en vous tout ce qu</w:t>
      </w:r>
      <w:r>
        <w:rPr>
          <w:szCs w:val="32"/>
        </w:rPr>
        <w:t>’</w:t>
      </w:r>
      <w:r w:rsidR="00CC13A3" w:rsidRPr="00EA49B4">
        <w:rPr>
          <w:szCs w:val="32"/>
        </w:rPr>
        <w:t>il me faut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nous aurons mieux fait connaissance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Avec votre air tout timide et tout honteux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vois bien qu</w:t>
      </w:r>
      <w:r>
        <w:rPr>
          <w:szCs w:val="32"/>
        </w:rPr>
        <w:t>’</w:t>
      </w:r>
      <w:r w:rsidR="00CC13A3" w:rsidRPr="00EA49B4">
        <w:rPr>
          <w:szCs w:val="32"/>
        </w:rPr>
        <w:t>au fond vous êtes assez espiègle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quand nous aurons un peu joué ensemble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verrons ce qui en est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un bon coq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tel que vous me voyez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sais comme il faut s</w:t>
      </w:r>
      <w:r>
        <w:rPr>
          <w:szCs w:val="32"/>
        </w:rPr>
        <w:t>’</w:t>
      </w:r>
      <w:r w:rsidR="00CC13A3" w:rsidRPr="00EA49B4">
        <w:rPr>
          <w:szCs w:val="32"/>
        </w:rPr>
        <w:t>y prendre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 xml:space="preserve">vous y </w:t>
      </w:r>
      <w:r w:rsidR="00CC13A3" w:rsidRPr="00EA49B4">
        <w:rPr>
          <w:szCs w:val="32"/>
        </w:rPr>
        <w:lastRenderedPageBreak/>
        <w:t>viendrez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 poisson mordra à l</w:t>
      </w:r>
      <w:r>
        <w:rPr>
          <w:szCs w:val="32"/>
        </w:rPr>
        <w:t>’</w:t>
      </w:r>
      <w:r w:rsidR="00CC13A3" w:rsidRPr="00EA49B4">
        <w:rPr>
          <w:szCs w:val="32"/>
        </w:rPr>
        <w:t>hameçon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ayez pas peur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nous arrangerons bien ensemble</w:t>
      </w:r>
      <w:r>
        <w:rPr>
          <w:szCs w:val="32"/>
        </w:rPr>
        <w:t>. »</w:t>
      </w:r>
    </w:p>
    <w:p w14:paraId="47648953" w14:textId="7342B383" w:rsidR="007D0B10" w:rsidRDefault="00CC13A3" w:rsidP="00CC13A3">
      <w:pPr>
        <w:rPr>
          <w:szCs w:val="32"/>
        </w:rPr>
      </w:pPr>
      <w:r w:rsidRPr="00EA49B4">
        <w:rPr>
          <w:szCs w:val="32"/>
        </w:rPr>
        <w:t>Pendant cette harangue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Émilie avait un peu rappelé ses esprits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commença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voix encore mal assurée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à remercier </w:t>
      </w:r>
      <w:r w:rsidR="007D0B10">
        <w:rPr>
          <w:szCs w:val="32"/>
        </w:rPr>
        <w:t>M. </w:t>
      </w:r>
      <w:r w:rsidRPr="00EA49B4">
        <w:rPr>
          <w:szCs w:val="32"/>
        </w:rPr>
        <w:t>Grimes de la bonne opinion qu</w:t>
      </w:r>
      <w:r w:rsidR="007D0B10">
        <w:rPr>
          <w:szCs w:val="32"/>
        </w:rPr>
        <w:t>’</w:t>
      </w:r>
      <w:r w:rsidRPr="00EA49B4">
        <w:rPr>
          <w:szCs w:val="32"/>
        </w:rPr>
        <w:t>il avait d</w:t>
      </w:r>
      <w:r w:rsidR="007D0B10">
        <w:rPr>
          <w:szCs w:val="32"/>
        </w:rPr>
        <w:t>’</w:t>
      </w:r>
      <w:r w:rsidRPr="00EA49B4">
        <w:rPr>
          <w:szCs w:val="32"/>
        </w:rPr>
        <w:t>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lui faisant observer en même temps qu</w:t>
      </w:r>
      <w:r w:rsidR="007D0B10">
        <w:rPr>
          <w:szCs w:val="32"/>
        </w:rPr>
        <w:t>’</w:t>
      </w:r>
      <w:r w:rsidRPr="00EA49B4">
        <w:rPr>
          <w:szCs w:val="32"/>
        </w:rPr>
        <w:t>elle ne pourrait jamais agréer ses prétentions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ainsi elle le priait de vouloir bien se désister de ses poursuites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déclaration aurait été assez intelligible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les manières étourdies et bruyantes de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ne pouvait pas garder le silence un seul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croyait deviner d</w:t>
      </w:r>
      <w:r w:rsidR="007D0B10">
        <w:rPr>
          <w:szCs w:val="32"/>
        </w:rPr>
        <w:t>’</w:t>
      </w:r>
      <w:r w:rsidRPr="00EA49B4">
        <w:rPr>
          <w:szCs w:val="32"/>
        </w:rPr>
        <w:t>avance tout ce qu</w:t>
      </w:r>
      <w:r w:rsidR="007D0B10">
        <w:rPr>
          <w:szCs w:val="32"/>
        </w:rPr>
        <w:t>’</w:t>
      </w:r>
      <w:r w:rsidRPr="00EA49B4">
        <w:rPr>
          <w:szCs w:val="32"/>
        </w:rPr>
        <w:t>on voulait lui dire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même temps</w:t>
      </w:r>
      <w:r w:rsidR="007D0B10">
        <w:rPr>
          <w:szCs w:val="32"/>
        </w:rPr>
        <w:t>, M. </w:t>
      </w:r>
      <w:r w:rsidRPr="00EA49B4">
        <w:rPr>
          <w:szCs w:val="32"/>
        </w:rPr>
        <w:t>Tyrrel eut soin d</w:t>
      </w:r>
      <w:r w:rsidR="007D0B10">
        <w:rPr>
          <w:szCs w:val="32"/>
        </w:rPr>
        <w:t>’</w:t>
      </w:r>
      <w:r w:rsidRPr="00EA49B4">
        <w:rPr>
          <w:szCs w:val="32"/>
        </w:rPr>
        <w:t>interrompre le tête-à-tête avant qu</w:t>
      </w:r>
      <w:r w:rsidR="007D0B10">
        <w:rPr>
          <w:szCs w:val="32"/>
        </w:rPr>
        <w:t>’</w:t>
      </w:r>
      <w:r w:rsidRPr="00EA49B4">
        <w:rPr>
          <w:szCs w:val="32"/>
        </w:rPr>
        <w:t>ils eussent le temps de s</w:t>
      </w:r>
      <w:r w:rsidR="007D0B10">
        <w:rPr>
          <w:szCs w:val="32"/>
        </w:rPr>
        <w:t>’</w:t>
      </w:r>
      <w:r w:rsidRPr="00EA49B4">
        <w:rPr>
          <w:szCs w:val="32"/>
        </w:rPr>
        <w:t>expliquer davantage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fut très-attentif par la suite à empêcher qu</w:t>
      </w:r>
      <w:r w:rsidR="007D0B10">
        <w:rPr>
          <w:szCs w:val="32"/>
        </w:rPr>
        <w:t>’</w:t>
      </w:r>
      <w:r w:rsidRPr="00EA49B4">
        <w:rPr>
          <w:szCs w:val="32"/>
        </w:rPr>
        <w:t>ils pussent mieux se connaître ni s</w:t>
      </w:r>
      <w:r w:rsidR="007D0B10">
        <w:rPr>
          <w:szCs w:val="32"/>
        </w:rPr>
        <w:t>’</w:t>
      </w:r>
      <w:r w:rsidRPr="00EA49B4">
        <w:rPr>
          <w:szCs w:val="32"/>
        </w:rPr>
        <w:t>entendre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Grimes attribua la résistance que lui avait fait voir miss Melville à la réserve naturelle de son sexe et à la pudeur ombrageuse d</w:t>
      </w:r>
      <w:r w:rsidR="007D0B10">
        <w:rPr>
          <w:szCs w:val="32"/>
        </w:rPr>
        <w:t>’</w:t>
      </w:r>
      <w:r w:rsidRPr="00EA49B4">
        <w:rPr>
          <w:szCs w:val="32"/>
        </w:rPr>
        <w:t>une novice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en aurait été autrement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douteux que cette découverte eût fait beaucoup d</w:t>
      </w:r>
      <w:r w:rsidR="007D0B10">
        <w:rPr>
          <w:szCs w:val="32"/>
        </w:rPr>
        <w:t>’</w:t>
      </w:r>
      <w:r w:rsidRPr="00EA49B4">
        <w:rPr>
          <w:szCs w:val="32"/>
        </w:rPr>
        <w:t>impression sur lui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était accoutumé à regarder les femmes comme faites seulement pour l</w:t>
      </w:r>
      <w:r w:rsidR="007D0B10">
        <w:rPr>
          <w:szCs w:val="32"/>
        </w:rPr>
        <w:t>’</w:t>
      </w:r>
      <w:r w:rsidRPr="00EA49B4">
        <w:rPr>
          <w:szCs w:val="32"/>
        </w:rPr>
        <w:t>amusement des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</w:t>
      </w:r>
      <w:r w:rsidR="007D0B10">
        <w:rPr>
          <w:szCs w:val="32"/>
        </w:rPr>
        <w:t>’</w:t>
      </w:r>
      <w:r w:rsidRPr="00EA49B4">
        <w:rPr>
          <w:szCs w:val="32"/>
        </w:rPr>
        <w:t>élevait sans cesse contre la sottise de ceux qui les croient en état de juger par elles-mêmes de ce qui leur convient</w:t>
      </w:r>
      <w:r w:rsidR="007D0B10">
        <w:rPr>
          <w:szCs w:val="32"/>
        </w:rPr>
        <w:t>.</w:t>
      </w:r>
    </w:p>
    <w:p w14:paraId="33A3088E" w14:textId="437E1B7E" w:rsidR="007D0B10" w:rsidRDefault="00CC13A3" w:rsidP="00CC13A3">
      <w:pPr>
        <w:rPr>
          <w:szCs w:val="32"/>
        </w:rPr>
      </w:pPr>
      <w:r w:rsidRPr="00EA49B4">
        <w:rPr>
          <w:szCs w:val="32"/>
        </w:rPr>
        <w:t>À mesure que miss Melville vit davantage son nouvel adorateur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antipathie ne fit qu</w:t>
      </w:r>
      <w:r w:rsidR="007D0B10">
        <w:rPr>
          <w:szCs w:val="32"/>
        </w:rPr>
        <w:t>’</w:t>
      </w:r>
      <w:r w:rsidRPr="00EA49B4">
        <w:rPr>
          <w:szCs w:val="32"/>
        </w:rPr>
        <w:t>augmenter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son caractère fût décidé et exempt de la faiblesse que donne une éducation plus soignée que la sienne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elle n</w:t>
      </w:r>
      <w:r w:rsidR="007D0B10">
        <w:rPr>
          <w:szCs w:val="32"/>
        </w:rPr>
        <w:t>’</w:t>
      </w:r>
      <w:r w:rsidRPr="00EA49B4">
        <w:rPr>
          <w:szCs w:val="32"/>
        </w:rPr>
        <w:t>avait pas été accoutumée à essuyer de vives contradictions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sévérité toujours croissante de son cousin ne laissait pas de lui causer de l</w:t>
      </w:r>
      <w:r w:rsidR="007D0B10">
        <w:rPr>
          <w:szCs w:val="32"/>
        </w:rPr>
        <w:t>’</w:t>
      </w:r>
      <w:r w:rsidRPr="00EA49B4">
        <w:rPr>
          <w:szCs w:val="32"/>
        </w:rPr>
        <w:t>effroi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elle songeait à s</w:t>
      </w:r>
      <w:r w:rsidR="007D0B10">
        <w:rPr>
          <w:szCs w:val="32"/>
        </w:rPr>
        <w:t>’</w:t>
      </w:r>
      <w:r w:rsidRPr="00EA49B4">
        <w:rPr>
          <w:szCs w:val="32"/>
        </w:rPr>
        <w:t>enfuir d</w:t>
      </w:r>
      <w:r w:rsidR="007D0B10">
        <w:rPr>
          <w:szCs w:val="32"/>
        </w:rPr>
        <w:t>’</w:t>
      </w:r>
      <w:r w:rsidRPr="00EA49B4">
        <w:rPr>
          <w:szCs w:val="32"/>
        </w:rPr>
        <w:t>une maison qui était devenue pour elle une prison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elle examinait de plus près un pareil projet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les </w:t>
      </w:r>
      <w:r w:rsidRPr="00EA49B4">
        <w:rPr>
          <w:szCs w:val="32"/>
        </w:rPr>
        <w:lastRenderedPageBreak/>
        <w:t>habitudes de sa jeunesse et son ignorance du monde la faisaient bientôt reculer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ne pouvait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vrai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faire à l</w:t>
      </w:r>
      <w:r w:rsidR="007D0B10">
        <w:rPr>
          <w:szCs w:val="32"/>
        </w:rPr>
        <w:t>’</w:t>
      </w:r>
      <w:r w:rsidRPr="00EA49B4">
        <w:rPr>
          <w:szCs w:val="32"/>
        </w:rPr>
        <w:t>idée de voir sa chère Émilie unie avec Grimes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par prudence elle s</w:t>
      </w:r>
      <w:r w:rsidR="007D0B10">
        <w:rPr>
          <w:szCs w:val="32"/>
        </w:rPr>
        <w:t>’</w:t>
      </w:r>
      <w:r w:rsidRPr="00EA49B4">
        <w:rPr>
          <w:szCs w:val="32"/>
        </w:rPr>
        <w:t>opposait de tout son pouvoir à ce que sa jeune amie en vînt à prendre un parti extrême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ne pouvait pas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imaginer que </w:t>
      </w:r>
      <w:r w:rsidR="007D0B10">
        <w:rPr>
          <w:szCs w:val="32"/>
        </w:rPr>
        <w:t>M. </w:t>
      </w:r>
      <w:r w:rsidRPr="00EA49B4">
        <w:rPr>
          <w:szCs w:val="32"/>
        </w:rPr>
        <w:t>Tyrrel voulût persister dans un dessein aussi étrange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exhortait miss Melville à mettre de côté pour quelques instants la franchise et l</w:t>
      </w:r>
      <w:r w:rsidR="007D0B10">
        <w:rPr>
          <w:szCs w:val="32"/>
        </w:rPr>
        <w:t>’</w:t>
      </w:r>
      <w:r w:rsidRPr="00EA49B4">
        <w:rPr>
          <w:szCs w:val="32"/>
        </w:rPr>
        <w:t>indépendance de son caractère pour désarmer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obstination de </w:t>
      </w:r>
      <w:r w:rsidR="007D0B10">
        <w:rPr>
          <w:szCs w:val="32"/>
        </w:rPr>
        <w:t>M. </w:t>
      </w:r>
      <w:r w:rsidRPr="00EA49B4">
        <w:rPr>
          <w:szCs w:val="32"/>
        </w:rPr>
        <w:t>Tyrrel par les moyens les plus propres à le toucher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une grande confiance dans l</w:t>
      </w:r>
      <w:r w:rsidR="007D0B10">
        <w:rPr>
          <w:szCs w:val="32"/>
        </w:rPr>
        <w:t>’</w:t>
      </w:r>
      <w:r w:rsidRPr="00EA49B4">
        <w:rPr>
          <w:szCs w:val="32"/>
        </w:rPr>
        <w:t>éloquence vive et ingénue de son innocente pupille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ne savait pas ce qui se passait au fond de l</w:t>
      </w:r>
      <w:r w:rsidR="007D0B10">
        <w:rPr>
          <w:szCs w:val="32"/>
        </w:rPr>
        <w:t>’</w:t>
      </w:r>
      <w:r w:rsidRPr="00EA49B4">
        <w:rPr>
          <w:szCs w:val="32"/>
        </w:rPr>
        <w:t>âme du tyran</w:t>
      </w:r>
      <w:r w:rsidR="007D0B10">
        <w:rPr>
          <w:szCs w:val="32"/>
        </w:rPr>
        <w:t>.</w:t>
      </w:r>
    </w:p>
    <w:p w14:paraId="68831E8F" w14:textId="4C5B34BB" w:rsidR="007D0B10" w:rsidRDefault="00CC13A3" w:rsidP="00CC13A3">
      <w:pPr>
        <w:rPr>
          <w:szCs w:val="32"/>
        </w:rPr>
      </w:pPr>
      <w:r w:rsidRPr="00EA49B4">
        <w:rPr>
          <w:szCs w:val="32"/>
        </w:rPr>
        <w:t>Miss Melville se rendit au conseil de son amie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matin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aussitôt après le déjeuner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alla au clavecin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mit à jouer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un après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plusieurs airs favoris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s</w:t>
      </w:r>
      <w:r w:rsidR="007D0B10">
        <w:rPr>
          <w:szCs w:val="32"/>
        </w:rPr>
        <w:t>’</w:t>
      </w:r>
      <w:r w:rsidRPr="00EA49B4">
        <w:rPr>
          <w:szCs w:val="32"/>
        </w:rPr>
        <w:t>était retirée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domestiques étaient allés chacun à leur besogne</w:t>
      </w:r>
      <w:r w:rsidR="007D0B10">
        <w:rPr>
          <w:szCs w:val="32"/>
        </w:rPr>
        <w:t>. M. </w:t>
      </w:r>
      <w:r w:rsidRPr="00EA49B4">
        <w:rPr>
          <w:szCs w:val="32"/>
        </w:rPr>
        <w:t>Tyrrel voulait aussi sortir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âme était mal disposée à l</w:t>
      </w:r>
      <w:r w:rsidR="007D0B10">
        <w:rPr>
          <w:szCs w:val="32"/>
        </w:rPr>
        <w:t>’</w:t>
      </w:r>
      <w:r w:rsidRPr="00EA49B4">
        <w:rPr>
          <w:szCs w:val="32"/>
        </w:rPr>
        <w:t>harmonie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ne prenait pas cette fois grand plaisir à la musique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Émilie semblait avoir dans les doigts plus de légèreté et de talent 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idée de la cause qu</w:t>
      </w:r>
      <w:r w:rsidR="007D0B10">
        <w:rPr>
          <w:szCs w:val="32"/>
        </w:rPr>
        <w:t>’</w:t>
      </w:r>
      <w:r w:rsidRPr="00EA49B4">
        <w:rPr>
          <w:szCs w:val="32"/>
        </w:rPr>
        <w:t>elle avait à plaider exaltait vraisemblablement son âme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elle se sentait le courage d</w:t>
      </w:r>
      <w:r w:rsidR="007D0B10">
        <w:rPr>
          <w:szCs w:val="32"/>
        </w:rPr>
        <w:t>’</w:t>
      </w:r>
      <w:r w:rsidRPr="00EA49B4">
        <w:rPr>
          <w:szCs w:val="32"/>
        </w:rPr>
        <w:t>affronter l</w:t>
      </w:r>
      <w:r w:rsidR="007D0B10">
        <w:rPr>
          <w:szCs w:val="32"/>
        </w:rPr>
        <w:t>’</w:t>
      </w:r>
      <w:r w:rsidRPr="00EA49B4">
        <w:rPr>
          <w:szCs w:val="32"/>
        </w:rPr>
        <w:t>indigence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ne se laissait pas abattre par la crainte</w:t>
      </w:r>
      <w:r w:rsidR="007D0B10">
        <w:rPr>
          <w:szCs w:val="32"/>
        </w:rPr>
        <w:t>. M. </w:t>
      </w:r>
      <w:r w:rsidRPr="00EA49B4">
        <w:rPr>
          <w:szCs w:val="32"/>
        </w:rPr>
        <w:t>Tyrrel ne pouvait quitter la chambre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la traversait d</w:t>
      </w:r>
      <w:r w:rsidR="007D0B10">
        <w:rPr>
          <w:szCs w:val="32"/>
        </w:rPr>
        <w:t>’</w:t>
      </w:r>
      <w:r w:rsidRPr="00EA49B4">
        <w:rPr>
          <w:szCs w:val="32"/>
        </w:rPr>
        <w:t>un pas impatient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un moment 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œil menaçant se fixait sur la pauvre innocente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ne pensait qu</w:t>
      </w:r>
      <w:r w:rsidR="007D0B10">
        <w:rPr>
          <w:szCs w:val="32"/>
        </w:rPr>
        <w:t>’</w:t>
      </w:r>
      <w:r w:rsidRPr="00EA49B4">
        <w:rPr>
          <w:szCs w:val="32"/>
        </w:rPr>
        <w:t>à lui plaire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enfin il se jeta dans un fauteuil vis-à-vis d</w:t>
      </w:r>
      <w:r w:rsidR="007D0B10">
        <w:rPr>
          <w:szCs w:val="32"/>
        </w:rPr>
        <w:t>’</w:t>
      </w:r>
      <w:r w:rsidRPr="00EA49B4">
        <w:rPr>
          <w:szCs w:val="32"/>
        </w:rPr>
        <w:t>Émilie les yeux tournés vers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aisé de suivre la marche des émotions qu</w:t>
      </w:r>
      <w:r w:rsidR="007D0B10">
        <w:rPr>
          <w:szCs w:val="32"/>
        </w:rPr>
        <w:t>’</w:t>
      </w:r>
      <w:r w:rsidRPr="00EA49B4">
        <w:rPr>
          <w:szCs w:val="32"/>
        </w:rPr>
        <w:t>il éprouvait successivement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front se dérida peu à peu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ses traits s</w:t>
      </w:r>
      <w:r w:rsidR="007D0B10">
        <w:rPr>
          <w:szCs w:val="32"/>
        </w:rPr>
        <w:t>’</w:t>
      </w:r>
      <w:r w:rsidRPr="00EA49B4">
        <w:rPr>
          <w:szCs w:val="32"/>
        </w:rPr>
        <w:t>éclaircirent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sourire parut y naître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tendresse avec laquelle il avait autrefois regardé sa cousine semblait revivre dans son cœur</w:t>
      </w:r>
      <w:r w:rsidR="007D0B10">
        <w:rPr>
          <w:szCs w:val="32"/>
        </w:rPr>
        <w:t>.</w:t>
      </w:r>
    </w:p>
    <w:p w14:paraId="4EB6C839" w14:textId="20456749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Émilie guettait le moment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Dès qu</w:t>
      </w:r>
      <w:r w:rsidR="007D0B10">
        <w:rPr>
          <w:szCs w:val="32"/>
        </w:rPr>
        <w:t>’</w:t>
      </w:r>
      <w:r w:rsidRPr="00EA49B4">
        <w:rPr>
          <w:szCs w:val="32"/>
        </w:rPr>
        <w:t>elle eut fini le morceau qu</w:t>
      </w:r>
      <w:r w:rsidR="007D0B10">
        <w:rPr>
          <w:szCs w:val="32"/>
        </w:rPr>
        <w:t>’</w:t>
      </w:r>
      <w:r w:rsidRPr="00EA49B4">
        <w:rPr>
          <w:szCs w:val="32"/>
        </w:rPr>
        <w:t>elle jouait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se leva et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approcha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>.</w:t>
      </w:r>
    </w:p>
    <w:p w14:paraId="155A6F00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ai-je pas bien joué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allez-vous me donner pour récompense</w:t>
      </w:r>
      <w:r>
        <w:rPr>
          <w:szCs w:val="32"/>
        </w:rPr>
        <w:t> ?</w:t>
      </w:r>
    </w:p>
    <w:p w14:paraId="2C53303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Pour récompense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venez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vais vous embrasser</w:t>
      </w:r>
      <w:r>
        <w:rPr>
          <w:szCs w:val="32"/>
        </w:rPr>
        <w:t>.</w:t>
      </w:r>
    </w:p>
    <w:p w14:paraId="7F89514A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Bon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 là mon compte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Pourtant il y a bien des jours que vous ne m</w:t>
      </w:r>
      <w:r>
        <w:rPr>
          <w:szCs w:val="32"/>
        </w:rPr>
        <w:t>’</w:t>
      </w:r>
      <w:r w:rsidR="00CC13A3" w:rsidRPr="00EA49B4">
        <w:rPr>
          <w:szCs w:val="32"/>
        </w:rPr>
        <w:t>avez embrassée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Autrefois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aimiez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appeliez votre Émilie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bien sûre que vous ne m</w:t>
      </w:r>
      <w:r>
        <w:rPr>
          <w:szCs w:val="32"/>
        </w:rPr>
        <w:t>’</w:t>
      </w:r>
      <w:r w:rsidR="00CC13A3" w:rsidRPr="00EA49B4">
        <w:rPr>
          <w:szCs w:val="32"/>
        </w:rPr>
        <w:t>aimiez pas plus que je vous aimais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Est-ce que vous voudriez me rendre malheureuse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</w:t>
      </w:r>
      <w:r>
        <w:rPr>
          <w:szCs w:val="32"/>
        </w:rPr>
        <w:t> ?</w:t>
      </w:r>
    </w:p>
    <w:p w14:paraId="775CA2CF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Vous rendre malheureuse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Comment pouvez-vous me faire une pareille question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prenez garde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Émilie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allez pas me fâcher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voulez-vous encore me tourmenter avec vos idées romanesques</w:t>
      </w:r>
      <w:r>
        <w:rPr>
          <w:szCs w:val="32"/>
        </w:rPr>
        <w:t> ?</w:t>
      </w:r>
    </w:p>
    <w:p w14:paraId="78700F4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d</w:t>
      </w:r>
      <w:r>
        <w:rPr>
          <w:szCs w:val="32"/>
        </w:rPr>
        <w:t>’</w:t>
      </w:r>
      <w:r w:rsidR="00CC13A3" w:rsidRPr="00EA49B4">
        <w:rPr>
          <w:szCs w:val="32"/>
        </w:rPr>
        <w:t>idées romanesques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ai besoin de vous parler sur une chose dont dépend tout le bonheur de ma vie</w:t>
      </w:r>
      <w:r>
        <w:rPr>
          <w:szCs w:val="32"/>
        </w:rPr>
        <w:t>.</w:t>
      </w:r>
    </w:p>
    <w:p w14:paraId="143D910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vois bien où vous voulez en venir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Taisez-vous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savez que vous ne gagnerez rien à me persécuter avec votre maudite obstination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ne voulez pas que j</w:t>
      </w:r>
      <w:r>
        <w:rPr>
          <w:szCs w:val="32"/>
        </w:rPr>
        <w:t>’</w:t>
      </w:r>
      <w:r w:rsidR="00CC13A3" w:rsidRPr="00EA49B4">
        <w:rPr>
          <w:szCs w:val="32"/>
        </w:rPr>
        <w:t>aie un seul moment de satisfaction avec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Quant à Grimes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déterminé sur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</w:t>
      </w:r>
      <w:r>
        <w:rPr>
          <w:szCs w:val="32"/>
        </w:rPr>
        <w:t>’</w:t>
      </w:r>
      <w:r w:rsidR="00CC13A3" w:rsidRPr="00EA49B4">
        <w:rPr>
          <w:szCs w:val="32"/>
        </w:rPr>
        <w:t>y a rien au monde qui puisse me faire changer de résolution</w:t>
      </w:r>
      <w:r>
        <w:rPr>
          <w:szCs w:val="32"/>
        </w:rPr>
        <w:t>.</w:t>
      </w:r>
    </w:p>
    <w:p w14:paraId="7E8EC5E7" w14:textId="6114035A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cher cousin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prie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songez-y un peu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Il faut à </w:t>
      </w:r>
      <w:r>
        <w:rPr>
          <w:szCs w:val="32"/>
        </w:rPr>
        <w:t>M. </w:t>
      </w:r>
      <w:r w:rsidR="00CC13A3" w:rsidRPr="00EA49B4">
        <w:rPr>
          <w:szCs w:val="32"/>
        </w:rPr>
        <w:t>Grimes une femme qui lui convienne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serait tout aussi embarrassé de moi que moi de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Pourquoi nous forcer tous les deux à faire ce qui est aussi opposé au goût de l</w:t>
      </w:r>
      <w:r>
        <w:rPr>
          <w:szCs w:val="32"/>
        </w:rPr>
        <w:t>’</w:t>
      </w:r>
      <w:r w:rsidR="00CC13A3" w:rsidRPr="00EA49B4">
        <w:rPr>
          <w:szCs w:val="32"/>
        </w:rPr>
        <w:t>un qu</w:t>
      </w:r>
      <w:r>
        <w:rPr>
          <w:szCs w:val="32"/>
        </w:rPr>
        <w:t>’</w:t>
      </w:r>
      <w:r w:rsidR="00CC13A3" w:rsidRPr="00EA49B4">
        <w:rPr>
          <w:szCs w:val="32"/>
        </w:rPr>
        <w:t>au goût de l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ne peux jamais m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imaginer que vous </w:t>
      </w:r>
      <w:r w:rsidR="00CC13A3" w:rsidRPr="00EA49B4">
        <w:rPr>
          <w:szCs w:val="32"/>
        </w:rPr>
        <w:lastRenderedPageBreak/>
        <w:t>ayez réellement ce dessein dans la tête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pitié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conjure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l</w:t>
      </w:r>
      <w:r>
        <w:rPr>
          <w:szCs w:val="32"/>
        </w:rPr>
        <w:t>’</w:t>
      </w:r>
      <w:r w:rsidR="00CC13A3" w:rsidRPr="00EA49B4">
        <w:rPr>
          <w:szCs w:val="32"/>
        </w:rPr>
        <w:t>avez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abandonnez-le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chose bien sérieuse que le mariage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seriez bien fâché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une simple fantaisie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avoir uni deux personnes qui ne se conviennent pas le moins du monde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serions aux regrets et malheureux tous les deux pour toute notre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mois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années viendraient l</w:t>
      </w:r>
      <w:r>
        <w:rPr>
          <w:szCs w:val="32"/>
        </w:rPr>
        <w:t>’</w:t>
      </w:r>
      <w:r w:rsidR="00CC13A3" w:rsidRPr="00EA49B4">
        <w:rPr>
          <w:szCs w:val="32"/>
        </w:rPr>
        <w:t>un après l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pourrais espérer d</w:t>
      </w:r>
      <w:r>
        <w:rPr>
          <w:szCs w:val="32"/>
        </w:rPr>
        <w:t>’</w:t>
      </w:r>
      <w:r w:rsidR="00CC13A3" w:rsidRPr="00EA49B4">
        <w:rPr>
          <w:szCs w:val="32"/>
        </w:rPr>
        <w:t>être libre que par la mort de la personne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mon devoir m</w:t>
      </w:r>
      <w:r>
        <w:rPr>
          <w:szCs w:val="32"/>
        </w:rPr>
        <w:t>’</w:t>
      </w:r>
      <w:r w:rsidR="00CC13A3" w:rsidRPr="00EA49B4">
        <w:rPr>
          <w:szCs w:val="32"/>
        </w:rPr>
        <w:t>obligerait d</w:t>
      </w:r>
      <w:r>
        <w:rPr>
          <w:szCs w:val="32"/>
        </w:rPr>
        <w:t>’</w:t>
      </w:r>
      <w:r w:rsidR="00CC13A3" w:rsidRPr="00EA49B4">
        <w:rPr>
          <w:szCs w:val="32"/>
        </w:rPr>
        <w:t>aimer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 suis bien sûre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cousin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est pas possible que vous me vouliez tant de mal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ai-je donc fait pour avoir mérité que vous soyez mon ennemi à ce point-là</w:t>
      </w:r>
      <w:r>
        <w:rPr>
          <w:szCs w:val="32"/>
        </w:rPr>
        <w:t> ?</w:t>
      </w:r>
    </w:p>
    <w:p w14:paraId="66039F50" w14:textId="18F15D23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suis point votre ennemi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veux que ce qui est nécessaire pour vous empêcher de tomber dans le précipice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je serais votre ennemi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pourrais jamais être pour vous un tourment pareil à celui que vous êtes pour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êtes-vous pas continuellement à me chanter les louanges de Falkland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êtes-vous pas folle de Falkland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légion de diables pour moi que cet homme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Autant vaudrait pour moi être un pauvre mendiant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nain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monstre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crois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vu un temps où on avait de la considération pour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à présent qu</w:t>
      </w:r>
      <w:r>
        <w:rPr>
          <w:szCs w:val="32"/>
        </w:rPr>
        <w:t>’</w:t>
      </w:r>
      <w:r w:rsidR="00CC13A3" w:rsidRPr="00EA49B4">
        <w:rPr>
          <w:szCs w:val="32"/>
        </w:rPr>
        <w:t>ils sont tous engoués de ce faquin francisé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ils me trouvent grossier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bourru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brutal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tyran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est vrai que je ne sais pas faire de belles phrases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flagorner les gens par des louanges hypocrites et déguiser le fond de ma pensée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fat sait bien qu</w:t>
      </w:r>
      <w:r>
        <w:rPr>
          <w:szCs w:val="32"/>
        </w:rPr>
        <w:t>’</w:t>
      </w:r>
      <w:r w:rsidR="00CC13A3" w:rsidRPr="00EA49B4">
        <w:rPr>
          <w:szCs w:val="32"/>
        </w:rPr>
        <w:t>il a tous ces misérables avantages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ne s</w:t>
      </w:r>
      <w:r>
        <w:rPr>
          <w:szCs w:val="32"/>
        </w:rPr>
        <w:t>’</w:t>
      </w:r>
      <w:r w:rsidR="00CC13A3" w:rsidRPr="00EA49B4">
        <w:rPr>
          <w:szCs w:val="32"/>
        </w:rPr>
        <w:t>en sert que pour m</w:t>
      </w:r>
      <w:r>
        <w:rPr>
          <w:szCs w:val="32"/>
        </w:rPr>
        <w:t>’</w:t>
      </w:r>
      <w:r w:rsidR="00CC13A3" w:rsidRPr="00EA49B4">
        <w:rPr>
          <w:szCs w:val="32"/>
        </w:rPr>
        <w:t>insulter sans relâche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 rival et un persécuteur que je retrouve toujours sous mes pas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si ce n</w:t>
      </w:r>
      <w:r>
        <w:rPr>
          <w:szCs w:val="32"/>
        </w:rPr>
        <w:t>’</w:t>
      </w:r>
      <w:r w:rsidR="00CC13A3" w:rsidRPr="00EA49B4">
        <w:rPr>
          <w:szCs w:val="32"/>
        </w:rPr>
        <w:t>était pas assez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a trouvé le moyen d</w:t>
      </w:r>
      <w:r>
        <w:rPr>
          <w:szCs w:val="32"/>
        </w:rPr>
        <w:t>’</w:t>
      </w:r>
      <w:r w:rsidR="00CC13A3" w:rsidRPr="00EA49B4">
        <w:rPr>
          <w:szCs w:val="32"/>
        </w:rPr>
        <w:t>apporter la peste jusque dans ma propre maison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nous avons prise ici par charité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qui êtes le malheureux fruit d</w:t>
      </w:r>
      <w:r>
        <w:rPr>
          <w:szCs w:val="32"/>
        </w:rPr>
        <w:t>’</w:t>
      </w:r>
      <w:r w:rsidR="00CC13A3" w:rsidRPr="00EA49B4">
        <w:rPr>
          <w:szCs w:val="32"/>
        </w:rPr>
        <w:t>un mariage mal assorti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voilà que vous vous tournez comme un serpent contre votre bienfaiteur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que vous me déchirez à </w:t>
      </w:r>
      <w:r w:rsidR="00CC13A3" w:rsidRPr="00EA49B4">
        <w:rPr>
          <w:szCs w:val="32"/>
        </w:rPr>
        <w:lastRenderedPageBreak/>
        <w:t>l</w:t>
      </w:r>
      <w:r>
        <w:rPr>
          <w:szCs w:val="32"/>
        </w:rPr>
        <w:t>’</w:t>
      </w:r>
      <w:r w:rsidR="00CC13A3" w:rsidRPr="00EA49B4">
        <w:rPr>
          <w:szCs w:val="32"/>
        </w:rPr>
        <w:t>endroit le plus sensible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je serais votre ennemi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aurais-je tort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Pourrais-je jamais vous rendre tout ce que vous m</w:t>
      </w:r>
      <w:r>
        <w:rPr>
          <w:szCs w:val="32"/>
        </w:rPr>
        <w:t>’</w:t>
      </w:r>
      <w:r w:rsidR="00CC13A3" w:rsidRPr="00EA49B4">
        <w:rPr>
          <w:szCs w:val="32"/>
        </w:rPr>
        <w:t>avez fait souffrir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qui êtes-vous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Émilie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Vingt vies comme la vôtre peuvent-elles payer une heure de tourments de la mienne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Quand vous seriez vingt ans de suite à endurer toutes les tortures des martyrs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ne sentiriez pas ce que j</w:t>
      </w:r>
      <w:r>
        <w:rPr>
          <w:szCs w:val="32"/>
        </w:rPr>
        <w:t>’</w:t>
      </w:r>
      <w:r w:rsidR="00CC13A3" w:rsidRPr="00EA49B4">
        <w:rPr>
          <w:szCs w:val="32"/>
        </w:rPr>
        <w:t>ai senti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je suis votre ami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vois le chemin que vous prenez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suis déterminé à vous sauver des mains de ce suborneur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cet hypocrite scélérat qui a conjuré notre perte à tous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Plus on laisse le mal à lui-même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il devient incurable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veux vous arracher sur-le-champ au danger dont vous êtes menacée</w:t>
      </w:r>
      <w:r>
        <w:rPr>
          <w:szCs w:val="32"/>
        </w:rPr>
        <w:t>. »</w:t>
      </w:r>
    </w:p>
    <w:p w14:paraId="4BFCD9C9" w14:textId="196986AD" w:rsidR="007D0B10" w:rsidRDefault="00CC13A3" w:rsidP="00CC13A3">
      <w:pPr>
        <w:rPr>
          <w:szCs w:val="32"/>
        </w:rPr>
      </w:pPr>
      <w:r w:rsidRPr="00EA49B4">
        <w:rPr>
          <w:szCs w:val="32"/>
        </w:rPr>
        <w:t>Cette sombre et violente explication fit naître de nouvelles idées dans l</w:t>
      </w:r>
      <w:r w:rsidR="007D0B10">
        <w:rPr>
          <w:szCs w:val="32"/>
        </w:rPr>
        <w:t>’</w:t>
      </w:r>
      <w:r w:rsidRPr="00EA49B4">
        <w:rPr>
          <w:szCs w:val="32"/>
        </w:rPr>
        <w:t>esprit de la sensible miss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Jamais </w:t>
      </w:r>
      <w:r w:rsidR="007D0B10">
        <w:rPr>
          <w:szCs w:val="32"/>
        </w:rPr>
        <w:t>M. </w:t>
      </w:r>
      <w:r w:rsidRPr="00EA49B4">
        <w:rPr>
          <w:szCs w:val="32"/>
        </w:rPr>
        <w:t>Tyrrel n</w:t>
      </w:r>
      <w:r w:rsidR="007D0B10">
        <w:rPr>
          <w:szCs w:val="32"/>
        </w:rPr>
        <w:t>’</w:t>
      </w:r>
      <w:r w:rsidRPr="00EA49B4">
        <w:rPr>
          <w:szCs w:val="32"/>
        </w:rPr>
        <w:t>avait dévoilé jusqu</w:t>
      </w:r>
      <w:r w:rsidR="007D0B10">
        <w:rPr>
          <w:szCs w:val="32"/>
        </w:rPr>
        <w:t>’</w:t>
      </w:r>
      <w:r w:rsidRPr="00EA49B4">
        <w:rPr>
          <w:szCs w:val="32"/>
        </w:rPr>
        <w:t>à ce point les agitations de son âme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les tempêtes auxquelles il était en proie ne l</w:t>
      </w:r>
      <w:r w:rsidR="007D0B10">
        <w:rPr>
          <w:szCs w:val="32"/>
        </w:rPr>
        <w:t>’</w:t>
      </w:r>
      <w:r w:rsidRPr="00EA49B4">
        <w:rPr>
          <w:szCs w:val="32"/>
        </w:rPr>
        <w:t>avaient plus laissé maître de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découvrit avec surprise qu</w:t>
      </w:r>
      <w:r w:rsidR="007D0B10">
        <w:rPr>
          <w:szCs w:val="32"/>
        </w:rPr>
        <w:t>’</w:t>
      </w:r>
      <w:r w:rsidRPr="00EA49B4">
        <w:rPr>
          <w:szCs w:val="32"/>
        </w:rPr>
        <w:t>il était l</w:t>
      </w:r>
      <w:r w:rsidR="007D0B10">
        <w:rPr>
          <w:szCs w:val="32"/>
        </w:rPr>
        <w:t>’</w:t>
      </w:r>
      <w:r w:rsidRPr="00EA49B4">
        <w:rPr>
          <w:szCs w:val="32"/>
        </w:rPr>
        <w:t>ennemi mortel de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ce Falkland qu</w:t>
      </w:r>
      <w:r w:rsidR="007D0B10">
        <w:rPr>
          <w:szCs w:val="32"/>
        </w:rPr>
        <w:t>’</w:t>
      </w:r>
      <w:r w:rsidRPr="00EA49B4">
        <w:rPr>
          <w:szCs w:val="32"/>
        </w:rPr>
        <w:t>il lui semblait qu</w:t>
      </w:r>
      <w:r w:rsidR="007D0B10">
        <w:rPr>
          <w:szCs w:val="32"/>
        </w:rPr>
        <w:t>’</w:t>
      </w:r>
      <w:r w:rsidRPr="00EA49B4">
        <w:rPr>
          <w:szCs w:val="32"/>
        </w:rPr>
        <w:t>on ne pouvait connaître sans l</w:t>
      </w:r>
      <w:r w:rsidR="007D0B10">
        <w:rPr>
          <w:szCs w:val="32"/>
        </w:rPr>
        <w:t>’</w:t>
      </w:r>
      <w:r w:rsidRPr="00EA49B4">
        <w:rPr>
          <w:szCs w:val="32"/>
        </w:rPr>
        <w:t>admirer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découvrit aussi qu</w:t>
      </w:r>
      <w:r w:rsidR="007D0B10">
        <w:rPr>
          <w:szCs w:val="32"/>
        </w:rPr>
        <w:t>’</w:t>
      </w:r>
      <w:r w:rsidRPr="00EA49B4">
        <w:rPr>
          <w:szCs w:val="32"/>
        </w:rPr>
        <w:t>il gardait contre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fond du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amer ressentiment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féroces passions de son cousin lui inspirèrent un mouvement d</w:t>
      </w:r>
      <w:r w:rsidR="007D0B10">
        <w:rPr>
          <w:szCs w:val="32"/>
        </w:rPr>
        <w:t>’</w:t>
      </w:r>
      <w:r w:rsidRPr="00EA49B4">
        <w:rPr>
          <w:szCs w:val="32"/>
        </w:rPr>
        <w:t>horreur et d</w:t>
      </w:r>
      <w:r w:rsidR="007D0B10">
        <w:rPr>
          <w:szCs w:val="32"/>
        </w:rPr>
        <w:t>’</w:t>
      </w:r>
      <w:r w:rsidRPr="00EA49B4">
        <w:rPr>
          <w:szCs w:val="32"/>
        </w:rPr>
        <w:t>effroi qu</w:t>
      </w:r>
      <w:r w:rsidR="007D0B10">
        <w:rPr>
          <w:szCs w:val="32"/>
        </w:rPr>
        <w:t>’</w:t>
      </w:r>
      <w:r w:rsidRPr="00EA49B4">
        <w:rPr>
          <w:szCs w:val="32"/>
        </w:rPr>
        <w:t>elle ne pouvait expliquer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comprit qu</w:t>
      </w:r>
      <w:r w:rsidR="007D0B10">
        <w:rPr>
          <w:szCs w:val="32"/>
        </w:rPr>
        <w:t>’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plus rien à espérer de ce caractère implacable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 mouvement fut en elle un prélude de courage et non de lâcheté</w:t>
      </w:r>
      <w:r w:rsidR="007D0B10">
        <w:rPr>
          <w:szCs w:val="32"/>
        </w:rPr>
        <w:t>.</w:t>
      </w:r>
    </w:p>
    <w:p w14:paraId="0BF444E9" w14:textId="6F26CFB2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répliqua-t-elle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chercherai jamais à vous déplaire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été accoutumée à vous obéir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vous obéirai toujours en tout ce qui sera raisonnable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vous me poussez un peu trop loin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 xml:space="preserve">que voulez-vous me dire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Ai-je jamais rien fait qui puisse autoriser vos odieux soupçons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suis innocente et je le serai toujours</w:t>
      </w:r>
      <w:r>
        <w:rPr>
          <w:szCs w:val="32"/>
        </w:rPr>
        <w:t>. M. </w:t>
      </w:r>
      <w:r w:rsidR="00CC13A3" w:rsidRPr="00EA49B4">
        <w:rPr>
          <w:szCs w:val="32"/>
        </w:rPr>
        <w:t xml:space="preserve">Grimes est bon pour trouver des femmes qui lui </w:t>
      </w:r>
      <w:r w:rsidR="00CC13A3" w:rsidRPr="00EA49B4">
        <w:rPr>
          <w:szCs w:val="32"/>
        </w:rPr>
        <w:lastRenderedPageBreak/>
        <w:t>conviennent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me convient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</w:t>
      </w:r>
      <w:r>
        <w:rPr>
          <w:szCs w:val="32"/>
        </w:rPr>
        <w:t>’</w:t>
      </w:r>
      <w:r w:rsidR="00CC13A3" w:rsidRPr="00EA49B4">
        <w:rPr>
          <w:szCs w:val="32"/>
        </w:rPr>
        <w:t>y a pas de torture dans le monde qui puisse me forcer à devenir sa femme</w:t>
      </w:r>
      <w:r>
        <w:rPr>
          <w:szCs w:val="32"/>
        </w:rPr>
        <w:t>. »</w:t>
      </w:r>
    </w:p>
    <w:p w14:paraId="18EA905D" w14:textId="3A037277" w:rsidR="007D0B10" w:rsidRDefault="00CC13A3" w:rsidP="00CC13A3">
      <w:pPr>
        <w:rPr>
          <w:szCs w:val="32"/>
        </w:rPr>
      </w:pPr>
      <w:r w:rsidRPr="00EA49B4">
        <w:rPr>
          <w:szCs w:val="32"/>
        </w:rPr>
        <w:t>Ce ton ferme et décidé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Émilie ne surprit pas peu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compté avec trop de confiance sur la timidité ordinaire du caractère de cette aimable personne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chercha alors à adoucir un peu la dureté de ses premières expressions</w:t>
      </w:r>
      <w:r w:rsidR="007D0B10">
        <w:rPr>
          <w:szCs w:val="32"/>
        </w:rPr>
        <w:t>.</w:t>
      </w:r>
    </w:p>
    <w:p w14:paraId="7FE976C9" w14:textId="3E3BD86D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que cela veut dire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Pouvez-vous bien vous emporter ainsi avec moi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Est-ce que vous croyez mener tout le monde à votre fantaisie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me faire faire vos volontés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plutôt que de vous en rapporter à ma bienveillance pour vous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Mais vous connaissez mes intentions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Émilie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insiste sur ce que vous receviez Grimes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l</w:t>
      </w:r>
      <w:r>
        <w:rPr>
          <w:szCs w:val="32"/>
        </w:rPr>
        <w:t>’</w:t>
      </w:r>
      <w:r w:rsidR="00CC13A3" w:rsidRPr="00EA49B4">
        <w:rPr>
          <w:szCs w:val="32"/>
        </w:rPr>
        <w:t>écoutiez de bonne grâce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que vous mettiez de côté avec lui tous vos grands airs et vos petites finesses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</w:t>
      </w:r>
      <w:r>
        <w:rPr>
          <w:szCs w:val="32"/>
        </w:rPr>
        <w:t>’</w:t>
      </w:r>
      <w:r w:rsidR="00CC13A3" w:rsidRPr="00EA49B4">
        <w:rPr>
          <w:szCs w:val="32"/>
        </w:rPr>
        <w:t>entendez-vous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Voulez-vous faire ce que je dis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 si vous persistez encore dans votre humeur opiniâtre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verrons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faut une fin à tout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croyez pas que personne se soucie de vous épouser malgré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êtes pas un morceau si rare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réponds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vous entendiez bien vos intérêts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vous trouveriez fort heureuse d</w:t>
      </w:r>
      <w:r>
        <w:rPr>
          <w:szCs w:val="32"/>
        </w:rPr>
        <w:t>’</w:t>
      </w:r>
      <w:r w:rsidR="00CC13A3" w:rsidRPr="00EA49B4">
        <w:rPr>
          <w:szCs w:val="32"/>
        </w:rPr>
        <w:t>accepter ce jeune homme pendant qu</w:t>
      </w:r>
      <w:r>
        <w:rPr>
          <w:szCs w:val="32"/>
        </w:rPr>
        <w:t>’</w:t>
      </w:r>
      <w:r w:rsidR="00CC13A3" w:rsidRPr="00EA49B4">
        <w:rPr>
          <w:szCs w:val="32"/>
        </w:rPr>
        <w:t>il veut bien de vous</w:t>
      </w:r>
      <w:r>
        <w:rPr>
          <w:szCs w:val="32"/>
        </w:rPr>
        <w:t>. »</w:t>
      </w:r>
    </w:p>
    <w:p w14:paraId="13884D7D" w14:textId="1FA19D34" w:rsidR="007D0B10" w:rsidRDefault="00CC13A3" w:rsidP="00CC13A3">
      <w:pPr>
        <w:rPr>
          <w:szCs w:val="32"/>
        </w:rPr>
      </w:pPr>
      <w:r w:rsidRPr="00EA49B4">
        <w:rPr>
          <w:szCs w:val="32"/>
        </w:rPr>
        <w:t>Miss Melville entrevit avec grand plaisir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ces dernières paroles de son cousin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terme assez prochain à la persécution qu</w:t>
      </w:r>
      <w:r w:rsidR="007D0B10">
        <w:rPr>
          <w:szCs w:val="32"/>
        </w:rPr>
        <w:t>’</w:t>
      </w:r>
      <w:r w:rsidRPr="00EA49B4">
        <w:rPr>
          <w:szCs w:val="32"/>
        </w:rPr>
        <w:t>elle endurait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qui elle en fit part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la félicita de ce que </w:t>
      </w:r>
      <w:r w:rsidR="007D0B10">
        <w:rPr>
          <w:szCs w:val="32"/>
        </w:rPr>
        <w:t>M. </w:t>
      </w:r>
      <w:r w:rsidRPr="00EA49B4">
        <w:rPr>
          <w:szCs w:val="32"/>
        </w:rPr>
        <w:t>Tyrrel paraissait revenir à des sentiments plus sages et plus modérés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se sut à elle-même bon gré d</w:t>
      </w:r>
      <w:r w:rsidR="007D0B10">
        <w:rPr>
          <w:szCs w:val="32"/>
        </w:rPr>
        <w:t>’</w:t>
      </w:r>
      <w:r w:rsidRPr="00EA49B4">
        <w:rPr>
          <w:szCs w:val="32"/>
        </w:rPr>
        <w:t>avoir conseillé une démarche dont l</w:t>
      </w:r>
      <w:r w:rsidR="007D0B10">
        <w:rPr>
          <w:szCs w:val="32"/>
        </w:rPr>
        <w:t>’</w:t>
      </w:r>
      <w:r w:rsidRPr="00EA49B4">
        <w:rPr>
          <w:szCs w:val="32"/>
        </w:rPr>
        <w:t>issue était aussi heureuse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leurs félicitations mutuelles ne furent pas de longue durée</w:t>
      </w:r>
      <w:r w:rsidR="007D0B10">
        <w:rPr>
          <w:szCs w:val="32"/>
        </w:rPr>
        <w:t> ; M. </w:t>
      </w:r>
      <w:r w:rsidRPr="00EA49B4">
        <w:rPr>
          <w:szCs w:val="32"/>
        </w:rPr>
        <w:t>Tyrrel annonça à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Jakeman </w:t>
      </w:r>
      <w:r w:rsidRPr="00EA49B4">
        <w:rPr>
          <w:szCs w:val="32"/>
        </w:rPr>
        <w:lastRenderedPageBreak/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était dans la nécessité de l</w:t>
      </w:r>
      <w:r w:rsidR="007D0B10">
        <w:rPr>
          <w:szCs w:val="32"/>
        </w:rPr>
        <w:t>’</w:t>
      </w:r>
      <w:r w:rsidRPr="00EA49B4">
        <w:rPr>
          <w:szCs w:val="32"/>
        </w:rPr>
        <w:t>envoyer quelque part pour une affaire qui la retiendrait quelques semaines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ce message n</w:t>
      </w:r>
      <w:r w:rsidR="007D0B10">
        <w:rPr>
          <w:szCs w:val="32"/>
        </w:rPr>
        <w:t>’</w:t>
      </w:r>
      <w:r w:rsidRPr="00EA49B4">
        <w:rPr>
          <w:szCs w:val="32"/>
        </w:rPr>
        <w:t>eût rien en apparence d</w:t>
      </w:r>
      <w:r w:rsidR="007D0B10">
        <w:rPr>
          <w:szCs w:val="32"/>
        </w:rPr>
        <w:t>’</w:t>
      </w:r>
      <w:r w:rsidRPr="00EA49B4">
        <w:rPr>
          <w:szCs w:val="32"/>
        </w:rPr>
        <w:t>artificieux ou de suspect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une séparation si fort à contre-temps fut d</w:t>
      </w:r>
      <w:r w:rsidR="007D0B10">
        <w:rPr>
          <w:szCs w:val="32"/>
        </w:rPr>
        <w:t>’</w:t>
      </w:r>
      <w:r w:rsidRPr="00EA49B4">
        <w:rPr>
          <w:szCs w:val="32"/>
        </w:rPr>
        <w:t>un augure sinistre pour les deux amies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exhorta sa pupille à tenir bon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lui rappela la disposition où son cousin avait paru être de revenir sur ses résolutions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l</w:t>
      </w:r>
      <w:r w:rsidR="007D0B10">
        <w:rPr>
          <w:szCs w:val="32"/>
        </w:rPr>
        <w:t>’</w:t>
      </w:r>
      <w:r w:rsidRPr="00EA49B4">
        <w:rPr>
          <w:szCs w:val="32"/>
        </w:rPr>
        <w:t>encouragea à tout espérer du courage et du bon esprit dont elle était pourvue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 son côté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très-peinée de l</w:t>
      </w:r>
      <w:r w:rsidR="007D0B10">
        <w:rPr>
          <w:szCs w:val="32"/>
        </w:rPr>
        <w:t>’</w:t>
      </w:r>
      <w:r w:rsidRPr="00EA49B4">
        <w:rPr>
          <w:szCs w:val="32"/>
        </w:rPr>
        <w:t>absence de sa chère protectrice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les conseils lui étaient si nécessaires dans une pareille crise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ne pouvait pas cependant supposer assez de malice et de duplicité dans le cœur de </w:t>
      </w:r>
      <w:r w:rsidR="007D0B10">
        <w:rPr>
          <w:szCs w:val="32"/>
        </w:rPr>
        <w:t>M. </w:t>
      </w:r>
      <w:r w:rsidRPr="00EA49B4">
        <w:rPr>
          <w:szCs w:val="32"/>
        </w:rPr>
        <w:t>Tyrrel pour concevoir de justes sujets d</w:t>
      </w:r>
      <w:r w:rsidR="007D0B10">
        <w:rPr>
          <w:szCs w:val="32"/>
        </w:rPr>
        <w:t>’</w:t>
      </w:r>
      <w:r w:rsidRPr="00EA49B4">
        <w:rPr>
          <w:szCs w:val="32"/>
        </w:rPr>
        <w:t>alarme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se flatta d</w:t>
      </w:r>
      <w:r w:rsidR="007D0B10">
        <w:rPr>
          <w:szCs w:val="32"/>
        </w:rPr>
        <w:t>’</w:t>
      </w:r>
      <w:r w:rsidRPr="00EA49B4">
        <w:rPr>
          <w:szCs w:val="32"/>
        </w:rPr>
        <w:t>être bientôt délivrée d</w:t>
      </w:r>
      <w:r w:rsidR="007D0B10">
        <w:rPr>
          <w:szCs w:val="32"/>
        </w:rPr>
        <w:t>’</w:t>
      </w:r>
      <w:r w:rsidRPr="00EA49B4">
        <w:rPr>
          <w:szCs w:val="32"/>
        </w:rPr>
        <w:t>une aussi cruelle persécution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heureuse conclusion qu</w:t>
      </w:r>
      <w:r w:rsidR="007D0B10">
        <w:rPr>
          <w:szCs w:val="32"/>
        </w:rPr>
        <w:t>’</w:t>
      </w:r>
      <w:r w:rsidRPr="00EA49B4">
        <w:rPr>
          <w:szCs w:val="32"/>
        </w:rPr>
        <w:t>avait eue la première affaire sérieuse de sa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lui parut l</w:t>
      </w:r>
      <w:r w:rsidR="007D0B10">
        <w:rPr>
          <w:szCs w:val="32"/>
        </w:rPr>
        <w:t>’</w:t>
      </w:r>
      <w:r w:rsidRPr="00EA49B4">
        <w:rPr>
          <w:szCs w:val="32"/>
        </w:rPr>
        <w:t>assurance d</w:t>
      </w:r>
      <w:r w:rsidR="007D0B10">
        <w:rPr>
          <w:szCs w:val="32"/>
        </w:rPr>
        <w:t>’</w:t>
      </w:r>
      <w:r w:rsidRPr="00EA49B4">
        <w:rPr>
          <w:szCs w:val="32"/>
        </w:rPr>
        <w:t>un succès complet pour l</w:t>
      </w:r>
      <w:r w:rsidR="007D0B10">
        <w:rPr>
          <w:szCs w:val="32"/>
        </w:rPr>
        <w:t>’</w:t>
      </w:r>
      <w:r w:rsidRPr="00EA49B4">
        <w:rPr>
          <w:szCs w:val="32"/>
        </w:rPr>
        <w:t>avenir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alternative d</w:t>
      </w:r>
      <w:r w:rsidR="007D0B10">
        <w:rPr>
          <w:szCs w:val="32"/>
        </w:rPr>
        <w:t>’</w:t>
      </w:r>
      <w:r w:rsidRPr="00EA49B4">
        <w:rPr>
          <w:szCs w:val="32"/>
        </w:rPr>
        <w:t>alarmes et d</w:t>
      </w:r>
      <w:r w:rsidR="007D0B10">
        <w:rPr>
          <w:szCs w:val="32"/>
        </w:rPr>
        <w:t>’</w:t>
      </w:r>
      <w:r w:rsidRPr="00EA49B4">
        <w:rPr>
          <w:szCs w:val="32"/>
        </w:rPr>
        <w:t>énergie fit bientôt place aux douces rêveries attachées 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idée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illusions auxquelles elle s</w:t>
      </w:r>
      <w:r w:rsidR="007D0B10">
        <w:rPr>
          <w:szCs w:val="32"/>
        </w:rPr>
        <w:t>’</w:t>
      </w:r>
      <w:r w:rsidRPr="00EA49B4">
        <w:rPr>
          <w:szCs w:val="32"/>
        </w:rPr>
        <w:t>abandonnait à cet égard ne lui laissaient aucune idée pénible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incertitude même de l</w:t>
      </w:r>
      <w:r w:rsidR="007D0B10">
        <w:rPr>
          <w:szCs w:val="32"/>
        </w:rPr>
        <w:t>’</w:t>
      </w:r>
      <w:r w:rsidRPr="00EA49B4">
        <w:rPr>
          <w:szCs w:val="32"/>
        </w:rPr>
        <w:t>événement lui faisait désirer de voir se prolonger une situation qui pouvait être trompeuse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telle qu</w:t>
      </w:r>
      <w:r w:rsidR="007D0B10">
        <w:rPr>
          <w:szCs w:val="32"/>
        </w:rPr>
        <w:t>’</w:t>
      </w:r>
      <w:r w:rsidRPr="00EA49B4">
        <w:rPr>
          <w:szCs w:val="32"/>
        </w:rPr>
        <w:t>elle 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aussi des charmes</w:t>
      </w:r>
      <w:r w:rsidR="007D0B10">
        <w:rPr>
          <w:szCs w:val="32"/>
        </w:rPr>
        <w:t>.</w:t>
      </w:r>
    </w:p>
    <w:p w14:paraId="35971BF0" w14:textId="79B0ED30" w:rsidR="00CC13A3" w:rsidRPr="00EA49B4" w:rsidRDefault="00CC13A3" w:rsidP="007D0B10">
      <w:pPr>
        <w:pStyle w:val="Titre1"/>
      </w:pPr>
      <w:bookmarkStart w:id="10" w:name="_Toc194843900"/>
      <w:r w:rsidRPr="00EA49B4">
        <w:lastRenderedPageBreak/>
        <w:t>VIII</w:t>
      </w:r>
      <w:bookmarkEnd w:id="10"/>
    </w:p>
    <w:p w14:paraId="40760884" w14:textId="705BB6B9" w:rsidR="007D0B10" w:rsidRDefault="00CC13A3" w:rsidP="00CC13A3">
      <w:pPr>
        <w:rPr>
          <w:szCs w:val="32"/>
        </w:rPr>
      </w:pPr>
      <w:r w:rsidRPr="00EA49B4">
        <w:rPr>
          <w:szCs w:val="32"/>
        </w:rPr>
        <w:t>Rien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plus loin des intentions de </w:t>
      </w:r>
      <w:r w:rsidR="007D0B10">
        <w:rPr>
          <w:szCs w:val="32"/>
        </w:rPr>
        <w:t>M. </w:t>
      </w:r>
      <w:r w:rsidRPr="00EA49B4">
        <w:rPr>
          <w:szCs w:val="32"/>
        </w:rPr>
        <w:t>Tyrrel que de laisser ainsi tomber son projet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se vit pas plus tôt débarrassé de la bonne gouvernante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changea tout à fait de système dans sa conduite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Enfermant étroitement miss Merville dans son appartement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voulut la priver de tout moyen de communication au dehors de la maison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la mit sous la surveillance d</w:t>
      </w:r>
      <w:r w:rsidR="007D0B10">
        <w:rPr>
          <w:szCs w:val="32"/>
        </w:rPr>
        <w:t>’</w:t>
      </w:r>
      <w:r w:rsidRPr="00EA49B4">
        <w:rPr>
          <w:szCs w:val="32"/>
        </w:rPr>
        <w:t>une servante sur la discrétion de laquelle il comptait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été autrefois honorée des faveurs secrètes du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voyait les égards dont Émilie jouissait à Tyrrel-Place comme une usurpation sur des droits qui lui semblaient beaucoup mieux établis</w:t>
      </w:r>
      <w:r w:rsidR="007D0B10">
        <w:rPr>
          <w:szCs w:val="32"/>
        </w:rPr>
        <w:t>. M. </w:t>
      </w:r>
      <w:r w:rsidRPr="00EA49B4">
        <w:rPr>
          <w:szCs w:val="32"/>
        </w:rPr>
        <w:t>Tyrrel lui-même fit tout ce qui était en son pouvoir pour jeter des nuages sur la réputation de son innocente cousine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représenta à tous les gens de sa maison les précautions qu</w:t>
      </w:r>
      <w:r w:rsidR="007D0B10">
        <w:rPr>
          <w:szCs w:val="32"/>
        </w:rPr>
        <w:t>’</w:t>
      </w:r>
      <w:r w:rsidRPr="00EA49B4">
        <w:rPr>
          <w:szCs w:val="32"/>
        </w:rPr>
        <w:t>il prenait à son égard comme absolument nécessaires pour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empêcher de courir dans les bras de </w:t>
      </w:r>
      <w:r w:rsidR="007D0B10">
        <w:rPr>
          <w:szCs w:val="32"/>
        </w:rPr>
        <w:t>M. </w:t>
      </w:r>
      <w:r w:rsidRPr="00EA49B4">
        <w:rPr>
          <w:szCs w:val="32"/>
        </w:rPr>
        <w:t>Falkland et pour prévenir sa ruine totale</w:t>
      </w:r>
      <w:r w:rsidR="007D0B10">
        <w:rPr>
          <w:szCs w:val="32"/>
        </w:rPr>
        <w:t>.</w:t>
      </w:r>
    </w:p>
    <w:p w14:paraId="03EDC00A" w14:textId="3C812019" w:rsidR="007D0B10" w:rsidRDefault="00CC13A3" w:rsidP="00CC13A3">
      <w:pPr>
        <w:rPr>
          <w:szCs w:val="32"/>
        </w:rPr>
      </w:pPr>
      <w:r w:rsidRPr="00EA49B4">
        <w:rPr>
          <w:szCs w:val="32"/>
        </w:rPr>
        <w:t>Dès que miss Melville fut restée ainsi en réclusion pendant vingt-quatre heures et qu</w:t>
      </w:r>
      <w:r w:rsidR="007D0B10">
        <w:rPr>
          <w:szCs w:val="32"/>
        </w:rPr>
        <w:t>’</w:t>
      </w:r>
      <w:r w:rsidRPr="00EA49B4">
        <w:rPr>
          <w:szCs w:val="32"/>
        </w:rPr>
        <w:t>il y eut quelque raison de supposer que cette étroite solitude avait pu abattre sa résolution</w:t>
      </w:r>
      <w:r w:rsidR="007D0B10">
        <w:rPr>
          <w:szCs w:val="32"/>
        </w:rPr>
        <w:t>, M. </w:t>
      </w:r>
      <w:r w:rsidRPr="00EA49B4">
        <w:rPr>
          <w:szCs w:val="32"/>
        </w:rPr>
        <w:t>Tyrrel jugea à propos de l</w:t>
      </w:r>
      <w:r w:rsidR="007D0B10">
        <w:rPr>
          <w:szCs w:val="32"/>
        </w:rPr>
        <w:t>’</w:t>
      </w:r>
      <w:r w:rsidRPr="00EA49B4">
        <w:rPr>
          <w:szCs w:val="32"/>
        </w:rPr>
        <w:t>aller trouver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lui expliquer les motifs du traitement qu</w:t>
      </w:r>
      <w:r w:rsidR="007D0B10">
        <w:rPr>
          <w:szCs w:val="32"/>
        </w:rPr>
        <w:t>’</w:t>
      </w:r>
      <w:r w:rsidRPr="00EA49B4">
        <w:rPr>
          <w:szCs w:val="32"/>
        </w:rPr>
        <w:t>elle éprouvait et de lui indiquer les seuls moyens qu</w:t>
      </w:r>
      <w:r w:rsidR="007D0B10">
        <w:rPr>
          <w:szCs w:val="32"/>
        </w:rPr>
        <w:t>’</w:t>
      </w:r>
      <w:r w:rsidRPr="00EA49B4">
        <w:rPr>
          <w:szCs w:val="32"/>
        </w:rPr>
        <w:t>elle eût pour espérer quelque changement dans son sort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Émilie ne le vit pas plus tôt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tournant vers lui avec un air plus ferme et plus déterminé qu</w:t>
      </w:r>
      <w:r w:rsidR="007D0B10">
        <w:rPr>
          <w:szCs w:val="32"/>
        </w:rPr>
        <w:t>’</w:t>
      </w:r>
      <w:r w:rsidRPr="00EA49B4">
        <w:rPr>
          <w:szCs w:val="32"/>
        </w:rPr>
        <w:t>elle ne l</w:t>
      </w:r>
      <w:r w:rsidR="007D0B10">
        <w:rPr>
          <w:szCs w:val="32"/>
        </w:rPr>
        <w:t>’</w:t>
      </w:r>
      <w:r w:rsidRPr="00EA49B4">
        <w:rPr>
          <w:szCs w:val="32"/>
        </w:rPr>
        <w:t>avait jamais eu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lui parla ainsi</w:t>
      </w:r>
      <w:r w:rsidR="007D0B10">
        <w:rPr>
          <w:szCs w:val="32"/>
        </w:rPr>
        <w:t> :</w:t>
      </w:r>
    </w:p>
    <w:p w14:paraId="64D8C621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avais besoin de vous voir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paraît que je suis ici enfermée par vos ordres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que cela veut dire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Quel droit avez-vous de me faire votre prisonnière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Vous dois-je quelque chose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Votre mère m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 laissé </w:t>
      </w:r>
      <w:r w:rsidR="00CC13A3" w:rsidRPr="00EA49B4">
        <w:rPr>
          <w:szCs w:val="32"/>
        </w:rPr>
        <w:lastRenderedPageBreak/>
        <w:t>cent livres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</w:t>
      </w:r>
      <w:r>
        <w:rPr>
          <w:szCs w:val="32"/>
        </w:rPr>
        <w:t>’</w:t>
      </w:r>
      <w:r w:rsidR="00CC13A3" w:rsidRPr="00EA49B4">
        <w:rPr>
          <w:szCs w:val="32"/>
        </w:rPr>
        <w:t>avez-vous jamais offert de rien ajouter à ma fortune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vous l</w:t>
      </w:r>
      <w:r>
        <w:rPr>
          <w:szCs w:val="32"/>
        </w:rPr>
        <w:t>’</w:t>
      </w:r>
      <w:r w:rsidR="00CC13A3" w:rsidRPr="00EA49B4">
        <w:rPr>
          <w:szCs w:val="32"/>
        </w:rPr>
        <w:t>auriez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en ai pas besoin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prétends pas à un meilleur sort que celui des enfants nés de parents pauvres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peux bien vivre comme ils font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aime mieux la liberté que les richesses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vois bien que la manière déterminée avec laquelle je vous parle vous étonne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croyez-vous que je me laisserai ainsi fouler aux pieds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vous aurais déjà laissé là si Mrs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Jakeman ne m</w:t>
      </w:r>
      <w:r>
        <w:rPr>
          <w:szCs w:val="32"/>
        </w:rPr>
        <w:t>’</w:t>
      </w:r>
      <w:r w:rsidR="00CC13A3" w:rsidRPr="00EA49B4">
        <w:rPr>
          <w:szCs w:val="32"/>
        </w:rPr>
        <w:t>en eût pas détournée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</w:t>
      </w:r>
      <w:r>
        <w:rPr>
          <w:szCs w:val="32"/>
        </w:rPr>
        <w:t>’</w:t>
      </w:r>
      <w:r w:rsidR="00CC13A3" w:rsidRPr="00EA49B4">
        <w:rPr>
          <w:szCs w:val="32"/>
        </w:rPr>
        <w:t>est ce que vous auriez mérité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n</w:t>
      </w:r>
      <w:r>
        <w:rPr>
          <w:szCs w:val="32"/>
        </w:rPr>
        <w:t>’</w:t>
      </w:r>
      <w:r w:rsidR="00CC13A3" w:rsidRPr="00EA49B4">
        <w:rPr>
          <w:szCs w:val="32"/>
        </w:rPr>
        <w:t>avais pas mieux pensé de vous que je ne le devais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ce que je vois par votre conduite envers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à présent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entends quitter à l</w:t>
      </w:r>
      <w:r>
        <w:rPr>
          <w:szCs w:val="32"/>
        </w:rPr>
        <w:t>’</w:t>
      </w:r>
      <w:r w:rsidR="00CC13A3" w:rsidRPr="00EA49B4">
        <w:rPr>
          <w:szCs w:val="32"/>
        </w:rPr>
        <w:t>instant votre maison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</w:t>
      </w:r>
      <w:r>
        <w:rPr>
          <w:szCs w:val="32"/>
        </w:rPr>
        <w:t>’</w:t>
      </w:r>
      <w:r w:rsidR="00CC13A3" w:rsidRPr="00EA49B4">
        <w:rPr>
          <w:szCs w:val="32"/>
        </w:rPr>
        <w:t>insiste pour que vous ne cherchiez pas à m</w:t>
      </w:r>
      <w:r>
        <w:rPr>
          <w:szCs w:val="32"/>
        </w:rPr>
        <w:t>’</w:t>
      </w:r>
      <w:r w:rsidR="00CC13A3" w:rsidRPr="00EA49B4">
        <w:rPr>
          <w:szCs w:val="32"/>
        </w:rPr>
        <w:t>en empêcher</w:t>
      </w:r>
      <w:r>
        <w:rPr>
          <w:szCs w:val="32"/>
        </w:rPr>
        <w:t>. ».</w:t>
      </w:r>
    </w:p>
    <w:p w14:paraId="0AE9C05E" w14:textId="1C033055" w:rsidR="007D0B10" w:rsidRDefault="00CC13A3" w:rsidP="00CC13A3">
      <w:pPr>
        <w:rPr>
          <w:szCs w:val="32"/>
        </w:rPr>
      </w:pPr>
      <w:r w:rsidRPr="00EA49B4">
        <w:rPr>
          <w:szCs w:val="32"/>
        </w:rPr>
        <w:t>En disant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se leva et s</w:t>
      </w:r>
      <w:r w:rsidR="007D0B10">
        <w:rPr>
          <w:szCs w:val="32"/>
        </w:rPr>
        <w:t>’</w:t>
      </w:r>
      <w:r w:rsidRPr="00EA49B4">
        <w:rPr>
          <w:szCs w:val="32"/>
        </w:rPr>
        <w:t>avança vers la porte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tandis que </w:t>
      </w:r>
      <w:r w:rsidR="007D0B10">
        <w:rPr>
          <w:szCs w:val="32"/>
        </w:rPr>
        <w:t>M. </w:t>
      </w:r>
      <w:r w:rsidRPr="00EA49B4">
        <w:rPr>
          <w:szCs w:val="32"/>
        </w:rPr>
        <w:t>Tyrrel était comme pétrifié de son courage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voyant sur le point d</w:t>
      </w:r>
      <w:r w:rsidR="007D0B10">
        <w:rPr>
          <w:szCs w:val="32"/>
        </w:rPr>
        <w:t>’</w:t>
      </w:r>
      <w:r w:rsidRPr="00EA49B4">
        <w:rPr>
          <w:szCs w:val="32"/>
        </w:rPr>
        <w:t>échapper de ses mains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revint à lui-même et la retint</w:t>
      </w:r>
      <w:r w:rsidR="007D0B10">
        <w:rPr>
          <w:szCs w:val="32"/>
        </w:rPr>
        <w:t>.</w:t>
      </w:r>
    </w:p>
    <w:p w14:paraId="5203508A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que tout ceci veut donc dire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petite effrontée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avez-vous cru m</w:t>
      </w:r>
      <w:r>
        <w:rPr>
          <w:szCs w:val="32"/>
        </w:rPr>
        <w:t>’</w:t>
      </w:r>
      <w:r w:rsidR="00CC13A3" w:rsidRPr="00EA49B4">
        <w:rPr>
          <w:szCs w:val="32"/>
        </w:rPr>
        <w:t>en imposer à force d</w:t>
      </w:r>
      <w:r>
        <w:rPr>
          <w:szCs w:val="32"/>
        </w:rPr>
        <w:t>’</w:t>
      </w:r>
      <w:r w:rsidR="00CC13A3" w:rsidRPr="00EA49B4">
        <w:rPr>
          <w:szCs w:val="32"/>
        </w:rPr>
        <w:t>impudence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Asseyez-vous là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tenez-vous tranquille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voulez savoir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quel droit vous êtes ici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du droit de possession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cette maison est à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vous êtes en mon pouvoir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ici de Mrs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Jakeman pour vous encourager dans vos sottises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non plus de Falkland pour vous servir de champion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déjoué toutes vos ruses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contre-miné tous vos projets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Croyez-vous que je me laisserai ainsi contrecarrer pour rien au monde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Quand est-ce que vous avez vu personne résister à mes volontés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avoir à s</w:t>
      </w:r>
      <w:r>
        <w:rPr>
          <w:szCs w:val="32"/>
        </w:rPr>
        <w:t>’</w:t>
      </w:r>
      <w:r w:rsidR="00CC13A3" w:rsidRPr="00EA49B4">
        <w:rPr>
          <w:szCs w:val="32"/>
        </w:rPr>
        <w:t>en repentir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je me laisserais insulter en face par une petite fille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 non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en suis pas encore là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rien fait pour votre fortune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qui est-ce qui vous a donc élevée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 xml:space="preserve">Qui est-ce qui a </w:t>
      </w:r>
      <w:r w:rsidR="00CC13A3" w:rsidRPr="00EA49B4">
        <w:rPr>
          <w:szCs w:val="32"/>
        </w:rPr>
        <w:lastRenderedPageBreak/>
        <w:t>pris soin de 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le vêtement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logement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vous les a fournis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vous en donnerai le mémoire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Est-ce que vous ne savez pas qu</w:t>
      </w:r>
      <w:r>
        <w:rPr>
          <w:szCs w:val="32"/>
        </w:rPr>
        <w:t>’</w:t>
      </w:r>
      <w:r w:rsidR="00CC13A3" w:rsidRPr="00EA49B4">
        <w:rPr>
          <w:szCs w:val="32"/>
        </w:rPr>
        <w:t>un créancier a le droit d</w:t>
      </w:r>
      <w:r>
        <w:rPr>
          <w:szCs w:val="32"/>
        </w:rPr>
        <w:t>’</w:t>
      </w:r>
      <w:r w:rsidR="00CC13A3" w:rsidRPr="00EA49B4">
        <w:rPr>
          <w:szCs w:val="32"/>
        </w:rPr>
        <w:t>arrêter son débiteur qui s</w:t>
      </w:r>
      <w:r>
        <w:rPr>
          <w:szCs w:val="32"/>
        </w:rPr>
        <w:t>’</w:t>
      </w:r>
      <w:r w:rsidR="00CC13A3" w:rsidRPr="00EA49B4">
        <w:rPr>
          <w:szCs w:val="32"/>
        </w:rPr>
        <w:t>enfuit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en direz tout ce qu</w:t>
      </w:r>
      <w:r>
        <w:rPr>
          <w:szCs w:val="32"/>
        </w:rPr>
        <w:t>’</w:t>
      </w:r>
      <w:r w:rsidR="00CC13A3" w:rsidRPr="00EA49B4">
        <w:rPr>
          <w:szCs w:val="32"/>
        </w:rPr>
        <w:t>il vous plaira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vous resterez ici jusqu</w:t>
      </w:r>
      <w:r>
        <w:rPr>
          <w:szCs w:val="32"/>
        </w:rPr>
        <w:t>’</w:t>
      </w:r>
      <w:r w:rsidR="00CC13A3" w:rsidRPr="00EA49B4">
        <w:rPr>
          <w:szCs w:val="32"/>
        </w:rPr>
        <w:t>à ce que vous épousiez Grimes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ciel et l</w:t>
      </w:r>
      <w:r>
        <w:rPr>
          <w:szCs w:val="32"/>
        </w:rPr>
        <w:t>’</w:t>
      </w:r>
      <w:r w:rsidR="00CC13A3" w:rsidRPr="00EA49B4">
        <w:rPr>
          <w:szCs w:val="32"/>
        </w:rPr>
        <w:t>enfer conjurés n</w:t>
      </w:r>
      <w:r>
        <w:rPr>
          <w:szCs w:val="32"/>
        </w:rPr>
        <w:t>’</w:t>
      </w:r>
      <w:r w:rsidR="00CC13A3" w:rsidRPr="00EA49B4">
        <w:rPr>
          <w:szCs w:val="32"/>
        </w:rPr>
        <w:t>empêcheront pas que je ne vienne à bout de faire plier votre obstination</w:t>
      </w:r>
      <w:r>
        <w:rPr>
          <w:szCs w:val="32"/>
        </w:rPr>
        <w:t>.</w:t>
      </w:r>
    </w:p>
    <w:p w14:paraId="173F4F54" w14:textId="65361A37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Homme impitoyable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homme injuste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assez pour vous que je n</w:t>
      </w:r>
      <w:r>
        <w:rPr>
          <w:szCs w:val="32"/>
        </w:rPr>
        <w:t>’</w:t>
      </w:r>
      <w:r w:rsidR="00CC13A3" w:rsidRPr="00EA49B4">
        <w:rPr>
          <w:szCs w:val="32"/>
        </w:rPr>
        <w:t>aie ici personne pour me défendre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ne suis pas autant à votre merci que vous l</w:t>
      </w:r>
      <w:r>
        <w:rPr>
          <w:szCs w:val="32"/>
        </w:rPr>
        <w:t>’</w:t>
      </w:r>
      <w:r w:rsidR="00CC13A3" w:rsidRPr="00EA49B4">
        <w:rPr>
          <w:szCs w:val="32"/>
        </w:rPr>
        <w:t>imaginez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pouvez emprisonner mon corps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mon âme brave toutes vos violences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Épouser </w:t>
      </w:r>
      <w:r>
        <w:rPr>
          <w:szCs w:val="32"/>
        </w:rPr>
        <w:t>M. </w:t>
      </w:r>
      <w:r w:rsidR="00CC13A3" w:rsidRPr="00EA49B4">
        <w:rPr>
          <w:szCs w:val="32"/>
        </w:rPr>
        <w:t>Grimes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est-ce là le moyen que vous prenez pour m</w:t>
      </w:r>
      <w:r>
        <w:rPr>
          <w:szCs w:val="32"/>
        </w:rPr>
        <w:t>’</w:t>
      </w:r>
      <w:r w:rsidR="00CC13A3" w:rsidRPr="00EA49B4">
        <w:rPr>
          <w:szCs w:val="32"/>
        </w:rPr>
        <w:t>y déterminer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Chaque dureté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chaque injustice que je souffre ne fait que reculer encore le but de toutes vos indignités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êtes pas accoutumé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dites-vous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ce qu</w:t>
      </w:r>
      <w:r>
        <w:rPr>
          <w:szCs w:val="32"/>
        </w:rPr>
        <w:t>’</w:t>
      </w:r>
      <w:r w:rsidR="00CC13A3" w:rsidRPr="00EA49B4">
        <w:rPr>
          <w:szCs w:val="32"/>
        </w:rPr>
        <w:t>on résiste à vos volontés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Quand y ai-je jamais résisté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une affaire qui ne regarde absolument que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volonté sera comptée pour rien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éprouvez-vous pas quelque honte d</w:t>
      </w:r>
      <w:r>
        <w:rPr>
          <w:szCs w:val="32"/>
        </w:rPr>
        <w:t>’</w:t>
      </w:r>
      <w:r w:rsidR="00CC13A3" w:rsidRPr="00EA49B4">
        <w:rPr>
          <w:szCs w:val="32"/>
        </w:rPr>
        <w:t>établir un tel principe pour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ne pas souffrir qu</w:t>
      </w:r>
      <w:r>
        <w:rPr>
          <w:szCs w:val="32"/>
        </w:rPr>
        <w:t>’</w:t>
      </w:r>
      <w:r w:rsidR="00CC13A3" w:rsidRPr="00EA49B4">
        <w:rPr>
          <w:szCs w:val="32"/>
        </w:rPr>
        <w:t>aucune autre créature puisse le réclamer pour soi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besoin de vous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comment osez-vous me disputer le privilége de tout être raisonnable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vivre paisiblement dans la pauvreté et dans l</w:t>
      </w:r>
      <w:r>
        <w:rPr>
          <w:szCs w:val="32"/>
        </w:rPr>
        <w:t>’</w:t>
      </w:r>
      <w:r w:rsidR="00CC13A3" w:rsidRPr="00EA49B4">
        <w:rPr>
          <w:szCs w:val="32"/>
        </w:rPr>
        <w:t>innocence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prétendez à la considération et à l</w:t>
      </w:r>
      <w:r>
        <w:rPr>
          <w:szCs w:val="32"/>
        </w:rPr>
        <w:t>’</w:t>
      </w:r>
      <w:r w:rsidR="00CC13A3" w:rsidRPr="00EA49B4">
        <w:rPr>
          <w:szCs w:val="32"/>
        </w:rPr>
        <w:t>estime de tous ceux qui vous connaissent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quelle sorte d</w:t>
      </w:r>
      <w:r>
        <w:rPr>
          <w:szCs w:val="32"/>
        </w:rPr>
        <w:t>’</w:t>
      </w:r>
      <w:r w:rsidR="00CC13A3" w:rsidRPr="00EA49B4">
        <w:rPr>
          <w:szCs w:val="32"/>
        </w:rPr>
        <w:t>homme vous montrez-vous ici à mon égard</w:t>
      </w:r>
      <w:r>
        <w:rPr>
          <w:szCs w:val="32"/>
        </w:rPr>
        <w:t> ? »</w:t>
      </w:r>
    </w:p>
    <w:p w14:paraId="75C68C21" w14:textId="677AEEF1" w:rsidR="007D0B10" w:rsidRDefault="00CC13A3" w:rsidP="00CC13A3">
      <w:pPr>
        <w:rPr>
          <w:szCs w:val="32"/>
        </w:rPr>
      </w:pPr>
      <w:r w:rsidRPr="00EA49B4">
        <w:rPr>
          <w:szCs w:val="32"/>
        </w:rPr>
        <w:t>Les reproches énergiques d</w:t>
      </w:r>
      <w:r w:rsidR="007D0B10">
        <w:rPr>
          <w:szCs w:val="32"/>
        </w:rPr>
        <w:t>’</w:t>
      </w:r>
      <w:r w:rsidRPr="00EA49B4">
        <w:rPr>
          <w:szCs w:val="32"/>
        </w:rPr>
        <w:t>Émilie avaient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abord causé à </w:t>
      </w:r>
      <w:r w:rsidR="007D0B10">
        <w:rPr>
          <w:szCs w:val="32"/>
        </w:rPr>
        <w:t>M. </w:t>
      </w:r>
      <w:r w:rsidRPr="00EA49B4">
        <w:rPr>
          <w:szCs w:val="32"/>
        </w:rPr>
        <w:t>Tyrrel un mouvement de surprise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sentait comme frappé de honte et de crainte en présence de cette victime innocente et sans défense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sa confusion n</w:t>
      </w:r>
      <w:r w:rsidR="007D0B10">
        <w:rPr>
          <w:szCs w:val="32"/>
        </w:rPr>
        <w:t>’</w:t>
      </w:r>
      <w:r w:rsidRPr="00EA49B4">
        <w:rPr>
          <w:szCs w:val="32"/>
        </w:rPr>
        <w:t>était qu</w:t>
      </w:r>
      <w:r w:rsidR="007D0B10">
        <w:rPr>
          <w:szCs w:val="32"/>
        </w:rPr>
        <w:t>’</w:t>
      </w:r>
      <w:r w:rsidRPr="00EA49B4">
        <w:rPr>
          <w:szCs w:val="32"/>
        </w:rPr>
        <w:t>une suite de son étonnement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la première émotion fut passée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fureur reprit sa place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il se maudit cent fois lui-même </w:t>
      </w:r>
      <w:r w:rsidRPr="00EA49B4">
        <w:rPr>
          <w:szCs w:val="32"/>
        </w:rPr>
        <w:lastRenderedPageBreak/>
        <w:t>de s</w:t>
      </w:r>
      <w:r w:rsidR="007D0B10">
        <w:rPr>
          <w:szCs w:val="32"/>
        </w:rPr>
        <w:t>’</w:t>
      </w:r>
      <w:r w:rsidRPr="00EA49B4">
        <w:rPr>
          <w:szCs w:val="32"/>
        </w:rPr>
        <w:t>être laissé émouvoir aux plaintes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</w:t>
      </w:r>
      <w:r w:rsidR="007D0B10">
        <w:rPr>
          <w:szCs w:val="32"/>
        </w:rPr>
        <w:t>’</w:t>
      </w:r>
      <w:r w:rsidRPr="00EA49B4">
        <w:rPr>
          <w:szCs w:val="32"/>
        </w:rPr>
        <w:t>en fut que plus exaspéré contre elle pour avoir osé lui parler sur un ton aussi hardi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un moment où elle avait tout à redouter de son pouvoir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humeur despotique et implacable était exaltée à un degré qui tenait de la démence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même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caractère sombre et soucieux le portait à rouler dans sa tête mille projets de vengeance pour punir l</w:t>
      </w:r>
      <w:r w:rsidR="007D0B10">
        <w:rPr>
          <w:szCs w:val="32"/>
        </w:rPr>
        <w:t>’</w:t>
      </w:r>
      <w:r w:rsidRPr="00EA49B4">
        <w:rPr>
          <w:szCs w:val="32"/>
        </w:rPr>
        <w:t>audacieuse qui lui résistait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commença à comprendre qu</w:t>
      </w:r>
      <w:r w:rsidR="007D0B10">
        <w:rPr>
          <w:szCs w:val="32"/>
        </w:rPr>
        <w:t>’</w:t>
      </w:r>
      <w:r w:rsidRPr="00EA49B4">
        <w:rPr>
          <w:szCs w:val="32"/>
        </w:rPr>
        <w:t>il y avait peu d</w:t>
      </w:r>
      <w:r w:rsidR="007D0B10">
        <w:rPr>
          <w:szCs w:val="32"/>
        </w:rPr>
        <w:t>’</w:t>
      </w:r>
      <w:r w:rsidRPr="00EA49B4">
        <w:rPr>
          <w:szCs w:val="32"/>
        </w:rPr>
        <w:t>espoir de réussir par la force ouverte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résolut d</w:t>
      </w:r>
      <w:r w:rsidR="007D0B10">
        <w:rPr>
          <w:szCs w:val="32"/>
        </w:rPr>
        <w:t>’</w:t>
      </w:r>
      <w:r w:rsidRPr="00EA49B4">
        <w:rPr>
          <w:szCs w:val="32"/>
        </w:rPr>
        <w:t>avoir recours à l</w:t>
      </w:r>
      <w:r w:rsidR="007D0B10">
        <w:rPr>
          <w:szCs w:val="32"/>
        </w:rPr>
        <w:t>’</w:t>
      </w:r>
      <w:r w:rsidRPr="00EA49B4">
        <w:rPr>
          <w:szCs w:val="32"/>
        </w:rPr>
        <w:t>artifice</w:t>
      </w:r>
      <w:r w:rsidR="007D0B10">
        <w:rPr>
          <w:szCs w:val="32"/>
        </w:rPr>
        <w:t>.</w:t>
      </w:r>
    </w:p>
    <w:p w14:paraId="199A6405" w14:textId="58791112" w:rsidR="007D0B10" w:rsidRDefault="00CC13A3" w:rsidP="00CC13A3">
      <w:pPr>
        <w:rPr>
          <w:szCs w:val="32"/>
        </w:rPr>
      </w:pPr>
      <w:r w:rsidRPr="00EA49B4">
        <w:rPr>
          <w:szCs w:val="32"/>
        </w:rPr>
        <w:t>Grimes lui offrait un instrument propre à son projet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rustre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aurait peut-être pas à dessein fait mal à un enfant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pourtant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seule grossièreté de ses idées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capable de commettre les offenses les plus graves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concevait une injure ou un avantage qu</w:t>
      </w:r>
      <w:r w:rsidR="007D0B10">
        <w:rPr>
          <w:szCs w:val="32"/>
        </w:rPr>
        <w:t>’</w:t>
      </w:r>
      <w:r w:rsidRPr="00EA49B4">
        <w:rPr>
          <w:szCs w:val="32"/>
        </w:rPr>
        <w:t>autant qu</w:t>
      </w:r>
      <w:r w:rsidR="007D0B10">
        <w:rPr>
          <w:szCs w:val="32"/>
        </w:rPr>
        <w:t>’</w:t>
      </w:r>
      <w:r w:rsidRPr="00EA49B4">
        <w:rPr>
          <w:szCs w:val="32"/>
        </w:rPr>
        <w:t>ils avaient quelque rapport aux appétits sensuels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regardait comme un principe essentiel de la véritable sagesse de traiter avec mépris la délicatesse niaise de ceux qui se tourmentent pour des infortunes purement idéales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 figurait que le plus heureux sort qui pût arriver à une jeune personne était de devenir sa femme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un terme aussi désirable lui semblait fait pour compenser largement tous les malheurs imaginables qu</w:t>
      </w:r>
      <w:r w:rsidR="007D0B10">
        <w:rPr>
          <w:szCs w:val="32"/>
        </w:rPr>
        <w:t>’</w:t>
      </w:r>
      <w:r w:rsidRPr="00EA49B4">
        <w:rPr>
          <w:szCs w:val="32"/>
        </w:rPr>
        <w:t>elle pourrait avoir à endurer pour y parvenir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ne fut donc pas bien difficile à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aide de quelque appât qu</w:t>
      </w:r>
      <w:r w:rsidR="007D0B10">
        <w:rPr>
          <w:szCs w:val="32"/>
        </w:rPr>
        <w:t>’</w:t>
      </w:r>
      <w:r w:rsidRPr="00EA49B4">
        <w:rPr>
          <w:szCs w:val="32"/>
        </w:rPr>
        <w:t>il sut bien lui faire entrevoir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déterminer cet homme à être son complice dans la trame qu</w:t>
      </w:r>
      <w:r w:rsidR="007D0B10">
        <w:rPr>
          <w:szCs w:val="32"/>
        </w:rPr>
        <w:t>’</w:t>
      </w:r>
      <w:r w:rsidRPr="00EA49B4">
        <w:rPr>
          <w:szCs w:val="32"/>
        </w:rPr>
        <w:t>il ourdissait contre miss Melville</w:t>
      </w:r>
      <w:r w:rsidR="007D0B10">
        <w:rPr>
          <w:szCs w:val="32"/>
        </w:rPr>
        <w:t>.</w:t>
      </w:r>
    </w:p>
    <w:p w14:paraId="22C29B45" w14:textId="1D96F6C6" w:rsidR="007D0B10" w:rsidRDefault="00CC13A3" w:rsidP="00CC13A3">
      <w:pPr>
        <w:rPr>
          <w:szCs w:val="32"/>
        </w:rPr>
      </w:pPr>
      <w:r w:rsidRPr="00EA49B4">
        <w:rPr>
          <w:szCs w:val="32"/>
        </w:rPr>
        <w:t>Les choses ainsi disposées</w:t>
      </w:r>
      <w:r w:rsidR="007D0B10">
        <w:rPr>
          <w:szCs w:val="32"/>
        </w:rPr>
        <w:t>, 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</w:t>
      </w:r>
      <w:r w:rsidR="007D0B10">
        <w:rPr>
          <w:szCs w:val="32"/>
        </w:rPr>
        <w:t>’</w:t>
      </w:r>
      <w:r w:rsidRPr="00EA49B4">
        <w:rPr>
          <w:szCs w:val="32"/>
        </w:rPr>
        <w:t>entremise de sa geôlière</w:t>
      </w:r>
      <w:r w:rsidR="007D0B10">
        <w:rPr>
          <w:szCs w:val="32"/>
        </w:rPr>
        <w:t xml:space="preserve"> (</w:t>
      </w:r>
      <w:r w:rsidRPr="00EA49B4">
        <w:rPr>
          <w:szCs w:val="32"/>
        </w:rPr>
        <w:t>car l</w:t>
      </w:r>
      <w:r w:rsidR="007D0B10">
        <w:rPr>
          <w:szCs w:val="32"/>
        </w:rPr>
        <w:t>’</w:t>
      </w:r>
      <w:r w:rsidRPr="00EA49B4">
        <w:rPr>
          <w:szCs w:val="32"/>
        </w:rPr>
        <w:t>épreuve qu</w:t>
      </w:r>
      <w:r w:rsidR="007D0B10">
        <w:rPr>
          <w:szCs w:val="32"/>
        </w:rPr>
        <w:t>’</w:t>
      </w:r>
      <w:r w:rsidRPr="00EA49B4">
        <w:rPr>
          <w:szCs w:val="32"/>
        </w:rPr>
        <w:t>il avait faite d</w:t>
      </w:r>
      <w:r w:rsidR="007D0B10">
        <w:rPr>
          <w:szCs w:val="32"/>
        </w:rPr>
        <w:t>’</w:t>
      </w:r>
      <w:r w:rsidRPr="00EA49B4">
        <w:rPr>
          <w:szCs w:val="32"/>
        </w:rPr>
        <w:t>une discussion personnelle ne l</w:t>
      </w:r>
      <w:r w:rsidR="007D0B10">
        <w:rPr>
          <w:szCs w:val="32"/>
        </w:rPr>
        <w:t>’</w:t>
      </w:r>
      <w:r w:rsidRPr="00EA49B4">
        <w:rPr>
          <w:szCs w:val="32"/>
        </w:rPr>
        <w:t>avait pas engagé à réitérer ses visites</w:t>
      </w:r>
      <w:r w:rsidR="007D0B10">
        <w:rPr>
          <w:szCs w:val="32"/>
        </w:rPr>
        <w:t xml:space="preserve">), </w:t>
      </w:r>
      <w:r w:rsidRPr="00EA49B4">
        <w:rPr>
          <w:szCs w:val="32"/>
        </w:rPr>
        <w:t>commença par se jouer de sa victime en redoublant ses terreurs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méchante femme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sous une apparence d</w:t>
      </w:r>
      <w:r w:rsidR="007D0B10">
        <w:rPr>
          <w:szCs w:val="32"/>
        </w:rPr>
        <w:t>’</w:t>
      </w:r>
      <w:r w:rsidRPr="00EA49B4">
        <w:rPr>
          <w:szCs w:val="32"/>
        </w:rPr>
        <w:t>amitié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sans dissimuler sa malice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informait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de temps à </w:t>
      </w:r>
      <w:r w:rsidRPr="00EA49B4">
        <w:rPr>
          <w:szCs w:val="32"/>
        </w:rPr>
        <w:lastRenderedPageBreak/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des préparatifs qui se faisaient pour consommer son mariage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</w:t>
      </w:r>
      <w:r w:rsidR="007D0B10">
        <w:rPr>
          <w:szCs w:val="32"/>
        </w:rPr>
        <w:t>M. </w:t>
      </w:r>
      <w:r w:rsidRPr="00EA49B4">
        <w:rPr>
          <w:szCs w:val="32"/>
        </w:rPr>
        <w:t>Tyrrel qui était allé voir une jolie petite ferme qu</w:t>
      </w:r>
      <w:r w:rsidR="007D0B10">
        <w:rPr>
          <w:szCs w:val="32"/>
        </w:rPr>
        <w:t>’</w:t>
      </w:r>
      <w:r w:rsidRPr="00EA49B4">
        <w:rPr>
          <w:szCs w:val="32"/>
        </w:rPr>
        <w:t>il destinait pour habitation aux nouveaux mariés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un autre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 fonds de bétail et des meubles de ménage qu</w:t>
      </w:r>
      <w:r w:rsidR="007D0B10">
        <w:rPr>
          <w:szCs w:val="32"/>
        </w:rPr>
        <w:t>’</w:t>
      </w:r>
      <w:r w:rsidRPr="00EA49B4">
        <w:rPr>
          <w:szCs w:val="32"/>
        </w:rPr>
        <w:t>on venait d</w:t>
      </w:r>
      <w:r w:rsidR="007D0B10">
        <w:rPr>
          <w:szCs w:val="32"/>
        </w:rPr>
        <w:t>’</w:t>
      </w:r>
      <w:r w:rsidRPr="00EA49B4">
        <w:rPr>
          <w:szCs w:val="32"/>
        </w:rPr>
        <w:t>acheter pour que tout fût prêt pour leur réception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elle se mettait à lui parler d</w:t>
      </w:r>
      <w:r w:rsidR="007D0B10">
        <w:rPr>
          <w:szCs w:val="32"/>
        </w:rPr>
        <w:t>’</w:t>
      </w:r>
      <w:r w:rsidRPr="00EA49B4">
        <w:rPr>
          <w:szCs w:val="32"/>
        </w:rPr>
        <w:t>une dispense de bans de mariage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ministre qu</w:t>
      </w:r>
      <w:r w:rsidR="007D0B10">
        <w:rPr>
          <w:szCs w:val="32"/>
        </w:rPr>
        <w:t>’</w:t>
      </w:r>
      <w:r w:rsidRPr="00EA49B4">
        <w:rPr>
          <w:szCs w:val="32"/>
        </w:rPr>
        <w:t>on avait fait avertir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un jour qu</w:t>
      </w:r>
      <w:r w:rsidR="007D0B10">
        <w:rPr>
          <w:szCs w:val="32"/>
        </w:rPr>
        <w:t>’</w:t>
      </w:r>
      <w:r w:rsidRPr="00EA49B4">
        <w:rPr>
          <w:szCs w:val="32"/>
        </w:rPr>
        <w:t>on avait fixé pour les noces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Lorsque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la frayeur involontaire qui la gagnait de plus en plus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efforçait néanmoins de tourner en ridicule tous ces préparatifs comme tout à fait illusoires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 qu</w:t>
      </w:r>
      <w:r w:rsidR="007D0B10">
        <w:rPr>
          <w:szCs w:val="32"/>
        </w:rPr>
        <w:t>’</w:t>
      </w:r>
      <w:r w:rsidRPr="00EA49B4">
        <w:rPr>
          <w:szCs w:val="32"/>
        </w:rPr>
        <w:t>on n</w:t>
      </w:r>
      <w:r w:rsidR="007D0B10">
        <w:rPr>
          <w:szCs w:val="32"/>
        </w:rPr>
        <w:t>’</w:t>
      </w:r>
      <w:r w:rsidRPr="00EA49B4">
        <w:rPr>
          <w:szCs w:val="32"/>
        </w:rPr>
        <w:t>aurait pas son consentement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maligne gouvernante lui racontait mille histoires de mariages faits par force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assurait que ni les protestations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le silence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un évanouissement ne pouvaient jamais servir à rien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pour suspendre la cérémonie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pour en éluder l</w:t>
      </w:r>
      <w:r w:rsidR="007D0B10">
        <w:rPr>
          <w:szCs w:val="32"/>
        </w:rPr>
        <w:t>’</w:t>
      </w:r>
      <w:r w:rsidRPr="00EA49B4">
        <w:rPr>
          <w:szCs w:val="32"/>
        </w:rPr>
        <w:t>effet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une fois elle était accomplie</w:t>
      </w:r>
      <w:r w:rsidR="007D0B10">
        <w:rPr>
          <w:szCs w:val="32"/>
        </w:rPr>
        <w:t>.</w:t>
      </w:r>
    </w:p>
    <w:p w14:paraId="7D41F81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La situation de miss Melville était tout à fait digne de pitié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de commerce qu</w:t>
      </w:r>
      <w:r w:rsidR="007D0B10">
        <w:rPr>
          <w:szCs w:val="32"/>
        </w:rPr>
        <w:t>’</w:t>
      </w:r>
      <w:r w:rsidRPr="00EA49B4">
        <w:rPr>
          <w:szCs w:val="32"/>
        </w:rPr>
        <w:t>avec ses persécuteurs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pas autour d</w:t>
      </w:r>
      <w:r w:rsidR="007D0B10">
        <w:rPr>
          <w:szCs w:val="32"/>
        </w:rPr>
        <w:t>’</w:t>
      </w:r>
      <w:r w:rsidRPr="00EA49B4">
        <w:rPr>
          <w:szCs w:val="32"/>
        </w:rPr>
        <w:t>elle un être humain qu</w:t>
      </w:r>
      <w:r w:rsidR="007D0B10">
        <w:rPr>
          <w:szCs w:val="32"/>
        </w:rPr>
        <w:t>’</w:t>
      </w:r>
      <w:r w:rsidRPr="00EA49B4">
        <w:rPr>
          <w:szCs w:val="32"/>
        </w:rPr>
        <w:t>elle pût consulter et qui pût lui dire un mot de consolation ou d</w:t>
      </w:r>
      <w:r w:rsidR="007D0B10">
        <w:rPr>
          <w:szCs w:val="32"/>
        </w:rPr>
        <w:t>’</w:t>
      </w:r>
      <w:r w:rsidRPr="00EA49B4">
        <w:rPr>
          <w:szCs w:val="32"/>
        </w:rPr>
        <w:t>encouragement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du courage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 courage n</w:t>
      </w:r>
      <w:r w:rsidR="007D0B10">
        <w:rPr>
          <w:szCs w:val="32"/>
        </w:rPr>
        <w:t>’</w:t>
      </w:r>
      <w:r w:rsidRPr="00EA49B4">
        <w:rPr>
          <w:szCs w:val="32"/>
        </w:rPr>
        <w:t>était ni fortifié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guidé par les conseils de l</w:t>
      </w:r>
      <w:r w:rsidR="007D0B10">
        <w:rPr>
          <w:szCs w:val="32"/>
        </w:rPr>
        <w:t>’</w:t>
      </w:r>
      <w:r w:rsidRPr="00EA49B4">
        <w:rPr>
          <w:szCs w:val="32"/>
        </w:rPr>
        <w:t>expérience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on ne pouvait donc pas s</w:t>
      </w:r>
      <w:r w:rsidR="007D0B10">
        <w:rPr>
          <w:szCs w:val="32"/>
        </w:rPr>
        <w:t>’</w:t>
      </w:r>
      <w:r w:rsidRPr="00EA49B4">
        <w:rPr>
          <w:szCs w:val="32"/>
        </w:rPr>
        <w:t>attendre qu</w:t>
      </w:r>
      <w:r w:rsidR="007D0B10">
        <w:rPr>
          <w:szCs w:val="32"/>
        </w:rPr>
        <w:t>’</w:t>
      </w:r>
      <w:r w:rsidRPr="00EA49B4">
        <w:rPr>
          <w:szCs w:val="32"/>
        </w:rPr>
        <w:t>il fût aussi inflexible qu</w:t>
      </w:r>
      <w:r w:rsidR="007D0B10">
        <w:rPr>
          <w:szCs w:val="32"/>
        </w:rPr>
        <w:t>’</w:t>
      </w:r>
      <w:r w:rsidRPr="00EA49B4">
        <w:rPr>
          <w:szCs w:val="32"/>
        </w:rPr>
        <w:t>il eût pu l</w:t>
      </w:r>
      <w:r w:rsidR="007D0B10">
        <w:rPr>
          <w:szCs w:val="32"/>
        </w:rPr>
        <w:t>’</w:t>
      </w:r>
      <w:r w:rsidRPr="00EA49B4">
        <w:rPr>
          <w:szCs w:val="32"/>
        </w:rPr>
        <w:t>être avec plus de connaissance des choses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le jugement sain et l</w:t>
      </w:r>
      <w:r w:rsidR="007D0B10">
        <w:rPr>
          <w:szCs w:val="32"/>
        </w:rPr>
        <w:t>’</w:t>
      </w:r>
      <w:r w:rsidRPr="00EA49B4">
        <w:rPr>
          <w:szCs w:val="32"/>
        </w:rPr>
        <w:t>âme élevée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elle n</w:t>
      </w:r>
      <w:r w:rsidR="007D0B10">
        <w:rPr>
          <w:szCs w:val="32"/>
        </w:rPr>
        <w:t>’</w:t>
      </w:r>
      <w:r w:rsidRPr="00EA49B4">
        <w:rPr>
          <w:szCs w:val="32"/>
        </w:rPr>
        <w:t>était pas tout à fait exempte des faiblesses de son sexe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âme succomba sous les coups redoublés et continuels des terreurs dont on l</w:t>
      </w:r>
      <w:r w:rsidR="007D0B10">
        <w:rPr>
          <w:szCs w:val="32"/>
        </w:rPr>
        <w:t>’</w:t>
      </w:r>
      <w:r w:rsidRPr="00EA49B4">
        <w:rPr>
          <w:szCs w:val="32"/>
        </w:rPr>
        <w:t>accablait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sa santé en fut sensiblement altérée</w:t>
      </w:r>
      <w:r w:rsidR="007D0B10">
        <w:rPr>
          <w:szCs w:val="32"/>
        </w:rPr>
        <w:t>.</w:t>
      </w:r>
    </w:p>
    <w:p w14:paraId="042476B3" w14:textId="7F5AF272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Sa fermeté étant ainsi ébranlée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conséquence des instructions qu</w:t>
      </w:r>
      <w:r w:rsidR="007D0B10">
        <w:rPr>
          <w:szCs w:val="32"/>
        </w:rPr>
        <w:t>’</w:t>
      </w:r>
      <w:r w:rsidRPr="00EA49B4">
        <w:rPr>
          <w:szCs w:val="32"/>
        </w:rPr>
        <w:t>il avait reçues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eut soin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première entrevue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insinuer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son compte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souciait assez peu du mariage projeté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puisqu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elle avait tant de </w:t>
      </w:r>
      <w:r w:rsidRPr="00EA49B4">
        <w:rPr>
          <w:szCs w:val="32"/>
        </w:rPr>
        <w:lastRenderedPageBreak/>
        <w:t>répugnance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serait pas fâché que l</w:t>
      </w:r>
      <w:r w:rsidR="007D0B10">
        <w:rPr>
          <w:szCs w:val="32"/>
        </w:rPr>
        <w:t>’</w:t>
      </w:r>
      <w:r w:rsidRPr="00EA49B4">
        <w:rPr>
          <w:szCs w:val="32"/>
        </w:rPr>
        <w:t>affaire n</w:t>
      </w:r>
      <w:r w:rsidR="007D0B10">
        <w:rPr>
          <w:szCs w:val="32"/>
        </w:rPr>
        <w:t>’</w:t>
      </w:r>
      <w:r w:rsidRPr="00EA49B4">
        <w:rPr>
          <w:szCs w:val="32"/>
        </w:rPr>
        <w:t>eût pas lieu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Avec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disait-il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trouvait placé entre le marteau et l</w:t>
      </w:r>
      <w:r w:rsidR="007D0B10">
        <w:rPr>
          <w:szCs w:val="32"/>
        </w:rPr>
        <w:t>’</w:t>
      </w:r>
      <w:r w:rsidRPr="00EA49B4">
        <w:rPr>
          <w:szCs w:val="32"/>
        </w:rPr>
        <w:t>enclume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bon gré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 gré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fallait bien finir ce mariage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peu qu</w:t>
      </w:r>
      <w:r w:rsidR="007D0B10">
        <w:rPr>
          <w:szCs w:val="32"/>
        </w:rPr>
        <w:t>’</w:t>
      </w:r>
      <w:r w:rsidRPr="00EA49B4">
        <w:rPr>
          <w:szCs w:val="32"/>
        </w:rPr>
        <w:t>il parût vouloir reculer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deux squires qui avaient arrangé cette affaire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manqueraient pas de le perdre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ils étaient accoutumés à perdre tout inférieur assez hardi pour contrarier leur volonté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Émilie fut charmée de trouver son prétendu dans des dispositions aussi favorables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le pressa vivement de ne pas laisser sans effet une déclaration si pleine de raison et d</w:t>
      </w:r>
      <w:r w:rsidR="007D0B10">
        <w:rPr>
          <w:szCs w:val="32"/>
        </w:rPr>
        <w:t>’</w:t>
      </w:r>
      <w:r w:rsidRPr="00EA49B4">
        <w:rPr>
          <w:szCs w:val="32"/>
        </w:rPr>
        <w:t>humanité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lui parla avec l</w:t>
      </w:r>
      <w:r w:rsidR="007D0B10">
        <w:rPr>
          <w:szCs w:val="32"/>
        </w:rPr>
        <w:t>’</w:t>
      </w:r>
      <w:r w:rsidRPr="00EA49B4">
        <w:rPr>
          <w:szCs w:val="32"/>
        </w:rPr>
        <w:t>éloquence la plus énergique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feu qui l</w:t>
      </w:r>
      <w:r w:rsidR="007D0B10">
        <w:rPr>
          <w:szCs w:val="32"/>
        </w:rPr>
        <w:t>’</w:t>
      </w:r>
      <w:r w:rsidRPr="00EA49B4">
        <w:rPr>
          <w:szCs w:val="32"/>
        </w:rPr>
        <w:t>animait parut émouvoir Grimes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il objectait toujours la crainte de déplaire à </w:t>
      </w:r>
      <w:r w:rsidR="007D0B10">
        <w:rPr>
          <w:szCs w:val="32"/>
        </w:rPr>
        <w:t>M. </w:t>
      </w:r>
      <w:r w:rsidRPr="00EA49B4">
        <w:rPr>
          <w:szCs w:val="32"/>
        </w:rPr>
        <w:t>Tyrrel et à son propre seigneur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fin 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insinua à Émilie l</w:t>
      </w:r>
      <w:r w:rsidR="007D0B10">
        <w:rPr>
          <w:szCs w:val="32"/>
        </w:rPr>
        <w:t>’</w:t>
      </w:r>
      <w:r w:rsidRPr="00EA49B4">
        <w:rPr>
          <w:szCs w:val="32"/>
        </w:rPr>
        <w:t>idée d</w:t>
      </w:r>
      <w:r w:rsidR="007D0B10">
        <w:rPr>
          <w:szCs w:val="32"/>
        </w:rPr>
        <w:t>’</w:t>
      </w:r>
      <w:r w:rsidRPr="00EA49B4">
        <w:rPr>
          <w:szCs w:val="32"/>
        </w:rPr>
        <w:t>un projet d</w:t>
      </w:r>
      <w:r w:rsidR="007D0B10">
        <w:rPr>
          <w:szCs w:val="32"/>
        </w:rPr>
        <w:t>’</w:t>
      </w:r>
      <w:r w:rsidRPr="00EA49B4">
        <w:rPr>
          <w:szCs w:val="32"/>
        </w:rPr>
        <w:t>après lequel il pourrait l</w:t>
      </w:r>
      <w:r w:rsidR="007D0B10">
        <w:rPr>
          <w:szCs w:val="32"/>
        </w:rPr>
        <w:t>’</w:t>
      </w:r>
      <w:r w:rsidRPr="00EA49B4">
        <w:rPr>
          <w:szCs w:val="32"/>
        </w:rPr>
        <w:t>aider dans sa fuite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>il en parvînt la moindre chose à leur connaissance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en effet il y avait peu de probabilité que leurs soupçons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pareil cas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vinssent à se fixer sur lui</w:t>
      </w:r>
      <w:r w:rsidR="007D0B10">
        <w:rPr>
          <w:szCs w:val="32"/>
        </w:rPr>
        <w:t>, « </w:t>
      </w:r>
      <w:r w:rsidRPr="00EA49B4">
        <w:rPr>
          <w:szCs w:val="32"/>
        </w:rPr>
        <w:t>Miss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vous m</w:t>
      </w:r>
      <w:r w:rsidR="007D0B10">
        <w:rPr>
          <w:szCs w:val="32"/>
        </w:rPr>
        <w:t>’</w:t>
      </w:r>
      <w:r w:rsidRPr="00EA49B4">
        <w:rPr>
          <w:szCs w:val="32"/>
        </w:rPr>
        <w:t>avez refusé d</w:t>
      </w:r>
      <w:r w:rsidR="007D0B10">
        <w:rPr>
          <w:szCs w:val="32"/>
        </w:rPr>
        <w:t>’</w:t>
      </w:r>
      <w:r w:rsidRPr="00EA49B4">
        <w:rPr>
          <w:szCs w:val="32"/>
        </w:rPr>
        <w:t>une manière un peu dédaigneuse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peux bien dire cela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vous m</w:t>
      </w:r>
      <w:r w:rsidR="007D0B10">
        <w:rPr>
          <w:szCs w:val="32"/>
        </w:rPr>
        <w:t>’</w:t>
      </w:r>
      <w:r w:rsidRPr="00EA49B4">
        <w:rPr>
          <w:szCs w:val="32"/>
        </w:rPr>
        <w:t>avez pris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crois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une bête brute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ne vous en veux pas malgré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vous ferai voir que je n</w:t>
      </w:r>
      <w:r w:rsidR="007D0B10">
        <w:rPr>
          <w:szCs w:val="32"/>
        </w:rPr>
        <w:t>’</w:t>
      </w:r>
      <w:r w:rsidRPr="00EA49B4">
        <w:rPr>
          <w:szCs w:val="32"/>
        </w:rPr>
        <w:t>ai pas plus de fiel qu</w:t>
      </w:r>
      <w:r w:rsidR="007D0B10">
        <w:rPr>
          <w:szCs w:val="32"/>
        </w:rPr>
        <w:t>’</w:t>
      </w:r>
      <w:r w:rsidRPr="00EA49B4">
        <w:rPr>
          <w:szCs w:val="32"/>
        </w:rPr>
        <w:t>un enfant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une bien drôle de manie que vous avez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n</w:t>
      </w:r>
      <w:r w:rsidR="007D0B10">
        <w:rPr>
          <w:szCs w:val="32"/>
        </w:rPr>
        <w:t>’</w:t>
      </w:r>
      <w:r w:rsidRPr="00EA49B4">
        <w:rPr>
          <w:szCs w:val="32"/>
        </w:rPr>
        <w:t>écouter comme cela que votre tête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désobliger tous vos amis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si vous êtes résolue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foi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me soucie guère d</w:t>
      </w:r>
      <w:r w:rsidR="007D0B10">
        <w:rPr>
          <w:szCs w:val="32"/>
        </w:rPr>
        <w:t>’</w:t>
      </w:r>
      <w:r w:rsidRPr="00EA49B4">
        <w:rPr>
          <w:szCs w:val="32"/>
        </w:rPr>
        <w:t>être le mari d</w:t>
      </w:r>
      <w:r w:rsidR="007D0B10">
        <w:rPr>
          <w:szCs w:val="32"/>
        </w:rPr>
        <w:t>’</w:t>
      </w:r>
      <w:r w:rsidRPr="00EA49B4">
        <w:rPr>
          <w:szCs w:val="32"/>
        </w:rPr>
        <w:t>une fille qui n</w:t>
      </w:r>
      <w:r w:rsidR="007D0B10">
        <w:rPr>
          <w:szCs w:val="32"/>
        </w:rPr>
        <w:t>’</w:t>
      </w:r>
      <w:r w:rsidRPr="00EA49B4">
        <w:rPr>
          <w:szCs w:val="32"/>
        </w:rPr>
        <w:t>y va pas d</w:t>
      </w:r>
      <w:r w:rsidR="007D0B10">
        <w:rPr>
          <w:szCs w:val="32"/>
        </w:rPr>
        <w:t>’</w:t>
      </w:r>
      <w:r w:rsidRPr="00EA49B4">
        <w:rPr>
          <w:szCs w:val="32"/>
        </w:rPr>
        <w:t>aussi bon cœur que moi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partant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vous aiderai de mon mieux à vous mettre à même de suivre votre inclination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vous en aller où vous voudrez</w:t>
      </w:r>
      <w:r w:rsidR="007D0B10">
        <w:rPr>
          <w:szCs w:val="32"/>
        </w:rPr>
        <w:t>. »</w:t>
      </w:r>
    </w:p>
    <w:p w14:paraId="1D747A44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Émilie saisit avec empressement l</w:t>
      </w:r>
      <w:r w:rsidR="007D0B10">
        <w:rPr>
          <w:szCs w:val="32"/>
        </w:rPr>
        <w:t>’</w:t>
      </w:r>
      <w:r w:rsidRPr="00EA49B4">
        <w:rPr>
          <w:szCs w:val="32"/>
        </w:rPr>
        <w:t>idée que Grimes lui suggérait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</w:t>
      </w:r>
      <w:r w:rsidR="007D0B10">
        <w:rPr>
          <w:szCs w:val="32"/>
        </w:rPr>
        <w:t>’</w:t>
      </w:r>
      <w:r w:rsidRPr="00EA49B4">
        <w:rPr>
          <w:szCs w:val="32"/>
        </w:rPr>
        <w:t>y attacha vivement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on en vint à discuter les détails de l</w:t>
      </w:r>
      <w:r w:rsidR="007D0B10">
        <w:rPr>
          <w:szCs w:val="32"/>
        </w:rPr>
        <w:t>’</w:t>
      </w:r>
      <w:r w:rsidRPr="00EA49B4">
        <w:rPr>
          <w:szCs w:val="32"/>
        </w:rPr>
        <w:t>entreprise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premier feu se refroidit un peu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fallait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suivant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sa fuite eût lieu à la nuit close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se cacherait lui-même dans le jardin et se munirait de </w:t>
      </w:r>
      <w:r w:rsidRPr="00EA49B4">
        <w:rPr>
          <w:szCs w:val="32"/>
        </w:rPr>
        <w:lastRenderedPageBreak/>
        <w:t>fausses clefs pour la délivrer de sa prison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Ces circonstances n</w:t>
      </w:r>
      <w:r w:rsidR="007D0B10">
        <w:rPr>
          <w:szCs w:val="32"/>
        </w:rPr>
        <w:t>’</w:t>
      </w:r>
      <w:r w:rsidRPr="00EA49B4">
        <w:rPr>
          <w:szCs w:val="32"/>
        </w:rPr>
        <w:t>étaient guère propres à calmer son imagination troublée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Aller se jeter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ainsi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les bras d</w:t>
      </w:r>
      <w:r w:rsidR="007D0B10">
        <w:rPr>
          <w:szCs w:val="32"/>
        </w:rPr>
        <w:t>’</w:t>
      </w:r>
      <w:r w:rsidRPr="00EA49B4">
        <w:rPr>
          <w:szCs w:val="32"/>
        </w:rPr>
        <w:t>un homme qui lui avait été proposé pour mari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ce rapport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pour elle le plus insupportable des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sans doute une démarche fort extraordinaire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ténèbres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solitude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tous ces accessoires chargeaient encore le tableau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situation du château de Tyrrel était singulièrement solitaire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y avait trois milles de distance au plus prochain village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pas moins de sept à celui où demeurait la sœur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auprès de laquelle miss Melville était résolue d</w:t>
      </w:r>
      <w:r w:rsidR="007D0B10">
        <w:rPr>
          <w:szCs w:val="32"/>
        </w:rPr>
        <w:t>’</w:t>
      </w:r>
      <w:r w:rsidRPr="00EA49B4">
        <w:rPr>
          <w:szCs w:val="32"/>
        </w:rPr>
        <w:t>aller chercher un asile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pas que le caractère ingénu et franc d</w:t>
      </w:r>
      <w:r w:rsidR="007D0B10">
        <w:rPr>
          <w:szCs w:val="32"/>
        </w:rPr>
        <w:t>’</w:t>
      </w:r>
      <w:r w:rsidRPr="00EA49B4">
        <w:rPr>
          <w:szCs w:val="32"/>
        </w:rPr>
        <w:t>Émilie lui permît de soupçonner Grimes capable d</w:t>
      </w:r>
      <w:r w:rsidR="007D0B10">
        <w:rPr>
          <w:szCs w:val="32"/>
        </w:rPr>
        <w:t>’</w:t>
      </w:r>
      <w:r w:rsidRPr="00EA49B4">
        <w:rPr>
          <w:szCs w:val="32"/>
        </w:rPr>
        <w:t>abuser de ces avantages d</w:t>
      </w:r>
      <w:r w:rsidR="007D0B10">
        <w:rPr>
          <w:szCs w:val="32"/>
        </w:rPr>
        <w:t>’</w:t>
      </w:r>
      <w:r w:rsidRPr="00EA49B4">
        <w:rPr>
          <w:szCs w:val="32"/>
        </w:rPr>
        <w:t>une manière indigne et brutale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son âme se révoltait involontairement à l</w:t>
      </w:r>
      <w:r w:rsidR="007D0B10">
        <w:rPr>
          <w:szCs w:val="32"/>
        </w:rPr>
        <w:t>’</w:t>
      </w:r>
      <w:r w:rsidRPr="00EA49B4">
        <w:rPr>
          <w:szCs w:val="32"/>
        </w:rPr>
        <w:t>idée de se mettre ainsi seule à la merci d</w:t>
      </w:r>
      <w:r w:rsidR="007D0B10">
        <w:rPr>
          <w:szCs w:val="32"/>
        </w:rPr>
        <w:t>’</w:t>
      </w:r>
      <w:r w:rsidRPr="00EA49B4">
        <w:rPr>
          <w:szCs w:val="32"/>
        </w:rPr>
        <w:t>un homme qu</w:t>
      </w:r>
      <w:r w:rsidR="007D0B10">
        <w:rPr>
          <w:szCs w:val="32"/>
        </w:rPr>
        <w:t>’</w:t>
      </w:r>
      <w:r w:rsidRPr="00EA49B4">
        <w:rPr>
          <w:szCs w:val="32"/>
        </w:rPr>
        <w:t>elle avait pris l</w:t>
      </w:r>
      <w:r w:rsidR="007D0B10">
        <w:rPr>
          <w:szCs w:val="32"/>
        </w:rPr>
        <w:t>’</w:t>
      </w:r>
      <w:r w:rsidRPr="00EA49B4">
        <w:rPr>
          <w:szCs w:val="32"/>
        </w:rPr>
        <w:t>habitude de regarder comme l</w:t>
      </w:r>
      <w:r w:rsidR="007D0B10">
        <w:rPr>
          <w:szCs w:val="32"/>
        </w:rPr>
        <w:t>’</w:t>
      </w:r>
      <w:r w:rsidRPr="00EA49B4">
        <w:rPr>
          <w:szCs w:val="32"/>
        </w:rPr>
        <w:t>instrument des noirceurs de son perfide parent</w:t>
      </w:r>
      <w:r w:rsidR="007D0B10">
        <w:rPr>
          <w:szCs w:val="32"/>
        </w:rPr>
        <w:t>.</w:t>
      </w:r>
    </w:p>
    <w:p w14:paraId="011AC256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Après avoir roulé quelque temps toutes ces circonstances dans sa tête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vint à l</w:t>
      </w:r>
      <w:r w:rsidR="007D0B10">
        <w:rPr>
          <w:szCs w:val="32"/>
        </w:rPr>
        <w:t>’</w:t>
      </w:r>
      <w:r w:rsidRPr="00EA49B4">
        <w:rPr>
          <w:szCs w:val="32"/>
        </w:rPr>
        <w:t>idée de prier Grimes d</w:t>
      </w:r>
      <w:r w:rsidR="007D0B10">
        <w:rPr>
          <w:szCs w:val="32"/>
        </w:rPr>
        <w:t>’</w:t>
      </w:r>
      <w:r w:rsidRPr="00EA49B4">
        <w:rPr>
          <w:szCs w:val="32"/>
        </w:rPr>
        <w:t>engager la sœur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 à se trouver à la porte du jardin en dehors pour l</w:t>
      </w:r>
      <w:r w:rsidR="007D0B10">
        <w:rPr>
          <w:szCs w:val="32"/>
        </w:rPr>
        <w:t>’</w:t>
      </w:r>
      <w:r w:rsidRPr="00EA49B4">
        <w:rPr>
          <w:szCs w:val="32"/>
        </w:rPr>
        <w:t>attendre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Grimes refusa nettement cette proposition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même parut le mettre en colère</w:t>
      </w:r>
      <w:r w:rsidR="007D0B10">
        <w:rPr>
          <w:szCs w:val="32"/>
        </w:rPr>
        <w:t>.</w:t>
      </w:r>
    </w:p>
    <w:p w14:paraId="414A3D9D" w14:textId="1883532E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avoir bien peu de reconnaissance de ce qu</w:t>
      </w:r>
      <w:r>
        <w:rPr>
          <w:szCs w:val="32"/>
        </w:rPr>
        <w:t>’</w:t>
      </w:r>
      <w:r w:rsidR="00CC13A3" w:rsidRPr="00EA49B4">
        <w:rPr>
          <w:szCs w:val="32"/>
        </w:rPr>
        <w:t>il faisait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de vouloir le forcer à admettre d</w:t>
      </w:r>
      <w:r>
        <w:rPr>
          <w:szCs w:val="32"/>
        </w:rPr>
        <w:t>’</w:t>
      </w:r>
      <w:r w:rsidR="00CC13A3" w:rsidRPr="00EA49B4">
        <w:rPr>
          <w:szCs w:val="32"/>
        </w:rPr>
        <w:t>autres personnes dans la confidence du rôle dangereux dont il se chargeait dans cette affaire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Quant à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bien déterminé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sa propre sûreté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n</w:t>
      </w:r>
      <w:r>
        <w:rPr>
          <w:szCs w:val="32"/>
        </w:rPr>
        <w:t>’</w:t>
      </w:r>
      <w:r w:rsidR="00CC13A3" w:rsidRPr="00EA49B4">
        <w:rPr>
          <w:szCs w:val="32"/>
        </w:rPr>
        <w:t>y paraître pour rien aux yeux d</w:t>
      </w:r>
      <w:r>
        <w:rPr>
          <w:szCs w:val="32"/>
        </w:rPr>
        <w:t>’</w:t>
      </w:r>
      <w:r w:rsidR="00CC13A3" w:rsidRPr="00EA49B4">
        <w:rPr>
          <w:szCs w:val="32"/>
        </w:rPr>
        <w:t>âme qui vive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miss Émilie ne l</w:t>
      </w:r>
      <w:r>
        <w:rPr>
          <w:szCs w:val="32"/>
        </w:rPr>
        <w:t>’</w:t>
      </w:r>
      <w:r w:rsidR="00CC13A3" w:rsidRPr="00EA49B4">
        <w:rPr>
          <w:szCs w:val="32"/>
        </w:rPr>
        <w:t>avait pas cru sincère quand il lui avait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bonté de cœur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proposition de la servir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si elle ne voulait pas se fier à lui pour la moindre chose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avait qu</w:t>
      </w:r>
      <w:r>
        <w:rPr>
          <w:szCs w:val="32"/>
        </w:rPr>
        <w:t>’</w:t>
      </w:r>
      <w:r w:rsidR="00CC13A3" w:rsidRPr="00EA49B4">
        <w:rPr>
          <w:szCs w:val="32"/>
        </w:rPr>
        <w:t>à en courir les risques elle-même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était bien résolu à ne pas se plier davantage à tous les caprices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une </w:t>
      </w:r>
      <w:r w:rsidR="00CC13A3" w:rsidRPr="00EA49B4">
        <w:rPr>
          <w:szCs w:val="32"/>
        </w:rPr>
        <w:lastRenderedPageBreak/>
        <w:t>personne qui avait toujours été avec lui si défiante et si hautaine</w:t>
      </w:r>
      <w:r>
        <w:rPr>
          <w:szCs w:val="32"/>
        </w:rPr>
        <w:t>. »</w:t>
      </w:r>
    </w:p>
    <w:p w14:paraId="1F5878F9" w14:textId="1DA3DDC0" w:rsidR="007D0B10" w:rsidRDefault="00CC13A3" w:rsidP="00CC13A3">
      <w:pPr>
        <w:rPr>
          <w:szCs w:val="32"/>
        </w:rPr>
      </w:pPr>
      <w:r w:rsidRPr="00EA49B4">
        <w:rPr>
          <w:szCs w:val="32"/>
        </w:rPr>
        <w:t>Émilie fit ses efforts pour l</w:t>
      </w:r>
      <w:r w:rsidR="007D0B10">
        <w:rPr>
          <w:szCs w:val="32"/>
        </w:rPr>
        <w:t>’</w:t>
      </w:r>
      <w:r w:rsidRPr="00EA49B4">
        <w:rPr>
          <w:szCs w:val="32"/>
        </w:rPr>
        <w:t>apaiser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toute l</w:t>
      </w:r>
      <w:r w:rsidR="007D0B10">
        <w:rPr>
          <w:szCs w:val="32"/>
        </w:rPr>
        <w:t>’</w:t>
      </w:r>
      <w:r w:rsidRPr="00EA49B4">
        <w:rPr>
          <w:szCs w:val="32"/>
        </w:rPr>
        <w:t>éloquence de son nouveau confédéré ne put venir à bout de la faire départir de sa répugnance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demanda jusqu</w:t>
      </w:r>
      <w:r w:rsidR="007D0B10">
        <w:rPr>
          <w:szCs w:val="32"/>
        </w:rPr>
        <w:t>’</w:t>
      </w:r>
      <w:r w:rsidRPr="00EA49B4">
        <w:rPr>
          <w:szCs w:val="32"/>
        </w:rPr>
        <w:t>au lendemain pour y réfléchir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jour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après était fixé par </w:t>
      </w:r>
      <w:r w:rsidR="007D0B10">
        <w:rPr>
          <w:szCs w:val="32"/>
        </w:rPr>
        <w:t>M. </w:t>
      </w:r>
      <w:r w:rsidRPr="00EA49B4">
        <w:rPr>
          <w:szCs w:val="32"/>
        </w:rPr>
        <w:t>Tyrrel pour la cérémonie du mariage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 même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sort qui la menaçait de si près lui fut perfidement annoncé sous mille formes différentes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apporta dans les préparatifs de sa torture la continuité et la méthode qui pouvaient rendre son angoisse plus vive et plus poignante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son cœur avait un instant de relâche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cruelle surveillante ne manquait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 mot perfide ou par quelque raillerie amère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mettre bientôt fin à cette tranquillité passagère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se voyait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elle l</w:t>
      </w:r>
      <w:r w:rsidR="007D0B10">
        <w:rPr>
          <w:szCs w:val="32"/>
        </w:rPr>
        <w:t>’</w:t>
      </w:r>
      <w:r w:rsidRPr="00EA49B4">
        <w:rPr>
          <w:szCs w:val="32"/>
        </w:rPr>
        <w:t>a depuis observé elle-même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seule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expérience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à peine quitté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ainsi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lisières de l</w:t>
      </w:r>
      <w:r w:rsidR="007D0B10">
        <w:rPr>
          <w:szCs w:val="32"/>
        </w:rPr>
        <w:t>’</w:t>
      </w:r>
      <w:r w:rsidRPr="00EA49B4">
        <w:rPr>
          <w:szCs w:val="32"/>
        </w:rPr>
        <w:t>enfance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découvrir autour d</w:t>
      </w:r>
      <w:r w:rsidR="007D0B10">
        <w:rPr>
          <w:szCs w:val="32"/>
        </w:rPr>
        <w:t>’</w:t>
      </w:r>
      <w:r w:rsidRPr="00EA49B4">
        <w:rPr>
          <w:szCs w:val="32"/>
        </w:rPr>
        <w:t>elle une seule créature vivante qui prît intérêt à son sort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jusqu</w:t>
      </w:r>
      <w:r w:rsidR="007D0B10">
        <w:rPr>
          <w:szCs w:val="32"/>
        </w:rPr>
        <w:t>’</w:t>
      </w:r>
      <w:r w:rsidRPr="00EA49B4">
        <w:rPr>
          <w:szCs w:val="32"/>
        </w:rPr>
        <w:t>alors n</w:t>
      </w:r>
      <w:r w:rsidR="007D0B10">
        <w:rPr>
          <w:szCs w:val="32"/>
        </w:rPr>
        <w:t>’</w:t>
      </w:r>
      <w:r w:rsidRPr="00EA49B4">
        <w:rPr>
          <w:szCs w:val="32"/>
        </w:rPr>
        <w:t>avait su ce que c</w:t>
      </w:r>
      <w:r w:rsidR="007D0B10">
        <w:rPr>
          <w:szCs w:val="32"/>
        </w:rPr>
        <w:t>’</w:t>
      </w:r>
      <w:r w:rsidRPr="00EA49B4">
        <w:rPr>
          <w:szCs w:val="32"/>
        </w:rPr>
        <w:t>était qu</w:t>
      </w:r>
      <w:r w:rsidR="007D0B10">
        <w:rPr>
          <w:szCs w:val="32"/>
        </w:rPr>
        <w:t>’</w:t>
      </w:r>
      <w:r w:rsidRPr="00EA49B4">
        <w:rPr>
          <w:szCs w:val="32"/>
        </w:rPr>
        <w:t>un ennemi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avait pas depuis trois semaines rencontré un coup d</w:t>
      </w:r>
      <w:r w:rsidR="007D0B10">
        <w:rPr>
          <w:szCs w:val="32"/>
        </w:rPr>
        <w:t>’</w:t>
      </w:r>
      <w:r w:rsidRPr="00EA49B4">
        <w:rPr>
          <w:szCs w:val="32"/>
        </w:rPr>
        <w:t>œil dont elle n</w:t>
      </w:r>
      <w:r w:rsidR="007D0B10">
        <w:rPr>
          <w:szCs w:val="32"/>
        </w:rPr>
        <w:t>’</w:t>
      </w:r>
      <w:r w:rsidRPr="00EA49B4">
        <w:rPr>
          <w:szCs w:val="32"/>
        </w:rPr>
        <w:t>eût pas au moins à se défier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même elle n</w:t>
      </w:r>
      <w:r w:rsidR="007D0B10">
        <w:rPr>
          <w:szCs w:val="32"/>
        </w:rPr>
        <w:t>’</w:t>
      </w:r>
      <w:r w:rsidRPr="00EA49B4">
        <w:rPr>
          <w:szCs w:val="32"/>
        </w:rPr>
        <w:t>y lisait pas le désir de la tourmenter et de la perdre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sentait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la première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 l</w:t>
      </w:r>
      <w:r w:rsidR="007D0B10">
        <w:rPr>
          <w:szCs w:val="32"/>
        </w:rPr>
        <w:t>’</w:t>
      </w:r>
      <w:r w:rsidRPr="00EA49B4">
        <w:rPr>
          <w:szCs w:val="32"/>
        </w:rPr>
        <w:t>étendue de son malheur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n</w:t>
      </w:r>
      <w:r w:rsidR="007D0B10">
        <w:rPr>
          <w:szCs w:val="32"/>
        </w:rPr>
        <w:t>’</w:t>
      </w:r>
      <w:r w:rsidRPr="00EA49B4">
        <w:rPr>
          <w:szCs w:val="32"/>
        </w:rPr>
        <w:t>avoir jamais connu ses parents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avoir été abandonnée à la charité de gens qui étaient trop loin d</w:t>
      </w:r>
      <w:r w:rsidR="007D0B10">
        <w:rPr>
          <w:szCs w:val="32"/>
        </w:rPr>
        <w:t>’</w:t>
      </w:r>
      <w:r w:rsidRPr="00EA49B4">
        <w:rPr>
          <w:szCs w:val="32"/>
        </w:rPr>
        <w:t>être ses égaux pour qu</w:t>
      </w:r>
      <w:r w:rsidR="007D0B10">
        <w:rPr>
          <w:szCs w:val="32"/>
        </w:rPr>
        <w:t>’</w:t>
      </w:r>
      <w:r w:rsidRPr="00EA49B4">
        <w:rPr>
          <w:szCs w:val="32"/>
        </w:rPr>
        <w:t>elle eût à en attendre des sentiments d</w:t>
      </w:r>
      <w:r w:rsidR="007D0B10">
        <w:rPr>
          <w:szCs w:val="32"/>
        </w:rPr>
        <w:t>’</w:t>
      </w:r>
      <w:r w:rsidRPr="00EA49B4">
        <w:rPr>
          <w:szCs w:val="32"/>
        </w:rPr>
        <w:t>amitié</w:t>
      </w:r>
      <w:r w:rsidR="007D0B10">
        <w:rPr>
          <w:szCs w:val="32"/>
        </w:rPr>
        <w:t>.</w:t>
      </w:r>
    </w:p>
    <w:p w14:paraId="60379656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Les idées les plus inquiétantes la tourmentèrent pendant toute la nuit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un moment d</w:t>
      </w:r>
      <w:r w:rsidR="007D0B10">
        <w:rPr>
          <w:szCs w:val="32"/>
        </w:rPr>
        <w:t>’</w:t>
      </w:r>
      <w:r w:rsidRPr="00EA49B4">
        <w:rPr>
          <w:szCs w:val="32"/>
        </w:rPr>
        <w:t>oubli passager venait assoupir ses sens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aussitôt son imagination malade appelait autour d</w:t>
      </w:r>
      <w:r w:rsidR="007D0B10">
        <w:rPr>
          <w:szCs w:val="32"/>
        </w:rPr>
        <w:t>’</w:t>
      </w:r>
      <w:r w:rsidRPr="00EA49B4">
        <w:rPr>
          <w:szCs w:val="32"/>
        </w:rPr>
        <w:t>elle mille images de trahison et de violence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se voyait dans les mains de ses impitoyables ennemis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acharnés sans relâche et sans remords à consommer sa perte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À son </w:t>
      </w:r>
      <w:r w:rsidRPr="00EA49B4">
        <w:rPr>
          <w:szCs w:val="32"/>
        </w:rPr>
        <w:lastRenderedPageBreak/>
        <w:t>réveil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pas d</w:t>
      </w:r>
      <w:r w:rsidR="007D0B10">
        <w:rPr>
          <w:szCs w:val="32"/>
        </w:rPr>
        <w:t>’</w:t>
      </w:r>
      <w:r w:rsidRPr="00EA49B4">
        <w:rPr>
          <w:szCs w:val="32"/>
        </w:rPr>
        <w:t>idées plus consolantes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en était trop pour sa faible constitution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approche du matin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prit la résolution de se mettre à tout hasard dans les mains de Grimes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détermination ne fut pas plus tôt 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sentit son cœur soulagé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Quelques fâcheuses conséquences qui pussent résulter d</w:t>
      </w:r>
      <w:r w:rsidR="007D0B10">
        <w:rPr>
          <w:szCs w:val="32"/>
        </w:rPr>
        <w:t>’</w:t>
      </w:r>
      <w:r w:rsidRPr="00EA49B4">
        <w:rPr>
          <w:szCs w:val="32"/>
        </w:rPr>
        <w:t>une telle démarche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sembla qu</w:t>
      </w:r>
      <w:r w:rsidR="007D0B10">
        <w:rPr>
          <w:szCs w:val="32"/>
        </w:rPr>
        <w:t>’</w:t>
      </w:r>
      <w:r w:rsidRPr="00EA49B4">
        <w:rPr>
          <w:szCs w:val="32"/>
        </w:rPr>
        <w:t>elles ne pouvaient entrer en balance avec les malheurs qui l</w:t>
      </w:r>
      <w:r w:rsidR="007D0B10">
        <w:rPr>
          <w:szCs w:val="32"/>
        </w:rPr>
        <w:t>’</w:t>
      </w:r>
      <w:r w:rsidRPr="00EA49B4">
        <w:rPr>
          <w:szCs w:val="32"/>
        </w:rPr>
        <w:t>attendaient inévitablement dans cette fatale demeure</w:t>
      </w:r>
      <w:r w:rsidR="007D0B10">
        <w:rPr>
          <w:szCs w:val="32"/>
        </w:rPr>
        <w:t>.</w:t>
      </w:r>
    </w:p>
    <w:p w14:paraId="4752C9D9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Quand elle fit part à Grimes du parti auquel elle s</w:t>
      </w:r>
      <w:r w:rsidR="007D0B10">
        <w:rPr>
          <w:szCs w:val="32"/>
        </w:rPr>
        <w:t>’</w:t>
      </w:r>
      <w:r w:rsidRPr="00EA49B4">
        <w:rPr>
          <w:szCs w:val="32"/>
        </w:rPr>
        <w:t>était décidée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eût été difficile de dire s</w:t>
      </w:r>
      <w:r w:rsidR="007D0B10">
        <w:rPr>
          <w:szCs w:val="32"/>
        </w:rPr>
        <w:t>’</w:t>
      </w:r>
      <w:r w:rsidRPr="00EA49B4">
        <w:rPr>
          <w:szCs w:val="32"/>
        </w:rPr>
        <w:t>il en ressentit du plaisir ou de la peine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sourit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 sourire fut accompagné d</w:t>
      </w:r>
      <w:r w:rsidR="007D0B10">
        <w:rPr>
          <w:szCs w:val="32"/>
        </w:rPr>
        <w:t>’</w:t>
      </w:r>
      <w:r w:rsidRPr="00EA49B4">
        <w:rPr>
          <w:szCs w:val="32"/>
        </w:rPr>
        <w:t>une contraction convulsive dans sa figure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laissait deviner si c</w:t>
      </w:r>
      <w:r w:rsidR="007D0B10">
        <w:rPr>
          <w:szCs w:val="32"/>
        </w:rPr>
        <w:t>’</w:t>
      </w:r>
      <w:r w:rsidRPr="00EA49B4">
        <w:rPr>
          <w:szCs w:val="32"/>
        </w:rPr>
        <w:t>était le rire de la malignité ou celui de la satisfaction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renouvela l</w:t>
      </w:r>
      <w:r w:rsidR="007D0B10">
        <w:rPr>
          <w:szCs w:val="32"/>
        </w:rPr>
        <w:t>’</w:t>
      </w:r>
      <w:r w:rsidRPr="00EA49B4">
        <w:rPr>
          <w:szCs w:val="32"/>
        </w:rPr>
        <w:t>assurance d</w:t>
      </w:r>
      <w:r w:rsidR="007D0B10">
        <w:rPr>
          <w:szCs w:val="32"/>
        </w:rPr>
        <w:t>’</w:t>
      </w:r>
      <w:r w:rsidRPr="00EA49B4">
        <w:rPr>
          <w:szCs w:val="32"/>
        </w:rPr>
        <w:t>être fidèle à ses engagements et ponctuel dans l</w:t>
      </w:r>
      <w:r w:rsidR="007D0B10">
        <w:rPr>
          <w:szCs w:val="32"/>
        </w:rPr>
        <w:t>’</w:t>
      </w:r>
      <w:r w:rsidRPr="00EA49B4">
        <w:rPr>
          <w:szCs w:val="32"/>
        </w:rPr>
        <w:t>exécution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ce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journée se passait en présents de noces et en préparatifs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tous indiquaient combien les machinateurs de ce complot étaient résolus et sûrs du succès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Émilie avait espéré qu</w:t>
      </w:r>
      <w:r w:rsidR="007D0B10">
        <w:rPr>
          <w:szCs w:val="32"/>
        </w:rPr>
        <w:t>’</w:t>
      </w:r>
      <w:r w:rsidRPr="00EA49B4">
        <w:rPr>
          <w:szCs w:val="32"/>
        </w:rPr>
        <w:t>à mesure que la crise approchait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gardiens se relâcheraient un peu de leur vigilance 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 cas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résolue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elle en trouvait l</w:t>
      </w:r>
      <w:r w:rsidR="007D0B10">
        <w:rPr>
          <w:szCs w:val="32"/>
        </w:rPr>
        <w:t>’</w:t>
      </w:r>
      <w:r w:rsidRPr="00EA49B4">
        <w:rPr>
          <w:szCs w:val="32"/>
        </w:rPr>
        <w:t>occasion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faire à la fois faux-bond à ses geôliers et à son nouveau confident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tous les soins qu</w:t>
      </w:r>
      <w:r w:rsidR="007D0B10">
        <w:rPr>
          <w:szCs w:val="32"/>
        </w:rPr>
        <w:t>’</w:t>
      </w:r>
      <w:r w:rsidRPr="00EA49B4">
        <w:rPr>
          <w:szCs w:val="32"/>
        </w:rPr>
        <w:t>elle prit pour arranger ce plan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en trouva l</w:t>
      </w:r>
      <w:r w:rsidR="007D0B10">
        <w:rPr>
          <w:szCs w:val="32"/>
        </w:rPr>
        <w:t>’</w:t>
      </w:r>
      <w:r w:rsidRPr="00EA49B4">
        <w:rPr>
          <w:szCs w:val="32"/>
        </w:rPr>
        <w:t>exécution impraticable</w:t>
      </w:r>
      <w:r w:rsidR="007D0B10">
        <w:rPr>
          <w:szCs w:val="32"/>
        </w:rPr>
        <w:t>.</w:t>
      </w:r>
    </w:p>
    <w:p w14:paraId="60FC7393" w14:textId="4F8F4B91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Enfin arriva cette nuit si critique pour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âme ne pouvait manquer d</w:t>
      </w:r>
      <w:r w:rsidR="007D0B10">
        <w:rPr>
          <w:szCs w:val="32"/>
        </w:rPr>
        <w:t>’</w:t>
      </w:r>
      <w:r w:rsidRPr="00EA49B4">
        <w:rPr>
          <w:szCs w:val="32"/>
        </w:rPr>
        <w:t>être dans une extrême agitation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d</w:t>
      </w:r>
      <w:r w:rsidR="007D0B10">
        <w:rPr>
          <w:szCs w:val="32"/>
        </w:rPr>
        <w:t>’</w:t>
      </w:r>
      <w:r w:rsidRPr="00EA49B4">
        <w:rPr>
          <w:szCs w:val="32"/>
        </w:rPr>
        <w:t>abord employé toute son adresse à mettre en défaut la vigilance de sa surveillante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au lieu de se relâcher de ses mesures ordinaires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insolente et impitoyable geôlière n</w:t>
      </w:r>
      <w:r w:rsidR="007D0B10">
        <w:rPr>
          <w:szCs w:val="32"/>
        </w:rPr>
        <w:t>’</w:t>
      </w:r>
      <w:r w:rsidRPr="00EA49B4">
        <w:rPr>
          <w:szCs w:val="32"/>
        </w:rPr>
        <w:t>avait voulu que se jouer des tourments de sa victime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se cacha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laissant croire à Émilie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personne autour d</w:t>
      </w:r>
      <w:r w:rsidR="007D0B10">
        <w:rPr>
          <w:szCs w:val="32"/>
        </w:rPr>
        <w:t>’</w:t>
      </w:r>
      <w:r w:rsidRPr="00EA49B4">
        <w:rPr>
          <w:szCs w:val="32"/>
        </w:rPr>
        <w:t>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attendit au bout de la </w:t>
      </w:r>
      <w:r w:rsidRPr="00EA49B4">
        <w:rPr>
          <w:szCs w:val="32"/>
        </w:rPr>
        <w:lastRenderedPageBreak/>
        <w:t>galerie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haut de l</w:t>
      </w:r>
      <w:r w:rsidR="007D0B10">
        <w:rPr>
          <w:szCs w:val="32"/>
        </w:rPr>
        <w:t>’</w:t>
      </w:r>
      <w:r w:rsidRPr="00EA49B4">
        <w:rPr>
          <w:szCs w:val="32"/>
        </w:rPr>
        <w:t>escalier</w:t>
      </w:r>
      <w:r w:rsidR="007D0B10">
        <w:rPr>
          <w:szCs w:val="32"/>
        </w:rPr>
        <w:t>. « </w:t>
      </w:r>
      <w:r w:rsidRPr="00EA49B4">
        <w:rPr>
          <w:szCs w:val="32"/>
        </w:rPr>
        <w:t>Que faites-vous donc 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enfant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lui dit-elle d</w:t>
      </w:r>
      <w:r w:rsidR="007D0B10">
        <w:rPr>
          <w:szCs w:val="32"/>
        </w:rPr>
        <w:t>’</w:t>
      </w:r>
      <w:r w:rsidRPr="00EA49B4">
        <w:rPr>
          <w:szCs w:val="32"/>
        </w:rPr>
        <w:t>un ton insultant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Comment donc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chère petite se croit assez fine pour m</w:t>
      </w:r>
      <w:r w:rsidR="007D0B10">
        <w:rPr>
          <w:szCs w:val="32"/>
        </w:rPr>
        <w:t>’</w:t>
      </w:r>
      <w:r w:rsidRPr="00EA49B4">
        <w:rPr>
          <w:szCs w:val="32"/>
        </w:rPr>
        <w:t>attraper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vraiment vous êtes maligne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petite espiègle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Allons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allons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retournez à votre chambre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marchons</w:t>
      </w:r>
      <w:r w:rsidR="007D0B10">
        <w:rPr>
          <w:szCs w:val="32"/>
        </w:rPr>
        <w:t>. »</w:t>
      </w:r>
    </w:p>
    <w:p w14:paraId="4E05B79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Émilie sentit vivement le tour qu</w:t>
      </w:r>
      <w:r w:rsidR="007D0B10">
        <w:rPr>
          <w:szCs w:val="32"/>
        </w:rPr>
        <w:t>’</w:t>
      </w:r>
      <w:r w:rsidRPr="00EA49B4">
        <w:rPr>
          <w:szCs w:val="32"/>
        </w:rPr>
        <w:t>on lui avait joué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soupira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elle dédaigna de répondre à cette basse et cruelle raillerie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Rentrée dans sa chambre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se jeta dans un fauteuil et y demeura plus de deux heures ensevelie dans une rêverie profonde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elle courut à ses armoires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renversa toutes ses hardes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ôta et remit pêle-mêle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savoir ce qu</w:t>
      </w:r>
      <w:r w:rsidR="007D0B10">
        <w:rPr>
          <w:szCs w:val="32"/>
        </w:rPr>
        <w:t>’</w:t>
      </w:r>
      <w:r w:rsidRPr="00EA49B4">
        <w:rPr>
          <w:szCs w:val="32"/>
        </w:rPr>
        <w:t>elle faisait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linge et ses robes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pensant confusément à préparer ce qu</w:t>
      </w:r>
      <w:r w:rsidR="007D0B10">
        <w:rPr>
          <w:szCs w:val="32"/>
        </w:rPr>
        <w:t>’</w:t>
      </w:r>
      <w:r w:rsidRPr="00EA49B4">
        <w:rPr>
          <w:szCs w:val="32"/>
        </w:rPr>
        <w:t>il lui fallait pour sa fuite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officieuse geôlière suivait tous ses pas et se contentait d</w:t>
      </w:r>
      <w:r w:rsidR="007D0B10">
        <w:rPr>
          <w:szCs w:val="32"/>
        </w:rPr>
        <w:t>’</w:t>
      </w:r>
      <w:r w:rsidRPr="00EA49B4">
        <w:rPr>
          <w:szCs w:val="32"/>
        </w:rPr>
        <w:t>observer en silence toutes ses actions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l</w:t>
      </w:r>
      <w:r w:rsidR="007D0B10">
        <w:rPr>
          <w:szCs w:val="32"/>
        </w:rPr>
        <w:t>’</w:t>
      </w:r>
      <w:r w:rsidRPr="00EA49B4">
        <w:rPr>
          <w:szCs w:val="32"/>
        </w:rPr>
        <w:t>heure de se coucher</w:t>
      </w:r>
      <w:r w:rsidR="007D0B10">
        <w:rPr>
          <w:szCs w:val="32"/>
        </w:rPr>
        <w:t>.</w:t>
      </w:r>
    </w:p>
    <w:p w14:paraId="7A6A2B7E" w14:textId="4E16714F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Bonne nuit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enfant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 cette méchante femme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faisant mine de se retirer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est temps de fermer votre porte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avez encore quelques heures à être maîtresse de votre personne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profitez-en de votre mieux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petit cœur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ne vous en irez pas par le trou de la serrure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À huit heures bien précises vous me reverrez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puis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ajouta-t-elle en se frottant les mains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sera dit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et votre honnête prétendu vous ne ferez qu</w:t>
      </w:r>
      <w:r>
        <w:rPr>
          <w:szCs w:val="32"/>
        </w:rPr>
        <w:t>’</w:t>
      </w:r>
      <w:r w:rsidR="00CC13A3" w:rsidRPr="00EA49B4">
        <w:rPr>
          <w:szCs w:val="32"/>
        </w:rPr>
        <w:t>un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aussi sûr qu</w:t>
      </w:r>
      <w:r>
        <w:rPr>
          <w:szCs w:val="32"/>
        </w:rPr>
        <w:t>’</w:t>
      </w:r>
      <w:r w:rsidR="00CC13A3" w:rsidRPr="00EA49B4">
        <w:rPr>
          <w:szCs w:val="32"/>
        </w:rPr>
        <w:t>il fera jour demain</w:t>
      </w:r>
      <w:r>
        <w:rPr>
          <w:szCs w:val="32"/>
        </w:rPr>
        <w:t>. »</w:t>
      </w:r>
    </w:p>
    <w:p w14:paraId="56136CAB" w14:textId="46560BEE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Il y avait dans le ton avec lequel avaient été prononcés ces derniers mots quelque chose qui fit dire à Émilie en elle-même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entend-elle donc par là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Serait-il possible qu</w:t>
      </w:r>
      <w:r w:rsidR="007D0B10">
        <w:rPr>
          <w:szCs w:val="32"/>
        </w:rPr>
        <w:t>’</w:t>
      </w:r>
      <w:r w:rsidRPr="00EA49B4">
        <w:rPr>
          <w:szCs w:val="32"/>
        </w:rPr>
        <w:t>elle eût connaissance de ce qui va se passer dans quelques heures d</w:t>
      </w:r>
      <w:r w:rsidR="007D0B10">
        <w:rPr>
          <w:szCs w:val="32"/>
        </w:rPr>
        <w:t>’</w:t>
      </w:r>
      <w:r w:rsidRPr="00EA49B4">
        <w:rPr>
          <w:szCs w:val="32"/>
        </w:rPr>
        <w:t>ici</w:t>
      </w:r>
      <w:r w:rsidR="007D0B10">
        <w:rPr>
          <w:szCs w:val="32"/>
        </w:rPr>
        <w:t> ? »</w:t>
      </w:r>
    </w:p>
    <w:p w14:paraId="423CCB8A" w14:textId="74432D13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la première fois que ce soupçon s</w:t>
      </w:r>
      <w:r w:rsidR="007D0B10">
        <w:rPr>
          <w:szCs w:val="32"/>
        </w:rPr>
        <w:t>’</w:t>
      </w:r>
      <w:r w:rsidRPr="00EA49B4">
        <w:rPr>
          <w:szCs w:val="32"/>
        </w:rPr>
        <w:t>offrait à sa pensée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ne s</w:t>
      </w:r>
      <w:r w:rsidR="007D0B10">
        <w:rPr>
          <w:szCs w:val="32"/>
        </w:rPr>
        <w:t>’</w:t>
      </w:r>
      <w:r w:rsidRPr="00EA49B4">
        <w:rPr>
          <w:szCs w:val="32"/>
        </w:rPr>
        <w:t>y arrêta pas longtemps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cœur navré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elle fit </w:t>
      </w:r>
      <w:r w:rsidRPr="00EA49B4">
        <w:rPr>
          <w:szCs w:val="32"/>
        </w:rPr>
        <w:lastRenderedPageBreak/>
        <w:t>un paquet du peu de hardes qu</w:t>
      </w:r>
      <w:r w:rsidR="007D0B10">
        <w:rPr>
          <w:szCs w:val="32"/>
        </w:rPr>
        <w:t>’</w:t>
      </w:r>
      <w:r w:rsidRPr="00EA49B4">
        <w:rPr>
          <w:szCs w:val="32"/>
        </w:rPr>
        <w:t>elle crut devoir prendre avec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elle prêta l</w:t>
      </w:r>
      <w:r w:rsidR="007D0B10">
        <w:rPr>
          <w:szCs w:val="32"/>
        </w:rPr>
        <w:t>’</w:t>
      </w:r>
      <w:r w:rsidRPr="00EA49B4">
        <w:rPr>
          <w:szCs w:val="32"/>
        </w:rPr>
        <w:t>oreille avec une telle inquiétude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le mouvement d</w:t>
      </w:r>
      <w:r w:rsidR="007D0B10">
        <w:rPr>
          <w:szCs w:val="32"/>
        </w:rPr>
        <w:t>’</w:t>
      </w:r>
      <w:r w:rsidRPr="00EA49B4">
        <w:rPr>
          <w:szCs w:val="32"/>
        </w:rPr>
        <w:t>une feuille n</w:t>
      </w:r>
      <w:r w:rsidR="007D0B10">
        <w:rPr>
          <w:szCs w:val="32"/>
        </w:rPr>
        <w:t>’</w:t>
      </w:r>
      <w:r w:rsidRPr="00EA49B4">
        <w:rPr>
          <w:szCs w:val="32"/>
        </w:rPr>
        <w:t>eût pu lui échapper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 temps en temps elle s</w:t>
      </w:r>
      <w:r w:rsidR="007D0B10">
        <w:rPr>
          <w:szCs w:val="32"/>
        </w:rPr>
        <w:t>’</w:t>
      </w:r>
      <w:r w:rsidRPr="00EA49B4">
        <w:rPr>
          <w:szCs w:val="32"/>
        </w:rPr>
        <w:t>imaginait entendre marcher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le bruit des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</w:t>
      </w:r>
      <w:r w:rsidR="007D0B10">
        <w:rPr>
          <w:szCs w:val="32"/>
        </w:rPr>
        <w:t>’</w:t>
      </w:r>
      <w:r w:rsidRPr="00EA49B4">
        <w:rPr>
          <w:szCs w:val="32"/>
        </w:rPr>
        <w:t>était des pas qu</w:t>
      </w:r>
      <w:r w:rsidR="007D0B10">
        <w:rPr>
          <w:szCs w:val="32"/>
        </w:rPr>
        <w:t>’</w:t>
      </w:r>
      <w:r w:rsidRPr="00EA49B4">
        <w:rPr>
          <w:szCs w:val="32"/>
        </w:rPr>
        <w:t>elle entendait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si léger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ne pouvait assurer si c</w:t>
      </w:r>
      <w:r w:rsidR="007D0B10">
        <w:rPr>
          <w:szCs w:val="32"/>
        </w:rPr>
        <w:t>’</w:t>
      </w:r>
      <w:r w:rsidRPr="00EA49B4">
        <w:rPr>
          <w:szCs w:val="32"/>
        </w:rPr>
        <w:t>était un son véritable ou une illusion de son imagination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tout devint calme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si la nature entière eût été dans un repos parfait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instant d</w:t>
      </w:r>
      <w:r w:rsidR="007D0B10">
        <w:rPr>
          <w:szCs w:val="32"/>
        </w:rPr>
        <w:t>’</w:t>
      </w:r>
      <w:r w:rsidRPr="00EA49B4">
        <w:rPr>
          <w:szCs w:val="32"/>
        </w:rPr>
        <w:t>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crut distinguer un petit murmure confus comme de gens qui parlaient bas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 cœur lui battit très-fort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une seconde fois elle en revint à se défier de Grimes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idée la tourmenta plus cette fois que la première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était trop tard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moment même elle entend le bruit d</w:t>
      </w:r>
      <w:r w:rsidR="007D0B10">
        <w:rPr>
          <w:szCs w:val="32"/>
        </w:rPr>
        <w:t>’</w:t>
      </w:r>
      <w:r w:rsidRPr="00EA49B4">
        <w:rPr>
          <w:szCs w:val="32"/>
        </w:rPr>
        <w:t>une clef à la porte de sa chambre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voit paraître Grimes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cœur palpite à cette vue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Sommes-nous découverts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lui dit-elle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ne vous ai-je pas entendu parler à quelqu</w:t>
      </w:r>
      <w:r w:rsidR="007D0B10">
        <w:rPr>
          <w:szCs w:val="32"/>
        </w:rPr>
        <w:t>’</w:t>
      </w:r>
      <w:r w:rsidRPr="00EA49B4">
        <w:rPr>
          <w:szCs w:val="32"/>
        </w:rPr>
        <w:t>un</w:t>
      </w:r>
      <w:r w:rsidR="007D0B10">
        <w:rPr>
          <w:szCs w:val="32"/>
        </w:rPr>
        <w:t> ? »</w:t>
      </w:r>
    </w:p>
    <w:p w14:paraId="698092D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Grimes s</w:t>
      </w:r>
      <w:r w:rsidR="007D0B10">
        <w:rPr>
          <w:szCs w:val="32"/>
        </w:rPr>
        <w:t>’</w:t>
      </w:r>
      <w:r w:rsidRPr="00EA49B4">
        <w:rPr>
          <w:szCs w:val="32"/>
        </w:rPr>
        <w:t>avança sur la pointe du pied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doigt sur la bouche</w:t>
      </w:r>
      <w:r w:rsidR="007D0B10">
        <w:rPr>
          <w:szCs w:val="32"/>
        </w:rPr>
        <w:t>.</w:t>
      </w:r>
    </w:p>
    <w:p w14:paraId="49972988" w14:textId="4C621305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va bien</w:t>
      </w:r>
      <w:r>
        <w:rPr>
          <w:szCs w:val="32"/>
        </w:rPr>
        <w:t> ; »</w:t>
      </w:r>
      <w:r w:rsidR="00CC13A3" w:rsidRPr="00EA49B4">
        <w:rPr>
          <w:szCs w:val="32"/>
        </w:rPr>
        <w:t xml:space="preserve"> il la prit par la main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conduisit sans rien dire hors de la maison et ensuite à travers le jardin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Émilie examinait avec soin les portes et les passages à mesure qu</w:t>
      </w:r>
      <w:r>
        <w:rPr>
          <w:szCs w:val="32"/>
        </w:rPr>
        <w:t>’</w:t>
      </w:r>
      <w:r w:rsidR="00CC13A3" w:rsidRPr="00EA49B4">
        <w:rPr>
          <w:szCs w:val="32"/>
        </w:rPr>
        <w:t>elle avançait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promenait de tous côtés autour d</w:t>
      </w:r>
      <w:r>
        <w:rPr>
          <w:szCs w:val="32"/>
        </w:rPr>
        <w:t>’</w:t>
      </w:r>
      <w:r w:rsidR="00CC13A3" w:rsidRPr="00EA49B4">
        <w:rPr>
          <w:szCs w:val="32"/>
        </w:rPr>
        <w:t>elle un œil craintif et soupçonneux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tout paraissait être aussi tranquille qu</w:t>
      </w:r>
      <w:r>
        <w:rPr>
          <w:szCs w:val="32"/>
        </w:rPr>
        <w:t>’</w:t>
      </w:r>
      <w:r w:rsidR="00CC13A3" w:rsidRPr="00EA49B4">
        <w:rPr>
          <w:szCs w:val="32"/>
        </w:rPr>
        <w:t>elle eût pu le désirer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Grimes ouvrit une porte de derrière du jardin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n</w:t>
      </w:r>
      <w:r>
        <w:rPr>
          <w:szCs w:val="32"/>
        </w:rPr>
        <w:t>’</w:t>
      </w:r>
      <w:r w:rsidR="00CC13A3" w:rsidRPr="00EA49B4">
        <w:rPr>
          <w:szCs w:val="32"/>
        </w:rPr>
        <w:t>était que poussée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conduisait dans un sentier très-peu fréquenté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y avait deux chevaux tout équipés pour le voyage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attachés par la bride à un poteau qui n</w:t>
      </w:r>
      <w:r>
        <w:rPr>
          <w:szCs w:val="32"/>
        </w:rPr>
        <w:t>’</w:t>
      </w:r>
      <w:r w:rsidR="00CC13A3" w:rsidRPr="00EA49B4">
        <w:rPr>
          <w:szCs w:val="32"/>
        </w:rPr>
        <w:t>était pas à trois toises du jardin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Grimes tira la porte après lui</w:t>
      </w:r>
      <w:r>
        <w:rPr>
          <w:szCs w:val="32"/>
        </w:rPr>
        <w:t>. « </w:t>
      </w:r>
      <w:r w:rsidR="00CC13A3" w:rsidRPr="00EA49B4">
        <w:rPr>
          <w:szCs w:val="32"/>
        </w:rPr>
        <w:t>Par ma foi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eu une fière peur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en passant là le long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vous joindre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voilà-t-il pas que j</w:t>
      </w:r>
      <w:r>
        <w:rPr>
          <w:szCs w:val="32"/>
        </w:rPr>
        <w:t>’</w:t>
      </w:r>
      <w:r w:rsidR="00CC13A3" w:rsidRPr="00EA49B4">
        <w:rPr>
          <w:szCs w:val="32"/>
        </w:rPr>
        <w:t>ai vu le cocher qui sortait par la porte de derrière pour aller à l</w:t>
      </w:r>
      <w:r>
        <w:rPr>
          <w:szCs w:val="32"/>
        </w:rPr>
        <w:t>’</w:t>
      </w:r>
      <w:r w:rsidR="00CC13A3" w:rsidRPr="00EA49B4">
        <w:rPr>
          <w:szCs w:val="32"/>
        </w:rPr>
        <w:t>écurie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avait qu</w:t>
      </w:r>
      <w:r>
        <w:rPr>
          <w:szCs w:val="32"/>
        </w:rPr>
        <w:t>’</w:t>
      </w:r>
      <w:r w:rsidR="00CC13A3" w:rsidRPr="00EA49B4">
        <w:rPr>
          <w:szCs w:val="32"/>
        </w:rPr>
        <w:t>un pas à faire pour être sur moi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 xml:space="preserve">mais </w:t>
      </w:r>
      <w:r w:rsidR="00CC13A3" w:rsidRPr="00EA49B4">
        <w:rPr>
          <w:szCs w:val="32"/>
        </w:rPr>
        <w:lastRenderedPageBreak/>
        <w:t>il avait sa lanterne et il ne pouvait pas me 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parce que j</w:t>
      </w:r>
      <w:r>
        <w:rPr>
          <w:szCs w:val="32"/>
        </w:rPr>
        <w:t>’</w:t>
      </w:r>
      <w:r w:rsidR="00CC13A3" w:rsidRPr="00EA49B4">
        <w:rPr>
          <w:szCs w:val="32"/>
        </w:rPr>
        <w:t>étais dans l</w:t>
      </w:r>
      <w:r>
        <w:rPr>
          <w:szCs w:val="32"/>
        </w:rPr>
        <w:t>’</w:t>
      </w:r>
      <w:r w:rsidR="00CC13A3" w:rsidRPr="00EA49B4">
        <w:rPr>
          <w:szCs w:val="32"/>
        </w:rPr>
        <w:t>obscurité</w:t>
      </w:r>
      <w:r>
        <w:rPr>
          <w:szCs w:val="32"/>
        </w:rPr>
        <w:t>. »</w:t>
      </w:r>
    </w:p>
    <w:p w14:paraId="7CE41C3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En disant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aidait miss Melville à monter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</w:t>
      </w:r>
      <w:r w:rsidR="007D0B10">
        <w:rPr>
          <w:szCs w:val="32"/>
        </w:rPr>
        <w:t>’</w:t>
      </w:r>
      <w:r w:rsidRPr="00EA49B4">
        <w:rPr>
          <w:szCs w:val="32"/>
        </w:rPr>
        <w:t>importuna fort peu pendant la route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au contraire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fut singulièrement silencieux et pensif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ne fut rien moins qu</w:t>
      </w:r>
      <w:r w:rsidR="007D0B10">
        <w:rPr>
          <w:szCs w:val="32"/>
        </w:rPr>
        <w:t>’</w:t>
      </w:r>
      <w:r w:rsidRPr="00EA49B4">
        <w:rPr>
          <w:szCs w:val="32"/>
        </w:rPr>
        <w:t>agréable à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aimait guère sa conversation</w:t>
      </w:r>
      <w:r w:rsidR="007D0B10">
        <w:rPr>
          <w:szCs w:val="32"/>
        </w:rPr>
        <w:t>.</w:t>
      </w:r>
    </w:p>
    <w:p w14:paraId="69AD5E98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Après deux milles de marche environ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arrivèrent à un bois qu</w:t>
      </w:r>
      <w:r w:rsidR="007D0B10">
        <w:rPr>
          <w:szCs w:val="32"/>
        </w:rPr>
        <w:t>’</w:t>
      </w:r>
      <w:r w:rsidRPr="00EA49B4">
        <w:rPr>
          <w:szCs w:val="32"/>
        </w:rPr>
        <w:t>il fallait traverser pour gagner la route qui conduisait à leur destination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nuit était fort obscure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même temps que l</w:t>
      </w:r>
      <w:r w:rsidR="007D0B10">
        <w:rPr>
          <w:szCs w:val="32"/>
        </w:rPr>
        <w:t>’</w:t>
      </w:r>
      <w:r w:rsidRPr="00EA49B4">
        <w:rPr>
          <w:szCs w:val="32"/>
        </w:rPr>
        <w:t>air était très-doux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on était alors dans le cœur de l</w:t>
      </w:r>
      <w:r w:rsidR="007D0B10">
        <w:rPr>
          <w:szCs w:val="32"/>
        </w:rPr>
        <w:t>’</w:t>
      </w:r>
      <w:r w:rsidRPr="00EA49B4">
        <w:rPr>
          <w:szCs w:val="32"/>
        </w:rPr>
        <w:t>été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avaient déjà pénétré au milieu de cette sombre solitude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lorsque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sous prétexte de chercher la route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poussa son cheval en avant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contre celui de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ensuite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étendant la main tout à coup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saisit la bride</w:t>
      </w:r>
      <w:r w:rsidR="007D0B10">
        <w:rPr>
          <w:szCs w:val="32"/>
        </w:rPr>
        <w:t>. « </w:t>
      </w:r>
      <w:r w:rsidRPr="00EA49B4">
        <w:rPr>
          <w:szCs w:val="32"/>
        </w:rPr>
        <w:t>Je crois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nous ferons bien de nous arrêter ici un moment</w:t>
      </w:r>
      <w:r w:rsidR="007D0B10">
        <w:rPr>
          <w:szCs w:val="32"/>
        </w:rPr>
        <w:t>.</w:t>
      </w:r>
    </w:p>
    <w:p w14:paraId="5C28E81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Nous arrêter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écria Émilie avec surprise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Et pourquoi donc nous arrêter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 Grimes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que voulez-vous donc dire</w:t>
      </w:r>
      <w:r>
        <w:rPr>
          <w:szCs w:val="32"/>
        </w:rPr>
        <w:t> ?</w:t>
      </w:r>
    </w:p>
    <w:p w14:paraId="6DA06652" w14:textId="46E7BA78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faites pas tant l</w:t>
      </w:r>
      <w:r>
        <w:rPr>
          <w:szCs w:val="32"/>
        </w:rPr>
        <w:t>’</w:t>
      </w:r>
      <w:r w:rsidR="00CC13A3" w:rsidRPr="00EA49B4">
        <w:rPr>
          <w:szCs w:val="32"/>
        </w:rPr>
        <w:t>étonnée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Est-ce que vous m</w:t>
      </w:r>
      <w:r>
        <w:rPr>
          <w:szCs w:val="32"/>
        </w:rPr>
        <w:t>’</w:t>
      </w:r>
      <w:r w:rsidR="00CC13A3" w:rsidRPr="00EA49B4">
        <w:rPr>
          <w:szCs w:val="32"/>
        </w:rPr>
        <w:t>avez bonnement cru assez oison pour prendre tant de peine pour rien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bien 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bien d</w:t>
      </w:r>
      <w:r>
        <w:rPr>
          <w:szCs w:val="32"/>
        </w:rPr>
        <w:t>’</w:t>
      </w:r>
      <w:r w:rsidR="00CC13A3" w:rsidRPr="00EA49B4">
        <w:rPr>
          <w:szCs w:val="32"/>
        </w:rPr>
        <w:t>humeur à être comme ça le bardot des sottises des autres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j</w:t>
      </w:r>
      <w:r>
        <w:rPr>
          <w:szCs w:val="32"/>
        </w:rPr>
        <w:t>’</w:t>
      </w:r>
      <w:r w:rsidR="00CC13A3" w:rsidRPr="00EA49B4">
        <w:rPr>
          <w:szCs w:val="32"/>
        </w:rPr>
        <w:t>aie d</w:t>
      </w:r>
      <w:r>
        <w:rPr>
          <w:szCs w:val="32"/>
        </w:rPr>
        <w:t>’</w:t>
      </w:r>
      <w:r w:rsidR="00CC13A3" w:rsidRPr="00EA49B4">
        <w:rPr>
          <w:szCs w:val="32"/>
        </w:rPr>
        <w:t>abord eu grande envie de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toutes vos petites façons suffiraient pour émoustiller mon grand-père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de plus exquis morceau que celui qui coûte cher et vient de loin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faisiez tant la difficile pour donner votre consentement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que </w:t>
      </w:r>
      <w:r>
        <w:rPr>
          <w:szCs w:val="32"/>
        </w:rPr>
        <w:t>M. </w:t>
      </w:r>
      <w:r w:rsidR="00CC13A3" w:rsidRPr="00EA49B4">
        <w:rPr>
          <w:szCs w:val="32"/>
        </w:rPr>
        <w:t>Tyrrel a cru qu</w:t>
      </w:r>
      <w:r>
        <w:rPr>
          <w:szCs w:val="32"/>
        </w:rPr>
        <w:t>’</w:t>
      </w:r>
      <w:r w:rsidR="00CC13A3" w:rsidRPr="00EA49B4">
        <w:rPr>
          <w:szCs w:val="32"/>
        </w:rPr>
        <w:t>il était plus sûr de vous le demander comme ça à la brune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il m</w:t>
      </w:r>
      <w:r>
        <w:rPr>
          <w:szCs w:val="32"/>
        </w:rPr>
        <w:t>’</w:t>
      </w:r>
      <w:r w:rsidR="00CC13A3" w:rsidRPr="00EA49B4">
        <w:rPr>
          <w:szCs w:val="32"/>
        </w:rPr>
        <w:t>a dit qu</w:t>
      </w:r>
      <w:r>
        <w:rPr>
          <w:szCs w:val="32"/>
        </w:rPr>
        <w:t>’</w:t>
      </w:r>
      <w:r w:rsidR="00CC13A3" w:rsidRPr="00EA49B4">
        <w:rPr>
          <w:szCs w:val="32"/>
        </w:rPr>
        <w:t>il ne voulait pas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une pareille affaire se </w:t>
      </w:r>
      <w:r w:rsidR="00CC13A3" w:rsidRPr="00EA49B4">
        <w:rPr>
          <w:szCs w:val="32"/>
        </w:rPr>
        <w:lastRenderedPageBreak/>
        <w:t>fît dans sa maison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voilà pourquoi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petit cœur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sommes venus jusqu</w:t>
      </w:r>
      <w:r>
        <w:rPr>
          <w:szCs w:val="32"/>
        </w:rPr>
        <w:t>’</w:t>
      </w:r>
      <w:r w:rsidR="00CC13A3" w:rsidRPr="00EA49B4">
        <w:rPr>
          <w:szCs w:val="32"/>
        </w:rPr>
        <w:t>ici</w:t>
      </w:r>
      <w:r>
        <w:rPr>
          <w:szCs w:val="32"/>
        </w:rPr>
        <w:t>.</w:t>
      </w:r>
    </w:p>
    <w:p w14:paraId="4909C48A" w14:textId="12315C78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Au nom du ciel</w:t>
      </w:r>
      <w:r>
        <w:rPr>
          <w:szCs w:val="32"/>
        </w:rPr>
        <w:t>, M. </w:t>
      </w:r>
      <w:r w:rsidR="00CC13A3" w:rsidRPr="00EA49B4">
        <w:rPr>
          <w:szCs w:val="32"/>
        </w:rPr>
        <w:t>Grimes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pensez à ce que vous dites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ne pouvez pas être assez bas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assez lâche pour perdre une malheureuse créature qui s</w:t>
      </w:r>
      <w:r>
        <w:rPr>
          <w:szCs w:val="32"/>
        </w:rPr>
        <w:t>’</w:t>
      </w:r>
      <w:r w:rsidR="00CC13A3" w:rsidRPr="00EA49B4">
        <w:rPr>
          <w:szCs w:val="32"/>
        </w:rPr>
        <w:t>est mise elle-même sous votre protection</w:t>
      </w:r>
      <w:r>
        <w:rPr>
          <w:szCs w:val="32"/>
        </w:rPr>
        <w:t>.</w:t>
      </w:r>
    </w:p>
    <w:p w14:paraId="3B72A980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Bon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bon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perdre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 non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ferai de vous une honnête femme après cela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laissez là tous vos grands airs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avez beau chercher et attendre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passe personne ici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tiens aussi sûr que le poisson dans la nasse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seulement une chaumière d</w:t>
      </w:r>
      <w:r>
        <w:rPr>
          <w:szCs w:val="32"/>
        </w:rPr>
        <w:t>’</w:t>
      </w:r>
      <w:r w:rsidR="00CC13A3" w:rsidRPr="00EA49B4">
        <w:rPr>
          <w:szCs w:val="32"/>
        </w:rPr>
        <w:t>ici à plus d</w:t>
      </w:r>
      <w:r>
        <w:rPr>
          <w:szCs w:val="32"/>
        </w:rPr>
        <w:t>’</w:t>
      </w:r>
      <w:r w:rsidR="00CC13A3" w:rsidRPr="00EA49B4">
        <w:rPr>
          <w:szCs w:val="32"/>
        </w:rPr>
        <w:t>un mille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vous laisse échapper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belle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pouvez bien m</w:t>
      </w:r>
      <w:r>
        <w:rPr>
          <w:szCs w:val="32"/>
        </w:rPr>
        <w:t>’</w:t>
      </w:r>
      <w:r w:rsidR="00CC13A3" w:rsidRPr="00EA49B4">
        <w:rPr>
          <w:szCs w:val="32"/>
        </w:rPr>
        <w:t>appeler une bûche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 ma foi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êtes un morceau délicat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</w:t>
      </w:r>
      <w:r>
        <w:rPr>
          <w:szCs w:val="32"/>
        </w:rPr>
        <w:t>’</w:t>
      </w:r>
      <w:r w:rsidR="00CC13A3" w:rsidRPr="00EA49B4">
        <w:rPr>
          <w:szCs w:val="32"/>
        </w:rPr>
        <w:t>y a pas de temps à perdre</w:t>
      </w:r>
      <w:r>
        <w:rPr>
          <w:szCs w:val="32"/>
        </w:rPr>
        <w:t>.</w:t>
      </w:r>
    </w:p>
    <w:p w14:paraId="1FB5EB6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Miss Melville n</w:t>
      </w:r>
      <w:r w:rsidR="007D0B10">
        <w:rPr>
          <w:szCs w:val="32"/>
        </w:rPr>
        <w:t>’</w:t>
      </w:r>
      <w:r w:rsidRPr="00EA49B4">
        <w:rPr>
          <w:szCs w:val="32"/>
        </w:rPr>
        <w:t>eut qu</w:t>
      </w:r>
      <w:r w:rsidR="007D0B10">
        <w:rPr>
          <w:szCs w:val="32"/>
        </w:rPr>
        <w:t>’</w:t>
      </w:r>
      <w:r w:rsidRPr="00EA49B4">
        <w:rPr>
          <w:szCs w:val="32"/>
        </w:rPr>
        <w:t>un instant pour recueillir toutes ses idées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sentit qu</w:t>
      </w:r>
      <w:r w:rsidR="007D0B10">
        <w:rPr>
          <w:szCs w:val="32"/>
        </w:rPr>
        <w:t>’</w:t>
      </w:r>
      <w:r w:rsidRPr="00EA49B4">
        <w:rPr>
          <w:szCs w:val="32"/>
        </w:rPr>
        <w:t>il y avait peu d</w:t>
      </w:r>
      <w:r w:rsidR="007D0B10">
        <w:rPr>
          <w:szCs w:val="32"/>
        </w:rPr>
        <w:t>’</w:t>
      </w:r>
      <w:r w:rsidRPr="00EA49B4">
        <w:rPr>
          <w:szCs w:val="32"/>
        </w:rPr>
        <w:t>espoir de toucher la brute opiniâtre et insensible qui la tenait en son pouvoir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la présence d</w:t>
      </w:r>
      <w:r w:rsidR="007D0B10">
        <w:rPr>
          <w:szCs w:val="32"/>
        </w:rPr>
        <w:t>’</w:t>
      </w:r>
      <w:r w:rsidRPr="00EA49B4">
        <w:rPr>
          <w:szCs w:val="32"/>
        </w:rPr>
        <w:t>esprit et l</w:t>
      </w:r>
      <w:r w:rsidR="007D0B10">
        <w:rPr>
          <w:szCs w:val="32"/>
        </w:rPr>
        <w:t>’</w:t>
      </w:r>
      <w:r w:rsidRPr="00EA49B4">
        <w:rPr>
          <w:szCs w:val="32"/>
        </w:rPr>
        <w:t>intrépidité qui lui étaient particulières ne l</w:t>
      </w:r>
      <w:r w:rsidR="007D0B10">
        <w:rPr>
          <w:szCs w:val="32"/>
        </w:rPr>
        <w:t>’</w:t>
      </w:r>
      <w:r w:rsidRPr="00EA49B4">
        <w:rPr>
          <w:szCs w:val="32"/>
        </w:rPr>
        <w:t>abandonnèrent pas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Grimes avait-il achevé sa harangue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avec une forte et brusque secousse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lui arracha la bride de la main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mit en même temps son cheval au galop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avait déjà quelques pas d</w:t>
      </w:r>
      <w:r w:rsidR="007D0B10">
        <w:rPr>
          <w:szCs w:val="32"/>
        </w:rPr>
        <w:t>’</w:t>
      </w:r>
      <w:r w:rsidRPr="00EA49B4">
        <w:rPr>
          <w:szCs w:val="32"/>
        </w:rPr>
        <w:t>avance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lorsque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revenu de sa surprise et mortifié au dernier point d</w:t>
      </w:r>
      <w:r w:rsidR="007D0B10">
        <w:rPr>
          <w:szCs w:val="32"/>
        </w:rPr>
        <w:t>’</w:t>
      </w:r>
      <w:r w:rsidRPr="00EA49B4">
        <w:rPr>
          <w:szCs w:val="32"/>
        </w:rPr>
        <w:t>avoir à si bon marché perdu son avantage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mit à la poursuivre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bruit de son cheval ne servit qu</w:t>
      </w:r>
      <w:r w:rsidR="007D0B10">
        <w:rPr>
          <w:szCs w:val="32"/>
        </w:rPr>
        <w:t>’</w:t>
      </w:r>
      <w:r w:rsidRPr="00EA49B4">
        <w:rPr>
          <w:szCs w:val="32"/>
        </w:rPr>
        <w:t>à exciter celui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soit hasard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sagacité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 animal suivit sans se tromper le sentier étroit et tortueux qui menait à la route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chasse des deux coursiers continua ainsi dans toute la longueur du bois</w:t>
      </w:r>
      <w:r w:rsidR="007D0B10">
        <w:rPr>
          <w:szCs w:val="32"/>
        </w:rPr>
        <w:t>.</w:t>
      </w:r>
    </w:p>
    <w:p w14:paraId="54454201" w14:textId="368002C9" w:rsidR="007D0B10" w:rsidRDefault="00CC13A3" w:rsidP="00CC13A3">
      <w:pPr>
        <w:rPr>
          <w:szCs w:val="32"/>
        </w:rPr>
      </w:pP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extrémité de ce bois il y avait une porte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Grimes se rappela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adoucit son dépit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se regardait comme certain de mettre par là un terme à la course </w:t>
      </w:r>
      <w:r w:rsidRPr="00EA49B4">
        <w:rPr>
          <w:szCs w:val="32"/>
        </w:rPr>
        <w:lastRenderedPageBreak/>
        <w:t>de sa victime fugitive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guère probable que dans le silence et les ténèbres de la nuit il y eût là personne pour l</w:t>
      </w:r>
      <w:r w:rsidR="007D0B10">
        <w:rPr>
          <w:szCs w:val="32"/>
        </w:rPr>
        <w:t>’</w:t>
      </w:r>
      <w:r w:rsidRPr="00EA49B4">
        <w:rPr>
          <w:szCs w:val="32"/>
        </w:rPr>
        <w:t>interrompre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le plus grand hasard du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trouva un homme à cheval qui attendait à cette porte</w:t>
      </w:r>
      <w:r w:rsidR="007D0B10">
        <w:rPr>
          <w:szCs w:val="32"/>
        </w:rPr>
        <w:t>. « 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aide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au secours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écria 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voleur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au meurtre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au secours</w:t>
      </w:r>
      <w:r w:rsidR="007D0B10">
        <w:rPr>
          <w:szCs w:val="32"/>
        </w:rPr>
        <w:t> ! »</w:t>
      </w:r>
      <w:r w:rsidRPr="00EA49B4">
        <w:rPr>
          <w:szCs w:val="32"/>
        </w:rPr>
        <w:t xml:space="preserve"> Cet homme était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Grimes reconnut sa voix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aussi ne résista-t-il que faiblement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Deux autres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</w:t>
      </w:r>
      <w:r w:rsidR="007D0B10">
        <w:rPr>
          <w:szCs w:val="32"/>
        </w:rPr>
        <w:t>’</w:t>
      </w:r>
      <w:r w:rsidRPr="00EA49B4">
        <w:rPr>
          <w:szCs w:val="32"/>
        </w:rPr>
        <w:t>obscurité l</w:t>
      </w:r>
      <w:r w:rsidR="007D0B10">
        <w:rPr>
          <w:szCs w:val="32"/>
        </w:rPr>
        <w:t>’</w:t>
      </w:r>
      <w:r w:rsidRPr="00EA49B4">
        <w:rPr>
          <w:szCs w:val="32"/>
        </w:rPr>
        <w:t>avait d</w:t>
      </w:r>
      <w:r w:rsidR="007D0B10">
        <w:rPr>
          <w:szCs w:val="32"/>
        </w:rPr>
        <w:t>’</w:t>
      </w:r>
      <w:r w:rsidRPr="00EA49B4">
        <w:rPr>
          <w:szCs w:val="32"/>
        </w:rPr>
        <w:t>abord empêché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apercevoir et qui étaient des domestiques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accoururent au bruit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alarmés pour la sûreté de leur maître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alors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voyant que sa proie lui était échappée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pressé par la crainte et la honte qui suivent le crime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prit la fuite sans dire un seul mot</w:t>
      </w:r>
      <w:r w:rsidR="007D0B10">
        <w:rPr>
          <w:szCs w:val="32"/>
        </w:rPr>
        <w:t>.</w:t>
      </w:r>
    </w:p>
    <w:p w14:paraId="67474A4B" w14:textId="67B1A31A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Il paraîtra peut-être étrange que </w:t>
      </w:r>
      <w:r w:rsidR="007D0B10">
        <w:rPr>
          <w:szCs w:val="32"/>
        </w:rPr>
        <w:t>M. </w:t>
      </w:r>
      <w:r w:rsidRPr="00EA49B4">
        <w:rPr>
          <w:szCs w:val="32"/>
        </w:rPr>
        <w:t>Falkland se fût ainsi trouvé une seconde fois le libérateur de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cela au moment où on devait le moins s</w:t>
      </w:r>
      <w:r w:rsidR="007D0B10">
        <w:rPr>
          <w:szCs w:val="32"/>
        </w:rPr>
        <w:t>’</w:t>
      </w:r>
      <w:r w:rsidRPr="00EA49B4">
        <w:rPr>
          <w:szCs w:val="32"/>
        </w:rPr>
        <w:t>y attendre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Rien n</w:t>
      </w:r>
      <w:r w:rsidR="007D0B10">
        <w:rPr>
          <w:szCs w:val="32"/>
        </w:rPr>
        <w:t>’</w:t>
      </w:r>
      <w:r w:rsidRPr="00EA49B4">
        <w:rPr>
          <w:szCs w:val="32"/>
        </w:rPr>
        <w:t>est cependant plus aisé à expliquer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entendu dire qu</w:t>
      </w:r>
      <w:r w:rsidR="007D0B10">
        <w:rPr>
          <w:szCs w:val="32"/>
        </w:rPr>
        <w:t>’</w:t>
      </w:r>
      <w:r w:rsidRPr="00EA49B4">
        <w:rPr>
          <w:szCs w:val="32"/>
        </w:rPr>
        <w:t>on avait vu rôder un homme dans ce bois pour voler ou pour quelque autre mauvais dessein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on conjecturait que cet homme était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autre malheureuse victime de la tyrannie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je vais bientôt parler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qui avait déjà si vivement intéressé la compassion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fait de vains efforts pour le découvrir et lui faire du bien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naturellement il lui vint à l</w:t>
      </w:r>
      <w:r w:rsidR="007D0B10">
        <w:rPr>
          <w:szCs w:val="32"/>
        </w:rPr>
        <w:t>’</w:t>
      </w:r>
      <w:r w:rsidRPr="00EA49B4">
        <w:rPr>
          <w:szCs w:val="32"/>
        </w:rPr>
        <w:t>idée que si la conjecture se trouvait vraie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aurait non-seulement le pouvoir de faire pour cet infortuné ce qu</w:t>
      </w:r>
      <w:r w:rsidR="007D0B10">
        <w:rPr>
          <w:szCs w:val="32"/>
        </w:rPr>
        <w:t>’</w:t>
      </w:r>
      <w:r w:rsidRPr="00EA49B4">
        <w:rPr>
          <w:szCs w:val="32"/>
        </w:rPr>
        <w:t>il avait déjà projeté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encore d</w:t>
      </w:r>
      <w:r w:rsidR="007D0B10">
        <w:rPr>
          <w:szCs w:val="32"/>
        </w:rPr>
        <w:t>’</w:t>
      </w:r>
      <w:r w:rsidRPr="00EA49B4">
        <w:rPr>
          <w:szCs w:val="32"/>
        </w:rPr>
        <w:t>arracher un homme qui lui avait paru pénétré de bons principes aux dangers terribles d</w:t>
      </w:r>
      <w:r w:rsidR="007D0B10">
        <w:rPr>
          <w:szCs w:val="32"/>
        </w:rPr>
        <w:t>’</w:t>
      </w:r>
      <w:r w:rsidRPr="00EA49B4">
        <w:rPr>
          <w:szCs w:val="32"/>
        </w:rPr>
        <w:t>une offense contre les lois et la société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pris avec lui deux domestiques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>allant à dessein à la rencontre de voleurs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réellement il y en avait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serait cru inexcusable de ne pas se prémunir contre tous les accidents possibles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même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leur avait donné ordre de se tenir seulement à la portée de sa voix et de ne pas se laisser </w:t>
      </w:r>
      <w:r w:rsidRPr="00EA49B4">
        <w:rPr>
          <w:szCs w:val="32"/>
        </w:rPr>
        <w:lastRenderedPageBreak/>
        <w:t>voir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était que leur zèle pour leur maître qui les avait fait s</w:t>
      </w:r>
      <w:r w:rsidR="007D0B10">
        <w:rPr>
          <w:szCs w:val="32"/>
        </w:rPr>
        <w:t>’</w:t>
      </w:r>
      <w:r w:rsidRPr="00EA49B4">
        <w:rPr>
          <w:szCs w:val="32"/>
        </w:rPr>
        <w:t>approcher dans cette occurrence</w:t>
      </w:r>
      <w:r w:rsidR="007D0B10">
        <w:rPr>
          <w:szCs w:val="32"/>
        </w:rPr>
        <w:t>.</w:t>
      </w:r>
    </w:p>
    <w:p w14:paraId="7762232A" w14:textId="0D180410" w:rsidR="007D0B10" w:rsidRDefault="00CC13A3" w:rsidP="00CC13A3">
      <w:pPr>
        <w:rPr>
          <w:szCs w:val="32"/>
        </w:rPr>
      </w:pPr>
      <w:r w:rsidRPr="00EA49B4">
        <w:rPr>
          <w:szCs w:val="32"/>
        </w:rPr>
        <w:t>Cette nouvelle aventure promettait quelque chose d</w:t>
      </w:r>
      <w:r w:rsidR="007D0B10">
        <w:rPr>
          <w:szCs w:val="32"/>
        </w:rPr>
        <w:t>’</w:t>
      </w:r>
      <w:r w:rsidRPr="00EA49B4">
        <w:rPr>
          <w:szCs w:val="32"/>
        </w:rPr>
        <w:t>extraordinaire</w:t>
      </w:r>
      <w:r w:rsidR="007D0B10">
        <w:rPr>
          <w:szCs w:val="32"/>
        </w:rPr>
        <w:t>. M. </w:t>
      </w:r>
      <w:r w:rsidRPr="00EA49B4">
        <w:rPr>
          <w:szCs w:val="32"/>
        </w:rPr>
        <w:t>Falkland ne reconnut pas tout de suite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quant à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se rappelait pas l</w:t>
      </w:r>
      <w:r w:rsidR="007D0B10">
        <w:rPr>
          <w:szCs w:val="32"/>
        </w:rPr>
        <w:t>’</w:t>
      </w:r>
      <w:r w:rsidRPr="00EA49B4">
        <w:rPr>
          <w:szCs w:val="32"/>
        </w:rPr>
        <w:t>avoir jamais vu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mais il n</w:t>
      </w:r>
      <w:r w:rsidR="007D0B10">
        <w:rPr>
          <w:szCs w:val="32"/>
        </w:rPr>
        <w:t>’</w:t>
      </w:r>
      <w:r w:rsidRPr="00EA49B4">
        <w:rPr>
          <w:szCs w:val="32"/>
        </w:rPr>
        <w:t>était pas difficile de juger du besoin extrême qu</w:t>
      </w:r>
      <w:r w:rsidR="007D0B10">
        <w:rPr>
          <w:szCs w:val="32"/>
        </w:rPr>
        <w:t>’</w:t>
      </w:r>
      <w:r w:rsidRPr="00EA49B4">
        <w:rPr>
          <w:szCs w:val="32"/>
        </w:rPr>
        <w:t>on avait de son secours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La contenance déterminée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crainte qu</w:t>
      </w:r>
      <w:r w:rsidR="007D0B10">
        <w:rPr>
          <w:szCs w:val="32"/>
        </w:rPr>
        <w:t>’</w:t>
      </w:r>
      <w:r w:rsidRPr="00EA49B4">
        <w:rPr>
          <w:szCs w:val="32"/>
        </w:rPr>
        <w:t>inspirait à Grimes un tel adversaire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jointe au sentiment intérieur de son crime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mirent bientôt le ravisseur en fuite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Émilie resta seule avec son libérateur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la trouva beaucoup plus recueillie et plus calme qu</w:t>
      </w:r>
      <w:r w:rsidR="007D0B10">
        <w:rPr>
          <w:szCs w:val="32"/>
        </w:rPr>
        <w:t>’</w:t>
      </w:r>
      <w:r w:rsidRPr="00EA49B4">
        <w:rPr>
          <w:szCs w:val="32"/>
        </w:rPr>
        <w:t>on n</w:t>
      </w:r>
      <w:r w:rsidR="007D0B10">
        <w:rPr>
          <w:szCs w:val="32"/>
        </w:rPr>
        <w:t>’</w:t>
      </w:r>
      <w:r w:rsidRPr="00EA49B4">
        <w:rPr>
          <w:szCs w:val="32"/>
        </w:rPr>
        <w:t>aurait pu l</w:t>
      </w:r>
      <w:r w:rsidR="007D0B10">
        <w:rPr>
          <w:szCs w:val="32"/>
        </w:rPr>
        <w:t>’</w:t>
      </w:r>
      <w:r w:rsidRPr="00EA49B4">
        <w:rPr>
          <w:szCs w:val="32"/>
        </w:rPr>
        <w:t>attendre d</w:t>
      </w:r>
      <w:r w:rsidR="007D0B10">
        <w:rPr>
          <w:szCs w:val="32"/>
        </w:rPr>
        <w:t>’</w:t>
      </w:r>
      <w:r w:rsidRPr="00EA49B4">
        <w:rPr>
          <w:szCs w:val="32"/>
        </w:rPr>
        <w:t>elle dans une situation naguère si alarmante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lui nomma le lieu où elle désirait aller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mit aussitôt en devoir de l</w:t>
      </w:r>
      <w:r w:rsidR="007D0B10">
        <w:rPr>
          <w:szCs w:val="32"/>
        </w:rPr>
        <w:t>’</w:t>
      </w:r>
      <w:r w:rsidRPr="00EA49B4">
        <w:rPr>
          <w:szCs w:val="32"/>
        </w:rPr>
        <w:t>y accompagner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le chemin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reprit toute sa tranquillité et sentit naître en elle le besoin de confier ce qui lui était arrivé à l</w:t>
      </w:r>
      <w:r w:rsidR="007D0B10">
        <w:rPr>
          <w:szCs w:val="32"/>
        </w:rPr>
        <w:t>’</w:t>
      </w:r>
      <w:r w:rsidRPr="00EA49B4">
        <w:rPr>
          <w:szCs w:val="32"/>
        </w:rPr>
        <w:t>homme auquel elle avait de si grandes obligations et qui était l</w:t>
      </w:r>
      <w:r w:rsidR="007D0B10">
        <w:rPr>
          <w:szCs w:val="32"/>
        </w:rPr>
        <w:t>’</w:t>
      </w:r>
      <w:r w:rsidRPr="00EA49B4">
        <w:rPr>
          <w:szCs w:val="32"/>
        </w:rPr>
        <w:t>objet de toutes ses pensées</w:t>
      </w:r>
      <w:r w:rsidR="007D0B10">
        <w:rPr>
          <w:szCs w:val="32"/>
        </w:rPr>
        <w:t>. M. </w:t>
      </w:r>
      <w:r w:rsidRPr="00EA49B4">
        <w:rPr>
          <w:szCs w:val="32"/>
        </w:rPr>
        <w:t>Falkland l</w:t>
      </w:r>
      <w:r w:rsidR="007D0B10">
        <w:rPr>
          <w:szCs w:val="32"/>
        </w:rPr>
        <w:t>’</w:t>
      </w:r>
      <w:r w:rsidRPr="00EA49B4">
        <w:rPr>
          <w:szCs w:val="32"/>
        </w:rPr>
        <w:t>écouta avec autant d</w:t>
      </w:r>
      <w:r w:rsidR="007D0B10">
        <w:rPr>
          <w:szCs w:val="32"/>
        </w:rPr>
        <w:t>’</w:t>
      </w:r>
      <w:r w:rsidRPr="00EA49B4">
        <w:rPr>
          <w:szCs w:val="32"/>
        </w:rPr>
        <w:t>intérêt que de surprise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eût vu déjà bien des exemples de la basse jalousie de </w:t>
      </w:r>
      <w:r w:rsidR="007D0B10">
        <w:rPr>
          <w:szCs w:val="32"/>
        </w:rPr>
        <w:t>M. </w:t>
      </w:r>
      <w:r w:rsidRPr="00EA49B4">
        <w:rPr>
          <w:szCs w:val="32"/>
        </w:rPr>
        <w:t>Tyrrel et de son caractère despotique et inexorable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trait surpassait tous les autres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peine pouvait-il en croire ses oreilles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ce qu</w:t>
      </w:r>
      <w:r w:rsidR="007D0B10">
        <w:rPr>
          <w:szCs w:val="32"/>
        </w:rPr>
        <w:t>’</w:t>
      </w:r>
      <w:r w:rsidRPr="00EA49B4">
        <w:rPr>
          <w:szCs w:val="32"/>
        </w:rPr>
        <w:t>on avait imaginé des passions des démons lui paraissait réalisé dans l</w:t>
      </w:r>
      <w:r w:rsidR="007D0B10">
        <w:rPr>
          <w:szCs w:val="32"/>
        </w:rPr>
        <w:t>’</w:t>
      </w:r>
      <w:r w:rsidRPr="00EA49B4">
        <w:rPr>
          <w:szCs w:val="32"/>
        </w:rPr>
        <w:t>âme de son odieux voisin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Miss Melville fut obligée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cours de son récit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parler du reproche qu</w:t>
      </w:r>
      <w:r w:rsidR="007D0B10">
        <w:rPr>
          <w:szCs w:val="32"/>
        </w:rPr>
        <w:t>’</w:t>
      </w:r>
      <w:r w:rsidRPr="00EA49B4">
        <w:rPr>
          <w:szCs w:val="32"/>
        </w:rPr>
        <w:t>on lui avait fait de nourrir dans son cœur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amour pour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en parla avec une naïveté et une confusion charmantes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Quoique cette partie de son récit fût pour son libérateur le sujet d</w:t>
      </w:r>
      <w:r w:rsidR="007D0B10">
        <w:rPr>
          <w:szCs w:val="32"/>
        </w:rPr>
        <w:t>’</w:t>
      </w:r>
      <w:r w:rsidRPr="00EA49B4">
        <w:rPr>
          <w:szCs w:val="32"/>
        </w:rPr>
        <w:t>une peine réelle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on ne peut pas croire que la partialité flatteuse qu</w:t>
      </w:r>
      <w:r w:rsidR="007D0B10">
        <w:rPr>
          <w:szCs w:val="32"/>
        </w:rPr>
        <w:t>’</w:t>
      </w:r>
      <w:r w:rsidRPr="00EA49B4">
        <w:rPr>
          <w:szCs w:val="32"/>
        </w:rPr>
        <w:t>avait montrée pour lui cette malheureuse jeune fille ne contribuât pas à augmenter l</w:t>
      </w:r>
      <w:r w:rsidR="007D0B10">
        <w:rPr>
          <w:szCs w:val="32"/>
        </w:rPr>
        <w:t>’</w:t>
      </w:r>
      <w:r w:rsidRPr="00EA49B4">
        <w:rPr>
          <w:szCs w:val="32"/>
        </w:rPr>
        <w:t>intérêt qu</w:t>
      </w:r>
      <w:r w:rsidR="007D0B10">
        <w:rPr>
          <w:szCs w:val="32"/>
        </w:rPr>
        <w:t>’</w:t>
      </w:r>
      <w:r w:rsidRPr="00EA49B4">
        <w:rPr>
          <w:szCs w:val="32"/>
        </w:rPr>
        <w:t>il prenait à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indignation que lui inspirait son infernal parent</w:t>
      </w:r>
      <w:r w:rsidR="007D0B10">
        <w:rPr>
          <w:szCs w:val="32"/>
        </w:rPr>
        <w:t>.</w:t>
      </w:r>
    </w:p>
    <w:p w14:paraId="1C57ECE8" w14:textId="7EC4DFEC" w:rsidR="007D0B10" w:rsidRDefault="00CC13A3" w:rsidP="00CC13A3">
      <w:pPr>
        <w:numPr>
          <w:ins w:id="11" w:author="daniel sunder" w:date="2012-11-10T18:23:00Z"/>
        </w:numPr>
        <w:rPr>
          <w:szCs w:val="32"/>
        </w:rPr>
      </w:pPr>
      <w:r w:rsidRPr="00EA49B4">
        <w:rPr>
          <w:szCs w:val="32"/>
        </w:rPr>
        <w:lastRenderedPageBreak/>
        <w:t>Ils arrivèrent sans accident à la maison de la bonne dame qu</w:t>
      </w:r>
      <w:r w:rsidR="007D0B10">
        <w:rPr>
          <w:szCs w:val="32"/>
        </w:rPr>
        <w:t>’</w:t>
      </w:r>
      <w:r w:rsidRPr="00EA49B4">
        <w:rPr>
          <w:szCs w:val="32"/>
        </w:rPr>
        <w:t>Émilie avait choisie pour se mettre sous sa protection</w:t>
      </w:r>
      <w:r w:rsidR="007D0B10">
        <w:rPr>
          <w:szCs w:val="32"/>
        </w:rPr>
        <w:t>. M. </w:t>
      </w:r>
      <w:r w:rsidRPr="00EA49B4">
        <w:rPr>
          <w:szCs w:val="32"/>
        </w:rPr>
        <w:t>Falkland fut charmé de pouvoir la laisser dans ce lieu de sûreté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Des complots du genre de celui auquel la pauvre Émilie venait d</w:t>
      </w:r>
      <w:r w:rsidR="007D0B10">
        <w:rPr>
          <w:szCs w:val="32"/>
        </w:rPr>
        <w:t>’</w:t>
      </w:r>
      <w:r w:rsidRPr="00EA49B4">
        <w:rPr>
          <w:szCs w:val="32"/>
        </w:rPr>
        <w:t>échapper ne peuvent avoir de succès contre la personne qui en est l</w:t>
      </w:r>
      <w:r w:rsidR="007D0B10">
        <w:rPr>
          <w:szCs w:val="32"/>
        </w:rPr>
        <w:t>’</w:t>
      </w:r>
      <w:r w:rsidRPr="00EA49B4">
        <w:rPr>
          <w:szCs w:val="32"/>
        </w:rPr>
        <w:t>objet qu</w:t>
      </w:r>
      <w:r w:rsidR="007D0B10">
        <w:rPr>
          <w:szCs w:val="32"/>
        </w:rPr>
        <w:t>’</w:t>
      </w:r>
      <w:r w:rsidRPr="00EA49B4">
        <w:rPr>
          <w:szCs w:val="32"/>
        </w:rPr>
        <w:t>autant qu</w:t>
      </w:r>
      <w:r w:rsidR="007D0B10">
        <w:rPr>
          <w:szCs w:val="32"/>
        </w:rPr>
        <w:t>’</w:t>
      </w:r>
      <w:r w:rsidRPr="00EA49B4">
        <w:rPr>
          <w:szCs w:val="32"/>
        </w:rPr>
        <w:t>elle est hors de la portée de tout secours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une fois connus ils ne sont plus à craindre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Sans doute un pareil raisonnement paraîtra en général assez bien fondé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Falkland le trouva parfaitement applicable à la circonstance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se trompait</w:t>
      </w:r>
      <w:r w:rsidR="007D0B10">
        <w:rPr>
          <w:szCs w:val="32"/>
        </w:rPr>
        <w:t>.</w:t>
      </w:r>
    </w:p>
    <w:p w14:paraId="61A4B177" w14:textId="0AEC0A68" w:rsidR="00CC13A3" w:rsidRPr="00EA49B4" w:rsidRDefault="00CC13A3" w:rsidP="007D0B10">
      <w:pPr>
        <w:pStyle w:val="Titre1"/>
      </w:pPr>
      <w:bookmarkStart w:id="12" w:name="_Toc194843901"/>
      <w:r w:rsidRPr="00EA49B4">
        <w:lastRenderedPageBreak/>
        <w:t>IX</w:t>
      </w:r>
      <w:bookmarkEnd w:id="12"/>
    </w:p>
    <w:p w14:paraId="5C8E91B2" w14:textId="69AF75FF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 xml:space="preserve">Falkland savait par expérience que toute remontrance serait inutile auprès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résolut donc de ne s</w:t>
      </w:r>
      <w:r>
        <w:rPr>
          <w:szCs w:val="32"/>
        </w:rPr>
        <w:t>’</w:t>
      </w:r>
      <w:r w:rsidR="00CC13A3" w:rsidRPr="00EA49B4">
        <w:rPr>
          <w:szCs w:val="32"/>
        </w:rPr>
        <w:t>occuper que de la victime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fallait sauver des mains de son persécuteur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ailleurs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telle était son indignation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ne pouvait s</w:t>
      </w:r>
      <w:r>
        <w:rPr>
          <w:szCs w:val="32"/>
        </w:rPr>
        <w:t>’</w:t>
      </w:r>
      <w:r w:rsidR="00CC13A3" w:rsidRPr="00EA49B4">
        <w:rPr>
          <w:szCs w:val="32"/>
        </w:rPr>
        <w:t>arrêter un moment à l</w:t>
      </w:r>
      <w:r>
        <w:rPr>
          <w:szCs w:val="32"/>
        </w:rPr>
        <w:t>’</w:t>
      </w:r>
      <w:r w:rsidR="00CC13A3" w:rsidRPr="00EA49B4">
        <w:rPr>
          <w:szCs w:val="32"/>
        </w:rPr>
        <w:t>idée d</w:t>
      </w:r>
      <w:r>
        <w:rPr>
          <w:szCs w:val="32"/>
        </w:rPr>
        <w:t>’</w:t>
      </w:r>
      <w:r w:rsidR="00CC13A3" w:rsidRPr="00EA49B4">
        <w:rPr>
          <w:szCs w:val="32"/>
        </w:rPr>
        <w:t>une entrevue volontaire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effet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autre affaire qui avait depuis peu mis en contact les deux ennemis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contribuait que trop à irriter jusqu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à la démence les ressentiments amers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>.</w:t>
      </w:r>
    </w:p>
    <w:p w14:paraId="72AD29E9" w14:textId="78402DF4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avait un fermier qui se nommait Hawkins</w:t>
      </w:r>
      <w:r>
        <w:rPr>
          <w:szCs w:val="32"/>
        </w:rPr>
        <w:t xml:space="preserve">. – </w:t>
      </w:r>
      <w:r w:rsidR="00CC13A3" w:rsidRPr="00EA49B4">
        <w:rPr>
          <w:szCs w:val="32"/>
        </w:rPr>
        <w:t>Je ne saurais prononcer ce nom sans qu</w:t>
      </w:r>
      <w:r>
        <w:rPr>
          <w:szCs w:val="32"/>
        </w:rPr>
        <w:t>’</w:t>
      </w:r>
      <w:r w:rsidR="00CC13A3" w:rsidRPr="00EA49B4">
        <w:rPr>
          <w:szCs w:val="32"/>
        </w:rPr>
        <w:t>il retrace à ma pensée les scènes douloureuses qui sont attachées à son souvenir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Dans le principe</w:t>
      </w:r>
      <w:r>
        <w:rPr>
          <w:szCs w:val="32"/>
        </w:rPr>
        <w:t>, M. </w:t>
      </w:r>
      <w:r w:rsidR="00CC13A3" w:rsidRPr="00EA49B4">
        <w:rPr>
          <w:szCs w:val="32"/>
        </w:rPr>
        <w:t>Tyrrel avait pris avec lui cet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la vue de le protéger contre les procédés arbitraires d</w:t>
      </w:r>
      <w:r>
        <w:rPr>
          <w:szCs w:val="32"/>
        </w:rPr>
        <w:t>’</w:t>
      </w:r>
      <w:r w:rsidR="00CC13A3" w:rsidRPr="00EA49B4">
        <w:rPr>
          <w:szCs w:val="32"/>
        </w:rPr>
        <w:t>un squire voisin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Hawkins était devenu depuis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objet de la persécution de </w:t>
      </w:r>
      <w:r>
        <w:rPr>
          <w:szCs w:val="32"/>
        </w:rPr>
        <w:t>M. </w:t>
      </w:r>
      <w:r w:rsidR="00CC13A3" w:rsidRPr="00EA49B4">
        <w:rPr>
          <w:szCs w:val="32"/>
        </w:rPr>
        <w:t>Tyrrel lui-même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Voici quelle avait été la première origine de leurs relations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Outre la ferme qu</w:t>
      </w:r>
      <w:r>
        <w:rPr>
          <w:szCs w:val="32"/>
        </w:rPr>
        <w:t>’</w:t>
      </w:r>
      <w:r w:rsidR="00CC13A3" w:rsidRPr="00EA49B4">
        <w:rPr>
          <w:szCs w:val="32"/>
        </w:rPr>
        <w:t>il tenait du squire dont je viens de parler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Hawkins avait encore un petit bien qu</w:t>
      </w:r>
      <w:r>
        <w:rPr>
          <w:szCs w:val="32"/>
        </w:rPr>
        <w:t>’</w:t>
      </w:r>
      <w:r w:rsidR="00CC13A3" w:rsidRPr="00EA49B4">
        <w:rPr>
          <w:szCs w:val="32"/>
        </w:rPr>
        <w:t>il avait eu par héritage de son père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 qui lui donnait le droit de voter aux élections du comté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une élection très-chaudement disputée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propriétaire de la ferme de Hawkins requit celui-ci de voter pour le candidat dans le parti duquel il s</w:t>
      </w:r>
      <w:r>
        <w:rPr>
          <w:szCs w:val="32"/>
        </w:rPr>
        <w:t>’</w:t>
      </w:r>
      <w:r w:rsidR="00CC13A3" w:rsidRPr="00EA49B4">
        <w:rPr>
          <w:szCs w:val="32"/>
        </w:rPr>
        <w:t>était engagé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Hawkins refusa d</w:t>
      </w:r>
      <w:r>
        <w:rPr>
          <w:szCs w:val="32"/>
        </w:rPr>
        <w:t>’</w:t>
      </w:r>
      <w:r w:rsidR="00CC13A3" w:rsidRPr="00EA49B4">
        <w:rPr>
          <w:szCs w:val="32"/>
        </w:rPr>
        <w:t>obéir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bientôt après il reçut un congé pour quitter sa ferme</w:t>
      </w:r>
      <w:r>
        <w:rPr>
          <w:szCs w:val="32"/>
        </w:rPr>
        <w:t>.</w:t>
      </w:r>
    </w:p>
    <w:p w14:paraId="106ECAE0" w14:textId="1B6F7A8D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Il se trouva que </w:t>
      </w:r>
      <w:r w:rsidR="007D0B10">
        <w:rPr>
          <w:szCs w:val="32"/>
        </w:rPr>
        <w:t>M. </w:t>
      </w:r>
      <w:r w:rsidRPr="00EA49B4">
        <w:rPr>
          <w:szCs w:val="32"/>
        </w:rPr>
        <w:t>Tyrrel s</w:t>
      </w:r>
      <w:r w:rsidR="007D0B10">
        <w:rPr>
          <w:szCs w:val="32"/>
        </w:rPr>
        <w:t>’</w:t>
      </w:r>
      <w:r w:rsidRPr="00EA49B4">
        <w:rPr>
          <w:szCs w:val="32"/>
        </w:rPr>
        <w:t>était vivement intéressé en faveur de l</w:t>
      </w:r>
      <w:r w:rsidR="007D0B10">
        <w:rPr>
          <w:szCs w:val="32"/>
        </w:rPr>
        <w:t>’</w:t>
      </w:r>
      <w:r w:rsidRPr="00EA49B4">
        <w:rPr>
          <w:szCs w:val="32"/>
        </w:rPr>
        <w:t>autre candidat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comme la terre de </w:t>
      </w:r>
      <w:r w:rsidR="007D0B10">
        <w:rPr>
          <w:szCs w:val="32"/>
        </w:rPr>
        <w:t>M. </w:t>
      </w:r>
      <w:r w:rsidRPr="00EA49B4">
        <w:rPr>
          <w:szCs w:val="32"/>
        </w:rPr>
        <w:t>Tyrrel touchait à la demeure de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pauvre fermier expulsé crut n</w:t>
      </w:r>
      <w:r w:rsidR="007D0B10">
        <w:rPr>
          <w:szCs w:val="32"/>
        </w:rPr>
        <w:t>’</w:t>
      </w:r>
      <w:r w:rsidRPr="00EA49B4">
        <w:rPr>
          <w:szCs w:val="32"/>
        </w:rPr>
        <w:t>avoir rien de mieux à faire que d</w:t>
      </w:r>
      <w:r w:rsidR="007D0B10">
        <w:rPr>
          <w:szCs w:val="32"/>
        </w:rPr>
        <w:t>’</w:t>
      </w:r>
      <w:r w:rsidRPr="00EA49B4">
        <w:rPr>
          <w:szCs w:val="32"/>
        </w:rPr>
        <w:t>aller à la maison de ce gentilhomme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lui faire part de la situation où il se trouvait</w:t>
      </w:r>
      <w:r w:rsidR="007D0B10">
        <w:rPr>
          <w:szCs w:val="32"/>
        </w:rPr>
        <w:t>. M. </w:t>
      </w:r>
      <w:r w:rsidRPr="00EA49B4">
        <w:rPr>
          <w:szCs w:val="32"/>
        </w:rPr>
        <w:t>Tyrrel l</w:t>
      </w:r>
      <w:r w:rsidR="007D0B10">
        <w:rPr>
          <w:szCs w:val="32"/>
        </w:rPr>
        <w:t>’</w:t>
      </w:r>
      <w:r w:rsidRPr="00EA49B4">
        <w:rPr>
          <w:szCs w:val="32"/>
        </w:rPr>
        <w:t>écouta avec beaucoup d</w:t>
      </w:r>
      <w:r w:rsidR="007D0B10">
        <w:rPr>
          <w:szCs w:val="32"/>
        </w:rPr>
        <w:t>’</w:t>
      </w:r>
      <w:r w:rsidRPr="00EA49B4">
        <w:rPr>
          <w:szCs w:val="32"/>
        </w:rPr>
        <w:t>attention</w:t>
      </w:r>
      <w:r w:rsidR="007D0B10">
        <w:rPr>
          <w:szCs w:val="32"/>
        </w:rPr>
        <w:t>.</w:t>
      </w:r>
    </w:p>
    <w:p w14:paraId="429CFA92" w14:textId="5ADE430D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« 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ami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il est très-vrai que je désirais beaucoup que </w:t>
      </w:r>
      <w:r>
        <w:rPr>
          <w:szCs w:val="32"/>
        </w:rPr>
        <w:t>M. </w:t>
      </w:r>
      <w:r w:rsidR="00CC13A3" w:rsidRPr="00EA49B4">
        <w:rPr>
          <w:szCs w:val="32"/>
        </w:rPr>
        <w:t>Jakeman l</w:t>
      </w:r>
      <w:r>
        <w:rPr>
          <w:szCs w:val="32"/>
        </w:rPr>
        <w:t>’</w:t>
      </w:r>
      <w:r w:rsidR="00CC13A3" w:rsidRPr="00EA49B4">
        <w:rPr>
          <w:szCs w:val="32"/>
        </w:rPr>
        <w:t>emportât dans l</w:t>
      </w:r>
      <w:r>
        <w:rPr>
          <w:szCs w:val="32"/>
        </w:rPr>
        <w:t>’</w:t>
      </w:r>
      <w:r w:rsidR="00CC13A3" w:rsidRPr="00EA49B4">
        <w:rPr>
          <w:szCs w:val="32"/>
        </w:rPr>
        <w:t>élection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vous savez qu</w:t>
      </w:r>
      <w:r>
        <w:rPr>
          <w:szCs w:val="32"/>
        </w:rPr>
        <w:t>’</w:t>
      </w:r>
      <w:r w:rsidR="00CC13A3" w:rsidRPr="00EA49B4">
        <w:rPr>
          <w:szCs w:val="32"/>
        </w:rPr>
        <w:t>il est d</w:t>
      </w:r>
      <w:r>
        <w:rPr>
          <w:szCs w:val="32"/>
        </w:rPr>
        <w:t>’</w:t>
      </w:r>
      <w:r w:rsidR="00CC13A3" w:rsidRPr="00EA49B4">
        <w:rPr>
          <w:szCs w:val="32"/>
        </w:rPr>
        <w:t>usage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pareil cas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un fermier vote comme il plaît à son maître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suis pas d</w:t>
      </w:r>
      <w:r>
        <w:rPr>
          <w:szCs w:val="32"/>
        </w:rPr>
        <w:t>’</w:t>
      </w:r>
      <w:r w:rsidR="00CC13A3" w:rsidRPr="00EA49B4">
        <w:rPr>
          <w:szCs w:val="32"/>
        </w:rPr>
        <w:t>avis d</w:t>
      </w:r>
      <w:r>
        <w:rPr>
          <w:szCs w:val="32"/>
        </w:rPr>
        <w:t>’</w:t>
      </w:r>
      <w:r w:rsidR="00CC13A3" w:rsidRPr="00EA49B4">
        <w:rPr>
          <w:szCs w:val="32"/>
        </w:rPr>
        <w:t>encourager la rébellion</w:t>
      </w:r>
      <w:r>
        <w:rPr>
          <w:szCs w:val="32"/>
        </w:rPr>
        <w:t>.</w:t>
      </w:r>
    </w:p>
    <w:p w14:paraId="25402B45" w14:textId="0569B04C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Cela est juste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répliqua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</w:t>
      </w:r>
      <w:r>
        <w:rPr>
          <w:szCs w:val="32"/>
        </w:rPr>
        <w:t>’</w:t>
      </w:r>
      <w:r w:rsidR="00CC13A3" w:rsidRPr="00EA49B4">
        <w:rPr>
          <w:szCs w:val="32"/>
        </w:rPr>
        <w:t>en disconviens pas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aurais voté conformément à la volonté de mon maître sans aucune difficulté pour tout autre homme que ce fût dans le royaume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excepté le squire Marlow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Car il faut que vous sachiez qu</w:t>
      </w:r>
      <w:r>
        <w:rPr>
          <w:szCs w:val="32"/>
        </w:rPr>
        <w:t>’</w:t>
      </w:r>
      <w:r w:rsidR="00CC13A3" w:rsidRPr="00EA49B4">
        <w:rPr>
          <w:szCs w:val="32"/>
        </w:rPr>
        <w:t>un jour son piqueur s</w:t>
      </w:r>
      <w:r>
        <w:rPr>
          <w:szCs w:val="32"/>
        </w:rPr>
        <w:t>’</w:t>
      </w:r>
      <w:r w:rsidR="00CC13A3" w:rsidRPr="00EA49B4">
        <w:rPr>
          <w:szCs w:val="32"/>
        </w:rPr>
        <w:t>avisa de sauter par-dessus ma haie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traverser tout au beau milieu mon meilleur champ de blé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la récolte était encore sur pied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avait pas cinquante pas à faire pour prendre la route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 drôle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 déplaise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</w:t>
      </w:r>
      <w:r>
        <w:rPr>
          <w:szCs w:val="32"/>
        </w:rPr>
        <w:t>’</w:t>
      </w:r>
      <w:r w:rsidR="00CC13A3" w:rsidRPr="00EA49B4">
        <w:rPr>
          <w:szCs w:val="32"/>
        </w:rPr>
        <w:t>avait déjà joué le même tour trois ou quatre fois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fis que lui demander pourquoi il en agissait 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</w:t>
      </w:r>
      <w:r>
        <w:rPr>
          <w:szCs w:val="32"/>
        </w:rPr>
        <w:t>’</w:t>
      </w:r>
      <w:r w:rsidR="00CC13A3" w:rsidRPr="00EA49B4">
        <w:rPr>
          <w:szCs w:val="32"/>
        </w:rPr>
        <w:t>il y avait conscience à ravager ainsi la récolte des gens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Dans ce moment le squire survint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Sauf le respect que je dois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pauvre espèce de gentilhomme qui ne vaut pas un coup de poing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vint à moi tout bouffi de colère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me menaçant de son fouet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ferai pour mon maître tout ce qu</w:t>
      </w:r>
      <w:r>
        <w:rPr>
          <w:szCs w:val="32"/>
        </w:rPr>
        <w:t>’</w:t>
      </w:r>
      <w:r w:rsidR="00CC13A3" w:rsidRPr="00EA49B4">
        <w:rPr>
          <w:szCs w:val="32"/>
        </w:rPr>
        <w:t>il sera de son bon plaisir de m</w:t>
      </w:r>
      <w:r>
        <w:rPr>
          <w:szCs w:val="32"/>
        </w:rPr>
        <w:t>’</w:t>
      </w:r>
      <w:r w:rsidR="00CC13A3" w:rsidRPr="00EA49B4">
        <w:rPr>
          <w:szCs w:val="32"/>
        </w:rPr>
        <w:t>ordonner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le doit un honnête fermier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ne peux pas donner mon vote à un homme qui m</w:t>
      </w:r>
      <w:r>
        <w:rPr>
          <w:szCs w:val="32"/>
        </w:rPr>
        <w:t>’</w:t>
      </w:r>
      <w:r w:rsidR="00CC13A3" w:rsidRPr="00EA49B4">
        <w:rPr>
          <w:szCs w:val="32"/>
        </w:rPr>
        <w:t>a menacé de me donner des coups de fouet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pourtant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 déplaise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voilà que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femme et mes trois enfants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allons être jetés à la porte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Dieu me pardonne si je sais comment leur avoir du pain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un pauvre laboureur qui ai travaillé toute ma vie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qui on n</w:t>
      </w:r>
      <w:r>
        <w:rPr>
          <w:szCs w:val="32"/>
        </w:rPr>
        <w:t>’</w:t>
      </w:r>
      <w:r w:rsidR="00CC13A3" w:rsidRPr="00EA49B4">
        <w:rPr>
          <w:szCs w:val="32"/>
        </w:rPr>
        <w:t>a rien à reprocher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je sache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sûrement cela est bien dur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squire Underwood me renvoie de sa ferme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si Votre Honneur n</w:t>
      </w:r>
      <w:r>
        <w:rPr>
          <w:szCs w:val="32"/>
        </w:rPr>
        <w:t>’</w:t>
      </w:r>
      <w:r w:rsidR="00CC13A3" w:rsidRPr="00EA49B4">
        <w:rPr>
          <w:szCs w:val="32"/>
        </w:rPr>
        <w:t>a pas la bonté de me prendre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vois pas un des gentilshommes du canton qui veuille de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peur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disent-ils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encourager leurs fermiers à devenir des rebelles</w:t>
      </w:r>
      <w:r>
        <w:rPr>
          <w:szCs w:val="32"/>
        </w:rPr>
        <w:t>. »</w:t>
      </w:r>
    </w:p>
    <w:p w14:paraId="58D54768" w14:textId="0EB5BDA2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 xml:space="preserve">Cette dernière représentation ne laissa pas de faire effet sur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>.</w:t>
      </w:r>
    </w:p>
    <w:p w14:paraId="1364BC6E" w14:textId="1B459E44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garçon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reprit-il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nous verrons ce qu</w:t>
      </w:r>
      <w:r>
        <w:rPr>
          <w:szCs w:val="32"/>
        </w:rPr>
        <w:t>’</w:t>
      </w:r>
      <w:r w:rsidR="00CC13A3" w:rsidRPr="00EA49B4">
        <w:rPr>
          <w:szCs w:val="32"/>
        </w:rPr>
        <w:t>on peut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ordre et la subordination sont de fort bonnes choses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faut aussi que les maîtres sachent se conduire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après le récit que vous me faites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trouve plus que vous soyez tant à blâmer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Marlow n</w:t>
      </w:r>
      <w:r>
        <w:rPr>
          <w:szCs w:val="32"/>
        </w:rPr>
        <w:t>’</w:t>
      </w:r>
      <w:r w:rsidR="00CC13A3" w:rsidRPr="00EA49B4">
        <w:rPr>
          <w:szCs w:val="32"/>
        </w:rPr>
        <w:t>est qu</w:t>
      </w:r>
      <w:r>
        <w:rPr>
          <w:szCs w:val="32"/>
        </w:rPr>
        <w:t>’</w:t>
      </w:r>
      <w:r w:rsidR="00CC13A3" w:rsidRPr="00EA49B4">
        <w:rPr>
          <w:szCs w:val="32"/>
        </w:rPr>
        <w:t>un fat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plein d</w:t>
      </w:r>
      <w:r>
        <w:rPr>
          <w:szCs w:val="32"/>
        </w:rPr>
        <w:t>’</w:t>
      </w:r>
      <w:r w:rsidR="00CC13A3" w:rsidRPr="00EA49B4">
        <w:rPr>
          <w:szCs w:val="32"/>
        </w:rPr>
        <w:t>impertinence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voilà la vérité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quand un homme ne se respecte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foi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tant pis pour ce qui lui en arrive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hais comme la peste tous ces faquins francisés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</w:t>
      </w:r>
      <w:r>
        <w:rPr>
          <w:szCs w:val="32"/>
        </w:rPr>
        <w:t>’</w:t>
      </w:r>
      <w:r w:rsidR="00CC13A3" w:rsidRPr="00EA49B4">
        <w:rPr>
          <w:szCs w:val="32"/>
        </w:rPr>
        <w:t>avoue que je ne suis pas trop content de voir mon voisin Underwood prendre le parti de ce drôle-là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Hawkins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 là votre nom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allez demain trouver Barnes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intendant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vous parlera</w:t>
      </w:r>
      <w:r>
        <w:rPr>
          <w:szCs w:val="32"/>
        </w:rPr>
        <w:t>. »</w:t>
      </w:r>
    </w:p>
    <w:p w14:paraId="5B347309" w14:textId="561AA2A5" w:rsidR="007D0B10" w:rsidRDefault="00CC13A3" w:rsidP="00CC13A3">
      <w:pPr>
        <w:rPr>
          <w:szCs w:val="32"/>
        </w:rPr>
      </w:pPr>
      <w:r w:rsidRPr="00EA49B4">
        <w:rPr>
          <w:szCs w:val="32"/>
        </w:rPr>
        <w:t>En disant cela</w:t>
      </w:r>
      <w:r w:rsidR="007D0B10">
        <w:rPr>
          <w:szCs w:val="32"/>
        </w:rPr>
        <w:t>, M. </w:t>
      </w:r>
      <w:r w:rsidRPr="00EA49B4">
        <w:rPr>
          <w:szCs w:val="32"/>
        </w:rPr>
        <w:t>Tyrrel se rappelait qu</w:t>
      </w:r>
      <w:r w:rsidR="007D0B10">
        <w:rPr>
          <w:szCs w:val="32"/>
        </w:rPr>
        <w:t>’</w:t>
      </w:r>
      <w:r w:rsidRPr="00EA49B4">
        <w:rPr>
          <w:szCs w:val="32"/>
        </w:rPr>
        <w:t>il avait une ferme vacante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à peu près de la même valeur que celle qui avait été louée à Hawkins par </w:t>
      </w:r>
      <w:r w:rsidR="007D0B10">
        <w:rPr>
          <w:szCs w:val="32"/>
        </w:rPr>
        <w:t>M. </w:t>
      </w:r>
      <w:r w:rsidRPr="00EA49B4">
        <w:rPr>
          <w:szCs w:val="32"/>
        </w:rPr>
        <w:t>Underwood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consulta aussitôt son intendant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trouvant l</w:t>
      </w:r>
      <w:r w:rsidR="007D0B10">
        <w:rPr>
          <w:szCs w:val="32"/>
        </w:rPr>
        <w:t>’</w:t>
      </w:r>
      <w:r w:rsidRPr="00EA49B4">
        <w:rPr>
          <w:szCs w:val="32"/>
        </w:rPr>
        <w:t>affaire convenable sous tous les rapports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Hawkins fut sur-le-champ admis au nombre des fermiers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>. M. </w:t>
      </w:r>
      <w:r w:rsidRPr="00EA49B4">
        <w:rPr>
          <w:szCs w:val="32"/>
        </w:rPr>
        <w:t>Underwood fut vivement piqué de ce procédé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que personne autre que </w:t>
      </w:r>
      <w:r w:rsidR="007D0B10">
        <w:rPr>
          <w:szCs w:val="32"/>
        </w:rPr>
        <w:t>M. </w:t>
      </w:r>
      <w:r w:rsidRPr="00EA49B4">
        <w:rPr>
          <w:szCs w:val="32"/>
        </w:rPr>
        <w:t>Tyrrel n</w:t>
      </w:r>
      <w:r w:rsidR="007D0B10">
        <w:rPr>
          <w:szCs w:val="32"/>
        </w:rPr>
        <w:t>’</w:t>
      </w:r>
      <w:r w:rsidRPr="00EA49B4">
        <w:rPr>
          <w:szCs w:val="32"/>
        </w:rPr>
        <w:t>eût osé se permettre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étant contraire aux usages reçus entre gentilshommes de campagne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dit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</w:t>
      </w:r>
      <w:r w:rsidR="007D0B10">
        <w:rPr>
          <w:szCs w:val="32"/>
        </w:rPr>
        <w:t>’</w:t>
      </w:r>
      <w:r w:rsidRPr="00EA49B4">
        <w:rPr>
          <w:szCs w:val="32"/>
        </w:rPr>
        <w:t>on encourageait les fermiers dans des actes de désobéissance aussi inexcusables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plus de règle ni de bon ordre à espérer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question ici de tel ou tel candidat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vu que tout gentilhomme vraiment ami de son pays devait préférer de succomber dans une élection plutôt que de faire une pareille chose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ne manquerait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elle passait une fois en pratique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leur ôter pour jamais les moyens de diriger une élection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paysans n</w:t>
      </w:r>
      <w:r w:rsidR="007D0B10">
        <w:rPr>
          <w:szCs w:val="32"/>
        </w:rPr>
        <w:t>’</w:t>
      </w:r>
      <w:r w:rsidRPr="00EA49B4">
        <w:rPr>
          <w:szCs w:val="32"/>
        </w:rPr>
        <w:t>étaient déjà que trop indociles et trop obstinés par eux-mêmes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il devenait tous les jours de plus en plus difficile </w:t>
      </w:r>
      <w:r w:rsidRPr="00EA49B4">
        <w:rPr>
          <w:szCs w:val="32"/>
        </w:rPr>
        <w:lastRenderedPageBreak/>
        <w:t>de les tenir dans la subordination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les gentilshommes en venaient à se soucier assez peu du bien public pour soutenir ces gens-là dans leur insolence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impossible de prévoir où les choses pourraient aller</w:t>
      </w:r>
      <w:r w:rsidR="007D0B10">
        <w:rPr>
          <w:szCs w:val="32"/>
        </w:rPr>
        <w:t>.</w:t>
      </w:r>
    </w:p>
    <w:p w14:paraId="2ECF3F9A" w14:textId="39690C97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n</w:t>
      </w:r>
      <w:r>
        <w:rPr>
          <w:szCs w:val="32"/>
        </w:rPr>
        <w:t>’</w:t>
      </w:r>
      <w:r w:rsidR="00CC13A3" w:rsidRPr="00EA49B4">
        <w:rPr>
          <w:szCs w:val="32"/>
        </w:rPr>
        <w:t>était pas homme à se laisser influencer par ces remontrances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 qu</w:t>
      </w:r>
      <w:r>
        <w:rPr>
          <w:szCs w:val="32"/>
        </w:rPr>
        <w:t>’</w:t>
      </w:r>
      <w:r w:rsidR="00CC13A3" w:rsidRPr="00EA49B4">
        <w:rPr>
          <w:szCs w:val="32"/>
        </w:rPr>
        <w:t>en général l</w:t>
      </w:r>
      <w:r>
        <w:rPr>
          <w:szCs w:val="32"/>
        </w:rPr>
        <w:t>’</w:t>
      </w:r>
      <w:r w:rsidR="00CC13A3" w:rsidRPr="00EA49B4">
        <w:rPr>
          <w:szCs w:val="32"/>
        </w:rPr>
        <w:t>esprit qui les dictait ne fût très-conforme à ses propres sentiments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était d</w:t>
      </w:r>
      <w:r>
        <w:rPr>
          <w:szCs w:val="32"/>
        </w:rPr>
        <w:t>’</w:t>
      </w:r>
      <w:r w:rsidR="00CC13A3" w:rsidRPr="00EA49B4">
        <w:rPr>
          <w:szCs w:val="32"/>
        </w:rPr>
        <w:t>une humeur trop violente poux avoir une opinion politique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uniforme et conséquente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quels que fussent les écarts de sa conduite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était pas homme à se laisser remettre dans le droit chemin par les avis des autres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Plus on trouva mauvais la protection qu</w:t>
      </w:r>
      <w:r>
        <w:rPr>
          <w:szCs w:val="32"/>
        </w:rPr>
        <w:t>’</w:t>
      </w:r>
      <w:r w:rsidR="00CC13A3" w:rsidRPr="00EA49B4">
        <w:rPr>
          <w:szCs w:val="32"/>
        </w:rPr>
        <w:t>il donnait à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il se montra inflexible et opiniâtre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se donner la peine de disputer avec ceux qui le censuraient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lui fut pas difficile de les réduire au silence et d</w:t>
      </w:r>
      <w:r>
        <w:rPr>
          <w:szCs w:val="32"/>
        </w:rPr>
        <w:t>’</w:t>
      </w:r>
      <w:r w:rsidR="00CC13A3" w:rsidRPr="00EA49B4">
        <w:rPr>
          <w:szCs w:val="32"/>
        </w:rPr>
        <w:t>étouffer leurs voix dans les clubs et les autres assemblées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ailleurs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Hawkins avait certaines qualités qui étaient propres à en faire un favori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Ses manières brusques et son caractère peu traitable lui donnaient une sorte de ressemblance avec son seigneur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comme ce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était guère à </w:t>
      </w:r>
      <w:r>
        <w:rPr>
          <w:szCs w:val="32"/>
        </w:rPr>
        <w:t>M. </w:t>
      </w:r>
      <w:r w:rsidR="00CC13A3" w:rsidRPr="00EA49B4">
        <w:rPr>
          <w:szCs w:val="32"/>
        </w:rPr>
        <w:t>Tyrrel lui-même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plutôt aux personnes qui avaient encouru le déplaisir de celui-ci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était dans le cas de faire sentir l</w:t>
      </w:r>
      <w:r>
        <w:rPr>
          <w:szCs w:val="32"/>
        </w:rPr>
        <w:t>’</w:t>
      </w:r>
      <w:r w:rsidR="00CC13A3" w:rsidRPr="00EA49B4">
        <w:rPr>
          <w:szCs w:val="32"/>
        </w:rPr>
        <w:t>effet de ses dispositions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maître ne les remarquait pas sans une sorte de complaisance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un mot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recevait chaque jour de nouvelles preuves de la bienveillance de ce protecteur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au bout de quelque temps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il fut nommé collègue de </w:t>
      </w:r>
      <w:r>
        <w:rPr>
          <w:szCs w:val="32"/>
        </w:rPr>
        <w:t>M. </w:t>
      </w:r>
      <w:r w:rsidR="00CC13A3" w:rsidRPr="00EA49B4">
        <w:rPr>
          <w:szCs w:val="32"/>
        </w:rPr>
        <w:t>Barnes dans la place de receveur des fermages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peu près à la même époque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obtint un bail de la ferme qu</w:t>
      </w:r>
      <w:r>
        <w:rPr>
          <w:szCs w:val="32"/>
        </w:rPr>
        <w:t>’</w:t>
      </w:r>
      <w:r w:rsidR="00CC13A3" w:rsidRPr="00EA49B4">
        <w:rPr>
          <w:szCs w:val="32"/>
        </w:rPr>
        <w:t>il occupait</w:t>
      </w:r>
      <w:r>
        <w:rPr>
          <w:szCs w:val="32"/>
        </w:rPr>
        <w:t>.</w:t>
      </w:r>
    </w:p>
    <w:p w14:paraId="0CD2E107" w14:textId="16ABE4FD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était résolu d</w:t>
      </w:r>
      <w:r>
        <w:rPr>
          <w:szCs w:val="32"/>
        </w:rPr>
        <w:t>’</w:t>
      </w:r>
      <w:r w:rsidR="00CC13A3" w:rsidRPr="00EA49B4">
        <w:rPr>
          <w:szCs w:val="32"/>
        </w:rPr>
        <w:t>avancer la famille de ce fermier favorisé toutes les fois qu</w:t>
      </w:r>
      <w:r>
        <w:rPr>
          <w:szCs w:val="32"/>
        </w:rPr>
        <w:t>’</w:t>
      </w:r>
      <w:r w:rsidR="00CC13A3" w:rsidRPr="00EA49B4">
        <w:rPr>
          <w:szCs w:val="32"/>
        </w:rPr>
        <w:t>il en trouverait l</w:t>
      </w:r>
      <w:r>
        <w:rPr>
          <w:szCs w:val="32"/>
        </w:rPr>
        <w:t>’</w:t>
      </w:r>
      <w:r w:rsidR="00CC13A3" w:rsidRPr="00EA49B4">
        <w:rPr>
          <w:szCs w:val="32"/>
        </w:rPr>
        <w:t>occasion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Hawkins avait un fils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garçon de dix-sept ans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une figure fort agréable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vif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alerte et plein d</w:t>
      </w:r>
      <w:r>
        <w:rPr>
          <w:szCs w:val="32"/>
        </w:rPr>
        <w:t>’</w:t>
      </w:r>
      <w:r w:rsidR="00CC13A3" w:rsidRPr="00EA49B4">
        <w:rPr>
          <w:szCs w:val="32"/>
        </w:rPr>
        <w:t>heureuses dispositions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Ce jeune homme </w:t>
      </w:r>
      <w:r w:rsidR="00CC13A3" w:rsidRPr="00EA49B4">
        <w:rPr>
          <w:szCs w:val="32"/>
        </w:rPr>
        <w:lastRenderedPageBreak/>
        <w:t>était extrêmement aimé de son père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semblait n</w:t>
      </w:r>
      <w:r>
        <w:rPr>
          <w:szCs w:val="32"/>
        </w:rPr>
        <w:t>’</w:t>
      </w:r>
      <w:r w:rsidR="00CC13A3" w:rsidRPr="00EA49B4">
        <w:rPr>
          <w:szCs w:val="32"/>
        </w:rPr>
        <w:t>avoir rien tant à cœur que l</w:t>
      </w:r>
      <w:r>
        <w:rPr>
          <w:szCs w:val="32"/>
        </w:rPr>
        <w:t>’</w:t>
      </w:r>
      <w:r w:rsidR="00CC13A3" w:rsidRPr="00EA49B4">
        <w:rPr>
          <w:szCs w:val="32"/>
        </w:rPr>
        <w:t>avancement et le bonheur de son fils</w:t>
      </w:r>
      <w:r>
        <w:rPr>
          <w:szCs w:val="32"/>
        </w:rPr>
        <w:t>. M. </w:t>
      </w:r>
      <w:r w:rsidR="00CC13A3" w:rsidRPr="00EA49B4">
        <w:rPr>
          <w:szCs w:val="32"/>
        </w:rPr>
        <w:t>Tyrrel l</w:t>
      </w:r>
      <w:r>
        <w:rPr>
          <w:szCs w:val="32"/>
        </w:rPr>
        <w:t>’</w:t>
      </w:r>
      <w:r w:rsidR="00CC13A3" w:rsidRPr="00EA49B4">
        <w:rPr>
          <w:szCs w:val="32"/>
        </w:rPr>
        <w:t>avait déjà distingué deux ou trois fois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en avait paru très-content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 jeune garçon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avait quelquefois suivi les chiens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chasse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avait eu souvent l</w:t>
      </w:r>
      <w:r>
        <w:rPr>
          <w:szCs w:val="32"/>
        </w:rPr>
        <w:t>’</w:t>
      </w:r>
      <w:r w:rsidR="00CC13A3" w:rsidRPr="00EA49B4">
        <w:rPr>
          <w:szCs w:val="32"/>
        </w:rPr>
        <w:t>occasion de faire montre de son adresse et de son agilité en présence du squire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jour surtout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se fit remarquer plus particulièrement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plus attendre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offrit au père de prendre ce jeune homme à son service et de lui donner la place de piqueur de sa meute jusqu</w:t>
      </w:r>
      <w:r>
        <w:rPr>
          <w:szCs w:val="32"/>
        </w:rPr>
        <w:t>’</w:t>
      </w:r>
      <w:r w:rsidR="00CC13A3" w:rsidRPr="00EA49B4">
        <w:rPr>
          <w:szCs w:val="32"/>
        </w:rPr>
        <w:t>à ce qu</w:t>
      </w:r>
      <w:r>
        <w:rPr>
          <w:szCs w:val="32"/>
        </w:rPr>
        <w:t>’</w:t>
      </w:r>
      <w:r w:rsidR="00CC13A3" w:rsidRPr="00EA49B4">
        <w:rPr>
          <w:szCs w:val="32"/>
        </w:rPr>
        <w:t>il pût l</w:t>
      </w:r>
      <w:r>
        <w:rPr>
          <w:szCs w:val="32"/>
        </w:rPr>
        <w:t>’</w:t>
      </w:r>
      <w:r w:rsidR="00CC13A3" w:rsidRPr="00EA49B4">
        <w:rPr>
          <w:szCs w:val="32"/>
        </w:rPr>
        <w:t>élever à un poste plus lucratif dans sa maison</w:t>
      </w:r>
      <w:r>
        <w:rPr>
          <w:szCs w:val="32"/>
        </w:rPr>
        <w:t>.</w:t>
      </w:r>
    </w:p>
    <w:p w14:paraId="195604D6" w14:textId="4FCBF800" w:rsidR="007D0B10" w:rsidRDefault="00CC13A3" w:rsidP="00CC13A3">
      <w:pPr>
        <w:rPr>
          <w:szCs w:val="32"/>
        </w:rPr>
      </w:pPr>
      <w:r w:rsidRPr="00EA49B4">
        <w:rPr>
          <w:szCs w:val="32"/>
        </w:rPr>
        <w:t>Hawkins parut très-mortifié de cette proposition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hésita et chercha des excuses pour ne pas accepter l</w:t>
      </w:r>
      <w:r w:rsidR="007D0B10">
        <w:rPr>
          <w:szCs w:val="32"/>
        </w:rPr>
        <w:t>’</w:t>
      </w:r>
      <w:r w:rsidRPr="00EA49B4">
        <w:rPr>
          <w:szCs w:val="32"/>
        </w:rPr>
        <w:t>offre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dit que ce jeune homme lui était utile à beaucoup de choses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espérait que Son Honneur voudrait bien ne pas insister et ne pas le priver de cet aide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Avec tout autre homme que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ces raisons eussent pu suffire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</w:t>
      </w:r>
      <w:r w:rsidR="007D0B10">
        <w:rPr>
          <w:szCs w:val="32"/>
        </w:rPr>
        <w:t>’</w:t>
      </w:r>
      <w:r w:rsidRPr="00EA49B4">
        <w:rPr>
          <w:szCs w:val="32"/>
        </w:rPr>
        <w:t>ai déjà eu souvent occasion de dire au sujet de ce gentilhomme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avait une fois pris une résolution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quelle qu</w:t>
      </w:r>
      <w:r w:rsidR="007D0B10">
        <w:rPr>
          <w:szCs w:val="32"/>
        </w:rPr>
        <w:t>’</w:t>
      </w:r>
      <w:r w:rsidRPr="00EA49B4">
        <w:rPr>
          <w:szCs w:val="32"/>
        </w:rPr>
        <w:t>elle fût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ne le voyait jamais céder pour rien au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le seul effet de l</w:t>
      </w:r>
      <w:r w:rsidR="007D0B10">
        <w:rPr>
          <w:szCs w:val="32"/>
        </w:rPr>
        <w:t>’</w:t>
      </w:r>
      <w:r w:rsidRPr="00EA49B4">
        <w:rPr>
          <w:szCs w:val="32"/>
        </w:rPr>
        <w:t>opposition était de le rendre inflexible et plus ardent à la poursuite de l</w:t>
      </w:r>
      <w:r w:rsidR="007D0B10">
        <w:rPr>
          <w:szCs w:val="32"/>
        </w:rPr>
        <w:t>’</w:t>
      </w:r>
      <w:r w:rsidRPr="00EA49B4">
        <w:rPr>
          <w:szCs w:val="32"/>
        </w:rPr>
        <w:t>affaire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même elle lui eût été auparavant à peu près indifférente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abord il parut recevoir très-bien les excuses de Hawkins et n</w:t>
      </w:r>
      <w:r w:rsidR="007D0B10">
        <w:rPr>
          <w:szCs w:val="32"/>
        </w:rPr>
        <w:t>’</w:t>
      </w:r>
      <w:r w:rsidRPr="00EA49B4">
        <w:rPr>
          <w:szCs w:val="32"/>
        </w:rPr>
        <w:t>y trouver rien que de raisonnable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suite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chaque fois qu</w:t>
      </w:r>
      <w:r w:rsidR="007D0B10">
        <w:rPr>
          <w:szCs w:val="32"/>
        </w:rPr>
        <w:t>’</w:t>
      </w:r>
      <w:r w:rsidRPr="00EA49B4">
        <w:rPr>
          <w:szCs w:val="32"/>
        </w:rPr>
        <w:t>il revit le jeune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envie de l</w:t>
      </w:r>
      <w:r w:rsidR="007D0B10">
        <w:rPr>
          <w:szCs w:val="32"/>
        </w:rPr>
        <w:t>’</w:t>
      </w:r>
      <w:r w:rsidRPr="00EA49B4">
        <w:rPr>
          <w:szCs w:val="32"/>
        </w:rPr>
        <w:t>avoir à son service ne fit qu</w:t>
      </w:r>
      <w:r w:rsidR="007D0B10">
        <w:rPr>
          <w:szCs w:val="32"/>
        </w:rPr>
        <w:t>’</w:t>
      </w:r>
      <w:r w:rsidRPr="00EA49B4">
        <w:rPr>
          <w:szCs w:val="32"/>
        </w:rPr>
        <w:t>augmenter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ne cessa de parler au père des vues qu</w:t>
      </w:r>
      <w:r w:rsidR="007D0B10">
        <w:rPr>
          <w:szCs w:val="32"/>
        </w:rPr>
        <w:t>’</w:t>
      </w:r>
      <w:r w:rsidRPr="00EA49B4">
        <w:rPr>
          <w:szCs w:val="32"/>
        </w:rPr>
        <w:t>il avait sur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remarqua que ce garçon ne paraissait plus aux chasses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commença à soupçonner que ceci provenait d</w:t>
      </w:r>
      <w:r w:rsidR="007D0B10">
        <w:rPr>
          <w:szCs w:val="32"/>
        </w:rPr>
        <w:t>’</w:t>
      </w:r>
      <w:r w:rsidRPr="00EA49B4">
        <w:rPr>
          <w:szCs w:val="32"/>
        </w:rPr>
        <w:t>une résolution de le contrarier dans ses desseins</w:t>
      </w:r>
      <w:r w:rsidR="007D0B10">
        <w:rPr>
          <w:szCs w:val="32"/>
        </w:rPr>
        <w:t>.</w:t>
      </w:r>
    </w:p>
    <w:p w14:paraId="046C847B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Piqué de ce soupçon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d</w:t>
      </w:r>
      <w:r w:rsidR="007D0B10">
        <w:rPr>
          <w:szCs w:val="32"/>
        </w:rPr>
        <w:t>’</w:t>
      </w:r>
      <w:r w:rsidRPr="00EA49B4">
        <w:rPr>
          <w:szCs w:val="32"/>
        </w:rPr>
        <w:t>un caractère à dissimuler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envoya donner ordre à Hawkins de venir lui parler</w:t>
      </w:r>
      <w:r w:rsidR="007D0B10">
        <w:rPr>
          <w:szCs w:val="32"/>
        </w:rPr>
        <w:t xml:space="preserve">. </w:t>
      </w:r>
      <w:r w:rsidR="007D0B10">
        <w:rPr>
          <w:szCs w:val="32"/>
        </w:rPr>
        <w:lastRenderedPageBreak/>
        <w:t>« </w:t>
      </w:r>
      <w:r w:rsidRPr="00EA49B4">
        <w:rPr>
          <w:szCs w:val="32"/>
        </w:rPr>
        <w:t>Ha</w:t>
      </w:r>
      <w:r>
        <w:rPr>
          <w:szCs w:val="32"/>
        </w:rPr>
        <w:t>wk</w:t>
      </w:r>
      <w:r w:rsidRPr="00EA49B4">
        <w:rPr>
          <w:szCs w:val="32"/>
        </w:rPr>
        <w:t>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lui dit-il d</w:t>
      </w:r>
      <w:r w:rsidR="007D0B10">
        <w:rPr>
          <w:szCs w:val="32"/>
        </w:rPr>
        <w:t>’</w:t>
      </w:r>
      <w:r w:rsidRPr="00EA49B4">
        <w:rPr>
          <w:szCs w:val="32"/>
        </w:rPr>
        <w:t>un ton fâché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suis pas content de vous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vous ai parlé deux ou trois fois de ce garçon à vous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</w:t>
      </w:r>
      <w:r w:rsidR="007D0B10">
        <w:rPr>
          <w:szCs w:val="32"/>
        </w:rPr>
        <w:t>’</w:t>
      </w:r>
      <w:r w:rsidRPr="00EA49B4">
        <w:rPr>
          <w:szCs w:val="32"/>
        </w:rPr>
        <w:t>ai envie de prendre à mon service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quelle raison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monsieur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répondez-vous si mal à mes bontés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Vous devez savoir que je n</w:t>
      </w:r>
      <w:r w:rsidR="007D0B10">
        <w:rPr>
          <w:szCs w:val="32"/>
        </w:rPr>
        <w:t>’</w:t>
      </w:r>
      <w:r w:rsidRPr="00EA49B4">
        <w:rPr>
          <w:szCs w:val="32"/>
        </w:rPr>
        <w:t>aime pas qu</w:t>
      </w:r>
      <w:r w:rsidR="007D0B10">
        <w:rPr>
          <w:szCs w:val="32"/>
        </w:rPr>
        <w:t>’</w:t>
      </w:r>
      <w:r w:rsidRPr="00EA49B4">
        <w:rPr>
          <w:szCs w:val="32"/>
        </w:rPr>
        <w:t>on me manque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j</w:t>
      </w:r>
      <w:r w:rsidR="007D0B10">
        <w:rPr>
          <w:szCs w:val="32"/>
        </w:rPr>
        <w:t>’</w:t>
      </w:r>
      <w:r w:rsidRPr="00EA49B4">
        <w:rPr>
          <w:szCs w:val="32"/>
        </w:rPr>
        <w:t>offre ma protection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me convient pas de la voir refuser par des gens de votre espèce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moi qui vous ai fait ce que vous êtes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ne tient qu</w:t>
      </w:r>
      <w:r w:rsidR="007D0B10">
        <w:rPr>
          <w:szCs w:val="32"/>
        </w:rPr>
        <w:t>’</w:t>
      </w:r>
      <w:r w:rsidRPr="00EA49B4">
        <w:rPr>
          <w:szCs w:val="32"/>
        </w:rPr>
        <w:t>à moi de vous rendre encore plus misérable que je ne vous ai trouvé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Prenez-y garde</w:t>
      </w:r>
      <w:r w:rsidR="007D0B10">
        <w:rPr>
          <w:szCs w:val="32"/>
        </w:rPr>
        <w:t> !</w:t>
      </w:r>
    </w:p>
    <w:p w14:paraId="26F3761F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 déplaise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avez été pour moi un bon maître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dois le dire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m</w:t>
      </w:r>
      <w:r>
        <w:rPr>
          <w:szCs w:val="32"/>
        </w:rPr>
        <w:t>’</w:t>
      </w:r>
      <w:r w:rsidR="00CC13A3" w:rsidRPr="00EA49B4">
        <w:rPr>
          <w:szCs w:val="32"/>
        </w:rPr>
        <w:t>en vais parler tout franchement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 que vous ne m</w:t>
      </w:r>
      <w:r>
        <w:rPr>
          <w:szCs w:val="32"/>
        </w:rPr>
        <w:t>’</w:t>
      </w:r>
      <w:r w:rsidR="00CC13A3" w:rsidRPr="00EA49B4">
        <w:rPr>
          <w:szCs w:val="32"/>
        </w:rPr>
        <w:t>en voudrez pas de mal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garçon-là est tout pour moi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mon soutien et ma consolation pour mes vieux jours</w:t>
      </w:r>
      <w:r>
        <w:rPr>
          <w:szCs w:val="32"/>
        </w:rPr>
        <w:t>.</w:t>
      </w:r>
    </w:p>
    <w:p w14:paraId="6263EFF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qu</w:t>
      </w:r>
      <w:r>
        <w:rPr>
          <w:szCs w:val="32"/>
        </w:rPr>
        <w:t>’</w:t>
      </w:r>
      <w:r w:rsidR="00CC13A3" w:rsidRPr="00EA49B4">
        <w:rPr>
          <w:szCs w:val="32"/>
        </w:rPr>
        <w:t>est-ce que cela fait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Est-ce une raison pour vous opposer à son avancement</w:t>
      </w:r>
      <w:r>
        <w:rPr>
          <w:szCs w:val="32"/>
        </w:rPr>
        <w:t> ?</w:t>
      </w:r>
    </w:p>
    <w:p w14:paraId="15E3737D" w14:textId="65074160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Au contraire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vraiment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que Votre Honneur ait la bonté de m</w:t>
      </w:r>
      <w:r>
        <w:rPr>
          <w:szCs w:val="32"/>
        </w:rPr>
        <w:t>’</w:t>
      </w:r>
      <w:r w:rsidR="00CC13A3" w:rsidRPr="00EA49B4">
        <w:rPr>
          <w:szCs w:val="32"/>
        </w:rPr>
        <w:t>entendre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peut-être un petit faible que j</w:t>
      </w:r>
      <w:r>
        <w:rPr>
          <w:szCs w:val="32"/>
        </w:rPr>
        <w:t>’</w:t>
      </w:r>
      <w:r w:rsidR="00CC13A3" w:rsidRPr="00EA49B4">
        <w:rPr>
          <w:szCs w:val="32"/>
        </w:rPr>
        <w:t>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je ne sais qu</w:t>
      </w:r>
      <w:r>
        <w:rPr>
          <w:szCs w:val="32"/>
        </w:rPr>
        <w:t>’</w:t>
      </w:r>
      <w:r w:rsidR="00CC13A3" w:rsidRPr="00EA49B4">
        <w:rPr>
          <w:szCs w:val="32"/>
        </w:rPr>
        <w:t>y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Mon père était un ecclésiastique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voyez-vous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avons tous vécu avec honneur dans notre famille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puis penser sans peine que ce pauvre garçon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est tout ce qui me reste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aille mettre en service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Tenez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vois jamais qu</w:t>
      </w:r>
      <w:r>
        <w:rPr>
          <w:szCs w:val="32"/>
        </w:rPr>
        <w:t>’</w:t>
      </w:r>
      <w:r w:rsidR="00CC13A3" w:rsidRPr="00EA49B4">
        <w:rPr>
          <w:szCs w:val="32"/>
        </w:rPr>
        <w:t>il y ait de domestique qui tourne à bien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enfin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sais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je ne voudrais pas que mon Léonard vînt à ressembler à ces gens-là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je leur fais injure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 demande pardon à Dieu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est une affaire trop sérieuse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voyez-vous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peux pas aller risquer ainsi le bien-être de mon enfant quand j</w:t>
      </w:r>
      <w:r>
        <w:rPr>
          <w:szCs w:val="32"/>
        </w:rPr>
        <w:t>’</w:t>
      </w:r>
      <w:r w:rsidR="00CC13A3" w:rsidRPr="00EA49B4">
        <w:rPr>
          <w:szCs w:val="32"/>
        </w:rPr>
        <w:t>ai le moyen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plaît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le garantir de donner dans le travers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présent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voilà sage et laborieux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trop s</w:t>
      </w:r>
      <w:r>
        <w:rPr>
          <w:szCs w:val="32"/>
        </w:rPr>
        <w:t>’</w:t>
      </w:r>
      <w:r w:rsidR="00CC13A3" w:rsidRPr="00EA49B4">
        <w:rPr>
          <w:szCs w:val="32"/>
        </w:rPr>
        <w:t>en faire accroire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sait assez bien ce qu</w:t>
      </w:r>
      <w:r>
        <w:rPr>
          <w:szCs w:val="32"/>
        </w:rPr>
        <w:t>’</w:t>
      </w:r>
      <w:r w:rsidR="00CC13A3" w:rsidRPr="00EA49B4">
        <w:rPr>
          <w:szCs w:val="32"/>
        </w:rPr>
        <w:t>il vaut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est peut-être une </w:t>
      </w:r>
      <w:r w:rsidR="00CC13A3" w:rsidRPr="00EA49B4">
        <w:rPr>
          <w:szCs w:val="32"/>
        </w:rPr>
        <w:lastRenderedPageBreak/>
        <w:t>sottise à moi de parler ainsi à Votre Honneur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vous avez toujours été envers moi un bon maître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saurais vous mentir</w:t>
      </w:r>
      <w:r>
        <w:rPr>
          <w:szCs w:val="32"/>
        </w:rPr>
        <w:t>. »</w:t>
      </w:r>
    </w:p>
    <w:p w14:paraId="40307216" w14:textId="1B09A544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avait écouté cette harangue jusqu</w:t>
      </w:r>
      <w:r>
        <w:rPr>
          <w:szCs w:val="32"/>
        </w:rPr>
        <w:t>’</w:t>
      </w:r>
      <w:r w:rsidR="00CC13A3" w:rsidRPr="00EA49B4">
        <w:rPr>
          <w:szCs w:val="32"/>
        </w:rPr>
        <w:t>au bout sans dire un mot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parce que l</w:t>
      </w:r>
      <w:r>
        <w:rPr>
          <w:szCs w:val="32"/>
        </w:rPr>
        <w:t>’</w:t>
      </w:r>
      <w:r w:rsidR="00CC13A3" w:rsidRPr="00EA49B4">
        <w:rPr>
          <w:szCs w:val="32"/>
        </w:rPr>
        <w:t>étonnement lui avait fermé la bouche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le tonnerre eût tombé à ses pieds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aurait pas montré plus de surprise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avait imaginé que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excès de tendresse pour son fils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voulait pas l</w:t>
      </w:r>
      <w:r>
        <w:rPr>
          <w:szCs w:val="32"/>
        </w:rPr>
        <w:t>’</w:t>
      </w:r>
      <w:r w:rsidR="00CC13A3" w:rsidRPr="00EA49B4">
        <w:rPr>
          <w:szCs w:val="32"/>
        </w:rPr>
        <w:t>éloigner un seul instant de lui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n</w:t>
      </w:r>
      <w:r>
        <w:rPr>
          <w:szCs w:val="32"/>
        </w:rPr>
        <w:t>’</w:t>
      </w:r>
      <w:r w:rsidR="00CC13A3" w:rsidRPr="00EA49B4">
        <w:rPr>
          <w:szCs w:val="32"/>
        </w:rPr>
        <w:t>avait jamais soupçonné le moins du monde la vraie cause de ses refus</w:t>
      </w:r>
      <w:r>
        <w:rPr>
          <w:szCs w:val="32"/>
        </w:rPr>
        <w:t>.</w:t>
      </w:r>
    </w:p>
    <w:p w14:paraId="09614C05" w14:textId="4CBCD617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êtes un gentilhomme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Votre père était ecclésiastique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Vos enfants ne sont pas faits pour entrer à mon service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Comment donc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impudent faquin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était-ce pour cela que je vous ai pris chez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quand votre insolence vous a fait chasser de chez </w:t>
      </w:r>
      <w:r>
        <w:rPr>
          <w:szCs w:val="32"/>
        </w:rPr>
        <w:t>M. </w:t>
      </w:r>
      <w:r w:rsidR="00CC13A3" w:rsidRPr="00EA49B4">
        <w:rPr>
          <w:szCs w:val="32"/>
        </w:rPr>
        <w:t>Underwood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donc nourri une vipère dans mon sein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le fils de monsieur courrait risque de déroger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sait trop ce qu</w:t>
      </w:r>
      <w:r>
        <w:rPr>
          <w:szCs w:val="32"/>
        </w:rPr>
        <w:t>’</w:t>
      </w:r>
      <w:r w:rsidR="00CC13A3" w:rsidRPr="00EA49B4">
        <w:rPr>
          <w:szCs w:val="32"/>
        </w:rPr>
        <w:t>il vaut pour se mettre à mes ordres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impertinent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éloignez-vous de mes yeux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comptez bien que je n</w:t>
      </w:r>
      <w:r>
        <w:rPr>
          <w:szCs w:val="32"/>
        </w:rPr>
        <w:t>’</w:t>
      </w:r>
      <w:r w:rsidR="00CC13A3" w:rsidRPr="00EA49B4">
        <w:rPr>
          <w:szCs w:val="32"/>
        </w:rPr>
        <w:t>aurai jamais de gentilshommes dans ma terre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en garderai pas un seul de votre espèce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entendez-vous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Écoutez-moi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amenez ici demain matin votre fils et demandez-moi pardon de votre insolence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pardieu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réponds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rendrai si misérable qu</w:t>
      </w:r>
      <w:r>
        <w:rPr>
          <w:szCs w:val="32"/>
        </w:rPr>
        <w:t>’</w:t>
      </w:r>
      <w:r w:rsidR="00CC13A3" w:rsidRPr="00EA49B4">
        <w:rPr>
          <w:szCs w:val="32"/>
        </w:rPr>
        <w:t>il vaudrait mieux pour vous n</w:t>
      </w:r>
      <w:r>
        <w:rPr>
          <w:szCs w:val="32"/>
        </w:rPr>
        <w:t>’</w:t>
      </w:r>
      <w:r w:rsidR="00CC13A3" w:rsidRPr="00EA49B4">
        <w:rPr>
          <w:szCs w:val="32"/>
        </w:rPr>
        <w:t>être jamais né</w:t>
      </w:r>
      <w:r>
        <w:rPr>
          <w:szCs w:val="32"/>
        </w:rPr>
        <w:t>. »</w:t>
      </w:r>
    </w:p>
    <w:p w14:paraId="0B6B8AB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Un pareil traitement était trop pour la patience de Hawkins</w:t>
      </w:r>
      <w:r w:rsidR="007D0B10">
        <w:rPr>
          <w:szCs w:val="32"/>
        </w:rPr>
        <w:t>.</w:t>
      </w:r>
    </w:p>
    <w:p w14:paraId="239DE8FE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est pas nécessaire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 déplaise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je revienne demain pour cette affaire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bien pris ma résolution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temps n</w:t>
      </w:r>
      <w:r>
        <w:rPr>
          <w:szCs w:val="32"/>
        </w:rPr>
        <w:t>’</w:t>
      </w:r>
      <w:r w:rsidR="00CC13A3" w:rsidRPr="00EA49B4">
        <w:rPr>
          <w:szCs w:val="32"/>
        </w:rPr>
        <w:t>y pourra rien changer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vraiment chagrin de déplaire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je sais que </w:t>
      </w:r>
      <w:r w:rsidR="00CC13A3" w:rsidRPr="00EA49B4">
        <w:rPr>
          <w:szCs w:val="32"/>
        </w:rPr>
        <w:lastRenderedPageBreak/>
        <w:t>vous pouvez me faire beaucoup de mal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espère que vous n</w:t>
      </w:r>
      <w:r>
        <w:rPr>
          <w:szCs w:val="32"/>
        </w:rPr>
        <w:t>’</w:t>
      </w:r>
      <w:r w:rsidR="00CC13A3" w:rsidRPr="00EA49B4">
        <w:rPr>
          <w:szCs w:val="32"/>
        </w:rPr>
        <w:t>aurez pas le cœur si dur que de perdre un pauvre père de famille pour le punir de trop aimer son enfant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même ce trop d</w:t>
      </w:r>
      <w:r>
        <w:rPr>
          <w:szCs w:val="32"/>
        </w:rPr>
        <w:t>’</w:t>
      </w:r>
      <w:r w:rsidR="00CC13A3" w:rsidRPr="00EA49B4">
        <w:rPr>
          <w:szCs w:val="32"/>
        </w:rPr>
        <w:t>affection lui ferait faire quelque sottise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ne puis qu</w:t>
      </w:r>
      <w:r>
        <w:rPr>
          <w:szCs w:val="32"/>
        </w:rPr>
        <w:t>’</w:t>
      </w:r>
      <w:r w:rsidR="00CC13A3" w:rsidRPr="00EA49B4">
        <w:rPr>
          <w:szCs w:val="32"/>
        </w:rPr>
        <w:t>y faire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Votre Honneur fera ce qu</w:t>
      </w:r>
      <w:r>
        <w:rPr>
          <w:szCs w:val="32"/>
        </w:rPr>
        <w:t>’</w:t>
      </w:r>
      <w:r w:rsidR="00CC13A3" w:rsidRPr="00EA49B4">
        <w:rPr>
          <w:szCs w:val="32"/>
        </w:rPr>
        <w:t>il lui plaira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plus pauvre nègre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on dit quelquefois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 toujours quelque chose qu</w:t>
      </w:r>
      <w:r>
        <w:rPr>
          <w:szCs w:val="32"/>
        </w:rPr>
        <w:t>’</w:t>
      </w:r>
      <w:r w:rsidR="00CC13A3" w:rsidRPr="00EA49B4">
        <w:rPr>
          <w:szCs w:val="32"/>
        </w:rPr>
        <w:t>il ne voudrait pas céder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perdrai tout ce que j</w:t>
      </w:r>
      <w:r>
        <w:rPr>
          <w:szCs w:val="32"/>
        </w:rPr>
        <w:t>’</w:t>
      </w:r>
      <w:r w:rsidR="00CC13A3" w:rsidRPr="00EA49B4">
        <w:rPr>
          <w:szCs w:val="32"/>
        </w:rPr>
        <w:t>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irai travailler à la journée et mon fils aussi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le faut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n</w:t>
      </w:r>
      <w:r>
        <w:rPr>
          <w:szCs w:val="32"/>
        </w:rPr>
        <w:t>’</w:t>
      </w:r>
      <w:r w:rsidR="00CC13A3" w:rsidRPr="00EA49B4">
        <w:rPr>
          <w:szCs w:val="32"/>
        </w:rPr>
        <w:t>en ferai jamais un domestique</w:t>
      </w:r>
      <w:r>
        <w:rPr>
          <w:szCs w:val="32"/>
        </w:rPr>
        <w:t>.</w:t>
      </w:r>
    </w:p>
    <w:p w14:paraId="2BEEB279" w14:textId="2F0B778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très-bien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 xml:space="preserve">répliqua </w:t>
      </w:r>
      <w:r>
        <w:rPr>
          <w:szCs w:val="32"/>
        </w:rPr>
        <w:t>M. </w:t>
      </w:r>
      <w:r w:rsidR="00CC13A3" w:rsidRPr="00EA49B4">
        <w:rPr>
          <w:szCs w:val="32"/>
        </w:rPr>
        <w:t>Tyrrel écumant de rage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vous en souviendrez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comptez là-dessus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je rabattrai votre insolence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Où en sommes-nous donc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Un misérable qui tient une ferme de quarante acres ose narguer le seigneur de la baronnie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vous écraserai en poussière sous mes pieds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Ayez soin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coquin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avertis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fermer votre maison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quitter ma terre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vous en aller comme si le diable était à vos trousses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Estimez-vous trop heureux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vous en tirez la vie sauve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ce que j</w:t>
      </w:r>
      <w:r>
        <w:rPr>
          <w:szCs w:val="32"/>
        </w:rPr>
        <w:t>’</w:t>
      </w:r>
      <w:r w:rsidR="00CC13A3" w:rsidRPr="00EA49B4">
        <w:rPr>
          <w:szCs w:val="32"/>
        </w:rPr>
        <w:t>ai encore plus de patience que vous n</w:t>
      </w:r>
      <w:r>
        <w:rPr>
          <w:szCs w:val="32"/>
        </w:rPr>
        <w:t>’</w:t>
      </w:r>
      <w:r w:rsidR="00CC13A3" w:rsidRPr="00EA49B4">
        <w:rPr>
          <w:szCs w:val="32"/>
        </w:rPr>
        <w:t>en méritez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il s</w:t>
      </w:r>
      <w:r>
        <w:rPr>
          <w:szCs w:val="32"/>
        </w:rPr>
        <w:t>’</w:t>
      </w:r>
      <w:r w:rsidR="00CC13A3" w:rsidRPr="00EA49B4">
        <w:rPr>
          <w:szCs w:val="32"/>
        </w:rPr>
        <w:t>agirait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pardieu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de tout l</w:t>
      </w:r>
      <w:r>
        <w:rPr>
          <w:szCs w:val="32"/>
        </w:rPr>
        <w:t>’</w:t>
      </w:r>
      <w:r w:rsidR="00CC13A3" w:rsidRPr="00EA49B4">
        <w:rPr>
          <w:szCs w:val="32"/>
        </w:rPr>
        <w:t>or des Indes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voudrais pas souffrir un drôle comme vous une heure de plus sur ma terre</w:t>
      </w:r>
      <w:r>
        <w:rPr>
          <w:szCs w:val="32"/>
        </w:rPr>
        <w:t>.</w:t>
      </w:r>
    </w:p>
    <w:p w14:paraId="1234C5DB" w14:textId="7C002093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allons pas si vite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 déplaise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répliqua Hawkins d</w:t>
      </w:r>
      <w:r>
        <w:rPr>
          <w:szCs w:val="32"/>
        </w:rPr>
        <w:t>’</w:t>
      </w:r>
      <w:r w:rsidR="00CC13A3" w:rsidRPr="00EA49B4">
        <w:rPr>
          <w:szCs w:val="32"/>
        </w:rPr>
        <w:t>un ton ferme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 que vous en viendrez à penser mieux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que vous verrez que je ne suis pas à blâmer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cela ne serait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a du mal que vous pouvez me faire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y en a que vous ne pouvez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Quoique je ne sois qu</w:t>
      </w:r>
      <w:r>
        <w:rPr>
          <w:szCs w:val="32"/>
        </w:rPr>
        <w:t>’</w:t>
      </w:r>
      <w:r w:rsidR="00CC13A3" w:rsidRPr="00EA49B4">
        <w:rPr>
          <w:szCs w:val="32"/>
        </w:rPr>
        <w:t>un homme de travail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 déplaise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un homme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voyez-vous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Fermer ma maison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 non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un bail de ma ferme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la quitterai pas comme cela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 qu</w:t>
      </w:r>
      <w:r>
        <w:rPr>
          <w:szCs w:val="32"/>
        </w:rPr>
        <w:t>’</w:t>
      </w:r>
      <w:r w:rsidR="00CC13A3" w:rsidRPr="00EA49B4">
        <w:rPr>
          <w:szCs w:val="32"/>
        </w:rPr>
        <w:t>il y a des lois pour les pauvres gens aussi bien que pour les riches</w:t>
      </w:r>
      <w:r>
        <w:rPr>
          <w:szCs w:val="32"/>
        </w:rPr>
        <w:t>. »</w:t>
      </w:r>
    </w:p>
    <w:p w14:paraId="0F7A8EB9" w14:textId="08209D6A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n</w:t>
      </w:r>
      <w:r>
        <w:rPr>
          <w:szCs w:val="32"/>
        </w:rPr>
        <w:t>’</w:t>
      </w:r>
      <w:r w:rsidR="00CC13A3" w:rsidRPr="00EA49B4">
        <w:rPr>
          <w:szCs w:val="32"/>
        </w:rPr>
        <w:t>était pas accoutumé à la contradiction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 sentit provoqué au delà de toute mesure par le ton hardi et indépendant de son fermier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avait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toutes ses terres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seul tenancier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moins un seul du rang d</w:t>
      </w:r>
      <w:r>
        <w:rPr>
          <w:szCs w:val="32"/>
        </w:rPr>
        <w:t>’</w:t>
      </w:r>
      <w:r w:rsidR="00CC13A3" w:rsidRPr="00EA49B4">
        <w:rPr>
          <w:szCs w:val="32"/>
        </w:rPr>
        <w:t>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la politique générale de ses gens d</w:t>
      </w:r>
      <w:r>
        <w:rPr>
          <w:szCs w:val="32"/>
        </w:rPr>
        <w:t>’</w:t>
      </w:r>
      <w:r w:rsidR="00CC13A3" w:rsidRPr="00EA49B4">
        <w:rPr>
          <w:szCs w:val="32"/>
        </w:rPr>
        <w:t>affaires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encore plus le caractère arbitraire et despotique de </w:t>
      </w:r>
      <w:r>
        <w:rPr>
          <w:szCs w:val="32"/>
        </w:rPr>
        <w:t>M. </w:t>
      </w:r>
      <w:r w:rsidR="00CC13A3" w:rsidRPr="00EA49B4">
        <w:rPr>
          <w:szCs w:val="32"/>
        </w:rPr>
        <w:t>Tyrrel lui-même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tinssent trop à distance pour qu</w:t>
      </w:r>
      <w:r>
        <w:rPr>
          <w:szCs w:val="32"/>
        </w:rPr>
        <w:t>’</w:t>
      </w:r>
      <w:r w:rsidR="00CC13A3" w:rsidRPr="00EA49B4">
        <w:rPr>
          <w:szCs w:val="32"/>
        </w:rPr>
        <w:t>il osât en venir ainsi à le défier ouvertement</w:t>
      </w:r>
      <w:r>
        <w:rPr>
          <w:szCs w:val="32"/>
        </w:rPr>
        <w:t>.</w:t>
      </w:r>
    </w:p>
    <w:p w14:paraId="792C5DD1" w14:textId="4B6AB8E4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Excellent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sur mon âme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Dieu me damne à tout jamais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répéta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êtes vraiment un drôle d</w:t>
      </w:r>
      <w:r>
        <w:rPr>
          <w:szCs w:val="32"/>
        </w:rPr>
        <w:t>’</w:t>
      </w:r>
      <w:r w:rsidR="00CC13A3" w:rsidRPr="00EA49B4">
        <w:rPr>
          <w:szCs w:val="32"/>
        </w:rPr>
        <w:t>une espèce rare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avez un bail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Nous serions bien tombés si un bail pouvait servir à protéger des drôles comme vous contre le seigneur du domaine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vous voulez voir qui sera le plus fort de nous deux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très-bien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très-bien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pardieu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y consens de tout mon cœur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Dieu me damne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veux vous faire 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avant de nous quitter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 joli tour de ma façon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Mais sortez bien vite de devant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impudent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ne vous en dis pas davantage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venez plus mettre votre ombre sur ma porte</w:t>
      </w:r>
      <w:r>
        <w:rPr>
          <w:szCs w:val="32"/>
        </w:rPr>
        <w:t>. »</w:t>
      </w:r>
    </w:p>
    <w:p w14:paraId="0D9A3D7D" w14:textId="3EC5DA2C" w:rsidR="007D0B10" w:rsidRDefault="00CC13A3" w:rsidP="00CC13A3">
      <w:pPr>
        <w:rPr>
          <w:szCs w:val="32"/>
        </w:rPr>
      </w:pPr>
      <w:r w:rsidRPr="00EA49B4">
        <w:rPr>
          <w:szCs w:val="32"/>
        </w:rPr>
        <w:t>Pour parler ici le langage du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Hawkins était coupable d</w:t>
      </w:r>
      <w:r w:rsidR="007D0B10">
        <w:rPr>
          <w:szCs w:val="32"/>
        </w:rPr>
        <w:t>’</w:t>
      </w:r>
      <w:r w:rsidRPr="00EA49B4">
        <w:rPr>
          <w:szCs w:val="32"/>
        </w:rPr>
        <w:t>une double imprudence dans cette affaire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parlait à son seigneur sur un ton absolu et tranchant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la constitution et les usages de ce pays ne permettent pas à un inférieur de prendre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par-dessus tout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s</w:t>
      </w:r>
      <w:r w:rsidR="007D0B10">
        <w:rPr>
          <w:szCs w:val="32"/>
        </w:rPr>
        <w:t>’</w:t>
      </w:r>
      <w:r w:rsidRPr="00EA49B4">
        <w:rPr>
          <w:szCs w:val="32"/>
        </w:rPr>
        <w:t>être laissé emporter par un mouvement de vivacité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aurait dû en prévoir les conséquences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une folie à lui de prétendre lutter avec un homme du rang et de la fortune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le faon en guerre contre le lion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Rien n</w:t>
      </w:r>
      <w:r w:rsidR="007D0B10">
        <w:rPr>
          <w:szCs w:val="32"/>
        </w:rPr>
        <w:t>’</w:t>
      </w:r>
      <w:r w:rsidRPr="00EA49B4">
        <w:rPr>
          <w:szCs w:val="32"/>
        </w:rPr>
        <w:t>était plus facile que de prévoir qu</w:t>
      </w:r>
      <w:r w:rsidR="007D0B10">
        <w:rPr>
          <w:szCs w:val="32"/>
        </w:rPr>
        <w:t>’</w:t>
      </w:r>
      <w:r w:rsidRPr="00EA49B4">
        <w:rPr>
          <w:szCs w:val="32"/>
        </w:rPr>
        <w:t>il ne lui servirait de rien d</w:t>
      </w:r>
      <w:r w:rsidR="007D0B10">
        <w:rPr>
          <w:szCs w:val="32"/>
        </w:rPr>
        <w:t>’</w:t>
      </w:r>
      <w:r w:rsidRPr="00EA49B4">
        <w:rPr>
          <w:szCs w:val="32"/>
        </w:rPr>
        <w:t>avoir le bon droit de son côté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son adversaire avait du sien la richesse et le crédit pour légitimer tous les excès qu</w:t>
      </w:r>
      <w:r w:rsidR="007D0B10">
        <w:rPr>
          <w:szCs w:val="32"/>
        </w:rPr>
        <w:t>’</w:t>
      </w:r>
      <w:r w:rsidRPr="00EA49B4">
        <w:rPr>
          <w:szCs w:val="32"/>
        </w:rPr>
        <w:t>il jugerait à propos de commettre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Cette façon de voir fut parfaitement justifiée par </w:t>
      </w:r>
      <w:r w:rsidRPr="00EA49B4">
        <w:rPr>
          <w:szCs w:val="32"/>
        </w:rPr>
        <w:lastRenderedPageBreak/>
        <w:t>l</w:t>
      </w:r>
      <w:r w:rsidR="007D0B10">
        <w:rPr>
          <w:szCs w:val="32"/>
        </w:rPr>
        <w:t>’</w:t>
      </w:r>
      <w:r w:rsidRPr="00EA49B4">
        <w:rPr>
          <w:szCs w:val="32"/>
        </w:rPr>
        <w:t>événement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richesse et le despotisme savent bien les moyens de s</w:t>
      </w:r>
      <w:r w:rsidR="007D0B10">
        <w:rPr>
          <w:szCs w:val="32"/>
        </w:rPr>
        <w:t>’</w:t>
      </w:r>
      <w:r w:rsidRPr="00EA49B4">
        <w:rPr>
          <w:szCs w:val="32"/>
        </w:rPr>
        <w:t>étayer dans leur oppression de l</w:t>
      </w:r>
      <w:r w:rsidR="007D0B10">
        <w:rPr>
          <w:szCs w:val="32"/>
        </w:rPr>
        <w:t>’</w:t>
      </w:r>
      <w:r w:rsidRPr="00EA49B4">
        <w:rPr>
          <w:szCs w:val="32"/>
        </w:rPr>
        <w:t>appui de ces mêmes lois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peut-être dans l</w:t>
      </w:r>
      <w:r w:rsidR="007D0B10">
        <w:rPr>
          <w:szCs w:val="32"/>
        </w:rPr>
        <w:t>’</w:t>
      </w:r>
      <w:r w:rsidRPr="00EA49B4">
        <w:rPr>
          <w:szCs w:val="32"/>
        </w:rPr>
        <w:t>origine d</w:t>
      </w:r>
      <w:r w:rsidR="007D0B10">
        <w:rPr>
          <w:szCs w:val="32"/>
        </w:rPr>
        <w:t>’</w:t>
      </w:r>
      <w:r w:rsidRPr="00EA49B4">
        <w:rPr>
          <w:szCs w:val="32"/>
        </w:rPr>
        <w:t>aveugles législateurs crurent instituer pour la sauvegarde du pauvre</w:t>
      </w:r>
      <w:r w:rsidR="007D0B10">
        <w:rPr>
          <w:szCs w:val="32"/>
        </w:rPr>
        <w:t>.</w:t>
      </w:r>
    </w:p>
    <w:p w14:paraId="33358CED" w14:textId="344807D7" w:rsidR="007D0B10" w:rsidRDefault="00CC13A3" w:rsidP="00CC13A3">
      <w:pPr>
        <w:rPr>
          <w:szCs w:val="32"/>
        </w:rPr>
      </w:pPr>
      <w:r w:rsidRPr="00EA49B4">
        <w:rPr>
          <w:szCs w:val="32"/>
        </w:rPr>
        <w:t>Dès ce moment</w:t>
      </w:r>
      <w:r w:rsidR="007D0B10">
        <w:rPr>
          <w:szCs w:val="32"/>
        </w:rPr>
        <w:t>, M. </w:t>
      </w:r>
      <w:r w:rsidRPr="00EA49B4">
        <w:rPr>
          <w:szCs w:val="32"/>
        </w:rPr>
        <w:t>Tyrrel jura la ruine d</w:t>
      </w:r>
      <w:r w:rsidR="007D0B10">
        <w:rPr>
          <w:szCs w:val="32"/>
        </w:rPr>
        <w:t>’</w:t>
      </w:r>
      <w:r w:rsidRPr="00EA49B4">
        <w:rPr>
          <w:szCs w:val="32"/>
        </w:rPr>
        <w:t>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ne négligea aucun moyen de vexer ou d</w:t>
      </w:r>
      <w:r w:rsidR="007D0B10">
        <w:rPr>
          <w:szCs w:val="32"/>
        </w:rPr>
        <w:t>’</w:t>
      </w:r>
      <w:r w:rsidRPr="00EA49B4">
        <w:rPr>
          <w:szCs w:val="32"/>
        </w:rPr>
        <w:t>outrager le malheureux objet de sa persécution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lui ôta son emploi de bailli ou adjoint de son intendant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enjoignit à Barnes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ainsi qu</w:t>
      </w:r>
      <w:r w:rsidR="007D0B10">
        <w:rPr>
          <w:szCs w:val="32"/>
        </w:rPr>
        <w:t>’</w:t>
      </w:r>
      <w:r w:rsidRPr="00EA49B4">
        <w:rPr>
          <w:szCs w:val="32"/>
        </w:rPr>
        <w:t>à tous ses autres gens d</w:t>
      </w:r>
      <w:r w:rsidR="007D0B10">
        <w:rPr>
          <w:szCs w:val="32"/>
        </w:rPr>
        <w:t>’</w:t>
      </w:r>
      <w:r w:rsidRPr="00EA49B4">
        <w:rPr>
          <w:szCs w:val="32"/>
        </w:rPr>
        <w:t>affaires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lui rendre les plus mauvais offices possibles dans toutes les circonstances</w:t>
      </w:r>
      <w:r w:rsidR="007D0B10">
        <w:rPr>
          <w:szCs w:val="32"/>
        </w:rPr>
        <w:t>. M. </w:t>
      </w:r>
      <w:r w:rsidRPr="00EA49B4">
        <w:rPr>
          <w:szCs w:val="32"/>
        </w:rPr>
        <w:t>Tyrrel avait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les titres de sa baronnie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inféodation des grandes dîmes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lui fournissait de fréquentes occasions de susciter des tracasseries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partie des terres de la ferme de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ensemencée en blé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plus basse que les terres voisines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par là exposée de temps en temps aux inondations d</w:t>
      </w:r>
      <w:r w:rsidR="007D0B10">
        <w:rPr>
          <w:szCs w:val="32"/>
        </w:rPr>
        <w:t>’</w:t>
      </w:r>
      <w:r w:rsidRPr="00EA49B4">
        <w:rPr>
          <w:szCs w:val="32"/>
        </w:rPr>
        <w:t>une rivière qui la bornait</w:t>
      </w:r>
      <w:r w:rsidR="007D0B10">
        <w:rPr>
          <w:szCs w:val="32"/>
        </w:rPr>
        <w:t>. M. </w:t>
      </w:r>
      <w:r w:rsidRPr="00EA49B4">
        <w:rPr>
          <w:szCs w:val="32"/>
        </w:rPr>
        <w:t>Tyrrel avait sur cette rivière une écluse qu</w:t>
      </w:r>
      <w:r w:rsidR="007D0B10">
        <w:rPr>
          <w:szCs w:val="32"/>
        </w:rPr>
        <w:t>’</w:t>
      </w:r>
      <w:r w:rsidRPr="00EA49B4">
        <w:rPr>
          <w:szCs w:val="32"/>
        </w:rPr>
        <w:t>il fit secrètement détruire quinze jours avant la moisson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noya la récolte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donna ordre en outre à ses domestiques de renverser pendant la nuit les haies des terres plus élevées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y pousser le bétail pour perdre le reste de la moisson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Tous ces coups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néanmoins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atteignaient encore qu</w:t>
      </w:r>
      <w:r w:rsidR="007D0B10">
        <w:rPr>
          <w:szCs w:val="32"/>
        </w:rPr>
        <w:t>’</w:t>
      </w:r>
      <w:r w:rsidRPr="00EA49B4">
        <w:rPr>
          <w:szCs w:val="32"/>
        </w:rPr>
        <w:t>une partie de la propriété de ce malheureux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</w:t>
      </w:r>
      <w:r w:rsidR="007D0B10">
        <w:rPr>
          <w:szCs w:val="32"/>
        </w:rPr>
        <w:t>M. </w:t>
      </w:r>
      <w:r w:rsidRPr="00EA49B4">
        <w:rPr>
          <w:szCs w:val="32"/>
        </w:rPr>
        <w:t>Tyrrel ne s</w:t>
      </w:r>
      <w:r w:rsidR="007D0B10">
        <w:rPr>
          <w:szCs w:val="32"/>
        </w:rPr>
        <w:t>’</w:t>
      </w:r>
      <w:r w:rsidRPr="00EA49B4">
        <w:rPr>
          <w:szCs w:val="32"/>
        </w:rPr>
        <w:t>en tint pas là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mortalité subite se manifesta parmi les bestiaux de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était accompagnée de circonstances très-propres à faire naître des soupçons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 événement excita fortement la vigilance et l</w:t>
      </w:r>
      <w:r w:rsidR="007D0B10">
        <w:rPr>
          <w:szCs w:val="32"/>
        </w:rPr>
        <w:t>’</w:t>
      </w:r>
      <w:r w:rsidRPr="00EA49B4">
        <w:rPr>
          <w:szCs w:val="32"/>
        </w:rPr>
        <w:t>activité de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vint à bout de suivre si exactement le fil de la trame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ne douta pas de pouvoir le faire remonter jusqu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à </w:t>
      </w:r>
      <w:r w:rsidR="007D0B10">
        <w:rPr>
          <w:szCs w:val="32"/>
        </w:rPr>
        <w:t>M. </w:t>
      </w:r>
      <w:r w:rsidRPr="00EA49B4">
        <w:rPr>
          <w:szCs w:val="32"/>
        </w:rPr>
        <w:t>Tyrrel lui-même</w:t>
      </w:r>
      <w:r w:rsidR="007D0B10">
        <w:rPr>
          <w:szCs w:val="32"/>
        </w:rPr>
        <w:t>.</w:t>
      </w:r>
    </w:p>
    <w:p w14:paraId="5A79038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savait bien que la loi était disposée de manière à servir plutôt d</w:t>
      </w:r>
      <w:r w:rsidR="007D0B10">
        <w:rPr>
          <w:szCs w:val="32"/>
        </w:rPr>
        <w:t>’</w:t>
      </w:r>
      <w:r w:rsidRPr="00EA49B4">
        <w:rPr>
          <w:szCs w:val="32"/>
        </w:rPr>
        <w:t>arme offensive à la tyrannie des riches que de défense contre leurs usurpations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avait eu grand soin </w:t>
      </w:r>
      <w:r w:rsidRPr="00EA49B4">
        <w:rPr>
          <w:szCs w:val="32"/>
        </w:rPr>
        <w:lastRenderedPageBreak/>
        <w:t>d</w:t>
      </w:r>
      <w:r w:rsidR="007D0B10">
        <w:rPr>
          <w:szCs w:val="32"/>
        </w:rPr>
        <w:t>’</w:t>
      </w:r>
      <w:r w:rsidRPr="00EA49B4">
        <w:rPr>
          <w:szCs w:val="32"/>
        </w:rPr>
        <w:t>éviter jusqu</w:t>
      </w:r>
      <w:r w:rsidR="007D0B10">
        <w:rPr>
          <w:szCs w:val="32"/>
        </w:rPr>
        <w:t>’</w:t>
      </w:r>
      <w:r w:rsidRPr="00EA49B4">
        <w:rPr>
          <w:szCs w:val="32"/>
        </w:rPr>
        <w:t>à ce moment d</w:t>
      </w:r>
      <w:r w:rsidR="007D0B10">
        <w:rPr>
          <w:szCs w:val="32"/>
        </w:rPr>
        <w:t>’</w:t>
      </w:r>
      <w:r w:rsidRPr="00EA49B4">
        <w:rPr>
          <w:szCs w:val="32"/>
        </w:rPr>
        <w:t>en venir à des mesures judiciaires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cette dernière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figura que le délit était d</w:t>
      </w:r>
      <w:r w:rsidR="007D0B10">
        <w:rPr>
          <w:szCs w:val="32"/>
        </w:rPr>
        <w:t>’</w:t>
      </w:r>
      <w:r w:rsidRPr="00EA49B4">
        <w:rPr>
          <w:szCs w:val="32"/>
        </w:rPr>
        <w:t>une nature trop atroce pour que le rang du coupable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 qu</w:t>
      </w:r>
      <w:r w:rsidR="007D0B10">
        <w:rPr>
          <w:szCs w:val="32"/>
        </w:rPr>
        <w:t>’</w:t>
      </w:r>
      <w:r w:rsidRPr="00EA49B4">
        <w:rPr>
          <w:szCs w:val="32"/>
        </w:rPr>
        <w:t>il fût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pût le mettre à l</w:t>
      </w:r>
      <w:r w:rsidR="007D0B10">
        <w:rPr>
          <w:szCs w:val="32"/>
        </w:rPr>
        <w:t>’</w:t>
      </w:r>
      <w:r w:rsidRPr="00EA49B4">
        <w:rPr>
          <w:szCs w:val="32"/>
        </w:rPr>
        <w:t>abri de la sévérité des lois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suite lui fit voir qu</w:t>
      </w:r>
      <w:r w:rsidR="007D0B10">
        <w:rPr>
          <w:szCs w:val="32"/>
        </w:rPr>
        <w:t>’</w:t>
      </w:r>
      <w:r w:rsidRPr="00EA49B4">
        <w:rPr>
          <w:szCs w:val="32"/>
        </w:rPr>
        <w:t>il avait à s</w:t>
      </w:r>
      <w:r w:rsidR="007D0B10">
        <w:rPr>
          <w:szCs w:val="32"/>
        </w:rPr>
        <w:t>’</w:t>
      </w:r>
      <w:r w:rsidRPr="00EA49B4">
        <w:rPr>
          <w:szCs w:val="32"/>
        </w:rPr>
        <w:t>applaudir de sa première détermination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repentit vivement de s</w:t>
      </w:r>
      <w:r w:rsidR="007D0B10">
        <w:rPr>
          <w:szCs w:val="32"/>
        </w:rPr>
        <w:t>’</w:t>
      </w:r>
      <w:r w:rsidRPr="00EA49B4">
        <w:rPr>
          <w:szCs w:val="32"/>
        </w:rPr>
        <w:t>être laissé aller à en prendre une autre</w:t>
      </w:r>
      <w:r w:rsidR="007D0B10">
        <w:rPr>
          <w:szCs w:val="32"/>
        </w:rPr>
        <w:t>.</w:t>
      </w:r>
    </w:p>
    <w:p w14:paraId="6A28DB2E" w14:textId="017E687A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là le point où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attendait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peine put-il croire à sa bonne fortune quand on vint lui dire que Hawkins avait intenté une action contre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joie en fut extrême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félicita de voir que la ruine totale de son protégé était devenue immanquable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consulta son ancien attorney</w:t>
      </w:r>
      <w:r w:rsidRPr="00EA49B4">
        <w:rPr>
          <w:rStyle w:val="Appelnotedebasdep"/>
          <w:szCs w:val="32"/>
        </w:rPr>
        <w:footnoteReference w:id="4"/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lui recommanda instamment de ne négliger dans cette affaire aucun des subterfuges de son métier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Repousser l</w:t>
      </w:r>
      <w:r w:rsidR="007D0B10">
        <w:rPr>
          <w:szCs w:val="32"/>
        </w:rPr>
        <w:t>’</w:t>
      </w:r>
      <w:r w:rsidRPr="00EA49B4">
        <w:rPr>
          <w:szCs w:val="32"/>
        </w:rPr>
        <w:t>accusation dirigée contre lui était la chose qui l</w:t>
      </w:r>
      <w:r w:rsidR="007D0B10">
        <w:rPr>
          <w:szCs w:val="32"/>
        </w:rPr>
        <w:t>’</w:t>
      </w:r>
      <w:r w:rsidRPr="00EA49B4">
        <w:rPr>
          <w:szCs w:val="32"/>
        </w:rPr>
        <w:t>occupait le moins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 point capital était de traîner l</w:t>
      </w:r>
      <w:r w:rsidR="007D0B10">
        <w:rPr>
          <w:szCs w:val="32"/>
        </w:rPr>
        <w:t>’</w:t>
      </w:r>
      <w:r w:rsidRPr="00EA49B4">
        <w:rPr>
          <w:szCs w:val="32"/>
        </w:rPr>
        <w:t>affaire de délais en délais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tribunaux en tribunaux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force d</w:t>
      </w:r>
      <w:r w:rsidR="007D0B10">
        <w:rPr>
          <w:szCs w:val="32"/>
        </w:rPr>
        <w:t>’</w:t>
      </w:r>
      <w:r w:rsidRPr="00EA49B4">
        <w:rPr>
          <w:szCs w:val="32"/>
        </w:rPr>
        <w:t>incidents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récusations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déclinatoires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nullités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exceptions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appels et de remises de plaidoiries</w:t>
      </w:r>
      <w:r w:rsidR="007D0B10">
        <w:rPr>
          <w:szCs w:val="32"/>
        </w:rPr>
        <w:t>. « </w:t>
      </w:r>
      <w:r w:rsidRPr="00EA49B4">
        <w:rPr>
          <w:szCs w:val="32"/>
        </w:rPr>
        <w:t>Ce serait la honte d</w:t>
      </w:r>
      <w:r w:rsidR="007D0B10">
        <w:rPr>
          <w:szCs w:val="32"/>
        </w:rPr>
        <w:t>’</w:t>
      </w:r>
      <w:r w:rsidRPr="00EA49B4">
        <w:rPr>
          <w:szCs w:val="32"/>
        </w:rPr>
        <w:t>un pays civilisé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soutenait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un gentilhomme insolemment attaqué par un homme de la lie du peuple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eût pas les moyens de trouver toute sa défense dans sa bourse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poursuivre cet indigne adversaire jusqu</w:t>
      </w:r>
      <w:r w:rsidR="007D0B10">
        <w:rPr>
          <w:szCs w:val="32"/>
        </w:rPr>
        <w:t>’</w:t>
      </w:r>
      <w:r w:rsidRPr="00EA49B4">
        <w:rPr>
          <w:szCs w:val="32"/>
        </w:rPr>
        <w:t>à le mettre nu comme la main</w:t>
      </w:r>
      <w:r w:rsidR="007D0B10">
        <w:rPr>
          <w:szCs w:val="32"/>
        </w:rPr>
        <w:t>. »</w:t>
      </w:r>
    </w:p>
    <w:p w14:paraId="1D40145E" w14:textId="62928B9B" w:rsidR="007D0B10" w:rsidRDefault="00CC13A3" w:rsidP="00CC13A3">
      <w:pPr>
        <w:rPr>
          <w:szCs w:val="32"/>
        </w:rPr>
      </w:pP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ailleurs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affaire du procès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occupait pas tellement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laissât échapper encore les autres moyens de tourmenter son pauvre tenancier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Parmi les divers expédients dont il s</w:t>
      </w:r>
      <w:r w:rsidR="007D0B10">
        <w:rPr>
          <w:szCs w:val="32"/>
        </w:rPr>
        <w:t>’</w:t>
      </w:r>
      <w:r w:rsidRPr="00EA49B4">
        <w:rPr>
          <w:szCs w:val="32"/>
        </w:rPr>
        <w:t>avisa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en eut un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tendait plutôt à vexer ce malheureux qu</w:t>
      </w:r>
      <w:r w:rsidR="007D0B10">
        <w:rPr>
          <w:szCs w:val="32"/>
        </w:rPr>
        <w:t>’</w:t>
      </w:r>
      <w:r w:rsidRPr="00EA49B4">
        <w:rPr>
          <w:szCs w:val="32"/>
        </w:rPr>
        <w:t>à lui causer une perte irréparable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lastRenderedPageBreak/>
        <w:t>mais qui ne fut pas négligé pour cela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la situation particulière du logement de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ses granges et bâtiments de ferme qui suggéra cette idée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Ces bâtiments étaient placés à l</w:t>
      </w:r>
      <w:r w:rsidR="007D0B10">
        <w:rPr>
          <w:szCs w:val="32"/>
        </w:rPr>
        <w:t>’</w:t>
      </w:r>
      <w:r w:rsidRPr="00EA49B4">
        <w:rPr>
          <w:szCs w:val="32"/>
        </w:rPr>
        <w:t>extrémité d</w:t>
      </w:r>
      <w:r w:rsidR="007D0B10">
        <w:rPr>
          <w:szCs w:val="32"/>
        </w:rPr>
        <w:t>’</w:t>
      </w:r>
      <w:r w:rsidRPr="00EA49B4">
        <w:rPr>
          <w:szCs w:val="32"/>
        </w:rPr>
        <w:t>une pièce de terre qui les joignait avec le reste du domaine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ils étaient environnés de tous côtés par des champs que tenait à bail un des fermiers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plus dévoué à ses volontés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route qui conduisait à la ville de marché longeait le plus considérable de ces champs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directement en face de la maison de Hawkins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jusque-là résulté aucun inconvénient de cette position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temps immémorial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avait un large sentier qui conduisait en droite ligne de la maison de Hawkins au grand chemin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suite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accord entre </w:t>
      </w:r>
      <w:r w:rsidR="007D0B10">
        <w:rPr>
          <w:szCs w:val="32"/>
        </w:rPr>
        <w:t>M. </w:t>
      </w:r>
      <w:r w:rsidRPr="00EA49B4">
        <w:rPr>
          <w:szCs w:val="32"/>
        </w:rPr>
        <w:t>Tyrrel et son complaisant tenancier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ferma ce sentier ou chemin de traverse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manière que le pauvre Hawkins se trouva comme prisonnier dans sa propre habitation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vit obligé de faire un détour de près d</w:t>
      </w:r>
      <w:r w:rsidR="007D0B10">
        <w:rPr>
          <w:szCs w:val="32"/>
        </w:rPr>
        <w:t>’</w:t>
      </w:r>
      <w:r w:rsidRPr="00EA49B4">
        <w:rPr>
          <w:szCs w:val="32"/>
        </w:rPr>
        <w:t>un mille pour se rendre à la ville</w:t>
      </w:r>
      <w:r w:rsidR="007D0B10">
        <w:rPr>
          <w:szCs w:val="32"/>
        </w:rPr>
        <w:t>.</w:t>
      </w:r>
    </w:p>
    <w:p w14:paraId="23A65850" w14:textId="7586133F" w:rsidR="007D0B10" w:rsidRDefault="00CC13A3" w:rsidP="00CC13A3">
      <w:pPr>
        <w:rPr>
          <w:szCs w:val="32"/>
        </w:rPr>
      </w:pPr>
      <w:r w:rsidRPr="00EA49B4">
        <w:rPr>
          <w:szCs w:val="32"/>
        </w:rPr>
        <w:t>Le fils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jeune homme qui avait été le sujet originaire de la querelle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beaucoup de l</w:t>
      </w:r>
      <w:r w:rsidR="007D0B10">
        <w:rPr>
          <w:szCs w:val="32"/>
        </w:rPr>
        <w:t>’</w:t>
      </w:r>
      <w:r w:rsidRPr="00EA49B4">
        <w:rPr>
          <w:szCs w:val="32"/>
        </w:rPr>
        <w:t>énergie de son père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se sentait indigné au delà de toute mesure des différents actes de despotisme qu</w:t>
      </w:r>
      <w:r w:rsidR="007D0B10">
        <w:rPr>
          <w:szCs w:val="32"/>
        </w:rPr>
        <w:t>’</w:t>
      </w:r>
      <w:r w:rsidRPr="00EA49B4">
        <w:rPr>
          <w:szCs w:val="32"/>
        </w:rPr>
        <w:t>il voyait successivement se commettre sous ses yeux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ressentiment qu</w:t>
      </w:r>
      <w:r w:rsidR="007D0B10">
        <w:rPr>
          <w:szCs w:val="32"/>
        </w:rPr>
        <w:t>’</w:t>
      </w:r>
      <w:r w:rsidRPr="00EA49B4">
        <w:rPr>
          <w:szCs w:val="32"/>
        </w:rPr>
        <w:t>il en éprouvait était d</w:t>
      </w:r>
      <w:r w:rsidR="007D0B10">
        <w:rPr>
          <w:szCs w:val="32"/>
        </w:rPr>
        <w:t>’</w:t>
      </w:r>
      <w:r w:rsidRPr="00EA49B4">
        <w:rPr>
          <w:szCs w:val="32"/>
        </w:rPr>
        <w:t>autant plus vif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savait que toutes les traverses essuyées par son père n</w:t>
      </w:r>
      <w:r w:rsidR="007D0B10">
        <w:rPr>
          <w:szCs w:val="32"/>
        </w:rPr>
        <w:t>’</w:t>
      </w:r>
      <w:r w:rsidRPr="00EA49B4">
        <w:rPr>
          <w:szCs w:val="32"/>
        </w:rPr>
        <w:t>avaient d</w:t>
      </w:r>
      <w:r w:rsidR="007D0B10">
        <w:rPr>
          <w:szCs w:val="32"/>
        </w:rPr>
        <w:t>’</w:t>
      </w:r>
      <w:r w:rsidRPr="00EA49B4">
        <w:rPr>
          <w:szCs w:val="32"/>
        </w:rPr>
        <w:t>autre cause que la tendresse que celui-ci lui portait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en même temps il aurait eu l</w:t>
      </w:r>
      <w:r w:rsidR="007D0B10">
        <w:rPr>
          <w:szCs w:val="32"/>
        </w:rPr>
        <w:t>’</w:t>
      </w:r>
      <w:r w:rsidRPr="00EA49B4">
        <w:rPr>
          <w:szCs w:val="32"/>
        </w:rPr>
        <w:t>air de repousser cette même tendresse en s</w:t>
      </w:r>
      <w:r w:rsidR="007D0B10">
        <w:rPr>
          <w:szCs w:val="32"/>
        </w:rPr>
        <w:t>’</w:t>
      </w:r>
      <w:r w:rsidRPr="00EA49B4">
        <w:rPr>
          <w:szCs w:val="32"/>
        </w:rPr>
        <w:t>offrant de faire cesser la véritable cause du procès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la conjoncture présente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prendre conseil que de sa fougue et de son ressentiment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sort au milieu de la nuit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renverse toutes les barrières qu</w:t>
      </w:r>
      <w:r w:rsidR="007D0B10">
        <w:rPr>
          <w:szCs w:val="32"/>
        </w:rPr>
        <w:t>’</w:t>
      </w:r>
      <w:r w:rsidRPr="00EA49B4">
        <w:rPr>
          <w:szCs w:val="32"/>
        </w:rPr>
        <w:t>on avait placées à l</w:t>
      </w:r>
      <w:r w:rsidR="007D0B10">
        <w:rPr>
          <w:szCs w:val="32"/>
        </w:rPr>
        <w:t>’</w:t>
      </w:r>
      <w:r w:rsidRPr="00EA49B4">
        <w:rPr>
          <w:szCs w:val="32"/>
        </w:rPr>
        <w:t>entrée de l</w:t>
      </w:r>
      <w:r w:rsidR="007D0B10">
        <w:rPr>
          <w:szCs w:val="32"/>
        </w:rPr>
        <w:t>’</w:t>
      </w:r>
      <w:r w:rsidRPr="00EA49B4">
        <w:rPr>
          <w:szCs w:val="32"/>
        </w:rPr>
        <w:t>ancien sentier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brise les cadenas qui y avaient été posés et force les portes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fit pas cette opération sans être aperçu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dès le lendemain il y eut un mandat décerné pour l</w:t>
      </w:r>
      <w:r w:rsidR="007D0B10">
        <w:rPr>
          <w:szCs w:val="32"/>
        </w:rPr>
        <w:t>’</w:t>
      </w:r>
      <w:r w:rsidRPr="00EA49B4">
        <w:rPr>
          <w:szCs w:val="32"/>
        </w:rPr>
        <w:t>arrêter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En conséquence il fut conduit </w:t>
      </w:r>
      <w:r w:rsidRPr="00EA49B4">
        <w:rPr>
          <w:szCs w:val="32"/>
        </w:rPr>
        <w:lastRenderedPageBreak/>
        <w:t>devant un comité de juges de paix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</w:t>
      </w:r>
      <w:r w:rsidR="007D0B10">
        <w:rPr>
          <w:szCs w:val="32"/>
        </w:rPr>
        <w:t>’</w:t>
      </w:r>
      <w:r w:rsidRPr="00EA49B4">
        <w:rPr>
          <w:szCs w:val="32"/>
        </w:rPr>
        <w:t>envoyèrent à la prison du comté pour être jugé aux assises prochaines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coupable d</w:t>
      </w:r>
      <w:r w:rsidR="007D0B10">
        <w:rPr>
          <w:szCs w:val="32"/>
        </w:rPr>
        <w:t>’</w:t>
      </w:r>
      <w:r w:rsidRPr="00EA49B4">
        <w:rPr>
          <w:szCs w:val="32"/>
        </w:rPr>
        <w:t>un délit emportant peine capitale</w:t>
      </w:r>
      <w:r w:rsidR="007D0B10">
        <w:rPr>
          <w:szCs w:val="32"/>
        </w:rPr>
        <w:t>. M. </w:t>
      </w:r>
      <w:r w:rsidRPr="00EA49B4">
        <w:rPr>
          <w:szCs w:val="32"/>
        </w:rPr>
        <w:t>Tyrrel était déterminé à le poursuivre sans rémission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son procureur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un mûr examen des circonstances de l</w:t>
      </w:r>
      <w:r w:rsidR="007D0B10">
        <w:rPr>
          <w:szCs w:val="32"/>
        </w:rPr>
        <w:t>’</w:t>
      </w:r>
      <w:r w:rsidRPr="00EA49B4">
        <w:rPr>
          <w:szCs w:val="32"/>
        </w:rPr>
        <w:t>affaire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décida à fonder ses accusations sur la clause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acte 9 du règne de </w:t>
      </w:r>
      <w:r w:rsidR="007D0B10" w:rsidRPr="00EA49B4">
        <w:rPr>
          <w:szCs w:val="32"/>
        </w:rPr>
        <w:t>Georges</w:t>
      </w:r>
      <w:r w:rsidR="007D0B10">
        <w:rPr>
          <w:szCs w:val="32"/>
        </w:rPr>
        <w:t> </w:t>
      </w:r>
      <w:r w:rsidR="007D0B10" w:rsidRPr="00EA49B4">
        <w:rPr>
          <w:szCs w:val="32"/>
        </w:rPr>
        <w:t>I</w:t>
      </w:r>
      <w:r w:rsidR="007D0B10" w:rsidRPr="007D0B10">
        <w:rPr>
          <w:szCs w:val="32"/>
          <w:vertAlign w:val="superscript"/>
        </w:rPr>
        <w:t>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appelé communément l</w:t>
      </w:r>
      <w:r w:rsidR="007D0B10">
        <w:rPr>
          <w:szCs w:val="32"/>
        </w:rPr>
        <w:t>’</w:t>
      </w:r>
      <w:r w:rsidRPr="00EA49B4">
        <w:rPr>
          <w:i/>
          <w:iCs/>
        </w:rPr>
        <w:t>acte noir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porte que</w:t>
      </w:r>
      <w:r w:rsidR="007D0B10">
        <w:rPr>
          <w:szCs w:val="32"/>
        </w:rPr>
        <w:t> : « </w:t>
      </w:r>
      <w:r w:rsidRPr="00EA49B4">
        <w:rPr>
          <w:szCs w:val="32"/>
        </w:rPr>
        <w:t>Toute personne armée d</w:t>
      </w:r>
      <w:r w:rsidR="007D0B10">
        <w:rPr>
          <w:szCs w:val="32"/>
        </w:rPr>
        <w:t>’</w:t>
      </w:r>
      <w:r w:rsidRPr="00EA49B4">
        <w:rPr>
          <w:szCs w:val="32"/>
        </w:rPr>
        <w:t>épée ou autre arme offensive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ayant le visage </w:t>
      </w:r>
      <w:r w:rsidRPr="00EA49B4">
        <w:rPr>
          <w:i/>
          <w:iCs/>
        </w:rPr>
        <w:t>noirci</w:t>
      </w:r>
      <w:r w:rsidRPr="00EA49B4">
        <w:rPr>
          <w:szCs w:val="32"/>
        </w:rPr>
        <w:t xml:space="preserve"> ou tout autre déguisement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sera trouvée dans une garenne ou lieu servant habituellement à garder lièvres ou lapins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due conviction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sera réputée coupable de félonie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 conséquence condamnée à mort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bénéfice de clergie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dans tous les cas de félonie</w:t>
      </w:r>
      <w:r w:rsidR="007D0B10">
        <w:rPr>
          <w:szCs w:val="32"/>
        </w:rPr>
        <w:t>. »</w:t>
      </w:r>
      <w:r w:rsidRPr="00EA49B4">
        <w:rPr>
          <w:szCs w:val="32"/>
        </w:rPr>
        <w:t xml:space="preserve"> Or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paraîtrait que le jeune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aussitôt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aperçu qu</w:t>
      </w:r>
      <w:r w:rsidR="007D0B10">
        <w:rPr>
          <w:szCs w:val="32"/>
        </w:rPr>
        <w:t>’</w:t>
      </w:r>
      <w:r w:rsidRPr="00EA49B4">
        <w:rPr>
          <w:szCs w:val="32"/>
        </w:rPr>
        <w:t>on l</w:t>
      </w:r>
      <w:r w:rsidR="007D0B10">
        <w:rPr>
          <w:szCs w:val="32"/>
        </w:rPr>
        <w:t>’</w:t>
      </w:r>
      <w:r w:rsidRPr="00EA49B4">
        <w:rPr>
          <w:szCs w:val="32"/>
        </w:rPr>
        <w:t>observait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relevé sur sa tête le collet de sa redingote et l</w:t>
      </w:r>
      <w:r w:rsidR="007D0B10">
        <w:rPr>
          <w:szCs w:val="32"/>
        </w:rPr>
        <w:t>’</w:t>
      </w:r>
      <w:r w:rsidRPr="00EA49B4">
        <w:rPr>
          <w:szCs w:val="32"/>
        </w:rPr>
        <w:t>avait boutonné sur son visage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plus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muni d</w:t>
      </w:r>
      <w:r w:rsidR="007D0B10">
        <w:rPr>
          <w:szCs w:val="32"/>
        </w:rPr>
        <w:t>’</w:t>
      </w:r>
      <w:r w:rsidRPr="00EA49B4">
        <w:rPr>
          <w:szCs w:val="32"/>
        </w:rPr>
        <w:t>un instrument de fer tranchant pour briser les cadenas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procureur se chargea d</w:t>
      </w:r>
      <w:r w:rsidR="007D0B10">
        <w:rPr>
          <w:szCs w:val="32"/>
        </w:rPr>
        <w:t>’</w:t>
      </w:r>
      <w:r w:rsidRPr="00EA49B4">
        <w:rPr>
          <w:szCs w:val="32"/>
        </w:rPr>
        <w:t>ailleurs d</w:t>
      </w:r>
      <w:r w:rsidR="007D0B10">
        <w:rPr>
          <w:szCs w:val="32"/>
        </w:rPr>
        <w:t>’</w:t>
      </w:r>
      <w:r w:rsidRPr="00EA49B4">
        <w:rPr>
          <w:szCs w:val="32"/>
        </w:rPr>
        <w:t>administrer par enquête preuve suffisante que le champ en question était une garenne où on avait habituellement tenu des lièvres</w:t>
      </w:r>
      <w:r w:rsidR="007D0B10">
        <w:rPr>
          <w:szCs w:val="32"/>
        </w:rPr>
        <w:t>. M. </w:t>
      </w:r>
      <w:r w:rsidRPr="00EA49B4">
        <w:rPr>
          <w:szCs w:val="32"/>
        </w:rPr>
        <w:t>Tyrrel saisit ce plan avec une joie inexprimable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la manière dont il peignit aux juges de paix l</w:t>
      </w:r>
      <w:r w:rsidR="007D0B10">
        <w:rPr>
          <w:szCs w:val="32"/>
        </w:rPr>
        <w:t>’</w:t>
      </w:r>
      <w:r w:rsidRPr="00EA49B4">
        <w:rPr>
          <w:szCs w:val="32"/>
        </w:rPr>
        <w:t>obstination et l</w:t>
      </w:r>
      <w:r w:rsidR="007D0B10">
        <w:rPr>
          <w:szCs w:val="32"/>
        </w:rPr>
        <w:t>’</w:t>
      </w:r>
      <w:r w:rsidRPr="00EA49B4">
        <w:rPr>
          <w:szCs w:val="32"/>
        </w:rPr>
        <w:t>insolence de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eut l</w:t>
      </w:r>
      <w:r w:rsidR="007D0B10">
        <w:rPr>
          <w:szCs w:val="32"/>
        </w:rPr>
        <w:t>’</w:t>
      </w:r>
      <w:r w:rsidRPr="00EA49B4">
        <w:rPr>
          <w:szCs w:val="32"/>
        </w:rPr>
        <w:t>adresse d</w:t>
      </w:r>
      <w:r w:rsidR="007D0B10">
        <w:rPr>
          <w:szCs w:val="32"/>
        </w:rPr>
        <w:t>’</w:t>
      </w:r>
      <w:r w:rsidRPr="00EA49B4">
        <w:rPr>
          <w:szCs w:val="32"/>
        </w:rPr>
        <w:t>obtenir un décret fondé sur cette absurde accusation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</w:t>
      </w:r>
      <w:r w:rsidR="007D0B10">
        <w:rPr>
          <w:szCs w:val="32"/>
        </w:rPr>
        <w:t>’</w:t>
      </w:r>
      <w:r w:rsidRPr="00EA49B4">
        <w:rPr>
          <w:szCs w:val="32"/>
        </w:rPr>
        <w:t>était pas impossible qu</w:t>
      </w:r>
      <w:r w:rsidR="007D0B10">
        <w:rPr>
          <w:szCs w:val="32"/>
        </w:rPr>
        <w:t>’</w:t>
      </w:r>
      <w:r w:rsidRPr="00EA49B4">
        <w:rPr>
          <w:szCs w:val="32"/>
        </w:rPr>
        <w:t>il ne vînt à bout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même influence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faire prononcer en définitive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contre sa malheureuse victime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entière exécution de la terrible clause pénale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du moins il n</w:t>
      </w:r>
      <w:r w:rsidR="007D0B10">
        <w:rPr>
          <w:szCs w:val="32"/>
        </w:rPr>
        <w:t>’</w:t>
      </w:r>
      <w:r w:rsidRPr="00EA49B4">
        <w:rPr>
          <w:szCs w:val="32"/>
        </w:rPr>
        <w:t>y avait que trop à redouter cette cruelle chance pour alarmer la tendresse d</w:t>
      </w:r>
      <w:r w:rsidR="007D0B10">
        <w:rPr>
          <w:szCs w:val="32"/>
        </w:rPr>
        <w:t>’</w:t>
      </w:r>
      <w:r w:rsidRPr="00EA49B4">
        <w:rPr>
          <w:szCs w:val="32"/>
        </w:rPr>
        <w:t>un père</w:t>
      </w:r>
      <w:r w:rsidR="007D0B10">
        <w:rPr>
          <w:szCs w:val="32"/>
        </w:rPr>
        <w:t>.</w:t>
      </w:r>
    </w:p>
    <w:p w14:paraId="1200457B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 fut là le coup de grâce pour l</w:t>
      </w:r>
      <w:r w:rsidR="007D0B10">
        <w:rPr>
          <w:szCs w:val="32"/>
        </w:rPr>
        <w:t>’</w:t>
      </w:r>
      <w:r w:rsidRPr="00EA49B4">
        <w:rPr>
          <w:szCs w:val="32"/>
        </w:rPr>
        <w:t>infortuné Hawkins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il ne manquait pas de courage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soutenu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fléchir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toutes les autres persécutions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ignorait pas les avantages que les lois et les usages donnent au riche contre le pauvre dans des luttes de cette espèce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Mais une fois </w:t>
      </w:r>
      <w:r w:rsidRPr="00EA49B4">
        <w:rPr>
          <w:szCs w:val="32"/>
        </w:rPr>
        <w:lastRenderedPageBreak/>
        <w:t>entraîné dans le procès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sorte d</w:t>
      </w:r>
      <w:r w:rsidR="007D0B10">
        <w:rPr>
          <w:szCs w:val="32"/>
        </w:rPr>
        <w:t>’</w:t>
      </w:r>
      <w:r w:rsidRPr="00EA49B4">
        <w:rPr>
          <w:szCs w:val="32"/>
        </w:rPr>
        <w:t>opiniâtreté et de roideur qui lui étaient naturelles ne lui permettaient pas de reculer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allait en avant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vague espoir plutôt que dans l</w:t>
      </w:r>
      <w:r w:rsidR="007D0B10">
        <w:rPr>
          <w:szCs w:val="32"/>
        </w:rPr>
        <w:t>’</w:t>
      </w:r>
      <w:r w:rsidRPr="00EA49B4">
        <w:rPr>
          <w:szCs w:val="32"/>
        </w:rPr>
        <w:t>attente d</w:t>
      </w:r>
      <w:r w:rsidR="007D0B10">
        <w:rPr>
          <w:szCs w:val="32"/>
        </w:rPr>
        <w:t>’</w:t>
      </w:r>
      <w:r w:rsidRPr="00EA49B4">
        <w:rPr>
          <w:szCs w:val="32"/>
        </w:rPr>
        <w:t>une issue favorable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 dernier événement blessa son cœur à l</w:t>
      </w:r>
      <w:r w:rsidR="007D0B10">
        <w:rPr>
          <w:szCs w:val="32"/>
        </w:rPr>
        <w:t>’</w:t>
      </w:r>
      <w:r w:rsidRPr="00EA49B4">
        <w:rPr>
          <w:szCs w:val="32"/>
        </w:rPr>
        <w:t>endroit le plus sensible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craint de voir son fils avili et corrompu par une condition servile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maintenant il le voyait au milieu des horreurs et de l</w:t>
      </w:r>
      <w:r w:rsidR="007D0B10">
        <w:rPr>
          <w:szCs w:val="32"/>
        </w:rPr>
        <w:t>’</w:t>
      </w:r>
      <w:r w:rsidRPr="00EA49B4">
        <w:rPr>
          <w:szCs w:val="32"/>
        </w:rPr>
        <w:t>infamie d</w:t>
      </w:r>
      <w:r w:rsidR="007D0B10">
        <w:rPr>
          <w:szCs w:val="32"/>
        </w:rPr>
        <w:t>’</w:t>
      </w:r>
      <w:r w:rsidRPr="00EA49B4">
        <w:rPr>
          <w:szCs w:val="32"/>
        </w:rPr>
        <w:t>une prison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même tout à redouter des suites de cet emprisonnement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frémissait à l</w:t>
      </w:r>
      <w:r w:rsidR="007D0B10">
        <w:rPr>
          <w:szCs w:val="32"/>
        </w:rPr>
        <w:t>’</w:t>
      </w:r>
      <w:r w:rsidRPr="00EA49B4">
        <w:rPr>
          <w:szCs w:val="32"/>
        </w:rPr>
        <w:t>idée que la tyrannie du riche pouvait flétrir pour jamais ses plus chères espérances</w:t>
      </w:r>
      <w:r w:rsidR="007D0B10">
        <w:rPr>
          <w:szCs w:val="32"/>
        </w:rPr>
        <w:t>.</w:t>
      </w:r>
    </w:p>
    <w:p w14:paraId="64E5F9F1" w14:textId="33B1850C" w:rsidR="007D0B10" w:rsidRDefault="00CC13A3" w:rsidP="00CC13A3">
      <w:pPr>
        <w:rPr>
          <w:szCs w:val="32"/>
        </w:rPr>
      </w:pPr>
      <w:r w:rsidRPr="00EA49B4">
        <w:rPr>
          <w:szCs w:val="32"/>
        </w:rPr>
        <w:t>Dès ce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sentit son cœur abattu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Jusque-là il s</w:t>
      </w:r>
      <w:r w:rsidR="007D0B10">
        <w:rPr>
          <w:szCs w:val="32"/>
        </w:rPr>
        <w:t>’</w:t>
      </w:r>
      <w:r w:rsidRPr="00EA49B4">
        <w:rPr>
          <w:szCs w:val="32"/>
        </w:rPr>
        <w:t>était fié à son industrie et à sa persévérance pour arracher les misérables débris de sa fortune à la basse et jalouse rage de son seigneur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ces efforts de courage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sa situation exigeait plus que jamais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se sentait plus l</w:t>
      </w:r>
      <w:r w:rsidR="007D0B10">
        <w:rPr>
          <w:szCs w:val="32"/>
        </w:rPr>
        <w:t>’</w:t>
      </w:r>
      <w:r w:rsidRPr="00EA49B4">
        <w:rPr>
          <w:szCs w:val="32"/>
        </w:rPr>
        <w:t>énergie nécessaire pour les soutenir</w:t>
      </w:r>
      <w:r w:rsidR="007D0B10">
        <w:rPr>
          <w:szCs w:val="32"/>
        </w:rPr>
        <w:t>. M. </w:t>
      </w:r>
      <w:r w:rsidRPr="00EA49B4">
        <w:rPr>
          <w:szCs w:val="32"/>
        </w:rPr>
        <w:t>Tyrrel poursuivait sans relâche ses projets infernaux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affaires de Hawkins devenaient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jour en jour plus désespérées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squire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toujours aux aguets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saisit la première occasion de faire séquestrer les déplorables restes de la propriété du pauvre laboureur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faute de payement des fermages</w:t>
      </w:r>
      <w:r w:rsidR="007D0B10">
        <w:rPr>
          <w:szCs w:val="32"/>
        </w:rPr>
        <w:t>.</w:t>
      </w:r>
    </w:p>
    <w:p w14:paraId="0E980915" w14:textId="01F57432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affaire en était précisément dans cet état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lorsque par hasard </w:t>
      </w:r>
      <w:r w:rsidR="007D0B10">
        <w:rPr>
          <w:szCs w:val="32"/>
        </w:rPr>
        <w:t>M. </w:t>
      </w:r>
      <w:r w:rsidRPr="00EA49B4">
        <w:rPr>
          <w:szCs w:val="32"/>
        </w:rPr>
        <w:t xml:space="preserve">Falkland et </w:t>
      </w:r>
      <w:r w:rsidR="007D0B10">
        <w:rPr>
          <w:szCs w:val="32"/>
        </w:rPr>
        <w:t>M. </w:t>
      </w:r>
      <w:r w:rsidRPr="00EA49B4">
        <w:rPr>
          <w:szCs w:val="32"/>
        </w:rPr>
        <w:t>Tyrrel vinrent à se rencontrer dans une route de traverse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près l</w:t>
      </w:r>
      <w:r w:rsidR="007D0B10">
        <w:rPr>
          <w:szCs w:val="32"/>
        </w:rPr>
        <w:t>’</w:t>
      </w:r>
      <w:r w:rsidRPr="00EA49B4">
        <w:rPr>
          <w:szCs w:val="32"/>
        </w:rPr>
        <w:t>habitation de ce dernier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étaient à cheval</w:t>
      </w:r>
      <w:r w:rsidR="007D0B10">
        <w:rPr>
          <w:szCs w:val="32"/>
        </w:rPr>
        <w:t>, M. </w:t>
      </w:r>
      <w:r w:rsidRPr="00EA49B4">
        <w:rPr>
          <w:szCs w:val="32"/>
        </w:rPr>
        <w:t>Falkland allait à la maison du malheureux fermier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semblait près de succomber sous l</w:t>
      </w:r>
      <w:r w:rsidR="007D0B10">
        <w:rPr>
          <w:szCs w:val="32"/>
        </w:rPr>
        <w:t>’</w:t>
      </w:r>
      <w:r w:rsidRPr="00EA49B4">
        <w:rPr>
          <w:szCs w:val="32"/>
        </w:rPr>
        <w:t>opiniâtre tyrannie de son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venait d</w:t>
      </w:r>
      <w:r w:rsidR="007D0B10">
        <w:rPr>
          <w:szCs w:val="32"/>
        </w:rPr>
        <w:t>’</w:t>
      </w:r>
      <w:r w:rsidRPr="00EA49B4">
        <w:rPr>
          <w:szCs w:val="32"/>
        </w:rPr>
        <w:t>apprendre l</w:t>
      </w:r>
      <w:r w:rsidR="007D0B10">
        <w:rPr>
          <w:szCs w:val="32"/>
        </w:rPr>
        <w:t>’</w:t>
      </w:r>
      <w:r w:rsidRPr="00EA49B4">
        <w:rPr>
          <w:szCs w:val="32"/>
        </w:rPr>
        <w:t>histoire de cette persécution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dans le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encore un surcroît d</w:t>
      </w:r>
      <w:r w:rsidR="007D0B10">
        <w:rPr>
          <w:szCs w:val="32"/>
        </w:rPr>
        <w:t>’</w:t>
      </w:r>
      <w:r w:rsidRPr="00EA49B4">
        <w:rPr>
          <w:szCs w:val="32"/>
        </w:rPr>
        <w:t>infortune pour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le crédit et les bons offices auraient pu le sauver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eût été absent du pays pendant un assez long espace de temps</w:t>
      </w:r>
      <w:r w:rsidR="007D0B10">
        <w:rPr>
          <w:szCs w:val="32"/>
        </w:rPr>
        <w:t>. M. </w:t>
      </w:r>
      <w:r w:rsidRPr="00EA49B4">
        <w:rPr>
          <w:szCs w:val="32"/>
        </w:rPr>
        <w:t>Falkland avait passé trois mois à Londres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là était allé voir des terres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</w:t>
      </w:r>
      <w:r w:rsidRPr="00EA49B4">
        <w:rPr>
          <w:szCs w:val="32"/>
        </w:rPr>
        <w:lastRenderedPageBreak/>
        <w:t>possédait dans une autre partie de l</w:t>
      </w:r>
      <w:r w:rsidR="007D0B10">
        <w:rPr>
          <w:szCs w:val="32"/>
        </w:rPr>
        <w:t>’</w:t>
      </w:r>
      <w:r w:rsidRPr="00EA49B4">
        <w:rPr>
          <w:szCs w:val="32"/>
        </w:rPr>
        <w:t>Angleterre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caractère fier et entreprenant du pauvre fermier le disposait toujours à compter sur lui-même et sur ses propres forces le plus longtemps possible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évité de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adresser à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plutôt dans le commencement de la querelle il souffrait tout sans se plaindre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communiquer à qui que ce fût sa fâcheuse situation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quand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choses en vinrent à une telle extrémité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se sentit porté à se départir un peu de sa première persévérance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trouva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plus temps de recourir à cette intervention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>, M. </w:t>
      </w:r>
      <w:r w:rsidRPr="00EA49B4">
        <w:rPr>
          <w:szCs w:val="32"/>
        </w:rPr>
        <w:t>Falkland avait reparu sans être attendu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une assez longue absence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parmi les premières nouvelles du pays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appris les malheurs de l</w:t>
      </w:r>
      <w:r w:rsidR="007D0B10">
        <w:rPr>
          <w:szCs w:val="32"/>
        </w:rPr>
        <w:t>’</w:t>
      </w:r>
      <w:r w:rsidRPr="00EA49B4">
        <w:rPr>
          <w:szCs w:val="32"/>
        </w:rPr>
        <w:t>infortuné fermier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résolu d</w:t>
      </w:r>
      <w:r w:rsidR="007D0B10">
        <w:rPr>
          <w:szCs w:val="32"/>
        </w:rPr>
        <w:t>’</w:t>
      </w:r>
      <w:r w:rsidRPr="00EA49B4">
        <w:rPr>
          <w:szCs w:val="32"/>
        </w:rPr>
        <w:t>aller dès le lendemain matin chez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le surprendre par l</w:t>
      </w:r>
      <w:r w:rsidR="007D0B10">
        <w:rPr>
          <w:szCs w:val="32"/>
        </w:rPr>
        <w:t>’</w:t>
      </w:r>
      <w:r w:rsidRPr="00EA49B4">
        <w:rPr>
          <w:szCs w:val="32"/>
        </w:rPr>
        <w:t>offre de tous les secours qui étaient en son pouvoir</w:t>
      </w:r>
      <w:r w:rsidR="007D0B10">
        <w:rPr>
          <w:szCs w:val="32"/>
        </w:rPr>
        <w:t>.</w:t>
      </w:r>
    </w:p>
    <w:p w14:paraId="3568BF58" w14:textId="3F8A2A51" w:rsidR="007D0B10" w:rsidRDefault="00CC13A3" w:rsidP="00CC13A3">
      <w:pPr>
        <w:rPr>
          <w:szCs w:val="32"/>
        </w:rPr>
      </w:pPr>
      <w:r w:rsidRPr="00EA49B4">
        <w:rPr>
          <w:szCs w:val="32"/>
        </w:rPr>
        <w:t>Dans cette rencontre inattendue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à la vue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mouvement d</w:t>
      </w:r>
      <w:r w:rsidR="007D0B10">
        <w:rPr>
          <w:szCs w:val="32"/>
        </w:rPr>
        <w:t>’</w:t>
      </w:r>
      <w:r w:rsidRPr="00EA49B4">
        <w:rPr>
          <w:szCs w:val="32"/>
        </w:rPr>
        <w:t>indignation lui fit monter le feu au visage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première idée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 qu</w:t>
      </w:r>
      <w:r w:rsidR="007D0B10">
        <w:rPr>
          <w:szCs w:val="32"/>
        </w:rPr>
        <w:t>’</w:t>
      </w:r>
      <w:r w:rsidRPr="00EA49B4">
        <w:rPr>
          <w:szCs w:val="32"/>
        </w:rPr>
        <w:t>il a dit lui-même depuis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de l</w:t>
      </w:r>
      <w:r w:rsidR="007D0B10">
        <w:rPr>
          <w:szCs w:val="32"/>
        </w:rPr>
        <w:t>’</w:t>
      </w:r>
      <w:r w:rsidRPr="00EA49B4">
        <w:rPr>
          <w:szCs w:val="32"/>
        </w:rPr>
        <w:t>éviter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voyant qu</w:t>
      </w:r>
      <w:r w:rsidR="007D0B10">
        <w:rPr>
          <w:szCs w:val="32"/>
        </w:rPr>
        <w:t>’</w:t>
      </w:r>
      <w:r w:rsidRPr="00EA49B4">
        <w:rPr>
          <w:szCs w:val="32"/>
        </w:rPr>
        <w:t>il fallait passer devant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imagina qu</w:t>
      </w:r>
      <w:r w:rsidR="007D0B10">
        <w:rPr>
          <w:szCs w:val="32"/>
        </w:rPr>
        <w:t>’</w:t>
      </w:r>
      <w:r w:rsidRPr="00EA49B4">
        <w:rPr>
          <w:szCs w:val="32"/>
        </w:rPr>
        <w:t>il y aurait de la faiblesse et une sorte de désertion de son devoir de ne pas lui manifester ses sentiments dans cette circonstance</w:t>
      </w:r>
      <w:r w:rsidR="007D0B10">
        <w:rPr>
          <w:szCs w:val="32"/>
        </w:rPr>
        <w:t>.</w:t>
      </w:r>
    </w:p>
    <w:p w14:paraId="13A8B05C" w14:textId="656C2BE5" w:rsidR="007D0B10" w:rsidRDefault="007D0B10" w:rsidP="00CC13A3">
      <w:pPr>
        <w:rPr>
          <w:szCs w:val="32"/>
        </w:rPr>
      </w:pPr>
      <w:r>
        <w:rPr>
          <w:szCs w:val="32"/>
        </w:rPr>
        <w:t>« 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dit-il sans autre préambule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eu le malheur d</w:t>
      </w:r>
      <w:r>
        <w:rPr>
          <w:szCs w:val="32"/>
        </w:rPr>
        <w:t>’</w:t>
      </w:r>
      <w:r w:rsidR="00CC13A3" w:rsidRPr="00EA49B4">
        <w:rPr>
          <w:szCs w:val="32"/>
        </w:rPr>
        <w:t>apprendre quelque chose qui me fait vraiment de la peine</w:t>
      </w:r>
      <w:r>
        <w:rPr>
          <w:szCs w:val="32"/>
        </w:rPr>
        <w:t>.</w:t>
      </w:r>
    </w:p>
    <w:p w14:paraId="2E5BA56A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Cela se peut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qu</w:t>
      </w:r>
      <w:r>
        <w:rPr>
          <w:szCs w:val="32"/>
        </w:rPr>
        <w:t>’</w:t>
      </w:r>
      <w:r w:rsidR="00CC13A3" w:rsidRPr="00EA49B4">
        <w:rPr>
          <w:szCs w:val="32"/>
        </w:rPr>
        <w:t>est-ce que cela me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vous plaît</w:t>
      </w:r>
      <w:r>
        <w:rPr>
          <w:szCs w:val="32"/>
        </w:rPr>
        <w:t> ?</w:t>
      </w:r>
    </w:p>
    <w:p w14:paraId="5FB41DF9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Beaucoup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agit d</w:t>
      </w:r>
      <w:r>
        <w:rPr>
          <w:szCs w:val="32"/>
        </w:rPr>
        <w:t>’</w:t>
      </w:r>
      <w:r w:rsidR="00CC13A3" w:rsidRPr="00EA49B4">
        <w:rPr>
          <w:szCs w:val="32"/>
        </w:rPr>
        <w:t>un de vos fermiers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du malheureux Hawkins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votre intendant a agi sans votre autorisation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crois qu</w:t>
      </w:r>
      <w:r>
        <w:rPr>
          <w:szCs w:val="32"/>
        </w:rPr>
        <w:t>’</w:t>
      </w:r>
      <w:r w:rsidR="00CC13A3" w:rsidRPr="00EA49B4">
        <w:rPr>
          <w:szCs w:val="32"/>
        </w:rPr>
        <w:t>il est à propos de vous informer de ce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il </w:t>
      </w:r>
      <w:r w:rsidR="00CC13A3" w:rsidRPr="00EA49B4">
        <w:rPr>
          <w:szCs w:val="32"/>
        </w:rPr>
        <w:lastRenderedPageBreak/>
        <w:t>a fait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a été autorisé par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engage de tout mon cœur à réfléchir un peu plus aux suites de cette affaire</w:t>
      </w:r>
      <w:r>
        <w:rPr>
          <w:szCs w:val="32"/>
        </w:rPr>
        <w:t>.</w:t>
      </w:r>
    </w:p>
    <w:p w14:paraId="2FABF8EC" w14:textId="12FF4FE0" w:rsidR="007D0B10" w:rsidRDefault="007D0B10" w:rsidP="00CC13A3">
      <w:pPr>
        <w:rPr>
          <w:szCs w:val="32"/>
        </w:rPr>
      </w:pPr>
      <w:r>
        <w:rPr>
          <w:szCs w:val="32"/>
        </w:rPr>
        <w:t>— 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feriez tout aussi bien de vous occuper de vos propres affaires et de me laisser faire les miennes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besoin de mentor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avertis</w:t>
      </w:r>
      <w:r>
        <w:rPr>
          <w:szCs w:val="32"/>
        </w:rPr>
        <w:t>.</w:t>
      </w:r>
    </w:p>
    <w:p w14:paraId="0B4E415C" w14:textId="35040A88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Vous vous méprenez</w:t>
      </w:r>
      <w:r>
        <w:rPr>
          <w:szCs w:val="32"/>
        </w:rPr>
        <w:t>, 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m</w:t>
      </w:r>
      <w:r>
        <w:rPr>
          <w:szCs w:val="32"/>
        </w:rPr>
        <w:t>’</w:t>
      </w:r>
      <w:r w:rsidR="00CC13A3" w:rsidRPr="00EA49B4">
        <w:rPr>
          <w:szCs w:val="32"/>
        </w:rPr>
        <w:t>occupe de mes affaires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je vous vois près de tomber dans un précipice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mon affaire de vous en retirer et de vous sauver la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je vous vois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votre conduite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marcher dans une voie fausse et injuste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mon affaire de vous indiquer la bonne et de vous sauver l</w:t>
      </w:r>
      <w:r>
        <w:rPr>
          <w:szCs w:val="32"/>
        </w:rPr>
        <w:t>’</w:t>
      </w:r>
      <w:r w:rsidR="00CC13A3" w:rsidRPr="00EA49B4">
        <w:rPr>
          <w:szCs w:val="32"/>
        </w:rPr>
        <w:t>honneur</w:t>
      </w:r>
      <w:r>
        <w:rPr>
          <w:szCs w:val="32"/>
        </w:rPr>
        <w:t>.</w:t>
      </w:r>
    </w:p>
    <w:p w14:paraId="09144DA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Pardieu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 portez vos lieux communs ailleurs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Cet homme est-il à moi ou non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 terre est-elle ma terre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Si elle est ma terre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suis-je pas le maître d</w:t>
      </w:r>
      <w:r>
        <w:rPr>
          <w:szCs w:val="32"/>
        </w:rPr>
        <w:t>’</w:t>
      </w:r>
      <w:r w:rsidR="00CC13A3" w:rsidRPr="00EA49B4">
        <w:rPr>
          <w:szCs w:val="32"/>
        </w:rPr>
        <w:t>en faire ce qu</w:t>
      </w:r>
      <w:r>
        <w:rPr>
          <w:szCs w:val="32"/>
        </w:rPr>
        <w:t>’</w:t>
      </w:r>
      <w:r w:rsidR="00CC13A3" w:rsidRPr="00EA49B4">
        <w:rPr>
          <w:szCs w:val="32"/>
        </w:rPr>
        <w:t>il me plaît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paye à l</w:t>
      </w:r>
      <w:r>
        <w:rPr>
          <w:szCs w:val="32"/>
        </w:rPr>
        <w:t>’</w:t>
      </w:r>
      <w:r w:rsidR="00CC13A3" w:rsidRPr="00EA49B4">
        <w:rPr>
          <w:szCs w:val="32"/>
        </w:rPr>
        <w:t>État pour ce que je possède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personne ne peut dire que je lui doive un penny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me mettrai pas sous votre tutelle ni sous celle de qui que ce soit au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entendez-vous</w:t>
      </w:r>
      <w:r>
        <w:rPr>
          <w:szCs w:val="32"/>
        </w:rPr>
        <w:t> ?</w:t>
      </w:r>
    </w:p>
    <w:p w14:paraId="06553B53" w14:textId="739170FD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Il est très-vrai</w:t>
      </w:r>
      <w:r>
        <w:rPr>
          <w:szCs w:val="32"/>
        </w:rPr>
        <w:t>, 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reprit </w:t>
      </w:r>
      <w:r>
        <w:rPr>
          <w:szCs w:val="32"/>
        </w:rPr>
        <w:t>M. </w:t>
      </w:r>
      <w:r w:rsidR="00CC13A3" w:rsidRPr="00EA49B4">
        <w:rPr>
          <w:szCs w:val="32"/>
        </w:rPr>
        <w:t>Falkland sans s</w:t>
      </w:r>
      <w:r>
        <w:rPr>
          <w:szCs w:val="32"/>
        </w:rPr>
        <w:t>’</w:t>
      </w:r>
      <w:r w:rsidR="00CC13A3" w:rsidRPr="00EA49B4">
        <w:rPr>
          <w:szCs w:val="32"/>
        </w:rPr>
        <w:t>occuper de répondre à ces derniers mots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y a une distinction de rangs dans la société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crois que cette distinction est une très-bonne chose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elle est indispensable pour maintenir la paix dans la société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 nécessaire qu</w:t>
      </w:r>
      <w:r>
        <w:rPr>
          <w:szCs w:val="32"/>
        </w:rPr>
        <w:t>’</w:t>
      </w:r>
      <w:r w:rsidR="00CC13A3" w:rsidRPr="00EA49B4">
        <w:rPr>
          <w:szCs w:val="32"/>
        </w:rPr>
        <w:t>elle soit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ne pouvons nier qu</w:t>
      </w:r>
      <w:r>
        <w:rPr>
          <w:szCs w:val="32"/>
        </w:rPr>
        <w:t>’</w:t>
      </w:r>
      <w:r w:rsidR="00CC13A3" w:rsidRPr="00EA49B4">
        <w:rPr>
          <w:szCs w:val="32"/>
        </w:rPr>
        <w:t>il en résulte pour les classes inférieures un lourd fardeau à supporter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est-il pas bien pénible de songer qu</w:t>
      </w:r>
      <w:r>
        <w:rPr>
          <w:szCs w:val="32"/>
        </w:rPr>
        <w:t>’</w:t>
      </w:r>
      <w:r w:rsidR="00CC13A3" w:rsidRPr="00EA49B4">
        <w:rPr>
          <w:szCs w:val="32"/>
        </w:rPr>
        <w:t>un homme est appelé par sa naissance à jouir de toutes les aisances et de toutes les superfluités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tandis qu</w:t>
      </w:r>
      <w:r>
        <w:rPr>
          <w:szCs w:val="32"/>
        </w:rPr>
        <w:t>’</w:t>
      </w:r>
      <w:r w:rsidR="00CC13A3" w:rsidRPr="00EA49B4">
        <w:rPr>
          <w:szCs w:val="32"/>
        </w:rPr>
        <w:t>un 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avoir le moins du monde démérité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aura pour son lot que travail et que privations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cependant que c</w:t>
      </w:r>
      <w:r>
        <w:rPr>
          <w:szCs w:val="32"/>
        </w:rPr>
        <w:t>’</w:t>
      </w:r>
      <w:r w:rsidR="00CC13A3" w:rsidRPr="00EA49B4">
        <w:rPr>
          <w:szCs w:val="32"/>
        </w:rPr>
        <w:t>est une chose indispensable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Nous qui sommes les riches</w:t>
      </w:r>
      <w:r>
        <w:rPr>
          <w:szCs w:val="32"/>
        </w:rPr>
        <w:t>, 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est à nous de faire tout ce qui est en notre pouvoir </w:t>
      </w:r>
      <w:r w:rsidR="00CC13A3" w:rsidRPr="00EA49B4">
        <w:rPr>
          <w:szCs w:val="32"/>
        </w:rPr>
        <w:lastRenderedPageBreak/>
        <w:t>pour adoucir le sort de la classe pauvre et malheureuse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ne devons pas user sans pitié et sans mesure de l</w:t>
      </w:r>
      <w:r>
        <w:rPr>
          <w:szCs w:val="32"/>
        </w:rPr>
        <w:t>’</w:t>
      </w:r>
      <w:r w:rsidR="00CC13A3" w:rsidRPr="00EA49B4">
        <w:rPr>
          <w:szCs w:val="32"/>
        </w:rPr>
        <w:t>avantage que le hasard nous a donné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pauvres malheureux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au point où est la machine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ils sont pressés au delà de ce qu</w:t>
      </w:r>
      <w:r>
        <w:rPr>
          <w:szCs w:val="32"/>
        </w:rPr>
        <w:t>’</w:t>
      </w:r>
      <w:r w:rsidR="00CC13A3" w:rsidRPr="00EA49B4">
        <w:rPr>
          <w:szCs w:val="32"/>
        </w:rPr>
        <w:t>ils peuvent réellement supporter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si nous avons la barbarie de vouloir serrer encore un tour de plus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ils seront moulus en poussière</w:t>
      </w:r>
      <w:r>
        <w:rPr>
          <w:szCs w:val="32"/>
        </w:rPr>
        <w:t>. »</w:t>
      </w:r>
    </w:p>
    <w:p w14:paraId="4609870C" w14:textId="3475A704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Ce tableau ne fut pas absolument sans effet sur le cœur endurci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>.</w:t>
      </w:r>
    </w:p>
    <w:p w14:paraId="5A844AF5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suis pas un tyran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sais fort bien que c</w:t>
      </w:r>
      <w:r>
        <w:rPr>
          <w:szCs w:val="32"/>
        </w:rPr>
        <w:t>’</w:t>
      </w:r>
      <w:r w:rsidR="00CC13A3" w:rsidRPr="00EA49B4">
        <w:rPr>
          <w:szCs w:val="32"/>
        </w:rPr>
        <w:t>est une vilaine chose que la tyrannie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voulez-vous inférer de ceci que ces gens-là seront les maîtres de faire tout ce qui leur plaira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on ne pourra pas les traiter comme ils le méritent</w:t>
      </w:r>
      <w:r>
        <w:rPr>
          <w:szCs w:val="32"/>
        </w:rPr>
        <w:t> ?</w:t>
      </w:r>
    </w:p>
    <w:p w14:paraId="4C927D2C" w14:textId="111A330E" w:rsidR="007D0B10" w:rsidRDefault="007D0B10" w:rsidP="00CC13A3">
      <w:pPr>
        <w:rPr>
          <w:szCs w:val="32"/>
        </w:rPr>
      </w:pPr>
      <w:r>
        <w:rPr>
          <w:szCs w:val="32"/>
        </w:rPr>
        <w:t>— 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vois que votre animosité commence un peu à fléchir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Permettez que j</w:t>
      </w:r>
      <w:r>
        <w:rPr>
          <w:szCs w:val="32"/>
        </w:rPr>
        <w:t>’</w:t>
      </w:r>
      <w:r w:rsidR="00CC13A3" w:rsidRPr="00EA49B4">
        <w:rPr>
          <w:szCs w:val="32"/>
        </w:rPr>
        <w:t>invoque en vous ce sentiment de bienveillance auquel votre âme vient de s</w:t>
      </w:r>
      <w:r>
        <w:rPr>
          <w:szCs w:val="32"/>
        </w:rPr>
        <w:t>’</w:t>
      </w:r>
      <w:r w:rsidR="00CC13A3" w:rsidRPr="00EA49B4">
        <w:rPr>
          <w:szCs w:val="32"/>
        </w:rPr>
        <w:t>ouvrir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allons ensemble chez Hawkins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parlons pas de ce qu</w:t>
      </w:r>
      <w:r>
        <w:rPr>
          <w:szCs w:val="32"/>
        </w:rPr>
        <w:t>’</w:t>
      </w:r>
      <w:r w:rsidR="00CC13A3" w:rsidRPr="00EA49B4">
        <w:rPr>
          <w:szCs w:val="32"/>
        </w:rPr>
        <w:t>il mérite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malheureux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il a souffert tout ce que la nature humaine peut souffrir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un généreux pardon de votre part soit un gage de bon voisinage et d</w:t>
      </w:r>
      <w:r>
        <w:rPr>
          <w:szCs w:val="32"/>
        </w:rPr>
        <w:t>’</w:t>
      </w:r>
      <w:r w:rsidR="00CC13A3" w:rsidRPr="00EA49B4">
        <w:rPr>
          <w:szCs w:val="32"/>
        </w:rPr>
        <w:t>amitié entre vous et moi</w:t>
      </w:r>
      <w:r>
        <w:rPr>
          <w:szCs w:val="32"/>
        </w:rPr>
        <w:t>.</w:t>
      </w:r>
    </w:p>
    <w:p w14:paraId="5BE2673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me rends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conviens qu</w:t>
      </w:r>
      <w:r>
        <w:rPr>
          <w:szCs w:val="32"/>
        </w:rPr>
        <w:t>’</w:t>
      </w:r>
      <w:r w:rsidR="00CC13A3" w:rsidRPr="00EA49B4">
        <w:rPr>
          <w:szCs w:val="32"/>
        </w:rPr>
        <w:t>il y a du spécieux dans ce que vous dites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ignore pas que vous savez toujours arranger une histoire à votre fantaisie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lui donner de belles apparences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ne me laisse pas ainsi mener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j</w:t>
      </w:r>
      <w:r>
        <w:rPr>
          <w:szCs w:val="32"/>
        </w:rPr>
        <w:t>’</w:t>
      </w:r>
      <w:r w:rsidR="00CC13A3" w:rsidRPr="00EA49B4">
        <w:rPr>
          <w:szCs w:val="32"/>
        </w:rPr>
        <w:t>ai mis une fois un projet dans ma tête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</w:t>
      </w:r>
      <w:r>
        <w:rPr>
          <w:szCs w:val="32"/>
        </w:rPr>
        <w:t>’</w:t>
      </w:r>
      <w:r w:rsidR="00CC13A3" w:rsidRPr="00EA49B4">
        <w:rPr>
          <w:szCs w:val="32"/>
        </w:rPr>
        <w:t>en dépars jamais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là mon caractère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</w:t>
      </w:r>
      <w:r>
        <w:rPr>
          <w:szCs w:val="32"/>
        </w:rPr>
        <w:t>’</w:t>
      </w:r>
      <w:r w:rsidR="00CC13A3" w:rsidRPr="00EA49B4">
        <w:rPr>
          <w:szCs w:val="32"/>
        </w:rPr>
        <w:t>en changerai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relevé Hawkins quand il était abandonné de tout le monde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lui ai donné un état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ma peine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misérable a fait tout ce qu</w:t>
      </w:r>
      <w:r>
        <w:rPr>
          <w:szCs w:val="32"/>
        </w:rPr>
        <w:t>’</w:t>
      </w:r>
      <w:r w:rsidR="00CC13A3" w:rsidRPr="00EA49B4">
        <w:rPr>
          <w:szCs w:val="32"/>
        </w:rPr>
        <w:t>il a pu pour m</w:t>
      </w:r>
      <w:r>
        <w:rPr>
          <w:szCs w:val="32"/>
        </w:rPr>
        <w:t>’</w:t>
      </w:r>
      <w:r w:rsidR="00CC13A3" w:rsidRPr="00EA49B4">
        <w:rPr>
          <w:szCs w:val="32"/>
        </w:rPr>
        <w:t>offenser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je sois maudit si jamais je lui pardonne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 xml:space="preserve">il serait vraiment bien </w:t>
      </w:r>
      <w:r w:rsidR="00CC13A3" w:rsidRPr="00EA49B4">
        <w:rPr>
          <w:szCs w:val="32"/>
        </w:rPr>
        <w:lastRenderedPageBreak/>
        <w:t>plaisant que j</w:t>
      </w:r>
      <w:r>
        <w:rPr>
          <w:szCs w:val="32"/>
        </w:rPr>
        <w:t>’</w:t>
      </w:r>
      <w:r w:rsidR="00CC13A3" w:rsidRPr="00EA49B4">
        <w:rPr>
          <w:szCs w:val="32"/>
        </w:rPr>
        <w:t>allasse faire grâce à l</w:t>
      </w:r>
      <w:r>
        <w:rPr>
          <w:szCs w:val="32"/>
        </w:rPr>
        <w:t>’</w:t>
      </w:r>
      <w:r w:rsidR="00CC13A3" w:rsidRPr="00EA49B4">
        <w:rPr>
          <w:szCs w:val="32"/>
        </w:rPr>
        <w:t>insolence d</w:t>
      </w:r>
      <w:r>
        <w:rPr>
          <w:szCs w:val="32"/>
        </w:rPr>
        <w:t>’</w:t>
      </w:r>
      <w:r w:rsidR="00CC13A3" w:rsidRPr="00EA49B4">
        <w:rPr>
          <w:szCs w:val="32"/>
        </w:rPr>
        <w:t>une de mes créatures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cela à la sollicitation d</w:t>
      </w:r>
      <w:r>
        <w:rPr>
          <w:szCs w:val="32"/>
        </w:rPr>
        <w:t>’</w:t>
      </w:r>
      <w:r w:rsidR="00CC13A3" w:rsidRPr="00EA49B4">
        <w:rPr>
          <w:szCs w:val="32"/>
        </w:rPr>
        <w:t>un homme comme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a toujours été mon fléau</w:t>
      </w:r>
      <w:r>
        <w:rPr>
          <w:szCs w:val="32"/>
        </w:rPr>
        <w:t>.</w:t>
      </w:r>
    </w:p>
    <w:p w14:paraId="59F37204" w14:textId="741D6BD1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Pour l</w:t>
      </w:r>
      <w:r>
        <w:rPr>
          <w:szCs w:val="32"/>
        </w:rPr>
        <w:t>’</w:t>
      </w:r>
      <w:r w:rsidR="00CC13A3" w:rsidRPr="00EA49B4">
        <w:rPr>
          <w:szCs w:val="32"/>
        </w:rPr>
        <w:t>amour de Dieu</w:t>
      </w:r>
      <w:r>
        <w:rPr>
          <w:szCs w:val="32"/>
        </w:rPr>
        <w:t>, 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votre ressentiment ne vous rende pas déraisonnable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Supposons que la conduite de Hawkins soit inexcusable et qu</w:t>
      </w:r>
      <w:r>
        <w:rPr>
          <w:szCs w:val="32"/>
        </w:rPr>
        <w:t>’</w:t>
      </w:r>
      <w:r w:rsidR="00CC13A3" w:rsidRPr="00EA49B4">
        <w:rPr>
          <w:szCs w:val="32"/>
        </w:rPr>
        <w:t>il vous ait insulté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est-ce une offense que rien ne puisse expier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Faut-il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contenter votre ressentiment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ayez ruiné le père et fait pendre le fils</w:t>
      </w:r>
      <w:r>
        <w:rPr>
          <w:szCs w:val="32"/>
        </w:rPr>
        <w:t> ?</w:t>
      </w:r>
    </w:p>
    <w:p w14:paraId="580D8FE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Vous pouvez dire tout ce qu</w:t>
      </w:r>
      <w:r>
        <w:rPr>
          <w:szCs w:val="32"/>
        </w:rPr>
        <w:t>’</w:t>
      </w:r>
      <w:r w:rsidR="00CC13A3" w:rsidRPr="00EA49B4">
        <w:rPr>
          <w:szCs w:val="32"/>
        </w:rPr>
        <w:t>il vous plaira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Dieu me damne si vous gagnez rien sur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me pardonne pas de vous avoir seulement écouté une minute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souffrirai pas que personne prétende arrêter le cours de mon ressentiment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si j</w:t>
      </w:r>
      <w:r>
        <w:rPr>
          <w:szCs w:val="32"/>
        </w:rPr>
        <w:t>’</w:t>
      </w:r>
      <w:r w:rsidR="00CC13A3" w:rsidRPr="00EA49B4">
        <w:rPr>
          <w:szCs w:val="32"/>
        </w:rPr>
        <w:t>avais à faire grâce à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serait d</w:t>
      </w:r>
      <w:r>
        <w:rPr>
          <w:szCs w:val="32"/>
        </w:rPr>
        <w:t>’</w:t>
      </w:r>
      <w:r w:rsidR="00CC13A3" w:rsidRPr="00EA49B4">
        <w:rPr>
          <w:szCs w:val="32"/>
        </w:rPr>
        <w:t>après ma propre volonté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non à la prière de personne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la lui ferai jamais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était 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mes pieds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toute sa famille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les ferais tous pendre si j</w:t>
      </w:r>
      <w:r>
        <w:rPr>
          <w:szCs w:val="32"/>
        </w:rPr>
        <w:t>’</w:t>
      </w:r>
      <w:r w:rsidR="00CC13A3" w:rsidRPr="00EA49B4">
        <w:rPr>
          <w:szCs w:val="32"/>
        </w:rPr>
        <w:t>en avais le pouvoir comme la volonté</w:t>
      </w:r>
      <w:r>
        <w:rPr>
          <w:szCs w:val="32"/>
        </w:rPr>
        <w:t>.</w:t>
      </w:r>
    </w:p>
    <w:p w14:paraId="1EF7B5CF" w14:textId="468F2F63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Si c</w:t>
      </w:r>
      <w:r>
        <w:rPr>
          <w:szCs w:val="32"/>
        </w:rPr>
        <w:t>’</w:t>
      </w:r>
      <w:r w:rsidR="00CC13A3" w:rsidRPr="00EA49B4">
        <w:rPr>
          <w:szCs w:val="32"/>
        </w:rPr>
        <w:t>est là votre dernière résolution</w:t>
      </w:r>
      <w:r>
        <w:rPr>
          <w:szCs w:val="32"/>
        </w:rPr>
        <w:t>, 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rougis pour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Grand Dieu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il ne faudrait que vous entendre parler pour prendre en dégoût toutes les institutions et les lois de la société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pour fuir à l</w:t>
      </w:r>
      <w:r>
        <w:rPr>
          <w:szCs w:val="32"/>
        </w:rPr>
        <w:t>’</w:t>
      </w:r>
      <w:r w:rsidR="00CC13A3" w:rsidRPr="00EA49B4">
        <w:rPr>
          <w:szCs w:val="32"/>
        </w:rPr>
        <w:t>aspect de toute créature humaine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société vous désavoue et vous repousse de son sein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les hommes ne vous voient qu</w:t>
      </w:r>
      <w:r>
        <w:rPr>
          <w:szCs w:val="32"/>
        </w:rPr>
        <w:t>’</w:t>
      </w:r>
      <w:r w:rsidR="00CC13A3" w:rsidRPr="00EA49B4">
        <w:rPr>
          <w:szCs w:val="32"/>
        </w:rPr>
        <w:t>avec horreur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ni rang ni fortune qui puisse vous dérober à l</w:t>
      </w:r>
      <w:r>
        <w:rPr>
          <w:szCs w:val="32"/>
        </w:rPr>
        <w:t>’</w:t>
      </w:r>
      <w:r w:rsidR="00CC13A3" w:rsidRPr="00EA49B4">
        <w:rPr>
          <w:szCs w:val="32"/>
        </w:rPr>
        <w:t>indignation publique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vivrez dans l</w:t>
      </w:r>
      <w:r>
        <w:rPr>
          <w:szCs w:val="32"/>
        </w:rPr>
        <w:t>’</w:t>
      </w:r>
      <w:r w:rsidR="00CC13A3" w:rsidRPr="00EA49B4">
        <w:rPr>
          <w:szCs w:val="32"/>
        </w:rPr>
        <w:t>isolement et l</w:t>
      </w:r>
      <w:r>
        <w:rPr>
          <w:szCs w:val="32"/>
        </w:rPr>
        <w:t>’</w:t>
      </w:r>
      <w:r w:rsidR="00CC13A3" w:rsidRPr="00EA49B4">
        <w:rPr>
          <w:szCs w:val="32"/>
        </w:rPr>
        <w:t>abandon au milieu de vos semblables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aurez beau chercher le commerce des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pas un ne daignera s</w:t>
      </w:r>
      <w:r>
        <w:rPr>
          <w:szCs w:val="32"/>
        </w:rPr>
        <w:t>’</w:t>
      </w:r>
      <w:r w:rsidR="00CC13A3" w:rsidRPr="00EA49B4">
        <w:rPr>
          <w:szCs w:val="32"/>
        </w:rPr>
        <w:t>abaisser jusqu</w:t>
      </w:r>
      <w:r>
        <w:rPr>
          <w:szCs w:val="32"/>
        </w:rPr>
        <w:t>’</w:t>
      </w:r>
      <w:r w:rsidR="00CC13A3" w:rsidRPr="00EA49B4">
        <w:rPr>
          <w:szCs w:val="32"/>
        </w:rPr>
        <w:t>à vous saluer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Chacun fuira vos regards comme l</w:t>
      </w:r>
      <w:r>
        <w:rPr>
          <w:szCs w:val="32"/>
        </w:rPr>
        <w:t>’</w:t>
      </w:r>
      <w:r w:rsidR="00CC13A3" w:rsidRPr="00EA49B4">
        <w:rPr>
          <w:szCs w:val="32"/>
        </w:rPr>
        <w:t>œil du basilic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Où vous flattez-vous donc de trouver des cœurs de pierre </w:t>
      </w:r>
      <w:r w:rsidR="00CC13A3" w:rsidRPr="00EA49B4">
        <w:rPr>
          <w:szCs w:val="32"/>
        </w:rPr>
        <w:lastRenderedPageBreak/>
        <w:t>capables de sympathiser avec le vôtre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malheur s</w:t>
      </w:r>
      <w:r>
        <w:rPr>
          <w:szCs w:val="32"/>
        </w:rPr>
        <w:t>’</w:t>
      </w:r>
      <w:r w:rsidR="00CC13A3" w:rsidRPr="00EA49B4">
        <w:rPr>
          <w:szCs w:val="32"/>
        </w:rPr>
        <w:t>attache à vos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un malheur sans espoir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pitié</w:t>
      </w:r>
      <w:r>
        <w:rPr>
          <w:szCs w:val="32"/>
        </w:rPr>
        <w:t>. »</w:t>
      </w:r>
    </w:p>
    <w:p w14:paraId="596D92A3" w14:textId="54E4C185" w:rsidR="007D0B10" w:rsidRDefault="00CC13A3" w:rsidP="00CC13A3">
      <w:pPr>
        <w:rPr>
          <w:szCs w:val="32"/>
        </w:rPr>
      </w:pPr>
      <w:r w:rsidRPr="00EA49B4">
        <w:rPr>
          <w:szCs w:val="32"/>
        </w:rPr>
        <w:t>En disant ces mots</w:t>
      </w:r>
      <w:r w:rsidR="007D0B10">
        <w:rPr>
          <w:szCs w:val="32"/>
        </w:rPr>
        <w:t>, M. </w:t>
      </w:r>
      <w:r w:rsidRPr="00EA49B4">
        <w:rPr>
          <w:szCs w:val="32"/>
        </w:rPr>
        <w:t>Falkland pique des deux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quitte brusquement la place et disparaît bientôt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maximes sur le point d</w:t>
      </w:r>
      <w:r w:rsidR="007D0B10">
        <w:rPr>
          <w:szCs w:val="32"/>
        </w:rPr>
        <w:t>’</w:t>
      </w:r>
      <w:r w:rsidRPr="00EA49B4">
        <w:rPr>
          <w:szCs w:val="32"/>
        </w:rPr>
        <w:t>honneur n</w:t>
      </w:r>
      <w:r w:rsidR="007D0B10">
        <w:rPr>
          <w:szCs w:val="32"/>
        </w:rPr>
        <w:t>’</w:t>
      </w:r>
      <w:r w:rsidRPr="00EA49B4">
        <w:rPr>
          <w:szCs w:val="32"/>
        </w:rPr>
        <w:t>avaient pu tenir contre l</w:t>
      </w:r>
      <w:r w:rsidR="007D0B10">
        <w:rPr>
          <w:szCs w:val="32"/>
        </w:rPr>
        <w:t>’</w:t>
      </w:r>
      <w:r w:rsidRPr="00EA49B4">
        <w:rPr>
          <w:szCs w:val="32"/>
        </w:rPr>
        <w:t>excès de son indignation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n</w:t>
      </w:r>
      <w:r w:rsidR="007D0B10">
        <w:rPr>
          <w:szCs w:val="32"/>
        </w:rPr>
        <w:t>’</w:t>
      </w:r>
      <w:r w:rsidRPr="00EA49B4">
        <w:rPr>
          <w:szCs w:val="32"/>
        </w:rPr>
        <w:t>avait vu dans son voisin qu</w:t>
      </w:r>
      <w:r w:rsidR="007D0B10">
        <w:rPr>
          <w:szCs w:val="32"/>
        </w:rPr>
        <w:t>’</w:t>
      </w:r>
      <w:r w:rsidRPr="00EA49B4">
        <w:rPr>
          <w:szCs w:val="32"/>
        </w:rPr>
        <w:t>un misérable avec lequel on ne pouvait se quereller sans s</w:t>
      </w:r>
      <w:r w:rsidR="007D0B10">
        <w:rPr>
          <w:szCs w:val="32"/>
        </w:rPr>
        <w:t>’</w:t>
      </w:r>
      <w:r w:rsidRPr="00EA49B4">
        <w:rPr>
          <w:szCs w:val="32"/>
        </w:rPr>
        <w:t>avilir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celui-ci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demeura sans mouvement et comme pétrifié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apostrophe enthousiaste de </w:t>
      </w:r>
      <w:r w:rsidR="007D0B10">
        <w:rPr>
          <w:szCs w:val="32"/>
        </w:rPr>
        <w:t>M. </w:t>
      </w:r>
      <w:r w:rsidRPr="00EA49B4">
        <w:rPr>
          <w:szCs w:val="32"/>
        </w:rPr>
        <w:t>Falkland aurait anéanti l</w:t>
      </w:r>
      <w:r w:rsidR="007D0B10">
        <w:rPr>
          <w:szCs w:val="32"/>
        </w:rPr>
        <w:t>’</w:t>
      </w:r>
      <w:r w:rsidRPr="00EA49B4">
        <w:rPr>
          <w:szCs w:val="32"/>
        </w:rPr>
        <w:t>adversaire le plus déterminé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dépit de lui-même</w:t>
      </w:r>
      <w:r w:rsidR="007D0B10">
        <w:rPr>
          <w:szCs w:val="32"/>
        </w:rPr>
        <w:t>, M. </w:t>
      </w:r>
      <w:r w:rsidRPr="00EA49B4">
        <w:rPr>
          <w:szCs w:val="32"/>
        </w:rPr>
        <w:t>Tyrrel était accablé de ses remords et hors d</w:t>
      </w:r>
      <w:r w:rsidR="007D0B10">
        <w:rPr>
          <w:szCs w:val="32"/>
        </w:rPr>
        <w:t>’</w:t>
      </w:r>
      <w:r w:rsidRPr="00EA49B4">
        <w:rPr>
          <w:szCs w:val="32"/>
        </w:rPr>
        <w:t>état de repousser les traits dont on l</w:t>
      </w:r>
      <w:r w:rsidR="007D0B10">
        <w:rPr>
          <w:szCs w:val="32"/>
        </w:rPr>
        <w:t>’</w:t>
      </w:r>
      <w:r w:rsidRPr="00EA49B4">
        <w:rPr>
          <w:szCs w:val="32"/>
        </w:rPr>
        <w:t>accablait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affreux tableau que lui avait présenté </w:t>
      </w:r>
      <w:r w:rsidR="007D0B10">
        <w:rPr>
          <w:szCs w:val="32"/>
        </w:rPr>
        <w:t>M. </w:t>
      </w:r>
      <w:r w:rsidRPr="00EA49B4">
        <w:rPr>
          <w:szCs w:val="32"/>
        </w:rPr>
        <w:t>Falkland avait quelque chose de prophétique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lisait tout ce qui formait l</w:t>
      </w:r>
      <w:r w:rsidR="007D0B10">
        <w:rPr>
          <w:szCs w:val="32"/>
        </w:rPr>
        <w:t>’</w:t>
      </w:r>
      <w:r w:rsidRPr="00EA49B4">
        <w:rPr>
          <w:szCs w:val="32"/>
        </w:rPr>
        <w:t>objet principal de ses craintes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 qu</w:t>
      </w:r>
      <w:r w:rsidR="007D0B10">
        <w:rPr>
          <w:szCs w:val="32"/>
        </w:rPr>
        <w:t>’</w:t>
      </w:r>
      <w:r w:rsidRPr="00EA49B4">
        <w:rPr>
          <w:szCs w:val="32"/>
        </w:rPr>
        <w:t>en secret il croyait déjà commencer à éprouver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tableau était déjà tracé dans sa conscience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le spectre qui le poursuivait à toute heure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l</w:t>
      </w:r>
      <w:r w:rsidR="007D0B10">
        <w:rPr>
          <w:szCs w:val="32"/>
        </w:rPr>
        <w:t>’</w:t>
      </w:r>
      <w:r w:rsidRPr="00EA49B4">
        <w:rPr>
          <w:szCs w:val="32"/>
        </w:rPr>
        <w:t>objet de ses terreurs continuelles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venait de prendre en quelque sorte un corps et une voix</w:t>
      </w:r>
      <w:r w:rsidR="007D0B10">
        <w:rPr>
          <w:szCs w:val="32"/>
        </w:rPr>
        <w:t>.</w:t>
      </w:r>
    </w:p>
    <w:p w14:paraId="099F1BA4" w14:textId="5E78ED8B" w:rsidR="007D0B10" w:rsidRDefault="00CC13A3" w:rsidP="00CC13A3">
      <w:pPr>
        <w:rPr>
          <w:szCs w:val="32"/>
        </w:rPr>
      </w:pPr>
      <w:r w:rsidRPr="00EA49B4">
        <w:rPr>
          <w:szCs w:val="32"/>
        </w:rPr>
        <w:t>Il se remit pourtant peu à peu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Plus sa confusion passagère avait été forte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son ressentiment revint avec fureur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Jamais haine aussi profonde et aussi envenimée n</w:t>
      </w:r>
      <w:r w:rsidR="007D0B10">
        <w:rPr>
          <w:szCs w:val="32"/>
        </w:rPr>
        <w:t>’</w:t>
      </w:r>
      <w:r w:rsidRPr="00EA49B4">
        <w:rPr>
          <w:szCs w:val="32"/>
        </w:rPr>
        <w:t>entra dans un cœur humain sans amener à sa suite la violence et la mort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Cependant </w:t>
      </w:r>
      <w:r w:rsidR="007D0B10">
        <w:rPr>
          <w:szCs w:val="32"/>
        </w:rPr>
        <w:t>M. </w:t>
      </w:r>
      <w:r w:rsidRPr="00EA49B4">
        <w:rPr>
          <w:szCs w:val="32"/>
        </w:rPr>
        <w:t>Tyrrel ne se sentait pas disposé à satisfaire sa vengeance par un défi personnel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pas qu</w:t>
      </w:r>
      <w:r w:rsidR="007D0B10">
        <w:rPr>
          <w:szCs w:val="32"/>
        </w:rPr>
        <w:t>’</w:t>
      </w:r>
      <w:r w:rsidRPr="00EA49B4">
        <w:rPr>
          <w:szCs w:val="32"/>
        </w:rPr>
        <w:t>il fût un poltron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son génie tremblait devant celui de 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laissa au hasard des événements futurs le soin de le venger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bien convaincu que sa haine ne céderait rien ni au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aux circonstances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respirait que vengeance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nuit et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la première de ses pensées</w:t>
      </w:r>
      <w:r w:rsidR="007D0B10">
        <w:rPr>
          <w:szCs w:val="32"/>
        </w:rPr>
        <w:t>.</w:t>
      </w:r>
    </w:p>
    <w:p w14:paraId="2B355ACB" w14:textId="29C134D1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était sorti de cette conférence plus indigné que jamais de la conduite de son voisin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bien fermement </w:t>
      </w:r>
      <w:r w:rsidR="00CC13A3" w:rsidRPr="00EA49B4">
        <w:rPr>
          <w:szCs w:val="32"/>
        </w:rPr>
        <w:lastRenderedPageBreak/>
        <w:t>déterminé à faire tout ce qui serait en son pouvoir pour soulager les malheurs de Hawkins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il était trop tard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il arriva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trouva la maison absolument vide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Hawkins père était caché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qu</w:t>
      </w:r>
      <w:r>
        <w:rPr>
          <w:szCs w:val="32"/>
        </w:rPr>
        <w:t>’</w:t>
      </w:r>
      <w:r w:rsidR="00CC13A3" w:rsidRPr="00EA49B4">
        <w:rPr>
          <w:szCs w:val="32"/>
        </w:rPr>
        <w:t>il y avait encore de plus extraordinaire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jeune Hawkins s</w:t>
      </w:r>
      <w:r>
        <w:rPr>
          <w:szCs w:val="32"/>
        </w:rPr>
        <w:t>’</w:t>
      </w:r>
      <w:r w:rsidR="00CC13A3" w:rsidRPr="00EA49B4">
        <w:rPr>
          <w:szCs w:val="32"/>
        </w:rPr>
        <w:t>était échappé le même jour de sa prison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Toutes les recherches que </w:t>
      </w:r>
      <w:r>
        <w:rPr>
          <w:szCs w:val="32"/>
        </w:rPr>
        <w:t>M. </w:t>
      </w:r>
      <w:r w:rsidR="00CC13A3" w:rsidRPr="00EA49B4">
        <w:rPr>
          <w:szCs w:val="32"/>
        </w:rPr>
        <w:t>Falkland fit faire pour les découvrir furent vaines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on ne put trouver la moindre trace du sort de ces malheureux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sort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hélas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aurai bientôt occasion de le rapporter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on verra qu</w:t>
      </w:r>
      <w:r>
        <w:rPr>
          <w:szCs w:val="32"/>
        </w:rPr>
        <w:t>’</w:t>
      </w:r>
      <w:r w:rsidR="00CC13A3" w:rsidRPr="00EA49B4">
        <w:rPr>
          <w:szCs w:val="32"/>
        </w:rPr>
        <w:t>il fut plus horrible encore que tout ce que l</w:t>
      </w:r>
      <w:r>
        <w:rPr>
          <w:szCs w:val="32"/>
        </w:rPr>
        <w:t>’</w:t>
      </w:r>
      <w:r w:rsidR="00CC13A3" w:rsidRPr="00EA49B4">
        <w:rPr>
          <w:szCs w:val="32"/>
        </w:rPr>
        <w:t>imagination la plus sombre aurait pu se figurer</w:t>
      </w:r>
      <w:r>
        <w:rPr>
          <w:szCs w:val="32"/>
        </w:rPr>
        <w:t>.</w:t>
      </w:r>
    </w:p>
    <w:p w14:paraId="58E86FC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continue mon récit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arrive à ces incidents dans lesquels mes propres destinées se trouvèrent enveloppées d</w:t>
      </w:r>
      <w:r w:rsidR="007D0B10">
        <w:rPr>
          <w:szCs w:val="32"/>
        </w:rPr>
        <w:t>’</w:t>
      </w:r>
      <w:r w:rsidRPr="00EA49B4">
        <w:rPr>
          <w:szCs w:val="32"/>
        </w:rPr>
        <w:t>une manière si fatale et si mystérieuse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vais lever le rideau pour le dernier acte de cette affreuse tragédie</w:t>
      </w:r>
      <w:r w:rsidR="007D0B10">
        <w:rPr>
          <w:szCs w:val="32"/>
        </w:rPr>
        <w:t>.</w:t>
      </w:r>
    </w:p>
    <w:p w14:paraId="3C67F7A4" w14:textId="38E8E00F" w:rsidR="00CC13A3" w:rsidRPr="00EA49B4" w:rsidRDefault="00CC13A3" w:rsidP="00CC13A3">
      <w:pPr>
        <w:rPr>
          <w:szCs w:val="32"/>
        </w:rPr>
      </w:pPr>
    </w:p>
    <w:p w14:paraId="7B9419F4" w14:textId="77777777" w:rsidR="00CC13A3" w:rsidRPr="00EA49B4" w:rsidRDefault="00CC13A3" w:rsidP="007D0B10">
      <w:pPr>
        <w:pStyle w:val="Titre1"/>
      </w:pPr>
      <w:bookmarkStart w:id="13" w:name="_Toc194843902"/>
      <w:r w:rsidRPr="00EA49B4">
        <w:lastRenderedPageBreak/>
        <w:t>X</w:t>
      </w:r>
      <w:bookmarkEnd w:id="13"/>
    </w:p>
    <w:p w14:paraId="012EE1DE" w14:textId="19AB3DC7" w:rsidR="007D0B10" w:rsidRDefault="00CC13A3" w:rsidP="00CC13A3">
      <w:pPr>
        <w:rPr>
          <w:szCs w:val="32"/>
        </w:rPr>
      </w:pPr>
      <w:r w:rsidRPr="00EA49B4">
        <w:rPr>
          <w:szCs w:val="32"/>
        </w:rPr>
        <w:t>On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aura pas de peine à croire que la mauvaise humeur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aigrie par la lutte avec Hawkins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animosité toujours croissante entre </w:t>
      </w:r>
      <w:r w:rsidR="007D0B10">
        <w:rPr>
          <w:szCs w:val="32"/>
        </w:rPr>
        <w:t>M. </w:t>
      </w:r>
      <w:r w:rsidRPr="00EA49B4">
        <w:rPr>
          <w:szCs w:val="32"/>
        </w:rPr>
        <w:t>Falkland et lui ne firent qu</w:t>
      </w:r>
      <w:r w:rsidR="007D0B10">
        <w:rPr>
          <w:szCs w:val="32"/>
        </w:rPr>
        <w:t>’</w:t>
      </w:r>
      <w:r w:rsidRPr="00EA49B4">
        <w:rPr>
          <w:szCs w:val="32"/>
        </w:rPr>
        <w:t>ajouter à son impatiente irritation quand il apprit l</w:t>
      </w:r>
      <w:r w:rsidR="007D0B10">
        <w:rPr>
          <w:szCs w:val="32"/>
        </w:rPr>
        <w:t>’</w:t>
      </w:r>
      <w:r w:rsidRPr="00EA49B4">
        <w:rPr>
          <w:szCs w:val="32"/>
        </w:rPr>
        <w:t>évasion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>.</w:t>
      </w:r>
    </w:p>
    <w:p w14:paraId="33614240" w14:textId="5EB9AFD7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ne pouvait s</w:t>
      </w:r>
      <w:r>
        <w:rPr>
          <w:szCs w:val="32"/>
        </w:rPr>
        <w:t>’</w:t>
      </w:r>
      <w:r w:rsidR="00CC13A3" w:rsidRPr="00EA49B4">
        <w:rPr>
          <w:szCs w:val="32"/>
        </w:rPr>
        <w:t>expliquer l</w:t>
      </w:r>
      <w:r>
        <w:rPr>
          <w:szCs w:val="32"/>
        </w:rPr>
        <w:t>’</w:t>
      </w:r>
      <w:r w:rsidR="00CC13A3" w:rsidRPr="00EA49B4">
        <w:rPr>
          <w:szCs w:val="32"/>
        </w:rPr>
        <w:t>avortement d</w:t>
      </w:r>
      <w:r>
        <w:rPr>
          <w:szCs w:val="32"/>
        </w:rPr>
        <w:t>’</w:t>
      </w:r>
      <w:r w:rsidR="00CC13A3" w:rsidRPr="00EA49B4">
        <w:rPr>
          <w:szCs w:val="32"/>
        </w:rPr>
        <w:t>un stratagème dont le succès ne lui avait pas paru douteux un seul moment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vexation devint une véritable fureur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Grimes n</w:t>
      </w:r>
      <w:r>
        <w:rPr>
          <w:szCs w:val="32"/>
        </w:rPr>
        <w:t>’</w:t>
      </w:r>
      <w:r w:rsidR="00CC13A3" w:rsidRPr="00EA49B4">
        <w:rPr>
          <w:szCs w:val="32"/>
        </w:rPr>
        <w:t>avait pas osé venir lui raconter en personne l</w:t>
      </w:r>
      <w:r>
        <w:rPr>
          <w:szCs w:val="32"/>
        </w:rPr>
        <w:t>’</w:t>
      </w:r>
      <w:r w:rsidR="00CC13A3" w:rsidRPr="00EA49B4">
        <w:rPr>
          <w:szCs w:val="32"/>
        </w:rPr>
        <w:t>issue de son expédition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domestique qu</w:t>
      </w:r>
      <w:r>
        <w:rPr>
          <w:szCs w:val="32"/>
        </w:rPr>
        <w:t>’</w:t>
      </w:r>
      <w:r w:rsidR="00CC13A3" w:rsidRPr="00EA49B4">
        <w:rPr>
          <w:szCs w:val="32"/>
        </w:rPr>
        <w:t>il pria d</w:t>
      </w:r>
      <w:r>
        <w:rPr>
          <w:szCs w:val="32"/>
        </w:rPr>
        <w:t>’</w:t>
      </w:r>
      <w:r w:rsidR="00CC13A3" w:rsidRPr="00EA49B4">
        <w:rPr>
          <w:szCs w:val="32"/>
        </w:rPr>
        <w:t>aller annoncer à son maître que miss Émilie était perdue pour 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enfuit en toute hâte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effrayé de l</w:t>
      </w:r>
      <w:r>
        <w:rPr>
          <w:szCs w:val="32"/>
        </w:rPr>
        <w:t>’</w:t>
      </w:r>
      <w:r w:rsidR="00CC13A3" w:rsidRPr="00EA49B4">
        <w:rPr>
          <w:szCs w:val="32"/>
        </w:rPr>
        <w:t>exaspération dont il fut témoin</w:t>
      </w:r>
      <w:r>
        <w:rPr>
          <w:szCs w:val="32"/>
        </w:rPr>
        <w:t>. M. </w:t>
      </w:r>
      <w:r w:rsidR="00CC13A3" w:rsidRPr="00EA49B4">
        <w:rPr>
          <w:szCs w:val="32"/>
        </w:rPr>
        <w:t>Tyrrel cria qu</w:t>
      </w:r>
      <w:r>
        <w:rPr>
          <w:szCs w:val="32"/>
        </w:rPr>
        <w:t>’</w:t>
      </w:r>
      <w:r w:rsidR="00CC13A3" w:rsidRPr="00EA49B4">
        <w:rPr>
          <w:szCs w:val="32"/>
        </w:rPr>
        <w:t>il voulait qu</w:t>
      </w:r>
      <w:r>
        <w:rPr>
          <w:szCs w:val="32"/>
        </w:rPr>
        <w:t>’</w:t>
      </w:r>
      <w:r w:rsidR="00CC13A3" w:rsidRPr="00EA49B4">
        <w:rPr>
          <w:szCs w:val="32"/>
        </w:rPr>
        <w:t>on lui amenât Grimes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jeune homme parut enfin devant lui plus mort que vif</w:t>
      </w:r>
      <w:r>
        <w:rPr>
          <w:szCs w:val="32"/>
        </w:rPr>
        <w:t>. M. </w:t>
      </w:r>
      <w:r w:rsidR="00CC13A3" w:rsidRPr="00EA49B4">
        <w:rPr>
          <w:szCs w:val="32"/>
        </w:rPr>
        <w:t>Tyrrel le força de répéter tous les détails de son aventure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peine eut-il terminé qu</w:t>
      </w:r>
      <w:r>
        <w:rPr>
          <w:szCs w:val="32"/>
        </w:rPr>
        <w:t>’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esquiva aussi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accablé des exécrations qui lui furent prodiguées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Grimes n</w:t>
      </w:r>
      <w:r>
        <w:rPr>
          <w:szCs w:val="32"/>
        </w:rPr>
        <w:t>’</w:t>
      </w:r>
      <w:r w:rsidR="00CC13A3" w:rsidRPr="00EA49B4">
        <w:rPr>
          <w:szCs w:val="32"/>
        </w:rPr>
        <w:t>était pas un poltron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il respectait cette espèce de culte que les hommes ont pour le rang et les richesses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les Indiens adorent le diable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ne fut pas tout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La rage de </w:t>
      </w:r>
      <w:r>
        <w:rPr>
          <w:szCs w:val="32"/>
        </w:rPr>
        <w:t>M. </w:t>
      </w:r>
      <w:r w:rsidR="00CC13A3" w:rsidRPr="00EA49B4">
        <w:rPr>
          <w:szCs w:val="32"/>
        </w:rPr>
        <w:t>Tyrrel devint si ingouvernable et si terrible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se serait trouvé peu de cœurs assez fermes pour ne pas trembler devant lui avec un sentiment d</w:t>
      </w:r>
      <w:r>
        <w:rPr>
          <w:szCs w:val="32"/>
        </w:rPr>
        <w:t>’</w:t>
      </w:r>
      <w:r w:rsidR="00CC13A3" w:rsidRPr="00EA49B4">
        <w:rPr>
          <w:szCs w:val="32"/>
        </w:rPr>
        <w:t>infériorité reconnue</w:t>
      </w:r>
      <w:r>
        <w:rPr>
          <w:szCs w:val="32"/>
        </w:rPr>
        <w:t>.</w:t>
      </w:r>
    </w:p>
    <w:p w14:paraId="2AF458F1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eut pas plutôt obtenu un moment de calme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se mit à repasser dans sa tête toutes les circonstances de l</w:t>
      </w:r>
      <w:r w:rsidR="007D0B10">
        <w:rPr>
          <w:szCs w:val="32"/>
        </w:rPr>
        <w:t>’</w:t>
      </w:r>
      <w:r w:rsidRPr="00EA49B4">
        <w:rPr>
          <w:szCs w:val="32"/>
        </w:rPr>
        <w:t>événement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plaintes étaient si pleines d</w:t>
      </w:r>
      <w:r w:rsidR="007D0B10">
        <w:rPr>
          <w:szCs w:val="32"/>
        </w:rPr>
        <w:t>’</w:t>
      </w:r>
      <w:r w:rsidRPr="00EA49B4">
        <w:rPr>
          <w:szCs w:val="32"/>
        </w:rPr>
        <w:t>amertume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un observateur tranquille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aurait été à la fois un objet de pitié par ses souffrances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horreur par sa dépravation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 rappelait toutes les précautions qu</w:t>
      </w:r>
      <w:r w:rsidR="007D0B10">
        <w:rPr>
          <w:szCs w:val="32"/>
        </w:rPr>
        <w:t>’</w:t>
      </w:r>
      <w:r w:rsidRPr="00EA49B4">
        <w:rPr>
          <w:szCs w:val="32"/>
        </w:rPr>
        <w:t>il avait prises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</w:t>
      </w:r>
      <w:r w:rsidRPr="00EA49B4">
        <w:rPr>
          <w:szCs w:val="32"/>
        </w:rPr>
        <w:lastRenderedPageBreak/>
        <w:t>rien négligé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la plus petite chose à redire à ses mesures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maudissait cette puissance aveugle et maligne qui se plaisait à déjouer ses projets les mieux concertés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Bien plus que tous les autres humains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l</w:t>
      </w:r>
      <w:r w:rsidR="007D0B10">
        <w:rPr>
          <w:szCs w:val="32"/>
        </w:rPr>
        <w:t>’</w:t>
      </w:r>
      <w:r w:rsidRPr="00EA49B4">
        <w:rPr>
          <w:szCs w:val="32"/>
        </w:rPr>
        <w:t>objet de cette influence perfide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s</w:t>
      </w:r>
      <w:r w:rsidR="007D0B10">
        <w:rPr>
          <w:szCs w:val="32"/>
        </w:rPr>
        <w:t>’</w:t>
      </w:r>
      <w:r w:rsidRPr="00EA49B4">
        <w:rPr>
          <w:szCs w:val="32"/>
        </w:rPr>
        <w:t>abuser plus cruellement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eu une ombre de pouvoir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moment où il avait levé la main pour frapper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avait été tout à coup paralysée</w:t>
      </w:r>
      <w:r w:rsidR="007D0B10">
        <w:rPr>
          <w:szCs w:val="32"/>
        </w:rPr>
        <w:t>.</w:t>
      </w:r>
    </w:p>
    <w:p w14:paraId="0521BAD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oubliait son récent triomphe sur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peut-être le regardait-il comme un échec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à la hauteur de ses ressentiments</w:t>
      </w:r>
      <w:r w:rsidR="007D0B10">
        <w:rPr>
          <w:szCs w:val="32"/>
        </w:rPr>
        <w:t>.</w:t>
      </w:r>
    </w:p>
    <w:p w14:paraId="041F1FB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À quel propos le ciel lui avait-il donc donné la susceptibilité des injures et l</w:t>
      </w:r>
      <w:r w:rsidR="007D0B10">
        <w:rPr>
          <w:szCs w:val="32"/>
        </w:rPr>
        <w:t>’</w:t>
      </w:r>
      <w:r w:rsidRPr="00EA49B4">
        <w:rPr>
          <w:szCs w:val="32"/>
        </w:rPr>
        <w:t>instinct de la vengeance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les coups de son courroux étaient destinés à n</w:t>
      </w:r>
      <w:r w:rsidR="007D0B10">
        <w:rPr>
          <w:szCs w:val="32"/>
        </w:rPr>
        <w:t>’</w:t>
      </w:r>
      <w:r w:rsidRPr="00EA49B4">
        <w:rPr>
          <w:szCs w:val="32"/>
        </w:rPr>
        <w:t>être jamais sentis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Il suffisait qu</w:t>
      </w:r>
      <w:r w:rsidR="007D0B10">
        <w:rPr>
          <w:szCs w:val="32"/>
        </w:rPr>
        <w:t>’</w:t>
      </w:r>
      <w:r w:rsidRPr="00EA49B4">
        <w:rPr>
          <w:szCs w:val="32"/>
        </w:rPr>
        <w:t>il fût l</w:t>
      </w:r>
      <w:r w:rsidR="007D0B10">
        <w:rPr>
          <w:szCs w:val="32"/>
        </w:rPr>
        <w:t>’</w:t>
      </w:r>
      <w:r w:rsidRPr="00EA49B4">
        <w:rPr>
          <w:szCs w:val="32"/>
        </w:rPr>
        <w:t>ennemi de quelqu</w:t>
      </w:r>
      <w:r w:rsidR="007D0B10">
        <w:rPr>
          <w:szCs w:val="32"/>
        </w:rPr>
        <w:t>’</w:t>
      </w:r>
      <w:r w:rsidRPr="00EA49B4">
        <w:rPr>
          <w:szCs w:val="32"/>
        </w:rPr>
        <w:t>un pour que celui-ci fût pleinement assuré contre les traits du malheur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Quelles insultes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quelles offenses réitérées n</w:t>
      </w:r>
      <w:r w:rsidR="007D0B10">
        <w:rPr>
          <w:szCs w:val="32"/>
        </w:rPr>
        <w:t>’</w:t>
      </w:r>
      <w:r w:rsidRPr="00EA49B4">
        <w:rPr>
          <w:szCs w:val="32"/>
        </w:rPr>
        <w:t>avait-il pas eu à endurer de cette misérable petite fille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Et par qui était-elle à présent arrachée à sa juste indignation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Par ce même démon attaché à sa poursuite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démon qui le traversait à chaque pas dans ses desseins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prenait plaisir à lui enfoncer tous ses traits dans le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se faisait une affreuse dérision de ses souffrances</w:t>
      </w:r>
      <w:r w:rsidR="007D0B10">
        <w:rPr>
          <w:szCs w:val="32"/>
        </w:rPr>
        <w:t>.</w:t>
      </w:r>
    </w:p>
    <w:p w14:paraId="716D1F70" w14:textId="357AA267" w:rsidR="007D0B10" w:rsidRDefault="00CC13A3" w:rsidP="00CC13A3">
      <w:pPr>
        <w:rPr>
          <w:szCs w:val="32"/>
        </w:rPr>
      </w:pPr>
      <w:r w:rsidRPr="00EA49B4">
        <w:rPr>
          <w:szCs w:val="32"/>
        </w:rPr>
        <w:t>Il y avait une autre réflexion qui ajoutait à ses angoisses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le poussait à prendre des partis désespérés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pouvait pas se dissimuler que cet événement allait porter un coup mortel à sa réputation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pensé qu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avoir subi cet odieux mariage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verrait obligée par décence à jeter un voile sur l</w:t>
      </w:r>
      <w:r w:rsidR="007D0B10">
        <w:rPr>
          <w:szCs w:val="32"/>
        </w:rPr>
        <w:t>’</w:t>
      </w:r>
      <w:r w:rsidRPr="00EA49B4">
        <w:rPr>
          <w:szCs w:val="32"/>
        </w:rPr>
        <w:t>acte de violence qui l</w:t>
      </w:r>
      <w:r w:rsidR="007D0B10">
        <w:rPr>
          <w:szCs w:val="32"/>
        </w:rPr>
        <w:t>’</w:t>
      </w:r>
      <w:r w:rsidRPr="00EA49B4">
        <w:rPr>
          <w:szCs w:val="32"/>
        </w:rPr>
        <w:t>aurait précipité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cette garantie lui était ravie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allait pas manquer de publier son déshonneur pour en nourrir son propre orgueil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Quoique dans son opinion particulière la manière dont il avait été provoqué par miss Melville fût bien suffisante pour </w:t>
      </w:r>
      <w:r w:rsidRPr="00EA49B4">
        <w:rPr>
          <w:szCs w:val="32"/>
        </w:rPr>
        <w:lastRenderedPageBreak/>
        <w:t>justifier tous les traitements qu</w:t>
      </w:r>
      <w:r w:rsidR="007D0B10">
        <w:rPr>
          <w:szCs w:val="32"/>
        </w:rPr>
        <w:t>’</w:t>
      </w:r>
      <w:r w:rsidRPr="00EA49B4">
        <w:rPr>
          <w:szCs w:val="32"/>
        </w:rPr>
        <w:t>il pouvait juger à propos de lui infliger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sentait fort bien que le monde verrait l</w:t>
      </w:r>
      <w:r w:rsidR="007D0B10">
        <w:rPr>
          <w:szCs w:val="32"/>
        </w:rPr>
        <w:t>’</w:t>
      </w:r>
      <w:r w:rsidRPr="00EA49B4">
        <w:rPr>
          <w:szCs w:val="32"/>
        </w:rPr>
        <w:t>affaire sous un autre jour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réflexion l</w:t>
      </w:r>
      <w:r w:rsidR="007D0B10">
        <w:rPr>
          <w:szCs w:val="32"/>
        </w:rPr>
        <w:t>’</w:t>
      </w:r>
      <w:r w:rsidRPr="00EA49B4">
        <w:rPr>
          <w:szCs w:val="32"/>
        </w:rPr>
        <w:t>excitait à des mesures encore plus violentes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le détermina à prendre tous les moyens possibles de verser sur quelque victime les poisons qui dévoraient son cœur</w:t>
      </w:r>
      <w:r w:rsidR="007D0B10">
        <w:rPr>
          <w:szCs w:val="32"/>
        </w:rPr>
        <w:t>.</w:t>
      </w:r>
    </w:p>
    <w:p w14:paraId="205DBA49" w14:textId="7E1A91B1" w:rsidR="007D0B10" w:rsidRDefault="00CC13A3" w:rsidP="00CC13A3">
      <w:pPr>
        <w:rPr>
          <w:szCs w:val="32"/>
        </w:rPr>
      </w:pPr>
      <w:r w:rsidRPr="00EA49B4">
        <w:rPr>
          <w:szCs w:val="32"/>
        </w:rPr>
        <w:t>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dès qu</w:t>
      </w:r>
      <w:r w:rsidR="007D0B10">
        <w:rPr>
          <w:szCs w:val="32"/>
        </w:rPr>
        <w:t>’</w:t>
      </w:r>
      <w:r w:rsidRPr="00EA49B4">
        <w:rPr>
          <w:szCs w:val="32"/>
        </w:rPr>
        <w:t>Émilie s</w:t>
      </w:r>
      <w:r w:rsidR="007D0B10">
        <w:rPr>
          <w:szCs w:val="32"/>
        </w:rPr>
        <w:t>’</w:t>
      </w:r>
      <w:r w:rsidRPr="00EA49B4">
        <w:rPr>
          <w:szCs w:val="32"/>
        </w:rPr>
        <w:t>était crue dans un lieu de sûreté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sang-froid et son intrépidité avaient commencé à l</w:t>
      </w:r>
      <w:r w:rsidR="007D0B10">
        <w:rPr>
          <w:szCs w:val="32"/>
        </w:rPr>
        <w:t>’</w:t>
      </w:r>
      <w:r w:rsidRPr="00EA49B4">
        <w:rPr>
          <w:szCs w:val="32"/>
        </w:rPr>
        <w:t>abandonner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 qu</w:t>
      </w:r>
      <w:r w:rsidR="007D0B10">
        <w:rPr>
          <w:szCs w:val="32"/>
        </w:rPr>
        <w:t>’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était sentie exposée aux menaces du danger et de l</w:t>
      </w:r>
      <w:r w:rsidR="007D0B10">
        <w:rPr>
          <w:szCs w:val="32"/>
        </w:rPr>
        <w:t>’</w:t>
      </w:r>
      <w:r w:rsidRPr="00EA49B4">
        <w:rPr>
          <w:szCs w:val="32"/>
        </w:rPr>
        <w:t>injustice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avait trouvé dans son âme un courage qui dédaignait de plier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calme apparent qui succéda à ses agitations lui fut plus funeste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plus d</w:t>
      </w:r>
      <w:r w:rsidR="007D0B10">
        <w:rPr>
          <w:szCs w:val="32"/>
        </w:rPr>
        <w:t>’</w:t>
      </w:r>
      <w:r w:rsidRPr="00EA49B4">
        <w:rPr>
          <w:szCs w:val="32"/>
        </w:rPr>
        <w:t>aliment pour son courage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aiguillon pour son énergie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pensées se reportaient sur les épreuves par lesquelles elle avait passé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son âme succombait au seul souvenir de ce qu</w:t>
      </w:r>
      <w:r w:rsidR="007D0B10">
        <w:rPr>
          <w:szCs w:val="32"/>
        </w:rPr>
        <w:t>’</w:t>
      </w:r>
      <w:r w:rsidRPr="00EA49B4">
        <w:rPr>
          <w:szCs w:val="32"/>
        </w:rPr>
        <w:t>elle avait bravé avec tant de constance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époque où </w:t>
      </w:r>
      <w:r w:rsidR="007D0B10">
        <w:rPr>
          <w:szCs w:val="32"/>
        </w:rPr>
        <w:t>M. </w:t>
      </w:r>
      <w:r w:rsidRPr="00EA49B4">
        <w:rPr>
          <w:szCs w:val="32"/>
        </w:rPr>
        <w:t>Tyrrel avait conçu sa cruelle antipathie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crainte et l</w:t>
      </w:r>
      <w:r w:rsidR="007D0B10">
        <w:rPr>
          <w:szCs w:val="32"/>
        </w:rPr>
        <w:t>’</w:t>
      </w:r>
      <w:r w:rsidRPr="00EA49B4">
        <w:rPr>
          <w:szCs w:val="32"/>
        </w:rPr>
        <w:t>inquiétude avaient été des sentiments étrangers pour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Sans avoir fait aucun apprentissage du malheur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devenue tout d</w:t>
      </w:r>
      <w:r w:rsidR="007D0B10">
        <w:rPr>
          <w:szCs w:val="32"/>
        </w:rPr>
        <w:t>’</w:t>
      </w:r>
      <w:r w:rsidRPr="00EA49B4">
        <w:rPr>
          <w:szCs w:val="32"/>
        </w:rPr>
        <w:t>un coup l</w:t>
      </w:r>
      <w:r w:rsidR="007D0B10">
        <w:rPr>
          <w:szCs w:val="32"/>
        </w:rPr>
        <w:t>’</w:t>
      </w:r>
      <w:r w:rsidRPr="00EA49B4">
        <w:rPr>
          <w:szCs w:val="32"/>
        </w:rPr>
        <w:t>objet de la malice la plus infernale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une maladie vient saisir un homme d</w:t>
      </w:r>
      <w:r w:rsidR="007D0B10">
        <w:rPr>
          <w:szCs w:val="32"/>
        </w:rPr>
        <w:t>’</w:t>
      </w:r>
      <w:r w:rsidRPr="00EA49B4">
        <w:rPr>
          <w:szCs w:val="32"/>
        </w:rPr>
        <w:t>une constitution robuste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effet est bien plus violent qu</w:t>
      </w:r>
      <w:r w:rsidR="007D0B10">
        <w:rPr>
          <w:szCs w:val="32"/>
        </w:rPr>
        <w:t>’</w:t>
      </w:r>
      <w:r w:rsidRPr="00EA49B4">
        <w:rPr>
          <w:szCs w:val="32"/>
        </w:rPr>
        <w:t>il ne le serait sur un homme délicat et valétudinaire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ce qui arriva à miss Melville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elle passa la nuit dans l</w:t>
      </w:r>
      <w:r w:rsidR="007D0B10">
        <w:rPr>
          <w:szCs w:val="32"/>
        </w:rPr>
        <w:t>’</w:t>
      </w:r>
      <w:r w:rsidRPr="00EA49B4">
        <w:rPr>
          <w:szCs w:val="32"/>
        </w:rPr>
        <w:t>insomnie et l</w:t>
      </w:r>
      <w:r w:rsidR="007D0B10">
        <w:rPr>
          <w:szCs w:val="32"/>
        </w:rPr>
        <w:t>’</w:t>
      </w:r>
      <w:r w:rsidRPr="00EA49B4">
        <w:rPr>
          <w:szCs w:val="32"/>
        </w:rPr>
        <w:t>anxiété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 lendemain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lui trouva une violente fièvre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maladie résista à tous les remèdes qu</w:t>
      </w:r>
      <w:r w:rsidR="007D0B10">
        <w:rPr>
          <w:szCs w:val="32"/>
        </w:rPr>
        <w:t>’</w:t>
      </w:r>
      <w:r w:rsidRPr="00EA49B4">
        <w:rPr>
          <w:szCs w:val="32"/>
        </w:rPr>
        <w:t>on employa pour la chasser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il y eût lieu d</w:t>
      </w:r>
      <w:r w:rsidR="007D0B10">
        <w:rPr>
          <w:szCs w:val="32"/>
        </w:rPr>
        <w:t>’</w:t>
      </w:r>
      <w:r w:rsidRPr="00EA49B4">
        <w:rPr>
          <w:szCs w:val="32"/>
        </w:rPr>
        <w:t>espérer que la bonne constitution de la malade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jointe à la tranquillité dont elle jouissait et aux soins de ceux qui l</w:t>
      </w:r>
      <w:r w:rsidR="007D0B10">
        <w:rPr>
          <w:szCs w:val="32"/>
        </w:rPr>
        <w:t>’</w:t>
      </w:r>
      <w:r w:rsidRPr="00EA49B4">
        <w:rPr>
          <w:szCs w:val="32"/>
        </w:rPr>
        <w:t>entouraient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viendraient à bout de surmonter le mal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second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tomba dans le délire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Sur le soir de ce même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elle fut arrêtée à la requête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dettes résultant de sa pension et entretien depuis quatorze ans</w:t>
      </w:r>
      <w:r w:rsidR="007D0B10">
        <w:rPr>
          <w:szCs w:val="32"/>
        </w:rPr>
        <w:t>.</w:t>
      </w:r>
    </w:p>
    <w:p w14:paraId="577139F9" w14:textId="471A92E4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Le lecteur se rappellera peut-être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avait été question pour la première fois de cette dette dans la conversation entre </w:t>
      </w:r>
      <w:r w:rsidR="007D0B10">
        <w:rPr>
          <w:szCs w:val="32"/>
        </w:rPr>
        <w:t>M. </w:t>
      </w:r>
      <w:r w:rsidRPr="00EA49B4">
        <w:rPr>
          <w:szCs w:val="32"/>
        </w:rPr>
        <w:t>Tyrrel et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il avait jugé à propos de l</w:t>
      </w:r>
      <w:r w:rsidR="007D0B10">
        <w:rPr>
          <w:szCs w:val="32"/>
        </w:rPr>
        <w:t>’</w:t>
      </w:r>
      <w:r w:rsidRPr="00EA49B4">
        <w:rPr>
          <w:szCs w:val="32"/>
        </w:rPr>
        <w:t>enfermer dans sa chambre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est vraisemblable qu</w:t>
      </w:r>
      <w:r w:rsidR="007D0B10">
        <w:rPr>
          <w:szCs w:val="32"/>
        </w:rPr>
        <w:t>’</w:t>
      </w:r>
      <w:r w:rsidRPr="00EA49B4">
        <w:rPr>
          <w:szCs w:val="32"/>
        </w:rPr>
        <w:t>alors il ne pensait pas sérieusement à mettre jamais son idée à exécution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lui en avait seulement parlé par forme de menace et comme par l</w:t>
      </w:r>
      <w:r w:rsidR="007D0B10">
        <w:rPr>
          <w:szCs w:val="32"/>
        </w:rPr>
        <w:t>’</w:t>
      </w:r>
      <w:r w:rsidRPr="00EA49B4">
        <w:rPr>
          <w:szCs w:val="32"/>
        </w:rPr>
        <w:t>habitude où il était de passer en revue dans son esprit tous les moyens possibles de tyrannie et de vengeance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Mais lorsque la délivrance imprévue de sa malheureuse cousine eut exalté la tête de </w:t>
      </w:r>
      <w:r w:rsidR="007D0B10">
        <w:rPr>
          <w:szCs w:val="32"/>
        </w:rPr>
        <w:t>M. </w:t>
      </w:r>
      <w:r w:rsidRPr="00EA49B4">
        <w:rPr>
          <w:szCs w:val="32"/>
        </w:rPr>
        <w:t>Tyrrel jusqu</w:t>
      </w:r>
      <w:r w:rsidR="007D0B10">
        <w:rPr>
          <w:szCs w:val="32"/>
        </w:rPr>
        <w:t>’</w:t>
      </w:r>
      <w:r w:rsidRPr="00EA49B4">
        <w:rPr>
          <w:szCs w:val="32"/>
        </w:rPr>
        <w:t>à la démence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eut rappelé toutes les ressources diaboliques de son esprit pour se soulager du poids de haine et de vengeance qui l</w:t>
      </w:r>
      <w:r w:rsidR="007D0B10">
        <w:rPr>
          <w:szCs w:val="32"/>
        </w:rPr>
        <w:t>’</w:t>
      </w:r>
      <w:r w:rsidRPr="00EA49B4">
        <w:rPr>
          <w:szCs w:val="32"/>
        </w:rPr>
        <w:t>accablait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idée s</w:t>
      </w:r>
      <w:r w:rsidR="007D0B10">
        <w:rPr>
          <w:szCs w:val="32"/>
        </w:rPr>
        <w:t>’</w:t>
      </w:r>
      <w:r w:rsidRPr="00EA49B4">
        <w:rPr>
          <w:szCs w:val="32"/>
        </w:rPr>
        <w:t>était représentée avec plus de force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résolution avait été bientôt 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fait venir Barnes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intendant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avait donné ordre d</w:t>
      </w:r>
      <w:r w:rsidR="007D0B10">
        <w:rPr>
          <w:szCs w:val="32"/>
        </w:rPr>
        <w:t>’</w:t>
      </w:r>
      <w:r w:rsidRPr="00EA49B4">
        <w:rPr>
          <w:szCs w:val="32"/>
        </w:rPr>
        <w:t>agir sur-le-champ</w:t>
      </w:r>
      <w:r w:rsidR="007D0B10">
        <w:rPr>
          <w:szCs w:val="32"/>
        </w:rPr>
        <w:t>.</w:t>
      </w:r>
    </w:p>
    <w:p w14:paraId="3756D7F3" w14:textId="1890C7D6" w:rsidR="007D0B10" w:rsidRDefault="00CC13A3" w:rsidP="00CC13A3">
      <w:pPr>
        <w:rPr>
          <w:szCs w:val="32"/>
        </w:rPr>
      </w:pPr>
      <w:r w:rsidRPr="00EA49B4">
        <w:rPr>
          <w:szCs w:val="32"/>
        </w:rPr>
        <w:t>Barnes était depuis plusieurs années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instrument des injustices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habitude avait endurci son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pouvait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remords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rester spectateur ou même agir comme exécuteur immédiat d</w:t>
      </w:r>
      <w:r w:rsidR="007D0B10">
        <w:rPr>
          <w:szCs w:val="32"/>
        </w:rPr>
        <w:t>’</w:t>
      </w:r>
      <w:r w:rsidRPr="00EA49B4">
        <w:rPr>
          <w:szCs w:val="32"/>
        </w:rPr>
        <w:t>un acte de barbarie 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circonstance présente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put lui-même dissimuler son hésitation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caractère et la conduite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Émilie dans la maison de </w:t>
      </w:r>
      <w:r w:rsidR="007D0B10">
        <w:rPr>
          <w:szCs w:val="32"/>
        </w:rPr>
        <w:t>M. </w:t>
      </w:r>
      <w:r w:rsidRPr="00EA49B4">
        <w:rPr>
          <w:szCs w:val="32"/>
        </w:rPr>
        <w:t>Tyrrel avaient toujours été irréprochables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pas un ennemi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était impossible de voir sa jeunesse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innocente vivacité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simplicité charmante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éprouver le plus vif intérêt et la plus tendre sympathie</w:t>
      </w:r>
      <w:r w:rsidR="007D0B10">
        <w:rPr>
          <w:szCs w:val="32"/>
        </w:rPr>
        <w:t>.</w:t>
      </w:r>
    </w:p>
    <w:p w14:paraId="45BC4AC7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Votre Honneur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ne comprends pas bien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arrêter miss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miss Émilie</w:t>
      </w:r>
      <w:r>
        <w:rPr>
          <w:szCs w:val="32"/>
        </w:rPr>
        <w:t> !</w:t>
      </w:r>
    </w:p>
    <w:p w14:paraId="46C0D4F9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l</w:t>
      </w:r>
      <w:r>
        <w:rPr>
          <w:szCs w:val="32"/>
        </w:rPr>
        <w:t>’</w:t>
      </w:r>
      <w:r w:rsidR="00CC13A3" w:rsidRPr="00EA49B4">
        <w:rPr>
          <w:szCs w:val="32"/>
        </w:rPr>
        <w:t>ordonne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ne m</w:t>
      </w:r>
      <w:r>
        <w:rPr>
          <w:szCs w:val="32"/>
        </w:rPr>
        <w:t>’</w:t>
      </w:r>
      <w:r w:rsidR="00CC13A3" w:rsidRPr="00EA49B4">
        <w:rPr>
          <w:szCs w:val="32"/>
        </w:rPr>
        <w:t>entendez-vous pas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Allez-vous en sur-le-champ chez Swineard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homme de loi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</w:t>
      </w:r>
      <w:r w:rsidR="00CC13A3" w:rsidRPr="00EA49B4">
        <w:rPr>
          <w:szCs w:val="32"/>
        </w:rPr>
        <w:lastRenderedPageBreak/>
        <w:t>dites-lui de ma part que j</w:t>
      </w:r>
      <w:r>
        <w:rPr>
          <w:szCs w:val="32"/>
        </w:rPr>
        <w:t>’</w:t>
      </w:r>
      <w:r w:rsidR="00CC13A3" w:rsidRPr="00EA49B4">
        <w:rPr>
          <w:szCs w:val="32"/>
        </w:rPr>
        <w:t>entends que cela soit fait à l</w:t>
      </w:r>
      <w:r>
        <w:rPr>
          <w:szCs w:val="32"/>
        </w:rPr>
        <w:t>’</w:t>
      </w:r>
      <w:r w:rsidR="00CC13A3" w:rsidRPr="00EA49B4">
        <w:rPr>
          <w:szCs w:val="32"/>
        </w:rPr>
        <w:t>instant même</w:t>
      </w:r>
      <w:r>
        <w:rPr>
          <w:szCs w:val="32"/>
        </w:rPr>
        <w:t>.</w:t>
      </w:r>
    </w:p>
    <w:p w14:paraId="06B6D16B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Que Dieu bénisse Votre Honneur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mais arrêter miss Émilie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Pourquoi donc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elle ne vous doit pas un farthing de cuivre</w:t>
      </w:r>
      <w:r w:rsidR="00CC13A3" w:rsidRPr="00EA49B4">
        <w:rPr>
          <w:rStyle w:val="Appelnotedebasdep"/>
          <w:szCs w:val="32"/>
        </w:rPr>
        <w:footnoteReference w:id="5"/>
      </w:r>
      <w:r>
        <w:rPr>
          <w:szCs w:val="32"/>
        </w:rPr>
        <w:t xml:space="preserve"> : </w:t>
      </w:r>
      <w:r w:rsidR="00CC13A3" w:rsidRPr="00EA49B4">
        <w:rPr>
          <w:szCs w:val="32"/>
        </w:rPr>
        <w:t>elle a toujours vécu de la charité de Votre Honneur</w:t>
      </w:r>
      <w:r>
        <w:rPr>
          <w:szCs w:val="32"/>
        </w:rPr>
        <w:t>.</w:t>
      </w:r>
    </w:p>
    <w:p w14:paraId="6834EB6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Âne et drôle que vous êtes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vous dis qu</w:t>
      </w:r>
      <w:r>
        <w:rPr>
          <w:szCs w:val="32"/>
        </w:rPr>
        <w:t>’</w:t>
      </w:r>
      <w:r w:rsidR="00CC13A3" w:rsidRPr="00EA49B4">
        <w:rPr>
          <w:szCs w:val="32"/>
        </w:rPr>
        <w:t>elle me doit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me doit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onze cents livres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loi m</w:t>
      </w:r>
      <w:r>
        <w:rPr>
          <w:szCs w:val="32"/>
        </w:rPr>
        <w:t>’</w:t>
      </w:r>
      <w:r w:rsidR="00CC13A3" w:rsidRPr="00EA49B4">
        <w:rPr>
          <w:szCs w:val="32"/>
        </w:rPr>
        <w:t>autorise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pour qui croyez-vous donc que les lois sont faites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ne fais que réclamer mon droit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entends en user</w:t>
      </w:r>
      <w:r>
        <w:rPr>
          <w:szCs w:val="32"/>
        </w:rPr>
        <w:t>.</w:t>
      </w:r>
    </w:p>
    <w:p w14:paraId="3D16870F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jamais disputé les ordres de Votre Honneur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conscience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puis me taire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peux pas voir perdre ainsi cette pauvre fille et vous perdre vous-même aussi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vous dire ce que je pense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 que vous me pardonnerez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enfin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même elle vous devrait cette somme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ne pourrait être arrêtée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est pas d</w:t>
      </w:r>
      <w:r>
        <w:rPr>
          <w:szCs w:val="32"/>
        </w:rPr>
        <w:t>’</w:t>
      </w:r>
      <w:r w:rsidR="00CC13A3" w:rsidRPr="00EA49B4">
        <w:rPr>
          <w:szCs w:val="32"/>
        </w:rPr>
        <w:t>âge</w:t>
      </w:r>
      <w:r>
        <w:rPr>
          <w:szCs w:val="32"/>
        </w:rPr>
        <w:t>…</w:t>
      </w:r>
    </w:p>
    <w:p w14:paraId="7D4C0C12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Avez-vous fini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 xml:space="preserve">Pas tant de </w:t>
      </w:r>
      <w:r w:rsidR="00CC13A3" w:rsidRPr="00EA49B4">
        <w:rPr>
          <w:i/>
          <w:iCs/>
        </w:rPr>
        <w:t>si</w:t>
      </w:r>
      <w:r w:rsidR="00CC13A3" w:rsidRPr="00EA49B4">
        <w:rPr>
          <w:szCs w:val="32"/>
        </w:rPr>
        <w:t xml:space="preserve"> et de </w:t>
      </w:r>
      <w:r w:rsidR="00CC13A3" w:rsidRPr="00EA49B4">
        <w:rPr>
          <w:i/>
          <w:iCs/>
        </w:rPr>
        <w:t>mais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Pareille chose a déjà été faite à ma connaissance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on peut bien la faire encore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Qui est-ce qui m</w:t>
      </w:r>
      <w:r>
        <w:rPr>
          <w:szCs w:val="32"/>
        </w:rPr>
        <w:t>’</w:t>
      </w:r>
      <w:r w:rsidR="00CC13A3" w:rsidRPr="00EA49B4">
        <w:rPr>
          <w:szCs w:val="32"/>
        </w:rPr>
        <w:t>en empêchera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voyons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veux que cela soit tout à l</w:t>
      </w:r>
      <w:r>
        <w:rPr>
          <w:szCs w:val="32"/>
        </w:rPr>
        <w:t>’</w:t>
      </w:r>
      <w:r w:rsidR="00CC13A3" w:rsidRPr="00EA49B4">
        <w:rPr>
          <w:szCs w:val="32"/>
        </w:rPr>
        <w:t>heure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le veux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entendez-vous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Dites à Swineard que s</w:t>
      </w:r>
      <w:r>
        <w:rPr>
          <w:szCs w:val="32"/>
        </w:rPr>
        <w:t>’</w:t>
      </w:r>
      <w:r w:rsidR="00CC13A3" w:rsidRPr="00EA49B4">
        <w:rPr>
          <w:szCs w:val="32"/>
        </w:rPr>
        <w:t>il a seulement l</w:t>
      </w:r>
      <w:r>
        <w:rPr>
          <w:szCs w:val="32"/>
        </w:rPr>
        <w:t>’</w:t>
      </w:r>
      <w:r w:rsidR="00CC13A3" w:rsidRPr="00EA49B4">
        <w:rPr>
          <w:szCs w:val="32"/>
        </w:rPr>
        <w:t>air d</w:t>
      </w:r>
      <w:r>
        <w:rPr>
          <w:szCs w:val="32"/>
        </w:rPr>
        <w:t>’</w:t>
      </w:r>
      <w:r w:rsidR="00CC13A3" w:rsidRPr="00EA49B4">
        <w:rPr>
          <w:szCs w:val="32"/>
        </w:rPr>
        <w:t>hésiter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va de sa vie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le ferai mourir de faim</w:t>
      </w:r>
      <w:r>
        <w:rPr>
          <w:szCs w:val="32"/>
        </w:rPr>
        <w:t>.</w:t>
      </w:r>
    </w:p>
    <w:p w14:paraId="3D2828CA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supplie Votre Honneur d</w:t>
      </w:r>
      <w:r>
        <w:rPr>
          <w:szCs w:val="32"/>
        </w:rPr>
        <w:t>’</w:t>
      </w:r>
      <w:r w:rsidR="00CC13A3" w:rsidRPr="00EA49B4">
        <w:rPr>
          <w:szCs w:val="32"/>
        </w:rPr>
        <w:t>y regarder à deux fois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Sur mon 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le pays va crier contre vous</w:t>
      </w:r>
      <w:r>
        <w:rPr>
          <w:szCs w:val="32"/>
        </w:rPr>
        <w:t>.</w:t>
      </w:r>
    </w:p>
    <w:p w14:paraId="616EF2A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Barnes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 voulez-vous dire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ne suis pas accoutumé à ce qu</w:t>
      </w:r>
      <w:r>
        <w:rPr>
          <w:szCs w:val="32"/>
        </w:rPr>
        <w:t>’</w:t>
      </w:r>
      <w:r w:rsidR="00CC13A3" w:rsidRPr="00EA49B4">
        <w:rPr>
          <w:szCs w:val="32"/>
        </w:rPr>
        <w:t>on tienne des propos sur ma conduite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les endurerai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Je vous ai trouvé dévoué dans beaucoup </w:t>
      </w:r>
      <w:r w:rsidR="00CC13A3" w:rsidRPr="00EA49B4">
        <w:rPr>
          <w:szCs w:val="32"/>
        </w:rPr>
        <w:lastRenderedPageBreak/>
        <w:t>d</w:t>
      </w:r>
      <w:r>
        <w:rPr>
          <w:szCs w:val="32"/>
        </w:rPr>
        <w:t>’</w:t>
      </w:r>
      <w:r w:rsidR="00CC13A3" w:rsidRPr="00EA49B4">
        <w:rPr>
          <w:szCs w:val="32"/>
        </w:rPr>
        <w:t>occasions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si je vois que vous vous joignez aux autres pour me disputer mon autorité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Dieu me damne à tout jamais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ne vous en fais repentir pour toute votre vie</w:t>
      </w:r>
      <w:r>
        <w:rPr>
          <w:szCs w:val="32"/>
        </w:rPr>
        <w:t> !</w:t>
      </w:r>
    </w:p>
    <w:p w14:paraId="6D55C612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fini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plus qu</w:t>
      </w:r>
      <w:r>
        <w:rPr>
          <w:szCs w:val="32"/>
        </w:rPr>
        <w:t>’</w:t>
      </w:r>
      <w:r w:rsidR="00CC13A3" w:rsidRPr="00EA49B4">
        <w:rPr>
          <w:szCs w:val="32"/>
        </w:rPr>
        <w:t>un mot à ajouter à Votre Honneur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entendu dire que miss Émilie était malade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lit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êtes déterminé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dites-vous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faire mettre en prison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vous ne voulez pas la tuer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suppose</w:t>
      </w:r>
      <w:r>
        <w:rPr>
          <w:szCs w:val="32"/>
        </w:rPr>
        <w:t>.</w:t>
      </w:r>
    </w:p>
    <w:p w14:paraId="4A63457C" w14:textId="785EF123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elle crève si elle veut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lui donnerai pas une heure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me laisserai pas insulter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a eu aucun égard pour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</w:t>
      </w:r>
      <w:r>
        <w:rPr>
          <w:szCs w:val="32"/>
        </w:rPr>
        <w:t>’</w:t>
      </w:r>
      <w:r w:rsidR="00CC13A3" w:rsidRPr="00EA49B4">
        <w:rPr>
          <w:szCs w:val="32"/>
        </w:rPr>
        <w:t>aurai aucune miséricorde pour elle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suis résolu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m</w:t>
      </w:r>
      <w:r>
        <w:rPr>
          <w:szCs w:val="32"/>
        </w:rPr>
        <w:t>’</w:t>
      </w:r>
      <w:r w:rsidR="00CC13A3" w:rsidRPr="00EA49B4">
        <w:rPr>
          <w:szCs w:val="32"/>
        </w:rPr>
        <w:t>a provoqué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m</w:t>
      </w:r>
      <w:r>
        <w:rPr>
          <w:szCs w:val="32"/>
        </w:rPr>
        <w:t>’</w:t>
      </w:r>
      <w:r w:rsidR="00CC13A3" w:rsidRPr="00EA49B4">
        <w:rPr>
          <w:szCs w:val="32"/>
        </w:rPr>
        <w:t>a poussé à bout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on s</w:t>
      </w:r>
      <w:r>
        <w:rPr>
          <w:szCs w:val="32"/>
        </w:rPr>
        <w:t>’</w:t>
      </w:r>
      <w:r w:rsidR="00CC13A3" w:rsidRPr="00EA49B4">
        <w:rPr>
          <w:szCs w:val="32"/>
        </w:rPr>
        <w:t>en ressentira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Au lit ou 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jour ou nuit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 à Swineard que je ne veux pas entendre parler d</w:t>
      </w:r>
      <w:r>
        <w:rPr>
          <w:szCs w:val="32"/>
        </w:rPr>
        <w:t>’</w:t>
      </w:r>
      <w:r w:rsidR="00CC13A3" w:rsidRPr="00EA49B4">
        <w:rPr>
          <w:szCs w:val="32"/>
        </w:rPr>
        <w:t>une minute de répit</w:t>
      </w:r>
      <w:r>
        <w:rPr>
          <w:szCs w:val="32"/>
        </w:rPr>
        <w:t>. »</w:t>
      </w:r>
    </w:p>
    <w:p w14:paraId="27A1C3DC" w14:textId="0C6D8982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Tels furent les ordres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auxquels furent exactement conformes les procédures du respectable agent ministériel qu</w:t>
      </w:r>
      <w:r w:rsidR="007D0B10">
        <w:rPr>
          <w:szCs w:val="32"/>
        </w:rPr>
        <w:t>’</w:t>
      </w:r>
      <w:r w:rsidRPr="00EA49B4">
        <w:rPr>
          <w:szCs w:val="32"/>
        </w:rPr>
        <w:t>il employa dans cette circonstance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Miss Melville avait été dans le délire de la fièvre une grande partie de la journée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sur le soir arrivèrent l</w:t>
      </w:r>
      <w:r w:rsidR="007D0B10">
        <w:rPr>
          <w:szCs w:val="32"/>
        </w:rPr>
        <w:t>’</w:t>
      </w:r>
      <w:r w:rsidRPr="00EA49B4">
        <w:rPr>
          <w:szCs w:val="32"/>
        </w:rPr>
        <w:t>huissier et sa suite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après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ordre du médecin que </w:t>
      </w:r>
      <w:r w:rsidR="007D0B10">
        <w:rPr>
          <w:szCs w:val="32"/>
        </w:rPr>
        <w:t>M. </w:t>
      </w:r>
      <w:r w:rsidRPr="00EA49B4">
        <w:rPr>
          <w:szCs w:val="32"/>
        </w:rPr>
        <w:t>Falkland avait envoyé pour la 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lui avait administré une potion calmante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l</w:t>
      </w:r>
      <w:r w:rsidR="007D0B10">
        <w:rPr>
          <w:szCs w:val="32"/>
        </w:rPr>
        <w:t>’</w:t>
      </w:r>
      <w:r w:rsidRPr="00EA49B4">
        <w:rPr>
          <w:szCs w:val="32"/>
        </w:rPr>
        <w:t>épuisement que lui avaient causé les images bizarres qui avaient tourmenté pendant plusieurs heures son cerveau malade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tombée dans un sommeil réparateur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sœur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Jakeman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assise à côté du lit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pleine de compassion pour l</w:t>
      </w:r>
      <w:r w:rsidR="007D0B10">
        <w:rPr>
          <w:szCs w:val="32"/>
        </w:rPr>
        <w:t>’</w:t>
      </w:r>
      <w:r w:rsidRPr="00EA49B4">
        <w:rPr>
          <w:szCs w:val="32"/>
        </w:rPr>
        <w:t>état de souffrance de cette aimable orpheline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commençait à se réjouir de la voir plus calme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une petite fille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le seul enfant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alla ouvrir la porte de la rue à l</w:t>
      </w:r>
      <w:r w:rsidR="007D0B10">
        <w:rPr>
          <w:szCs w:val="32"/>
        </w:rPr>
        <w:t>’</w:t>
      </w:r>
      <w:r w:rsidRPr="00EA49B4">
        <w:rPr>
          <w:szCs w:val="32"/>
        </w:rPr>
        <w:t>huissier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Celui-ci ayant dit qu</w:t>
      </w:r>
      <w:r w:rsidR="007D0B10">
        <w:rPr>
          <w:szCs w:val="32"/>
        </w:rPr>
        <w:t>’</w:t>
      </w:r>
      <w:r w:rsidRPr="00EA49B4">
        <w:rPr>
          <w:szCs w:val="32"/>
        </w:rPr>
        <w:t>il voulait parler à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enfant répondit qu</w:t>
      </w:r>
      <w:r w:rsidR="007D0B10">
        <w:rPr>
          <w:szCs w:val="32"/>
        </w:rPr>
        <w:t>’</w:t>
      </w:r>
      <w:r w:rsidRPr="00EA49B4">
        <w:rPr>
          <w:szCs w:val="32"/>
        </w:rPr>
        <w:t>elle allait le dire à sa mère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disant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avança à la porte de la chambre du fond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Émilie était couchée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lastRenderedPageBreak/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dès que cette porte fut ouverte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lieu d</w:t>
      </w:r>
      <w:r w:rsidR="007D0B10">
        <w:rPr>
          <w:szCs w:val="32"/>
        </w:rPr>
        <w:t>’</w:t>
      </w:r>
      <w:r w:rsidRPr="00EA49B4">
        <w:rPr>
          <w:szCs w:val="32"/>
        </w:rPr>
        <w:t>attendre que la mère parût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huissier entra avec la petite fille</w:t>
      </w:r>
      <w:r w:rsidR="007D0B10">
        <w:rPr>
          <w:szCs w:val="32"/>
        </w:rPr>
        <w:t>.</w:t>
      </w:r>
    </w:p>
    <w:p w14:paraId="4FDC71DD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leva les yeux</w:t>
      </w:r>
      <w:r w:rsidR="007D0B10">
        <w:rPr>
          <w:szCs w:val="32"/>
        </w:rPr>
        <w:t>.</w:t>
      </w:r>
    </w:p>
    <w:p w14:paraId="12AE706D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Qui êtes-vous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dit-elle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que demandez-vous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Chut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pas de bruit</w:t>
      </w:r>
      <w:r>
        <w:rPr>
          <w:szCs w:val="32"/>
        </w:rPr>
        <w:t> !</w:t>
      </w:r>
    </w:p>
    <w:p w14:paraId="4897B410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Il faut que je parle à miss Melville</w:t>
      </w:r>
      <w:r>
        <w:rPr>
          <w:szCs w:val="32"/>
        </w:rPr>
        <w:t>.</w:t>
      </w:r>
    </w:p>
    <w:p w14:paraId="007F930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Cela ne se peut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Dites-moi de quoi il s</w:t>
      </w:r>
      <w:r>
        <w:rPr>
          <w:szCs w:val="32"/>
        </w:rPr>
        <w:t>’</w:t>
      </w:r>
      <w:r w:rsidR="00CC13A3" w:rsidRPr="00EA49B4">
        <w:rPr>
          <w:szCs w:val="32"/>
        </w:rPr>
        <w:t>agit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pauvre fille a eu la tête perdue toute la journée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ne vient que de s</w:t>
      </w:r>
      <w:r>
        <w:rPr>
          <w:szCs w:val="32"/>
        </w:rPr>
        <w:t>’</w:t>
      </w:r>
      <w:r w:rsidR="00CC13A3" w:rsidRPr="00EA49B4">
        <w:rPr>
          <w:szCs w:val="32"/>
        </w:rPr>
        <w:t>endormir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ne faut pas troubler son repos</w:t>
      </w:r>
      <w:r>
        <w:rPr>
          <w:szCs w:val="32"/>
        </w:rPr>
        <w:t>.</w:t>
      </w:r>
    </w:p>
    <w:p w14:paraId="316A6224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Cela m</w:t>
      </w:r>
      <w:r>
        <w:rPr>
          <w:szCs w:val="32"/>
        </w:rPr>
        <w:t>’</w:t>
      </w:r>
      <w:r w:rsidR="00CC13A3" w:rsidRPr="00EA49B4">
        <w:rPr>
          <w:szCs w:val="32"/>
        </w:rPr>
        <w:t>est égal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des ordres à exécuter</w:t>
      </w:r>
      <w:r>
        <w:rPr>
          <w:szCs w:val="32"/>
        </w:rPr>
        <w:t>.</w:t>
      </w:r>
    </w:p>
    <w:p w14:paraId="4E40ABAF" w14:textId="3937EC20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Des ordres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de quelle part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 voulez-vous dire</w:t>
      </w:r>
      <w:r>
        <w:rPr>
          <w:szCs w:val="32"/>
        </w:rPr>
        <w:t>. »</w:t>
      </w:r>
    </w:p>
    <w:p w14:paraId="194A738A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À ce moment Émilie ouvrit les yeux</w:t>
      </w:r>
      <w:r w:rsidR="007D0B10">
        <w:rPr>
          <w:szCs w:val="32"/>
        </w:rPr>
        <w:t>.</w:t>
      </w:r>
    </w:p>
    <w:p w14:paraId="0C084333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Quel bruit faites-vous donc là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dit-elle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espérais que vous me laisseriez un peu dormir</w:t>
      </w:r>
      <w:r>
        <w:rPr>
          <w:szCs w:val="32"/>
        </w:rPr>
        <w:t>.</w:t>
      </w:r>
    </w:p>
    <w:p w14:paraId="716E3C90" w14:textId="583F3605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Miss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faut que je vous parle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porteur d</w:t>
      </w:r>
      <w:r>
        <w:rPr>
          <w:szCs w:val="32"/>
        </w:rPr>
        <w:t>’</w:t>
      </w:r>
      <w:r w:rsidR="00CC13A3" w:rsidRPr="00EA49B4">
        <w:rPr>
          <w:szCs w:val="32"/>
        </w:rPr>
        <w:t>une sentence rendue contre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requête du squire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onze cents livres sterling</w:t>
      </w:r>
      <w:r>
        <w:rPr>
          <w:szCs w:val="32"/>
        </w:rPr>
        <w:t>. »</w:t>
      </w:r>
    </w:p>
    <w:p w14:paraId="7E12FAF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À ces mots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et Émilie restèrent muettes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Celle-ci n</w:t>
      </w:r>
      <w:r w:rsidR="007D0B10">
        <w:rPr>
          <w:szCs w:val="32"/>
        </w:rPr>
        <w:t>’</w:t>
      </w:r>
      <w:r w:rsidRPr="00EA49B4">
        <w:rPr>
          <w:szCs w:val="32"/>
        </w:rPr>
        <w:t>était guère en état de rien comprendre à ce qu</w:t>
      </w:r>
      <w:r w:rsidR="007D0B10">
        <w:rPr>
          <w:szCs w:val="32"/>
        </w:rPr>
        <w:t>’</w:t>
      </w:r>
      <w:r w:rsidRPr="00EA49B4">
        <w:rPr>
          <w:szCs w:val="32"/>
        </w:rPr>
        <w:t>on lui disait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comprît un peu mieux le langage de l</w:t>
      </w:r>
      <w:r w:rsidR="007D0B10">
        <w:rPr>
          <w:szCs w:val="32"/>
        </w:rPr>
        <w:t>’</w:t>
      </w:r>
      <w:r w:rsidRPr="00EA49B4">
        <w:rPr>
          <w:szCs w:val="32"/>
        </w:rPr>
        <w:t>huissier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elle voulait lier des idées aussi étranges que celles qui la frappaient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ne pouvait guère mieux percer ce mystère</w:t>
      </w:r>
      <w:r w:rsidR="007D0B10">
        <w:rPr>
          <w:szCs w:val="32"/>
        </w:rPr>
        <w:t>.</w:t>
      </w:r>
    </w:p>
    <w:p w14:paraId="472FE5D4" w14:textId="15CEDB2D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Une sentence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 xml:space="preserve">Comment pourrait-elle devoir à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Une sentence contre une enfant</w:t>
      </w:r>
      <w:r>
        <w:rPr>
          <w:szCs w:val="32"/>
        </w:rPr>
        <w:t> !</w:t>
      </w:r>
    </w:p>
    <w:p w14:paraId="37296338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— 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 à nous qu</w:t>
      </w:r>
      <w:r>
        <w:rPr>
          <w:szCs w:val="32"/>
        </w:rPr>
        <w:t>’</w:t>
      </w:r>
      <w:r w:rsidR="00CC13A3" w:rsidRPr="00EA49B4">
        <w:rPr>
          <w:szCs w:val="32"/>
        </w:rPr>
        <w:t>il faut faire toutes ces questions-là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n</w:t>
      </w:r>
      <w:r>
        <w:rPr>
          <w:szCs w:val="32"/>
        </w:rPr>
        <w:t>’</w:t>
      </w:r>
      <w:r w:rsidR="00CC13A3" w:rsidRPr="00EA49B4">
        <w:rPr>
          <w:szCs w:val="32"/>
        </w:rPr>
        <w:t>agissons que d</w:t>
      </w:r>
      <w:r>
        <w:rPr>
          <w:szCs w:val="32"/>
        </w:rPr>
        <w:t>’</w:t>
      </w:r>
      <w:r w:rsidR="00CC13A3" w:rsidRPr="00EA49B4">
        <w:rPr>
          <w:szCs w:val="32"/>
        </w:rPr>
        <w:t>après des ordres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Tenez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voilà notre titre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Voyez cela</w:t>
      </w:r>
      <w:r>
        <w:rPr>
          <w:szCs w:val="32"/>
        </w:rPr>
        <w:t>.</w:t>
      </w:r>
    </w:p>
    <w:p w14:paraId="54B770AF" w14:textId="0FF61202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Seigneur tout-puissant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écria Mrs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Hammond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que cela veut dire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est pas possible que ce soit </w:t>
      </w:r>
      <w:r>
        <w:rPr>
          <w:szCs w:val="32"/>
        </w:rPr>
        <w:t>M. </w:t>
      </w:r>
      <w:r w:rsidR="00CC13A3" w:rsidRPr="00EA49B4">
        <w:rPr>
          <w:szCs w:val="32"/>
        </w:rPr>
        <w:t>Tyrrel qui vous ait envoyé</w:t>
      </w:r>
      <w:r>
        <w:rPr>
          <w:szCs w:val="32"/>
        </w:rPr>
        <w:t>.</w:t>
      </w:r>
    </w:p>
    <w:p w14:paraId="47A3A1FF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Ma bonne dame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point de mauvais propos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Savez-vous lire</w:t>
      </w:r>
      <w:r>
        <w:rPr>
          <w:szCs w:val="32"/>
        </w:rPr>
        <w:t> ?</w:t>
      </w:r>
    </w:p>
    <w:p w14:paraId="3F761B1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Tout cela est une ruse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 faux papier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 détour infâme pour enlever cette jeune demoiselle de mes mains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seules où elle soit en sûreté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Procédez à vos risques et périls</w:t>
      </w:r>
      <w:r>
        <w:rPr>
          <w:szCs w:val="32"/>
        </w:rPr>
        <w:t>.</w:t>
      </w:r>
    </w:p>
    <w:p w14:paraId="6420245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Ne vous inquiétez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bien ce que j</w:t>
      </w:r>
      <w:r>
        <w:rPr>
          <w:szCs w:val="32"/>
        </w:rPr>
        <w:t>’</w:t>
      </w:r>
      <w:r w:rsidR="00CC13A3" w:rsidRPr="00EA49B4">
        <w:rPr>
          <w:szCs w:val="32"/>
        </w:rPr>
        <w:t>entends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Rapportez-vous en à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sais ce que je fais</w:t>
      </w:r>
      <w:r>
        <w:rPr>
          <w:szCs w:val="32"/>
        </w:rPr>
        <w:t>.</w:t>
      </w:r>
    </w:p>
    <w:p w14:paraId="24A530D9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Comment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irez pas peut-être l</w:t>
      </w:r>
      <w:r>
        <w:rPr>
          <w:szCs w:val="32"/>
        </w:rPr>
        <w:t>’</w:t>
      </w:r>
      <w:r w:rsidR="00CC13A3" w:rsidRPr="00EA49B4">
        <w:rPr>
          <w:szCs w:val="32"/>
        </w:rPr>
        <w:t>arracher de son lit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vous dis qu</w:t>
      </w:r>
      <w:r>
        <w:rPr>
          <w:szCs w:val="32"/>
        </w:rPr>
        <w:t>’</w:t>
      </w:r>
      <w:r w:rsidR="00CC13A3" w:rsidRPr="00EA49B4">
        <w:rPr>
          <w:szCs w:val="32"/>
        </w:rPr>
        <w:t>elle a une fièvre violente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elle est dans le transport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 serait la tuer que de l</w:t>
      </w:r>
      <w:r>
        <w:rPr>
          <w:szCs w:val="32"/>
        </w:rPr>
        <w:t>’</w:t>
      </w:r>
      <w:r w:rsidR="00CC13A3" w:rsidRPr="00EA49B4">
        <w:rPr>
          <w:szCs w:val="32"/>
        </w:rPr>
        <w:t>ôter d</w:t>
      </w:r>
      <w:r>
        <w:rPr>
          <w:szCs w:val="32"/>
        </w:rPr>
        <w:t>’</w:t>
      </w:r>
      <w:r w:rsidR="00CC13A3" w:rsidRPr="00EA49B4">
        <w:rPr>
          <w:szCs w:val="32"/>
        </w:rPr>
        <w:t>ici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êtes des huissiers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êtes pas des bourreaux</w:t>
      </w:r>
      <w:r>
        <w:rPr>
          <w:szCs w:val="32"/>
        </w:rPr>
        <w:t> ?</w:t>
      </w:r>
    </w:p>
    <w:p w14:paraId="3BB0A818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La loi ne dit rien sur cela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avons ordre de l</w:t>
      </w:r>
      <w:r>
        <w:rPr>
          <w:szCs w:val="32"/>
        </w:rPr>
        <w:t>’</w:t>
      </w:r>
      <w:r w:rsidR="00CC13A3" w:rsidRPr="00EA49B4">
        <w:rPr>
          <w:szCs w:val="32"/>
        </w:rPr>
        <w:t>amener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malade ou non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Nous ne voulons pas lui faire mal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faut seulement que nous fassions notre devoir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voilà tout</w:t>
      </w:r>
      <w:r>
        <w:rPr>
          <w:szCs w:val="32"/>
        </w:rPr>
        <w:t>.</w:t>
      </w:r>
    </w:p>
    <w:p w14:paraId="037009DE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que vous voulez en faire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où voulez-vous l</w:t>
      </w:r>
      <w:r>
        <w:rPr>
          <w:szCs w:val="32"/>
        </w:rPr>
        <w:t>’</w:t>
      </w:r>
      <w:r w:rsidR="00CC13A3" w:rsidRPr="00EA49B4">
        <w:rPr>
          <w:szCs w:val="32"/>
        </w:rPr>
        <w:t>emmener</w:t>
      </w:r>
      <w:r>
        <w:rPr>
          <w:szCs w:val="32"/>
        </w:rPr>
        <w:t> ?</w:t>
      </w:r>
    </w:p>
    <w:p w14:paraId="6B903B8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À la prison du comté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Bullock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allez-vous en à l</w:t>
      </w:r>
      <w:r>
        <w:rPr>
          <w:szCs w:val="32"/>
        </w:rPr>
        <w:t>’</w:t>
      </w:r>
      <w:r w:rsidR="00CC13A3" w:rsidRPr="00EA49B4">
        <w:rPr>
          <w:szCs w:val="32"/>
        </w:rPr>
        <w:t>auberge du Griffon commander une chaise de poste</w:t>
      </w:r>
      <w:r>
        <w:rPr>
          <w:szCs w:val="32"/>
        </w:rPr>
        <w:t>.</w:t>
      </w:r>
    </w:p>
    <w:p w14:paraId="794B18F7" w14:textId="0082051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Arrêtez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arrêtez donc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envoyez pas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Trois heures seulement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 xml:space="preserve">je vais dépêcher un exprès à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vous réponds qu</w:t>
      </w:r>
      <w:r>
        <w:rPr>
          <w:szCs w:val="32"/>
        </w:rPr>
        <w:t>’</w:t>
      </w:r>
      <w:r w:rsidR="00CC13A3" w:rsidRPr="00EA49B4">
        <w:rPr>
          <w:szCs w:val="32"/>
        </w:rPr>
        <w:t>il satisfera à tout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il vous mettra à </w:t>
      </w:r>
      <w:r w:rsidR="00CC13A3" w:rsidRPr="00EA49B4">
        <w:rPr>
          <w:szCs w:val="32"/>
        </w:rPr>
        <w:lastRenderedPageBreak/>
        <w:t>l</w:t>
      </w:r>
      <w:r>
        <w:rPr>
          <w:szCs w:val="32"/>
        </w:rPr>
        <w:t>’</w:t>
      </w:r>
      <w:r w:rsidR="00CC13A3" w:rsidRPr="00EA49B4">
        <w:rPr>
          <w:szCs w:val="32"/>
        </w:rPr>
        <w:t>abri de tout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serez content sans qu</w:t>
      </w:r>
      <w:r>
        <w:rPr>
          <w:szCs w:val="32"/>
        </w:rPr>
        <w:t>’</w:t>
      </w:r>
      <w:r w:rsidR="00CC13A3" w:rsidRPr="00EA49B4">
        <w:rPr>
          <w:szCs w:val="32"/>
        </w:rPr>
        <w:t>il soit besoin de conduire en prison cette pauvre enfant</w:t>
      </w:r>
      <w:r>
        <w:rPr>
          <w:szCs w:val="32"/>
        </w:rPr>
        <w:t>.</w:t>
      </w:r>
    </w:p>
    <w:p w14:paraId="10DF497E" w14:textId="17497CF2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Nous avons justement des ordres particuliers là-dessus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ne nous est pas permis d</w:t>
      </w:r>
      <w:r>
        <w:rPr>
          <w:szCs w:val="32"/>
        </w:rPr>
        <w:t>’</w:t>
      </w:r>
      <w:r w:rsidR="00CC13A3" w:rsidRPr="00EA49B4">
        <w:rPr>
          <w:szCs w:val="32"/>
        </w:rPr>
        <w:t>accorder une minute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Bullock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pourquoi n</w:t>
      </w:r>
      <w:r>
        <w:rPr>
          <w:szCs w:val="32"/>
        </w:rPr>
        <w:t>’</w:t>
      </w:r>
      <w:r w:rsidR="00CC13A3" w:rsidRPr="00EA49B4">
        <w:rPr>
          <w:szCs w:val="32"/>
        </w:rPr>
        <w:t>êtes-vous donc pas parti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Dites qu</w:t>
      </w:r>
      <w:r>
        <w:rPr>
          <w:szCs w:val="32"/>
        </w:rPr>
        <w:t>’</w:t>
      </w:r>
      <w:r w:rsidR="00CC13A3" w:rsidRPr="00EA49B4">
        <w:rPr>
          <w:szCs w:val="32"/>
        </w:rPr>
        <w:t>on mette les chevaux sur-le-champ</w:t>
      </w:r>
      <w:r>
        <w:rPr>
          <w:szCs w:val="32"/>
        </w:rPr>
        <w:t>. »</w:t>
      </w:r>
    </w:p>
    <w:p w14:paraId="7E0E2B0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Émilie avait écouté toute cette conversation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lui avait suffisamment expliqué ce que l</w:t>
      </w:r>
      <w:r w:rsidR="007D0B10">
        <w:rPr>
          <w:szCs w:val="32"/>
        </w:rPr>
        <w:t>’</w:t>
      </w:r>
      <w:r w:rsidRPr="00EA49B4">
        <w:rPr>
          <w:szCs w:val="32"/>
        </w:rPr>
        <w:t>apparition des recors avait eu d</w:t>
      </w:r>
      <w:r w:rsidR="007D0B10">
        <w:rPr>
          <w:szCs w:val="32"/>
        </w:rPr>
        <w:t>’</w:t>
      </w:r>
      <w:r w:rsidRPr="00EA49B4">
        <w:rPr>
          <w:szCs w:val="32"/>
        </w:rPr>
        <w:t>abord d</w:t>
      </w:r>
      <w:r w:rsidR="007D0B10">
        <w:rPr>
          <w:szCs w:val="32"/>
        </w:rPr>
        <w:t>’</w:t>
      </w:r>
      <w:r w:rsidRPr="00EA49B4">
        <w:rPr>
          <w:szCs w:val="32"/>
        </w:rPr>
        <w:t>énigmatique pour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incroyable et affreuse vérité dissipa tout à fait les illusions du délire qu</w:t>
      </w:r>
      <w:r w:rsidR="007D0B10">
        <w:rPr>
          <w:szCs w:val="32"/>
        </w:rPr>
        <w:t>’</w:t>
      </w:r>
      <w:r w:rsidRPr="00EA49B4">
        <w:rPr>
          <w:szCs w:val="32"/>
        </w:rPr>
        <w:t>elle venait d</w:t>
      </w:r>
      <w:r w:rsidR="007D0B10">
        <w:rPr>
          <w:szCs w:val="32"/>
        </w:rPr>
        <w:t>’</w:t>
      </w:r>
      <w:r w:rsidRPr="00EA49B4">
        <w:rPr>
          <w:szCs w:val="32"/>
        </w:rPr>
        <w:t>essuyer</w:t>
      </w:r>
      <w:r w:rsidR="007D0B10">
        <w:rPr>
          <w:szCs w:val="32"/>
        </w:rPr>
        <w:t>.</w:t>
      </w:r>
    </w:p>
    <w:p w14:paraId="37EDD7E0" w14:textId="5109BFC1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Chère Mrs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Hammond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vous épuisez pas en efforts inutiles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bien affligée de toute la peine que je vous cause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mon malheur est inévitable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voulez attendre un moment dans la chambre à côté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vais m</w:t>
      </w:r>
      <w:r>
        <w:rPr>
          <w:szCs w:val="32"/>
        </w:rPr>
        <w:t>’</w:t>
      </w:r>
      <w:r w:rsidR="00CC13A3" w:rsidRPr="00EA49B4">
        <w:rPr>
          <w:szCs w:val="32"/>
        </w:rPr>
        <w:t>habiller et vous suivre</w:t>
      </w:r>
      <w:r>
        <w:rPr>
          <w:szCs w:val="32"/>
        </w:rPr>
        <w:t>. »</w:t>
      </w:r>
    </w:p>
    <w:p w14:paraId="24EE6D8B" w14:textId="7E4C17D6" w:rsidR="007D0B10" w:rsidRDefault="00CC13A3" w:rsidP="00CC13A3">
      <w:pPr>
        <w:rPr>
          <w:szCs w:val="32"/>
        </w:rPr>
      </w:pP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commença bien aussi à s</w:t>
      </w:r>
      <w:r w:rsidR="007D0B10">
        <w:rPr>
          <w:szCs w:val="32"/>
        </w:rPr>
        <w:t>’</w:t>
      </w:r>
      <w:r w:rsidRPr="00EA49B4">
        <w:rPr>
          <w:szCs w:val="32"/>
        </w:rPr>
        <w:t>apercevoir que ses instances ne serviraient à rien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lui fut impossible d</w:t>
      </w:r>
      <w:r w:rsidR="007D0B10">
        <w:rPr>
          <w:szCs w:val="32"/>
        </w:rPr>
        <w:t>’</w:t>
      </w:r>
      <w:r w:rsidRPr="00EA49B4">
        <w:rPr>
          <w:szCs w:val="32"/>
        </w:rPr>
        <w:t>avoir autant de patience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Tantôt elle déclamait contre la barbare brutalité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disait être un démon incarné plutôt qu</w:t>
      </w:r>
      <w:r w:rsidR="007D0B10">
        <w:rPr>
          <w:szCs w:val="32"/>
        </w:rPr>
        <w:t>’</w:t>
      </w:r>
      <w:r w:rsidRPr="00EA49B4">
        <w:rPr>
          <w:szCs w:val="32"/>
        </w:rPr>
        <w:t>un homme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Tantôt elle se répandait en invectives amères contre la dureté d</w:t>
      </w:r>
      <w:r w:rsidR="007D0B10">
        <w:rPr>
          <w:szCs w:val="32"/>
        </w:rPr>
        <w:t>’</w:t>
      </w:r>
      <w:r w:rsidRPr="00EA49B4">
        <w:rPr>
          <w:szCs w:val="32"/>
        </w:rPr>
        <w:t>âme de l</w:t>
      </w:r>
      <w:r w:rsidR="007D0B10">
        <w:rPr>
          <w:szCs w:val="32"/>
        </w:rPr>
        <w:t>’</w:t>
      </w:r>
      <w:r w:rsidRPr="00EA49B4">
        <w:rPr>
          <w:szCs w:val="32"/>
        </w:rPr>
        <w:t>huissier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exhortait à mettre un peu de modération et d</w:t>
      </w:r>
      <w:r w:rsidR="007D0B10">
        <w:rPr>
          <w:szCs w:val="32"/>
        </w:rPr>
        <w:t>’</w:t>
      </w:r>
      <w:r w:rsidRPr="00EA49B4">
        <w:rPr>
          <w:szCs w:val="32"/>
        </w:rPr>
        <w:t>humanité dans l</w:t>
      </w:r>
      <w:r w:rsidR="007D0B10">
        <w:rPr>
          <w:szCs w:val="32"/>
        </w:rPr>
        <w:t>’</w:t>
      </w:r>
      <w:r w:rsidRPr="00EA49B4">
        <w:rPr>
          <w:szCs w:val="32"/>
        </w:rPr>
        <w:t>exercice de ses fonctions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était inébranlable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ce temps-là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Émilie se soumettait avec la plus douce résignation à un mal inévitable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insista pour qu</w:t>
      </w:r>
      <w:r w:rsidR="007D0B10">
        <w:rPr>
          <w:szCs w:val="32"/>
        </w:rPr>
        <w:t>’</w:t>
      </w:r>
      <w:r w:rsidRPr="00EA49B4">
        <w:rPr>
          <w:szCs w:val="32"/>
        </w:rPr>
        <w:t>il lui fût au moins permis d</w:t>
      </w:r>
      <w:r w:rsidR="007D0B10">
        <w:rPr>
          <w:szCs w:val="32"/>
        </w:rPr>
        <w:t>’</w:t>
      </w:r>
      <w:r w:rsidRPr="00EA49B4">
        <w:rPr>
          <w:szCs w:val="32"/>
        </w:rPr>
        <w:t>accompagner la jeune miss dans la chaise de poste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l</w:t>
      </w:r>
      <w:r w:rsidR="007D0B10">
        <w:rPr>
          <w:szCs w:val="32"/>
        </w:rPr>
        <w:t>’</w:t>
      </w:r>
      <w:r w:rsidRPr="00EA49B4">
        <w:rPr>
          <w:szCs w:val="32"/>
        </w:rPr>
        <w:t>huissier eût reçu des ordres assez positifs pour ne rien oser prendre sur lui quant à l</w:t>
      </w:r>
      <w:r w:rsidR="007D0B10">
        <w:rPr>
          <w:szCs w:val="32"/>
        </w:rPr>
        <w:t>’</w:t>
      </w:r>
      <w:r w:rsidRPr="00EA49B4">
        <w:rPr>
          <w:szCs w:val="32"/>
        </w:rPr>
        <w:t>exécution de la sentence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il commença à craindre quelques suites dangereuses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il fut disposé à permettre </w:t>
      </w:r>
      <w:r w:rsidRPr="00EA49B4">
        <w:rPr>
          <w:szCs w:val="32"/>
        </w:rPr>
        <w:lastRenderedPageBreak/>
        <w:t>toutes les précautions qui n</w:t>
      </w:r>
      <w:r w:rsidR="007D0B10">
        <w:rPr>
          <w:szCs w:val="32"/>
        </w:rPr>
        <w:t>’</w:t>
      </w:r>
      <w:r w:rsidRPr="00EA49B4">
        <w:rPr>
          <w:szCs w:val="32"/>
        </w:rPr>
        <w:t>étaient pas directement opposées à l</w:t>
      </w:r>
      <w:r w:rsidR="007D0B10">
        <w:rPr>
          <w:szCs w:val="32"/>
        </w:rPr>
        <w:t>’</w:t>
      </w:r>
      <w:r w:rsidRPr="00EA49B4">
        <w:rPr>
          <w:szCs w:val="32"/>
        </w:rPr>
        <w:t>objet de son ministère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Quant au reste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d</w:t>
      </w:r>
      <w:r w:rsidR="007D0B10">
        <w:rPr>
          <w:szCs w:val="32"/>
        </w:rPr>
        <w:t>’</w:t>
      </w:r>
      <w:r w:rsidRPr="00EA49B4">
        <w:rPr>
          <w:szCs w:val="32"/>
        </w:rPr>
        <w:t>opinion qu</w:t>
      </w:r>
      <w:r w:rsidR="007D0B10">
        <w:rPr>
          <w:szCs w:val="32"/>
        </w:rPr>
        <w:t>’</w:t>
      </w:r>
      <w:r w:rsidRPr="00EA49B4">
        <w:rPr>
          <w:szCs w:val="32"/>
        </w:rPr>
        <w:t>il y aurait de très-grands inconvénients à admettre une allégation de maladie ou tout autre empêchement de cette nature comme une cause suffisante pour entraver la marche de la loi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tous les cas douteux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lorsqu</w:t>
      </w:r>
      <w:r w:rsidR="007D0B10">
        <w:rPr>
          <w:szCs w:val="32"/>
        </w:rPr>
        <w:t>’</w:t>
      </w:r>
      <w:r w:rsidRPr="00EA49B4">
        <w:rPr>
          <w:szCs w:val="32"/>
        </w:rPr>
        <w:t>il y avait présomption de meurtre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jurisprudence ordinaire inclinait toujours avec une très-sage et très-louable partialité en faveur des officiers de justice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cette règle générale de conduite se joignait encore l</w:t>
      </w:r>
      <w:r w:rsidR="007D0B10">
        <w:rPr>
          <w:szCs w:val="32"/>
        </w:rPr>
        <w:t>’</w:t>
      </w:r>
      <w:r w:rsidRPr="00EA49B4">
        <w:rPr>
          <w:szCs w:val="32"/>
        </w:rPr>
        <w:t>influence des injonctions très-précises de Swineard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lui avait garanti tous les événements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celle de la terreur universelle attachée au nom de Tyrrel à plusieurs lieues à la ronde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Avant de partir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Hammond dépêcha un exprès à </w:t>
      </w:r>
      <w:r w:rsidR="007D0B10">
        <w:rPr>
          <w:szCs w:val="32"/>
        </w:rPr>
        <w:t>M. </w:t>
      </w:r>
      <w:r w:rsidRPr="00EA49B4">
        <w:rPr>
          <w:szCs w:val="32"/>
        </w:rPr>
        <w:t>Falkland avec un billet de trois lignes pour l</w:t>
      </w:r>
      <w:r w:rsidR="007D0B10">
        <w:rPr>
          <w:szCs w:val="32"/>
        </w:rPr>
        <w:t>’</w:t>
      </w:r>
      <w:r w:rsidRPr="00EA49B4">
        <w:rPr>
          <w:szCs w:val="32"/>
        </w:rPr>
        <w:t>informer de cet étrange événement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l</w:t>
      </w:r>
      <w:r w:rsidR="007D0B10">
        <w:rPr>
          <w:szCs w:val="32"/>
        </w:rPr>
        <w:t>’</w:t>
      </w:r>
      <w:r w:rsidRPr="00EA49B4">
        <w:rPr>
          <w:szCs w:val="32"/>
        </w:rPr>
        <w:t>exprès arriva</w:t>
      </w:r>
      <w:r w:rsidR="007D0B10">
        <w:rPr>
          <w:szCs w:val="32"/>
        </w:rPr>
        <w:t>, M. </w:t>
      </w:r>
      <w:r w:rsidRPr="00EA49B4">
        <w:rPr>
          <w:szCs w:val="32"/>
        </w:rPr>
        <w:t>Falkland était absent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ne devait être de retour que dans deux jours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ce qui semblait concourir à favoriser encore la vengeance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emportement de sa fureur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songé à faire entrer cette circonstance dans ses combinaisons</w:t>
      </w:r>
      <w:r w:rsidR="007D0B10">
        <w:rPr>
          <w:szCs w:val="32"/>
        </w:rPr>
        <w:t>.</w:t>
      </w:r>
    </w:p>
    <w:p w14:paraId="4B025784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est aisé de se figurer l</w:t>
      </w:r>
      <w:r w:rsidR="007D0B10">
        <w:rPr>
          <w:szCs w:val="32"/>
        </w:rPr>
        <w:t>’</w:t>
      </w:r>
      <w:r w:rsidRPr="00EA49B4">
        <w:rPr>
          <w:szCs w:val="32"/>
        </w:rPr>
        <w:t>état de détresse de ces deux malheureuses femmes ainsi entraînées l</w:t>
      </w:r>
      <w:r w:rsidR="007D0B10">
        <w:rPr>
          <w:szCs w:val="32"/>
        </w:rPr>
        <w:t>’</w:t>
      </w:r>
      <w:r w:rsidRPr="00EA49B4">
        <w:rPr>
          <w:szCs w:val="32"/>
        </w:rPr>
        <w:t>une par force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autre par dévouement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un lieu aussi peu fait pour elles qu</w:t>
      </w:r>
      <w:r w:rsidR="007D0B10">
        <w:rPr>
          <w:szCs w:val="32"/>
        </w:rPr>
        <w:t>’</w:t>
      </w:r>
      <w:r w:rsidRPr="00EA49B4">
        <w:rPr>
          <w:szCs w:val="32"/>
        </w:rPr>
        <w:t>une prison publique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néanmoins dans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la force d</w:t>
      </w:r>
      <w:r w:rsidR="007D0B10">
        <w:rPr>
          <w:szCs w:val="32"/>
        </w:rPr>
        <w:t>’</w:t>
      </w:r>
      <w:r w:rsidRPr="00EA49B4">
        <w:rPr>
          <w:szCs w:val="32"/>
        </w:rPr>
        <w:t>âme et l</w:t>
      </w:r>
      <w:r w:rsidR="007D0B10">
        <w:rPr>
          <w:szCs w:val="32"/>
        </w:rPr>
        <w:t>’</w:t>
      </w:r>
      <w:r w:rsidRPr="00EA49B4">
        <w:rPr>
          <w:szCs w:val="32"/>
        </w:rPr>
        <w:t>activité de zèle nécessaires à la conjoncture difficile où elle se trouvait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caractère calme et ferme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capable de braver l</w:t>
      </w:r>
      <w:r w:rsidR="007D0B10">
        <w:rPr>
          <w:szCs w:val="32"/>
        </w:rPr>
        <w:t>’</w:t>
      </w:r>
      <w:r w:rsidRPr="00EA49B4">
        <w:rPr>
          <w:szCs w:val="32"/>
        </w:rPr>
        <w:t>injustice sans se passionner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rendait très-propre à faire tout ce que la prudence et la réflexion pouvaient suggérer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santé de miss Melville fut considérablement compromise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y avait lieu de s</w:t>
      </w:r>
      <w:r w:rsidR="007D0B10">
        <w:rPr>
          <w:szCs w:val="32"/>
        </w:rPr>
        <w:t>’</w:t>
      </w:r>
      <w:r w:rsidRPr="00EA49B4">
        <w:rPr>
          <w:szCs w:val="32"/>
        </w:rPr>
        <w:t>y attendre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surprise qu</w:t>
      </w:r>
      <w:r w:rsidR="007D0B10">
        <w:rPr>
          <w:szCs w:val="32"/>
        </w:rPr>
        <w:t>’</w:t>
      </w:r>
      <w:r w:rsidRPr="00EA49B4">
        <w:rPr>
          <w:szCs w:val="32"/>
        </w:rPr>
        <w:t>elle avait eu et par le déplacement qu</w:t>
      </w:r>
      <w:r w:rsidR="007D0B10">
        <w:rPr>
          <w:szCs w:val="32"/>
        </w:rPr>
        <w:t>’</w:t>
      </w:r>
      <w:r w:rsidRPr="00EA49B4">
        <w:rPr>
          <w:szCs w:val="32"/>
        </w:rPr>
        <w:t>elle avait souffert au moment même où le repos lui était le plus nécessaire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fièvre devint plus violente que jamais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délire redoubla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Pr="00EA49B4">
        <w:rPr>
          <w:szCs w:val="32"/>
        </w:rPr>
        <w:lastRenderedPageBreak/>
        <w:t>les tortures de son imagination égarée augmentèrent en raison des circonstances dans lesquelles elle avait été arrachée à son sommeil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presque plus d</w:t>
      </w:r>
      <w:r w:rsidR="007D0B10">
        <w:rPr>
          <w:szCs w:val="32"/>
        </w:rPr>
        <w:t>’</w:t>
      </w:r>
      <w:r w:rsidRPr="00EA49B4">
        <w:rPr>
          <w:szCs w:val="32"/>
        </w:rPr>
        <w:t>espoir pour son rétablissement</w:t>
      </w:r>
      <w:r w:rsidR="007D0B10">
        <w:rPr>
          <w:szCs w:val="32"/>
        </w:rPr>
        <w:t>.</w:t>
      </w:r>
    </w:p>
    <w:p w14:paraId="7CC079F1" w14:textId="276B38B8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Dans le moment où sa raison l</w:t>
      </w:r>
      <w:r w:rsidR="007D0B10">
        <w:rPr>
          <w:szCs w:val="32"/>
        </w:rPr>
        <w:t>’</w:t>
      </w:r>
      <w:r w:rsidRPr="00EA49B4">
        <w:rPr>
          <w:szCs w:val="32"/>
        </w:rPr>
        <w:t>abandonnait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nom de Falk</w:t>
      </w:r>
      <w:r>
        <w:rPr>
          <w:szCs w:val="32"/>
        </w:rPr>
        <w:t>l</w:t>
      </w:r>
      <w:r w:rsidRPr="00EA49B4">
        <w:rPr>
          <w:szCs w:val="32"/>
        </w:rPr>
        <w:t>and était continuellement dans sa bouche</w:t>
      </w:r>
      <w:r w:rsidR="007D0B10">
        <w:rPr>
          <w:szCs w:val="32"/>
        </w:rPr>
        <w:t>. « 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disait-elle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son premier amour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unique amour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serait un jour son mari</w:t>
      </w:r>
      <w:r w:rsidR="007D0B10">
        <w:rPr>
          <w:szCs w:val="32"/>
        </w:rPr>
        <w:t>. »</w:t>
      </w:r>
    </w:p>
    <w:p w14:paraId="55FFE94A" w14:textId="5A2938FB" w:rsidR="007D0B10" w:rsidRDefault="00CC13A3" w:rsidP="00CC13A3">
      <w:pPr>
        <w:rPr>
          <w:szCs w:val="32"/>
        </w:rPr>
      </w:pPr>
      <w:r w:rsidRPr="00EA49B4">
        <w:rPr>
          <w:szCs w:val="32"/>
        </w:rPr>
        <w:t>Un instant 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lui faisait des reproches douloureux sur son indigne déférence pour les préjugés du monde</w:t>
      </w:r>
      <w:r w:rsidR="007D0B10">
        <w:rPr>
          <w:szCs w:val="32"/>
        </w:rPr>
        <w:t>. « 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bien cruel à lui d</w:t>
      </w:r>
      <w:r w:rsidR="007D0B10">
        <w:rPr>
          <w:szCs w:val="32"/>
        </w:rPr>
        <w:t>’</w:t>
      </w:r>
      <w:r w:rsidRPr="00EA49B4">
        <w:rPr>
          <w:szCs w:val="32"/>
        </w:rPr>
        <w:t>être aussi fier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aller lui dire qu</w:t>
      </w:r>
      <w:r w:rsidR="007D0B10">
        <w:rPr>
          <w:szCs w:val="32"/>
        </w:rPr>
        <w:t>’</w:t>
      </w:r>
      <w:r w:rsidRPr="00EA49B4">
        <w:rPr>
          <w:szCs w:val="32"/>
        </w:rPr>
        <w:t>il ne consentirait jamais à épouser une pauvre orpheline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s</w:t>
      </w:r>
      <w:r w:rsidR="007D0B10">
        <w:rPr>
          <w:szCs w:val="32"/>
        </w:rPr>
        <w:t>’</w:t>
      </w:r>
      <w:r w:rsidRPr="00EA49B4">
        <w:rPr>
          <w:szCs w:val="32"/>
        </w:rPr>
        <w:t>il était si fier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très-déterminée à l</w:t>
      </w:r>
      <w:r w:rsidR="007D0B10">
        <w:rPr>
          <w:szCs w:val="32"/>
        </w:rPr>
        <w:t>’</w:t>
      </w:r>
      <w:r w:rsidRPr="00EA49B4">
        <w:rPr>
          <w:szCs w:val="32"/>
        </w:rPr>
        <w:t>être tout autant que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lui ferait bien 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sa conduite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était ni faible ni légère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la dédaignait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saurait supporter son malheur avec constance</w:t>
      </w:r>
      <w:r w:rsidR="007D0B10">
        <w:rPr>
          <w:szCs w:val="32"/>
        </w:rPr>
        <w:t>. »</w:t>
      </w:r>
      <w:r w:rsidRPr="00EA49B4">
        <w:rPr>
          <w:szCs w:val="32"/>
        </w:rPr>
        <w:t xml:space="preserve"> Une autre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elle voyait </w:t>
      </w:r>
      <w:r w:rsidR="007D0B10">
        <w:rPr>
          <w:szCs w:val="32"/>
        </w:rPr>
        <w:t>M. </w:t>
      </w:r>
      <w:r w:rsidRPr="00EA49B4">
        <w:rPr>
          <w:szCs w:val="32"/>
        </w:rPr>
        <w:t>Tyrrel et son complice Grimes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mains et les habits ensanglantés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leur adressait des reproches si pathétiques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le cœur le plus dur en aurait été touché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Falkland revenait se présenter à son imagination délirante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le voyait déchiré de mille blessures et couvert d</w:t>
      </w:r>
      <w:r w:rsidR="007D0B10">
        <w:rPr>
          <w:szCs w:val="32"/>
        </w:rPr>
        <w:t>’</w:t>
      </w:r>
      <w:r w:rsidRPr="00EA49B4">
        <w:rPr>
          <w:szCs w:val="32"/>
        </w:rPr>
        <w:t>une pâleur mortelle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poussait des cris déchirants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accusait tout le monde d</w:t>
      </w:r>
      <w:r w:rsidR="007D0B10">
        <w:rPr>
          <w:szCs w:val="32"/>
        </w:rPr>
        <w:t>’</w:t>
      </w:r>
      <w:r w:rsidRPr="00EA49B4">
        <w:rPr>
          <w:szCs w:val="32"/>
        </w:rPr>
        <w:t>insensibilité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ne pas donner le moindre secours à celui qu</w:t>
      </w:r>
      <w:r w:rsidR="007D0B10">
        <w:rPr>
          <w:szCs w:val="32"/>
        </w:rPr>
        <w:t>’</w:t>
      </w:r>
      <w:r w:rsidRPr="00EA49B4">
        <w:rPr>
          <w:szCs w:val="32"/>
        </w:rPr>
        <w:t>elle aimait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ainsi qu</w:t>
      </w:r>
      <w:r w:rsidR="007D0B10">
        <w:rPr>
          <w:szCs w:val="32"/>
        </w:rPr>
        <w:t>’</w:t>
      </w:r>
      <w:r w:rsidRPr="00EA49B4">
        <w:rPr>
          <w:szCs w:val="32"/>
        </w:rPr>
        <w:t>elle passa deux journées presque entières dans une succession continuelle de tortures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voyant sans cesse entourée de persécuteurs et d</w:t>
      </w:r>
      <w:r w:rsidR="007D0B10">
        <w:rPr>
          <w:szCs w:val="32"/>
        </w:rPr>
        <w:t>’</w:t>
      </w:r>
      <w:r w:rsidRPr="00EA49B4">
        <w:rPr>
          <w:szCs w:val="32"/>
        </w:rPr>
        <w:t>assassins</w:t>
      </w:r>
      <w:r w:rsidR="007D0B10">
        <w:rPr>
          <w:szCs w:val="32"/>
        </w:rPr>
        <w:t>.</w:t>
      </w:r>
    </w:p>
    <w:p w14:paraId="4BBE53C4" w14:textId="47086C95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Le soir du second jour arriva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accompagné du docteur Wilson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médecin qui l</w:t>
      </w:r>
      <w:r w:rsidR="007D0B10">
        <w:rPr>
          <w:szCs w:val="32"/>
        </w:rPr>
        <w:t>’</w:t>
      </w:r>
      <w:r w:rsidRPr="00EA49B4">
        <w:rPr>
          <w:szCs w:val="32"/>
        </w:rPr>
        <w:t>avait déjà traitée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scène à laquelle il était appelé était affreuse pour un homme d</w:t>
      </w:r>
      <w:r w:rsidR="007D0B10">
        <w:rPr>
          <w:szCs w:val="32"/>
        </w:rPr>
        <w:t>’</w:t>
      </w:r>
      <w:r w:rsidRPr="00EA49B4">
        <w:rPr>
          <w:szCs w:val="32"/>
        </w:rPr>
        <w:t>une sensibilité aussi vive que la sienne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La nouvelle de </w:t>
      </w:r>
      <w:r w:rsidRPr="00EA49B4">
        <w:rPr>
          <w:szCs w:val="32"/>
        </w:rPr>
        <w:lastRenderedPageBreak/>
        <w:t>l</w:t>
      </w:r>
      <w:r w:rsidR="007D0B10">
        <w:rPr>
          <w:szCs w:val="32"/>
        </w:rPr>
        <w:t>’</w:t>
      </w:r>
      <w:r w:rsidRPr="00EA49B4">
        <w:rPr>
          <w:szCs w:val="32"/>
        </w:rPr>
        <w:t>emprisonnement lui avait porté un coup terrible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cet acte inouï de méchanceté l</w:t>
      </w:r>
      <w:r w:rsidR="007D0B10">
        <w:rPr>
          <w:szCs w:val="32"/>
        </w:rPr>
        <w:t>’</w:t>
      </w:r>
      <w:r w:rsidRPr="00EA49B4">
        <w:rPr>
          <w:szCs w:val="32"/>
        </w:rPr>
        <w:t>avait mis hors de lui-même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aperçut le visage hagard de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vit l</w:t>
      </w:r>
      <w:r w:rsidR="007D0B10">
        <w:rPr>
          <w:szCs w:val="32"/>
        </w:rPr>
        <w:t>’</w:t>
      </w:r>
      <w:r w:rsidRPr="00EA49B4">
        <w:rPr>
          <w:szCs w:val="32"/>
        </w:rPr>
        <w:t>arrêt de mort écrit sur tous les traits de cette malheureuse victime d</w:t>
      </w:r>
      <w:r w:rsidR="007D0B10">
        <w:rPr>
          <w:szCs w:val="32"/>
        </w:rPr>
        <w:t>’</w:t>
      </w:r>
      <w:r w:rsidRPr="00EA49B4">
        <w:rPr>
          <w:szCs w:val="32"/>
        </w:rPr>
        <w:t>un odieux tyran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put soutenir ce spectacle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moment où il entra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dans un accès de délire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crut encore voir approcher des assassins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leur demandait ce qu</w:t>
      </w:r>
      <w:r w:rsidR="007D0B10">
        <w:rPr>
          <w:szCs w:val="32"/>
        </w:rPr>
        <w:t>’</w:t>
      </w:r>
      <w:r w:rsidRPr="00EA49B4">
        <w:rPr>
          <w:szCs w:val="32"/>
        </w:rPr>
        <w:t>ils avaient fait de son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son unique 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sa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son époux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les suppliait de lui restituer les restes de son corps mutilé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qu</w:t>
      </w:r>
      <w:r w:rsidR="007D0B10">
        <w:rPr>
          <w:szCs w:val="32"/>
        </w:rPr>
        <w:t>’</w:t>
      </w:r>
      <w:r w:rsidRPr="00EA49B4">
        <w:rPr>
          <w:szCs w:val="32"/>
        </w:rPr>
        <w:t>elle pût les presser encore dans ses bras mourants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rendre le dernier soupir sur ses lèvres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être ensevelie dans le même tombeau que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leur reprochait leur lâcheté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servir ainsi d</w:t>
      </w:r>
      <w:r w:rsidR="007D0B10">
        <w:rPr>
          <w:szCs w:val="32"/>
        </w:rPr>
        <w:t>’</w:t>
      </w:r>
      <w:r w:rsidRPr="00EA49B4">
        <w:rPr>
          <w:szCs w:val="32"/>
        </w:rPr>
        <w:t>instrument à la barbarie de son misérable cousin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lui avait fait perdre la raison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ne serait pas satisfait qu</w:t>
      </w:r>
      <w:r w:rsidR="007D0B10">
        <w:rPr>
          <w:szCs w:val="32"/>
        </w:rPr>
        <w:t>’</w:t>
      </w:r>
      <w:r w:rsidRPr="00EA49B4">
        <w:rPr>
          <w:szCs w:val="32"/>
        </w:rPr>
        <w:t>il ne l</w:t>
      </w:r>
      <w:r w:rsidR="007D0B10">
        <w:rPr>
          <w:szCs w:val="32"/>
        </w:rPr>
        <w:t>’</w:t>
      </w:r>
      <w:r w:rsidRPr="00EA49B4">
        <w:rPr>
          <w:szCs w:val="32"/>
        </w:rPr>
        <w:t>eût assassinée</w:t>
      </w:r>
      <w:r w:rsidR="007D0B10">
        <w:rPr>
          <w:szCs w:val="32"/>
        </w:rPr>
        <w:t>. M. </w:t>
      </w:r>
      <w:r w:rsidRPr="00EA49B4">
        <w:rPr>
          <w:szCs w:val="32"/>
        </w:rPr>
        <w:t>Falkland s</w:t>
      </w:r>
      <w:r w:rsidR="007D0B10">
        <w:rPr>
          <w:szCs w:val="32"/>
        </w:rPr>
        <w:t>’</w:t>
      </w:r>
      <w:r w:rsidRPr="00EA49B4">
        <w:rPr>
          <w:szCs w:val="32"/>
        </w:rPr>
        <w:t>arracha bientôt de ce lieu de douleur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laissant le docteur Wilson auprès de sa malade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recommanda de venir le trouver à son auberge aussitôt après avoir ordonné ce qu</w:t>
      </w:r>
      <w:r w:rsidR="007D0B10">
        <w:rPr>
          <w:szCs w:val="32"/>
        </w:rPr>
        <w:t>’</w:t>
      </w:r>
      <w:r w:rsidRPr="00EA49B4">
        <w:rPr>
          <w:szCs w:val="32"/>
        </w:rPr>
        <w:t>il y avait à faire</w:t>
      </w:r>
      <w:r w:rsidR="007D0B10">
        <w:rPr>
          <w:szCs w:val="32"/>
        </w:rPr>
        <w:t>.</w:t>
      </w:r>
    </w:p>
    <w:p w14:paraId="29AD93D9" w14:textId="37756DCB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agitation continuelle dans laquelle avait été miss Melville pendant plusieurs jours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nature de sa maladie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épuisé totalement ses forces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Environ une heure après la visite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eut lieu une crise qui la laissa si bas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était difficile d</w:t>
      </w:r>
      <w:r w:rsidR="007D0B10">
        <w:rPr>
          <w:szCs w:val="32"/>
        </w:rPr>
        <w:t>’</w:t>
      </w:r>
      <w:r w:rsidRPr="00EA49B4">
        <w:rPr>
          <w:szCs w:val="32"/>
        </w:rPr>
        <w:t>apercevoir en elle quelques signes de 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docteur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venait de sortir pour calmer un peu le trouble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impatience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appelé de nouveau d</w:t>
      </w:r>
      <w:r w:rsidR="007D0B10">
        <w:rPr>
          <w:szCs w:val="32"/>
        </w:rPr>
        <w:t>’</w:t>
      </w:r>
      <w:r w:rsidRPr="00EA49B4">
        <w:rPr>
          <w:szCs w:val="32"/>
        </w:rPr>
        <w:t>après ce changement de symptômes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passa le reste de la nuit près du lit de la malade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situation de celle-ci était telle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on pouvait craindre de la voir expirer d</w:t>
      </w:r>
      <w:r w:rsidR="007D0B10">
        <w:rPr>
          <w:szCs w:val="32"/>
        </w:rPr>
        <w:t>’</w:t>
      </w:r>
      <w:r w:rsidRPr="00EA49B4">
        <w:rPr>
          <w:szCs w:val="32"/>
        </w:rPr>
        <w:t>un moment à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Tandis que miss Melville était dans cet état de faiblesse et d</w:t>
      </w:r>
      <w:r w:rsidR="007D0B10">
        <w:rPr>
          <w:szCs w:val="32"/>
        </w:rPr>
        <w:t>’</w:t>
      </w:r>
      <w:r w:rsidRPr="00EA49B4">
        <w:rPr>
          <w:szCs w:val="32"/>
        </w:rPr>
        <w:t>épuisement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voyait sur la figure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les signes de la plus vive inquiétude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était naturellement d</w:t>
      </w:r>
      <w:r w:rsidR="007D0B10">
        <w:rPr>
          <w:szCs w:val="32"/>
        </w:rPr>
        <w:t>’</w:t>
      </w:r>
      <w:r w:rsidRPr="00EA49B4">
        <w:rPr>
          <w:szCs w:val="32"/>
        </w:rPr>
        <w:t>une extrême sensibilité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les vertus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Émilie étaient </w:t>
      </w:r>
      <w:r w:rsidRPr="00EA49B4">
        <w:rPr>
          <w:szCs w:val="32"/>
        </w:rPr>
        <w:lastRenderedPageBreak/>
        <w:t>bien faites pour obtenir toute son affection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</w:t>
      </w:r>
      <w:r w:rsidR="007D0B10">
        <w:rPr>
          <w:szCs w:val="32"/>
        </w:rPr>
        <w:t>’</w:t>
      </w:r>
      <w:r w:rsidRPr="00EA49B4">
        <w:rPr>
          <w:szCs w:val="32"/>
        </w:rPr>
        <w:t>aimait comme une mère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moindre mouvement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moindre son la faisait trembler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docteur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cause de la fatigue continuelle qu</w:t>
      </w:r>
      <w:r w:rsidR="007D0B10">
        <w:rPr>
          <w:szCs w:val="32"/>
        </w:rPr>
        <w:t>’</w:t>
      </w:r>
      <w:r w:rsidRPr="00EA49B4">
        <w:rPr>
          <w:szCs w:val="32"/>
        </w:rPr>
        <w:t>avait eue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amené une autre garde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employa toutes sortes de représentations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un peu d</w:t>
      </w:r>
      <w:r w:rsidR="007D0B10">
        <w:rPr>
          <w:szCs w:val="32"/>
        </w:rPr>
        <w:t>’</w:t>
      </w:r>
      <w:r w:rsidRPr="00EA49B4">
        <w:rPr>
          <w:szCs w:val="32"/>
        </w:rPr>
        <w:t>autorité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forcer cette dame à quitter la chambre de la malade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lui fut impossible de rien gagner sur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finit par s</w:t>
      </w:r>
      <w:r w:rsidR="007D0B10">
        <w:rPr>
          <w:szCs w:val="32"/>
        </w:rPr>
        <w:t>’</w:t>
      </w:r>
      <w:r w:rsidRPr="00EA49B4">
        <w:rPr>
          <w:szCs w:val="32"/>
        </w:rPr>
        <w:t>apercevoir que la violence qu</w:t>
      </w:r>
      <w:r w:rsidR="007D0B10">
        <w:rPr>
          <w:szCs w:val="32"/>
        </w:rPr>
        <w:t>’</w:t>
      </w:r>
      <w:r w:rsidRPr="00EA49B4">
        <w:rPr>
          <w:szCs w:val="32"/>
        </w:rPr>
        <w:t>il faudrait nécessairement lui faire pour la séparer de la mourante lui ferait probablement plus de mal que si on la laissait suivre son inclination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tout moment son œil se tournait vers le docteur avec la plus vive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cherchait à lire dans sa figure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>elle osât prononcer un seul mot pour lui demander son opinion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 elle avait peur de recevoir une réponse sinistre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même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écoutait avec une douloureuse attention la moindre parole qui sortait de la bouche du médecin ou de la garde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si elle eût espéré de recueillir indirectement quelque indication sur ce qu</w:t>
      </w:r>
      <w:r w:rsidR="007D0B10">
        <w:rPr>
          <w:szCs w:val="32"/>
        </w:rPr>
        <w:t>’</w:t>
      </w:r>
      <w:r w:rsidRPr="00EA49B4">
        <w:rPr>
          <w:szCs w:val="32"/>
        </w:rPr>
        <w:t>elle désirait tant savoir et qu</w:t>
      </w:r>
      <w:r w:rsidR="007D0B10">
        <w:rPr>
          <w:szCs w:val="32"/>
        </w:rPr>
        <w:t>’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pas le courage de demander</w:t>
      </w:r>
      <w:r w:rsidR="007D0B10">
        <w:rPr>
          <w:szCs w:val="32"/>
        </w:rPr>
        <w:t>.</w:t>
      </w:r>
    </w:p>
    <w:p w14:paraId="3DFB7BFB" w14:textId="4D7BA654" w:rsidR="007D0B10" w:rsidRDefault="00CC13A3" w:rsidP="00CC13A3">
      <w:pPr>
        <w:rPr>
          <w:szCs w:val="32"/>
        </w:rPr>
      </w:pPr>
      <w:r w:rsidRPr="00EA49B4">
        <w:rPr>
          <w:szCs w:val="32"/>
        </w:rPr>
        <w:t>Vers le matin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état de la malade parut prendre une tournure favorable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sommeilla pendant près de deux heures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quand elle se réveilla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tout à fait calme et revenue à son bon sens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Ayant entendu dire que </w:t>
      </w:r>
      <w:r w:rsidR="007D0B10">
        <w:rPr>
          <w:szCs w:val="32"/>
        </w:rPr>
        <w:t>M. </w:t>
      </w:r>
      <w:r w:rsidRPr="00EA49B4">
        <w:rPr>
          <w:szCs w:val="32"/>
        </w:rPr>
        <w:t>Falkland lui avait amené un médecin et était lui-même dans les environs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demanda à le voir</w:t>
      </w:r>
      <w:r w:rsidR="007D0B10">
        <w:rPr>
          <w:szCs w:val="32"/>
        </w:rPr>
        <w:t>. M. </w:t>
      </w:r>
      <w:r w:rsidRPr="00EA49B4">
        <w:rPr>
          <w:szCs w:val="32"/>
        </w:rPr>
        <w:t>Falkland était allé pendant ce temps avec un de ses fermiers cautionner la dette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ce moment il entrait dans la prison pour s</w:t>
      </w:r>
      <w:r w:rsidR="007D0B10">
        <w:rPr>
          <w:szCs w:val="32"/>
        </w:rPr>
        <w:t>’</w:t>
      </w:r>
      <w:r w:rsidRPr="00EA49B4">
        <w:rPr>
          <w:szCs w:val="32"/>
        </w:rPr>
        <w:t>informer si on pouvait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danger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transporter dans une chambre plus aérée et plus commode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il parut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vue rappela confusément à miss Melville les rêveries de son transport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se couvrit le visage de la main avec un air de chaste confusion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cependant elle le remercia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cette aimable simplicité qui lui était ordinaire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toute la peine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donnée pour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Elle </w:t>
      </w:r>
      <w:r w:rsidRPr="00EA49B4">
        <w:rPr>
          <w:szCs w:val="32"/>
        </w:rPr>
        <w:lastRenderedPageBreak/>
        <w:t>espérait ne plus lui en causer autant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pensait que cela irait mieux</w:t>
      </w:r>
      <w:r w:rsidR="007D0B10">
        <w:rPr>
          <w:szCs w:val="32"/>
        </w:rPr>
        <w:t>.</w:t>
      </w:r>
    </w:p>
    <w:p w14:paraId="640854DB" w14:textId="030DA83A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Ce serait vraiment une honte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disait-elle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toute la force et l</w:t>
      </w:r>
      <w:r>
        <w:rPr>
          <w:szCs w:val="32"/>
        </w:rPr>
        <w:t>’</w:t>
      </w:r>
      <w:r w:rsidR="00CC13A3" w:rsidRPr="00EA49B4">
        <w:rPr>
          <w:szCs w:val="32"/>
        </w:rPr>
        <w:t>activité de la jeunesse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ne venait pas à bout de survivre aux légères contrariétés qu</w:t>
      </w:r>
      <w:r>
        <w:rPr>
          <w:szCs w:val="32"/>
        </w:rPr>
        <w:t>’</w:t>
      </w:r>
      <w:r w:rsidR="00CC13A3" w:rsidRPr="00EA49B4">
        <w:rPr>
          <w:szCs w:val="32"/>
        </w:rPr>
        <w:t>elle avait eues à essuyer</w:t>
      </w:r>
      <w:r>
        <w:rPr>
          <w:szCs w:val="32"/>
        </w:rPr>
        <w:t>. »</w:t>
      </w:r>
    </w:p>
    <w:p w14:paraId="147D6F47" w14:textId="349B4F39" w:rsidR="007D0B10" w:rsidRDefault="00CC13A3" w:rsidP="00CC13A3">
      <w:pPr>
        <w:rPr>
          <w:szCs w:val="32"/>
        </w:rPr>
      </w:pPr>
      <w:r w:rsidRPr="00EA49B4">
        <w:rPr>
          <w:szCs w:val="32"/>
        </w:rPr>
        <w:t>Hélas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en parlant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était toujours d</w:t>
      </w:r>
      <w:r w:rsidR="007D0B10">
        <w:rPr>
          <w:szCs w:val="32"/>
        </w:rPr>
        <w:t>’</w:t>
      </w:r>
      <w:r w:rsidRPr="00EA49B4">
        <w:rPr>
          <w:szCs w:val="32"/>
        </w:rPr>
        <w:t>une faiblesse extrême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tâchait de prendre l</w:t>
      </w:r>
      <w:r w:rsidR="007D0B10">
        <w:rPr>
          <w:szCs w:val="32"/>
        </w:rPr>
        <w:t>’</w:t>
      </w:r>
      <w:r w:rsidRPr="00EA49B4">
        <w:rPr>
          <w:szCs w:val="32"/>
        </w:rPr>
        <w:t>air riant et satisfait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était un vain effort</w:t>
      </w:r>
      <w:r w:rsidR="007D0B10">
        <w:rPr>
          <w:szCs w:val="32"/>
        </w:rPr>
        <w:t>. M. </w:t>
      </w:r>
      <w:r w:rsidRPr="00EA49B4">
        <w:rPr>
          <w:szCs w:val="32"/>
        </w:rPr>
        <w:t>Falkland et le docteur joignirent leurs instances pour la prier d</w:t>
      </w:r>
      <w:r w:rsidR="007D0B10">
        <w:rPr>
          <w:szCs w:val="32"/>
        </w:rPr>
        <w:t>’</w:t>
      </w:r>
      <w:r w:rsidRPr="00EA49B4">
        <w:rPr>
          <w:szCs w:val="32"/>
        </w:rPr>
        <w:t>éviter pour le moment tout ce qui pourrait l</w:t>
      </w:r>
      <w:r w:rsidR="007D0B10">
        <w:rPr>
          <w:szCs w:val="32"/>
        </w:rPr>
        <w:t>’</w:t>
      </w:r>
      <w:r w:rsidRPr="00EA49B4">
        <w:rPr>
          <w:szCs w:val="32"/>
        </w:rPr>
        <w:t>émouvoir</w:t>
      </w:r>
      <w:r w:rsidR="007D0B10">
        <w:rPr>
          <w:szCs w:val="32"/>
        </w:rPr>
        <w:t>.</w:t>
      </w:r>
    </w:p>
    <w:p w14:paraId="6EA84B2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Encouragée par les apparences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se hasarda alors à suivre ces deux messieurs hors de la chambre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savoir du médecin jusqu</w:t>
      </w:r>
      <w:r w:rsidR="007D0B10">
        <w:rPr>
          <w:szCs w:val="32"/>
        </w:rPr>
        <w:t>’</w:t>
      </w:r>
      <w:r w:rsidRPr="00EA49B4">
        <w:rPr>
          <w:szCs w:val="32"/>
        </w:rPr>
        <w:t>où allaient ses espérances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docteur Wilson avoua qu</w:t>
      </w:r>
      <w:r w:rsidR="007D0B10">
        <w:rPr>
          <w:szCs w:val="32"/>
        </w:rPr>
        <w:t>’</w:t>
      </w:r>
      <w:r w:rsidRPr="00EA49B4">
        <w:rPr>
          <w:szCs w:val="32"/>
        </w:rPr>
        <w:t>il avait d</w:t>
      </w:r>
      <w:r w:rsidR="007D0B10">
        <w:rPr>
          <w:szCs w:val="32"/>
        </w:rPr>
        <w:t>’</w:t>
      </w:r>
      <w:r w:rsidRPr="00EA49B4">
        <w:rPr>
          <w:szCs w:val="32"/>
        </w:rPr>
        <w:t>abord trouvé la malade dans une situation très-fâcheuse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déclara qu</w:t>
      </w:r>
      <w:r w:rsidR="007D0B10">
        <w:rPr>
          <w:szCs w:val="32"/>
        </w:rPr>
        <w:t>’</w:t>
      </w:r>
      <w:r w:rsidRPr="00EA49B4">
        <w:rPr>
          <w:szCs w:val="32"/>
        </w:rPr>
        <w:t>il y avait du mieux dans les symptômes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pas sans espérance de la sauver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ajouta qu</w:t>
      </w:r>
      <w:r w:rsidR="007D0B10">
        <w:rPr>
          <w:szCs w:val="32"/>
        </w:rPr>
        <w:t>’</w:t>
      </w:r>
      <w:r w:rsidRPr="00EA49B4">
        <w:rPr>
          <w:szCs w:val="32"/>
        </w:rPr>
        <w:t>il ne pouvait encore répondre de rien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les douze heures qui allaient suivre seraient sans doute critiques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que si le lendemain matin elle n</w:t>
      </w:r>
      <w:r w:rsidR="007D0B10">
        <w:rPr>
          <w:szCs w:val="32"/>
        </w:rPr>
        <w:t>’</w:t>
      </w:r>
      <w:r w:rsidRPr="00EA49B4">
        <w:rPr>
          <w:szCs w:val="32"/>
        </w:rPr>
        <w:t>était pas plus mal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croyait pouvoir garantir sa guérison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avait encore vu jusque-là les choses que comme désespérées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devint presque folle de joie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son ravissement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fondait en larmes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bénissait le docteur dans les termes les plus vifs et les plus passionnés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disait mille extravagances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docteur Wilson saisit cette occasion pour la presser de prendre elle-même un peu de repos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à quoi elle consentit après s</w:t>
      </w:r>
      <w:r w:rsidR="007D0B10">
        <w:rPr>
          <w:szCs w:val="32"/>
        </w:rPr>
        <w:t>’</w:t>
      </w:r>
      <w:r w:rsidRPr="00EA49B4">
        <w:rPr>
          <w:szCs w:val="32"/>
        </w:rPr>
        <w:t>être fait donner une chambre tout auprès de celle de miss Melville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avoir bien recommandé à la garde de l</w:t>
      </w:r>
      <w:r w:rsidR="007D0B10">
        <w:rPr>
          <w:szCs w:val="32"/>
        </w:rPr>
        <w:t>’</w:t>
      </w:r>
      <w:r w:rsidRPr="00EA49B4">
        <w:rPr>
          <w:szCs w:val="32"/>
        </w:rPr>
        <w:t>avertir au moindre changement qui pourrait survenir dans l</w:t>
      </w:r>
      <w:r w:rsidR="007D0B10">
        <w:rPr>
          <w:szCs w:val="32"/>
        </w:rPr>
        <w:t>’</w:t>
      </w:r>
      <w:r w:rsidRPr="00EA49B4">
        <w:rPr>
          <w:szCs w:val="32"/>
        </w:rPr>
        <w:t>état de la malade</w:t>
      </w:r>
      <w:r w:rsidR="007D0B10">
        <w:rPr>
          <w:szCs w:val="32"/>
        </w:rPr>
        <w:t>.</w:t>
      </w:r>
    </w:p>
    <w:p w14:paraId="7A7BE87F" w14:textId="03B8ED6D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dormait depuis plusieurs heures sans interruption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elle fut réveillée par un mouvement extraordinaire qui se fit entendre dans la chambre voisine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prêta l</w:t>
      </w:r>
      <w:r w:rsidR="007D0B10">
        <w:rPr>
          <w:szCs w:val="32"/>
        </w:rPr>
        <w:t>’</w:t>
      </w:r>
      <w:r w:rsidRPr="00EA49B4">
        <w:rPr>
          <w:szCs w:val="32"/>
        </w:rPr>
        <w:t>oreille pendant quelques minutes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ensuite se détermina à aller voir ce que ce pouvait être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elle ouvrait la porte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rencontra la garde qui venait la chercher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figure de celle-ci indiquait assez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>il fût besoin de parler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</w:t>
      </w:r>
      <w:r w:rsidR="007D0B10">
        <w:rPr>
          <w:szCs w:val="32"/>
        </w:rPr>
        <w:t>’</w:t>
      </w:r>
      <w:r w:rsidRPr="00EA49B4">
        <w:rPr>
          <w:szCs w:val="32"/>
        </w:rPr>
        <w:t>elle venait apprendre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vole au lit de miss Melville et la voit expirante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apparences du mieux avaient été de peu de durée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calme du matin n</w:t>
      </w:r>
      <w:r w:rsidR="007D0B10">
        <w:rPr>
          <w:szCs w:val="32"/>
        </w:rPr>
        <w:t>’</w:t>
      </w:r>
      <w:r w:rsidRPr="00EA49B4">
        <w:rPr>
          <w:szCs w:val="32"/>
        </w:rPr>
        <w:t>avaient été qu</w:t>
      </w:r>
      <w:r w:rsidR="007D0B10">
        <w:rPr>
          <w:szCs w:val="32"/>
        </w:rPr>
        <w:t>’</w:t>
      </w:r>
      <w:r w:rsidRPr="00EA49B4">
        <w:rPr>
          <w:szCs w:val="32"/>
        </w:rPr>
        <w:t>un éclair précurseur de la mort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quelques heures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état de la malade avait sensiblement empiré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teint s</w:t>
      </w:r>
      <w:r w:rsidR="007D0B10">
        <w:rPr>
          <w:szCs w:val="32"/>
        </w:rPr>
        <w:t>’</w:t>
      </w:r>
      <w:r w:rsidRPr="00EA49B4">
        <w:rPr>
          <w:szCs w:val="32"/>
        </w:rPr>
        <w:t>était flétri et décoloré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 avait la respiration pénible et le regard fixe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docteur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entré dans ce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vu du premier coup d</w:t>
      </w:r>
      <w:r w:rsidR="007D0B10">
        <w:rPr>
          <w:szCs w:val="32"/>
        </w:rPr>
        <w:t>’</w:t>
      </w:r>
      <w:r w:rsidRPr="00EA49B4">
        <w:rPr>
          <w:szCs w:val="32"/>
        </w:rPr>
        <w:t>œil que c</w:t>
      </w:r>
      <w:r w:rsidR="007D0B10">
        <w:rPr>
          <w:szCs w:val="32"/>
        </w:rPr>
        <w:t>’</w:t>
      </w:r>
      <w:r w:rsidRPr="00EA49B4">
        <w:rPr>
          <w:szCs w:val="32"/>
        </w:rPr>
        <w:t>en était fait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eut quelques convulsions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elles furent apaisées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adressa la parole au médecin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ton calme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très-faible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le remercia de ses soins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exprima la plus vive reconnaissance pour les bontés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pardonna à son cousin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désirant qu</w:t>
      </w:r>
      <w:r w:rsidR="007D0B10">
        <w:rPr>
          <w:szCs w:val="32"/>
        </w:rPr>
        <w:t>’</w:t>
      </w:r>
      <w:r w:rsidRPr="00EA49B4">
        <w:rPr>
          <w:szCs w:val="32"/>
        </w:rPr>
        <w:t>il ne fût jamais trop tourmenté par le souvenir de sa cruauté envers 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aurait désiré vivre plus longtemps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personne n</w:t>
      </w:r>
      <w:r w:rsidR="007D0B10">
        <w:rPr>
          <w:szCs w:val="32"/>
        </w:rPr>
        <w:t>’</w:t>
      </w:r>
      <w:r w:rsidRPr="00EA49B4">
        <w:rPr>
          <w:szCs w:val="32"/>
        </w:rPr>
        <w:t>avait eu un goût plus prononcé qu</w:t>
      </w:r>
      <w:r w:rsidR="007D0B10">
        <w:rPr>
          <w:szCs w:val="32"/>
        </w:rPr>
        <w:t>’</w:t>
      </w:r>
      <w:r w:rsidRPr="00EA49B4">
        <w:rPr>
          <w:szCs w:val="32"/>
        </w:rPr>
        <w:t>elle pour les choses propres à faire aimer la vie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elle préférait encore de mourir plutôt que se voir la femme de Grimes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moment où entra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tourna la tête vers 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la plus touchante expression d</w:t>
      </w:r>
      <w:r w:rsidR="007D0B10">
        <w:rPr>
          <w:szCs w:val="32"/>
        </w:rPr>
        <w:t>’</w:t>
      </w:r>
      <w:r w:rsidRPr="00EA49B4">
        <w:rPr>
          <w:szCs w:val="32"/>
        </w:rPr>
        <w:t>amitié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répéta son nom plusieurs fois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furent là ses dernières paroles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moins de deux heures 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rendit le dernier soupir entre les bras de cette fidèle amie</w:t>
      </w:r>
      <w:r w:rsidR="007D0B10">
        <w:rPr>
          <w:szCs w:val="32"/>
        </w:rPr>
        <w:t>.</w:t>
      </w:r>
    </w:p>
    <w:p w14:paraId="1A578864" w14:textId="49591B5F" w:rsidR="00CC13A3" w:rsidRPr="00EA49B4" w:rsidRDefault="00CC13A3" w:rsidP="007D0B10">
      <w:pPr>
        <w:pStyle w:val="Titre1"/>
      </w:pPr>
      <w:bookmarkStart w:id="14" w:name="_Toc194843903"/>
      <w:r w:rsidRPr="00EA49B4">
        <w:lastRenderedPageBreak/>
        <w:t>XI</w:t>
      </w:r>
      <w:bookmarkEnd w:id="14"/>
    </w:p>
    <w:p w14:paraId="6B88DBDD" w14:textId="0CC645ED" w:rsidR="007D0B10" w:rsidRDefault="00CC13A3" w:rsidP="00CC13A3">
      <w:pPr>
        <w:rPr>
          <w:szCs w:val="32"/>
        </w:rPr>
      </w:pPr>
      <w:r w:rsidRPr="00EA49B4">
        <w:rPr>
          <w:szCs w:val="32"/>
        </w:rPr>
        <w:t>Tel fut le sort de miss Émilie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Jamais peut-être la tyrannie ne donna un exemple plus affligeant de l</w:t>
      </w:r>
      <w:r w:rsidR="007D0B10">
        <w:rPr>
          <w:szCs w:val="32"/>
        </w:rPr>
        <w:t>’</w:t>
      </w:r>
      <w:r w:rsidRPr="00EA49B4">
        <w:rPr>
          <w:szCs w:val="32"/>
        </w:rPr>
        <w:t>horreur qu</w:t>
      </w:r>
      <w:r w:rsidR="007D0B10">
        <w:rPr>
          <w:szCs w:val="32"/>
        </w:rPr>
        <w:t>’</w:t>
      </w:r>
      <w:r w:rsidRPr="00EA49B4">
        <w:rPr>
          <w:szCs w:val="32"/>
        </w:rPr>
        <w:t>elle doit inspirer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eut pas un seul témoin de cette scène douloureuse qui pût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empêcher de regarder </w:t>
      </w:r>
      <w:r w:rsidR="007D0B10">
        <w:rPr>
          <w:szCs w:val="32"/>
        </w:rPr>
        <w:t>M. </w:t>
      </w:r>
      <w:r w:rsidRPr="00EA49B4">
        <w:rPr>
          <w:szCs w:val="32"/>
        </w:rPr>
        <w:t>Tyrrel comme le plus odieux tyran qui eût jamais déshonoré l</w:t>
      </w:r>
      <w:r w:rsidR="007D0B10">
        <w:rPr>
          <w:szCs w:val="32"/>
        </w:rPr>
        <w:t>’</w:t>
      </w:r>
      <w:r w:rsidRPr="00EA49B4">
        <w:rPr>
          <w:szCs w:val="32"/>
        </w:rPr>
        <w:t>espèce humaine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 acte de cruauté inouïe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fut bientôt connu dans la prison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excita l</w:t>
      </w:r>
      <w:r w:rsidR="007D0B10">
        <w:rPr>
          <w:szCs w:val="32"/>
        </w:rPr>
        <w:t>’</w:t>
      </w:r>
      <w:r w:rsidRPr="00EA49B4">
        <w:rPr>
          <w:szCs w:val="32"/>
        </w:rPr>
        <w:t>étonnement et une indignation générale parmi les employés mêmes de ce lieu d</w:t>
      </w:r>
      <w:r w:rsidR="007D0B10">
        <w:rPr>
          <w:szCs w:val="32"/>
        </w:rPr>
        <w:t>’</w:t>
      </w:r>
      <w:r w:rsidRPr="00EA49B4">
        <w:rPr>
          <w:szCs w:val="32"/>
        </w:rPr>
        <w:t>oppression</w:t>
      </w:r>
      <w:r w:rsidR="007D0B10">
        <w:rPr>
          <w:szCs w:val="32"/>
        </w:rPr>
        <w:t>.</w:t>
      </w:r>
    </w:p>
    <w:p w14:paraId="2ED3B90A" w14:textId="0D1C656D" w:rsidR="007D0B10" w:rsidRDefault="00CC13A3" w:rsidP="00CC13A3">
      <w:pPr>
        <w:rPr>
          <w:szCs w:val="32"/>
        </w:rPr>
      </w:pPr>
      <w:r w:rsidRPr="00EA49B4">
        <w:rPr>
          <w:szCs w:val="32"/>
        </w:rPr>
        <w:t>Si tels furent les sentiments de ces hommes accoutumés à servir d</w:t>
      </w:r>
      <w:r w:rsidR="007D0B10">
        <w:rPr>
          <w:szCs w:val="32"/>
        </w:rPr>
        <w:t>’</w:t>
      </w:r>
      <w:r w:rsidRPr="00EA49B4">
        <w:rPr>
          <w:szCs w:val="32"/>
        </w:rPr>
        <w:t>instruments à l</w:t>
      </w:r>
      <w:r w:rsidR="007D0B10">
        <w:rPr>
          <w:szCs w:val="32"/>
        </w:rPr>
        <w:t>’</w:t>
      </w:r>
      <w:r w:rsidRPr="00EA49B4">
        <w:rPr>
          <w:szCs w:val="32"/>
        </w:rPr>
        <w:t>injustice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on devine sans peine quels durent être ceux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eut un véritable accès de démence et de désespoir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se frappait le front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arrachait les cheveux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allait et venait comme pour fuir une horrible image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</w:t>
      </w:r>
      <w:r w:rsidR="007D0B10">
        <w:rPr>
          <w:szCs w:val="32"/>
        </w:rPr>
        <w:t>’</w:t>
      </w:r>
      <w:r w:rsidRPr="00EA49B4">
        <w:rPr>
          <w:szCs w:val="32"/>
        </w:rPr>
        <w:t>écriait qu</w:t>
      </w:r>
      <w:r w:rsidR="007D0B10">
        <w:rPr>
          <w:szCs w:val="32"/>
        </w:rPr>
        <w:t>’</w:t>
      </w:r>
      <w:r w:rsidRPr="00EA49B4">
        <w:rPr>
          <w:szCs w:val="32"/>
        </w:rPr>
        <w:t>il avait honte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appartenir à la même espèce qui avait produit un monstre tel que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son indignation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accusait la Providence et surtout les lois qui lui défendaient d</w:t>
      </w:r>
      <w:r w:rsidR="007D0B10">
        <w:rPr>
          <w:szCs w:val="32"/>
        </w:rPr>
        <w:t>’</w:t>
      </w:r>
      <w:r w:rsidRPr="00EA49B4">
        <w:rPr>
          <w:szCs w:val="32"/>
        </w:rPr>
        <w:t>écraser comme un reptile l</w:t>
      </w:r>
      <w:r w:rsidR="007D0B10">
        <w:rPr>
          <w:szCs w:val="32"/>
        </w:rPr>
        <w:t>’</w:t>
      </w:r>
      <w:r w:rsidRPr="00EA49B4">
        <w:rPr>
          <w:szCs w:val="32"/>
        </w:rPr>
        <w:t>assassin de miss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fallut le garder comme un furieux</w:t>
      </w:r>
      <w:r w:rsidR="007D0B10">
        <w:rPr>
          <w:szCs w:val="32"/>
        </w:rPr>
        <w:t>.</w:t>
      </w:r>
    </w:p>
    <w:p w14:paraId="2A87D333" w14:textId="40B8814A" w:rsidR="007D0B10" w:rsidRDefault="00CC13A3" w:rsidP="00CC13A3">
      <w:pPr>
        <w:rPr>
          <w:szCs w:val="32"/>
        </w:rPr>
      </w:pPr>
      <w:r w:rsidRPr="00EA49B4">
        <w:rPr>
          <w:szCs w:val="32"/>
        </w:rPr>
        <w:t>Ce fut sur le docteur Wilson que reposa tout le soin de voir et de décider ce qu</w:t>
      </w:r>
      <w:r w:rsidR="007D0B10">
        <w:rPr>
          <w:szCs w:val="32"/>
        </w:rPr>
        <w:t>’</w:t>
      </w:r>
      <w:r w:rsidRPr="00EA49B4">
        <w:rPr>
          <w:szCs w:val="32"/>
        </w:rPr>
        <w:t>il y avait de mieux à faire dans la conjoncture présente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docteur était un homme froid et méthodique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des premières idées qui se présentèrent à son 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que miss Melville était de la famille Tyrrel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 xml:space="preserve">il ne doutait pas que </w:t>
      </w:r>
      <w:r w:rsidR="007D0B10">
        <w:rPr>
          <w:szCs w:val="32"/>
        </w:rPr>
        <w:t>M. </w:t>
      </w:r>
      <w:r w:rsidRPr="00EA49B4">
        <w:rPr>
          <w:szCs w:val="32"/>
        </w:rPr>
        <w:t>Falkland ne fût très-disposé à acquitter toutes les dépenses qu</w:t>
      </w:r>
      <w:r w:rsidR="007D0B10">
        <w:rPr>
          <w:szCs w:val="32"/>
        </w:rPr>
        <w:t>’</w:t>
      </w:r>
      <w:r w:rsidRPr="00EA49B4">
        <w:rPr>
          <w:szCs w:val="32"/>
        </w:rPr>
        <w:t>exigeaient les tristes restes de cette malheureuse victime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pensa que les lois de l</w:t>
      </w:r>
      <w:r w:rsidR="007D0B10">
        <w:rPr>
          <w:szCs w:val="32"/>
        </w:rPr>
        <w:t>’</w:t>
      </w:r>
      <w:r w:rsidRPr="00EA49B4">
        <w:rPr>
          <w:szCs w:val="32"/>
        </w:rPr>
        <w:t>usage et de la décence ne permettaient pas de laisser passer un tel événement sans en donner connaissance au chef de la famille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 aussi le soin de ses propres intérêts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médecin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lastRenderedPageBreak/>
        <w:t>contribua-t-il pour quelque chose à la répugnance qu</w:t>
      </w:r>
      <w:r w:rsidR="007D0B10">
        <w:rPr>
          <w:szCs w:val="32"/>
        </w:rPr>
        <w:t>’</w:t>
      </w:r>
      <w:r w:rsidRPr="00EA49B4">
        <w:rPr>
          <w:szCs w:val="32"/>
        </w:rPr>
        <w:t>il sentait à aller s</w:t>
      </w:r>
      <w:r w:rsidR="007D0B10">
        <w:rPr>
          <w:szCs w:val="32"/>
        </w:rPr>
        <w:t>’</w:t>
      </w:r>
      <w:r w:rsidRPr="00EA49B4">
        <w:rPr>
          <w:szCs w:val="32"/>
        </w:rPr>
        <w:t>exposer au ressentiment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personne aussi considérable dans le pays que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faiblesse n</w:t>
      </w:r>
      <w:r w:rsidR="007D0B10">
        <w:rPr>
          <w:szCs w:val="32"/>
        </w:rPr>
        <w:t>’</w:t>
      </w:r>
      <w:r w:rsidRPr="00EA49B4">
        <w:rPr>
          <w:szCs w:val="32"/>
        </w:rPr>
        <w:t>empêchait pas qu</w:t>
      </w:r>
      <w:r w:rsidR="007D0B10">
        <w:rPr>
          <w:szCs w:val="32"/>
        </w:rPr>
        <w:t>’</w:t>
      </w:r>
      <w:r w:rsidRPr="00EA49B4">
        <w:rPr>
          <w:szCs w:val="32"/>
        </w:rPr>
        <w:t>il ne fût susceptible des sentiments communs à tous les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lui en aurait extrêmement coûté pour se charger du message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ailleurs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croyait pas à propos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circonstance actuelle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abandonner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>.</w:t>
      </w:r>
    </w:p>
    <w:p w14:paraId="14505CF6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 docteur Wilson n</w:t>
      </w:r>
      <w:r w:rsidR="007D0B10">
        <w:rPr>
          <w:szCs w:val="32"/>
        </w:rPr>
        <w:t>’</w:t>
      </w:r>
      <w:r w:rsidRPr="00EA49B4">
        <w:rPr>
          <w:szCs w:val="32"/>
        </w:rPr>
        <w:t>eut pas plutôt laissé entrevoir ses idées à ce sujet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elles parurent faire une impression soudaine sur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demanda avec empressement qu</w:t>
      </w:r>
      <w:r w:rsidR="007D0B10">
        <w:rPr>
          <w:szCs w:val="32"/>
        </w:rPr>
        <w:t>’</w:t>
      </w:r>
      <w:r w:rsidRPr="00EA49B4">
        <w:rPr>
          <w:szCs w:val="32"/>
        </w:rPr>
        <w:t>on lui permît de porter elle-même la nouvelle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ne s</w:t>
      </w:r>
      <w:r w:rsidR="007D0B10">
        <w:rPr>
          <w:szCs w:val="32"/>
        </w:rPr>
        <w:t>’</w:t>
      </w:r>
      <w:r w:rsidRPr="00EA49B4">
        <w:rPr>
          <w:szCs w:val="32"/>
        </w:rPr>
        <w:t>attendait pas à cette proposition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le docteur ne se fit pas beaucoup presser pour y donner son assentiment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était résolue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disait-elle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voir par elle-même quelle sorte d</w:t>
      </w:r>
      <w:r w:rsidR="007D0B10">
        <w:rPr>
          <w:szCs w:val="32"/>
        </w:rPr>
        <w:t>’</w:t>
      </w:r>
      <w:r w:rsidRPr="00EA49B4">
        <w:rPr>
          <w:szCs w:val="32"/>
        </w:rPr>
        <w:t>impression cette funeste catastrophe ferait sur celui qui en était l</w:t>
      </w:r>
      <w:r w:rsidR="007D0B10">
        <w:rPr>
          <w:szCs w:val="32"/>
        </w:rPr>
        <w:t>’</w:t>
      </w:r>
      <w:r w:rsidRPr="00EA49B4">
        <w:rPr>
          <w:szCs w:val="32"/>
        </w:rPr>
        <w:t>auteur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promit de se comporter avec modération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voyage fut bientôt fait</w:t>
      </w:r>
      <w:r w:rsidR="007D0B10">
        <w:rPr>
          <w:szCs w:val="32"/>
        </w:rPr>
        <w:t>.</w:t>
      </w:r>
    </w:p>
    <w:p w14:paraId="45055FF3" w14:textId="480ADE94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 suis venue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dit-elle à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informer que votre cousine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miss Melville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 morte cette après-midi</w:t>
      </w:r>
      <w:r>
        <w:rPr>
          <w:szCs w:val="32"/>
        </w:rPr>
        <w:t>.</w:t>
      </w:r>
    </w:p>
    <w:p w14:paraId="52F13805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Morte</w:t>
      </w:r>
      <w:r>
        <w:rPr>
          <w:szCs w:val="32"/>
        </w:rPr>
        <w:t> !…</w:t>
      </w:r>
    </w:p>
    <w:p w14:paraId="7521625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ai vue mourir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elle est morte dans mes bras</w:t>
      </w:r>
      <w:r>
        <w:rPr>
          <w:szCs w:val="32"/>
        </w:rPr>
        <w:t>.</w:t>
      </w:r>
    </w:p>
    <w:p w14:paraId="66CF74D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Morte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qui est-ce qui l</w:t>
      </w:r>
      <w:r>
        <w:rPr>
          <w:szCs w:val="32"/>
        </w:rPr>
        <w:t>’</w:t>
      </w:r>
      <w:r w:rsidR="00CC13A3" w:rsidRPr="00EA49B4">
        <w:rPr>
          <w:szCs w:val="32"/>
        </w:rPr>
        <w:t>a tuée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que voulez-vous dire</w:t>
      </w:r>
      <w:r>
        <w:rPr>
          <w:szCs w:val="32"/>
        </w:rPr>
        <w:t> ?</w:t>
      </w:r>
    </w:p>
    <w:p w14:paraId="1B23197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Qui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est-ce à vous de le demander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votre méchanceté et votre barbarie qui l</w:t>
      </w:r>
      <w:r>
        <w:rPr>
          <w:szCs w:val="32"/>
        </w:rPr>
        <w:t>’</w:t>
      </w:r>
      <w:r w:rsidR="00CC13A3" w:rsidRPr="00EA49B4">
        <w:rPr>
          <w:szCs w:val="32"/>
        </w:rPr>
        <w:t>ont tuée</w:t>
      </w:r>
      <w:r>
        <w:rPr>
          <w:szCs w:val="32"/>
        </w:rPr>
        <w:t> !</w:t>
      </w:r>
    </w:p>
    <w:p w14:paraId="03A5D6F4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Moi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ma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allons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est pas morte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Cela ne se peut pas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huit jours qu</w:t>
      </w:r>
      <w:r>
        <w:rPr>
          <w:szCs w:val="32"/>
        </w:rPr>
        <w:t>’</w:t>
      </w:r>
      <w:r w:rsidR="00CC13A3" w:rsidRPr="00EA49B4">
        <w:rPr>
          <w:szCs w:val="32"/>
        </w:rPr>
        <w:t>elle a quitté cette maison</w:t>
      </w:r>
      <w:r>
        <w:rPr>
          <w:szCs w:val="32"/>
        </w:rPr>
        <w:t>.</w:t>
      </w:r>
    </w:p>
    <w:p w14:paraId="42226BFE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— </w:t>
      </w:r>
      <w:r w:rsidR="00CC13A3" w:rsidRPr="00EA49B4">
        <w:rPr>
          <w:szCs w:val="32"/>
        </w:rPr>
        <w:t>Vous ne voulez pas me croire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vous dis qu</w:t>
      </w:r>
      <w:r>
        <w:rPr>
          <w:szCs w:val="32"/>
        </w:rPr>
        <w:t>’</w:t>
      </w:r>
      <w:r w:rsidR="00CC13A3" w:rsidRPr="00EA49B4">
        <w:rPr>
          <w:szCs w:val="32"/>
        </w:rPr>
        <w:t>elle est morte</w:t>
      </w:r>
      <w:r>
        <w:rPr>
          <w:szCs w:val="32"/>
        </w:rPr>
        <w:t>.</w:t>
      </w:r>
    </w:p>
    <w:p w14:paraId="15201A9D" w14:textId="0C34014C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Madame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madame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prenez garde à ce que vous dites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 ici matière à plaisanter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</w:t>
      </w:r>
      <w:r>
        <w:rPr>
          <w:szCs w:val="32"/>
        </w:rPr>
        <w:t>’</w:t>
      </w:r>
      <w:r w:rsidR="00CC13A3" w:rsidRPr="00EA49B4">
        <w:rPr>
          <w:szCs w:val="32"/>
        </w:rPr>
        <w:t>elle ait mal agi avec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voudrais pas pour tout au monde la croire morte</w:t>
      </w:r>
      <w:r>
        <w:rPr>
          <w:szCs w:val="32"/>
        </w:rPr>
        <w:t>. »</w:t>
      </w:r>
    </w:p>
    <w:p w14:paraId="374B43F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répondit par un signe de tête affirmatif</w:t>
      </w:r>
      <w:r w:rsidR="007D0B10">
        <w:rPr>
          <w:szCs w:val="32"/>
        </w:rPr>
        <w:t>.</w:t>
      </w:r>
    </w:p>
    <w:p w14:paraId="4D0F12CF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ne le crois pas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ne le croirai jamais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jamais</w:t>
      </w:r>
      <w:r>
        <w:rPr>
          <w:szCs w:val="32"/>
        </w:rPr>
        <w:t>.</w:t>
      </w:r>
    </w:p>
    <w:p w14:paraId="0A2F2DB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Voulez-vous venir avec moi et vous en convaincre par vos propres yeux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 spectacle digne de vous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y a là de quoi satisfaire un cœur tel que le vôtre</w:t>
      </w:r>
      <w:r>
        <w:rPr>
          <w:szCs w:val="32"/>
        </w:rPr>
        <w:t>… »</w:t>
      </w:r>
      <w:r w:rsidR="00CC13A3" w:rsidRPr="00EA49B4">
        <w:rPr>
          <w:szCs w:val="32"/>
        </w:rPr>
        <w:t xml:space="preserve"> En parlant 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Hammond lui tendait la main comme pour le conduire</w:t>
      </w:r>
      <w:r>
        <w:rPr>
          <w:szCs w:val="32"/>
        </w:rPr>
        <w:t>.</w:t>
      </w:r>
    </w:p>
    <w:p w14:paraId="561D6418" w14:textId="5FF1ABFD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recula</w:t>
      </w:r>
      <w:r>
        <w:rPr>
          <w:szCs w:val="32"/>
        </w:rPr>
        <w:t>.</w:t>
      </w:r>
    </w:p>
    <w:p w14:paraId="4E5C3D32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Mais si elle est morte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est-ce ma faute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Puis-je répondre de tous les malheurs qui arrivent dans le monde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êtes-vous venue faire ici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À quel propos venez-vous m</w:t>
      </w:r>
      <w:r>
        <w:rPr>
          <w:szCs w:val="32"/>
        </w:rPr>
        <w:t>’</w:t>
      </w:r>
      <w:r w:rsidR="00CC13A3" w:rsidRPr="00EA49B4">
        <w:rPr>
          <w:szCs w:val="32"/>
        </w:rPr>
        <w:t>annoncer cette nouvelle</w:t>
      </w:r>
      <w:r>
        <w:rPr>
          <w:szCs w:val="32"/>
        </w:rPr>
        <w:t> ?</w:t>
      </w:r>
    </w:p>
    <w:p w14:paraId="1AF29E26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À qui dois-je l</w:t>
      </w:r>
      <w:r>
        <w:rPr>
          <w:szCs w:val="32"/>
        </w:rPr>
        <w:t>’</w:t>
      </w:r>
      <w:r w:rsidR="00CC13A3" w:rsidRPr="00EA49B4">
        <w:rPr>
          <w:szCs w:val="32"/>
        </w:rPr>
        <w:t>annoncer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ce n</w:t>
      </w:r>
      <w:r>
        <w:rPr>
          <w:szCs w:val="32"/>
        </w:rPr>
        <w:t>’</w:t>
      </w:r>
      <w:r w:rsidR="00CC13A3" w:rsidRPr="00EA49B4">
        <w:rPr>
          <w:szCs w:val="32"/>
        </w:rPr>
        <w:t>est au parent de la morte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et à son meurtrier</w:t>
      </w:r>
      <w:r>
        <w:rPr>
          <w:szCs w:val="32"/>
        </w:rPr>
        <w:t> ?</w:t>
      </w:r>
    </w:p>
    <w:p w14:paraId="54C2FC82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Son meurtrier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Ai-je mis la main sur elle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Lui ai-je porté des coups de couteau ou de pistolet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Lui ai-je donné du poison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rien fait que ce qui est autorisé par la loi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elle est morte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personne ne peut dire que ce soit ma faute</w:t>
      </w:r>
      <w:r>
        <w:rPr>
          <w:szCs w:val="32"/>
        </w:rPr>
        <w:t>.</w:t>
      </w:r>
    </w:p>
    <w:p w14:paraId="49C6615F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Votre faute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le monde vous maudit et vous abhorre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Parce que les hommes portent quelquefois du respect au rang et à la richesse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seriez-vous assez insensé pour croire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 forfait comme le vôtre trouvera une </w:t>
      </w:r>
      <w:r w:rsidR="00CC13A3" w:rsidRPr="00EA49B4">
        <w:rPr>
          <w:szCs w:val="32"/>
        </w:rPr>
        <w:lastRenderedPageBreak/>
        <w:t>excuse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Ne vous l</w:t>
      </w:r>
      <w:r>
        <w:rPr>
          <w:szCs w:val="32"/>
        </w:rPr>
        <w:t>’</w:t>
      </w:r>
      <w:r w:rsidR="00CC13A3" w:rsidRPr="00EA49B4">
        <w:rPr>
          <w:szCs w:val="32"/>
        </w:rPr>
        <w:t>imaginez pas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on rirait de cette folle prétention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dernier mendiant des rues va vous mépriser comme la boue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avez raison de rester interdit et confondu de ce que vous avez fait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publierai votre infamie au monde entier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</w:t>
      </w:r>
      <w:r>
        <w:rPr>
          <w:szCs w:val="32"/>
        </w:rPr>
        <w:t>’</w:t>
      </w:r>
      <w:r w:rsidR="00CC13A3" w:rsidRPr="00EA49B4">
        <w:rPr>
          <w:szCs w:val="32"/>
        </w:rPr>
        <w:t>existera pas une seule créature humaine dont vous osiez soutenir les regards</w:t>
      </w:r>
      <w:r>
        <w:rPr>
          <w:szCs w:val="32"/>
        </w:rPr>
        <w:t>.</w:t>
      </w:r>
    </w:p>
    <w:p w14:paraId="3994A0E1" w14:textId="5E5645B5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Bonne femme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reprit </w:t>
      </w:r>
      <w:r>
        <w:rPr>
          <w:szCs w:val="32"/>
        </w:rPr>
        <w:t>M. </w:t>
      </w:r>
      <w:r w:rsidR="00CC13A3" w:rsidRPr="00EA49B4">
        <w:rPr>
          <w:szCs w:val="32"/>
        </w:rPr>
        <w:t>Tyrrel accablé d</w:t>
      </w:r>
      <w:r>
        <w:rPr>
          <w:szCs w:val="32"/>
        </w:rPr>
        <w:t>’</w:t>
      </w:r>
      <w:r w:rsidR="00CC13A3" w:rsidRPr="00EA49B4">
        <w:rPr>
          <w:szCs w:val="32"/>
        </w:rPr>
        <w:t>humiliation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me parlez pas sur ce ton-là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vous plaît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Emmy n</w:t>
      </w:r>
      <w:r>
        <w:rPr>
          <w:szCs w:val="32"/>
        </w:rPr>
        <w:t>’</w:t>
      </w:r>
      <w:r w:rsidR="00CC13A3" w:rsidRPr="00EA49B4">
        <w:rPr>
          <w:szCs w:val="32"/>
        </w:rPr>
        <w:t>est pas morte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 suis sûr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est pas morte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Avouez-moi seulement que vous avez voulu me tromper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vous pardonne tout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lui pardonne à elle-même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oublie tout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aimerai plus que jamais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ferai tout ce que vous voudrez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ne lui ai jamais voulu de mal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jamais</w:t>
      </w:r>
      <w:r>
        <w:rPr>
          <w:szCs w:val="32"/>
        </w:rPr>
        <w:t>.</w:t>
      </w:r>
    </w:p>
    <w:p w14:paraId="6BC938DC" w14:textId="5A924CAE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vous dis qu</w:t>
      </w:r>
      <w:r>
        <w:rPr>
          <w:szCs w:val="32"/>
        </w:rPr>
        <w:t>’</w:t>
      </w:r>
      <w:r w:rsidR="00CC13A3" w:rsidRPr="00EA49B4">
        <w:rPr>
          <w:szCs w:val="32"/>
        </w:rPr>
        <w:t>elle est morte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avez tué la plus douce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plus aimable créature qu</w:t>
      </w:r>
      <w:r>
        <w:rPr>
          <w:szCs w:val="32"/>
        </w:rPr>
        <w:t>’</w:t>
      </w:r>
      <w:r w:rsidR="00CC13A3" w:rsidRPr="00EA49B4">
        <w:rPr>
          <w:szCs w:val="32"/>
        </w:rPr>
        <w:t>il y eût au monde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Pouvez-vous lui redonner la vie comme vous avez pu la lui ôter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si vous en aviez le pouvoir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vous me verriez à vos genoux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je resterais à vos pieds jusqu</w:t>
      </w:r>
      <w:r>
        <w:rPr>
          <w:szCs w:val="32"/>
        </w:rPr>
        <w:t>’</w:t>
      </w:r>
      <w:r w:rsidR="00CC13A3" w:rsidRPr="00EA49B4">
        <w:rPr>
          <w:szCs w:val="32"/>
        </w:rPr>
        <w:t>à ce que vous me l</w:t>
      </w:r>
      <w:r>
        <w:rPr>
          <w:szCs w:val="32"/>
        </w:rPr>
        <w:t>’</w:t>
      </w:r>
      <w:r w:rsidR="00CC13A3" w:rsidRPr="00EA49B4">
        <w:rPr>
          <w:szCs w:val="32"/>
        </w:rPr>
        <w:t>eussiez rendue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avez-vous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misérable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vous êtes-vous cru le maître de faire et défaire à votre gré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changer les lois de la nature comme il vous plaît</w:t>
      </w:r>
      <w:r>
        <w:rPr>
          <w:szCs w:val="32"/>
        </w:rPr>
        <w:t> ? »</w:t>
      </w:r>
    </w:p>
    <w:p w14:paraId="31CD4A50" w14:textId="2C79572B" w:rsidR="007D0B10" w:rsidRDefault="00CC13A3" w:rsidP="00CC13A3">
      <w:pPr>
        <w:rPr>
          <w:szCs w:val="32"/>
        </w:rPr>
      </w:pPr>
      <w:r w:rsidRPr="00EA49B4">
        <w:rPr>
          <w:szCs w:val="32"/>
        </w:rPr>
        <w:t>Les reproches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Hammond firent goûter à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la première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coupe d</w:t>
      </w:r>
      <w:r w:rsidR="007D0B10">
        <w:rPr>
          <w:szCs w:val="32"/>
        </w:rPr>
        <w:t>’</w:t>
      </w:r>
      <w:r w:rsidRPr="00EA49B4">
        <w:rPr>
          <w:szCs w:val="32"/>
        </w:rPr>
        <w:t>amertume que la vengeance céleste lui avait réservée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là le commencement d</w:t>
      </w:r>
      <w:r w:rsidR="007D0B10">
        <w:rPr>
          <w:szCs w:val="32"/>
        </w:rPr>
        <w:t>’</w:t>
      </w:r>
      <w:r w:rsidRPr="00EA49B4">
        <w:rPr>
          <w:szCs w:val="32"/>
        </w:rPr>
        <w:t>une longue suite de mépris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insultes et d</w:t>
      </w:r>
      <w:r w:rsidR="007D0B10">
        <w:rPr>
          <w:szCs w:val="32"/>
        </w:rPr>
        <w:t>’</w:t>
      </w:r>
      <w:r w:rsidRPr="00EA49B4">
        <w:rPr>
          <w:szCs w:val="32"/>
        </w:rPr>
        <w:t>exécrations qu</w:t>
      </w:r>
      <w:r w:rsidR="007D0B10">
        <w:rPr>
          <w:szCs w:val="32"/>
        </w:rPr>
        <w:t>’</w:t>
      </w:r>
      <w:r w:rsidRPr="00EA49B4">
        <w:rPr>
          <w:szCs w:val="32"/>
        </w:rPr>
        <w:t>il était destiné à endurer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paroles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 furent prophétiques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fut aisé de voir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la fortune et la naissance servent de manteau pour couvrir beaucoup de crimes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en est pourtant qui appellent à si haute voix l</w:t>
      </w:r>
      <w:r w:rsidR="007D0B10">
        <w:rPr>
          <w:szCs w:val="32"/>
        </w:rPr>
        <w:t>’</w:t>
      </w:r>
      <w:r w:rsidRPr="00EA49B4">
        <w:rPr>
          <w:szCs w:val="32"/>
        </w:rPr>
        <w:t>indignation générale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semblables à la mort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ils mettent au niveau </w:t>
      </w:r>
      <w:r w:rsidRPr="00EA49B4">
        <w:rPr>
          <w:szCs w:val="32"/>
        </w:rPr>
        <w:lastRenderedPageBreak/>
        <w:t>toutes les distinctions et rabaissent le criminel à l</w:t>
      </w:r>
      <w:r w:rsidR="007D0B10">
        <w:rPr>
          <w:szCs w:val="32"/>
        </w:rPr>
        <w:t>’</w:t>
      </w:r>
      <w:r w:rsidRPr="00EA49B4">
        <w:rPr>
          <w:szCs w:val="32"/>
        </w:rPr>
        <w:t>égal du dernier des hommes</w:t>
      </w:r>
      <w:r w:rsidR="007D0B10">
        <w:rPr>
          <w:szCs w:val="32"/>
        </w:rPr>
        <w:t>. M. </w:t>
      </w:r>
      <w:r w:rsidRPr="00EA49B4">
        <w:rPr>
          <w:szCs w:val="32"/>
        </w:rPr>
        <w:t>Tyrrel ne fut plus regardé que comme le lâche et tyrannique meurtrier d</w:t>
      </w:r>
      <w:r w:rsidR="007D0B10">
        <w:rPr>
          <w:szCs w:val="32"/>
        </w:rPr>
        <w:t>’</w:t>
      </w:r>
      <w:r w:rsidRPr="00EA49B4">
        <w:rPr>
          <w:szCs w:val="32"/>
        </w:rPr>
        <w:t>Émilie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ceux qui n</w:t>
      </w:r>
      <w:r w:rsidR="007D0B10">
        <w:rPr>
          <w:szCs w:val="32"/>
        </w:rPr>
        <w:t>’</w:t>
      </w:r>
      <w:r w:rsidRPr="00EA49B4">
        <w:rPr>
          <w:szCs w:val="32"/>
        </w:rPr>
        <w:t>osaient risquer d</w:t>
      </w:r>
      <w:r w:rsidR="007D0B10">
        <w:rPr>
          <w:szCs w:val="32"/>
        </w:rPr>
        <w:t>’</w:t>
      </w:r>
      <w:r w:rsidRPr="00EA49B4">
        <w:rPr>
          <w:szCs w:val="32"/>
        </w:rPr>
        <w:t>exprimer tout haut leurs sentiments contre lui n</w:t>
      </w:r>
      <w:r w:rsidR="007D0B10">
        <w:rPr>
          <w:szCs w:val="32"/>
        </w:rPr>
        <w:t>’</w:t>
      </w:r>
      <w:r w:rsidRPr="00EA49B4">
        <w:rPr>
          <w:szCs w:val="32"/>
        </w:rPr>
        <w:t>en étaient que plus profondément pénétrés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maudissaient en murmurant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tandis que le reste jetait un cri général d</w:t>
      </w:r>
      <w:r w:rsidR="007D0B10">
        <w:rPr>
          <w:szCs w:val="32"/>
        </w:rPr>
        <w:t>’</w:t>
      </w:r>
      <w:r w:rsidRPr="00EA49B4">
        <w:rPr>
          <w:szCs w:val="32"/>
        </w:rPr>
        <w:t>exécration et d</w:t>
      </w:r>
      <w:r w:rsidR="007D0B10">
        <w:rPr>
          <w:szCs w:val="32"/>
        </w:rPr>
        <w:t>’</w:t>
      </w:r>
      <w:r w:rsidRPr="00EA49B4">
        <w:rPr>
          <w:szCs w:val="32"/>
        </w:rPr>
        <w:t>horreur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Lui-même fut frappé d</w:t>
      </w:r>
      <w:r w:rsidR="007D0B10">
        <w:rPr>
          <w:szCs w:val="32"/>
        </w:rPr>
        <w:t>’</w:t>
      </w:r>
      <w:r w:rsidRPr="00EA49B4">
        <w:rPr>
          <w:szCs w:val="32"/>
        </w:rPr>
        <w:t>étonnement de la nouveauté de sa situation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Accoutumé à voir tous les hommes tremblants et soumis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imaginé que son empire ne devait pas avoir de fin et que tous les excès possibles de sa part n</w:t>
      </w:r>
      <w:r w:rsidR="007D0B10">
        <w:rPr>
          <w:szCs w:val="32"/>
        </w:rPr>
        <w:t>’</w:t>
      </w:r>
      <w:r w:rsidRPr="00EA49B4">
        <w:rPr>
          <w:szCs w:val="32"/>
        </w:rPr>
        <w:t>auraient jamais la force de briser le charme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Maintenant il regardait autour de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voyait sur chaque visage l</w:t>
      </w:r>
      <w:r w:rsidR="007D0B10">
        <w:rPr>
          <w:szCs w:val="32"/>
        </w:rPr>
        <w:t>’</w:t>
      </w:r>
      <w:r w:rsidRPr="00EA49B4">
        <w:rPr>
          <w:szCs w:val="32"/>
        </w:rPr>
        <w:t>horreur qu</w:t>
      </w:r>
      <w:r w:rsidR="007D0B10">
        <w:rPr>
          <w:szCs w:val="32"/>
        </w:rPr>
        <w:t>’</w:t>
      </w:r>
      <w:r w:rsidRPr="00EA49B4">
        <w:rPr>
          <w:szCs w:val="32"/>
        </w:rPr>
        <w:t>il inspirait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prête à éclater comme un flot impétueux à la moindre provocation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briser toutes les barrières de la crainte et de la subordination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 sa fortune n</w:t>
      </w:r>
      <w:r w:rsidR="007D0B10">
        <w:rPr>
          <w:szCs w:val="32"/>
        </w:rPr>
        <w:t>’</w:t>
      </w:r>
      <w:r w:rsidRPr="00EA49B4">
        <w:rPr>
          <w:szCs w:val="32"/>
        </w:rPr>
        <w:t>eût pu lui suffire pour acheter quelques témoignages de civilité de ses voisins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des paysans même des environs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peine de ses propres domestiques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Enveloppé de l</w:t>
      </w:r>
      <w:r w:rsidR="007D0B10">
        <w:rPr>
          <w:szCs w:val="32"/>
        </w:rPr>
        <w:t>’</w:t>
      </w:r>
      <w:r w:rsidRPr="00EA49B4">
        <w:rPr>
          <w:szCs w:val="32"/>
        </w:rPr>
        <w:t>indignation générale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semblait poursuivi de toutes parts par un spectre qu</w:t>
      </w:r>
      <w:r w:rsidR="007D0B10">
        <w:rPr>
          <w:szCs w:val="32"/>
        </w:rPr>
        <w:t>’</w:t>
      </w:r>
      <w:r w:rsidRPr="00EA49B4">
        <w:rPr>
          <w:szCs w:val="32"/>
        </w:rPr>
        <w:t>il ne pouvait éviter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aiguillon cuisant du remords ne lui laissait pas un moment de paix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pays qu</w:t>
      </w:r>
      <w:r w:rsidR="007D0B10">
        <w:rPr>
          <w:szCs w:val="32"/>
        </w:rPr>
        <w:t>’</w:t>
      </w:r>
      <w:r w:rsidRPr="00EA49B4">
        <w:rPr>
          <w:szCs w:val="32"/>
        </w:rPr>
        <w:t>il habitait devint ainsi de plus en plus insupportable pour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était évident qu</w:t>
      </w:r>
      <w:r w:rsidR="007D0B10">
        <w:rPr>
          <w:szCs w:val="32"/>
        </w:rPr>
        <w:t>’</w:t>
      </w:r>
      <w:r w:rsidRPr="00EA49B4">
        <w:rPr>
          <w:szCs w:val="32"/>
        </w:rPr>
        <w:t>il serait à la fin obligé de l</w:t>
      </w:r>
      <w:r w:rsidR="007D0B10">
        <w:rPr>
          <w:szCs w:val="32"/>
        </w:rPr>
        <w:t>’</w:t>
      </w:r>
      <w:r w:rsidRPr="00EA49B4">
        <w:rPr>
          <w:szCs w:val="32"/>
        </w:rPr>
        <w:t>abandonner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 dernier trait de noirceur de </w:t>
      </w:r>
      <w:r w:rsidR="007D0B10">
        <w:rPr>
          <w:szCs w:val="32"/>
        </w:rPr>
        <w:t>M. </w:t>
      </w:r>
      <w:r w:rsidRPr="00EA49B4">
        <w:rPr>
          <w:szCs w:val="32"/>
        </w:rPr>
        <w:t>Tyrrel avait rappelé le souvenir de tous ses autres excès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 jugement qu</w:t>
      </w:r>
      <w:r w:rsidR="007D0B10">
        <w:rPr>
          <w:szCs w:val="32"/>
        </w:rPr>
        <w:t>’</w:t>
      </w:r>
      <w:r w:rsidRPr="00EA49B4">
        <w:rPr>
          <w:szCs w:val="32"/>
        </w:rPr>
        <w:t>on portait sur lui se composait d</w:t>
      </w:r>
      <w:r w:rsidR="007D0B10">
        <w:rPr>
          <w:szCs w:val="32"/>
        </w:rPr>
        <w:t>’</w:t>
      </w:r>
      <w:r w:rsidRPr="00EA49B4">
        <w:rPr>
          <w:szCs w:val="32"/>
        </w:rPr>
        <w:t>une longue liste de vexations et d</w:t>
      </w:r>
      <w:r w:rsidR="007D0B10">
        <w:rPr>
          <w:szCs w:val="32"/>
        </w:rPr>
        <w:t>’</w:t>
      </w:r>
      <w:r w:rsidRPr="00EA49B4">
        <w:rPr>
          <w:szCs w:val="32"/>
        </w:rPr>
        <w:t>injustices passées qui venaient toutes à la fois retomber sur sa tête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eût dit que le public avait longtemps recueilli tous ses ressentiments en silence pour les laisser éclater à la fin sur le tyran avec plus de violence</w:t>
      </w:r>
      <w:r w:rsidR="007D0B10">
        <w:rPr>
          <w:szCs w:val="32"/>
        </w:rPr>
        <w:t>.</w:t>
      </w:r>
    </w:p>
    <w:p w14:paraId="01A7F4A8" w14:textId="3306051E" w:rsidR="007D0B10" w:rsidRDefault="00CC13A3" w:rsidP="00CC13A3">
      <w:pPr>
        <w:rPr>
          <w:szCs w:val="32"/>
        </w:rPr>
      </w:pPr>
      <w:r w:rsidRPr="00EA49B4">
        <w:rPr>
          <w:szCs w:val="32"/>
        </w:rPr>
        <w:t>Un châtiment aussi terrible ne pouvait guère frapper une personne moins capable de le supporter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Quoique </w:t>
      </w:r>
      <w:r w:rsidR="007D0B10">
        <w:rPr>
          <w:szCs w:val="32"/>
        </w:rPr>
        <w:t>M. </w:t>
      </w:r>
      <w:r w:rsidRPr="00EA49B4">
        <w:rPr>
          <w:szCs w:val="32"/>
        </w:rPr>
        <w:t>Tyrrel n</w:t>
      </w:r>
      <w:r w:rsidR="007D0B10">
        <w:rPr>
          <w:szCs w:val="32"/>
        </w:rPr>
        <w:t>’</w:t>
      </w:r>
      <w:r w:rsidRPr="00EA49B4">
        <w:rPr>
          <w:szCs w:val="32"/>
        </w:rPr>
        <w:t>eût pas ce sentiment intérieur d</w:t>
      </w:r>
      <w:r w:rsidR="007D0B10">
        <w:rPr>
          <w:szCs w:val="32"/>
        </w:rPr>
        <w:t>’</w:t>
      </w:r>
      <w:r w:rsidRPr="00EA49B4">
        <w:rPr>
          <w:szCs w:val="32"/>
        </w:rPr>
        <w:t>innocence qui nous fait reculer d</w:t>
      </w:r>
      <w:r w:rsidR="007D0B10">
        <w:rPr>
          <w:szCs w:val="32"/>
        </w:rPr>
        <w:t>’</w:t>
      </w:r>
      <w:r w:rsidRPr="00EA49B4">
        <w:rPr>
          <w:szCs w:val="32"/>
        </w:rPr>
        <w:t>effroi devant la haine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indignation de nos </w:t>
      </w:r>
      <w:r w:rsidRPr="00EA49B4">
        <w:rPr>
          <w:szCs w:val="32"/>
        </w:rPr>
        <w:lastRenderedPageBreak/>
        <w:t>semblables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devant un monstre étranger à notre nature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la trempe despotique de son âme et l</w:t>
      </w:r>
      <w:r w:rsidR="007D0B10">
        <w:rPr>
          <w:szCs w:val="32"/>
        </w:rPr>
        <w:t>’</w:t>
      </w:r>
      <w:r w:rsidRPr="00EA49B4">
        <w:rPr>
          <w:szCs w:val="32"/>
        </w:rPr>
        <w:t>habitude constante de voir tout plier devant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avaient disposé à ne sentir qu</w:t>
      </w:r>
      <w:r w:rsidR="007D0B10">
        <w:rPr>
          <w:szCs w:val="32"/>
        </w:rPr>
        <w:t>’</w:t>
      </w:r>
      <w:r w:rsidRPr="00EA49B4">
        <w:rPr>
          <w:szCs w:val="32"/>
        </w:rPr>
        <w:t>avec des émotions extraordinaires de courroux et d</w:t>
      </w:r>
      <w:r w:rsidR="007D0B10">
        <w:rPr>
          <w:szCs w:val="32"/>
        </w:rPr>
        <w:t>’</w:t>
      </w:r>
      <w:r w:rsidRPr="00EA49B4">
        <w:rPr>
          <w:szCs w:val="32"/>
        </w:rPr>
        <w:t>impatience l</w:t>
      </w:r>
      <w:r w:rsidR="007D0B10">
        <w:rPr>
          <w:szCs w:val="32"/>
        </w:rPr>
        <w:t>’</w:t>
      </w:r>
      <w:r w:rsidRPr="00EA49B4">
        <w:rPr>
          <w:szCs w:val="32"/>
        </w:rPr>
        <w:t>anathème universel auquel il était condamné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d</w:t>
      </w:r>
      <w:r w:rsidR="007D0B10">
        <w:rPr>
          <w:szCs w:val="32"/>
        </w:rPr>
        <w:t>’</w:t>
      </w:r>
      <w:r w:rsidRPr="00EA49B4">
        <w:rPr>
          <w:szCs w:val="32"/>
        </w:rPr>
        <w:t>un seul clin d</w:t>
      </w:r>
      <w:r w:rsidR="007D0B10">
        <w:rPr>
          <w:szCs w:val="32"/>
        </w:rPr>
        <w:t>’</w:t>
      </w:r>
      <w:r w:rsidRPr="00EA49B4">
        <w:rPr>
          <w:szCs w:val="32"/>
        </w:rPr>
        <w:t>œil rendait tout le monde muet et immobile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lui que personne n</w:t>
      </w:r>
      <w:r w:rsidR="007D0B10">
        <w:rPr>
          <w:szCs w:val="32"/>
        </w:rPr>
        <w:t>’</w:t>
      </w:r>
      <w:r w:rsidRPr="00EA49B4">
        <w:rPr>
          <w:szCs w:val="32"/>
        </w:rPr>
        <w:t>eût osé aborder dans les accès de sa colère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vît actuellement traité partout avec un mépris marqué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accablé de reproches qu</w:t>
      </w:r>
      <w:r w:rsidR="007D0B10">
        <w:rPr>
          <w:szCs w:val="32"/>
        </w:rPr>
        <w:t>’</w:t>
      </w:r>
      <w:r w:rsidRPr="00EA49B4">
        <w:rPr>
          <w:szCs w:val="32"/>
        </w:rPr>
        <w:t>on ne prenait pas même la peine de déguiser ou d</w:t>
      </w:r>
      <w:r w:rsidR="007D0B10">
        <w:rPr>
          <w:szCs w:val="32"/>
        </w:rPr>
        <w:t>’</w:t>
      </w:r>
      <w:r w:rsidRPr="00EA49B4">
        <w:rPr>
          <w:szCs w:val="32"/>
        </w:rPr>
        <w:t>adoucir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chose dont il lui était impossible de soutenir la pensée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chaque instant les traits de l</w:t>
      </w:r>
      <w:r w:rsidR="007D0B10">
        <w:rPr>
          <w:szCs w:val="32"/>
        </w:rPr>
        <w:t>’</w:t>
      </w:r>
      <w:r w:rsidRPr="00EA49B4">
        <w:rPr>
          <w:szCs w:val="32"/>
        </w:rPr>
        <w:t>exécration générale venaient l</w:t>
      </w:r>
      <w:r w:rsidR="007D0B10">
        <w:rPr>
          <w:szCs w:val="32"/>
        </w:rPr>
        <w:t>’</w:t>
      </w:r>
      <w:r w:rsidRPr="00EA49B4">
        <w:rPr>
          <w:szCs w:val="32"/>
        </w:rPr>
        <w:t>assaillir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chaque coup il tressaillait de douleur et de 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dans le délire de la fureur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repoussait chaque trait avec la férocité d</w:t>
      </w:r>
      <w:r w:rsidR="007D0B10">
        <w:rPr>
          <w:szCs w:val="32"/>
        </w:rPr>
        <w:t>’</w:t>
      </w:r>
      <w:r w:rsidRPr="00EA49B4">
        <w:rPr>
          <w:szCs w:val="32"/>
        </w:rPr>
        <w:t>un tigre exaspéré par ses propres blessures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plus il se débattait avec violence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sa situation devenait désespérée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détermina à recueillir toutes ses forces pour braver ses ennemis et leur prouver qu</w:t>
      </w:r>
      <w:r w:rsidR="007D0B10">
        <w:rPr>
          <w:szCs w:val="32"/>
        </w:rPr>
        <w:t>’</w:t>
      </w:r>
      <w:r w:rsidRPr="00EA49B4">
        <w:rPr>
          <w:szCs w:val="32"/>
        </w:rPr>
        <w:t>il était toujours lui-même</w:t>
      </w:r>
      <w:r w:rsidR="007D0B10">
        <w:rPr>
          <w:szCs w:val="32"/>
        </w:rPr>
        <w:t>.</w:t>
      </w:r>
    </w:p>
    <w:p w14:paraId="6E36ABA2" w14:textId="04AF718A" w:rsidR="007D0B10" w:rsidRDefault="00CC13A3" w:rsidP="00CC13A3">
      <w:pPr>
        <w:rPr>
          <w:szCs w:val="32"/>
        </w:rPr>
      </w:pPr>
      <w:r w:rsidRPr="00EA49B4">
        <w:rPr>
          <w:szCs w:val="32"/>
        </w:rPr>
        <w:t>Cette détermination 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résolut de se présenter sans délai au lieu d</w:t>
      </w:r>
      <w:r w:rsidR="007D0B10">
        <w:rPr>
          <w:szCs w:val="32"/>
        </w:rPr>
        <w:t>’</w:t>
      </w:r>
      <w:r w:rsidRPr="00EA49B4">
        <w:rPr>
          <w:szCs w:val="32"/>
        </w:rPr>
        <w:t>assemblée dont j</w:t>
      </w:r>
      <w:r w:rsidR="007D0B10">
        <w:rPr>
          <w:szCs w:val="32"/>
        </w:rPr>
        <w:t>’</w:t>
      </w:r>
      <w:r w:rsidRPr="00EA49B4">
        <w:rPr>
          <w:szCs w:val="32"/>
        </w:rPr>
        <w:t>ai déjà parlé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écoulé un mois depuis la mort de miss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y avait une semaine que </w:t>
      </w:r>
      <w:r w:rsidR="007D0B10">
        <w:rPr>
          <w:szCs w:val="32"/>
        </w:rPr>
        <w:t>M. </w:t>
      </w:r>
      <w:r w:rsidRPr="00EA49B4">
        <w:rPr>
          <w:szCs w:val="32"/>
        </w:rPr>
        <w:t>Falkland était parti pour un voyage assez éloigné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on ne l</w:t>
      </w:r>
      <w:r w:rsidR="007D0B10">
        <w:rPr>
          <w:szCs w:val="32"/>
        </w:rPr>
        <w:t>’</w:t>
      </w:r>
      <w:r w:rsidRPr="00EA49B4">
        <w:rPr>
          <w:szCs w:val="32"/>
        </w:rPr>
        <w:t>attendait pas avant une autre semaine</w:t>
      </w:r>
      <w:r w:rsidR="007D0B10">
        <w:rPr>
          <w:szCs w:val="32"/>
        </w:rPr>
        <w:t>. M. </w:t>
      </w:r>
      <w:r w:rsidRPr="00EA49B4">
        <w:rPr>
          <w:szCs w:val="32"/>
        </w:rPr>
        <w:t>Tyrrel ne laissa pas échapper une occasion aussi favorable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confiance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pouvait une fois reprendre pied dans cette société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serait facile de se maintenir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en face de son plus formidable adversaire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le terrain qu</w:t>
      </w:r>
      <w:r w:rsidR="007D0B10">
        <w:rPr>
          <w:szCs w:val="32"/>
        </w:rPr>
        <w:t>’</w:t>
      </w:r>
      <w:r w:rsidRPr="00EA49B4">
        <w:rPr>
          <w:szCs w:val="32"/>
        </w:rPr>
        <w:t>il avait regagné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Non que ce fût dans </w:t>
      </w:r>
      <w:r w:rsidR="007D0B10">
        <w:rPr>
          <w:szCs w:val="32"/>
        </w:rPr>
        <w:t>M. </w:t>
      </w:r>
      <w:r w:rsidRPr="00EA49B4">
        <w:rPr>
          <w:szCs w:val="32"/>
        </w:rPr>
        <w:t>Tyrrel manque de courage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sa démarche allait être dans sa vie une époque trop importante pour qu</w:t>
      </w:r>
      <w:r w:rsidR="007D0B10">
        <w:rPr>
          <w:szCs w:val="32"/>
        </w:rPr>
        <w:t>’</w:t>
      </w:r>
      <w:r w:rsidRPr="00EA49B4">
        <w:rPr>
          <w:szCs w:val="32"/>
        </w:rPr>
        <w:t>il voulût la compromettre par aucun risque</w:t>
      </w:r>
      <w:r w:rsidR="007D0B10">
        <w:rPr>
          <w:szCs w:val="32"/>
        </w:rPr>
        <w:t>.</w:t>
      </w:r>
    </w:p>
    <w:p w14:paraId="29CB1F55" w14:textId="5F2477F6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À son entrée il se fit un bruit général dans l</w:t>
      </w:r>
      <w:r w:rsidR="007D0B10">
        <w:rPr>
          <w:szCs w:val="32"/>
        </w:rPr>
        <w:t>’</w:t>
      </w:r>
      <w:r w:rsidRPr="00EA49B4">
        <w:rPr>
          <w:szCs w:val="32"/>
        </w:rPr>
        <w:t>assemblée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il avait été convenu entre tous les hommes qui la composaient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on refuserait la porte à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à quelqu</w:t>
      </w:r>
      <w:r w:rsidR="007D0B10">
        <w:rPr>
          <w:szCs w:val="32"/>
        </w:rPr>
        <w:t>’</w:t>
      </w:r>
      <w:r w:rsidRPr="00EA49B4">
        <w:rPr>
          <w:szCs w:val="32"/>
        </w:rPr>
        <w:t>un qu</w:t>
      </w:r>
      <w:r w:rsidR="007D0B10">
        <w:rPr>
          <w:szCs w:val="32"/>
        </w:rPr>
        <w:t>’</w:t>
      </w:r>
      <w:r w:rsidRPr="00EA49B4">
        <w:rPr>
          <w:szCs w:val="32"/>
        </w:rPr>
        <w:t>on ne pouvait plus voir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décision lui avait été notifiée par une lettre du maître des cérémonies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avec un homme de la trempe de </w:t>
      </w:r>
      <w:r w:rsidR="007D0B10">
        <w:rPr>
          <w:szCs w:val="32"/>
        </w:rPr>
        <w:t>M. </w:t>
      </w:r>
      <w:r w:rsidRPr="00EA49B4">
        <w:rPr>
          <w:szCs w:val="32"/>
        </w:rPr>
        <w:t>Tyrrel un pareil avis était plutôt un défi qu</w:t>
      </w:r>
      <w:r w:rsidR="007D0B10">
        <w:rPr>
          <w:szCs w:val="32"/>
        </w:rPr>
        <w:t>’</w:t>
      </w:r>
      <w:r w:rsidRPr="00EA49B4">
        <w:rPr>
          <w:szCs w:val="32"/>
        </w:rPr>
        <w:t>une exclusion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maître des cérémonies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avait aperçu son équipage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vint au-devant de lui à la porte de l</w:t>
      </w:r>
      <w:r w:rsidR="007D0B10">
        <w:rPr>
          <w:szCs w:val="32"/>
        </w:rPr>
        <w:t>’</w:t>
      </w:r>
      <w:r w:rsidRPr="00EA49B4">
        <w:rPr>
          <w:szCs w:val="32"/>
        </w:rPr>
        <w:t>assemblée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lui réitérer l</w:t>
      </w:r>
      <w:r w:rsidR="007D0B10">
        <w:rPr>
          <w:szCs w:val="32"/>
        </w:rPr>
        <w:t>’</w:t>
      </w:r>
      <w:r w:rsidRPr="00EA49B4">
        <w:rPr>
          <w:szCs w:val="32"/>
        </w:rPr>
        <w:t>avertissement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</w:t>
      </w:r>
      <w:r w:rsidR="007D0B10">
        <w:rPr>
          <w:szCs w:val="32"/>
        </w:rPr>
        <w:t>M. </w:t>
      </w:r>
      <w:r w:rsidRPr="00EA49B4">
        <w:rPr>
          <w:szCs w:val="32"/>
        </w:rPr>
        <w:t>Tyrrel l</w:t>
      </w:r>
      <w:r w:rsidR="007D0B10">
        <w:rPr>
          <w:szCs w:val="32"/>
        </w:rPr>
        <w:t>’</w:t>
      </w:r>
      <w:r w:rsidRPr="00EA49B4">
        <w:rPr>
          <w:szCs w:val="32"/>
        </w:rPr>
        <w:t>écarta de l</w:t>
      </w:r>
      <w:r w:rsidR="007D0B10">
        <w:rPr>
          <w:szCs w:val="32"/>
        </w:rPr>
        <w:t>’</w:t>
      </w:r>
      <w:r w:rsidRPr="00EA49B4">
        <w:rPr>
          <w:szCs w:val="32"/>
        </w:rPr>
        <w:t>air du plus grand mépris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entra d</w:t>
      </w:r>
      <w:r w:rsidR="007D0B10">
        <w:rPr>
          <w:szCs w:val="32"/>
        </w:rPr>
        <w:t>’</w:t>
      </w:r>
      <w:r w:rsidRPr="00EA49B4">
        <w:rPr>
          <w:szCs w:val="32"/>
        </w:rPr>
        <w:t>autorité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Tous les yeux se tournèrent sur lui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fut un moment entouré de tous les hommes qui étaient dans la salle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uns tâchèrent de le repousser dehors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autres voulurent entrer en explication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trouva le secret de se débarrasser des uns et de réduire les autres au silence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stature athlétique et cette longue habitude qu</w:t>
      </w:r>
      <w:r w:rsidR="007D0B10">
        <w:rPr>
          <w:szCs w:val="32"/>
        </w:rPr>
        <w:t>’</w:t>
      </w:r>
      <w:r w:rsidRPr="00EA49B4">
        <w:rPr>
          <w:szCs w:val="32"/>
        </w:rPr>
        <w:t>on avait eue de se soumettre à l</w:t>
      </w:r>
      <w:r w:rsidR="007D0B10">
        <w:rPr>
          <w:szCs w:val="32"/>
        </w:rPr>
        <w:t>’</w:t>
      </w:r>
      <w:r w:rsidRPr="00EA49B4">
        <w:rPr>
          <w:szCs w:val="32"/>
        </w:rPr>
        <w:t>ascendant de son esprit étaient autant de circonstances en sa faveur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 regardait comme jouant un coup de désespoir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avait fait provision d</w:t>
      </w:r>
      <w:r w:rsidR="007D0B10">
        <w:rPr>
          <w:szCs w:val="32"/>
        </w:rPr>
        <w:t>’</w:t>
      </w:r>
      <w:r w:rsidRPr="00EA49B4">
        <w:rPr>
          <w:szCs w:val="32"/>
        </w:rPr>
        <w:t>audace en proportion de l</w:t>
      </w:r>
      <w:r w:rsidR="007D0B10">
        <w:rPr>
          <w:szCs w:val="32"/>
        </w:rPr>
        <w:t>’</w:t>
      </w:r>
      <w:r w:rsidRPr="00EA49B4">
        <w:rPr>
          <w:szCs w:val="32"/>
        </w:rPr>
        <w:t>intérêt de la partie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Débarrassé de tous ces insectes bourdonnants qui l</w:t>
      </w:r>
      <w:r w:rsidR="007D0B10">
        <w:rPr>
          <w:szCs w:val="32"/>
        </w:rPr>
        <w:t>’</w:t>
      </w:r>
      <w:r w:rsidRPr="00EA49B4">
        <w:rPr>
          <w:szCs w:val="32"/>
        </w:rPr>
        <w:t>avaient d</w:t>
      </w:r>
      <w:r w:rsidR="007D0B10">
        <w:rPr>
          <w:szCs w:val="32"/>
        </w:rPr>
        <w:t>’</w:t>
      </w:r>
      <w:r w:rsidRPr="00EA49B4">
        <w:rPr>
          <w:szCs w:val="32"/>
        </w:rPr>
        <w:t>abord assailli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mit à traverser la salle en long et en large d</w:t>
      </w:r>
      <w:r w:rsidR="007D0B10">
        <w:rPr>
          <w:szCs w:val="32"/>
        </w:rPr>
        <w:t>’</w:t>
      </w:r>
      <w:r w:rsidRPr="00EA49B4">
        <w:rPr>
          <w:szCs w:val="32"/>
        </w:rPr>
        <w:t>un air de maître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avoir lancé de tous les côtés des regards sombres et courroucés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rompit le silence</w:t>
      </w:r>
      <w:r w:rsidR="007D0B10">
        <w:rPr>
          <w:szCs w:val="32"/>
        </w:rPr>
        <w:t> : « 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y avait quelque personne qui eût quelque chose à lui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saurait lui répondre en temps et lieu convenable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conseillait fort à cette personne de bien prendre garde à ce qu</w:t>
      </w:r>
      <w:r w:rsidR="007D0B10">
        <w:rPr>
          <w:szCs w:val="32"/>
        </w:rPr>
        <w:t>’</w:t>
      </w:r>
      <w:r w:rsidRPr="00EA49B4">
        <w:rPr>
          <w:szCs w:val="32"/>
        </w:rPr>
        <w:t>elle allait faire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c</w:t>
      </w:r>
      <w:r w:rsidR="007D0B10">
        <w:rPr>
          <w:szCs w:val="32"/>
        </w:rPr>
        <w:t>’</w:t>
      </w:r>
      <w:r w:rsidRPr="00EA49B4">
        <w:rPr>
          <w:szCs w:val="32"/>
        </w:rPr>
        <w:t>était de lui personnellement qu</w:t>
      </w:r>
      <w:r w:rsidR="007D0B10">
        <w:rPr>
          <w:szCs w:val="32"/>
        </w:rPr>
        <w:t>’</w:t>
      </w:r>
      <w:r w:rsidRPr="00EA49B4">
        <w:rPr>
          <w:szCs w:val="32"/>
        </w:rPr>
        <w:t>on eût à se plaindre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bonne heure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s</w:t>
      </w:r>
      <w:r w:rsidR="007D0B10">
        <w:rPr>
          <w:szCs w:val="32"/>
        </w:rPr>
        <w:t>’</w:t>
      </w:r>
      <w:r w:rsidRPr="00EA49B4">
        <w:rPr>
          <w:szCs w:val="32"/>
        </w:rPr>
        <w:t>attendait bien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là personne qui eût assez peu de discrétion et de savoir-vivre pour se mêler d</w:t>
      </w:r>
      <w:r w:rsidR="007D0B10">
        <w:rPr>
          <w:szCs w:val="32"/>
        </w:rPr>
        <w:t>’</w:t>
      </w:r>
      <w:r w:rsidRPr="00EA49B4">
        <w:rPr>
          <w:szCs w:val="32"/>
        </w:rPr>
        <w:t>affaires qui ne le regardaient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pour s</w:t>
      </w:r>
      <w:r w:rsidR="007D0B10">
        <w:rPr>
          <w:szCs w:val="32"/>
        </w:rPr>
        <w:t>’</w:t>
      </w:r>
      <w:r w:rsidRPr="00EA49B4">
        <w:rPr>
          <w:szCs w:val="32"/>
        </w:rPr>
        <w:t>immiscer dans des intérêts particuliers de famille</w:t>
      </w:r>
      <w:r w:rsidR="007D0B10">
        <w:rPr>
          <w:szCs w:val="32"/>
        </w:rPr>
        <w:t>. »</w:t>
      </w:r>
    </w:p>
    <w:p w14:paraId="75BB9D7E" w14:textId="6B3C968A" w:rsidR="007D0B10" w:rsidRDefault="00CC13A3" w:rsidP="00CC13A3">
      <w:pPr>
        <w:rPr>
          <w:szCs w:val="32"/>
        </w:rPr>
      </w:pPr>
      <w:r w:rsidRPr="00EA49B4">
        <w:rPr>
          <w:szCs w:val="32"/>
        </w:rPr>
        <w:t>Ces paroles ayant l</w:t>
      </w:r>
      <w:r w:rsidR="007D0B10">
        <w:rPr>
          <w:szCs w:val="32"/>
        </w:rPr>
        <w:t>’</w:t>
      </w:r>
      <w:r w:rsidRPr="00EA49B4">
        <w:rPr>
          <w:szCs w:val="32"/>
        </w:rPr>
        <w:t>air d</w:t>
      </w:r>
      <w:r w:rsidR="007D0B10">
        <w:rPr>
          <w:szCs w:val="32"/>
        </w:rPr>
        <w:t>’</w:t>
      </w:r>
      <w:r w:rsidRPr="00EA49B4">
        <w:rPr>
          <w:szCs w:val="32"/>
        </w:rPr>
        <w:t>un défi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différentes personnes s</w:t>
      </w:r>
      <w:r w:rsidR="007D0B10">
        <w:rPr>
          <w:szCs w:val="32"/>
        </w:rPr>
        <w:t>’</w:t>
      </w:r>
      <w:r w:rsidRPr="00EA49B4">
        <w:rPr>
          <w:szCs w:val="32"/>
        </w:rPr>
        <w:t>avancèrent pour y répondre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Celui qui était le premier </w:t>
      </w:r>
      <w:r w:rsidRPr="00EA49B4">
        <w:rPr>
          <w:szCs w:val="32"/>
        </w:rPr>
        <w:lastRenderedPageBreak/>
        <w:t>commença à parler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</w:t>
      </w:r>
      <w:r w:rsidR="007D0B10">
        <w:rPr>
          <w:szCs w:val="32"/>
        </w:rPr>
        <w:t>’</w:t>
      </w:r>
      <w:r w:rsidRPr="00EA49B4">
        <w:rPr>
          <w:szCs w:val="32"/>
        </w:rPr>
        <w:t>expression de sa contenance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 ton tranchant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des mots jetés à propos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des interruptions adroitement placées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mit dans le cas d</w:t>
      </w:r>
      <w:r w:rsidR="007D0B10">
        <w:rPr>
          <w:szCs w:val="32"/>
        </w:rPr>
        <w:t>’</w:t>
      </w:r>
      <w:r w:rsidRPr="00EA49B4">
        <w:rPr>
          <w:szCs w:val="32"/>
        </w:rPr>
        <w:t>hésiter d</w:t>
      </w:r>
      <w:r w:rsidR="007D0B10">
        <w:rPr>
          <w:szCs w:val="32"/>
        </w:rPr>
        <w:t>’</w:t>
      </w:r>
      <w:r w:rsidRPr="00EA49B4">
        <w:rPr>
          <w:szCs w:val="32"/>
        </w:rPr>
        <w:t>abord et de finir par se taire</w:t>
      </w:r>
      <w:r w:rsidR="007D0B10">
        <w:rPr>
          <w:szCs w:val="32"/>
        </w:rPr>
        <w:t>. M. </w:t>
      </w:r>
      <w:r w:rsidRPr="00EA49B4">
        <w:rPr>
          <w:szCs w:val="32"/>
        </w:rPr>
        <w:t>Tyrrel semblait marcher à grands pas au triomphe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promis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 la société était dans l</w:t>
      </w:r>
      <w:r w:rsidR="007D0B10">
        <w:rPr>
          <w:szCs w:val="32"/>
        </w:rPr>
        <w:t>’</w:t>
      </w:r>
      <w:r w:rsidRPr="00EA49B4">
        <w:rPr>
          <w:szCs w:val="32"/>
        </w:rPr>
        <w:t>étonnement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sentait toujours la même aversion pour sa personne et la même horreur pour son caractère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on ne pouvait s</w:t>
      </w:r>
      <w:r w:rsidR="007D0B10">
        <w:rPr>
          <w:szCs w:val="32"/>
        </w:rPr>
        <w:t>’</w:t>
      </w:r>
      <w:r w:rsidRPr="00EA49B4">
        <w:rPr>
          <w:szCs w:val="32"/>
        </w:rPr>
        <w:t>empêcher d</w:t>
      </w:r>
      <w:r w:rsidR="007D0B10">
        <w:rPr>
          <w:szCs w:val="32"/>
        </w:rPr>
        <w:t>’</w:t>
      </w:r>
      <w:r w:rsidRPr="00EA49B4">
        <w:rPr>
          <w:szCs w:val="32"/>
        </w:rPr>
        <w:t>admirer l</w:t>
      </w:r>
      <w:r w:rsidR="007D0B10">
        <w:rPr>
          <w:szCs w:val="32"/>
        </w:rPr>
        <w:t>’</w:t>
      </w:r>
      <w:r w:rsidRPr="00EA49B4">
        <w:rPr>
          <w:szCs w:val="32"/>
        </w:rPr>
        <w:t>audace et les ressources qu</w:t>
      </w:r>
      <w:r w:rsidR="007D0B10">
        <w:rPr>
          <w:szCs w:val="32"/>
        </w:rPr>
        <w:t>’</w:t>
      </w:r>
      <w:r w:rsidRPr="00EA49B4">
        <w:rPr>
          <w:szCs w:val="32"/>
        </w:rPr>
        <w:t>il déployait dans cette conjoncture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indignation générale qu</w:t>
      </w:r>
      <w:r w:rsidR="007D0B10">
        <w:rPr>
          <w:szCs w:val="32"/>
        </w:rPr>
        <w:t>’</w:t>
      </w:r>
      <w:r w:rsidRPr="00EA49B4">
        <w:rPr>
          <w:szCs w:val="32"/>
        </w:rPr>
        <w:t>il excitait ne demandait qu</w:t>
      </w:r>
      <w:r w:rsidR="007D0B10">
        <w:rPr>
          <w:szCs w:val="32"/>
        </w:rPr>
        <w:t>’</w:t>
      </w:r>
      <w:r w:rsidRPr="00EA49B4">
        <w:rPr>
          <w:szCs w:val="32"/>
        </w:rPr>
        <w:t>à éclater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on avait besoin d</w:t>
      </w:r>
      <w:r w:rsidR="007D0B10">
        <w:rPr>
          <w:szCs w:val="32"/>
        </w:rPr>
        <w:t>’</w:t>
      </w:r>
      <w:r w:rsidRPr="00EA49B4">
        <w:rPr>
          <w:szCs w:val="32"/>
        </w:rPr>
        <w:t>un chef</w:t>
      </w:r>
      <w:r w:rsidR="007D0B10">
        <w:rPr>
          <w:szCs w:val="32"/>
        </w:rPr>
        <w:t>.</w:t>
      </w:r>
    </w:p>
    <w:p w14:paraId="468CB431" w14:textId="4DC74D92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Ce fut dans ce moment critique que </w:t>
      </w:r>
      <w:r w:rsidR="007D0B10">
        <w:rPr>
          <w:szCs w:val="32"/>
        </w:rPr>
        <w:t>M. </w:t>
      </w:r>
      <w:r w:rsidRPr="00EA49B4">
        <w:rPr>
          <w:szCs w:val="32"/>
        </w:rPr>
        <w:t>Falkland parut dans la salle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hasard seul l</w:t>
      </w:r>
      <w:r w:rsidR="007D0B10">
        <w:rPr>
          <w:szCs w:val="32"/>
        </w:rPr>
        <w:t>’</w:t>
      </w:r>
      <w:r w:rsidRPr="00EA49B4">
        <w:rPr>
          <w:szCs w:val="32"/>
        </w:rPr>
        <w:t>avait ramené plus tôt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attendu</w:t>
      </w:r>
      <w:r w:rsidR="007D0B10">
        <w:rPr>
          <w:szCs w:val="32"/>
        </w:rPr>
        <w:t>.</w:t>
      </w:r>
    </w:p>
    <w:p w14:paraId="0260A348" w14:textId="5CDDC5B4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Tyrrel et lui rougirent tous les deux à la vue l</w:t>
      </w:r>
      <w:r>
        <w:rPr>
          <w:szCs w:val="32"/>
        </w:rPr>
        <w:t>’</w:t>
      </w:r>
      <w:r w:rsidR="00CC13A3" w:rsidRPr="00EA49B4">
        <w:rPr>
          <w:szCs w:val="32"/>
        </w:rPr>
        <w:t>un de l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Après une pause d</w:t>
      </w:r>
      <w:r>
        <w:rPr>
          <w:szCs w:val="32"/>
        </w:rPr>
        <w:t>’</w:t>
      </w:r>
      <w:r w:rsidR="00CC13A3" w:rsidRPr="00EA49B4">
        <w:rPr>
          <w:szCs w:val="32"/>
        </w:rPr>
        <w:t>une minute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celui-ci s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avança vers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lui demanda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une voix imposante</w:t>
      </w:r>
      <w:r>
        <w:rPr>
          <w:szCs w:val="32"/>
        </w:rPr>
        <w:t> : « </w:t>
      </w:r>
      <w:r w:rsidR="00CC13A3" w:rsidRPr="00EA49B4">
        <w:rPr>
          <w:szCs w:val="32"/>
        </w:rPr>
        <w:t>Que venez-vous faire ici</w:t>
      </w:r>
      <w:r>
        <w:rPr>
          <w:szCs w:val="32"/>
        </w:rPr>
        <w:t> ?</w:t>
      </w:r>
    </w:p>
    <w:p w14:paraId="3FAC7C78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Ici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 voulez-vous dire par là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autant de droit d</w:t>
      </w:r>
      <w:r>
        <w:rPr>
          <w:szCs w:val="32"/>
        </w:rPr>
        <w:t>’</w:t>
      </w:r>
      <w:r w:rsidR="00CC13A3" w:rsidRPr="00EA49B4">
        <w:rPr>
          <w:szCs w:val="32"/>
        </w:rPr>
        <w:t>être ici que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vous êtes le dernier à qui je daignerais rendre compte de ce que j</w:t>
      </w:r>
      <w:r>
        <w:rPr>
          <w:szCs w:val="32"/>
        </w:rPr>
        <w:t>’</w:t>
      </w:r>
      <w:r w:rsidR="00CC13A3" w:rsidRPr="00EA49B4">
        <w:rPr>
          <w:szCs w:val="32"/>
        </w:rPr>
        <w:t>ai à faire</w:t>
      </w:r>
      <w:r>
        <w:rPr>
          <w:szCs w:val="32"/>
        </w:rPr>
        <w:t>.</w:t>
      </w:r>
    </w:p>
    <w:p w14:paraId="639A68FA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avez aucun droit d</w:t>
      </w:r>
      <w:r>
        <w:rPr>
          <w:szCs w:val="32"/>
        </w:rPr>
        <w:t>’</w:t>
      </w:r>
      <w:r w:rsidR="00CC13A3" w:rsidRPr="00EA49B4">
        <w:rPr>
          <w:szCs w:val="32"/>
        </w:rPr>
        <w:t>être ici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savez-vous pas que vous en avez été exclu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Quels que puissent être vos droits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en est pas que votre infâme conduite ne vous ait fait perdre</w:t>
      </w:r>
      <w:r>
        <w:rPr>
          <w:szCs w:val="32"/>
        </w:rPr>
        <w:t>.</w:t>
      </w:r>
    </w:p>
    <w:p w14:paraId="4133C75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comment vous appelle-t-on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si vous avez quelque chose à me dire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faut choisir un temps et un lieu plus convenables pour cela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Est-ce que vous croyez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faveur de la compagnie qui vous soutient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faire supporter vos airs fanfarons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ne les souffrirai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en avertis</w:t>
      </w:r>
      <w:r>
        <w:rPr>
          <w:szCs w:val="32"/>
        </w:rPr>
        <w:t>.</w:t>
      </w:r>
    </w:p>
    <w:p w14:paraId="2968F99E" w14:textId="35BA2540" w:rsidR="00CC13A3" w:rsidRPr="00EA49B4" w:rsidRDefault="007D0B10" w:rsidP="00CC13A3">
      <w:pPr>
        <w:rPr>
          <w:szCs w:val="32"/>
        </w:rPr>
      </w:pPr>
      <w:r>
        <w:rPr>
          <w:szCs w:val="32"/>
        </w:rPr>
        <w:lastRenderedPageBreak/>
        <w:t>— </w:t>
      </w:r>
      <w:r w:rsidR="00CC13A3" w:rsidRPr="00EA49B4">
        <w:rPr>
          <w:szCs w:val="32"/>
        </w:rPr>
        <w:t>Vous vous trompez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lieu public comme celui-ci est le seul où je puis avoir quelque chose à vous dire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vous ne voulez pas être témoin de l</w:t>
      </w:r>
      <w:r>
        <w:rPr>
          <w:szCs w:val="32"/>
        </w:rPr>
        <w:t>’</w:t>
      </w:r>
      <w:r w:rsidR="00CC13A3" w:rsidRPr="00EA49B4">
        <w:rPr>
          <w:szCs w:val="32"/>
        </w:rPr>
        <w:t>indignation générale qui s</w:t>
      </w:r>
      <w:r>
        <w:rPr>
          <w:szCs w:val="32"/>
        </w:rPr>
        <w:t>’</w:t>
      </w:r>
      <w:r w:rsidR="00CC13A3" w:rsidRPr="00EA49B4">
        <w:rPr>
          <w:szCs w:val="32"/>
        </w:rPr>
        <w:t>élève contre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venez pas dans la société des hommes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Inhumain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impitoyable tyran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songez à miss Melville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Pouvez-vous entendre prononcer ce nom et ne pas rentrer cent pieds sous terre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Pouvez-vous trouver une solitude où son ombre sanglante ne vienne vous poursuivre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Pouvez-vous penser un moment à ses vertus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sa pureté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son innocence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la candeur de son 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être bourrelé de remords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 vous qui l</w:t>
      </w:r>
      <w:r>
        <w:rPr>
          <w:szCs w:val="32"/>
        </w:rPr>
        <w:t>’</w:t>
      </w:r>
      <w:r w:rsidR="00CC13A3" w:rsidRPr="00EA49B4">
        <w:rPr>
          <w:szCs w:val="32"/>
        </w:rPr>
        <w:t>avez assassinée à la fleur de son âge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Pouvez-vous soutenir la pensée qu</w:t>
      </w:r>
      <w:r>
        <w:rPr>
          <w:szCs w:val="32"/>
        </w:rPr>
        <w:t>’</w:t>
      </w:r>
      <w:r w:rsidR="00CC13A3" w:rsidRPr="00EA49B4">
        <w:rPr>
          <w:szCs w:val="32"/>
        </w:rPr>
        <w:t>elle n</w:t>
      </w:r>
      <w:r>
        <w:rPr>
          <w:szCs w:val="32"/>
        </w:rPr>
        <w:t>’</w:t>
      </w:r>
      <w:r w:rsidR="00CC13A3" w:rsidRPr="00EA49B4">
        <w:rPr>
          <w:szCs w:val="32"/>
        </w:rPr>
        <w:t>est plus qu</w:t>
      </w:r>
      <w:r>
        <w:rPr>
          <w:szCs w:val="32"/>
        </w:rPr>
        <w:t>’</w:t>
      </w:r>
      <w:r w:rsidR="00CC13A3" w:rsidRPr="00EA49B4">
        <w:rPr>
          <w:szCs w:val="32"/>
        </w:rPr>
        <w:t>un cadavre insensible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victime de votre malice infernale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celle qui méritait une couronne dix mille fois plus que vous ne méritez de vivre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vous flattez-vous que jamais on oublie ou qu</w:t>
      </w:r>
      <w:r>
        <w:rPr>
          <w:szCs w:val="32"/>
        </w:rPr>
        <w:t>’</w:t>
      </w:r>
      <w:r w:rsidR="00CC13A3" w:rsidRPr="00EA49B4">
        <w:rPr>
          <w:szCs w:val="32"/>
        </w:rPr>
        <w:t>on pardonne un forfait aussi atroce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Fuis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misérable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regarde-toi comme trop heureux encore qu</w:t>
      </w:r>
      <w:r>
        <w:rPr>
          <w:szCs w:val="32"/>
        </w:rPr>
        <w:t>’</w:t>
      </w:r>
      <w:r w:rsidR="00CC13A3" w:rsidRPr="00EA49B4">
        <w:rPr>
          <w:szCs w:val="32"/>
        </w:rPr>
        <w:t>il te soit permis d</w:t>
      </w:r>
      <w:r>
        <w:rPr>
          <w:szCs w:val="32"/>
        </w:rPr>
        <w:t>’</w:t>
      </w:r>
      <w:r w:rsidR="00CC13A3" w:rsidRPr="00EA49B4">
        <w:rPr>
          <w:szCs w:val="32"/>
        </w:rPr>
        <w:t>éviter l</w:t>
      </w:r>
      <w:r>
        <w:rPr>
          <w:szCs w:val="32"/>
        </w:rPr>
        <w:t>’</w:t>
      </w:r>
      <w:r w:rsidR="00CC13A3" w:rsidRPr="00EA49B4">
        <w:rPr>
          <w:szCs w:val="32"/>
        </w:rPr>
        <w:t>aspect des hommes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Vois quelle pitoyable figure tu fais en ce moment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Si les cris de ta propre conscience ne se joignaient pas aux reproches qu</w:t>
      </w:r>
      <w:r>
        <w:rPr>
          <w:szCs w:val="32"/>
        </w:rPr>
        <w:t>’</w:t>
      </w:r>
      <w:r w:rsidR="00CC13A3" w:rsidRPr="00EA49B4">
        <w:rPr>
          <w:szCs w:val="32"/>
        </w:rPr>
        <w:t>on t</w:t>
      </w:r>
      <w:r>
        <w:rPr>
          <w:szCs w:val="32"/>
        </w:rPr>
        <w:t>’</w:t>
      </w:r>
      <w:r w:rsidR="00CC13A3" w:rsidRPr="00EA49B4">
        <w:rPr>
          <w:szCs w:val="32"/>
        </w:rPr>
        <w:t>adresse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y aurait-il rien qui pût faire reculer un misérable aussi endurci que toi dans le crime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serais-tu assez insensé pour croire que ton audace et ton obstination pourront jamais amortir les reproches de ta conscience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Va-t</w:t>
      </w:r>
      <w:r>
        <w:rPr>
          <w:szCs w:val="32"/>
        </w:rPr>
        <w:t>’</w:t>
      </w:r>
      <w:r w:rsidR="00CC13A3" w:rsidRPr="00EA49B4">
        <w:rPr>
          <w:szCs w:val="32"/>
        </w:rPr>
        <w:t>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va te faire peur à toi-même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ne reparais jamais devant mes yeux</w:t>
      </w:r>
      <w:r>
        <w:rPr>
          <w:szCs w:val="32"/>
        </w:rPr>
        <w:t>. »</w:t>
      </w:r>
    </w:p>
    <w:p w14:paraId="2F7360F8" w14:textId="20CFAA03" w:rsidR="007D0B10" w:rsidRDefault="00CC13A3" w:rsidP="00CC13A3">
      <w:pPr>
        <w:rPr>
          <w:szCs w:val="32"/>
        </w:rPr>
      </w:pPr>
      <w:r w:rsidRPr="00EA49B4">
        <w:rPr>
          <w:szCs w:val="32"/>
        </w:rPr>
        <w:t>À ces mots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le croirait</w:t>
      </w:r>
      <w:r w:rsidR="007D0B10">
        <w:rPr>
          <w:szCs w:val="32"/>
        </w:rPr>
        <w:t> ? M. </w:t>
      </w:r>
      <w:r w:rsidRPr="00EA49B4">
        <w:rPr>
          <w:szCs w:val="32"/>
        </w:rPr>
        <w:t>Tyrrel obéit à la voix impérieuse qui tonnait contre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yeux étaient effarés et pleins d</w:t>
      </w:r>
      <w:r w:rsidR="007D0B10">
        <w:rPr>
          <w:szCs w:val="32"/>
        </w:rPr>
        <w:t>’</w:t>
      </w:r>
      <w:r w:rsidRPr="00EA49B4">
        <w:rPr>
          <w:szCs w:val="32"/>
        </w:rPr>
        <w:t>horreur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un tremblement convulsif s</w:t>
      </w:r>
      <w:r w:rsidR="007D0B10">
        <w:rPr>
          <w:szCs w:val="32"/>
        </w:rPr>
        <w:t>’</w:t>
      </w:r>
      <w:r w:rsidRPr="00EA49B4">
        <w:rPr>
          <w:szCs w:val="32"/>
        </w:rPr>
        <w:t>était emparé de tous ses membres et avait glacé sa langue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se sentait pas la force de braver ce torrent impétueux de reproches et d</w:t>
      </w:r>
      <w:r w:rsidR="007D0B10">
        <w:rPr>
          <w:szCs w:val="32"/>
        </w:rPr>
        <w:t>’</w:t>
      </w:r>
      <w:r w:rsidRPr="00EA49B4">
        <w:rPr>
          <w:szCs w:val="32"/>
        </w:rPr>
        <w:t>invectives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hésitait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était honteux de sa défaite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aurait voulu résister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tous ses efforts étaient vains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ses forces expiraient à chaque nouvelle tentative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La voix générale </w:t>
      </w:r>
      <w:r w:rsidRPr="00EA49B4">
        <w:rPr>
          <w:szCs w:val="32"/>
        </w:rPr>
        <w:lastRenderedPageBreak/>
        <w:t>s</w:t>
      </w:r>
      <w:r w:rsidR="007D0B10">
        <w:rPr>
          <w:szCs w:val="32"/>
        </w:rPr>
        <w:t>’</w:t>
      </w:r>
      <w:r w:rsidRPr="00EA49B4">
        <w:rPr>
          <w:szCs w:val="32"/>
        </w:rPr>
        <w:t>éleva bientôt pour aider à l</w:t>
      </w:r>
      <w:r w:rsidR="007D0B10">
        <w:rPr>
          <w:szCs w:val="32"/>
        </w:rPr>
        <w:t>’</w:t>
      </w:r>
      <w:r w:rsidRPr="00EA49B4">
        <w:rPr>
          <w:szCs w:val="32"/>
        </w:rPr>
        <w:t>accabler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Plus sa confusion devenait sensible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le cri universel d</w:t>
      </w:r>
      <w:r w:rsidR="007D0B10">
        <w:rPr>
          <w:szCs w:val="32"/>
        </w:rPr>
        <w:t>’</w:t>
      </w:r>
      <w:r w:rsidRPr="00EA49B4">
        <w:rPr>
          <w:szCs w:val="32"/>
        </w:rPr>
        <w:t>indignation augmentait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ce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degrés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vînt à croître comme le bruit d</w:t>
      </w:r>
      <w:r w:rsidR="007D0B10">
        <w:rPr>
          <w:szCs w:val="32"/>
        </w:rPr>
        <w:t>’</w:t>
      </w:r>
      <w:r w:rsidRPr="00EA49B4">
        <w:rPr>
          <w:szCs w:val="32"/>
        </w:rPr>
        <w:t>une mer orageuse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hors d</w:t>
      </w:r>
      <w:r w:rsidR="007D0B10">
        <w:rPr>
          <w:szCs w:val="32"/>
        </w:rPr>
        <w:t>’</w:t>
      </w:r>
      <w:r w:rsidRPr="00EA49B4">
        <w:rPr>
          <w:szCs w:val="32"/>
        </w:rPr>
        <w:t>état d</w:t>
      </w:r>
      <w:r w:rsidR="007D0B10">
        <w:rPr>
          <w:szCs w:val="32"/>
        </w:rPr>
        <w:t>’</w:t>
      </w:r>
      <w:r w:rsidRPr="00EA49B4">
        <w:rPr>
          <w:szCs w:val="32"/>
        </w:rPr>
        <w:t>endurer plus longtemps le tourment de sa situation</w:t>
      </w:r>
      <w:r w:rsidR="007D0B10">
        <w:rPr>
          <w:szCs w:val="32"/>
        </w:rPr>
        <w:t>, M. </w:t>
      </w:r>
      <w:r w:rsidRPr="00EA49B4">
        <w:rPr>
          <w:szCs w:val="32"/>
        </w:rPr>
        <w:t>Tyrrel se retira de lui-même</w:t>
      </w:r>
      <w:r w:rsidR="007D0B10">
        <w:rPr>
          <w:szCs w:val="32"/>
        </w:rPr>
        <w:t>.</w:t>
      </w:r>
    </w:p>
    <w:p w14:paraId="73BACDBE" w14:textId="61378E65" w:rsidR="007D0B10" w:rsidRDefault="00CC13A3" w:rsidP="00CC13A3">
      <w:pPr>
        <w:rPr>
          <w:szCs w:val="32"/>
        </w:rPr>
      </w:pPr>
      <w:r w:rsidRPr="00EA49B4">
        <w:rPr>
          <w:szCs w:val="32"/>
        </w:rPr>
        <w:t>Mais une heure et demie après on le vit reparaître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on n</w:t>
      </w:r>
      <w:r w:rsidR="007D0B10">
        <w:rPr>
          <w:szCs w:val="32"/>
        </w:rPr>
        <w:t>’</w:t>
      </w:r>
      <w:r w:rsidRPr="00EA49B4">
        <w:rPr>
          <w:szCs w:val="32"/>
        </w:rPr>
        <w:t>avait pris aucune précaution contre un pareil incident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la chose du monde à laquelle on s</w:t>
      </w:r>
      <w:r w:rsidR="007D0B10">
        <w:rPr>
          <w:szCs w:val="32"/>
        </w:rPr>
        <w:t>’</w:t>
      </w:r>
      <w:r w:rsidRPr="00EA49B4">
        <w:rPr>
          <w:szCs w:val="32"/>
        </w:rPr>
        <w:t>attendît le moins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intervalle il s</w:t>
      </w:r>
      <w:r w:rsidR="007D0B10">
        <w:rPr>
          <w:szCs w:val="32"/>
        </w:rPr>
        <w:t>’</w:t>
      </w:r>
      <w:r w:rsidRPr="00EA49B4">
        <w:rPr>
          <w:szCs w:val="32"/>
        </w:rPr>
        <w:t>était enivré d</w:t>
      </w:r>
      <w:r w:rsidR="007D0B10">
        <w:rPr>
          <w:szCs w:val="32"/>
        </w:rPr>
        <w:t>’</w:t>
      </w:r>
      <w:r w:rsidRPr="00EA49B4">
        <w:rPr>
          <w:szCs w:val="32"/>
        </w:rPr>
        <w:t>eau-de-vie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un clin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œil il fut sur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debout dans un des coins de la salle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un coup de son robuste bras il l</w:t>
      </w:r>
      <w:r w:rsidR="007D0B10">
        <w:rPr>
          <w:szCs w:val="32"/>
        </w:rPr>
        <w:t>’</w:t>
      </w:r>
      <w:r w:rsidRPr="00EA49B4">
        <w:rPr>
          <w:szCs w:val="32"/>
        </w:rPr>
        <w:t>étendit à terre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Celui-ci ne fut pas cependant étourdi du coup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releva aussitôt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est aisé de sentir combien il était inférieur dans une lutte de cette espèce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À peine fut-il relevé que </w:t>
      </w:r>
      <w:r w:rsidR="007D0B10">
        <w:rPr>
          <w:szCs w:val="32"/>
        </w:rPr>
        <w:t>M. </w:t>
      </w:r>
      <w:r w:rsidRPr="00EA49B4">
        <w:rPr>
          <w:szCs w:val="32"/>
        </w:rPr>
        <w:t>Tyrrel lui porta un autre coup</w:t>
      </w:r>
      <w:r w:rsidR="007D0B10">
        <w:rPr>
          <w:szCs w:val="32"/>
        </w:rPr>
        <w:t>. M. </w:t>
      </w:r>
      <w:r w:rsidRPr="00EA49B4">
        <w:rPr>
          <w:szCs w:val="32"/>
        </w:rPr>
        <w:t>Falkland était sur ses gardes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ne tomba point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les assauts de son adversaire redoublèrent avec une rapidité inconcevable</w:t>
      </w:r>
      <w:r w:rsidR="007D0B10">
        <w:rPr>
          <w:szCs w:val="32"/>
        </w:rPr>
        <w:t>. M. </w:t>
      </w:r>
      <w:r w:rsidRPr="00EA49B4">
        <w:rPr>
          <w:szCs w:val="32"/>
        </w:rPr>
        <w:t>Falkland fut encore terrassé une seconde fois</w:t>
      </w:r>
      <w:r w:rsidR="007D0B10">
        <w:rPr>
          <w:szCs w:val="32"/>
        </w:rPr>
        <w:t>. M. </w:t>
      </w:r>
      <w:r w:rsidRPr="00EA49B4">
        <w:rPr>
          <w:szCs w:val="32"/>
        </w:rPr>
        <w:t>Tyrrel le foula aux pieds et se baissa comme pour le saisir et le traîner sur le plancher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cette lutte fut l</w:t>
      </w:r>
      <w:r w:rsidR="007D0B10">
        <w:rPr>
          <w:szCs w:val="32"/>
        </w:rPr>
        <w:t>’</w:t>
      </w:r>
      <w:r w:rsidRPr="00EA49B4">
        <w:rPr>
          <w:szCs w:val="32"/>
        </w:rPr>
        <w:t>affaire d</w:t>
      </w:r>
      <w:r w:rsidR="007D0B10">
        <w:rPr>
          <w:szCs w:val="32"/>
        </w:rPr>
        <w:t>’</w:t>
      </w:r>
      <w:r w:rsidRPr="00EA49B4">
        <w:rPr>
          <w:szCs w:val="32"/>
        </w:rPr>
        <w:t>un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se passa avant que les témoins de la scène fussent revenus de leur surprise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se mit entre deux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Tyrrel sortit une seconde fois</w:t>
      </w:r>
      <w:r w:rsidR="007D0B10">
        <w:rPr>
          <w:szCs w:val="32"/>
        </w:rPr>
        <w:t>.</w:t>
      </w:r>
    </w:p>
    <w:p w14:paraId="579F952A" w14:textId="24FDD63B" w:rsidR="007D0B10" w:rsidRDefault="00CC13A3" w:rsidP="00CC13A3">
      <w:pPr>
        <w:rPr>
          <w:szCs w:val="32"/>
        </w:rPr>
      </w:pPr>
      <w:r w:rsidRPr="00EA49B4">
        <w:rPr>
          <w:szCs w:val="32"/>
        </w:rPr>
        <w:t>Il serait difficile d</w:t>
      </w:r>
      <w:r w:rsidR="007D0B10">
        <w:rPr>
          <w:szCs w:val="32"/>
        </w:rPr>
        <w:t>’</w:t>
      </w:r>
      <w:r w:rsidRPr="00EA49B4">
        <w:rPr>
          <w:szCs w:val="32"/>
        </w:rPr>
        <w:t>imaginer quelque événement plus terrible que le traitement auquel venait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être exposé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Toutes les passions de sa vie semblaient faites pour le lui rendre plus insupportable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Il avait mis en usage à différentes fois toutes les ressources de sa prudence et de son énergie pour prévenir que la mésintelligence entre lui et </w:t>
      </w:r>
      <w:r w:rsidR="007D0B10">
        <w:rPr>
          <w:szCs w:val="32"/>
        </w:rPr>
        <w:t>M. </w:t>
      </w:r>
      <w:r w:rsidRPr="00EA49B4">
        <w:rPr>
          <w:szCs w:val="32"/>
        </w:rPr>
        <w:t>Tyrrel entraînât de fâcheuses extrémités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en vain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elle s</w:t>
      </w:r>
      <w:r w:rsidR="007D0B10">
        <w:rPr>
          <w:szCs w:val="32"/>
        </w:rPr>
        <w:t>’</w:t>
      </w:r>
      <w:r w:rsidRPr="00EA49B4">
        <w:rPr>
          <w:szCs w:val="32"/>
        </w:rPr>
        <w:t>était terminée par une catastrophe mille fois plus horrible que tout ce qu</w:t>
      </w:r>
      <w:r w:rsidR="007D0B10">
        <w:rPr>
          <w:szCs w:val="32"/>
        </w:rPr>
        <w:t>’</w:t>
      </w:r>
      <w:r w:rsidRPr="00EA49B4">
        <w:rPr>
          <w:szCs w:val="32"/>
        </w:rPr>
        <w:t>il aurait pu craindre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tout 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eût pu </w:t>
      </w:r>
      <w:r w:rsidRPr="00EA49B4">
        <w:rPr>
          <w:szCs w:val="32"/>
        </w:rPr>
        <w:lastRenderedPageBreak/>
        <w:t>jamais imaginer la prévoyance 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Pour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déshonneur était pire que la mort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plus légère apparence d</w:t>
      </w:r>
      <w:r w:rsidR="007D0B10">
        <w:rPr>
          <w:szCs w:val="32"/>
        </w:rPr>
        <w:t>’</w:t>
      </w:r>
      <w:r w:rsidRPr="00EA49B4">
        <w:rPr>
          <w:szCs w:val="32"/>
        </w:rPr>
        <w:t>insulte l</w:t>
      </w:r>
      <w:r w:rsidR="007D0B10">
        <w:rPr>
          <w:szCs w:val="32"/>
        </w:rPr>
        <w:t>’</w:t>
      </w:r>
      <w:r w:rsidRPr="00EA49B4">
        <w:rPr>
          <w:szCs w:val="32"/>
        </w:rPr>
        <w:t>atteignait jusqu</w:t>
      </w:r>
      <w:r w:rsidR="007D0B10">
        <w:rPr>
          <w:szCs w:val="32"/>
        </w:rPr>
        <w:t>’</w:t>
      </w:r>
      <w:r w:rsidRPr="00EA49B4">
        <w:rPr>
          <w:szCs w:val="32"/>
        </w:rPr>
        <w:t>au fond de l</w:t>
      </w:r>
      <w:r w:rsidR="007D0B10">
        <w:rPr>
          <w:szCs w:val="32"/>
        </w:rPr>
        <w:t>’</w:t>
      </w:r>
      <w:r w:rsidRPr="00EA49B4">
        <w:rPr>
          <w:szCs w:val="32"/>
        </w:rPr>
        <w:t>âme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 devait-ce donc être de cette scène affreuse où l</w:t>
      </w:r>
      <w:r w:rsidR="007D0B10">
        <w:rPr>
          <w:szCs w:val="32"/>
        </w:rPr>
        <w:t>’</w:t>
      </w:r>
      <w:r w:rsidRPr="00EA49B4">
        <w:rPr>
          <w:szCs w:val="32"/>
        </w:rPr>
        <w:t>ignominie et les humiliations avaient été publiques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 xml:space="preserve">Si </w:t>
      </w:r>
      <w:r w:rsidR="007D0B10">
        <w:rPr>
          <w:szCs w:val="32"/>
        </w:rPr>
        <w:t>M. </w:t>
      </w:r>
      <w:r w:rsidRPr="00EA49B4">
        <w:rPr>
          <w:szCs w:val="32"/>
        </w:rPr>
        <w:t>Tyrrel lui-même eût pu se faire idée du supplice qu</w:t>
      </w:r>
      <w:r w:rsidR="007D0B10">
        <w:rPr>
          <w:szCs w:val="32"/>
        </w:rPr>
        <w:t>’</w:t>
      </w:r>
      <w:r w:rsidRPr="00EA49B4">
        <w:rPr>
          <w:szCs w:val="32"/>
        </w:rPr>
        <w:t>il infligeait à son ennemi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peut-être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quelque point qu</w:t>
      </w:r>
      <w:r w:rsidR="007D0B10">
        <w:rPr>
          <w:szCs w:val="32"/>
        </w:rPr>
        <w:t>’</w:t>
      </w:r>
      <w:r w:rsidRPr="00EA49B4">
        <w:rPr>
          <w:szCs w:val="32"/>
        </w:rPr>
        <w:t>il fût provoqué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eût-il hésité dans sa vengeance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désordre des éléments furieux et en guerre les uns contre les autres donne à peine une image de la situation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âme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tout ce que pourrait inventer la cruauté la plus raffinée eût été méprisable en comparaison de ses tortures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eût voulu être anéanti mille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être plongé dans un abîme éternel d</w:t>
      </w:r>
      <w:r w:rsidR="007D0B10">
        <w:rPr>
          <w:szCs w:val="32"/>
        </w:rPr>
        <w:t>’</w:t>
      </w:r>
      <w:r w:rsidRPr="00EA49B4">
        <w:rPr>
          <w:szCs w:val="32"/>
        </w:rPr>
        <w:t>oubli et de nullité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horreur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exécration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vengeance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désir inexprimable de secouer le mal qui l</w:t>
      </w:r>
      <w:r w:rsidR="007D0B10">
        <w:rPr>
          <w:szCs w:val="32"/>
        </w:rPr>
        <w:t>’</w:t>
      </w:r>
      <w:r w:rsidRPr="00EA49B4">
        <w:rPr>
          <w:szCs w:val="32"/>
        </w:rPr>
        <w:t>accablait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une conviction désespérante de l</w:t>
      </w:r>
      <w:r w:rsidR="007D0B10">
        <w:rPr>
          <w:szCs w:val="32"/>
        </w:rPr>
        <w:t>’</w:t>
      </w:r>
      <w:r w:rsidRPr="00EA49B4">
        <w:rPr>
          <w:szCs w:val="32"/>
        </w:rPr>
        <w:t>impuissance de ses efforts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tels étaient les sentiments qui déchiraient son âme</w:t>
      </w:r>
      <w:r w:rsidR="007D0B10">
        <w:rPr>
          <w:szCs w:val="32"/>
        </w:rPr>
        <w:t>.</w:t>
      </w:r>
    </w:p>
    <w:p w14:paraId="14C0F15D" w14:textId="4A8BC072" w:rsidR="007D0B10" w:rsidRDefault="00CC13A3" w:rsidP="00CC13A3">
      <w:pPr>
        <w:rPr>
          <w:szCs w:val="32"/>
        </w:rPr>
      </w:pPr>
      <w:r w:rsidRPr="00EA49B4">
        <w:rPr>
          <w:szCs w:val="32"/>
        </w:rPr>
        <w:t>Un autre événement termina l</w:t>
      </w:r>
      <w:r w:rsidR="007D0B10">
        <w:rPr>
          <w:szCs w:val="32"/>
        </w:rPr>
        <w:t>’</w:t>
      </w:r>
      <w:r w:rsidRPr="00EA49B4">
        <w:rPr>
          <w:szCs w:val="32"/>
        </w:rPr>
        <w:t>histoire de cette mémorable soirée</w:t>
      </w:r>
      <w:r w:rsidR="007D0B10">
        <w:rPr>
          <w:szCs w:val="32"/>
        </w:rPr>
        <w:t>. M. </w:t>
      </w:r>
      <w:r w:rsidRPr="00EA49B4">
        <w:rPr>
          <w:szCs w:val="32"/>
        </w:rPr>
        <w:t>Falkland perdit le seul moyen de réparation qui pût encore lui rester</w:t>
      </w:r>
      <w:r w:rsidR="007D0B10">
        <w:rPr>
          <w:szCs w:val="32"/>
        </w:rPr>
        <w:t>. M. </w:t>
      </w:r>
      <w:r w:rsidRPr="00EA49B4">
        <w:rPr>
          <w:szCs w:val="32"/>
        </w:rPr>
        <w:t>Tyrrel avait été tué à quelques pas du lieu de l</w:t>
      </w:r>
      <w:r w:rsidR="007D0B10">
        <w:rPr>
          <w:szCs w:val="32"/>
        </w:rPr>
        <w:t>’</w:t>
      </w:r>
      <w:r w:rsidRPr="00EA49B4">
        <w:rPr>
          <w:szCs w:val="32"/>
        </w:rPr>
        <w:t>assemblée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fut trouvé mort dans la rue par des membres du cercle</w:t>
      </w:r>
      <w:r w:rsidR="007D0B10">
        <w:rPr>
          <w:szCs w:val="32"/>
        </w:rPr>
        <w:t>.</w:t>
      </w:r>
    </w:p>
    <w:p w14:paraId="1D736E69" w14:textId="202A6066" w:rsidR="00CC13A3" w:rsidRPr="00EA49B4" w:rsidRDefault="00CC13A3" w:rsidP="007D0B10">
      <w:pPr>
        <w:pStyle w:val="Titre1"/>
      </w:pPr>
      <w:bookmarkStart w:id="15" w:name="_Toc194843904"/>
      <w:r w:rsidRPr="00EA49B4">
        <w:lastRenderedPageBreak/>
        <w:t>XII</w:t>
      </w:r>
      <w:bookmarkEnd w:id="15"/>
    </w:p>
    <w:p w14:paraId="0A718E96" w14:textId="708B4CCF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Je vais tâcher de laisser parler </w:t>
      </w:r>
      <w:r w:rsidR="007D0B10">
        <w:rPr>
          <w:szCs w:val="32"/>
        </w:rPr>
        <w:t>M. </w:t>
      </w:r>
      <w:r w:rsidRPr="00EA49B4">
        <w:rPr>
          <w:szCs w:val="32"/>
        </w:rPr>
        <w:t>Collins lui-même dans ce qui me reste à raconter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lecteur a pu déjà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apercevoir que </w:t>
      </w:r>
      <w:r w:rsidR="007D0B10">
        <w:rPr>
          <w:szCs w:val="32"/>
        </w:rPr>
        <w:t>M. </w:t>
      </w:r>
      <w:r w:rsidRPr="00EA49B4">
        <w:rPr>
          <w:szCs w:val="32"/>
        </w:rPr>
        <w:t>Collins n</w:t>
      </w:r>
      <w:r w:rsidR="007D0B10">
        <w:rPr>
          <w:szCs w:val="32"/>
        </w:rPr>
        <w:t>’</w:t>
      </w:r>
      <w:r w:rsidRPr="00EA49B4">
        <w:rPr>
          <w:szCs w:val="32"/>
        </w:rPr>
        <w:t>était pas un homme ordinaire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les réflexions que je lui ai entendu faire sur ce sujet m</w:t>
      </w:r>
      <w:r w:rsidR="007D0B10">
        <w:rPr>
          <w:szCs w:val="32"/>
        </w:rPr>
        <w:t>’</w:t>
      </w:r>
      <w:r w:rsidRPr="00EA49B4">
        <w:rPr>
          <w:szCs w:val="32"/>
        </w:rPr>
        <w:t>ont paru extrêmement judicieuses</w:t>
      </w:r>
      <w:r w:rsidR="007D0B10">
        <w:rPr>
          <w:szCs w:val="32"/>
        </w:rPr>
        <w:t>.</w:t>
      </w:r>
    </w:p>
    <w:p w14:paraId="2907E564" w14:textId="728B5B88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Cette journée a été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époque critique de la vie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de là que date cette mélancolie noire et insociable qui depuis s</w:t>
      </w:r>
      <w:r>
        <w:rPr>
          <w:szCs w:val="32"/>
        </w:rPr>
        <w:t>’</w:t>
      </w:r>
      <w:r w:rsidR="00CC13A3" w:rsidRPr="00EA49B4">
        <w:rPr>
          <w:szCs w:val="32"/>
        </w:rPr>
        <w:t>est emparée de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Deux caractères ne peuvent pas contraster plus fortement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certains égards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que </w:t>
      </w:r>
      <w:r>
        <w:rPr>
          <w:szCs w:val="32"/>
        </w:rPr>
        <w:t>M. </w:t>
      </w:r>
      <w:r w:rsidR="00CC13A3" w:rsidRPr="00EA49B4">
        <w:rPr>
          <w:szCs w:val="32"/>
        </w:rPr>
        <w:t xml:space="preserve">Falkland avant ces événements et </w:t>
      </w:r>
      <w:r>
        <w:rPr>
          <w:szCs w:val="32"/>
        </w:rPr>
        <w:t>M. </w:t>
      </w:r>
      <w:r w:rsidR="00CC13A3" w:rsidRPr="00EA49B4">
        <w:rPr>
          <w:szCs w:val="32"/>
        </w:rPr>
        <w:t>Falkland depuis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Jusqu</w:t>
      </w:r>
      <w:r>
        <w:rPr>
          <w:szCs w:val="32"/>
        </w:rPr>
        <w:t>’</w:t>
      </w:r>
      <w:r w:rsidR="00CC13A3" w:rsidRPr="00EA49B4">
        <w:rPr>
          <w:szCs w:val="32"/>
        </w:rPr>
        <w:t>à ce moment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fortune lui avait toujours souri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son âme était confiante et exaltée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pleine de cette assurance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cette présomption de soi-même et de ses facultés qu</w:t>
      </w:r>
      <w:r>
        <w:rPr>
          <w:szCs w:val="32"/>
        </w:rPr>
        <w:t>’</w:t>
      </w:r>
      <w:r w:rsidR="00CC13A3" w:rsidRPr="00EA49B4">
        <w:rPr>
          <w:szCs w:val="32"/>
        </w:rPr>
        <w:t>une continuité de prospérités ne manque guère de produire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habitudes de sa vie étaient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est vrai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celles d</w:t>
      </w:r>
      <w:r>
        <w:rPr>
          <w:szCs w:val="32"/>
        </w:rPr>
        <w:t>’</w:t>
      </w:r>
      <w:r w:rsidR="00CC13A3" w:rsidRPr="00EA49B4">
        <w:rPr>
          <w:szCs w:val="32"/>
        </w:rPr>
        <w:t>une sorte de visionnaire dans le genre sublime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néanmoins elles le tenaient dans un état de paix et de contentement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lieu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depuis cette époque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 fierté chevaleresque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ardeur pour les hautes et brillantes aventures ont été totalement éteintes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 objet d</w:t>
      </w:r>
      <w:r>
        <w:rPr>
          <w:szCs w:val="32"/>
        </w:rPr>
        <w:t>’</w:t>
      </w:r>
      <w:r w:rsidR="00CC13A3" w:rsidRPr="00EA49B4">
        <w:rPr>
          <w:szCs w:val="32"/>
        </w:rPr>
        <w:t>envie il est devenu un objet de pitié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vie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dont il avait cueilli jusqu</w:t>
      </w:r>
      <w:r>
        <w:rPr>
          <w:szCs w:val="32"/>
        </w:rPr>
        <w:t>’</w:t>
      </w:r>
      <w:r w:rsidR="00CC13A3" w:rsidRPr="00EA49B4">
        <w:rPr>
          <w:szCs w:val="32"/>
        </w:rPr>
        <w:t>alors les fruits les plus exquis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 plus été pour lui qu</w:t>
      </w:r>
      <w:r>
        <w:rPr>
          <w:szCs w:val="32"/>
        </w:rPr>
        <w:t>’</w:t>
      </w:r>
      <w:r w:rsidR="00CC13A3" w:rsidRPr="00EA49B4">
        <w:rPr>
          <w:szCs w:val="32"/>
        </w:rPr>
        <w:t>un fardeau insupportable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plus de ce contentement de soi-même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de ces transports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cette joie intérieure qu</w:t>
      </w:r>
      <w:r>
        <w:rPr>
          <w:szCs w:val="32"/>
        </w:rPr>
        <w:t>’</w:t>
      </w:r>
      <w:r w:rsidR="00CC13A3" w:rsidRPr="00EA49B4">
        <w:rPr>
          <w:szCs w:val="32"/>
        </w:rPr>
        <w:t>alimentait sans cesse la plus active bienfaisance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Cet homme qui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que tout 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avait mis toute son existence sous le charme des rêves les plus brillants de l</w:t>
      </w:r>
      <w:r>
        <w:rPr>
          <w:szCs w:val="32"/>
        </w:rPr>
        <w:t>’</w:t>
      </w:r>
      <w:r w:rsidR="00CC13A3" w:rsidRPr="00EA49B4">
        <w:rPr>
          <w:szCs w:val="32"/>
        </w:rPr>
        <w:t>imagination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sembla dès lors n</w:t>
      </w:r>
      <w:r>
        <w:rPr>
          <w:szCs w:val="32"/>
        </w:rPr>
        <w:t>’</w:t>
      </w:r>
      <w:r w:rsidR="00CC13A3" w:rsidRPr="00EA49B4">
        <w:rPr>
          <w:szCs w:val="32"/>
        </w:rPr>
        <w:t>avoir plus que des visions de douleur et de désespoir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situation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doute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 dû inspirer le plus tendre intérêt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si la pureté et la droiture des intentions donnent des </w:t>
      </w:r>
      <w:r w:rsidR="00CC13A3" w:rsidRPr="00EA49B4">
        <w:rPr>
          <w:szCs w:val="32"/>
        </w:rPr>
        <w:lastRenderedPageBreak/>
        <w:t>droits au bonheur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qui en avait plus à réclamer que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> ?</w:t>
      </w:r>
    </w:p>
    <w:p w14:paraId="7918B23E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était trop profondément imbu des idées folles et oiseuses de la chevalerie pour qu</w:t>
      </w:r>
      <w:r>
        <w:rPr>
          <w:szCs w:val="32"/>
        </w:rPr>
        <w:t>’</w:t>
      </w:r>
      <w:r w:rsidR="00CC13A3" w:rsidRPr="00EA49B4">
        <w:rPr>
          <w:szCs w:val="32"/>
        </w:rPr>
        <w:t>une humiliation aussi déshonorante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après ses propres opinions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pût jamais sortir de son esprit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y a une sorte de caractère sacré attaché à la personne d</w:t>
      </w:r>
      <w:r>
        <w:rPr>
          <w:szCs w:val="32"/>
        </w:rPr>
        <w:t>’</w:t>
      </w:r>
      <w:r w:rsidR="00CC13A3" w:rsidRPr="00EA49B4">
        <w:rPr>
          <w:szCs w:val="32"/>
        </w:rPr>
        <w:t>un véritable chevalier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rend éternel et indélébile le moindre acte de violence grossière commis sur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Être frappé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foulé aux pieds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traîné sur le parquet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Puissances du ciel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qui pourrait supporter une pareille violence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quelle expiation pouvait jamais effacer cette horrible tache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qu</w:t>
      </w:r>
      <w:r>
        <w:rPr>
          <w:szCs w:val="32"/>
        </w:rPr>
        <w:t>’</w:t>
      </w:r>
      <w:r w:rsidR="00CC13A3" w:rsidRPr="00EA49B4">
        <w:rPr>
          <w:szCs w:val="32"/>
        </w:rPr>
        <w:t>il y avait de plus désespérant encore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assaillant ayant cessé de vivre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seule espèce d</w:t>
      </w:r>
      <w:r>
        <w:rPr>
          <w:szCs w:val="32"/>
        </w:rPr>
        <w:t>’</w:t>
      </w:r>
      <w:r w:rsidR="00CC13A3" w:rsidRPr="00EA49B4">
        <w:rPr>
          <w:szCs w:val="32"/>
        </w:rPr>
        <w:t>expiation que prescrivissent les lois de la chevalerie était devenue impossible</w:t>
      </w:r>
      <w:r>
        <w:rPr>
          <w:szCs w:val="32"/>
        </w:rPr>
        <w:t>.</w:t>
      </w:r>
    </w:p>
    <w:p w14:paraId="5E30DF25" w14:textId="1E6123BC" w:rsidR="007D0B10" w:rsidRDefault="007D0B10" w:rsidP="00CC13A3">
      <w:pPr>
        <w:rPr>
          <w:i/>
          <w:iCs/>
        </w:rPr>
      </w:pPr>
      <w:r>
        <w:rPr>
          <w:szCs w:val="32"/>
        </w:rPr>
        <w:t>» </w:t>
      </w:r>
      <w:r w:rsidR="00CC13A3" w:rsidRPr="00EA49B4">
        <w:rPr>
          <w:szCs w:val="32"/>
        </w:rPr>
        <w:t>Il est vraisemblable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les périodes futures des progrès de la civilisation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viendra un temps où il sera impossible de rien comprendre à cette étrange sorte de calamité qui vint à bout de flétrir et de dessécher une des plus belles intelligences qui aient existé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Si </w:t>
      </w:r>
      <w:r>
        <w:rPr>
          <w:szCs w:val="32"/>
        </w:rPr>
        <w:t>M. </w:t>
      </w:r>
      <w:r w:rsidR="00CC13A3" w:rsidRPr="00EA49B4">
        <w:rPr>
          <w:szCs w:val="32"/>
        </w:rPr>
        <w:t>Falkland eût pu réfléchir avec calme sur l</w:t>
      </w:r>
      <w:r>
        <w:rPr>
          <w:szCs w:val="32"/>
        </w:rPr>
        <w:t>’</w:t>
      </w:r>
      <w:r w:rsidR="00CC13A3" w:rsidRPr="00EA49B4">
        <w:rPr>
          <w:szCs w:val="32"/>
        </w:rPr>
        <w:t>outrage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cruelle blessure qui dévorait son 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aurait fini sans doute par la voir avec indifférence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le moderne duelliste contemple Thémistocle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plus vaillant des Grecs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lorsque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toute réponse à ses objections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Eurybiade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général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lève sur lui la canne d</w:t>
      </w:r>
      <w:r>
        <w:rPr>
          <w:szCs w:val="32"/>
        </w:rPr>
        <w:t>’</w:t>
      </w:r>
      <w:r w:rsidR="00CC13A3" w:rsidRPr="00EA49B4">
        <w:rPr>
          <w:szCs w:val="32"/>
        </w:rPr>
        <w:t>un air menaçant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quelle dignité dans la réponse</w:t>
      </w:r>
      <w:r>
        <w:rPr>
          <w:szCs w:val="32"/>
        </w:rPr>
        <w:t xml:space="preserve"> : </w:t>
      </w:r>
      <w:r w:rsidR="00CC13A3" w:rsidRPr="00EA49B4">
        <w:rPr>
          <w:i/>
          <w:iCs/>
        </w:rPr>
        <w:t>Frappe</w:t>
      </w:r>
      <w:r>
        <w:rPr>
          <w:i/>
          <w:iCs/>
        </w:rPr>
        <w:t xml:space="preserve">, </w:t>
      </w:r>
      <w:r w:rsidR="00CC13A3" w:rsidRPr="00EA49B4">
        <w:rPr>
          <w:i/>
          <w:iCs/>
        </w:rPr>
        <w:t>mais écoute</w:t>
      </w:r>
      <w:r>
        <w:rPr>
          <w:i/>
          <w:iCs/>
        </w:rPr>
        <w:t> !</w:t>
      </w:r>
    </w:p>
    <w:p w14:paraId="174BD8CA" w14:textId="437AEF08" w:rsidR="007D0B10" w:rsidRDefault="007D0B10" w:rsidP="00CC13A3">
      <w:pPr>
        <w:rPr>
          <w:szCs w:val="32"/>
        </w:rPr>
      </w:pPr>
      <w:r>
        <w:rPr>
          <w:i/>
          <w:iCs/>
        </w:rPr>
        <w:t>» </w:t>
      </w:r>
      <w:r w:rsidR="00CC13A3" w:rsidRPr="00EA49B4">
        <w:rPr>
          <w:szCs w:val="32"/>
        </w:rPr>
        <w:t>Un homme d</w:t>
      </w:r>
      <w:r>
        <w:rPr>
          <w:szCs w:val="32"/>
        </w:rPr>
        <w:t>’</w:t>
      </w:r>
      <w:r w:rsidR="00CC13A3" w:rsidRPr="00EA49B4">
        <w:rPr>
          <w:szCs w:val="32"/>
        </w:rPr>
        <w:t>un vrai discernement ne pourrait-il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un cas semblable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dire avec avantage à son brutal agresseur</w:t>
      </w:r>
      <w:r>
        <w:rPr>
          <w:szCs w:val="32"/>
        </w:rPr>
        <w:t> : « </w:t>
      </w:r>
      <w:r w:rsidR="00CC13A3" w:rsidRPr="00EA49B4">
        <w:rPr>
          <w:szCs w:val="32"/>
        </w:rPr>
        <w:t>Lorsque je tiens à honneur de savoir endurer la peine et l</w:t>
      </w:r>
      <w:r>
        <w:rPr>
          <w:szCs w:val="32"/>
        </w:rPr>
        <w:t>’</w:t>
      </w:r>
      <w:r w:rsidR="00CC13A3" w:rsidRPr="00EA49B4">
        <w:rPr>
          <w:szCs w:val="32"/>
        </w:rPr>
        <w:t>infortune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pensez-vous que je ne saurai pas supporter les faibles atteintes de votre grossière démence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Peut-être est-ce une partie des perfections de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homme de savoir bien </w:t>
      </w:r>
      <w:r w:rsidR="00CC13A3" w:rsidRPr="00EA49B4">
        <w:rPr>
          <w:szCs w:val="32"/>
        </w:rPr>
        <w:lastRenderedPageBreak/>
        <w:t>défendre sa personne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que les occasions d</w:t>
      </w:r>
      <w:r>
        <w:rPr>
          <w:szCs w:val="32"/>
        </w:rPr>
        <w:t>’</w:t>
      </w:r>
      <w:r w:rsidR="00CC13A3" w:rsidRPr="00EA49B4">
        <w:rPr>
          <w:szCs w:val="32"/>
        </w:rPr>
        <w:t>exercer ce talent sont rares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Si l</w:t>
      </w:r>
      <w:r>
        <w:rPr>
          <w:szCs w:val="32"/>
        </w:rPr>
        <w:t>’</w:t>
      </w:r>
      <w:r w:rsidR="00CC13A3" w:rsidRPr="00EA49B4">
        <w:rPr>
          <w:szCs w:val="32"/>
        </w:rPr>
        <w:t>on réglait sa conduite sur des principes de raison et de bienveillance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on serait peu exposé à d</w:t>
      </w:r>
      <w:r>
        <w:rPr>
          <w:szCs w:val="32"/>
        </w:rPr>
        <w:t>’</w:t>
      </w:r>
      <w:r w:rsidR="00CC13A3" w:rsidRPr="00EA49B4">
        <w:rPr>
          <w:szCs w:val="32"/>
        </w:rPr>
        <w:t>injustes agressions comme les vôtres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ailleurs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science une fois acquise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 grand avantage en pourrait-on retirer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homme né avec une constitution faible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délicate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y apprendrait-il à se mesurer à forces égales avec l</w:t>
      </w:r>
      <w:r>
        <w:rPr>
          <w:szCs w:val="32"/>
        </w:rPr>
        <w:t>’</w:t>
      </w:r>
      <w:r w:rsidR="00CC13A3" w:rsidRPr="00EA49B4">
        <w:rPr>
          <w:szCs w:val="32"/>
        </w:rPr>
        <w:t>athlète leste et vigoureux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quand même cette science me servirait à me garantir à un certain point de la brutalité d</w:t>
      </w:r>
      <w:r>
        <w:rPr>
          <w:szCs w:val="32"/>
        </w:rPr>
        <w:t>’</w:t>
      </w:r>
      <w:r w:rsidR="00CC13A3" w:rsidRPr="00EA49B4">
        <w:rPr>
          <w:szCs w:val="32"/>
        </w:rPr>
        <w:t>un seul adversaire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personne et ma vie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sous le seul rapport de la force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seront toujours à la merci de deux agresseurs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Excepté le cas d</w:t>
      </w:r>
      <w:r>
        <w:rPr>
          <w:szCs w:val="32"/>
        </w:rPr>
        <w:t>’</w:t>
      </w:r>
      <w:r w:rsidR="00CC13A3" w:rsidRPr="00EA49B4">
        <w:rPr>
          <w:szCs w:val="32"/>
        </w:rPr>
        <w:t>une défense immédiatement opposée à une violence actuelle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science ne pourrait pas être mise en usage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homme capable d</w:t>
      </w:r>
      <w:r>
        <w:rPr>
          <w:szCs w:val="32"/>
        </w:rPr>
        <w:t>’</w:t>
      </w:r>
      <w:r w:rsidR="00CC13A3" w:rsidRPr="00EA49B4">
        <w:rPr>
          <w:szCs w:val="32"/>
        </w:rPr>
        <w:t>aller de propos délibéré à la rencontre de son ennemi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la vue d</w:t>
      </w:r>
      <w:r>
        <w:rPr>
          <w:szCs w:val="32"/>
        </w:rPr>
        <w:t>’</w:t>
      </w:r>
      <w:r w:rsidR="00CC13A3" w:rsidRPr="00EA49B4">
        <w:rPr>
          <w:szCs w:val="32"/>
        </w:rPr>
        <w:t>exposer la vie de l</w:t>
      </w:r>
      <w:r>
        <w:rPr>
          <w:szCs w:val="32"/>
        </w:rPr>
        <w:t>’</w:t>
      </w:r>
      <w:r w:rsidR="00CC13A3" w:rsidRPr="00EA49B4">
        <w:rPr>
          <w:szCs w:val="32"/>
        </w:rPr>
        <w:t>un ou de l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foule aux pieds tous les principes de la raison et de la justice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acceptant un duel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deviens le plus méprisable des égoïstes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compte pour rien la société tout entière qui a droit à l</w:t>
      </w:r>
      <w:r>
        <w:rPr>
          <w:szCs w:val="32"/>
        </w:rPr>
        <w:t>’</w:t>
      </w:r>
      <w:r w:rsidR="00CC13A3" w:rsidRPr="00EA49B4">
        <w:rPr>
          <w:szCs w:val="32"/>
        </w:rPr>
        <w:t>exercice de mes moyens et de toutes mes facultés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tandis que je me regarde moi-même ou plutôt une chimère incompréhensible que j</w:t>
      </w:r>
      <w:r>
        <w:rPr>
          <w:szCs w:val="32"/>
        </w:rPr>
        <w:t>’</w:t>
      </w:r>
      <w:r w:rsidR="00CC13A3" w:rsidRPr="00EA49B4">
        <w:rPr>
          <w:szCs w:val="32"/>
        </w:rPr>
        <w:t>incorpore avec moi-même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l</w:t>
      </w:r>
      <w:r>
        <w:rPr>
          <w:szCs w:val="32"/>
        </w:rPr>
        <w:t>’</w:t>
      </w:r>
      <w:r w:rsidR="00CC13A3" w:rsidRPr="00EA49B4">
        <w:rPr>
          <w:szCs w:val="32"/>
        </w:rPr>
        <w:t>unique et l</w:t>
      </w:r>
      <w:r>
        <w:rPr>
          <w:szCs w:val="32"/>
        </w:rPr>
        <w:t>’</w:t>
      </w:r>
      <w:r w:rsidR="00CC13A3" w:rsidRPr="00EA49B4">
        <w:rPr>
          <w:szCs w:val="32"/>
        </w:rPr>
        <w:t>exclusif objet de mon attention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suis pas en état de me mesurer avec 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y a-t-il là de quoi me déshonorer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certes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que le tort d</w:t>
      </w:r>
      <w:r>
        <w:rPr>
          <w:szCs w:val="32"/>
        </w:rPr>
        <w:t>’</w:t>
      </w:r>
      <w:r w:rsidR="00CC13A3" w:rsidRPr="00EA49B4">
        <w:rPr>
          <w:szCs w:val="32"/>
        </w:rPr>
        <w:t>avoir commis une injustice qui puisse vraiment me couvrir de honte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Mon honneur est en moi et sous ma propre garde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est hors de la portée de tous les autres hommes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Frappe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tu veux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suis que passif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quelque injure que tu me fasses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tu ne me provoqueras jamais à exposer à un mal qui n</w:t>
      </w:r>
      <w:r>
        <w:rPr>
          <w:szCs w:val="32"/>
        </w:rPr>
        <w:t>’</w:t>
      </w:r>
      <w:r w:rsidR="00CC13A3" w:rsidRPr="00EA49B4">
        <w:rPr>
          <w:szCs w:val="32"/>
        </w:rPr>
        <w:t>est pas nécessaire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ni ta personne ni la mienne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Voilà ce que je refuse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ne me taxe donc pas pour cela de pusillanimité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quand tu me verras refuser d</w:t>
      </w:r>
      <w:r>
        <w:rPr>
          <w:szCs w:val="32"/>
        </w:rPr>
        <w:t>’</w:t>
      </w:r>
      <w:r w:rsidR="00CC13A3" w:rsidRPr="00EA49B4">
        <w:rPr>
          <w:szCs w:val="32"/>
        </w:rPr>
        <w:t>encourir quelque danger ou de supporter quelque peine pour la chose publique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alors flétris-moi du nom de lâche</w:t>
      </w:r>
      <w:r>
        <w:rPr>
          <w:szCs w:val="32"/>
        </w:rPr>
        <w:t>. »</w:t>
      </w:r>
    </w:p>
    <w:p w14:paraId="17B1EDB7" w14:textId="37FC9E51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» </w:t>
      </w:r>
      <w:r w:rsidR="00CC13A3" w:rsidRPr="00EA49B4">
        <w:rPr>
          <w:szCs w:val="32"/>
        </w:rPr>
        <w:t>Quelque simples et péremptoires que soient ces raisonnements pour un observateur sans passion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ils sont en général peu sentis par le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ils étaient surtout ce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il y avait de moins analogue aux opinions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>.</w:t>
      </w:r>
    </w:p>
    <w:p w14:paraId="3A9A17AE" w14:textId="74AD18B4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Mais la honte et les outrages publics qu</w:t>
      </w:r>
      <w:r>
        <w:rPr>
          <w:szCs w:val="32"/>
        </w:rPr>
        <w:t>’</w:t>
      </w:r>
      <w:r w:rsidR="00CC13A3" w:rsidRPr="00EA49B4">
        <w:rPr>
          <w:szCs w:val="32"/>
        </w:rPr>
        <w:t>il avait eus à subir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insupportables qu</w:t>
      </w:r>
      <w:r>
        <w:rPr>
          <w:szCs w:val="32"/>
        </w:rPr>
        <w:t>’</w:t>
      </w:r>
      <w:r w:rsidR="00CC13A3" w:rsidRPr="00EA49B4">
        <w:rPr>
          <w:szCs w:val="32"/>
        </w:rPr>
        <w:t>ils étaient à sa pensée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complétèrent pas encore toute la masse d</w:t>
      </w:r>
      <w:r>
        <w:rPr>
          <w:szCs w:val="32"/>
        </w:rPr>
        <w:t>’</w:t>
      </w:r>
      <w:r w:rsidR="00CC13A3" w:rsidRPr="00EA49B4">
        <w:rPr>
          <w:szCs w:val="32"/>
        </w:rPr>
        <w:t>infortunes que cette fatale journée accumula sur sa tête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courut bientôt un bruit que c</w:t>
      </w:r>
      <w:r>
        <w:rPr>
          <w:szCs w:val="32"/>
        </w:rPr>
        <w:t>’</w:t>
      </w:r>
      <w:r w:rsidR="00CC13A3" w:rsidRPr="00EA49B4">
        <w:rPr>
          <w:szCs w:val="32"/>
        </w:rPr>
        <w:t>était lui qui était le meurtrier de son antagoniste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tel bruit importait trop à la sûreté même de sa vie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qu</w:t>
      </w:r>
      <w:r>
        <w:rPr>
          <w:szCs w:val="32"/>
        </w:rPr>
        <w:t>’</w:t>
      </w:r>
      <w:r w:rsidR="00CC13A3" w:rsidRPr="00EA49B4">
        <w:rPr>
          <w:szCs w:val="32"/>
        </w:rPr>
        <w:t>on pensât à le lui cacher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l</w:t>
      </w:r>
      <w:r>
        <w:rPr>
          <w:szCs w:val="32"/>
        </w:rPr>
        <w:t>’</w:t>
      </w:r>
      <w:r w:rsidR="00CC13A3" w:rsidRPr="00EA49B4">
        <w:rPr>
          <w:szCs w:val="32"/>
        </w:rPr>
        <w:t>entendit avec une surprise et une horreur impossibles à exprimer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un surcroît affreux à ce fardeau de calamités imaginaires qui l</w:t>
      </w:r>
      <w:r>
        <w:rPr>
          <w:szCs w:val="32"/>
        </w:rPr>
        <w:t>’</w:t>
      </w:r>
      <w:r w:rsidR="00CC13A3" w:rsidRPr="00EA49B4">
        <w:rPr>
          <w:szCs w:val="32"/>
        </w:rPr>
        <w:t>accablait déjà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Personne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avait sa réputation à cœur comme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dans une journée il se voyait assailli par tous les malheurs les plus redoutables pour lui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sa personne avilie par le dernier des outrages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 réputation noircie du plus lâche de tous les crimes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aurait pu s</w:t>
      </w:r>
      <w:r>
        <w:rPr>
          <w:szCs w:val="32"/>
        </w:rPr>
        <w:t>’</w:t>
      </w:r>
      <w:r w:rsidR="00CC13A3" w:rsidRPr="00EA49B4">
        <w:rPr>
          <w:szCs w:val="32"/>
        </w:rPr>
        <w:t>éloigner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car personne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était disposé à poursuivre un homme aussi généralement adoré que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ou à venger un homme aussi généralement abhorré que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dédaignait de fuir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 même temps l</w:t>
      </w:r>
      <w:r>
        <w:rPr>
          <w:szCs w:val="32"/>
        </w:rPr>
        <w:t>’</w:t>
      </w:r>
      <w:r w:rsidR="00CC13A3" w:rsidRPr="00EA49B4">
        <w:rPr>
          <w:szCs w:val="32"/>
        </w:rPr>
        <w:t>affaire était d</w:t>
      </w:r>
      <w:r>
        <w:rPr>
          <w:szCs w:val="32"/>
        </w:rPr>
        <w:t>’</w:t>
      </w:r>
      <w:r w:rsidR="00CC13A3" w:rsidRPr="00EA49B4">
        <w:rPr>
          <w:szCs w:val="32"/>
        </w:rPr>
        <w:t>un genre trop grave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 bruit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faute de contradiction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faisait d</w:t>
      </w:r>
      <w:r>
        <w:rPr>
          <w:szCs w:val="32"/>
        </w:rPr>
        <w:t>’</w:t>
      </w:r>
      <w:r w:rsidR="00CC13A3" w:rsidRPr="00EA49B4">
        <w:rPr>
          <w:szCs w:val="32"/>
        </w:rPr>
        <w:t>un jour à l</w:t>
      </w:r>
      <w:r>
        <w:rPr>
          <w:szCs w:val="32"/>
        </w:rPr>
        <w:t>’</w:t>
      </w:r>
      <w:r w:rsidR="00CC13A3" w:rsidRPr="00EA49B4">
        <w:rPr>
          <w:szCs w:val="32"/>
        </w:rPr>
        <w:t>autre trop de progrès pour qu</w:t>
      </w:r>
      <w:r>
        <w:rPr>
          <w:szCs w:val="32"/>
        </w:rPr>
        <w:t>’</w:t>
      </w:r>
      <w:r w:rsidR="00CC13A3" w:rsidRPr="00EA49B4">
        <w:rPr>
          <w:szCs w:val="32"/>
        </w:rPr>
        <w:t>il ne prît pas un parti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Quelquefois </w:t>
      </w:r>
      <w:r>
        <w:rPr>
          <w:szCs w:val="32"/>
        </w:rPr>
        <w:t>M. </w:t>
      </w:r>
      <w:r w:rsidR="00CC13A3" w:rsidRPr="00EA49B4">
        <w:rPr>
          <w:szCs w:val="32"/>
        </w:rPr>
        <w:t>Falkland paraissait disposé à adopter les moyens les plus propres à accélérer un jugement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vraisemblablement il craignait qu</w:t>
      </w:r>
      <w:r>
        <w:rPr>
          <w:szCs w:val="32"/>
        </w:rPr>
        <w:t>’</w:t>
      </w:r>
      <w:r w:rsidR="00CC13A3" w:rsidRPr="00EA49B4">
        <w:rPr>
          <w:szCs w:val="32"/>
        </w:rPr>
        <w:t>un recours de sa part aux voies judiciaires ne donnât plus de consistance à une imputation dont l</w:t>
      </w:r>
      <w:r>
        <w:rPr>
          <w:szCs w:val="32"/>
        </w:rPr>
        <w:t>’</w:t>
      </w:r>
      <w:r w:rsidR="00CC13A3" w:rsidRPr="00EA49B4">
        <w:rPr>
          <w:szCs w:val="32"/>
        </w:rPr>
        <w:t>idée seule le faisait frémir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en même temps qu</w:t>
      </w:r>
      <w:r>
        <w:rPr>
          <w:szCs w:val="32"/>
        </w:rPr>
        <w:t>’</w:t>
      </w:r>
      <w:r w:rsidR="00CC13A3" w:rsidRPr="00EA49B4">
        <w:rPr>
          <w:szCs w:val="32"/>
        </w:rPr>
        <w:t>il était résigné à se soumettre à l</w:t>
      </w:r>
      <w:r>
        <w:rPr>
          <w:szCs w:val="32"/>
        </w:rPr>
        <w:t>’</w:t>
      </w:r>
      <w:r w:rsidR="00CC13A3" w:rsidRPr="00EA49B4">
        <w:rPr>
          <w:szCs w:val="32"/>
        </w:rPr>
        <w:t>instruction la plus rigoureuse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</w:t>
      </w:r>
      <w:r>
        <w:rPr>
          <w:szCs w:val="32"/>
        </w:rPr>
        <w:t>’</w:t>
      </w:r>
      <w:r w:rsidR="00CC13A3" w:rsidRPr="00EA49B4">
        <w:rPr>
          <w:szCs w:val="32"/>
        </w:rPr>
        <w:t>il ne pouvait espérer d</w:t>
      </w:r>
      <w:r>
        <w:rPr>
          <w:szCs w:val="32"/>
        </w:rPr>
        <w:t>’</w:t>
      </w:r>
      <w:r w:rsidR="00CC13A3" w:rsidRPr="00EA49B4">
        <w:rPr>
          <w:szCs w:val="32"/>
        </w:rPr>
        <w:t>effacer de la mémoire des hommes le souvenir de l</w:t>
      </w:r>
      <w:r>
        <w:rPr>
          <w:szCs w:val="32"/>
        </w:rPr>
        <w:t>’</w:t>
      </w:r>
      <w:r w:rsidR="00CC13A3" w:rsidRPr="00EA49B4">
        <w:rPr>
          <w:szCs w:val="32"/>
        </w:rPr>
        <w:t>accusation qu</w:t>
      </w:r>
      <w:r>
        <w:rPr>
          <w:szCs w:val="32"/>
        </w:rPr>
        <w:t>’</w:t>
      </w:r>
      <w:r w:rsidR="00CC13A3" w:rsidRPr="00EA49B4">
        <w:rPr>
          <w:szCs w:val="32"/>
        </w:rPr>
        <w:t>il avait encourue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obtenir au moins la démonstration la plus complète de son innocence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Enfin les magistrats du lieu se virent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malgré 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dans la </w:t>
      </w:r>
      <w:r w:rsidR="00CC13A3" w:rsidRPr="00EA49B4">
        <w:rPr>
          <w:szCs w:val="32"/>
        </w:rPr>
        <w:lastRenderedPageBreak/>
        <w:t>nécessité de faire quelques démarches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Sans décerner de mandat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arrêt contre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ils lui firent dire qu</w:t>
      </w:r>
      <w:r>
        <w:rPr>
          <w:szCs w:val="32"/>
        </w:rPr>
        <w:t>’</w:t>
      </w:r>
      <w:r w:rsidR="00CC13A3" w:rsidRPr="00EA49B4">
        <w:rPr>
          <w:szCs w:val="32"/>
        </w:rPr>
        <w:t>il eût à comparaître devant eux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La procédure se trouvant ainsi entamée</w:t>
      </w:r>
      <w:r>
        <w:rPr>
          <w:szCs w:val="32"/>
        </w:rPr>
        <w:t>, M. </w:t>
      </w:r>
      <w:r w:rsidR="00CC13A3" w:rsidRPr="00EA49B4">
        <w:rPr>
          <w:szCs w:val="32"/>
        </w:rPr>
        <w:t>Falkland leur fit entendre que si l</w:t>
      </w:r>
      <w:r>
        <w:rPr>
          <w:szCs w:val="32"/>
        </w:rPr>
        <w:t>’</w:t>
      </w:r>
      <w:r w:rsidR="00CC13A3" w:rsidRPr="00EA49B4">
        <w:rPr>
          <w:szCs w:val="32"/>
        </w:rPr>
        <w:t>affaire ne devait pas avoir d</w:t>
      </w:r>
      <w:r>
        <w:rPr>
          <w:szCs w:val="32"/>
        </w:rPr>
        <w:t>’</w:t>
      </w:r>
      <w:r w:rsidR="00CC13A3" w:rsidRPr="00EA49B4">
        <w:rPr>
          <w:szCs w:val="32"/>
        </w:rPr>
        <w:t>autres suites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espérait qu</w:t>
      </w:r>
      <w:r>
        <w:rPr>
          <w:szCs w:val="32"/>
        </w:rPr>
        <w:t>’</w:t>
      </w:r>
      <w:r w:rsidR="00CC13A3" w:rsidRPr="00EA49B4">
        <w:rPr>
          <w:szCs w:val="32"/>
        </w:rPr>
        <w:t>au moins ils donneraient à leur information toute la publicité possible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Aussi l</w:t>
      </w:r>
      <w:r>
        <w:rPr>
          <w:szCs w:val="32"/>
        </w:rPr>
        <w:t>’</w:t>
      </w:r>
      <w:r w:rsidR="00CC13A3" w:rsidRPr="00EA49B4">
        <w:rPr>
          <w:szCs w:val="32"/>
        </w:rPr>
        <w:t>assemblée fut-elle nombreuse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toute personne un peu connue y fut admise comme auditeur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la ville entière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était une des plus considérables de la province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fut instruite de la nature de l</w:t>
      </w:r>
      <w:r>
        <w:rPr>
          <w:szCs w:val="32"/>
        </w:rPr>
        <w:t>’</w:t>
      </w:r>
      <w:r w:rsidR="00CC13A3" w:rsidRPr="00EA49B4">
        <w:rPr>
          <w:szCs w:val="32"/>
        </w:rPr>
        <w:t>affaire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avait guère de procès revêtu de formes juridiques qui eût excité un intérêt aussi général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les circonstances il était difficile d</w:t>
      </w:r>
      <w:r>
        <w:rPr>
          <w:szCs w:val="32"/>
        </w:rPr>
        <w:t>’</w:t>
      </w:r>
      <w:r w:rsidR="00CC13A3" w:rsidRPr="00EA49B4">
        <w:rPr>
          <w:szCs w:val="32"/>
        </w:rPr>
        <w:t>en venir à une instruction en forme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semblait que la partie intéressée et les arbitres n</w:t>
      </w:r>
      <w:r>
        <w:rPr>
          <w:szCs w:val="32"/>
        </w:rPr>
        <w:t>’</w:t>
      </w:r>
      <w:r w:rsidR="00CC13A3" w:rsidRPr="00EA49B4">
        <w:rPr>
          <w:szCs w:val="32"/>
        </w:rPr>
        <w:t>eussent pas d</w:t>
      </w:r>
      <w:r>
        <w:rPr>
          <w:szCs w:val="32"/>
        </w:rPr>
        <w:t>’</w:t>
      </w:r>
      <w:r w:rsidR="00CC13A3" w:rsidRPr="00EA49B4">
        <w:rPr>
          <w:szCs w:val="32"/>
        </w:rPr>
        <w:t>autre désir que de donner à cette espèce d</w:t>
      </w:r>
      <w:r>
        <w:rPr>
          <w:szCs w:val="32"/>
        </w:rPr>
        <w:t>’</w:t>
      </w:r>
      <w:r w:rsidR="00CC13A3" w:rsidRPr="00EA49B4">
        <w:rPr>
          <w:szCs w:val="32"/>
        </w:rPr>
        <w:t>information privée tout l</w:t>
      </w:r>
      <w:r>
        <w:rPr>
          <w:szCs w:val="32"/>
        </w:rPr>
        <w:t>’</w:t>
      </w:r>
      <w:r w:rsidR="00CC13A3" w:rsidRPr="00EA49B4">
        <w:rPr>
          <w:szCs w:val="32"/>
        </w:rPr>
        <w:t>appareil et toute l</w:t>
      </w:r>
      <w:r>
        <w:rPr>
          <w:szCs w:val="32"/>
        </w:rPr>
        <w:t>’</w:t>
      </w:r>
      <w:r w:rsidR="00CC13A3" w:rsidRPr="00EA49B4">
        <w:rPr>
          <w:szCs w:val="32"/>
        </w:rPr>
        <w:t>importance d</w:t>
      </w:r>
      <w:r>
        <w:rPr>
          <w:szCs w:val="32"/>
        </w:rPr>
        <w:t>’</w:t>
      </w:r>
      <w:r w:rsidR="00CC13A3" w:rsidRPr="00EA49B4">
        <w:rPr>
          <w:szCs w:val="32"/>
        </w:rPr>
        <w:t>un procès véritable</w:t>
      </w:r>
      <w:r>
        <w:rPr>
          <w:szCs w:val="32"/>
        </w:rPr>
        <w:t>.</w:t>
      </w:r>
    </w:p>
    <w:p w14:paraId="2DF910AA" w14:textId="33FA401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Les magistrats firent des recherches sur les particularités du fait</w:t>
      </w:r>
      <w:r>
        <w:rPr>
          <w:szCs w:val="32"/>
        </w:rPr>
        <w:t>. 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ce qu</w:t>
      </w:r>
      <w:r>
        <w:rPr>
          <w:szCs w:val="32"/>
        </w:rPr>
        <w:t>’</w:t>
      </w:r>
      <w:r w:rsidR="00CC13A3" w:rsidRPr="00EA49B4">
        <w:rPr>
          <w:szCs w:val="32"/>
        </w:rPr>
        <w:t>il paraissait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avait quitté la salle d</w:t>
      </w:r>
      <w:r>
        <w:rPr>
          <w:szCs w:val="32"/>
        </w:rPr>
        <w:t>’</w:t>
      </w:r>
      <w:r w:rsidR="00CC13A3" w:rsidRPr="00EA49B4">
        <w:rPr>
          <w:szCs w:val="32"/>
        </w:rPr>
        <w:t>assemblée immédiatement après son agresseur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</w:t>
      </w:r>
      <w:r>
        <w:rPr>
          <w:szCs w:val="32"/>
        </w:rPr>
        <w:t>’</w:t>
      </w:r>
      <w:r w:rsidR="00CC13A3" w:rsidRPr="00EA49B4">
        <w:rPr>
          <w:szCs w:val="32"/>
        </w:rPr>
        <w:t>il eût été accompagné jusqu</w:t>
      </w:r>
      <w:r>
        <w:rPr>
          <w:szCs w:val="32"/>
        </w:rPr>
        <w:t>’</w:t>
      </w:r>
      <w:r w:rsidR="00CC13A3" w:rsidRPr="00EA49B4">
        <w:rPr>
          <w:szCs w:val="32"/>
        </w:rPr>
        <w:t>à son auberge par deux ou trois personnes du cercle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les avait laissées en entrant sous quelque prétexte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lorsqu</w:t>
      </w:r>
      <w:r>
        <w:rPr>
          <w:szCs w:val="32"/>
        </w:rPr>
        <w:t>’</w:t>
      </w:r>
      <w:r w:rsidR="00CC13A3" w:rsidRPr="00EA49B4">
        <w:rPr>
          <w:szCs w:val="32"/>
        </w:rPr>
        <w:t>ils s</w:t>
      </w:r>
      <w:r>
        <w:rPr>
          <w:szCs w:val="32"/>
        </w:rPr>
        <w:t>’</w:t>
      </w:r>
      <w:r w:rsidR="00CC13A3" w:rsidRPr="00EA49B4">
        <w:rPr>
          <w:szCs w:val="32"/>
        </w:rPr>
        <w:t>étaient informés aux garçons de ce qu</w:t>
      </w:r>
      <w:r>
        <w:rPr>
          <w:szCs w:val="32"/>
        </w:rPr>
        <w:t>’</w:t>
      </w:r>
      <w:r w:rsidR="00CC13A3" w:rsidRPr="00EA49B4">
        <w:rPr>
          <w:szCs w:val="32"/>
        </w:rPr>
        <w:t>il était devenu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déjà monté à cheval pour retourner chez lui</w:t>
      </w:r>
      <w:r>
        <w:rPr>
          <w:szCs w:val="32"/>
        </w:rPr>
        <w:t>.</w:t>
      </w:r>
    </w:p>
    <w:p w14:paraId="24B18D23" w14:textId="00510AFF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Par la nature même des circonstances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pouvait y avoir aucun fait à opposer à celui-là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Dès que l</w:t>
      </w:r>
      <w:r>
        <w:rPr>
          <w:szCs w:val="32"/>
        </w:rPr>
        <w:t>’</w:t>
      </w:r>
      <w:r w:rsidR="00CC13A3" w:rsidRPr="00EA49B4">
        <w:rPr>
          <w:szCs w:val="32"/>
        </w:rPr>
        <w:t>on eut bien établi toutes les preuves</w:t>
      </w:r>
      <w:r>
        <w:rPr>
          <w:szCs w:val="32"/>
        </w:rPr>
        <w:t>, M. </w:t>
      </w:r>
      <w:r w:rsidR="00CC13A3" w:rsidRPr="00EA49B4">
        <w:rPr>
          <w:szCs w:val="32"/>
        </w:rPr>
        <w:t>Falkland commença sa défense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a été fait plusieurs copies de cette défense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</w:t>
      </w:r>
      <w:r>
        <w:rPr>
          <w:szCs w:val="32"/>
        </w:rPr>
        <w:t>M. </w:t>
      </w:r>
      <w:r w:rsidR="00CC13A3" w:rsidRPr="00EA49B4">
        <w:rPr>
          <w:szCs w:val="32"/>
        </w:rPr>
        <w:t>Falkland a paru pendant quelque temps avoir envie de la faire imprimer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quoique par la suite il ait changé d</w:t>
      </w:r>
      <w:r>
        <w:rPr>
          <w:szCs w:val="32"/>
        </w:rPr>
        <w:t>’</w:t>
      </w:r>
      <w:r w:rsidR="00CC13A3" w:rsidRPr="00EA49B4">
        <w:rPr>
          <w:szCs w:val="32"/>
        </w:rPr>
        <w:t>idée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possède une de ces copies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vais vous la lire</w:t>
      </w:r>
      <w:r>
        <w:rPr>
          <w:szCs w:val="32"/>
        </w:rPr>
        <w:t>. »</w:t>
      </w:r>
    </w:p>
    <w:p w14:paraId="0F10752B" w14:textId="140FF491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 xml:space="preserve">En disant ceci </w:t>
      </w:r>
      <w:r w:rsidR="007D0B10">
        <w:rPr>
          <w:szCs w:val="32"/>
        </w:rPr>
        <w:t>M. </w:t>
      </w:r>
      <w:r w:rsidRPr="00EA49B4">
        <w:rPr>
          <w:szCs w:val="32"/>
        </w:rPr>
        <w:t>Collins se leva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prit un manuscrit qui était dans un tiroir particulier de son secrétaire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même temps il parut se recueillir en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dis pas précisément qu</w:t>
      </w:r>
      <w:r w:rsidR="007D0B10">
        <w:rPr>
          <w:szCs w:val="32"/>
        </w:rPr>
        <w:t>’</w:t>
      </w:r>
      <w:r w:rsidRPr="00EA49B4">
        <w:rPr>
          <w:szCs w:val="32"/>
        </w:rPr>
        <w:t>il hésita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eut l</w:t>
      </w:r>
      <w:r w:rsidR="007D0B10">
        <w:rPr>
          <w:szCs w:val="32"/>
        </w:rPr>
        <w:t>’</w:t>
      </w:r>
      <w:r w:rsidRPr="00EA49B4">
        <w:rPr>
          <w:szCs w:val="32"/>
        </w:rPr>
        <w:t>air de se croire obligé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courte apologie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se justifier sur cette communication</w:t>
      </w:r>
      <w:r w:rsidR="007D0B10">
        <w:rPr>
          <w:szCs w:val="32"/>
        </w:rPr>
        <w:t> :</w:t>
      </w:r>
    </w:p>
    <w:p w14:paraId="36DF909B" w14:textId="2839C0D5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 vois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n</w:t>
      </w:r>
      <w:r>
        <w:rPr>
          <w:szCs w:val="32"/>
        </w:rPr>
        <w:t>’</w:t>
      </w:r>
      <w:r w:rsidR="00CC13A3" w:rsidRPr="00EA49B4">
        <w:rPr>
          <w:szCs w:val="32"/>
        </w:rPr>
        <w:t>avez jamais entendu parler de cet événement mémorable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m</w:t>
      </w:r>
      <w:r>
        <w:rPr>
          <w:szCs w:val="32"/>
        </w:rPr>
        <w:t>’</w:t>
      </w:r>
      <w:r w:rsidR="00CC13A3" w:rsidRPr="00EA49B4">
        <w:rPr>
          <w:szCs w:val="32"/>
        </w:rPr>
        <w:t>en étonne guère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car on est assez disposé à se taire là-dessus par bienveillance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puisqu</w:t>
      </w:r>
      <w:r>
        <w:rPr>
          <w:szCs w:val="32"/>
        </w:rPr>
        <w:t>’</w:t>
      </w:r>
      <w:r w:rsidR="00CC13A3" w:rsidRPr="00EA49B4">
        <w:rPr>
          <w:szCs w:val="32"/>
        </w:rPr>
        <w:t>on regarde comme une sorte de déshonneur pour un homme d</w:t>
      </w:r>
      <w:r>
        <w:rPr>
          <w:szCs w:val="32"/>
        </w:rPr>
        <w:t>’</w:t>
      </w:r>
      <w:r w:rsidR="00CC13A3" w:rsidRPr="00EA49B4">
        <w:rPr>
          <w:szCs w:val="32"/>
        </w:rPr>
        <w:t>avoir eu à repousser une accusation criminelle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même il aurait eu la défense la plus complète et la plus honorable à opposer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pouvez bien présumer que le silence le plus absolu sur cette matière est ce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il peut y avoir de plus agréable pour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les circonstances particulières qui m</w:t>
      </w:r>
      <w:r>
        <w:rPr>
          <w:szCs w:val="32"/>
        </w:rPr>
        <w:t>’</w:t>
      </w:r>
      <w:r w:rsidR="00CC13A3" w:rsidRPr="00EA49B4">
        <w:rPr>
          <w:szCs w:val="32"/>
        </w:rPr>
        <w:t>y ont déterminé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me serais jamais permis d</w:t>
      </w:r>
      <w:r>
        <w:rPr>
          <w:szCs w:val="32"/>
        </w:rPr>
        <w:t>’</w:t>
      </w:r>
      <w:r w:rsidR="00CC13A3" w:rsidRPr="00EA49B4">
        <w:rPr>
          <w:szCs w:val="32"/>
        </w:rPr>
        <w:t>agir aussi directement contre ses intentions en vous en parlant</w:t>
      </w:r>
      <w:r>
        <w:rPr>
          <w:szCs w:val="32"/>
        </w:rPr>
        <w:t>. »</w:t>
      </w:r>
    </w:p>
    <w:p w14:paraId="0BDE9521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se mit ensuite à me lire le papier qu</w:t>
      </w:r>
      <w:r w:rsidR="007D0B10">
        <w:rPr>
          <w:szCs w:val="32"/>
        </w:rPr>
        <w:t>’</w:t>
      </w:r>
      <w:r w:rsidRPr="00EA49B4">
        <w:rPr>
          <w:szCs w:val="32"/>
        </w:rPr>
        <w:t>il avait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était ainsi conçu</w:t>
      </w:r>
      <w:r w:rsidR="007D0B10">
        <w:rPr>
          <w:szCs w:val="32"/>
        </w:rPr>
        <w:t> :</w:t>
      </w:r>
    </w:p>
    <w:p w14:paraId="6296B327" w14:textId="056B9923" w:rsidR="00CC13A3" w:rsidRDefault="00CC13A3" w:rsidP="00CC13A3"/>
    <w:p w14:paraId="6313CF02" w14:textId="77777777" w:rsidR="007D0B10" w:rsidRDefault="007D0B10" w:rsidP="00CC13A3">
      <w:r>
        <w:t>« </w:t>
      </w:r>
      <w:r w:rsidR="00CC13A3" w:rsidRPr="00EA49B4">
        <w:t>Messieurs</w:t>
      </w:r>
      <w:r>
        <w:t>,</w:t>
      </w:r>
    </w:p>
    <w:p w14:paraId="40E4BF35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 parais devant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accusé du crime le plus noir que puisse commettre une créature humaine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innocent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crains pas qu</w:t>
      </w:r>
      <w:r>
        <w:rPr>
          <w:szCs w:val="32"/>
        </w:rPr>
        <w:t>’</w:t>
      </w:r>
      <w:r w:rsidR="00CC13A3" w:rsidRPr="00EA49B4">
        <w:rPr>
          <w:szCs w:val="32"/>
        </w:rPr>
        <w:t>il y ait dans cette assemblée une seule personne à laquelle je ne fasse reconnaître mon innocence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en même temps quels doivent être mes sentiments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Certain d</w:t>
      </w:r>
      <w:r>
        <w:rPr>
          <w:szCs w:val="32"/>
        </w:rPr>
        <w:t>’</w:t>
      </w:r>
      <w:r w:rsidR="00CC13A3" w:rsidRPr="00EA49B4">
        <w:rPr>
          <w:szCs w:val="32"/>
        </w:rPr>
        <w:t>avoir mérité l</w:t>
      </w:r>
      <w:r>
        <w:rPr>
          <w:szCs w:val="32"/>
        </w:rPr>
        <w:t>’</w:t>
      </w:r>
      <w:r w:rsidR="00CC13A3" w:rsidRPr="00EA49B4">
        <w:rPr>
          <w:szCs w:val="32"/>
        </w:rPr>
        <w:t>approbation et non le blâme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avoir consacré toute ma vie à des actes de justice et d</w:t>
      </w:r>
      <w:r>
        <w:rPr>
          <w:szCs w:val="32"/>
        </w:rPr>
        <w:t>’</w:t>
      </w:r>
      <w:r w:rsidR="00CC13A3" w:rsidRPr="00EA49B4">
        <w:rPr>
          <w:szCs w:val="32"/>
        </w:rPr>
        <w:t>humanité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peut-il y avoir pour moi rien de plus déplorable que d</w:t>
      </w:r>
      <w:r>
        <w:rPr>
          <w:szCs w:val="32"/>
        </w:rPr>
        <w:t>’</w:t>
      </w:r>
      <w:r w:rsidR="00CC13A3" w:rsidRPr="00EA49B4">
        <w:rPr>
          <w:szCs w:val="32"/>
        </w:rPr>
        <w:t>avoir à repousser une accusation de meurtre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 xml:space="preserve">Tel est le malheur de ma </w:t>
      </w:r>
      <w:r w:rsidR="00CC13A3" w:rsidRPr="00EA49B4">
        <w:rPr>
          <w:szCs w:val="32"/>
        </w:rPr>
        <w:lastRenderedPageBreak/>
        <w:t>position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même vous voudriez m</w:t>
      </w:r>
      <w:r>
        <w:rPr>
          <w:szCs w:val="32"/>
        </w:rPr>
        <w:t>’</w:t>
      </w:r>
      <w:r w:rsidR="00CC13A3" w:rsidRPr="00EA49B4">
        <w:rPr>
          <w:szCs w:val="32"/>
        </w:rPr>
        <w:t>absoudre sans m</w:t>
      </w:r>
      <w:r>
        <w:rPr>
          <w:szCs w:val="32"/>
        </w:rPr>
        <w:t>’</w:t>
      </w:r>
      <w:r w:rsidR="00CC13A3" w:rsidRPr="00EA49B4">
        <w:rPr>
          <w:szCs w:val="32"/>
        </w:rPr>
        <w:t>entendre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pourrais l</w:t>
      </w:r>
      <w:r>
        <w:rPr>
          <w:szCs w:val="32"/>
        </w:rPr>
        <w:t>’</w:t>
      </w:r>
      <w:r w:rsidR="00CC13A3" w:rsidRPr="00EA49B4">
        <w:rPr>
          <w:szCs w:val="32"/>
        </w:rPr>
        <w:t>accepter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faut que je réponde à une imputation dont la seule idée est mille fois plus cruelle pour moi que la mort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faut que j</w:t>
      </w:r>
      <w:r>
        <w:rPr>
          <w:szCs w:val="32"/>
        </w:rPr>
        <w:t>’</w:t>
      </w:r>
      <w:r w:rsidR="00CC13A3" w:rsidRPr="00EA49B4">
        <w:rPr>
          <w:szCs w:val="32"/>
        </w:rPr>
        <w:t>appelle à moi toutes les facultés de mon âme pour éviter de me voir confondu avec les plus vils scélérats</w:t>
      </w:r>
      <w:r>
        <w:rPr>
          <w:szCs w:val="32"/>
        </w:rPr>
        <w:t>.</w:t>
      </w:r>
    </w:p>
    <w:p w14:paraId="5B3AF8F6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Messieurs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dans la situation où je me trouve placé qu</w:t>
      </w:r>
      <w:r>
        <w:rPr>
          <w:szCs w:val="32"/>
        </w:rPr>
        <w:t>’</w:t>
      </w:r>
      <w:r w:rsidR="00CC13A3" w:rsidRPr="00EA49B4">
        <w:rPr>
          <w:szCs w:val="32"/>
        </w:rPr>
        <w:t>on peut permettre à un homme de parler de soi avec avantage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Situation maudite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 personne ne m</w:t>
      </w:r>
      <w:r>
        <w:rPr>
          <w:szCs w:val="32"/>
        </w:rPr>
        <w:t>’</w:t>
      </w:r>
      <w:r w:rsidR="00CC13A3" w:rsidRPr="00EA49B4">
        <w:rPr>
          <w:szCs w:val="32"/>
        </w:rPr>
        <w:t>envie le triste et honteux triomphe que je vais remporter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appelé de témoins pour déposer sur ma réputation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Grand Dieu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quelle réputation que celle qu</w:t>
      </w:r>
      <w:r>
        <w:rPr>
          <w:szCs w:val="32"/>
        </w:rPr>
        <w:t>’</w:t>
      </w:r>
      <w:r w:rsidR="00CC13A3" w:rsidRPr="00EA49B4">
        <w:rPr>
          <w:szCs w:val="32"/>
        </w:rPr>
        <w:t>il faut soutenir par des témoins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puisqu</w:t>
      </w:r>
      <w:r>
        <w:rPr>
          <w:szCs w:val="32"/>
        </w:rPr>
        <w:t>’</w:t>
      </w:r>
      <w:r w:rsidR="00CC13A3" w:rsidRPr="00EA49B4">
        <w:rPr>
          <w:szCs w:val="32"/>
        </w:rPr>
        <w:t>il faut que je parle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regardez tout autour de cette assemblée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interrogez tous ceux qui sont présents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interrogez vos propres cœurs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jamais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jamais un seul mot de défaveur n</w:t>
      </w:r>
      <w:r>
        <w:rPr>
          <w:szCs w:val="32"/>
        </w:rPr>
        <w:t>’</w:t>
      </w:r>
      <w:r w:rsidR="00CC13A3" w:rsidRPr="00EA49B4">
        <w:rPr>
          <w:szCs w:val="32"/>
        </w:rPr>
        <w:t>a été proféré contre mon caractère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plus honorable témoignage doit venir de ceux qui m</w:t>
      </w:r>
      <w:r>
        <w:rPr>
          <w:szCs w:val="32"/>
        </w:rPr>
        <w:t>’</w:t>
      </w:r>
      <w:r w:rsidR="00CC13A3" w:rsidRPr="00EA49B4">
        <w:rPr>
          <w:szCs w:val="32"/>
        </w:rPr>
        <w:t>ont connu de plus près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hésite pas à les invoquer</w:t>
      </w:r>
      <w:r>
        <w:rPr>
          <w:szCs w:val="32"/>
        </w:rPr>
        <w:t>.</w:t>
      </w:r>
    </w:p>
    <w:p w14:paraId="11FD5B8C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Une susceptibilité extrême sur tout ce qui peut toucher à l</w:t>
      </w:r>
      <w:r>
        <w:rPr>
          <w:szCs w:val="32"/>
        </w:rPr>
        <w:t>’</w:t>
      </w:r>
      <w:r w:rsidR="00CC13A3" w:rsidRPr="00EA49B4">
        <w:rPr>
          <w:szCs w:val="32"/>
        </w:rPr>
        <w:t>honneur a été la première passion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passion continuelle de ma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issue de cette journée m</w:t>
      </w:r>
      <w:r>
        <w:rPr>
          <w:szCs w:val="32"/>
        </w:rPr>
        <w:t>’</w:t>
      </w:r>
      <w:r w:rsidR="00CC13A3" w:rsidRPr="00EA49B4">
        <w:rPr>
          <w:szCs w:val="32"/>
        </w:rPr>
        <w:t>est presque indifférente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ne s</w:t>
      </w:r>
      <w:r>
        <w:rPr>
          <w:szCs w:val="32"/>
        </w:rPr>
        <w:t>’</w:t>
      </w:r>
      <w:r w:rsidR="00CC13A3" w:rsidRPr="00EA49B4">
        <w:rPr>
          <w:szCs w:val="32"/>
        </w:rPr>
        <w:t>agissait que de ma tête je n</w:t>
      </w:r>
      <w:r>
        <w:rPr>
          <w:szCs w:val="32"/>
        </w:rPr>
        <w:t>’</w:t>
      </w:r>
      <w:r w:rsidR="00CC13A3" w:rsidRPr="00EA49B4">
        <w:rPr>
          <w:szCs w:val="32"/>
        </w:rPr>
        <w:t>ouvrirais pas la bouche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Votre décision n</w:t>
      </w:r>
      <w:r>
        <w:rPr>
          <w:szCs w:val="32"/>
        </w:rPr>
        <w:t>’</w:t>
      </w:r>
      <w:r w:rsidR="00CC13A3" w:rsidRPr="00EA49B4">
        <w:rPr>
          <w:szCs w:val="32"/>
        </w:rPr>
        <w:t>aura jamais pouvoir de me rendre une réputation sans tache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laver la honte dont je suis couvert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ni d</w:t>
      </w:r>
      <w:r>
        <w:rPr>
          <w:szCs w:val="32"/>
        </w:rPr>
        <w:t>’</w:t>
      </w:r>
      <w:r w:rsidR="00CC13A3" w:rsidRPr="00EA49B4">
        <w:rPr>
          <w:szCs w:val="32"/>
        </w:rPr>
        <w:t>effacer de la mémoire des hommes que j</w:t>
      </w:r>
      <w:r>
        <w:rPr>
          <w:szCs w:val="32"/>
        </w:rPr>
        <w:t>’</w:t>
      </w:r>
      <w:r w:rsidR="00CC13A3" w:rsidRPr="00EA49B4">
        <w:rPr>
          <w:szCs w:val="32"/>
        </w:rPr>
        <w:t>ai été jugé comme accusé d</w:t>
      </w:r>
      <w:r>
        <w:rPr>
          <w:szCs w:val="32"/>
        </w:rPr>
        <w:t>’</w:t>
      </w:r>
      <w:r w:rsidR="00CC13A3" w:rsidRPr="00EA49B4">
        <w:rPr>
          <w:szCs w:val="32"/>
        </w:rPr>
        <w:t>un meurtre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Votre décision n</w:t>
      </w:r>
      <w:r>
        <w:rPr>
          <w:szCs w:val="32"/>
        </w:rPr>
        <w:t>’</w:t>
      </w:r>
      <w:r w:rsidR="00CC13A3" w:rsidRPr="00EA49B4">
        <w:rPr>
          <w:szCs w:val="32"/>
        </w:rPr>
        <w:t>aura jamais le pouvoir d</w:t>
      </w:r>
      <w:r>
        <w:rPr>
          <w:szCs w:val="32"/>
        </w:rPr>
        <w:t>’</w:t>
      </w:r>
      <w:r w:rsidR="00CC13A3" w:rsidRPr="00EA49B4">
        <w:rPr>
          <w:szCs w:val="32"/>
        </w:rPr>
        <w:t>empêcher que les déplorables restes de mon existence ne soient pour moi un poids insupportable</w:t>
      </w:r>
      <w:r>
        <w:rPr>
          <w:szCs w:val="32"/>
        </w:rPr>
        <w:t>.</w:t>
      </w:r>
    </w:p>
    <w:p w14:paraId="07B2A481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On m</w:t>
      </w:r>
      <w:r>
        <w:rPr>
          <w:szCs w:val="32"/>
        </w:rPr>
        <w:t>’</w:t>
      </w:r>
      <w:r w:rsidR="00CC13A3" w:rsidRPr="00EA49B4">
        <w:rPr>
          <w:szCs w:val="32"/>
        </w:rPr>
        <w:t>accuse d</w:t>
      </w:r>
      <w:r>
        <w:rPr>
          <w:szCs w:val="32"/>
        </w:rPr>
        <w:t>’</w:t>
      </w:r>
      <w:r w:rsidR="00CC13A3" w:rsidRPr="00EA49B4">
        <w:rPr>
          <w:szCs w:val="32"/>
        </w:rPr>
        <w:t>avoir commis un meurtre sur la personne de Barnabas Tyrrel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moi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aurais donné tout ce que je possède au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je me serais dévoué à une misère </w:t>
      </w:r>
      <w:r w:rsidR="00CC13A3" w:rsidRPr="00EA49B4">
        <w:rPr>
          <w:szCs w:val="32"/>
        </w:rPr>
        <w:lastRenderedPageBreak/>
        <w:t>éternelle pour lui conserver la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était précieuse pour moi cette vie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que celle de tous les hommes ensemble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plus cruelle offense qu</w:t>
      </w:r>
      <w:r>
        <w:rPr>
          <w:szCs w:val="32"/>
        </w:rPr>
        <w:t>’</w:t>
      </w:r>
      <w:r w:rsidR="00CC13A3" w:rsidRPr="00EA49B4">
        <w:rPr>
          <w:szCs w:val="32"/>
        </w:rPr>
        <w:t>ait commise l</w:t>
      </w:r>
      <w:r>
        <w:rPr>
          <w:szCs w:val="32"/>
        </w:rPr>
        <w:t>’</w:t>
      </w:r>
      <w:r w:rsidR="00CC13A3" w:rsidRPr="00EA49B4">
        <w:rPr>
          <w:szCs w:val="32"/>
        </w:rPr>
        <w:t>inconnu qui l</w:t>
      </w:r>
      <w:r>
        <w:rPr>
          <w:szCs w:val="32"/>
        </w:rPr>
        <w:t>’</w:t>
      </w:r>
      <w:r w:rsidR="00CC13A3" w:rsidRPr="00EA49B4">
        <w:rPr>
          <w:szCs w:val="32"/>
        </w:rPr>
        <w:t>a tué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mon opinion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m</w:t>
      </w:r>
      <w:r>
        <w:rPr>
          <w:szCs w:val="32"/>
        </w:rPr>
        <w:t>’</w:t>
      </w:r>
      <w:r w:rsidR="00CC13A3" w:rsidRPr="00EA49B4">
        <w:rPr>
          <w:szCs w:val="32"/>
        </w:rPr>
        <w:t>avoir arraché des mains la plus juste des vengeances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déclare que je l</w:t>
      </w:r>
      <w:r>
        <w:rPr>
          <w:szCs w:val="32"/>
        </w:rPr>
        <w:t>’</w:t>
      </w:r>
      <w:r w:rsidR="00CC13A3" w:rsidRPr="00EA49B4">
        <w:rPr>
          <w:szCs w:val="32"/>
        </w:rPr>
        <w:t>aurais provoqué en duel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que la mort de l</w:t>
      </w:r>
      <w:r>
        <w:rPr>
          <w:szCs w:val="32"/>
        </w:rPr>
        <w:t>’</w:t>
      </w:r>
      <w:r w:rsidR="00CC13A3" w:rsidRPr="00EA49B4">
        <w:rPr>
          <w:szCs w:val="32"/>
        </w:rPr>
        <w:t>un ou de l</w:t>
      </w:r>
      <w:r>
        <w:rPr>
          <w:szCs w:val="32"/>
        </w:rPr>
        <w:t>’</w:t>
      </w:r>
      <w:r w:rsidR="00CC13A3" w:rsidRPr="00EA49B4">
        <w:rPr>
          <w:szCs w:val="32"/>
        </w:rPr>
        <w:t>autre eût pu seule nous séparer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était encore qu</w:t>
      </w:r>
      <w:r>
        <w:rPr>
          <w:szCs w:val="32"/>
        </w:rPr>
        <w:t>’</w:t>
      </w:r>
      <w:r w:rsidR="00CC13A3" w:rsidRPr="00EA49B4">
        <w:rPr>
          <w:szCs w:val="32"/>
        </w:rPr>
        <w:t>une faible et misérable réparation d</w:t>
      </w:r>
      <w:r>
        <w:rPr>
          <w:szCs w:val="32"/>
        </w:rPr>
        <w:t>’</w:t>
      </w:r>
      <w:r w:rsidR="00CC13A3" w:rsidRPr="00EA49B4">
        <w:rPr>
          <w:szCs w:val="32"/>
        </w:rPr>
        <w:t>un outrage sans exemple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était la seule qui me restât</w:t>
      </w:r>
      <w:r>
        <w:rPr>
          <w:szCs w:val="32"/>
        </w:rPr>
        <w:t>.</w:t>
      </w:r>
    </w:p>
    <w:p w14:paraId="02EA1445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Je ne demande pas de pitié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je dois dire que jamais sort ne fut aussi horrible que le mien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aurais volontiers cherché dans une mort volontaire un asile contre le souvenir déchirant de cette affreuse soirée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 vie était dépouillée de cette considération qui me la rendait si chère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mais cette consolation même m</w:t>
      </w:r>
      <w:r>
        <w:rPr>
          <w:szCs w:val="32"/>
        </w:rPr>
        <w:t>’</w:t>
      </w:r>
      <w:r w:rsidR="00CC13A3" w:rsidRPr="00EA49B4">
        <w:rPr>
          <w:szCs w:val="32"/>
        </w:rPr>
        <w:t>est refusée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condamné à traîner à jamais le poids intolérable de mon existence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sous peine de voir regarder mon impatience à le supporter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quelque époque que ce puisse être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une confirmation de l</w:t>
      </w:r>
      <w:r>
        <w:rPr>
          <w:szCs w:val="32"/>
        </w:rPr>
        <w:t>’</w:t>
      </w:r>
      <w:r w:rsidR="00CC13A3" w:rsidRPr="00EA49B4">
        <w:rPr>
          <w:szCs w:val="32"/>
        </w:rPr>
        <w:t>accusation de meurtre intentée contre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Messieurs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votre jugement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pourriez m</w:t>
      </w:r>
      <w:r>
        <w:rPr>
          <w:szCs w:val="32"/>
        </w:rPr>
        <w:t>’</w:t>
      </w:r>
      <w:r w:rsidR="00CC13A3" w:rsidRPr="00EA49B4">
        <w:rPr>
          <w:szCs w:val="32"/>
        </w:rPr>
        <w:t>ôter la vie sans toucher en même temps à mon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combien je bénirais le coup qui anéantirait pour jamais ma pénible existence</w:t>
      </w:r>
      <w:r>
        <w:rPr>
          <w:szCs w:val="32"/>
        </w:rPr>
        <w:t> !</w:t>
      </w:r>
    </w:p>
    <w:p w14:paraId="65AF2EFA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Vous savez tous avec quelle facilité j</w:t>
      </w:r>
      <w:r>
        <w:rPr>
          <w:szCs w:val="32"/>
        </w:rPr>
        <w:t>’</w:t>
      </w:r>
      <w:r w:rsidR="00CC13A3" w:rsidRPr="00EA49B4">
        <w:rPr>
          <w:szCs w:val="32"/>
        </w:rPr>
        <w:t>aurais pu fuir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si j</w:t>
      </w:r>
      <w:r>
        <w:rPr>
          <w:szCs w:val="32"/>
        </w:rPr>
        <w:t>’</w:t>
      </w:r>
      <w:r w:rsidR="00CC13A3" w:rsidRPr="00EA49B4">
        <w:rPr>
          <w:szCs w:val="32"/>
        </w:rPr>
        <w:t>avais été coupable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aurais-je pas embrassé cette ressource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 dans l</w:t>
      </w:r>
      <w:r>
        <w:rPr>
          <w:szCs w:val="32"/>
        </w:rPr>
        <w:t>’</w:t>
      </w:r>
      <w:r w:rsidR="00CC13A3" w:rsidRPr="00EA49B4">
        <w:rPr>
          <w:szCs w:val="32"/>
        </w:rPr>
        <w:t>état des choses je ne le pouvais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honneur a été l</w:t>
      </w:r>
      <w:r>
        <w:rPr>
          <w:szCs w:val="32"/>
        </w:rPr>
        <w:t>’</w:t>
      </w:r>
      <w:r w:rsidR="00CC13A3" w:rsidRPr="00EA49B4">
        <w:rPr>
          <w:szCs w:val="32"/>
        </w:rPr>
        <w:t>idole de ma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aurais pu supporter l</w:t>
      </w:r>
      <w:r>
        <w:rPr>
          <w:szCs w:val="32"/>
        </w:rPr>
        <w:t>’</w:t>
      </w:r>
      <w:r w:rsidR="00CC13A3" w:rsidRPr="00EA49B4">
        <w:rPr>
          <w:szCs w:val="32"/>
        </w:rPr>
        <w:t>idée qu</w:t>
      </w:r>
      <w:r>
        <w:rPr>
          <w:szCs w:val="32"/>
        </w:rPr>
        <w:t>’</w:t>
      </w:r>
      <w:r w:rsidR="00CC13A3" w:rsidRPr="00EA49B4">
        <w:rPr>
          <w:szCs w:val="32"/>
        </w:rPr>
        <w:t>il y eût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le coin le plus reculé du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seule créature humaine qui pût me croire criminel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Hélas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à quelle fatale divinité ai-je été porter tous mes vœux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me suis dévoué à une éternité de tourments et de désespoir</w:t>
      </w:r>
      <w:r>
        <w:rPr>
          <w:szCs w:val="32"/>
        </w:rPr>
        <w:t>.</w:t>
      </w:r>
    </w:p>
    <w:p w14:paraId="4C776EB7" w14:textId="6918562F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plus qu</w:t>
      </w:r>
      <w:r>
        <w:rPr>
          <w:szCs w:val="32"/>
        </w:rPr>
        <w:t>’</w:t>
      </w:r>
      <w:r w:rsidR="00CC13A3" w:rsidRPr="00EA49B4">
        <w:rPr>
          <w:szCs w:val="32"/>
        </w:rPr>
        <w:t>un mot à ajouter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réclame de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messieurs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juste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imparfaite réparation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j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ai </w:t>
      </w:r>
      <w:r w:rsidR="00CC13A3" w:rsidRPr="00EA49B4">
        <w:rPr>
          <w:szCs w:val="32"/>
        </w:rPr>
        <w:lastRenderedPageBreak/>
        <w:t>droit d</w:t>
      </w:r>
      <w:r>
        <w:rPr>
          <w:szCs w:val="32"/>
        </w:rPr>
        <w:t>’</w:t>
      </w:r>
      <w:r w:rsidR="00CC13A3" w:rsidRPr="00EA49B4">
        <w:rPr>
          <w:szCs w:val="32"/>
        </w:rPr>
        <w:t>attendre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 vie est peu de chose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doute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mon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misérables restes d</w:t>
      </w:r>
      <w:r>
        <w:rPr>
          <w:szCs w:val="32"/>
        </w:rPr>
        <w:t>’</w:t>
      </w:r>
      <w:r w:rsidR="00CC13A3" w:rsidRPr="00EA49B4">
        <w:rPr>
          <w:szCs w:val="32"/>
        </w:rPr>
        <w:t>honneur dont je ne suis pas encore dépouillé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dépendent de votre jugement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ne pouvez faire que bien peu pour moi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ce peu n</w:t>
      </w:r>
      <w:r>
        <w:rPr>
          <w:szCs w:val="32"/>
        </w:rPr>
        <w:t>’</w:t>
      </w:r>
      <w:r w:rsidR="00CC13A3" w:rsidRPr="00EA49B4">
        <w:rPr>
          <w:szCs w:val="32"/>
        </w:rPr>
        <w:t>en constitue pas moins votre devoir envers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Puisse Dieu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première source de tout ce qui est bon et honorable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bénir et vous protéger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homme que vous voyez devant vous est condamné pour jamais à la nullité et à la honte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 plus rien à espérer en ce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la faible consolation qu</w:t>
      </w:r>
      <w:r>
        <w:rPr>
          <w:szCs w:val="32"/>
        </w:rPr>
        <w:t>’</w:t>
      </w:r>
      <w:r w:rsidR="00CC13A3" w:rsidRPr="00EA49B4">
        <w:rPr>
          <w:szCs w:val="32"/>
        </w:rPr>
        <w:t>il attend aujourd</w:t>
      </w:r>
      <w:r>
        <w:rPr>
          <w:szCs w:val="32"/>
        </w:rPr>
        <w:t>’</w:t>
      </w:r>
      <w:r w:rsidR="00CC13A3" w:rsidRPr="00EA49B4">
        <w:rPr>
          <w:szCs w:val="32"/>
        </w:rPr>
        <w:t>hui de vous</w:t>
      </w:r>
      <w:r>
        <w:rPr>
          <w:szCs w:val="32"/>
        </w:rPr>
        <w:t>. »</w:t>
      </w:r>
    </w:p>
    <w:p w14:paraId="756EC94B" w14:textId="4D29D25B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 xml:space="preserve">Vous pouvez bien présumer que </w:t>
      </w:r>
      <w:r>
        <w:rPr>
          <w:szCs w:val="32"/>
        </w:rPr>
        <w:t>M. </w:t>
      </w:r>
      <w:r w:rsidR="00CC13A3" w:rsidRPr="00EA49B4">
        <w:rPr>
          <w:szCs w:val="32"/>
        </w:rPr>
        <w:t>Falkland fut acquitté de la manière la plus honorable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Rien n</w:t>
      </w:r>
      <w:r>
        <w:rPr>
          <w:szCs w:val="32"/>
        </w:rPr>
        <w:t>’</w:t>
      </w:r>
      <w:r w:rsidR="00CC13A3" w:rsidRPr="00EA49B4">
        <w:rPr>
          <w:szCs w:val="32"/>
        </w:rPr>
        <w:t>est plus déplorable dans les institutions humaines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de voir un homme dont l</w:t>
      </w:r>
      <w:r>
        <w:rPr>
          <w:szCs w:val="32"/>
        </w:rPr>
        <w:t>’</w:t>
      </w:r>
      <w:r w:rsidR="00CC13A3" w:rsidRPr="00EA49B4">
        <w:rPr>
          <w:szCs w:val="32"/>
        </w:rPr>
        <w:t>innocence est évidente pour tout le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sortir d</w:t>
      </w:r>
      <w:r>
        <w:rPr>
          <w:szCs w:val="32"/>
        </w:rPr>
        <w:t>’</w:t>
      </w:r>
      <w:r w:rsidR="00CC13A3" w:rsidRPr="00EA49B4">
        <w:rPr>
          <w:szCs w:val="32"/>
        </w:rPr>
        <w:t>une telle épreuve qu</w:t>
      </w:r>
      <w:r>
        <w:rPr>
          <w:szCs w:val="32"/>
        </w:rPr>
        <w:t>’</w:t>
      </w:r>
      <w:r w:rsidR="00CC13A3" w:rsidRPr="00EA49B4">
        <w:rPr>
          <w:szCs w:val="32"/>
        </w:rPr>
        <w:t>avec cette idée de déshonneur qu</w:t>
      </w:r>
      <w:r>
        <w:rPr>
          <w:szCs w:val="32"/>
        </w:rPr>
        <w:t>’</w:t>
      </w:r>
      <w:r w:rsidR="00CC13A3" w:rsidRPr="00EA49B4">
        <w:rPr>
          <w:szCs w:val="32"/>
        </w:rPr>
        <w:t>y attache l</w:t>
      </w:r>
      <w:r>
        <w:rPr>
          <w:szCs w:val="32"/>
        </w:rPr>
        <w:t>’</w:t>
      </w:r>
      <w:r w:rsidR="00CC13A3" w:rsidRPr="00EA49B4">
        <w:rPr>
          <w:szCs w:val="32"/>
        </w:rPr>
        <w:t>opinion commune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avait personne qui entretînt l</w:t>
      </w:r>
      <w:r>
        <w:rPr>
          <w:szCs w:val="32"/>
        </w:rPr>
        <w:t>’</w:t>
      </w:r>
      <w:r w:rsidR="00CC13A3" w:rsidRPr="00EA49B4">
        <w:rPr>
          <w:szCs w:val="32"/>
        </w:rPr>
        <w:t>ombre d</w:t>
      </w:r>
      <w:r>
        <w:rPr>
          <w:szCs w:val="32"/>
        </w:rPr>
        <w:t>’</w:t>
      </w:r>
      <w:r w:rsidR="00CC13A3" w:rsidRPr="00EA49B4">
        <w:rPr>
          <w:szCs w:val="32"/>
        </w:rPr>
        <w:t>un doute sur ce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cependant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un concours accidentel de circonstances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devenu indispensable que le meilleur des hommes fût jugé publiquement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si réellement il eût été soupçonné d</w:t>
      </w:r>
      <w:r>
        <w:rPr>
          <w:szCs w:val="32"/>
        </w:rPr>
        <w:t>’</w:t>
      </w:r>
      <w:r w:rsidR="00CC13A3" w:rsidRPr="00EA49B4">
        <w:rPr>
          <w:szCs w:val="32"/>
        </w:rPr>
        <w:t>un crime atroce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On ne peut disconvenir que </w:t>
      </w:r>
      <w:r>
        <w:rPr>
          <w:szCs w:val="32"/>
        </w:rPr>
        <w:t>M. </w:t>
      </w:r>
      <w:r w:rsidR="00CC13A3" w:rsidRPr="00EA49B4">
        <w:rPr>
          <w:szCs w:val="32"/>
        </w:rPr>
        <w:t>Falkland n</w:t>
      </w:r>
      <w:r>
        <w:rPr>
          <w:szCs w:val="32"/>
        </w:rPr>
        <w:t>’</w:t>
      </w:r>
      <w:r w:rsidR="00CC13A3" w:rsidRPr="00EA49B4">
        <w:rPr>
          <w:szCs w:val="32"/>
        </w:rPr>
        <w:t>eût ses défauts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ces défauts mêmes le mettaient à une plus grande distance encore du crime dont il s</w:t>
      </w:r>
      <w:r>
        <w:rPr>
          <w:szCs w:val="32"/>
        </w:rPr>
        <w:t>’</w:t>
      </w:r>
      <w:r w:rsidR="00CC13A3" w:rsidRPr="00EA49B4">
        <w:rPr>
          <w:szCs w:val="32"/>
        </w:rPr>
        <w:t>agissait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une espèce de fou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le fou de l</w:t>
      </w:r>
      <w:r>
        <w:rPr>
          <w:szCs w:val="32"/>
        </w:rPr>
        <w:t>’</w:t>
      </w:r>
      <w:r w:rsidR="00CC13A3" w:rsidRPr="00EA49B4">
        <w:rPr>
          <w:szCs w:val="32"/>
        </w:rPr>
        <w:t>honneur et de la gloire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homme tellement attaché à la poursuite de la réputation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rien ne pouvait l</w:t>
      </w:r>
      <w:r>
        <w:rPr>
          <w:szCs w:val="32"/>
        </w:rPr>
        <w:t>’</w:t>
      </w:r>
      <w:r w:rsidR="00CC13A3" w:rsidRPr="00EA49B4">
        <w:rPr>
          <w:szCs w:val="32"/>
        </w:rPr>
        <w:t>en distraire un moment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un homme qui aurait acheté au prix de plusieurs mondes la renommée d</w:t>
      </w:r>
      <w:r>
        <w:rPr>
          <w:szCs w:val="32"/>
        </w:rPr>
        <w:t>’</w:t>
      </w:r>
      <w:r w:rsidR="00CC13A3" w:rsidRPr="00EA49B4">
        <w:rPr>
          <w:szCs w:val="32"/>
        </w:rPr>
        <w:t>un vrai héros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 vaillant et intrépide chevalier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un homme qui ne soupçonnait pas qu</w:t>
      </w:r>
      <w:r>
        <w:rPr>
          <w:szCs w:val="32"/>
        </w:rPr>
        <w:t>’</w:t>
      </w:r>
      <w:r w:rsidR="00CC13A3" w:rsidRPr="00EA49B4">
        <w:rPr>
          <w:szCs w:val="32"/>
        </w:rPr>
        <w:t>il existât d</w:t>
      </w:r>
      <w:r>
        <w:rPr>
          <w:szCs w:val="32"/>
        </w:rPr>
        <w:t>’</w:t>
      </w:r>
      <w:r w:rsidR="00CC13A3" w:rsidRPr="00EA49B4">
        <w:rPr>
          <w:szCs w:val="32"/>
        </w:rPr>
        <w:t>autre malheur réel qu</w:t>
      </w:r>
      <w:r>
        <w:rPr>
          <w:szCs w:val="32"/>
        </w:rPr>
        <w:t>’</w:t>
      </w:r>
      <w:r w:rsidR="00CC13A3" w:rsidRPr="00EA49B4">
        <w:rPr>
          <w:szCs w:val="32"/>
        </w:rPr>
        <w:t>une atteinte à son honneur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 une absurdité révoltante de supposer qu</w:t>
      </w:r>
      <w:r>
        <w:rPr>
          <w:szCs w:val="32"/>
        </w:rPr>
        <w:t>’</w:t>
      </w:r>
      <w:r w:rsidR="00CC13A3" w:rsidRPr="00EA49B4">
        <w:rPr>
          <w:szCs w:val="32"/>
        </w:rPr>
        <w:t>aucun motif soit capable de pousser un homme de cette trempe à descendre jusqu</w:t>
      </w:r>
      <w:r>
        <w:rPr>
          <w:szCs w:val="32"/>
        </w:rPr>
        <w:t>’</w:t>
      </w:r>
      <w:r w:rsidR="00CC13A3" w:rsidRPr="00EA49B4">
        <w:rPr>
          <w:szCs w:val="32"/>
        </w:rPr>
        <w:t>au rôle d</w:t>
      </w:r>
      <w:r>
        <w:rPr>
          <w:szCs w:val="32"/>
        </w:rPr>
        <w:t>’</w:t>
      </w:r>
      <w:r w:rsidR="00CC13A3" w:rsidRPr="00EA49B4">
        <w:rPr>
          <w:szCs w:val="32"/>
        </w:rPr>
        <w:t>un lâche assassin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 une extrême dureté de le contraindre à se défendre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une pareille </w:t>
      </w:r>
      <w:r w:rsidR="00CC13A3" w:rsidRPr="00EA49B4">
        <w:rPr>
          <w:szCs w:val="32"/>
        </w:rPr>
        <w:lastRenderedPageBreak/>
        <w:t>imputation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Vit-on jamais un homme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encore bien moins un homme aussi délicat sur l</w:t>
      </w:r>
      <w:r>
        <w:rPr>
          <w:szCs w:val="32"/>
        </w:rPr>
        <w:t>’</w:t>
      </w:r>
      <w:r w:rsidR="00CC13A3" w:rsidRPr="00EA49B4">
        <w:rPr>
          <w:szCs w:val="32"/>
        </w:rPr>
        <w:t>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passer en un moment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la vie la plus pure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aux derniers excès de la dépravation humaine</w:t>
      </w:r>
      <w:r>
        <w:rPr>
          <w:szCs w:val="32"/>
        </w:rPr>
        <w:t> ?</w:t>
      </w:r>
    </w:p>
    <w:p w14:paraId="7D479664" w14:textId="228A59A1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Quand la décision des magistrats fut prononcée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murmure général d</w:t>
      </w:r>
      <w:r>
        <w:rPr>
          <w:szCs w:val="32"/>
        </w:rPr>
        <w:t>’</w:t>
      </w:r>
      <w:r w:rsidR="00CC13A3" w:rsidRPr="00EA49B4">
        <w:rPr>
          <w:szCs w:val="32"/>
        </w:rPr>
        <w:t>applaudissement et de transports involontaires se fit entendre dans la salle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commença d</w:t>
      </w:r>
      <w:r>
        <w:rPr>
          <w:szCs w:val="32"/>
        </w:rPr>
        <w:t>’</w:t>
      </w:r>
      <w:r w:rsidR="00CC13A3" w:rsidRPr="00EA49B4">
        <w:rPr>
          <w:szCs w:val="32"/>
        </w:rPr>
        <w:t>abord par un bruit sourd et confus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par degrés s</w:t>
      </w:r>
      <w:r>
        <w:rPr>
          <w:szCs w:val="32"/>
        </w:rPr>
        <w:t>’</w:t>
      </w:r>
      <w:r w:rsidR="00CC13A3" w:rsidRPr="00EA49B4">
        <w:rPr>
          <w:szCs w:val="32"/>
        </w:rPr>
        <w:t>éleva jusqu</w:t>
      </w:r>
      <w:r>
        <w:rPr>
          <w:szCs w:val="32"/>
        </w:rPr>
        <w:t>’</w:t>
      </w:r>
      <w:r w:rsidR="00CC13A3" w:rsidRPr="00EA49B4">
        <w:rPr>
          <w:szCs w:val="32"/>
        </w:rPr>
        <w:t>à des cris de joie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Comme c</w:t>
      </w:r>
      <w:r>
        <w:rPr>
          <w:szCs w:val="32"/>
        </w:rPr>
        <w:t>’</w:t>
      </w:r>
      <w:r w:rsidR="00CC13A3" w:rsidRPr="00EA49B4">
        <w:rPr>
          <w:szCs w:val="32"/>
        </w:rPr>
        <w:t>était la vive expression d</w:t>
      </w:r>
      <w:r>
        <w:rPr>
          <w:szCs w:val="32"/>
        </w:rPr>
        <w:t>’</w:t>
      </w:r>
      <w:r w:rsidR="00CC13A3" w:rsidRPr="00EA49B4">
        <w:rPr>
          <w:szCs w:val="32"/>
        </w:rPr>
        <w:t>une émotion pure et désintéressée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avait dans le son même quelque chose d</w:t>
      </w:r>
      <w:r>
        <w:rPr>
          <w:szCs w:val="32"/>
        </w:rPr>
        <w:t>’</w:t>
      </w:r>
      <w:r w:rsidR="00CC13A3" w:rsidRPr="00EA49B4">
        <w:rPr>
          <w:szCs w:val="32"/>
        </w:rPr>
        <w:t>impossible à décrire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pénétrait au fond du cœur et qui causait la sensation la plus délicieuse à tous les spectateurs de cette scène attristante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à qui témoignerait le mieux toute son estime à l</w:t>
      </w:r>
      <w:r>
        <w:rPr>
          <w:szCs w:val="32"/>
        </w:rPr>
        <w:t>’</w:t>
      </w:r>
      <w:r w:rsidR="00CC13A3" w:rsidRPr="00EA49B4">
        <w:rPr>
          <w:szCs w:val="32"/>
        </w:rPr>
        <w:t>aimable et respectable accusé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À peine </w:t>
      </w:r>
      <w:r>
        <w:rPr>
          <w:szCs w:val="32"/>
        </w:rPr>
        <w:t>M. </w:t>
      </w:r>
      <w:r w:rsidR="00CC13A3" w:rsidRPr="00EA49B4">
        <w:rPr>
          <w:szCs w:val="32"/>
        </w:rPr>
        <w:t>Falkland se fut-il retiré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les personnes les plus distinguées de cette assemblée résolurent de donner une sanction nouvelle à cette décision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une expression formelle des sentiments de leur joie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Ils nommèrent sur-le-champ une députation pour se rendre à cet effet auprès de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Chacun voulut concourir pour sa part à ce témoignage spontané et universel qui s</w:t>
      </w:r>
      <w:r>
        <w:rPr>
          <w:szCs w:val="32"/>
        </w:rPr>
        <w:t>’</w:t>
      </w:r>
      <w:r w:rsidR="00CC13A3" w:rsidRPr="00EA49B4">
        <w:rPr>
          <w:szCs w:val="32"/>
        </w:rPr>
        <w:t>élevait de toutes parts en faveur de l</w:t>
      </w:r>
      <w:r>
        <w:rPr>
          <w:szCs w:val="32"/>
        </w:rPr>
        <w:t>’</w:t>
      </w:r>
      <w:r w:rsidR="00CC13A3" w:rsidRPr="00EA49B4">
        <w:rPr>
          <w:szCs w:val="32"/>
        </w:rPr>
        <w:t>accusé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ce fut une sorte de commotion sympathique qui gagna tous les rangs et toutes les classes de citoyens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La multitude salua </w:t>
      </w:r>
      <w:r>
        <w:rPr>
          <w:szCs w:val="32"/>
        </w:rPr>
        <w:t>M. </w:t>
      </w:r>
      <w:r w:rsidR="00CC13A3" w:rsidRPr="00EA49B4">
        <w:rPr>
          <w:szCs w:val="32"/>
        </w:rPr>
        <w:t>Falkland avec des acclamations mille fois répétées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elle détacha les chevaux de son carrosse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traîna elle-même en triomphe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</w:t>
      </w:r>
      <w:r>
        <w:rPr>
          <w:szCs w:val="32"/>
        </w:rPr>
        <w:t>’</w:t>
      </w:r>
      <w:r w:rsidR="00CC13A3" w:rsidRPr="00EA49B4">
        <w:rPr>
          <w:szCs w:val="32"/>
        </w:rPr>
        <w:t>accompagna pendant plusieurs lieues pour le reconduire à sa demeure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eût dit qu</w:t>
      </w:r>
      <w:r>
        <w:rPr>
          <w:szCs w:val="32"/>
        </w:rPr>
        <w:t>’</w:t>
      </w:r>
      <w:r w:rsidR="00CC13A3" w:rsidRPr="00EA49B4">
        <w:rPr>
          <w:szCs w:val="32"/>
        </w:rPr>
        <w:t>une instruction criminelle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jusqu</w:t>
      </w:r>
      <w:r>
        <w:rPr>
          <w:szCs w:val="32"/>
        </w:rPr>
        <w:t>’</w:t>
      </w:r>
      <w:r w:rsidR="00CC13A3" w:rsidRPr="00EA49B4">
        <w:rPr>
          <w:szCs w:val="32"/>
        </w:rPr>
        <w:t>alors avait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tous les cas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passé pour une tache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devenue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cette fois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marque d</w:t>
      </w:r>
      <w:r>
        <w:rPr>
          <w:szCs w:val="32"/>
        </w:rPr>
        <w:t>’</w:t>
      </w:r>
      <w:r w:rsidR="00CC13A3" w:rsidRPr="00EA49B4">
        <w:rPr>
          <w:szCs w:val="32"/>
        </w:rPr>
        <w:t>honneur signalée et une sorte d</w:t>
      </w:r>
      <w:r>
        <w:rPr>
          <w:szCs w:val="32"/>
        </w:rPr>
        <w:t>’</w:t>
      </w:r>
      <w:r w:rsidR="00CC13A3" w:rsidRPr="00EA49B4">
        <w:rPr>
          <w:szCs w:val="32"/>
        </w:rPr>
        <w:t>apothéose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Rien de tout cela ne put adoucir la blessure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pas qu</w:t>
      </w:r>
      <w:r>
        <w:rPr>
          <w:szCs w:val="32"/>
        </w:rPr>
        <w:t>’</w:t>
      </w:r>
      <w:r w:rsidR="00CC13A3" w:rsidRPr="00EA49B4">
        <w:rPr>
          <w:szCs w:val="32"/>
        </w:rPr>
        <w:t>il fût insensible à tant de témoignages réitérés de l</w:t>
      </w:r>
      <w:r>
        <w:rPr>
          <w:szCs w:val="32"/>
        </w:rPr>
        <w:t>’</w:t>
      </w:r>
      <w:r w:rsidR="00CC13A3" w:rsidRPr="00EA49B4">
        <w:rPr>
          <w:szCs w:val="32"/>
        </w:rPr>
        <w:t>estime et de l</w:t>
      </w:r>
      <w:r>
        <w:rPr>
          <w:szCs w:val="32"/>
        </w:rPr>
        <w:t>’</w:t>
      </w:r>
      <w:r w:rsidR="00CC13A3" w:rsidRPr="00EA49B4">
        <w:rPr>
          <w:szCs w:val="32"/>
        </w:rPr>
        <w:t>affection publiques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était que trop évident que la </w:t>
      </w:r>
      <w:r w:rsidR="00CC13A3" w:rsidRPr="00EA49B4">
        <w:rPr>
          <w:szCs w:val="32"/>
        </w:rPr>
        <w:lastRenderedPageBreak/>
        <w:t>mélancolie qui s</w:t>
      </w:r>
      <w:r>
        <w:rPr>
          <w:szCs w:val="32"/>
        </w:rPr>
        <w:t>’</w:t>
      </w:r>
      <w:r w:rsidR="00CC13A3" w:rsidRPr="00EA49B4">
        <w:rPr>
          <w:szCs w:val="32"/>
        </w:rPr>
        <w:t>était emparée de son âme était dès lors insurmontable</w:t>
      </w:r>
      <w:r>
        <w:rPr>
          <w:szCs w:val="32"/>
        </w:rPr>
        <w:t>.</w:t>
      </w:r>
    </w:p>
    <w:p w14:paraId="3C8CA664" w14:textId="3C29484A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Ce ne fut que quelques semaines après cette mémorable scène que le véritable meurtrier fut découvert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Chaque partie de cette histoire est réellement extraordinaire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le véritable meurtrier était Hawkins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fut trouvé avec son fils dans un village à environ quinze lieues de 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caché sous un faux nom et manquant des premières nécessités de la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Depuis l</w:t>
      </w:r>
      <w:r>
        <w:rPr>
          <w:szCs w:val="32"/>
        </w:rPr>
        <w:t>’</w:t>
      </w:r>
      <w:r w:rsidR="00CC13A3" w:rsidRPr="00EA49B4">
        <w:rPr>
          <w:szCs w:val="32"/>
        </w:rPr>
        <w:t>époque de sa fuite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avait vécu dans cette retraite d</w:t>
      </w:r>
      <w:r>
        <w:rPr>
          <w:szCs w:val="32"/>
        </w:rPr>
        <w:t>’</w:t>
      </w:r>
      <w:r w:rsidR="00CC13A3" w:rsidRPr="00EA49B4">
        <w:rPr>
          <w:szCs w:val="32"/>
        </w:rPr>
        <w:t>une manière si retirée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ni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active bienfaisance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ni la méchanceté infatigable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avaient pu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toutes les recherches possibles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venir à bout de le découvrir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premier indice qui avait mis sur la trace du coupable était quelques lambeaux de vêtements ensanglantés qu</w:t>
      </w:r>
      <w:r>
        <w:rPr>
          <w:szCs w:val="32"/>
        </w:rPr>
        <w:t>’</w:t>
      </w:r>
      <w:r w:rsidR="00CC13A3" w:rsidRPr="00EA49B4">
        <w:rPr>
          <w:szCs w:val="32"/>
        </w:rPr>
        <w:t>on avait trouvés dans un fossé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furent reconnus par les gens du village pour appartenir à ce malheureux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Le meurtre de </w:t>
      </w:r>
      <w:r>
        <w:rPr>
          <w:szCs w:val="32"/>
        </w:rPr>
        <w:t>M. </w:t>
      </w:r>
      <w:r w:rsidR="00CC13A3" w:rsidRPr="00EA49B4">
        <w:rPr>
          <w:szCs w:val="32"/>
        </w:rPr>
        <w:t>Tyrrel était un événement qui avait fait assez de bruit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les soupçons se portèrent bien vite sur Hawkins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fit les perquisitions les plus rigoureuses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dans un coin de son logement on aperçut un manche de couteau avec une partie de la lame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laquelle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ayant été rapprochée de la pointe qui s</w:t>
      </w:r>
      <w:r>
        <w:rPr>
          <w:szCs w:val="32"/>
        </w:rPr>
        <w:t>’</w:t>
      </w:r>
      <w:r w:rsidR="00CC13A3" w:rsidRPr="00EA49B4">
        <w:rPr>
          <w:szCs w:val="32"/>
        </w:rPr>
        <w:t>était rompue dans la blessure du mort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parut y correspondre exactement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Sur de nouvelles informations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deux paysans qui s</w:t>
      </w:r>
      <w:r>
        <w:rPr>
          <w:szCs w:val="32"/>
        </w:rPr>
        <w:t>’</w:t>
      </w:r>
      <w:r w:rsidR="00CC13A3" w:rsidRPr="00EA49B4">
        <w:rPr>
          <w:szCs w:val="32"/>
        </w:rPr>
        <w:t>étaient trouvés par hasard sur le lieu se rappelèrent avoir vu Hawkins et son fils dans la ville le soir même de l</w:t>
      </w:r>
      <w:r>
        <w:rPr>
          <w:szCs w:val="32"/>
        </w:rPr>
        <w:t>’</w:t>
      </w:r>
      <w:r w:rsidR="00CC13A3" w:rsidRPr="00EA49B4">
        <w:rPr>
          <w:szCs w:val="32"/>
        </w:rPr>
        <w:t>événement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déclarèrent les avoir appelés à plusieurs reprises sans recevoir de réponse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quoique bien sûrs de les avoir reconnus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après cette accumulation de charges et d</w:t>
      </w:r>
      <w:r>
        <w:rPr>
          <w:szCs w:val="32"/>
        </w:rPr>
        <w:t>’</w:t>
      </w:r>
      <w:r w:rsidR="00CC13A3" w:rsidRPr="00EA49B4">
        <w:rPr>
          <w:szCs w:val="32"/>
        </w:rPr>
        <w:t>indices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deux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père et fils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furent jugés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condamnés et exécutés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l</w:t>
      </w:r>
      <w:r>
        <w:rPr>
          <w:szCs w:val="32"/>
        </w:rPr>
        <w:t>’</w:t>
      </w:r>
      <w:r w:rsidR="00CC13A3" w:rsidRPr="00EA49B4">
        <w:rPr>
          <w:szCs w:val="32"/>
        </w:rPr>
        <w:t>intervalle du jugement à l</w:t>
      </w:r>
      <w:r>
        <w:rPr>
          <w:szCs w:val="32"/>
        </w:rPr>
        <w:t>’</w:t>
      </w:r>
      <w:r w:rsidR="00CC13A3" w:rsidRPr="00EA49B4">
        <w:rPr>
          <w:szCs w:val="32"/>
        </w:rPr>
        <w:t>exécution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Hawkins confessa son crime et donna les signes du plus vif repentir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y a bien quelques personnes qui nient cette dernière circonstance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lastRenderedPageBreak/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ai pris la peine de faire des recherches sur le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suis persuadé que leur dénégation est sans fondement</w:t>
      </w:r>
      <w:r>
        <w:rPr>
          <w:szCs w:val="32"/>
        </w:rPr>
        <w:t>.</w:t>
      </w:r>
    </w:p>
    <w:p w14:paraId="52C4E236" w14:textId="4258A634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On n</w:t>
      </w:r>
      <w:r>
        <w:rPr>
          <w:szCs w:val="32"/>
        </w:rPr>
        <w:t>’</w:t>
      </w:r>
      <w:r w:rsidR="00CC13A3" w:rsidRPr="00EA49B4">
        <w:rPr>
          <w:szCs w:val="32"/>
        </w:rPr>
        <w:t>oublia pas dans cette conjecture les cruelles injustices que ce malheureux avait eues à souffrir de son implacable persécuteur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était une fatalité bien étrange que les barbares projets de </w:t>
      </w:r>
      <w:r>
        <w:rPr>
          <w:szCs w:val="32"/>
        </w:rPr>
        <w:t>M. </w:t>
      </w:r>
      <w:r w:rsidR="00CC13A3" w:rsidRPr="00EA49B4">
        <w:rPr>
          <w:szCs w:val="32"/>
        </w:rPr>
        <w:t>Tyrrel ne manquassent jamais d</w:t>
      </w:r>
      <w:r>
        <w:rPr>
          <w:szCs w:val="32"/>
        </w:rPr>
        <w:t>’</w:t>
      </w:r>
      <w:r w:rsidR="00CC13A3" w:rsidRPr="00EA49B4">
        <w:rPr>
          <w:szCs w:val="32"/>
        </w:rPr>
        <w:t>atteindre leur but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Sa mort même servit par l</w:t>
      </w:r>
      <w:r>
        <w:rPr>
          <w:szCs w:val="32"/>
        </w:rPr>
        <w:t>’</w:t>
      </w:r>
      <w:r w:rsidR="00CC13A3" w:rsidRPr="00EA49B4">
        <w:rPr>
          <w:szCs w:val="32"/>
        </w:rPr>
        <w:t>événement à consommer la ruine d</w:t>
      </w:r>
      <w:r>
        <w:rPr>
          <w:szCs w:val="32"/>
        </w:rPr>
        <w:t>’</w:t>
      </w:r>
      <w:r w:rsidR="00CC13A3" w:rsidRPr="00EA49B4">
        <w:rPr>
          <w:szCs w:val="32"/>
        </w:rPr>
        <w:t>un homme qu</w:t>
      </w:r>
      <w:r>
        <w:rPr>
          <w:szCs w:val="32"/>
        </w:rPr>
        <w:t>’</w:t>
      </w:r>
      <w:r w:rsidR="00CC13A3" w:rsidRPr="00EA49B4">
        <w:rPr>
          <w:szCs w:val="32"/>
        </w:rPr>
        <w:t>il haïssait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cette circonstance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elle eût pu venir à sa connaissance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aurait peut-être consolé en quelque sorte de sa fin prématurée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Certainement le sort du pauvre Hawkins est digne de pitié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puisque l</w:t>
      </w:r>
      <w:r>
        <w:rPr>
          <w:szCs w:val="32"/>
        </w:rPr>
        <w:t>’</w:t>
      </w:r>
      <w:r w:rsidR="00CC13A3" w:rsidRPr="00EA49B4">
        <w:rPr>
          <w:szCs w:val="32"/>
        </w:rPr>
        <w:t>on peut dire que c</w:t>
      </w:r>
      <w:r>
        <w:rPr>
          <w:szCs w:val="32"/>
        </w:rPr>
        <w:t>’</w:t>
      </w:r>
      <w:r w:rsidR="00CC13A3" w:rsidRPr="00EA49B4">
        <w:rPr>
          <w:szCs w:val="32"/>
        </w:rPr>
        <w:t>est sa courageuse fermeté et son caractère indépendant qui l</w:t>
      </w:r>
      <w:r>
        <w:rPr>
          <w:szCs w:val="32"/>
        </w:rPr>
        <w:t>’</w:t>
      </w:r>
      <w:r w:rsidR="00CC13A3" w:rsidRPr="00EA49B4">
        <w:rPr>
          <w:szCs w:val="32"/>
        </w:rPr>
        <w:t>ont à la fin poussé au désespoir et conduit avec son fils à une mort ignominieuse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la compassion publique fut bien émoussée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on vint à songer que c</w:t>
      </w:r>
      <w:r>
        <w:rPr>
          <w:szCs w:val="32"/>
        </w:rPr>
        <w:t>’</w:t>
      </w:r>
      <w:r w:rsidR="00CC13A3" w:rsidRPr="00EA49B4">
        <w:rPr>
          <w:szCs w:val="32"/>
        </w:rPr>
        <w:t>était de sa part un égoïsme impardonnable et vraiment barbare que de n</w:t>
      </w:r>
      <w:r>
        <w:rPr>
          <w:szCs w:val="32"/>
        </w:rPr>
        <w:t>’</w:t>
      </w:r>
      <w:r w:rsidR="00CC13A3" w:rsidRPr="00EA49B4">
        <w:rPr>
          <w:szCs w:val="32"/>
        </w:rPr>
        <w:t>être pas venu lui-même affronter les suites de son crime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plutôt que de souffrir 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 homme tel que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homme qui avait tant cherché à lui faire du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fût mis en jugement pour un meurtre dont lui-même était l</w:t>
      </w:r>
      <w:r>
        <w:rPr>
          <w:szCs w:val="32"/>
        </w:rPr>
        <w:t>’</w:t>
      </w:r>
      <w:r w:rsidR="00CC13A3" w:rsidRPr="00EA49B4">
        <w:rPr>
          <w:szCs w:val="32"/>
        </w:rPr>
        <w:t>auteur</w:t>
      </w:r>
      <w:r>
        <w:rPr>
          <w:szCs w:val="32"/>
        </w:rPr>
        <w:t>.</w:t>
      </w:r>
    </w:p>
    <w:p w14:paraId="3D9944A5" w14:textId="64097A0C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Depuis cette époque jusqu</w:t>
      </w:r>
      <w:r>
        <w:rPr>
          <w:szCs w:val="32"/>
        </w:rPr>
        <w:t>’</w:t>
      </w:r>
      <w:r w:rsidR="00CC13A3" w:rsidRPr="00EA49B4">
        <w:rPr>
          <w:szCs w:val="32"/>
        </w:rPr>
        <w:t>à présent</w:t>
      </w:r>
      <w:r>
        <w:rPr>
          <w:szCs w:val="32"/>
        </w:rPr>
        <w:t>, M. </w:t>
      </w:r>
      <w:r w:rsidR="00CC13A3" w:rsidRPr="00EA49B4">
        <w:rPr>
          <w:szCs w:val="32"/>
        </w:rPr>
        <w:t>Falkland a toujours été à peu près comme vous le voyez aujourd</w:t>
      </w:r>
      <w:r>
        <w:rPr>
          <w:szCs w:val="32"/>
        </w:rPr>
        <w:t>’</w:t>
      </w:r>
      <w:r w:rsidR="00CC13A3" w:rsidRPr="00EA49B4">
        <w:rPr>
          <w:szCs w:val="32"/>
        </w:rPr>
        <w:t>hui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Quoiqu</w:t>
      </w:r>
      <w:r>
        <w:rPr>
          <w:szCs w:val="32"/>
        </w:rPr>
        <w:t>’</w:t>
      </w:r>
      <w:r w:rsidR="00CC13A3" w:rsidRPr="00EA49B4">
        <w:rPr>
          <w:szCs w:val="32"/>
        </w:rPr>
        <w:t>il y ait déjà plusieurs années que ces événements se sont passés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impression qu</w:t>
      </w:r>
      <w:r>
        <w:rPr>
          <w:szCs w:val="32"/>
        </w:rPr>
        <w:t>’</w:t>
      </w:r>
      <w:r w:rsidR="00CC13A3" w:rsidRPr="00EA49B4">
        <w:rPr>
          <w:szCs w:val="32"/>
        </w:rPr>
        <w:t>ils ont faite sur l</w:t>
      </w:r>
      <w:r>
        <w:rPr>
          <w:szCs w:val="32"/>
        </w:rPr>
        <w:t>’</w:t>
      </w:r>
      <w:r w:rsidR="00CC13A3" w:rsidRPr="00EA49B4">
        <w:rPr>
          <w:szCs w:val="32"/>
        </w:rPr>
        <w:t>âme de notre malheureux maître est encore toute récente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Dès lors ses habitudes ont totalement changé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Jusque-là il avait aimé à se montrer sur la scène du monde et à jouer un rôle au milieu du cercle dans lequel il vivait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Depuis il a gardé une retraite austère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 plus eu ni société ni amis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Privé pour lui-même de toute consolation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en a pas moins cherché à traiter les autres avec bonté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a pris dans son maintien une dignité triste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cependant est toujours accompagnée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une </w:t>
      </w:r>
      <w:r w:rsidR="00CC13A3" w:rsidRPr="00EA49B4">
        <w:rPr>
          <w:szCs w:val="32"/>
        </w:rPr>
        <w:lastRenderedPageBreak/>
        <w:t>extrême douceur et d</w:t>
      </w:r>
      <w:r>
        <w:rPr>
          <w:szCs w:val="32"/>
        </w:rPr>
        <w:t>’</w:t>
      </w:r>
      <w:r w:rsidR="00CC13A3" w:rsidRPr="00EA49B4">
        <w:rPr>
          <w:szCs w:val="32"/>
        </w:rPr>
        <w:t>une politesse parfaite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Tout le monde le respecte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car sa bienfaisance est toujours la même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règne dans toutes ses manières une réserve et une froideur imposantes qui semblent interdire à ceux qui l</w:t>
      </w:r>
      <w:r>
        <w:rPr>
          <w:szCs w:val="32"/>
        </w:rPr>
        <w:t>’</w:t>
      </w:r>
      <w:r w:rsidR="00CC13A3" w:rsidRPr="00EA49B4">
        <w:rPr>
          <w:szCs w:val="32"/>
        </w:rPr>
        <w:t>approchent toute communication familière et affectueuse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Tel est son état à peu près constant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ce n</w:t>
      </w:r>
      <w:r>
        <w:rPr>
          <w:szCs w:val="32"/>
        </w:rPr>
        <w:t>’</w:t>
      </w:r>
      <w:r w:rsidR="00CC13A3" w:rsidRPr="00EA49B4">
        <w:rPr>
          <w:szCs w:val="32"/>
        </w:rPr>
        <w:t>est à certaines époques où ses souffrances deviennent tout à fait insupportables et où il manifeste les symptômes de la plus furieuse démence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ces moments de crise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ses paroles sont énigmatiques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sa conduite toute mystérieuse et craintive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semble se figurer tour à tour toutes les espèces d</w:t>
      </w:r>
      <w:r>
        <w:rPr>
          <w:szCs w:val="32"/>
        </w:rPr>
        <w:t>’</w:t>
      </w:r>
      <w:r w:rsidR="00CC13A3" w:rsidRPr="00EA49B4">
        <w:rPr>
          <w:szCs w:val="32"/>
        </w:rPr>
        <w:t>alarmes et de persécutions qu</w:t>
      </w:r>
      <w:r>
        <w:rPr>
          <w:szCs w:val="32"/>
        </w:rPr>
        <w:t>’</w:t>
      </w:r>
      <w:r w:rsidR="00CC13A3" w:rsidRPr="00EA49B4">
        <w:rPr>
          <w:szCs w:val="32"/>
        </w:rPr>
        <w:t>une accusation de meurtre peut entraîner après elle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sentant bien son état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cherche alors qu</w:t>
      </w:r>
      <w:r>
        <w:rPr>
          <w:szCs w:val="32"/>
        </w:rPr>
        <w:t>’</w:t>
      </w:r>
      <w:r w:rsidR="00CC13A3" w:rsidRPr="00EA49B4">
        <w:rPr>
          <w:szCs w:val="32"/>
        </w:rPr>
        <w:t>à dérober ses faiblesses à tous les regards et à se retirer dans la solitude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en général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ses domestiques ne savent rien de son intérieur et ne connaissent de lui que cet air de mélancolie et d</w:t>
      </w:r>
      <w:r>
        <w:rPr>
          <w:szCs w:val="32"/>
        </w:rPr>
        <w:t>’</w:t>
      </w:r>
      <w:r w:rsidR="00CC13A3" w:rsidRPr="00EA49B4">
        <w:rPr>
          <w:szCs w:val="32"/>
        </w:rPr>
        <w:t>abattement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ces manières douces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imposantes et peu communicatives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accompagnent toutes ses actions</w:t>
      </w:r>
      <w:r>
        <w:rPr>
          <w:szCs w:val="32"/>
        </w:rPr>
        <w:t>. »</w:t>
      </w:r>
    </w:p>
    <w:p w14:paraId="3BEB3AAB" w14:textId="77777777" w:rsidR="00CC13A3" w:rsidRPr="00EA49B4" w:rsidRDefault="00CC13A3" w:rsidP="007D0B10">
      <w:pPr>
        <w:pStyle w:val="Titre1"/>
      </w:pPr>
      <w:bookmarkStart w:id="16" w:name="_Toc194843905"/>
      <w:r w:rsidRPr="00EA49B4">
        <w:lastRenderedPageBreak/>
        <w:t>XIII</w:t>
      </w:r>
      <w:bookmarkEnd w:id="16"/>
    </w:p>
    <w:p w14:paraId="05B2795E" w14:textId="56949ACF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ai rapporté le récit qui me fut fait par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y mêlant seulement quelques autres circonstances que j</w:t>
      </w:r>
      <w:r w:rsidR="007D0B10">
        <w:rPr>
          <w:szCs w:val="32"/>
        </w:rPr>
        <w:t>’</w:t>
      </w:r>
      <w:r w:rsidRPr="00EA49B4">
        <w:rPr>
          <w:szCs w:val="32"/>
        </w:rPr>
        <w:t>ai été à portée de recueillir avec toute l</w:t>
      </w:r>
      <w:r w:rsidR="007D0B10">
        <w:rPr>
          <w:szCs w:val="32"/>
        </w:rPr>
        <w:t>’</w:t>
      </w:r>
      <w:r w:rsidRPr="00EA49B4">
        <w:rPr>
          <w:szCs w:val="32"/>
        </w:rPr>
        <w:t>exactitude que m</w:t>
      </w:r>
      <w:r w:rsidR="007D0B10">
        <w:rPr>
          <w:szCs w:val="32"/>
        </w:rPr>
        <w:t>’</w:t>
      </w:r>
      <w:r w:rsidRPr="00EA49B4">
        <w:rPr>
          <w:szCs w:val="32"/>
        </w:rPr>
        <w:t>a pu fournir ma mémoire aidée des notes que j</w:t>
      </w:r>
      <w:r w:rsidR="007D0B10">
        <w:rPr>
          <w:szCs w:val="32"/>
        </w:rPr>
        <w:t>’</w:t>
      </w:r>
      <w:r w:rsidRPr="00EA49B4">
        <w:rPr>
          <w:szCs w:val="32"/>
        </w:rPr>
        <w:t>ai prises dans le temps 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prétends garantir l</w:t>
      </w:r>
      <w:r w:rsidR="007D0B10">
        <w:rPr>
          <w:szCs w:val="32"/>
        </w:rPr>
        <w:t>’</w:t>
      </w:r>
      <w:r w:rsidRPr="00EA49B4">
        <w:rPr>
          <w:szCs w:val="32"/>
        </w:rPr>
        <w:t>authenticité de ce que j</w:t>
      </w:r>
      <w:r w:rsidR="007D0B10">
        <w:rPr>
          <w:szCs w:val="32"/>
        </w:rPr>
        <w:t>’</w:t>
      </w:r>
      <w:r w:rsidRPr="00EA49B4">
        <w:rPr>
          <w:szCs w:val="32"/>
        </w:rPr>
        <w:t>écris que pour ce qui est venu directement à ma propre connaissance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quant à ceci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le rapporterai avec autant de candeur et de fidélité que si j</w:t>
      </w:r>
      <w:r w:rsidR="007D0B10">
        <w:rPr>
          <w:szCs w:val="32"/>
        </w:rPr>
        <w:t>’</w:t>
      </w:r>
      <w:r w:rsidRPr="00EA49B4">
        <w:rPr>
          <w:szCs w:val="32"/>
        </w:rPr>
        <w:t>avais à plaider devant un juge souverain pour tout ce que j</w:t>
      </w:r>
      <w:r w:rsidR="007D0B10">
        <w:rPr>
          <w:szCs w:val="32"/>
        </w:rPr>
        <w:t>’</w:t>
      </w:r>
      <w:r w:rsidRPr="00EA49B4">
        <w:rPr>
          <w:szCs w:val="32"/>
        </w:rPr>
        <w:t>ai de plus cher au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ai pas voulu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les mêmes motifs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changer la moindre chose au style de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rien faire pour donner à son récit le ton qu</w:t>
      </w:r>
      <w:r w:rsidR="007D0B10">
        <w:rPr>
          <w:szCs w:val="32"/>
        </w:rPr>
        <w:t>’</w:t>
      </w:r>
      <w:r w:rsidRPr="00EA49B4">
        <w:rPr>
          <w:szCs w:val="32"/>
        </w:rPr>
        <w:t>eût pu me suggérer mon goût personnel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pourra bientôt s</w:t>
      </w:r>
      <w:r w:rsidR="007D0B10">
        <w:rPr>
          <w:szCs w:val="32"/>
        </w:rPr>
        <w:t>’</w:t>
      </w:r>
      <w:r w:rsidRPr="00EA49B4">
        <w:rPr>
          <w:szCs w:val="32"/>
        </w:rPr>
        <w:t>apercevoir combien ce récit est essentiel pour jeter du jour sur ma propre histoire</w:t>
      </w:r>
      <w:r w:rsidR="007D0B10">
        <w:rPr>
          <w:szCs w:val="32"/>
        </w:rPr>
        <w:t>.</w:t>
      </w:r>
    </w:p>
    <w:p w14:paraId="6EA7EEC3" w14:textId="623F3C55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intention de mon ami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me faisant cette confidence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été de m</w:t>
      </w:r>
      <w:r w:rsidR="007D0B10">
        <w:rPr>
          <w:szCs w:val="32"/>
        </w:rPr>
        <w:t>’</w:t>
      </w:r>
      <w:r w:rsidRPr="00EA49B4">
        <w:rPr>
          <w:szCs w:val="32"/>
        </w:rPr>
        <w:t>être utile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fit qu</w:t>
      </w:r>
      <w:r w:rsidR="007D0B10">
        <w:rPr>
          <w:szCs w:val="32"/>
        </w:rPr>
        <w:t>’</w:t>
      </w:r>
      <w:r w:rsidRPr="00EA49B4">
        <w:rPr>
          <w:szCs w:val="32"/>
        </w:rPr>
        <w:t>ajouter à l</w:t>
      </w:r>
      <w:r w:rsidR="007D0B10">
        <w:rPr>
          <w:szCs w:val="32"/>
        </w:rPr>
        <w:t>’</w:t>
      </w:r>
      <w:r w:rsidRPr="00EA49B4">
        <w:rPr>
          <w:szCs w:val="32"/>
        </w:rPr>
        <w:t>embarras de ma position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Jusque-là je n</w:t>
      </w:r>
      <w:r w:rsidR="007D0B10">
        <w:rPr>
          <w:szCs w:val="32"/>
        </w:rPr>
        <w:t>’</w:t>
      </w:r>
      <w:r w:rsidRPr="00EA49B4">
        <w:rPr>
          <w:szCs w:val="32"/>
        </w:rPr>
        <w:t>avais eu aucune relation avec le monde et avec ses passions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je les connusse un peu telles qu</w:t>
      </w:r>
      <w:r w:rsidR="007D0B10">
        <w:rPr>
          <w:szCs w:val="32"/>
        </w:rPr>
        <w:t>’</w:t>
      </w:r>
      <w:r w:rsidRPr="00EA49B4">
        <w:rPr>
          <w:szCs w:val="32"/>
        </w:rPr>
        <w:t>elles sont dépeintes dans les livres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sentais que cette connaissance m</w:t>
      </w:r>
      <w:r w:rsidR="007D0B10">
        <w:rPr>
          <w:szCs w:val="32"/>
        </w:rPr>
        <w:t>’</w:t>
      </w:r>
      <w:r w:rsidRPr="00EA49B4">
        <w:rPr>
          <w:szCs w:val="32"/>
        </w:rPr>
        <w:t>était d</w:t>
      </w:r>
      <w:r w:rsidR="007D0B10">
        <w:rPr>
          <w:szCs w:val="32"/>
        </w:rPr>
        <w:t>’</w:t>
      </w:r>
      <w:r w:rsidRPr="00EA49B4">
        <w:rPr>
          <w:szCs w:val="32"/>
        </w:rPr>
        <w:t>un bien faible secours quand je me trouvais en présence avec elles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 changement depuis que j</w:t>
      </w:r>
      <w:r w:rsidR="007D0B10">
        <w:rPr>
          <w:szCs w:val="32"/>
        </w:rPr>
        <w:t>’</w:t>
      </w:r>
      <w:r w:rsidRPr="00EA49B4">
        <w:rPr>
          <w:szCs w:val="32"/>
        </w:rPr>
        <w:t>avais le sujet de ces passions placé continuellement sous mes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les événements qui m</w:t>
      </w:r>
      <w:r w:rsidR="007D0B10">
        <w:rPr>
          <w:szCs w:val="32"/>
        </w:rPr>
        <w:t>’</w:t>
      </w:r>
      <w:r w:rsidRPr="00EA49B4">
        <w:rPr>
          <w:szCs w:val="32"/>
        </w:rPr>
        <w:t>occupaient étaient arrivés hier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ainsi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lieu même que j</w:t>
      </w:r>
      <w:r w:rsidR="007D0B10">
        <w:rPr>
          <w:szCs w:val="32"/>
        </w:rPr>
        <w:t>’</w:t>
      </w:r>
      <w:r w:rsidRPr="00EA49B4">
        <w:rPr>
          <w:szCs w:val="32"/>
        </w:rPr>
        <w:t>habitais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Il y avait dans le récit que je venais d</w:t>
      </w:r>
      <w:r w:rsidR="007D0B10">
        <w:rPr>
          <w:szCs w:val="32"/>
        </w:rPr>
        <w:t>’</w:t>
      </w:r>
      <w:r w:rsidRPr="00EA49B4">
        <w:rPr>
          <w:szCs w:val="32"/>
        </w:rPr>
        <w:t>entendre une marche suivie et progressive qui n</w:t>
      </w:r>
      <w:r w:rsidR="007D0B10">
        <w:rPr>
          <w:szCs w:val="32"/>
        </w:rPr>
        <w:t>’</w:t>
      </w:r>
      <w:r w:rsidRPr="00EA49B4">
        <w:rPr>
          <w:szCs w:val="32"/>
        </w:rPr>
        <w:t>avait pas le moindre rapport avec tous les petits incidents de la vie dont j</w:t>
      </w:r>
      <w:r w:rsidR="007D0B10">
        <w:rPr>
          <w:szCs w:val="32"/>
        </w:rPr>
        <w:t>’</w:t>
      </w:r>
      <w:r w:rsidRPr="00EA49B4">
        <w:rPr>
          <w:szCs w:val="32"/>
        </w:rPr>
        <w:t>avais été témoin jusqu</w:t>
      </w:r>
      <w:r w:rsidR="007D0B10">
        <w:rPr>
          <w:szCs w:val="32"/>
        </w:rPr>
        <w:t>’</w:t>
      </w:r>
      <w:r w:rsidRPr="00EA49B4">
        <w:rPr>
          <w:szCs w:val="32"/>
        </w:rPr>
        <w:t>alors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étais senti successivement intéressé pour les différents personnages qui avaient paru sur la scène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éprouvais de la vénération pour </w:t>
      </w:r>
      <w:r w:rsidR="007D0B10">
        <w:rPr>
          <w:szCs w:val="32"/>
        </w:rPr>
        <w:t>M. </w:t>
      </w:r>
      <w:r w:rsidRPr="00EA49B4">
        <w:rPr>
          <w:szCs w:val="32"/>
        </w:rPr>
        <w:t>Clare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lastRenderedPageBreak/>
        <w:t>j</w:t>
      </w:r>
      <w:r w:rsidR="007D0B10">
        <w:rPr>
          <w:szCs w:val="32"/>
        </w:rPr>
        <w:t>’</w:t>
      </w:r>
      <w:r w:rsidRPr="00EA49B4">
        <w:rPr>
          <w:szCs w:val="32"/>
        </w:rPr>
        <w:t>applaudissais à la noble intrépidité de Mrs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Hammond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concevoir sans étonnement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eût existé une créature humaine aussi horriblement perverse que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pus refuser un tribut de larmes à la mémoire de l</w:t>
      </w:r>
      <w:r w:rsidR="007D0B10">
        <w:rPr>
          <w:szCs w:val="32"/>
        </w:rPr>
        <w:t>’</w:t>
      </w:r>
      <w:r w:rsidRPr="00EA49B4">
        <w:rPr>
          <w:szCs w:val="32"/>
        </w:rPr>
        <w:t>innocente miss Melville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trouvais mille nouveaux motifs d</w:t>
      </w:r>
      <w:r w:rsidR="007D0B10">
        <w:rPr>
          <w:szCs w:val="32"/>
        </w:rPr>
        <w:t>’</w:t>
      </w:r>
      <w:r w:rsidRPr="00EA49B4">
        <w:rPr>
          <w:szCs w:val="32"/>
        </w:rPr>
        <w:t>aimer et d</w:t>
      </w:r>
      <w:r w:rsidR="007D0B10">
        <w:rPr>
          <w:szCs w:val="32"/>
        </w:rPr>
        <w:t>’</w:t>
      </w:r>
      <w:r w:rsidRPr="00EA49B4">
        <w:rPr>
          <w:szCs w:val="32"/>
        </w:rPr>
        <w:t>admirer mon maître</w:t>
      </w:r>
      <w:r w:rsidR="007D0B10">
        <w:rPr>
          <w:szCs w:val="32"/>
        </w:rPr>
        <w:t>.</w:t>
      </w:r>
    </w:p>
    <w:p w14:paraId="2CB5C762" w14:textId="5A6A1352" w:rsidR="007D0B10" w:rsidRDefault="00CC13A3" w:rsidP="00CC13A3">
      <w:pPr>
        <w:rPr>
          <w:szCs w:val="32"/>
        </w:rPr>
      </w:pPr>
      <w:r w:rsidRPr="00EA49B4">
        <w:rPr>
          <w:szCs w:val="32"/>
        </w:rPr>
        <w:t>Dans le premier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fis que regarder chacun des événements de cette histoire du côté le plus simple et le plus apparent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cette histoire ne sortait pas un instant de ma pensée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mettais un degré d</w:t>
      </w:r>
      <w:r w:rsidR="007D0B10">
        <w:rPr>
          <w:szCs w:val="32"/>
        </w:rPr>
        <w:t>’</w:t>
      </w:r>
      <w:r w:rsidRPr="00EA49B4">
        <w:rPr>
          <w:szCs w:val="32"/>
        </w:rPr>
        <w:t>intérêt particulier à la bien comprendre dans son ensemble et dans chacune de ses parties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la tournai et retournai mille fois dans ma tête en l</w:t>
      </w:r>
      <w:r w:rsidR="007D0B10">
        <w:rPr>
          <w:szCs w:val="32"/>
        </w:rPr>
        <w:t>’</w:t>
      </w:r>
      <w:r w:rsidRPr="00EA49B4">
        <w:rPr>
          <w:szCs w:val="32"/>
        </w:rPr>
        <w:t>examinant sur toutes les faces imaginables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la première communication qui m</w:t>
      </w:r>
      <w:r w:rsidR="007D0B10">
        <w:rPr>
          <w:szCs w:val="32"/>
        </w:rPr>
        <w:t>’</w:t>
      </w:r>
      <w:r w:rsidRPr="00EA49B4">
        <w:rPr>
          <w:szCs w:val="32"/>
        </w:rPr>
        <w:t>en avait été donnée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m</w:t>
      </w:r>
      <w:r w:rsidR="007D0B10">
        <w:rPr>
          <w:szCs w:val="32"/>
        </w:rPr>
        <w:t>’</w:t>
      </w:r>
      <w:r w:rsidRPr="00EA49B4">
        <w:rPr>
          <w:szCs w:val="32"/>
        </w:rPr>
        <w:t>avait paru suffisamment claire et satisfaisante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mesure que je la méditais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y découvrais successivement de l</w:t>
      </w:r>
      <w:r w:rsidR="007D0B10">
        <w:rPr>
          <w:szCs w:val="32"/>
        </w:rPr>
        <w:t>’</w:t>
      </w:r>
      <w:r w:rsidRPr="00EA49B4">
        <w:rPr>
          <w:szCs w:val="32"/>
        </w:rPr>
        <w:t>obscurité et du mystère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caractère d</w:t>
      </w:r>
      <w:r w:rsidR="007D0B10">
        <w:rPr>
          <w:szCs w:val="32"/>
        </w:rPr>
        <w:t>’</w:t>
      </w:r>
      <w:r w:rsidRPr="00EA49B4">
        <w:rPr>
          <w:szCs w:val="32"/>
        </w:rPr>
        <w:t>Hawkins avait quelque chose de bien étrange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ferme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inébranlable dans ses principes de justice et d</w:t>
      </w:r>
      <w:r w:rsidR="007D0B10">
        <w:rPr>
          <w:szCs w:val="32"/>
        </w:rPr>
        <w:t>’</w:t>
      </w:r>
      <w:r w:rsidRPr="00EA49B4">
        <w:rPr>
          <w:szCs w:val="32"/>
        </w:rPr>
        <w:t>honnêteté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s</w:t>
      </w:r>
      <w:r w:rsidR="007D0B10">
        <w:rPr>
          <w:szCs w:val="32"/>
        </w:rPr>
        <w:t>’</w:t>
      </w:r>
      <w:r w:rsidRPr="00EA49B4">
        <w:rPr>
          <w:szCs w:val="32"/>
        </w:rPr>
        <w:t>était montré d</w:t>
      </w:r>
      <w:r w:rsidR="007D0B10">
        <w:rPr>
          <w:szCs w:val="32"/>
        </w:rPr>
        <w:t>’</w:t>
      </w:r>
      <w:r w:rsidRPr="00EA49B4">
        <w:rPr>
          <w:szCs w:val="32"/>
        </w:rPr>
        <w:t>abord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tout d</w:t>
      </w:r>
      <w:r w:rsidR="007D0B10">
        <w:rPr>
          <w:szCs w:val="32"/>
        </w:rPr>
        <w:t>’</w:t>
      </w:r>
      <w:r w:rsidRPr="00EA49B4">
        <w:rPr>
          <w:szCs w:val="32"/>
        </w:rPr>
        <w:t>un coup devenir assassin</w:t>
      </w:r>
      <w:r w:rsidR="007D0B10">
        <w:rPr>
          <w:szCs w:val="32"/>
        </w:rPr>
        <w:t xml:space="preserve"> !…… </w:t>
      </w:r>
      <w:r w:rsidRPr="00EA49B4">
        <w:rPr>
          <w:szCs w:val="32"/>
        </w:rPr>
        <w:t>Comme sa première conduite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pendant sa persécution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faite pour prévenir en sa faveur</w:t>
      </w:r>
      <w:r w:rsidR="007D0B10">
        <w:rPr>
          <w:szCs w:val="32"/>
        </w:rPr>
        <w:t xml:space="preserve"> !… </w:t>
      </w:r>
      <w:r w:rsidRPr="00EA49B4">
        <w:rPr>
          <w:szCs w:val="32"/>
        </w:rPr>
        <w:t>Certes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était coupable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une grande cruauté de sa part de laisser subir un jugement pour son crime à un homme aussi respectable 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était impossible de ne pas plaindre amèrement le sort de cet honnête paysan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traîné ainsi à l</w:t>
      </w:r>
      <w:r w:rsidR="007D0B10">
        <w:rPr>
          <w:szCs w:val="32"/>
        </w:rPr>
        <w:t>’</w:t>
      </w:r>
      <w:r w:rsidRPr="00EA49B4">
        <w:rPr>
          <w:szCs w:val="32"/>
        </w:rPr>
        <w:t>échafaud par l</w:t>
      </w:r>
      <w:r w:rsidR="007D0B10">
        <w:rPr>
          <w:szCs w:val="32"/>
        </w:rPr>
        <w:t>’</w:t>
      </w:r>
      <w:r w:rsidRPr="00EA49B4">
        <w:rPr>
          <w:szCs w:val="32"/>
        </w:rPr>
        <w:t>effet des machinations diaboliques de cet infernal 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Et son fils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ce fils pour l</w:t>
      </w:r>
      <w:r w:rsidR="007D0B10">
        <w:rPr>
          <w:szCs w:val="32"/>
        </w:rPr>
        <w:t>’</w:t>
      </w:r>
      <w:r w:rsidRPr="00EA49B4">
        <w:rPr>
          <w:szCs w:val="32"/>
        </w:rPr>
        <w:t>amour duquel il avait sacrifié tout ce qu</w:t>
      </w:r>
      <w:r w:rsidR="007D0B10">
        <w:rPr>
          <w:szCs w:val="32"/>
        </w:rPr>
        <w:t>’</w:t>
      </w:r>
      <w:r w:rsidRPr="00EA49B4">
        <w:rPr>
          <w:szCs w:val="32"/>
        </w:rPr>
        <w:t>il avait au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expirer avec lui au même gibet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Certainement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ne pouvait rien imaginer de plus capable d</w:t>
      </w:r>
      <w:r w:rsidR="007D0B10">
        <w:rPr>
          <w:szCs w:val="32"/>
        </w:rPr>
        <w:t>’</w:t>
      </w:r>
      <w:r w:rsidRPr="00EA49B4">
        <w:rPr>
          <w:szCs w:val="32"/>
        </w:rPr>
        <w:t>émouvoir</w:t>
      </w:r>
      <w:r w:rsidR="007D0B10">
        <w:rPr>
          <w:szCs w:val="32"/>
        </w:rPr>
        <w:t>.</w:t>
      </w:r>
    </w:p>
    <w:p w14:paraId="4E83CDFA" w14:textId="0223C41B" w:rsidR="007D0B10" w:rsidRDefault="00CC13A3" w:rsidP="00CC13A3">
      <w:pPr>
        <w:rPr>
          <w:szCs w:val="32"/>
        </w:rPr>
      </w:pPr>
      <w:r w:rsidRPr="00EA49B4">
        <w:rPr>
          <w:szCs w:val="32"/>
        </w:rPr>
        <w:t>Après tout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était-il donc possible que </w:t>
      </w:r>
      <w:r w:rsidR="007D0B10">
        <w:rPr>
          <w:szCs w:val="32"/>
        </w:rPr>
        <w:t>M. </w:t>
      </w:r>
      <w:r w:rsidRPr="00EA49B4">
        <w:rPr>
          <w:szCs w:val="32"/>
        </w:rPr>
        <w:t>Falkland lui-même fût l</w:t>
      </w:r>
      <w:r w:rsidR="007D0B10">
        <w:rPr>
          <w:szCs w:val="32"/>
        </w:rPr>
        <w:t>’</w:t>
      </w:r>
      <w:r w:rsidRPr="00EA49B4">
        <w:rPr>
          <w:szCs w:val="32"/>
        </w:rPr>
        <w:t>assassin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Le lecteur aura peine à croire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me </w:t>
      </w:r>
      <w:r w:rsidRPr="00EA49B4">
        <w:rPr>
          <w:szCs w:val="32"/>
        </w:rPr>
        <w:lastRenderedPageBreak/>
        <w:t>passa par la tête l</w:t>
      </w:r>
      <w:r w:rsidR="007D0B10">
        <w:rPr>
          <w:szCs w:val="32"/>
        </w:rPr>
        <w:t>’</w:t>
      </w:r>
      <w:r w:rsidRPr="00EA49B4">
        <w:rPr>
          <w:szCs w:val="32"/>
        </w:rPr>
        <w:t>idée de lui en faire la question à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ne fut qu</w:t>
      </w:r>
      <w:r w:rsidR="007D0B10">
        <w:rPr>
          <w:szCs w:val="32"/>
        </w:rPr>
        <w:t>’</w:t>
      </w:r>
      <w:r w:rsidRPr="00EA49B4">
        <w:rPr>
          <w:szCs w:val="32"/>
        </w:rPr>
        <w:t>une idée fugitive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elle peut servir comme une preuve de la simplicité de mon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revenaient à ma pensée toutes les vertus de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vertus presque trop élevées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trop sublimes pour la nature humaine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souffrances si inouïes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peu méritées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en voulais à moi-même d</w:t>
      </w:r>
      <w:r w:rsidR="007D0B10">
        <w:rPr>
          <w:szCs w:val="32"/>
        </w:rPr>
        <w:t>’</w:t>
      </w:r>
      <w:r w:rsidRPr="00EA49B4">
        <w:rPr>
          <w:szCs w:val="32"/>
        </w:rPr>
        <w:t>avoir pu concevoir un tel soupçon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aveu que Hawkins avait fait en mourant se représentait alors à mon souvenir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sentais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plus moyen d</w:t>
      </w:r>
      <w:r w:rsidR="007D0B10">
        <w:rPr>
          <w:szCs w:val="32"/>
        </w:rPr>
        <w:t>’</w:t>
      </w:r>
      <w:r w:rsidRPr="00EA49B4">
        <w:rPr>
          <w:szCs w:val="32"/>
        </w:rPr>
        <w:t>entretenir un doute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que signifiaient ces terreurs et ces angoisses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Bref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idée ayant une fois frappé mon 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y resta fixée pour jamais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Mes pensées flottaient de conjecture en conjecture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était là le centre autour duquel elles tournaient et retournaient sans cesse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déterminai à observer mon maître et à m</w:t>
      </w:r>
      <w:r w:rsidR="007D0B10">
        <w:rPr>
          <w:szCs w:val="32"/>
        </w:rPr>
        <w:t>’</w:t>
      </w:r>
      <w:r w:rsidRPr="00EA49B4">
        <w:rPr>
          <w:szCs w:val="32"/>
        </w:rPr>
        <w:t>attacher à tous ses mouvements</w:t>
      </w:r>
      <w:r w:rsidR="007D0B10">
        <w:rPr>
          <w:szCs w:val="32"/>
        </w:rPr>
        <w:t>.</w:t>
      </w:r>
    </w:p>
    <w:p w14:paraId="5C9AB920" w14:textId="551D079A" w:rsidR="007D0B10" w:rsidRDefault="00CC13A3" w:rsidP="00CC13A3">
      <w:pPr>
        <w:rPr>
          <w:szCs w:val="32"/>
        </w:rPr>
      </w:pPr>
      <w:r w:rsidRPr="00EA49B4">
        <w:rPr>
          <w:szCs w:val="32"/>
        </w:rPr>
        <w:t>Aussitôt que je me fus donné cet emploi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éprouvai une sorte de plaisir étrange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trouvons toujours des charmes à faire ce qui est défendu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que nous sentons confusément que la défense renferme en soi quelque chose d</w:t>
      </w:r>
      <w:r w:rsidR="007D0B10">
        <w:rPr>
          <w:szCs w:val="32"/>
        </w:rPr>
        <w:t>’</w:t>
      </w:r>
      <w:r w:rsidRPr="00EA49B4">
        <w:rPr>
          <w:szCs w:val="32"/>
        </w:rPr>
        <w:t>arbitraire et de tyrannique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Me faire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espion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Le danger que présentait un pareil rôle ne servit qu</w:t>
      </w:r>
      <w:r w:rsidR="007D0B10">
        <w:rPr>
          <w:szCs w:val="32"/>
        </w:rPr>
        <w:t>’</w:t>
      </w:r>
      <w:r w:rsidRPr="00EA49B4">
        <w:rPr>
          <w:szCs w:val="32"/>
        </w:rPr>
        <w:t>à y ajouter plus d</w:t>
      </w:r>
      <w:r w:rsidR="007D0B10">
        <w:rPr>
          <w:szCs w:val="32"/>
        </w:rPr>
        <w:t>’</w:t>
      </w:r>
      <w:r w:rsidRPr="00EA49B4">
        <w:rPr>
          <w:szCs w:val="32"/>
        </w:rPr>
        <w:t>attrait encore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rappelais la sévère réprimande que j</w:t>
      </w:r>
      <w:r w:rsidR="007D0B10">
        <w:rPr>
          <w:szCs w:val="32"/>
        </w:rPr>
        <w:t>’</w:t>
      </w:r>
      <w:r w:rsidRPr="00EA49B4">
        <w:rPr>
          <w:szCs w:val="32"/>
        </w:rPr>
        <w:t>avais reçue de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air terrible et menaçant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ce souvenir me causait une sorte de palpitation qui n</w:t>
      </w:r>
      <w:r w:rsidR="007D0B10">
        <w:rPr>
          <w:szCs w:val="32"/>
        </w:rPr>
        <w:t>’</w:t>
      </w:r>
      <w:r w:rsidRPr="00EA49B4">
        <w:rPr>
          <w:szCs w:val="32"/>
        </w:rPr>
        <w:t>était pas sans quelque jouissance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Plus j</w:t>
      </w:r>
      <w:r w:rsidR="007D0B10">
        <w:rPr>
          <w:szCs w:val="32"/>
        </w:rPr>
        <w:t>’</w:t>
      </w:r>
      <w:r w:rsidRPr="00EA49B4">
        <w:rPr>
          <w:szCs w:val="32"/>
        </w:rPr>
        <w:t>allais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l</w:t>
      </w:r>
      <w:r w:rsidR="007D0B10">
        <w:rPr>
          <w:szCs w:val="32"/>
        </w:rPr>
        <w:t>’</w:t>
      </w:r>
      <w:r w:rsidRPr="00EA49B4">
        <w:rPr>
          <w:szCs w:val="32"/>
        </w:rPr>
        <w:t>attrait de cette sensation devenait irrésistible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imaginais me voir à tout moment sur le point d</w:t>
      </w:r>
      <w:r w:rsidR="007D0B10">
        <w:rPr>
          <w:szCs w:val="32"/>
        </w:rPr>
        <w:t>’</w:t>
      </w:r>
      <w:r w:rsidRPr="00EA49B4">
        <w:rPr>
          <w:szCs w:val="32"/>
        </w:rPr>
        <w:t>être contre-miné et dans la continuelle nécessité de me tenir sur mes gardes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Plus </w:t>
      </w:r>
      <w:r w:rsidR="007D0B10">
        <w:rPr>
          <w:szCs w:val="32"/>
        </w:rPr>
        <w:t>M. </w:t>
      </w:r>
      <w:r w:rsidRPr="00EA49B4">
        <w:rPr>
          <w:szCs w:val="32"/>
        </w:rPr>
        <w:t>Falkland était résolu à être impénétrable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ma curiosité devenait impérieuse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total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éprouvais bien quelques inquiétudes sur les dangers personnels auxquels je m</w:t>
      </w:r>
      <w:r w:rsidR="007D0B10">
        <w:rPr>
          <w:szCs w:val="32"/>
        </w:rPr>
        <w:t>’</w:t>
      </w:r>
      <w:r w:rsidRPr="00EA49B4">
        <w:rPr>
          <w:szCs w:val="32"/>
        </w:rPr>
        <w:t>exposais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telle était ma franchise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telle était ma simplicité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avais </w:t>
      </w:r>
      <w:r w:rsidRPr="00EA49B4">
        <w:rPr>
          <w:szCs w:val="32"/>
        </w:rPr>
        <w:lastRenderedPageBreak/>
        <w:t>si bien la conscience de ne pas chercher à mal 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</w:t>
      </w:r>
      <w:r w:rsidR="007D0B10">
        <w:rPr>
          <w:szCs w:val="32"/>
        </w:rPr>
        <w:t>’</w:t>
      </w:r>
      <w:r w:rsidRPr="00EA49B4">
        <w:rPr>
          <w:szCs w:val="32"/>
        </w:rPr>
        <w:t>étais toujours prêt à dire ce que j</w:t>
      </w:r>
      <w:r w:rsidR="007D0B10">
        <w:rPr>
          <w:szCs w:val="32"/>
        </w:rPr>
        <w:t>’</w:t>
      </w:r>
      <w:r w:rsidRPr="00EA49B4">
        <w:rPr>
          <w:szCs w:val="32"/>
        </w:rPr>
        <w:t>avais dans l</w:t>
      </w:r>
      <w:r w:rsidR="007D0B10">
        <w:rPr>
          <w:szCs w:val="32"/>
        </w:rPr>
        <w:t>’</w:t>
      </w:r>
      <w:r w:rsidRPr="00EA49B4">
        <w:rPr>
          <w:szCs w:val="32"/>
        </w:rPr>
        <w:t>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je n</w:t>
      </w:r>
      <w:r w:rsidR="007D0B10">
        <w:rPr>
          <w:szCs w:val="32"/>
        </w:rPr>
        <w:t>’</w:t>
      </w:r>
      <w:r w:rsidRPr="00EA49B4">
        <w:rPr>
          <w:szCs w:val="32"/>
        </w:rPr>
        <w:t>aurais jamais pu me persuader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eût été question de juger ma conduite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personne pût sérieusement m</w:t>
      </w:r>
      <w:r w:rsidR="007D0B10">
        <w:rPr>
          <w:szCs w:val="32"/>
        </w:rPr>
        <w:t>’</w:t>
      </w:r>
      <w:r w:rsidRPr="00EA49B4">
        <w:rPr>
          <w:szCs w:val="32"/>
        </w:rPr>
        <w:t>en vouloir</w:t>
      </w:r>
      <w:r w:rsidR="007D0B10">
        <w:rPr>
          <w:szCs w:val="32"/>
        </w:rPr>
        <w:t>.</w:t>
      </w:r>
    </w:p>
    <w:p w14:paraId="059A3E78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Ces réflexions m</w:t>
      </w:r>
      <w:r w:rsidR="007D0B10">
        <w:rPr>
          <w:szCs w:val="32"/>
        </w:rPr>
        <w:t>’</w:t>
      </w:r>
      <w:r w:rsidRPr="00EA49B4">
        <w:rPr>
          <w:szCs w:val="32"/>
        </w:rPr>
        <w:t>amenèrent par degrés à une situation d</w:t>
      </w:r>
      <w:r w:rsidR="007D0B10">
        <w:rPr>
          <w:szCs w:val="32"/>
        </w:rPr>
        <w:t>’</w:t>
      </w:r>
      <w:r w:rsidRPr="00EA49B4">
        <w:rPr>
          <w:szCs w:val="32"/>
        </w:rPr>
        <w:t>esprit nouvelle</w:t>
      </w:r>
      <w:r w:rsidR="007D0B10">
        <w:rPr>
          <w:szCs w:val="32"/>
        </w:rPr>
        <w:t>.</w:t>
      </w:r>
    </w:p>
    <w:p w14:paraId="08CDFF36" w14:textId="536C45AA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Au commencement de mon séjour dans la maison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nouveauté du théâtre où je me voyais transporté m</w:t>
      </w:r>
      <w:r w:rsidR="007D0B10">
        <w:rPr>
          <w:szCs w:val="32"/>
        </w:rPr>
        <w:t>’</w:t>
      </w:r>
      <w:r w:rsidRPr="00EA49B4">
        <w:rPr>
          <w:szCs w:val="32"/>
        </w:rPr>
        <w:t>avait rendu discret et attentif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manières réservées et imposantes de mon maître avaient presque anéanti ma gaieté naturelle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par degrés je m</w:t>
      </w:r>
      <w:r w:rsidR="007D0B10">
        <w:rPr>
          <w:szCs w:val="32"/>
        </w:rPr>
        <w:t>’</w:t>
      </w:r>
      <w:r w:rsidRPr="00EA49B4">
        <w:rPr>
          <w:szCs w:val="32"/>
        </w:rPr>
        <w:t>accoutumai à ma nouvelle condition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insensiblement je secouai une partie de ma contrainte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histoire que je venais d</w:t>
      </w:r>
      <w:r w:rsidR="007D0B10">
        <w:rPr>
          <w:szCs w:val="32"/>
        </w:rPr>
        <w:t>’</w:t>
      </w:r>
      <w:r w:rsidRPr="00EA49B4">
        <w:rPr>
          <w:szCs w:val="32"/>
        </w:rPr>
        <w:t>entendre et la curiosité qu</w:t>
      </w:r>
      <w:r w:rsidR="007D0B10">
        <w:rPr>
          <w:szCs w:val="32"/>
        </w:rPr>
        <w:t>’</w:t>
      </w:r>
      <w:r w:rsidRPr="00EA49B4">
        <w:rPr>
          <w:szCs w:val="32"/>
        </w:rPr>
        <w:t>elle avait excitée en moi me rendirent mon activité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hardiesse et ma vivacité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naturellement d</w:t>
      </w:r>
      <w:r w:rsidR="007D0B10">
        <w:rPr>
          <w:szCs w:val="32"/>
        </w:rPr>
        <w:t>’</w:t>
      </w:r>
      <w:r w:rsidRPr="00EA49B4">
        <w:rPr>
          <w:szCs w:val="32"/>
        </w:rPr>
        <w:t>un caractère expansif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ailleurs mon âge m</w:t>
      </w:r>
      <w:r w:rsidR="007D0B10">
        <w:rPr>
          <w:szCs w:val="32"/>
        </w:rPr>
        <w:t>’</w:t>
      </w:r>
      <w:r w:rsidRPr="00EA49B4">
        <w:rPr>
          <w:szCs w:val="32"/>
        </w:rPr>
        <w:t>entraînait à parler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hasardai de temps en temps à essayer quelques questions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pour voir si je pourrais en venir par ce moyen jusqu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à exprimer mes sentiments en présence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>.</w:t>
      </w:r>
    </w:p>
    <w:p w14:paraId="45565C3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Au premier essai que je fis en ce genre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regarda avec un air de surprise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me répondit rien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prit aussitôt un prétexte pour me laisser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Bientôt après je répétai mon expérience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maître paraissait à demi porté à m</w:t>
      </w:r>
      <w:r w:rsidR="007D0B10">
        <w:rPr>
          <w:szCs w:val="32"/>
        </w:rPr>
        <w:t>’</w:t>
      </w:r>
      <w:r w:rsidRPr="00EA49B4">
        <w:rPr>
          <w:szCs w:val="32"/>
        </w:rPr>
        <w:t>encourager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pourtant encore incertain s</w:t>
      </w:r>
      <w:r w:rsidR="007D0B10">
        <w:rPr>
          <w:szCs w:val="32"/>
        </w:rPr>
        <w:t>’</w:t>
      </w:r>
      <w:r w:rsidRPr="00EA49B4">
        <w:rPr>
          <w:szCs w:val="32"/>
        </w:rPr>
        <w:t>il oserait s</w:t>
      </w:r>
      <w:r w:rsidR="007D0B10">
        <w:rPr>
          <w:szCs w:val="32"/>
        </w:rPr>
        <w:t>’</w:t>
      </w:r>
      <w:r w:rsidRPr="00EA49B4">
        <w:rPr>
          <w:szCs w:val="32"/>
        </w:rPr>
        <w:t>aventurer jusque-là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Depuis longtemps il était étranger à toute espèce de distraction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mes remarques naïves semblaient lui promettre de l</w:t>
      </w:r>
      <w:r w:rsidR="007D0B10">
        <w:rPr>
          <w:szCs w:val="32"/>
        </w:rPr>
        <w:t>’</w:t>
      </w:r>
      <w:r w:rsidRPr="00EA49B4">
        <w:rPr>
          <w:szCs w:val="32"/>
        </w:rPr>
        <w:t>amusement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 danger pouvait avoir un amusement de ce genre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Dans cet état d</w:t>
      </w:r>
      <w:r w:rsidR="007D0B10">
        <w:rPr>
          <w:szCs w:val="32"/>
        </w:rPr>
        <w:t>’</w:t>
      </w:r>
      <w:r w:rsidRPr="00EA49B4">
        <w:rPr>
          <w:szCs w:val="32"/>
        </w:rPr>
        <w:t>incertitude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lui aurait été impossible de trouver dans son cœur la force de réprimer avec sévérité les innocentes indiscrétions du mien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fallait bien peu pour m</w:t>
      </w:r>
      <w:r w:rsidR="007D0B10">
        <w:rPr>
          <w:szCs w:val="32"/>
        </w:rPr>
        <w:t>’</w:t>
      </w:r>
      <w:r w:rsidRPr="00EA49B4">
        <w:rPr>
          <w:szCs w:val="32"/>
        </w:rPr>
        <w:t>encourager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mon âme agitée ne cherchait qu</w:t>
      </w:r>
      <w:r w:rsidR="007D0B10">
        <w:rPr>
          <w:szCs w:val="32"/>
        </w:rPr>
        <w:t>’</w:t>
      </w:r>
      <w:r w:rsidRPr="00EA49B4">
        <w:rPr>
          <w:szCs w:val="32"/>
        </w:rPr>
        <w:t>à s</w:t>
      </w:r>
      <w:r w:rsidR="007D0B10">
        <w:rPr>
          <w:szCs w:val="32"/>
        </w:rPr>
        <w:t>’</w:t>
      </w:r>
      <w:r w:rsidRPr="00EA49B4">
        <w:rPr>
          <w:szCs w:val="32"/>
        </w:rPr>
        <w:t>ouvrir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Ma </w:t>
      </w:r>
      <w:r w:rsidRPr="00EA49B4">
        <w:rPr>
          <w:szCs w:val="32"/>
        </w:rPr>
        <w:lastRenderedPageBreak/>
        <w:t>simplicité était l</w:t>
      </w:r>
      <w:r w:rsidR="007D0B10">
        <w:rPr>
          <w:szCs w:val="32"/>
        </w:rPr>
        <w:t>’</w:t>
      </w:r>
      <w:r w:rsidRPr="00EA49B4">
        <w:rPr>
          <w:szCs w:val="32"/>
        </w:rPr>
        <w:t>effet de ma complète ignorance du monde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mon esprit cultivé par la lecture n</w:t>
      </w:r>
      <w:r w:rsidR="007D0B10">
        <w:rPr>
          <w:szCs w:val="32"/>
        </w:rPr>
        <w:t>’</w:t>
      </w:r>
      <w:r w:rsidRPr="00EA49B4">
        <w:rPr>
          <w:szCs w:val="32"/>
        </w:rPr>
        <w:t>était pas sans finesse ni sans agrément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Aussi mes remarques avaient toujours quelque chose à quoi on ne s</w:t>
      </w:r>
      <w:r w:rsidR="007D0B10">
        <w:rPr>
          <w:szCs w:val="32"/>
        </w:rPr>
        <w:t>’</w:t>
      </w:r>
      <w:r w:rsidRPr="00EA49B4">
        <w:rPr>
          <w:szCs w:val="32"/>
        </w:rPr>
        <w:t>attendait point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elles annonçaient tantôt une extrême ignorance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de la sagacité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toujours de la candeur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la franchise et du courage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Elles avaient l</w:t>
      </w:r>
      <w:r w:rsidR="007D0B10">
        <w:rPr>
          <w:szCs w:val="32"/>
        </w:rPr>
        <w:t>’</w:t>
      </w:r>
      <w:r w:rsidRPr="00EA49B4">
        <w:rPr>
          <w:szCs w:val="32"/>
        </w:rPr>
        <w:t>air d</w:t>
      </w:r>
      <w:r w:rsidR="007D0B10">
        <w:rPr>
          <w:szCs w:val="32"/>
        </w:rPr>
        <w:t>’</w:t>
      </w:r>
      <w:r w:rsidRPr="00EA49B4">
        <w:rPr>
          <w:szCs w:val="32"/>
        </w:rPr>
        <w:t>être faites innocemment et sans dessein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cela même après que la curiosité m</w:t>
      </w:r>
      <w:r w:rsidR="007D0B10">
        <w:rPr>
          <w:szCs w:val="32"/>
        </w:rPr>
        <w:t>’</w:t>
      </w:r>
      <w:r w:rsidRPr="00EA49B4">
        <w:rPr>
          <w:szCs w:val="32"/>
        </w:rPr>
        <w:t>eût excité à comparer mes observations et à en étudier les conséquences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 un projet tout nouvellement conçu et à peine encore mûr ne pouvait pas changer en moi ces manières naturelles et l</w:t>
      </w:r>
      <w:r w:rsidR="007D0B10">
        <w:rPr>
          <w:szCs w:val="32"/>
        </w:rPr>
        <w:t>’</w:t>
      </w:r>
      <w:r w:rsidRPr="00EA49B4">
        <w:rPr>
          <w:szCs w:val="32"/>
        </w:rPr>
        <w:t>effet d</w:t>
      </w:r>
      <w:r w:rsidR="007D0B10">
        <w:rPr>
          <w:szCs w:val="32"/>
        </w:rPr>
        <w:t>’</w:t>
      </w:r>
      <w:r w:rsidRPr="00EA49B4">
        <w:rPr>
          <w:szCs w:val="32"/>
        </w:rPr>
        <w:t>une longue habitude</w:t>
      </w:r>
      <w:r w:rsidR="007D0B10">
        <w:rPr>
          <w:szCs w:val="32"/>
        </w:rPr>
        <w:t>.</w:t>
      </w:r>
    </w:p>
    <w:p w14:paraId="4DB6C679" w14:textId="1B533A09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La situation de </w:t>
      </w:r>
      <w:r w:rsidR="007D0B10">
        <w:rPr>
          <w:szCs w:val="32"/>
        </w:rPr>
        <w:t>M. </w:t>
      </w:r>
      <w:r w:rsidRPr="00EA49B4">
        <w:rPr>
          <w:szCs w:val="32"/>
        </w:rPr>
        <w:t>Falkland était celle d</w:t>
      </w:r>
      <w:r w:rsidR="007D0B10">
        <w:rPr>
          <w:szCs w:val="32"/>
        </w:rPr>
        <w:t>’</w:t>
      </w:r>
      <w:r w:rsidRPr="00EA49B4">
        <w:rPr>
          <w:szCs w:val="32"/>
        </w:rPr>
        <w:t>un poisson qui joue avec l</w:t>
      </w:r>
      <w:r w:rsidR="007D0B10">
        <w:rPr>
          <w:szCs w:val="32"/>
        </w:rPr>
        <w:t>’</w:t>
      </w:r>
      <w:r w:rsidRPr="00EA49B4">
        <w:rPr>
          <w:szCs w:val="32"/>
        </w:rPr>
        <w:t>appât préparé pour le prendre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 façon d</w:t>
      </w:r>
      <w:r w:rsidR="007D0B10">
        <w:rPr>
          <w:szCs w:val="32"/>
        </w:rPr>
        <w:t>’</w:t>
      </w:r>
      <w:r w:rsidRPr="00EA49B4">
        <w:rPr>
          <w:szCs w:val="32"/>
        </w:rPr>
        <w:t>agir l</w:t>
      </w:r>
      <w:r w:rsidR="007D0B10">
        <w:rPr>
          <w:szCs w:val="32"/>
        </w:rPr>
        <w:t>’</w:t>
      </w:r>
      <w:r w:rsidRPr="00EA49B4">
        <w:rPr>
          <w:szCs w:val="32"/>
        </w:rPr>
        <w:t>encourageait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un certain point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mettre de côté sa réserve habituelle et à se relâcher un peu de sa dignité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bientôt une observation ou une question imprévue lui donnait l</w:t>
      </w:r>
      <w:r w:rsidR="007D0B10">
        <w:rPr>
          <w:szCs w:val="32"/>
        </w:rPr>
        <w:t>’</w:t>
      </w:r>
      <w:r w:rsidRPr="00EA49B4">
        <w:rPr>
          <w:szCs w:val="32"/>
        </w:rPr>
        <w:t>alarme et le rappelait à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toujours bien évident qu</w:t>
      </w:r>
      <w:r w:rsidR="007D0B10">
        <w:rPr>
          <w:szCs w:val="32"/>
        </w:rPr>
        <w:t>’</w:t>
      </w:r>
      <w:r w:rsidRPr="00EA49B4">
        <w:rPr>
          <w:szCs w:val="32"/>
        </w:rPr>
        <w:t>il portait au fond de l</w:t>
      </w:r>
      <w:r w:rsidR="007D0B10">
        <w:rPr>
          <w:szCs w:val="32"/>
        </w:rPr>
        <w:t>’</w:t>
      </w:r>
      <w:r w:rsidRPr="00EA49B4">
        <w:rPr>
          <w:szCs w:val="32"/>
        </w:rPr>
        <w:t>âme une secrète blessure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Toutes les fois qu</w:t>
      </w:r>
      <w:r w:rsidR="007D0B10">
        <w:rPr>
          <w:szCs w:val="32"/>
        </w:rPr>
        <w:t>’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arrivait de toucher à la cause de ses chagrins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de la manière la plus indirecte et la plus détournée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aussitôt son visage s</w:t>
      </w:r>
      <w:r w:rsidR="007D0B10">
        <w:rPr>
          <w:szCs w:val="32"/>
        </w:rPr>
        <w:t>’</w:t>
      </w:r>
      <w:r w:rsidRPr="00EA49B4">
        <w:rPr>
          <w:szCs w:val="32"/>
        </w:rPr>
        <w:t>altérait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tous les symptômes de sa maladie reparaissaient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</w:t>
      </w:r>
      <w:r w:rsidR="007D0B10">
        <w:rPr>
          <w:szCs w:val="32"/>
        </w:rPr>
        <w:t>’</w:t>
      </w:r>
      <w:r w:rsidRPr="00EA49B4">
        <w:rPr>
          <w:szCs w:val="32"/>
        </w:rPr>
        <w:t>était avec la plus grande peine qu</w:t>
      </w:r>
      <w:r w:rsidR="007D0B10">
        <w:rPr>
          <w:szCs w:val="32"/>
        </w:rPr>
        <w:t>’</w:t>
      </w:r>
      <w:r w:rsidRPr="00EA49B4">
        <w:rPr>
          <w:szCs w:val="32"/>
        </w:rPr>
        <w:t>il venait à bout de surmonter son émotion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Tantôt il faisait un effort pénible sur lui-même pour se vaincre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il tombait dans un accès de démence furieuse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courait s</w:t>
      </w:r>
      <w:r w:rsidR="007D0B10">
        <w:rPr>
          <w:szCs w:val="32"/>
        </w:rPr>
        <w:t>’</w:t>
      </w:r>
      <w:r w:rsidRPr="00EA49B4">
        <w:rPr>
          <w:szCs w:val="32"/>
        </w:rPr>
        <w:t>ensevelir dans la solitude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Souvent je me sentis porté à interpréter ces apparences comme autant d</w:t>
      </w:r>
      <w:r w:rsidR="007D0B10">
        <w:rPr>
          <w:szCs w:val="32"/>
        </w:rPr>
        <w:t>’</w:t>
      </w:r>
      <w:r w:rsidRPr="00EA49B4">
        <w:rPr>
          <w:szCs w:val="32"/>
        </w:rPr>
        <w:t>indices propres à fonder mes soupçons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avec autant de probabilité et plus de bienveillance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aurais aussi bien pu les attribuer aux cruelles mortifications qu</w:t>
      </w:r>
      <w:r w:rsidR="007D0B10">
        <w:rPr>
          <w:szCs w:val="32"/>
        </w:rPr>
        <w:t>’</w:t>
      </w:r>
      <w:r w:rsidRPr="00EA49B4">
        <w:rPr>
          <w:szCs w:val="32"/>
        </w:rPr>
        <w:t>il avait eues à essuyer sur l</w:t>
      </w:r>
      <w:r w:rsidR="007D0B10">
        <w:rPr>
          <w:szCs w:val="32"/>
        </w:rPr>
        <w:t>’</w:t>
      </w:r>
      <w:r w:rsidRPr="00EA49B4">
        <w:rPr>
          <w:szCs w:val="32"/>
        </w:rPr>
        <w:t>objet exclusif de son ambition</w:t>
      </w:r>
      <w:r w:rsidR="007D0B10">
        <w:rPr>
          <w:szCs w:val="32"/>
        </w:rPr>
        <w:t>. M. </w:t>
      </w:r>
      <w:r w:rsidRPr="00EA49B4">
        <w:rPr>
          <w:szCs w:val="32"/>
        </w:rPr>
        <w:t>Collins m</w:t>
      </w:r>
      <w:r w:rsidR="007D0B10">
        <w:rPr>
          <w:szCs w:val="32"/>
        </w:rPr>
        <w:t>’</w:t>
      </w:r>
      <w:r w:rsidRPr="00EA49B4">
        <w:rPr>
          <w:szCs w:val="32"/>
        </w:rPr>
        <w:t>avait fortement engagé au secret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toutes les fois que mon geste ou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émotion de son </w:t>
      </w:r>
      <w:r w:rsidRPr="00EA49B4">
        <w:rPr>
          <w:szCs w:val="32"/>
        </w:rPr>
        <w:lastRenderedPageBreak/>
        <w:t>âme lui faisait naître l</w:t>
      </w:r>
      <w:r w:rsidR="007D0B10">
        <w:rPr>
          <w:szCs w:val="32"/>
        </w:rPr>
        <w:t>’</w:t>
      </w:r>
      <w:r w:rsidRPr="00EA49B4">
        <w:rPr>
          <w:szCs w:val="32"/>
        </w:rPr>
        <w:t>idée que j</w:t>
      </w:r>
      <w:r w:rsidR="007D0B10">
        <w:rPr>
          <w:szCs w:val="32"/>
        </w:rPr>
        <w:t>’</w:t>
      </w:r>
      <w:r w:rsidRPr="00EA49B4">
        <w:rPr>
          <w:szCs w:val="32"/>
        </w:rPr>
        <w:t>en savais plus que je ne disais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lançait un coup d</w:t>
      </w:r>
      <w:r w:rsidR="007D0B10">
        <w:rPr>
          <w:szCs w:val="32"/>
        </w:rPr>
        <w:t>’</w:t>
      </w:r>
      <w:r w:rsidRPr="00EA49B4">
        <w:rPr>
          <w:szCs w:val="32"/>
        </w:rPr>
        <w:t>œil perçant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pour deviner jusqu</w:t>
      </w:r>
      <w:r w:rsidR="007D0B10">
        <w:rPr>
          <w:szCs w:val="32"/>
        </w:rPr>
        <w:t>’</w:t>
      </w:r>
      <w:r w:rsidRPr="00EA49B4">
        <w:rPr>
          <w:szCs w:val="32"/>
        </w:rPr>
        <w:t>à quel point j</w:t>
      </w:r>
      <w:r w:rsidR="007D0B10">
        <w:rPr>
          <w:szCs w:val="32"/>
        </w:rPr>
        <w:t>’</w:t>
      </w:r>
      <w:r w:rsidRPr="00EA49B4">
        <w:rPr>
          <w:szCs w:val="32"/>
        </w:rPr>
        <w:t>étais instruit et comment j</w:t>
      </w:r>
      <w:r w:rsidR="007D0B10">
        <w:rPr>
          <w:szCs w:val="32"/>
        </w:rPr>
        <w:t>’</w:t>
      </w:r>
      <w:r w:rsidRPr="00EA49B4">
        <w:rPr>
          <w:szCs w:val="32"/>
        </w:rPr>
        <w:t>avais pu l</w:t>
      </w:r>
      <w:r w:rsidR="007D0B10">
        <w:rPr>
          <w:szCs w:val="32"/>
        </w:rPr>
        <w:t>’</w:t>
      </w:r>
      <w:r w:rsidRPr="00EA49B4">
        <w:rPr>
          <w:szCs w:val="32"/>
        </w:rPr>
        <w:t>être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prochaine entrevue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manières vives et franches lui rendaient la tranquillité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effaçaient l</w:t>
      </w:r>
      <w:r w:rsidR="007D0B10">
        <w:rPr>
          <w:szCs w:val="32"/>
        </w:rPr>
        <w:t>’</w:t>
      </w:r>
      <w:r w:rsidRPr="00EA49B4">
        <w:rPr>
          <w:szCs w:val="32"/>
        </w:rPr>
        <w:t>émotion que j</w:t>
      </w:r>
      <w:r w:rsidR="007D0B10">
        <w:rPr>
          <w:szCs w:val="32"/>
        </w:rPr>
        <w:t>’</w:t>
      </w:r>
      <w:r w:rsidRPr="00EA49B4">
        <w:rPr>
          <w:szCs w:val="32"/>
        </w:rPr>
        <w:t>avais causée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nous remettaient l</w:t>
      </w:r>
      <w:r w:rsidR="007D0B10">
        <w:rPr>
          <w:szCs w:val="32"/>
        </w:rPr>
        <w:t>’</w:t>
      </w:r>
      <w:r w:rsidRPr="00EA49B4">
        <w:rPr>
          <w:szCs w:val="32"/>
        </w:rPr>
        <w:t>un à l</w:t>
      </w:r>
      <w:r w:rsidR="007D0B10">
        <w:rPr>
          <w:szCs w:val="32"/>
        </w:rPr>
        <w:t>’</w:t>
      </w:r>
      <w:r w:rsidRPr="00EA49B4">
        <w:rPr>
          <w:szCs w:val="32"/>
        </w:rPr>
        <w:t>égard de l</w:t>
      </w:r>
      <w:r w:rsidR="007D0B10">
        <w:rPr>
          <w:szCs w:val="32"/>
        </w:rPr>
        <w:t>’</w:t>
      </w:r>
      <w:r w:rsidRPr="00EA49B4">
        <w:rPr>
          <w:szCs w:val="32"/>
        </w:rPr>
        <w:t>autre dans la première situation</w:t>
      </w:r>
      <w:r w:rsidR="007D0B10">
        <w:rPr>
          <w:szCs w:val="32"/>
        </w:rPr>
        <w:t>.</w:t>
      </w:r>
    </w:p>
    <w:p w14:paraId="3F7D5057" w14:textId="2A64C353" w:rsidR="007D0B10" w:rsidRDefault="00CC13A3" w:rsidP="00CC13A3">
      <w:pPr>
        <w:rPr>
          <w:szCs w:val="32"/>
        </w:rPr>
      </w:pPr>
      <w:r w:rsidRPr="00EA49B4">
        <w:rPr>
          <w:szCs w:val="32"/>
        </w:rPr>
        <w:t>Plus cette innocente familiarité avait duré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il aurait fallu d</w:t>
      </w:r>
      <w:r w:rsidR="007D0B10">
        <w:rPr>
          <w:szCs w:val="32"/>
        </w:rPr>
        <w:t>’</w:t>
      </w:r>
      <w:r w:rsidRPr="00EA49B4">
        <w:rPr>
          <w:szCs w:val="32"/>
        </w:rPr>
        <w:t>efforts pour la supprimer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aurait voulu ni me mortifier par une injonction sévère de me taire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paraître donner à mes paroles l</w:t>
      </w:r>
      <w:r w:rsidR="007D0B10">
        <w:rPr>
          <w:szCs w:val="32"/>
        </w:rPr>
        <w:t>’</w:t>
      </w:r>
      <w:r w:rsidRPr="00EA49B4">
        <w:rPr>
          <w:szCs w:val="32"/>
        </w:rPr>
        <w:t>importance qu</w:t>
      </w:r>
      <w:r w:rsidR="007D0B10">
        <w:rPr>
          <w:szCs w:val="32"/>
        </w:rPr>
        <w:t>’</w:t>
      </w:r>
      <w:r w:rsidRPr="00EA49B4">
        <w:rPr>
          <w:szCs w:val="32"/>
        </w:rPr>
        <w:t>une pareille injonction aurait pu faire supposer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 stimulé que je fusse par la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faut pas croire que l</w:t>
      </w:r>
      <w:r w:rsidR="007D0B10">
        <w:rPr>
          <w:szCs w:val="32"/>
        </w:rPr>
        <w:t>’</w:t>
      </w:r>
      <w:r w:rsidRPr="00EA49B4">
        <w:rPr>
          <w:szCs w:val="32"/>
        </w:rPr>
        <w:t>objet de mes recherches fût toujours présent à mon 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que mes questions et mes remarques fussent dirigées avec toute l</w:t>
      </w:r>
      <w:r w:rsidR="007D0B10">
        <w:rPr>
          <w:szCs w:val="32"/>
        </w:rPr>
        <w:t>’</w:t>
      </w:r>
      <w:r w:rsidRPr="00EA49B4">
        <w:rPr>
          <w:szCs w:val="32"/>
        </w:rPr>
        <w:t>habileté d</w:t>
      </w:r>
      <w:r w:rsidR="007D0B10">
        <w:rPr>
          <w:szCs w:val="32"/>
        </w:rPr>
        <w:t>’</w:t>
      </w:r>
      <w:r w:rsidRPr="00EA49B4">
        <w:rPr>
          <w:szCs w:val="32"/>
        </w:rPr>
        <w:t>un vieil inquisiteur blanchi dans le métier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plaie secrète qui rongeait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âme de </w:t>
      </w:r>
      <w:r w:rsidR="007D0B10">
        <w:rPr>
          <w:szCs w:val="32"/>
        </w:rPr>
        <w:t>M. </w:t>
      </w:r>
      <w:r w:rsidRPr="00EA49B4">
        <w:rPr>
          <w:szCs w:val="32"/>
        </w:rPr>
        <w:t>Falkland était plus constamment présente à sa pensée qu</w:t>
      </w:r>
      <w:r w:rsidR="007D0B10">
        <w:rPr>
          <w:szCs w:val="32"/>
        </w:rPr>
        <w:t>’</w:t>
      </w:r>
      <w:r w:rsidRPr="00EA49B4">
        <w:rPr>
          <w:szCs w:val="32"/>
        </w:rPr>
        <w:t>à la mienne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je l</w:t>
      </w:r>
      <w:r w:rsidR="007D0B10">
        <w:rPr>
          <w:szCs w:val="32"/>
        </w:rPr>
        <w:t>’</w:t>
      </w:r>
      <w:r w:rsidRPr="00EA49B4">
        <w:rPr>
          <w:szCs w:val="32"/>
        </w:rPr>
        <w:t>ai vu mille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des remarques imprévues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faire des applications à lui-même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n</w:t>
      </w:r>
      <w:r w:rsidR="007D0B10">
        <w:rPr>
          <w:szCs w:val="32"/>
        </w:rPr>
        <w:t>’</w:t>
      </w:r>
      <w:r w:rsidRPr="00EA49B4">
        <w:rPr>
          <w:szCs w:val="32"/>
        </w:rPr>
        <w:t>avais pas moi-même la moindre idée de 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dont je n</w:t>
      </w:r>
      <w:r w:rsidR="007D0B10">
        <w:rPr>
          <w:szCs w:val="32"/>
        </w:rPr>
        <w:t>’</w:t>
      </w:r>
      <w:r w:rsidRPr="00EA49B4">
        <w:rPr>
          <w:szCs w:val="32"/>
        </w:rPr>
        <w:t>étais averti que par l</w:t>
      </w:r>
      <w:r w:rsidR="007D0B10">
        <w:rPr>
          <w:szCs w:val="32"/>
        </w:rPr>
        <w:t>’</w:t>
      </w:r>
      <w:r w:rsidRPr="00EA49B4">
        <w:rPr>
          <w:szCs w:val="32"/>
        </w:rPr>
        <w:t>altération soudaine de ses traits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autre côté</w:t>
      </w:r>
      <w:r w:rsidR="007D0B10">
        <w:rPr>
          <w:szCs w:val="32"/>
        </w:rPr>
        <w:t>, M. </w:t>
      </w:r>
      <w:r w:rsidRPr="00EA49B4">
        <w:rPr>
          <w:szCs w:val="32"/>
        </w:rPr>
        <w:t>Falkland sentait jusqu</w:t>
      </w:r>
      <w:r w:rsidR="007D0B10">
        <w:rPr>
          <w:szCs w:val="32"/>
        </w:rPr>
        <w:t>’</w:t>
      </w:r>
      <w:r w:rsidRPr="00EA49B4">
        <w:rPr>
          <w:szCs w:val="32"/>
        </w:rPr>
        <w:t>à quel point sa sensibilité maladive pouvait influer sur son imagination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vraisemblablement pour s</w:t>
      </w:r>
      <w:r w:rsidR="007D0B10">
        <w:rPr>
          <w:szCs w:val="32"/>
        </w:rPr>
        <w:t>’</w:t>
      </w:r>
      <w:r w:rsidRPr="00EA49B4">
        <w:rPr>
          <w:szCs w:val="32"/>
        </w:rPr>
        <w:t>assurer si ces applications n</w:t>
      </w:r>
      <w:r w:rsidR="007D0B10">
        <w:rPr>
          <w:szCs w:val="32"/>
        </w:rPr>
        <w:t>’</w:t>
      </w:r>
      <w:r w:rsidRPr="00EA49B4">
        <w:rPr>
          <w:szCs w:val="32"/>
        </w:rPr>
        <w:t>étaient pas un effet de sa propre prévention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cherchait à revenir à la charge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idée qui se présentait souvent à lui de mettre fin à la liberté de mon entretien lui faisait éprouver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cette raison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sorte de honte</w:t>
      </w:r>
      <w:r w:rsidR="007D0B10">
        <w:rPr>
          <w:szCs w:val="32"/>
        </w:rPr>
        <w:t>.</w:t>
      </w:r>
    </w:p>
    <w:p w14:paraId="56DF42C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citerai un seul exemple de nos conversations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je le choisis dans celles qui commençaient sur les matières les plus générales et les plus indifférentes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sera facile au lecteur de se faire une idée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agitation et du trouble </w:t>
      </w:r>
      <w:r w:rsidRPr="00EA49B4">
        <w:rPr>
          <w:szCs w:val="32"/>
        </w:rPr>
        <w:lastRenderedPageBreak/>
        <w:t>qu</w:t>
      </w:r>
      <w:r w:rsidR="007D0B10">
        <w:rPr>
          <w:szCs w:val="32"/>
        </w:rPr>
        <w:t>’</w:t>
      </w:r>
      <w:r w:rsidRPr="00EA49B4">
        <w:rPr>
          <w:szCs w:val="32"/>
        </w:rPr>
        <w:t>endurait presque à toute heure une âme aussi facilement alarmée et aussi susceptible que celle de mon maître</w:t>
      </w:r>
      <w:r w:rsidR="007D0B10">
        <w:rPr>
          <w:szCs w:val="32"/>
        </w:rPr>
        <w:t>.</w:t>
      </w:r>
    </w:p>
    <w:p w14:paraId="1721EC63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 vous prie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dis-je un jour que l</w:t>
      </w:r>
      <w:r>
        <w:rPr>
          <w:szCs w:val="32"/>
        </w:rPr>
        <w:t>’</w:t>
      </w:r>
      <w:r w:rsidR="00CC13A3" w:rsidRPr="00EA49B4">
        <w:rPr>
          <w:szCs w:val="32"/>
        </w:rPr>
        <w:t>aidais à mettre en ordre quelques papiers avant de les transcrire dans sa collection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comment Alexandre de Macédoine parvint-il à se faire surnommer le Grand</w:t>
      </w:r>
      <w:r>
        <w:rPr>
          <w:szCs w:val="32"/>
        </w:rPr>
        <w:t> ?</w:t>
      </w:r>
    </w:p>
    <w:p w14:paraId="552A3C8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Comment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est-ce que vous n</w:t>
      </w:r>
      <w:r>
        <w:rPr>
          <w:szCs w:val="32"/>
        </w:rPr>
        <w:t>’</w:t>
      </w:r>
      <w:r w:rsidR="00CC13A3" w:rsidRPr="00EA49B4">
        <w:rPr>
          <w:szCs w:val="32"/>
        </w:rPr>
        <w:t>avez jamais lu son histoire</w:t>
      </w:r>
      <w:r>
        <w:rPr>
          <w:szCs w:val="32"/>
        </w:rPr>
        <w:t> ?</w:t>
      </w:r>
    </w:p>
    <w:p w14:paraId="1AC34010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Pardonnez-moi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>.</w:t>
      </w:r>
    </w:p>
    <w:p w14:paraId="1A2A174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est-ce que vous n</w:t>
      </w:r>
      <w:r>
        <w:rPr>
          <w:szCs w:val="32"/>
        </w:rPr>
        <w:t>’</w:t>
      </w:r>
      <w:r w:rsidR="00CC13A3" w:rsidRPr="00EA49B4">
        <w:rPr>
          <w:szCs w:val="32"/>
        </w:rPr>
        <w:t>y avez pas vu la raison de ce que vous me demandez</w:t>
      </w:r>
      <w:r>
        <w:rPr>
          <w:szCs w:val="32"/>
        </w:rPr>
        <w:t> ?</w:t>
      </w:r>
    </w:p>
    <w:p w14:paraId="4B5451AF" w14:textId="4F7D6F77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Point du tout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y trouve bien des raisons pour l</w:t>
      </w:r>
      <w:r>
        <w:rPr>
          <w:szCs w:val="32"/>
        </w:rPr>
        <w:t>’</w:t>
      </w:r>
      <w:r w:rsidR="00CC13A3" w:rsidRPr="00EA49B4">
        <w:rPr>
          <w:szCs w:val="32"/>
        </w:rPr>
        <w:t>appeler fameux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tous les hommes dont on parle beaucoup ne sont pas pour cela à admirer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a porté des jugements très-opposés sur le mérite d</w:t>
      </w:r>
      <w:r>
        <w:rPr>
          <w:szCs w:val="32"/>
        </w:rPr>
        <w:t>’</w:t>
      </w:r>
      <w:r w:rsidR="00CC13A3" w:rsidRPr="00EA49B4">
        <w:rPr>
          <w:szCs w:val="32"/>
        </w:rPr>
        <w:t>Alexandre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docteur Prideaux dit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dans ses </w:t>
      </w:r>
      <w:r w:rsidR="00CC13A3" w:rsidRPr="00EA49B4">
        <w:rPr>
          <w:i/>
          <w:iCs/>
        </w:rPr>
        <w:t>Rapports de l</w:t>
      </w:r>
      <w:r>
        <w:rPr>
          <w:i/>
          <w:iCs/>
        </w:rPr>
        <w:t>’</w:t>
      </w:r>
      <w:r w:rsidR="00CC13A3" w:rsidRPr="00EA49B4">
        <w:rPr>
          <w:i/>
          <w:iCs/>
        </w:rPr>
        <w:t>Ancien et du Nouveau Testament</w:t>
      </w:r>
      <w:r w:rsidR="00CC13A3" w:rsidRPr="00EA49B4">
        <w:rPr>
          <w:rStyle w:val="Appelnotedebasdep"/>
          <w:iCs/>
        </w:rPr>
        <w:footnoteReference w:id="6"/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il mérite seulement d</w:t>
      </w:r>
      <w:r>
        <w:rPr>
          <w:szCs w:val="32"/>
        </w:rPr>
        <w:t>’</w:t>
      </w:r>
      <w:r w:rsidR="00CC13A3" w:rsidRPr="00EA49B4">
        <w:rPr>
          <w:szCs w:val="32"/>
        </w:rPr>
        <w:t>être surnommé le grand égorgeur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auteur de </w:t>
      </w:r>
      <w:r w:rsidR="00CC13A3" w:rsidRPr="00EA49B4">
        <w:rPr>
          <w:i/>
          <w:iCs/>
        </w:rPr>
        <w:t>Tom Jones</w:t>
      </w:r>
      <w:r w:rsidR="00CC13A3" w:rsidRPr="00EA49B4">
        <w:rPr>
          <w:szCs w:val="32"/>
        </w:rPr>
        <w:t xml:space="preserve"> a fait un livre pour prouver que lui et tous les autres conquérants devraient être mis dans la même classe que Jonathan Wild</w:t>
      </w:r>
      <w:r w:rsidR="00CC13A3" w:rsidRPr="00EA49B4">
        <w:rPr>
          <w:rStyle w:val="Appelnotedebasdep"/>
          <w:szCs w:val="32"/>
        </w:rPr>
        <w:footnoteReference w:id="7"/>
      </w:r>
      <w:r>
        <w:rPr>
          <w:szCs w:val="32"/>
        </w:rPr>
        <w:t>. »</w:t>
      </w:r>
    </w:p>
    <w:p w14:paraId="319C8611" w14:textId="5DE7E678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ne put s</w:t>
      </w:r>
      <w:r>
        <w:rPr>
          <w:szCs w:val="32"/>
        </w:rPr>
        <w:t>’</w:t>
      </w:r>
      <w:r w:rsidR="00CC13A3" w:rsidRPr="00EA49B4">
        <w:rPr>
          <w:szCs w:val="32"/>
        </w:rPr>
        <w:t>empêcher de rougir à mes citations</w:t>
      </w:r>
      <w:r>
        <w:rPr>
          <w:szCs w:val="32"/>
        </w:rPr>
        <w:t>.</w:t>
      </w:r>
    </w:p>
    <w:p w14:paraId="328352D2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« </w:t>
      </w:r>
      <w:r w:rsidR="00CC13A3" w:rsidRPr="00EA49B4">
        <w:rPr>
          <w:szCs w:val="32"/>
        </w:rPr>
        <w:t>Quel blasphème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Ces auteurs se sont-ils imaginé que le cynisme grossier de leur censure viendrait à bout de détruire une renommée aussi justement acquise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Comment avec du savoir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la sensibilité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du goût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avoir pu se garantir d</w:t>
      </w:r>
      <w:r>
        <w:rPr>
          <w:szCs w:val="32"/>
        </w:rPr>
        <w:t>’</w:t>
      </w:r>
      <w:r w:rsidR="00CC13A3" w:rsidRPr="00EA49B4">
        <w:rPr>
          <w:szCs w:val="32"/>
        </w:rPr>
        <w:t>une erreur aussi vulgaire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Dites-moi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avez-vous jamais dans vos lectures trouvé de héros plus vaillant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noble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généreux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Jamais mortel a-t-il été plus parfaitement opposé à tout ce qui est égoïsme et sentiment personnel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Il se fit à lui-même un idéal sublime de la véritable grandeur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mit toute son ambition à réaliser cet idéal par sa propre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Voyez-le donnant tout ce qu</w:t>
      </w:r>
      <w:r>
        <w:rPr>
          <w:szCs w:val="32"/>
        </w:rPr>
        <w:t>’</w:t>
      </w:r>
      <w:r w:rsidR="00CC13A3" w:rsidRPr="00EA49B4">
        <w:rPr>
          <w:szCs w:val="32"/>
        </w:rPr>
        <w:t>il possédait quand il partit pour sa grande expédition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ne se réservant autre chose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disait-il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</w:t>
      </w:r>
      <w:r>
        <w:rPr>
          <w:szCs w:val="32"/>
        </w:rPr>
        <w:t>’</w:t>
      </w:r>
      <w:r w:rsidR="00CC13A3" w:rsidRPr="00EA49B4">
        <w:rPr>
          <w:szCs w:val="32"/>
        </w:rPr>
        <w:t>espérance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Rappelez-vous sa confiance héroïque dans Philippe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 médecin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son amitié inaltérable et sans réserve pour Ephestion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traita la famille captive de Darius avec la plus douce affabilité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la vénérable Sisygambis avec tous les égards et la tendresse d</w:t>
      </w:r>
      <w:r>
        <w:rPr>
          <w:szCs w:val="32"/>
        </w:rPr>
        <w:t>’</w:t>
      </w:r>
      <w:r w:rsidR="00CC13A3" w:rsidRPr="00EA49B4">
        <w:rPr>
          <w:szCs w:val="32"/>
        </w:rPr>
        <w:t>un fils envers sa mère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Sur un pareil sujet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vous en rapportez jamais au jugement d</w:t>
      </w:r>
      <w:r>
        <w:rPr>
          <w:szCs w:val="32"/>
        </w:rPr>
        <w:t>’</w:t>
      </w:r>
      <w:r w:rsidR="00CC13A3" w:rsidRPr="00EA49B4">
        <w:rPr>
          <w:szCs w:val="32"/>
        </w:rPr>
        <w:t>un pédant d</w:t>
      </w:r>
      <w:r>
        <w:rPr>
          <w:szCs w:val="32"/>
        </w:rPr>
        <w:t>’</w:t>
      </w:r>
      <w:r w:rsidR="00CC13A3" w:rsidRPr="00EA49B4">
        <w:rPr>
          <w:szCs w:val="32"/>
        </w:rPr>
        <w:t>Église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le docteur Prideaux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 d</w:t>
      </w:r>
      <w:r>
        <w:rPr>
          <w:szCs w:val="32"/>
        </w:rPr>
        <w:t>’</w:t>
      </w:r>
      <w:r w:rsidR="00CC13A3" w:rsidRPr="00EA49B4">
        <w:rPr>
          <w:szCs w:val="32"/>
        </w:rPr>
        <w:t>un juge de paix de Westminster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Fielding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Examinez par vous-même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vous trouverez dans Alexandre un parfait modèle d</w:t>
      </w:r>
      <w:r>
        <w:rPr>
          <w:szCs w:val="32"/>
        </w:rPr>
        <w:t>’</w:t>
      </w:r>
      <w:r w:rsidR="00CC13A3" w:rsidRPr="00EA49B4">
        <w:rPr>
          <w:szCs w:val="32"/>
        </w:rPr>
        <w:t>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désintéressement et de générosité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y verrez un homme qui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l</w:t>
      </w:r>
      <w:r>
        <w:rPr>
          <w:szCs w:val="32"/>
        </w:rPr>
        <w:t>’</w:t>
      </w:r>
      <w:r w:rsidR="00CC13A3" w:rsidRPr="00EA49B4">
        <w:rPr>
          <w:szCs w:val="32"/>
        </w:rPr>
        <w:t>élévation de son âme et la grandeur de ses desseins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fait pour rester seul l</w:t>
      </w:r>
      <w:r>
        <w:rPr>
          <w:szCs w:val="32"/>
        </w:rPr>
        <w:t>’</w:t>
      </w:r>
      <w:r w:rsidR="00CC13A3" w:rsidRPr="00EA49B4">
        <w:rPr>
          <w:szCs w:val="32"/>
        </w:rPr>
        <w:t>objet de l</w:t>
      </w:r>
      <w:r>
        <w:rPr>
          <w:szCs w:val="32"/>
        </w:rPr>
        <w:t>’</w:t>
      </w:r>
      <w:r w:rsidR="00CC13A3" w:rsidRPr="00EA49B4">
        <w:rPr>
          <w:szCs w:val="32"/>
        </w:rPr>
        <w:t>étonnement et de l</w:t>
      </w:r>
      <w:r>
        <w:rPr>
          <w:szCs w:val="32"/>
        </w:rPr>
        <w:t>’</w:t>
      </w:r>
      <w:r w:rsidR="00CC13A3" w:rsidRPr="00EA49B4">
        <w:rPr>
          <w:szCs w:val="32"/>
        </w:rPr>
        <w:t>admiration de tous les siècles</w:t>
      </w:r>
      <w:r>
        <w:rPr>
          <w:szCs w:val="32"/>
        </w:rPr>
        <w:t>.</w:t>
      </w:r>
    </w:p>
    <w:p w14:paraId="56E647B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nous est bien aisé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nous qui sommes ici fort tranquillement assis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faire son panégyrique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voulez-vous aussi que j</w:t>
      </w:r>
      <w:r>
        <w:rPr>
          <w:szCs w:val="32"/>
        </w:rPr>
        <w:t>’</w:t>
      </w:r>
      <w:r w:rsidR="00CC13A3" w:rsidRPr="00EA49B4">
        <w:rPr>
          <w:szCs w:val="32"/>
        </w:rPr>
        <w:t>oublie à quel effroyable prix a été érigé le monument de sa renommée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Ne fut-il pas le perturbateur du repos de l</w:t>
      </w:r>
      <w:r>
        <w:rPr>
          <w:szCs w:val="32"/>
        </w:rPr>
        <w:t>’</w:t>
      </w:r>
      <w:r w:rsidR="00CC13A3" w:rsidRPr="00EA49B4">
        <w:rPr>
          <w:szCs w:val="32"/>
        </w:rPr>
        <w:t>espèce humaine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a-t-il pas bouleversé des nations entières qui n</w:t>
      </w:r>
      <w:r>
        <w:rPr>
          <w:szCs w:val="32"/>
        </w:rPr>
        <w:t>’</w:t>
      </w:r>
      <w:r w:rsidR="00CC13A3" w:rsidRPr="00EA49B4">
        <w:rPr>
          <w:szCs w:val="32"/>
        </w:rPr>
        <w:t>auraient jamais entendu parler de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ses dévastations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Combien de milliers de vies il a sacrifiées dans sa carrière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 xml:space="preserve">Que de choses à dire sur sa </w:t>
      </w:r>
      <w:r w:rsidR="00CC13A3" w:rsidRPr="00EA49B4">
        <w:rPr>
          <w:szCs w:val="32"/>
        </w:rPr>
        <w:lastRenderedPageBreak/>
        <w:t>cruauté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Toute une nation massacrée pour un crime commis par ses ancêtres cent cinquante ans auparavant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cinquante mille hommes vendus comme esclaves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deux mille mis en croix pour avoir défendu vaillamment leur pays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Il faut vraiment que l</w:t>
      </w:r>
      <w:r>
        <w:rPr>
          <w:szCs w:val="32"/>
        </w:rPr>
        <w:t>’</w:t>
      </w:r>
      <w:r w:rsidR="00CC13A3" w:rsidRPr="00EA49B4">
        <w:rPr>
          <w:szCs w:val="32"/>
        </w:rPr>
        <w:t>homme soit une créature d</w:t>
      </w:r>
      <w:r>
        <w:rPr>
          <w:szCs w:val="32"/>
        </w:rPr>
        <w:t>’</w:t>
      </w:r>
      <w:r w:rsidR="00CC13A3" w:rsidRPr="00EA49B4">
        <w:rPr>
          <w:szCs w:val="32"/>
        </w:rPr>
        <w:t>une espèce bien étrange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ne jamais prodiguer plus d</w:t>
      </w:r>
      <w:r>
        <w:rPr>
          <w:szCs w:val="32"/>
        </w:rPr>
        <w:t>’</w:t>
      </w:r>
      <w:r w:rsidR="00CC13A3" w:rsidRPr="00EA49B4">
        <w:rPr>
          <w:szCs w:val="32"/>
        </w:rPr>
        <w:t>éloges qu</w:t>
      </w:r>
      <w:r>
        <w:rPr>
          <w:szCs w:val="32"/>
        </w:rPr>
        <w:t>’</w:t>
      </w:r>
      <w:r w:rsidR="00CC13A3" w:rsidRPr="00EA49B4">
        <w:rPr>
          <w:szCs w:val="32"/>
        </w:rPr>
        <w:t>à celui qui a semé la destruction sur la face de la terre</w:t>
      </w:r>
      <w:r>
        <w:rPr>
          <w:szCs w:val="32"/>
        </w:rPr>
        <w:t>.</w:t>
      </w:r>
    </w:p>
    <w:p w14:paraId="29294A88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Votre façon de penser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 assez naturelle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saurais vous en blâmer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mais permettez-moi d</w:t>
      </w:r>
      <w:r>
        <w:rPr>
          <w:szCs w:val="32"/>
        </w:rPr>
        <w:t>’</w:t>
      </w:r>
      <w:r w:rsidR="00CC13A3" w:rsidRPr="00EA49B4">
        <w:rPr>
          <w:szCs w:val="32"/>
        </w:rPr>
        <w:t>espérer que vous en viendrez à une manière plus large et plus libérale d</w:t>
      </w:r>
      <w:r>
        <w:rPr>
          <w:szCs w:val="32"/>
        </w:rPr>
        <w:t>’</w:t>
      </w:r>
      <w:r w:rsidR="00CC13A3" w:rsidRPr="00EA49B4">
        <w:rPr>
          <w:szCs w:val="32"/>
        </w:rPr>
        <w:t>envisager les événements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chose très-révoltante au premier coup d</w:t>
      </w:r>
      <w:r>
        <w:rPr>
          <w:szCs w:val="32"/>
        </w:rPr>
        <w:t>’</w:t>
      </w:r>
      <w:r w:rsidR="00CC13A3" w:rsidRPr="00EA49B4">
        <w:rPr>
          <w:szCs w:val="32"/>
        </w:rPr>
        <w:t>œil que la mort de cent mille hommes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la réalité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est-ce que cent mille hommes de cette espèce sont plus qu</w:t>
      </w:r>
      <w:r>
        <w:rPr>
          <w:szCs w:val="32"/>
        </w:rPr>
        <w:t>’</w:t>
      </w:r>
      <w:r w:rsidR="00CC13A3" w:rsidRPr="00EA49B4">
        <w:rPr>
          <w:szCs w:val="32"/>
        </w:rPr>
        <w:t>un troupeau de cent mille animaux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l</w:t>
      </w:r>
      <w:r>
        <w:rPr>
          <w:szCs w:val="32"/>
        </w:rPr>
        <w:t>’</w:t>
      </w:r>
      <w:r w:rsidR="00CC13A3" w:rsidRPr="00EA49B4">
        <w:rPr>
          <w:szCs w:val="32"/>
        </w:rPr>
        <w:t>homme moral et intellectuel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la génération des vertus et des connaissances humaines qui a des droits à notre amour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Là était la grande idée d</w:t>
      </w:r>
      <w:r>
        <w:rPr>
          <w:szCs w:val="32"/>
        </w:rPr>
        <w:t>’</w:t>
      </w:r>
      <w:r w:rsidR="00CC13A3" w:rsidRPr="00EA49B4">
        <w:rPr>
          <w:szCs w:val="32"/>
        </w:rPr>
        <w:t>Alexandre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entreprit le vaste dessein de civiliser l</w:t>
      </w:r>
      <w:r>
        <w:rPr>
          <w:szCs w:val="32"/>
        </w:rPr>
        <w:t>’</w:t>
      </w:r>
      <w:r w:rsidR="00CC13A3" w:rsidRPr="00EA49B4">
        <w:rPr>
          <w:szCs w:val="32"/>
        </w:rPr>
        <w:t>espèce humaine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délivra l</w:t>
      </w:r>
      <w:r>
        <w:rPr>
          <w:szCs w:val="32"/>
        </w:rPr>
        <w:t>’</w:t>
      </w:r>
      <w:r w:rsidR="00CC13A3" w:rsidRPr="00EA49B4">
        <w:rPr>
          <w:szCs w:val="32"/>
        </w:rPr>
        <w:t>immense continent de l</w:t>
      </w:r>
      <w:r>
        <w:rPr>
          <w:szCs w:val="32"/>
        </w:rPr>
        <w:t>’</w:t>
      </w:r>
      <w:r w:rsidR="00CC13A3" w:rsidRPr="00EA49B4">
        <w:rPr>
          <w:szCs w:val="32"/>
        </w:rPr>
        <w:t>Asie de l</w:t>
      </w:r>
      <w:r>
        <w:rPr>
          <w:szCs w:val="32"/>
        </w:rPr>
        <w:t>’</w:t>
      </w:r>
      <w:r w:rsidR="00CC13A3" w:rsidRPr="00EA49B4">
        <w:rPr>
          <w:szCs w:val="32"/>
        </w:rPr>
        <w:t>abrutissement et de la dégradation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renversant la monarchie des Perses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quoiqu</w:t>
      </w:r>
      <w:r>
        <w:rPr>
          <w:szCs w:val="32"/>
        </w:rPr>
        <w:t>’</w:t>
      </w:r>
      <w:r w:rsidR="00CC13A3" w:rsidRPr="00EA49B4">
        <w:rPr>
          <w:szCs w:val="32"/>
        </w:rPr>
        <w:t>il ait été arrêté par la mort au milieu de sa carrière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nous pouvons encore voir aisément les grands effets de cette sublime entreprise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littérature et la politesse grecques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Séleucides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Antiochus et les Ptolémées parurent après lui parmi des peuples qui jusque-là avaient été réduits à la condition des brutes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Alexandre n</w:t>
      </w:r>
      <w:r>
        <w:rPr>
          <w:szCs w:val="32"/>
        </w:rPr>
        <w:t>’</w:t>
      </w:r>
      <w:r w:rsidR="00CC13A3" w:rsidRPr="00EA49B4">
        <w:rPr>
          <w:szCs w:val="32"/>
        </w:rPr>
        <w:t>est pas moins connu pour avoir fondé des villes que pour en avoir détruit</w:t>
      </w:r>
      <w:r>
        <w:rPr>
          <w:szCs w:val="32"/>
        </w:rPr>
        <w:t>.</w:t>
      </w:r>
    </w:p>
    <w:p w14:paraId="66489EF5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Avec tout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bien peur que la pique et la hache ne soient pas les instruments propres pour enseigner la sagesse aux hommes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on supposerait qu</w:t>
      </w:r>
      <w:r>
        <w:rPr>
          <w:szCs w:val="32"/>
        </w:rPr>
        <w:t>’</w:t>
      </w:r>
      <w:r w:rsidR="00CC13A3" w:rsidRPr="00EA49B4">
        <w:rPr>
          <w:szCs w:val="32"/>
        </w:rPr>
        <w:t>on peut sacrifier sans remords la vie des hommes pour opérer un très-grand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cependant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les civiliser et s</w:t>
      </w:r>
      <w:r>
        <w:rPr>
          <w:szCs w:val="32"/>
        </w:rPr>
        <w:t>’</w:t>
      </w:r>
      <w:r w:rsidR="00CC13A3" w:rsidRPr="00EA49B4">
        <w:rPr>
          <w:szCs w:val="32"/>
        </w:rPr>
        <w:t>en faire aimer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il </w:t>
      </w:r>
      <w:r w:rsidR="00CC13A3" w:rsidRPr="00EA49B4">
        <w:rPr>
          <w:szCs w:val="32"/>
        </w:rPr>
        <w:lastRenderedPageBreak/>
        <w:t>me semble que c</w:t>
      </w:r>
      <w:r>
        <w:rPr>
          <w:szCs w:val="32"/>
        </w:rPr>
        <w:t>’</w:t>
      </w:r>
      <w:r w:rsidR="00CC13A3" w:rsidRPr="00EA49B4">
        <w:rPr>
          <w:szCs w:val="32"/>
        </w:rPr>
        <w:t>est une voie bien détournée que celle des meurtres et des massacres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dites-moi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prie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est-ce que vous ne trouvez pas que ce grand héros était une espèce de fou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 direz-vous donc du palais de Persépolis livré aux flammes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des pleurs qu</w:t>
      </w:r>
      <w:r>
        <w:rPr>
          <w:szCs w:val="32"/>
        </w:rPr>
        <w:t>’</w:t>
      </w:r>
      <w:r w:rsidR="00CC13A3" w:rsidRPr="00EA49B4">
        <w:rPr>
          <w:szCs w:val="32"/>
        </w:rPr>
        <w:t>il versa parce 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avait plus de mondes à conquérir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son armée conduite à travers les sables brûlants de la Libye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simplement pour visiter un temple et pour persuader aux hommes qu</w:t>
      </w:r>
      <w:r>
        <w:rPr>
          <w:szCs w:val="32"/>
        </w:rPr>
        <w:t>’</w:t>
      </w:r>
      <w:r w:rsidR="00CC13A3" w:rsidRPr="00EA49B4">
        <w:rPr>
          <w:szCs w:val="32"/>
        </w:rPr>
        <w:t>il était le fils de Jupiter Ammon</w:t>
      </w:r>
      <w:r>
        <w:rPr>
          <w:szCs w:val="32"/>
        </w:rPr>
        <w:t> ?</w:t>
      </w:r>
    </w:p>
    <w:p w14:paraId="25CE076B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Alexandre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enfant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 pas été compris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le peignant sous de fausses couleurs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ont voulu se venger de ce qu</w:t>
      </w:r>
      <w:r>
        <w:rPr>
          <w:szCs w:val="32"/>
        </w:rPr>
        <w:t>’</w:t>
      </w:r>
      <w:r w:rsidR="00CC13A3" w:rsidRPr="00EA49B4">
        <w:rPr>
          <w:szCs w:val="32"/>
        </w:rPr>
        <w:t>il a tant éclipsé tout le reste de leur espèce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 réaliser son grand projet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était nécessaire qu</w:t>
      </w:r>
      <w:r>
        <w:rPr>
          <w:szCs w:val="32"/>
        </w:rPr>
        <w:t>’</w:t>
      </w:r>
      <w:r w:rsidR="00CC13A3" w:rsidRPr="00EA49B4">
        <w:rPr>
          <w:szCs w:val="32"/>
        </w:rPr>
        <w:t>il fût pris pour un dieu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était le seul moyen de s</w:t>
      </w:r>
      <w:r>
        <w:rPr>
          <w:szCs w:val="32"/>
        </w:rPr>
        <w:t>’</w:t>
      </w:r>
      <w:r w:rsidR="00CC13A3" w:rsidRPr="00EA49B4">
        <w:rPr>
          <w:szCs w:val="32"/>
        </w:rPr>
        <w:t>assurer la vénération des peuples stupides et superstitieux de l</w:t>
      </w:r>
      <w:r>
        <w:rPr>
          <w:szCs w:val="32"/>
        </w:rPr>
        <w:t>’</w:t>
      </w:r>
      <w:r w:rsidR="00CC13A3" w:rsidRPr="00EA49B4">
        <w:rPr>
          <w:szCs w:val="32"/>
        </w:rPr>
        <w:t>Asie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ce dessein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non pas une folle vanité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l</w:t>
      </w:r>
      <w:r>
        <w:rPr>
          <w:szCs w:val="32"/>
        </w:rPr>
        <w:t>’</w:t>
      </w:r>
      <w:r w:rsidR="00CC13A3" w:rsidRPr="00EA49B4">
        <w:rPr>
          <w:szCs w:val="32"/>
        </w:rPr>
        <w:t>a porté à agir ainsi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Et combien il eut à souffrir à cet égard de l</w:t>
      </w:r>
      <w:r>
        <w:rPr>
          <w:szCs w:val="32"/>
        </w:rPr>
        <w:t>’</w:t>
      </w:r>
      <w:r w:rsidR="00CC13A3" w:rsidRPr="00EA49B4">
        <w:rPr>
          <w:szCs w:val="32"/>
        </w:rPr>
        <w:t>opiniâtreté de quelques-uns de ses Macédoniens qui n</w:t>
      </w:r>
      <w:r>
        <w:rPr>
          <w:szCs w:val="32"/>
        </w:rPr>
        <w:t>’</w:t>
      </w:r>
      <w:r w:rsidR="00CC13A3" w:rsidRPr="00EA49B4">
        <w:rPr>
          <w:szCs w:val="32"/>
        </w:rPr>
        <w:t>entendaient rien à ses vues</w:t>
      </w:r>
      <w:r>
        <w:rPr>
          <w:szCs w:val="32"/>
        </w:rPr>
        <w:t> !</w:t>
      </w:r>
    </w:p>
    <w:p w14:paraId="1C537794" w14:textId="0B06FABE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après tout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Alexandre n</w:t>
      </w:r>
      <w:r>
        <w:rPr>
          <w:szCs w:val="32"/>
        </w:rPr>
        <w:t>’</w:t>
      </w:r>
      <w:r w:rsidR="00CC13A3" w:rsidRPr="00EA49B4">
        <w:rPr>
          <w:szCs w:val="32"/>
        </w:rPr>
        <w:t>a fait qu</w:t>
      </w:r>
      <w:r>
        <w:rPr>
          <w:szCs w:val="32"/>
        </w:rPr>
        <w:t>’</w:t>
      </w:r>
      <w:r w:rsidR="00CC13A3" w:rsidRPr="00EA49B4">
        <w:rPr>
          <w:szCs w:val="32"/>
        </w:rPr>
        <w:t>employer des moyens dont tous les grands politiques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ont fait usage aussi bien que lui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est aussi par des </w:t>
      </w:r>
      <w:r w:rsidR="00CC13A3" w:rsidRPr="00EA49B4">
        <w:rPr>
          <w:i/>
          <w:iCs/>
        </w:rPr>
        <w:t>dragonnades</w:t>
      </w:r>
      <w:r w:rsidR="00CC13A3" w:rsidRPr="00EA49B4">
        <w:rPr>
          <w:rStyle w:val="Appelnotedebasdep"/>
          <w:iCs/>
        </w:rPr>
        <w:footnoteReference w:id="8"/>
      </w:r>
      <w:r w:rsidR="00CC13A3" w:rsidRPr="00EA49B4">
        <w:rPr>
          <w:szCs w:val="32"/>
        </w:rPr>
        <w:t xml:space="preserve"> et des </w:t>
      </w:r>
      <w:r w:rsidR="00CC13A3" w:rsidRPr="00EA49B4">
        <w:rPr>
          <w:i/>
          <w:iCs/>
        </w:rPr>
        <w:t>fraudes pieuses</w:t>
      </w:r>
      <w:r w:rsidR="00CC13A3" w:rsidRPr="00EA49B4">
        <w:rPr>
          <w:szCs w:val="32"/>
        </w:rPr>
        <w:t xml:space="preserve"> qu</w:t>
      </w:r>
      <w:r>
        <w:rPr>
          <w:szCs w:val="32"/>
        </w:rPr>
        <w:t>’</w:t>
      </w:r>
      <w:r w:rsidR="00CC13A3" w:rsidRPr="00EA49B4">
        <w:rPr>
          <w:szCs w:val="32"/>
        </w:rPr>
        <w:t>il a voulu donner aux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malgré 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sagesse et le bonheur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ce qu</w:t>
      </w:r>
      <w:r>
        <w:rPr>
          <w:szCs w:val="32"/>
        </w:rPr>
        <w:t>’</w:t>
      </w:r>
      <w:r w:rsidR="00CC13A3" w:rsidRPr="00EA49B4">
        <w:rPr>
          <w:szCs w:val="32"/>
        </w:rPr>
        <w:t>il y a de pire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 Alexandre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les accès de sa fureur aveugle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épargnait ni amis ni ennemis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entendez sûrement </w:t>
      </w:r>
      <w:r w:rsidR="00CC13A3" w:rsidRPr="00EA49B4">
        <w:rPr>
          <w:szCs w:val="32"/>
        </w:rPr>
        <w:lastRenderedPageBreak/>
        <w:t>pas justifier les excès de cette colère qu</w:t>
      </w:r>
      <w:r>
        <w:rPr>
          <w:szCs w:val="32"/>
        </w:rPr>
        <w:t>’</w:t>
      </w:r>
      <w:r w:rsidR="00CC13A3" w:rsidRPr="00EA49B4">
        <w:rPr>
          <w:szCs w:val="32"/>
        </w:rPr>
        <w:t>il ne pouvait réprimer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est impossible de dire un mot en faveur d</w:t>
      </w:r>
      <w:r>
        <w:rPr>
          <w:szCs w:val="32"/>
        </w:rPr>
        <w:t>’</w:t>
      </w:r>
      <w:r w:rsidR="00CC13A3" w:rsidRPr="00EA49B4">
        <w:rPr>
          <w:szCs w:val="32"/>
        </w:rPr>
        <w:t>un homme qui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une provocation passagère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 laisse entraîner à commettre des meurtres</w:t>
      </w:r>
      <w:r>
        <w:rPr>
          <w:szCs w:val="32"/>
        </w:rPr>
        <w:t>. »</w:t>
      </w:r>
    </w:p>
    <w:p w14:paraId="3DB1185D" w14:textId="3D5832A2" w:rsidR="007D0B10" w:rsidRDefault="00CC13A3" w:rsidP="00CC13A3">
      <w:pPr>
        <w:rPr>
          <w:szCs w:val="32"/>
        </w:rPr>
      </w:pP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instant que j</w:t>
      </w:r>
      <w:r w:rsidR="007D0B10">
        <w:rPr>
          <w:szCs w:val="32"/>
        </w:rPr>
        <w:t>’</w:t>
      </w:r>
      <w:r w:rsidRPr="00EA49B4">
        <w:rPr>
          <w:szCs w:val="32"/>
        </w:rPr>
        <w:t>eus laissé échapper ces paroles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sentis ce que je venais de faire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entre mon maître et moi une sorte de sympathie magnétique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sorte qu</w:t>
      </w:r>
      <w:r w:rsidR="007D0B10">
        <w:rPr>
          <w:szCs w:val="32"/>
        </w:rPr>
        <w:t>’</w:t>
      </w:r>
      <w:r w:rsidRPr="00EA49B4">
        <w:rPr>
          <w:szCs w:val="32"/>
        </w:rPr>
        <w:t>elles n</w:t>
      </w:r>
      <w:r w:rsidR="007D0B10">
        <w:rPr>
          <w:szCs w:val="32"/>
        </w:rPr>
        <w:t>’</w:t>
      </w:r>
      <w:r w:rsidRPr="00EA49B4">
        <w:rPr>
          <w:szCs w:val="32"/>
        </w:rPr>
        <w:t>eurent pas plus tôt fait leur effet sur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aussitôt ma conscience me reprocha la barbarie de l</w:t>
      </w:r>
      <w:r w:rsidR="007D0B10">
        <w:rPr>
          <w:szCs w:val="32"/>
        </w:rPr>
        <w:t>’</w:t>
      </w:r>
      <w:r w:rsidRPr="00EA49B4">
        <w:rPr>
          <w:szCs w:val="32"/>
        </w:rPr>
        <w:t>allusion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restâmes confondus l</w:t>
      </w:r>
      <w:r w:rsidR="007D0B10">
        <w:rPr>
          <w:szCs w:val="32"/>
        </w:rPr>
        <w:t>’</w:t>
      </w:r>
      <w:r w:rsidRPr="00EA49B4">
        <w:rPr>
          <w:szCs w:val="32"/>
        </w:rPr>
        <w:t>un par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œil sur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vis à travers son teint transparent le sang disparaître et revenir tout à coup avec rapidité et violence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osais pas proférer une syllabe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crainte de commettre une faute encore pire que celle dans laquelle je venais de tomber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Après un effort court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pénible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continuer la conversation</w:t>
      </w:r>
      <w:r w:rsidR="007D0B10">
        <w:rPr>
          <w:szCs w:val="32"/>
        </w:rPr>
        <w:t>, M. </w:t>
      </w:r>
      <w:r w:rsidRPr="00EA49B4">
        <w:rPr>
          <w:szCs w:val="32"/>
        </w:rPr>
        <w:t>Falkland reprit d</w:t>
      </w:r>
      <w:r w:rsidR="007D0B10">
        <w:rPr>
          <w:szCs w:val="32"/>
        </w:rPr>
        <w:t>’</w:t>
      </w:r>
      <w:r w:rsidRPr="00EA49B4">
        <w:rPr>
          <w:szCs w:val="32"/>
        </w:rPr>
        <w:t>une voix tremblante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se calmant peu à peu</w:t>
      </w:r>
      <w:r w:rsidR="007D0B10">
        <w:rPr>
          <w:szCs w:val="32"/>
        </w:rPr>
        <w:t> :</w:t>
      </w:r>
    </w:p>
    <w:p w14:paraId="4D87C5C9" w14:textId="6BFF56C8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êtes pas de bonne foi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Alexandre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Il faut mettre plus d</w:t>
      </w:r>
      <w:r>
        <w:rPr>
          <w:szCs w:val="32"/>
        </w:rPr>
        <w:t>’</w:t>
      </w:r>
      <w:r w:rsidR="00CC13A3" w:rsidRPr="00EA49B4">
        <w:rPr>
          <w:szCs w:val="32"/>
        </w:rPr>
        <w:t>indulgence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veux dire qu</w:t>
      </w:r>
      <w:r>
        <w:rPr>
          <w:szCs w:val="32"/>
        </w:rPr>
        <w:t>’</w:t>
      </w:r>
      <w:r w:rsidR="00CC13A3" w:rsidRPr="00EA49B4">
        <w:rPr>
          <w:szCs w:val="32"/>
        </w:rPr>
        <w:t>Alexandre ne mérite pas d</w:t>
      </w:r>
      <w:r>
        <w:rPr>
          <w:szCs w:val="32"/>
        </w:rPr>
        <w:t>’</w:t>
      </w:r>
      <w:r w:rsidR="00CC13A3" w:rsidRPr="00EA49B4">
        <w:rPr>
          <w:szCs w:val="32"/>
        </w:rPr>
        <w:t>être traité aussi sévèrement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Rappelez-vous ses larmes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ses remords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cette résolution de ne plus prendre de nourriture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dont on eut tant de peine à le faire revenir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Tout cela ne prouve-t-il pas une vive sensibilité et un sentiment profond de justice au fond du cœur</w:t>
      </w:r>
      <w:r>
        <w:rPr>
          <w:szCs w:val="32"/>
        </w:rPr>
        <w:t xml:space="preserve"> ?… 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Alexandre était un véritable et judicieux ami de l</w:t>
      </w:r>
      <w:r>
        <w:rPr>
          <w:szCs w:val="32"/>
        </w:rPr>
        <w:t>’</w:t>
      </w:r>
      <w:r w:rsidR="00CC13A3" w:rsidRPr="00EA49B4">
        <w:rPr>
          <w:szCs w:val="32"/>
        </w:rPr>
        <w:t>humanité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son vrai mérite n</w:t>
      </w:r>
      <w:r>
        <w:rPr>
          <w:szCs w:val="32"/>
        </w:rPr>
        <w:t>’</w:t>
      </w:r>
      <w:r w:rsidR="00CC13A3" w:rsidRPr="00EA49B4">
        <w:rPr>
          <w:szCs w:val="32"/>
        </w:rPr>
        <w:t>a pas été compris</w:t>
      </w:r>
      <w:r>
        <w:rPr>
          <w:szCs w:val="32"/>
        </w:rPr>
        <w:t>. »</w:t>
      </w:r>
    </w:p>
    <w:p w14:paraId="03AAB21D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ne sais comment rendre la situation de mon âme en ce moment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une idée s</w:t>
      </w:r>
      <w:r w:rsidR="007D0B10">
        <w:rPr>
          <w:szCs w:val="32"/>
        </w:rPr>
        <w:t>’</w:t>
      </w:r>
      <w:r w:rsidRPr="00EA49B4">
        <w:rPr>
          <w:szCs w:val="32"/>
        </w:rPr>
        <w:t>est emparée de l</w:t>
      </w:r>
      <w:r w:rsidR="007D0B10">
        <w:rPr>
          <w:szCs w:val="32"/>
        </w:rPr>
        <w:t>’</w:t>
      </w:r>
      <w:r w:rsidRPr="00EA49B4">
        <w:rPr>
          <w:szCs w:val="32"/>
        </w:rPr>
        <w:t>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presque impossible de l</w:t>
      </w:r>
      <w:r w:rsidR="007D0B10">
        <w:rPr>
          <w:szCs w:val="32"/>
        </w:rPr>
        <w:t>’</w:t>
      </w:r>
      <w:r w:rsidRPr="00EA49B4">
        <w:rPr>
          <w:szCs w:val="32"/>
        </w:rPr>
        <w:t>empêcher de se faire passage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faute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fois commise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 je ne sais quel pouvoir magique qui nous entraîne à en faire une seconde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elle nous ôte cette confiance en nous-mêmes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ce sentiment de notre force auquel </w:t>
      </w:r>
      <w:r w:rsidRPr="00EA49B4">
        <w:rPr>
          <w:szCs w:val="32"/>
        </w:rPr>
        <w:lastRenderedPageBreak/>
        <w:t>nous devons la plupart de nos vertus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curiosité est un penchant toujours actif et inquiet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souvent il nous presse d</w:t>
      </w:r>
      <w:r w:rsidR="007D0B10">
        <w:rPr>
          <w:szCs w:val="32"/>
        </w:rPr>
        <w:t>’</w:t>
      </w:r>
      <w:r w:rsidRPr="00EA49B4">
        <w:rPr>
          <w:szCs w:val="32"/>
        </w:rPr>
        <w:t>une manière d</w:t>
      </w:r>
      <w:r w:rsidR="007D0B10">
        <w:rPr>
          <w:szCs w:val="32"/>
        </w:rPr>
        <w:t>’</w:t>
      </w:r>
      <w:r w:rsidRPr="00EA49B4">
        <w:rPr>
          <w:szCs w:val="32"/>
        </w:rPr>
        <w:t>autant plus irrésistible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y a de plus de danger à le satisfaire</w:t>
      </w:r>
      <w:r w:rsidR="007D0B10">
        <w:rPr>
          <w:szCs w:val="32"/>
        </w:rPr>
        <w:t>.</w:t>
      </w:r>
    </w:p>
    <w:p w14:paraId="73005EF1" w14:textId="4E007C3B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Clitus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repris-je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était un homme dont les manières étaient très-brutales et très-choquantes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</w:t>
      </w:r>
      <w:r>
        <w:rPr>
          <w:szCs w:val="32"/>
        </w:rPr>
        <w:t> ? »</w:t>
      </w:r>
    </w:p>
    <w:p w14:paraId="2ADE3521" w14:textId="0C00E2D8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sentit toute la force de cet appel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me lança un regard perçant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s</w:t>
      </w:r>
      <w:r>
        <w:rPr>
          <w:szCs w:val="32"/>
        </w:rPr>
        <w:t>’</w:t>
      </w:r>
      <w:r w:rsidR="00CC13A3" w:rsidRPr="00EA49B4">
        <w:rPr>
          <w:szCs w:val="32"/>
        </w:rPr>
        <w:t>il eût voulu voir au fond de mon 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aussitôt il détourna les yeux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pus m</w:t>
      </w:r>
      <w:r>
        <w:rPr>
          <w:szCs w:val="32"/>
        </w:rPr>
        <w:t>’</w:t>
      </w:r>
      <w:r w:rsidR="00CC13A3" w:rsidRPr="00EA49B4">
        <w:rPr>
          <w:szCs w:val="32"/>
        </w:rPr>
        <w:t>apercevoir qu</w:t>
      </w:r>
      <w:r>
        <w:rPr>
          <w:szCs w:val="32"/>
        </w:rPr>
        <w:t>’</w:t>
      </w:r>
      <w:r w:rsidR="00CC13A3" w:rsidRPr="00EA49B4">
        <w:rPr>
          <w:szCs w:val="32"/>
        </w:rPr>
        <w:t>il était saisi d</w:t>
      </w:r>
      <w:r>
        <w:rPr>
          <w:szCs w:val="32"/>
        </w:rPr>
        <w:t>’</w:t>
      </w:r>
      <w:r w:rsidR="00CC13A3" w:rsidRPr="00EA49B4">
        <w:rPr>
          <w:szCs w:val="32"/>
        </w:rPr>
        <w:t>un frissonnement convulsif qu</w:t>
      </w:r>
      <w:r>
        <w:rPr>
          <w:szCs w:val="32"/>
        </w:rPr>
        <w:t>’</w:t>
      </w:r>
      <w:r w:rsidR="00CC13A3" w:rsidRPr="00EA49B4">
        <w:rPr>
          <w:szCs w:val="32"/>
        </w:rPr>
        <w:t>il cherchait à dissimuler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qui avait je ne sais quoi d</w:t>
      </w:r>
      <w:r>
        <w:rPr>
          <w:szCs w:val="32"/>
        </w:rPr>
        <w:t>’</w:t>
      </w:r>
      <w:r w:rsidR="00CC13A3" w:rsidRPr="00EA49B4">
        <w:rPr>
          <w:szCs w:val="32"/>
        </w:rPr>
        <w:t>effrayant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laissa ce qu</w:t>
      </w:r>
      <w:r>
        <w:rPr>
          <w:szCs w:val="32"/>
        </w:rPr>
        <w:t>’</w:t>
      </w:r>
      <w:r w:rsidR="00CC13A3" w:rsidRPr="00EA49B4">
        <w:rPr>
          <w:szCs w:val="32"/>
        </w:rPr>
        <w:t>il faisait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fit quelques pas dans la chambre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son visage prit par degrés une expression singulière de férocité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sortit brusquement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poussa la porte avec une violence capable d</w:t>
      </w:r>
      <w:r>
        <w:rPr>
          <w:szCs w:val="32"/>
        </w:rPr>
        <w:t>’</w:t>
      </w:r>
      <w:r w:rsidR="00CC13A3" w:rsidRPr="00EA49B4">
        <w:rPr>
          <w:szCs w:val="32"/>
        </w:rPr>
        <w:t>ébranler toute la maison</w:t>
      </w:r>
      <w:r>
        <w:rPr>
          <w:szCs w:val="32"/>
        </w:rPr>
        <w:t>…</w:t>
      </w:r>
    </w:p>
    <w:p w14:paraId="5102A4DD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Est-ce-là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dis-je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effet d</w:t>
      </w:r>
      <w:r w:rsidR="007D0B10">
        <w:rPr>
          <w:szCs w:val="32"/>
        </w:rPr>
        <w:t>’</w:t>
      </w:r>
      <w:r w:rsidRPr="00EA49B4">
        <w:rPr>
          <w:szCs w:val="32"/>
        </w:rPr>
        <w:t>une conscience coupable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ou 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est-ce l</w:t>
      </w:r>
      <w:r w:rsidR="007D0B10">
        <w:rPr>
          <w:szCs w:val="32"/>
        </w:rPr>
        <w:t>’</w:t>
      </w:r>
      <w:r w:rsidRPr="00EA49B4">
        <w:rPr>
          <w:szCs w:val="32"/>
        </w:rPr>
        <w:t>indignation d</w:t>
      </w:r>
      <w:r w:rsidR="007D0B10">
        <w:rPr>
          <w:szCs w:val="32"/>
        </w:rPr>
        <w:t>’</w:t>
      </w:r>
      <w:r w:rsidRPr="00EA49B4">
        <w:rPr>
          <w:szCs w:val="32"/>
        </w:rPr>
        <w:t>un homme d</w:t>
      </w:r>
      <w:r w:rsidR="007D0B10">
        <w:rPr>
          <w:szCs w:val="32"/>
        </w:rPr>
        <w:t>’</w:t>
      </w:r>
      <w:r w:rsidRPr="00EA49B4">
        <w:rPr>
          <w:szCs w:val="32"/>
        </w:rPr>
        <w:t>honneur injustement accusé d</w:t>
      </w:r>
      <w:r w:rsidR="007D0B10">
        <w:rPr>
          <w:szCs w:val="32"/>
        </w:rPr>
        <w:t>’</w:t>
      </w:r>
      <w:r w:rsidRPr="00EA49B4">
        <w:rPr>
          <w:szCs w:val="32"/>
        </w:rPr>
        <w:t>un crime</w:t>
      </w:r>
      <w:r w:rsidR="007D0B10">
        <w:rPr>
          <w:szCs w:val="32"/>
        </w:rPr>
        <w:t> ?</w:t>
      </w:r>
    </w:p>
    <w:p w14:paraId="33B674CB" w14:textId="29A8EFC2" w:rsidR="00CC13A3" w:rsidRPr="00EA49B4" w:rsidRDefault="00CC13A3" w:rsidP="007D0B10">
      <w:pPr>
        <w:pStyle w:val="Titre1"/>
      </w:pPr>
      <w:bookmarkStart w:id="17" w:name="_Toc194843906"/>
      <w:r w:rsidRPr="00EA49B4">
        <w:lastRenderedPageBreak/>
        <w:t>XIV</w:t>
      </w:r>
      <w:bookmarkEnd w:id="17"/>
    </w:p>
    <w:p w14:paraId="490F4D09" w14:textId="5C45B8B9" w:rsidR="007D0B10" w:rsidRDefault="00CC13A3" w:rsidP="00CC13A3">
      <w:pPr>
        <w:rPr>
          <w:szCs w:val="32"/>
        </w:rPr>
      </w:pPr>
      <w:r w:rsidRPr="00EA49B4">
        <w:rPr>
          <w:szCs w:val="32"/>
        </w:rPr>
        <w:t>Le lecteur doit voir avec quelle rapidité j</w:t>
      </w:r>
      <w:r w:rsidR="007D0B10">
        <w:rPr>
          <w:szCs w:val="32"/>
        </w:rPr>
        <w:t>’</w:t>
      </w:r>
      <w:r w:rsidRPr="00EA49B4">
        <w:rPr>
          <w:szCs w:val="32"/>
        </w:rPr>
        <w:t>avançais au bord du précipice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bien un sentiment confus qui m</w:t>
      </w:r>
      <w:r w:rsidR="007D0B10">
        <w:rPr>
          <w:szCs w:val="32"/>
        </w:rPr>
        <w:t>’</w:t>
      </w:r>
      <w:r w:rsidRPr="00EA49B4">
        <w:rPr>
          <w:szCs w:val="32"/>
        </w:rPr>
        <w:t>avertissait de ce que j</w:t>
      </w:r>
      <w:r w:rsidR="007D0B10">
        <w:rPr>
          <w:szCs w:val="32"/>
        </w:rPr>
        <w:t>’</w:t>
      </w:r>
      <w:r w:rsidRPr="00EA49B4">
        <w:rPr>
          <w:szCs w:val="32"/>
        </w:rPr>
        <w:t>allais 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je ne pouvais m</w:t>
      </w:r>
      <w:r w:rsidR="007D0B10">
        <w:rPr>
          <w:szCs w:val="32"/>
        </w:rPr>
        <w:t>’</w:t>
      </w:r>
      <w:r w:rsidRPr="00EA49B4">
        <w:rPr>
          <w:szCs w:val="32"/>
        </w:rPr>
        <w:t>arrêter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Est-il possible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disais-je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accablé comme il l</w:t>
      </w:r>
      <w:r w:rsidR="007D0B10">
        <w:rPr>
          <w:szCs w:val="32"/>
        </w:rPr>
        <w:t>’</w:t>
      </w:r>
      <w:r w:rsidRPr="00EA49B4">
        <w:rPr>
          <w:szCs w:val="32"/>
        </w:rPr>
        <w:t>est de l</w:t>
      </w:r>
      <w:r w:rsidR="007D0B10">
        <w:rPr>
          <w:szCs w:val="32"/>
        </w:rPr>
        <w:t>’</w:t>
      </w:r>
      <w:r w:rsidRPr="00EA49B4">
        <w:rPr>
          <w:szCs w:val="32"/>
        </w:rPr>
        <w:t>idée de s</w:t>
      </w:r>
      <w:r w:rsidR="007D0B10">
        <w:rPr>
          <w:szCs w:val="32"/>
        </w:rPr>
        <w:t>’</w:t>
      </w:r>
      <w:r w:rsidRPr="00EA49B4">
        <w:rPr>
          <w:szCs w:val="32"/>
        </w:rPr>
        <w:t>être vu injustement déshonoré à la face de la 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veuille supporter plus longtemps la présence d</w:t>
      </w:r>
      <w:r w:rsidR="007D0B10">
        <w:rPr>
          <w:szCs w:val="32"/>
        </w:rPr>
        <w:t>’</w:t>
      </w:r>
      <w:r w:rsidRPr="00EA49B4">
        <w:rPr>
          <w:szCs w:val="32"/>
        </w:rPr>
        <w:t>un indiscret et importun jeune homme qui est sans cesse à lui ramener son déshonneur sous les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semble le plus acharné à entretenir une odieuse imputation</w:t>
      </w:r>
      <w:r w:rsidR="007D0B10">
        <w:rPr>
          <w:szCs w:val="32"/>
        </w:rPr>
        <w:t> ?</w:t>
      </w:r>
    </w:p>
    <w:p w14:paraId="27F290F9" w14:textId="34A620D7" w:rsidR="007D0B10" w:rsidRDefault="00CC13A3" w:rsidP="00CC13A3">
      <w:pPr>
        <w:rPr>
          <w:szCs w:val="32"/>
        </w:rPr>
      </w:pP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sentais que </w:t>
      </w:r>
      <w:r w:rsidR="007D0B10">
        <w:rPr>
          <w:szCs w:val="32"/>
        </w:rPr>
        <w:t>M. </w:t>
      </w:r>
      <w:r w:rsidRPr="00EA49B4">
        <w:rPr>
          <w:szCs w:val="32"/>
        </w:rPr>
        <w:t>Falkland ne se déciderait pas facilement à me renvoyer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même raison qui le faisait s</w:t>
      </w:r>
      <w:r w:rsidR="007D0B10">
        <w:rPr>
          <w:szCs w:val="32"/>
        </w:rPr>
        <w:t>’</w:t>
      </w:r>
      <w:r w:rsidRPr="00EA49B4">
        <w:rPr>
          <w:szCs w:val="32"/>
        </w:rPr>
        <w:t>abstenir de beaucoup d</w:t>
      </w:r>
      <w:r w:rsidR="007D0B10">
        <w:rPr>
          <w:szCs w:val="32"/>
        </w:rPr>
        <w:t>’</w:t>
      </w:r>
      <w:r w:rsidRPr="00EA49B4">
        <w:rPr>
          <w:szCs w:val="32"/>
        </w:rPr>
        <w:t>autres actions qui auraient pu déceler en lui une sensibilité trop chatouilleuse et trop prompte à prendre ombrage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cette réflexion était fort peu consolante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allât nourrir contre moi dans son cœur une haine toujours croissante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se crût forcé de me retenir auprès de lui comme une croix dont on ne peut se délivrer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idée qui ne me promettait rien de bon pour ma tranquillité à venir</w:t>
      </w:r>
      <w:r w:rsidR="007D0B10">
        <w:rPr>
          <w:szCs w:val="32"/>
        </w:rPr>
        <w:t>.</w:t>
      </w:r>
    </w:p>
    <w:p w14:paraId="4E39DF56" w14:textId="04ACFF0B" w:rsidR="007D0B10" w:rsidRDefault="00CC13A3" w:rsidP="00CC13A3">
      <w:pPr>
        <w:rPr>
          <w:szCs w:val="32"/>
        </w:rPr>
      </w:pPr>
      <w:r w:rsidRPr="00EA49B4">
        <w:rPr>
          <w:szCs w:val="32"/>
        </w:rPr>
        <w:t>Ce fut quelque temps après ceci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en vidant un bureau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aperçus un papier qui avait glissé derrière un des tiroirs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auquel on n</w:t>
      </w:r>
      <w:r w:rsidR="007D0B10">
        <w:rPr>
          <w:szCs w:val="32"/>
        </w:rPr>
        <w:t>’</w:t>
      </w:r>
      <w:r w:rsidRPr="00EA49B4">
        <w:rPr>
          <w:szCs w:val="32"/>
        </w:rPr>
        <w:t>avait pas pris garde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un autre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curiosité aurait peut-être cédé aux principes de la délicatesse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aurais rendu le papier sans l</w:t>
      </w:r>
      <w:r w:rsidR="007D0B10">
        <w:rPr>
          <w:szCs w:val="32"/>
        </w:rPr>
        <w:t>’</w:t>
      </w:r>
      <w:r w:rsidRPr="00EA49B4">
        <w:rPr>
          <w:szCs w:val="32"/>
        </w:rPr>
        <w:t>ouvrir à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qui il appartenait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tout ce qui avait précédé avait trop vivement excité en moi le désir d</w:t>
      </w:r>
      <w:r w:rsidR="007D0B10">
        <w:rPr>
          <w:szCs w:val="32"/>
        </w:rPr>
        <w:t>’</w:t>
      </w:r>
      <w:r w:rsidRPr="00EA49B4">
        <w:rPr>
          <w:szCs w:val="32"/>
        </w:rPr>
        <w:t>acquérir des éclaircissements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me permettre de négliger l</w:t>
      </w:r>
      <w:r w:rsidR="007D0B10">
        <w:rPr>
          <w:szCs w:val="32"/>
        </w:rPr>
        <w:t>’</w:t>
      </w:r>
      <w:r w:rsidRPr="00EA49B4">
        <w:rPr>
          <w:szCs w:val="32"/>
        </w:rPr>
        <w:t>occasion qui s</w:t>
      </w:r>
      <w:r w:rsidR="007D0B10">
        <w:rPr>
          <w:szCs w:val="32"/>
        </w:rPr>
        <w:t>’</w:t>
      </w:r>
      <w:r w:rsidRPr="00EA49B4">
        <w:rPr>
          <w:szCs w:val="32"/>
        </w:rPr>
        <w:t>offrait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papier se trouva être une lettre de Hawkins père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paraissait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après son contenu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avait été écrite 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époque où il </w:t>
      </w:r>
      <w:r w:rsidRPr="00EA49B4">
        <w:rPr>
          <w:szCs w:val="32"/>
        </w:rPr>
        <w:lastRenderedPageBreak/>
        <w:t xml:space="preserve">avait commencé à songer à se dérober par la fuite aux persécutions de </w:t>
      </w:r>
      <w:r w:rsidR="007D0B10">
        <w:rPr>
          <w:szCs w:val="32"/>
        </w:rPr>
        <w:t>M. </w:t>
      </w:r>
      <w:r w:rsidRPr="00EA49B4">
        <w:rPr>
          <w:szCs w:val="32"/>
        </w:rPr>
        <w:t>Tyrrel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Elle était ainsi conçue</w:t>
      </w:r>
      <w:r w:rsidR="007D0B10">
        <w:rPr>
          <w:szCs w:val="32"/>
        </w:rPr>
        <w:t> :</w:t>
      </w:r>
    </w:p>
    <w:p w14:paraId="6F209FB1" w14:textId="1FB06C5D" w:rsidR="00CC13A3" w:rsidRPr="00EA49B4" w:rsidRDefault="00CC13A3" w:rsidP="00CC13A3">
      <w:pPr>
        <w:rPr>
          <w:szCs w:val="32"/>
        </w:rPr>
      </w:pPr>
    </w:p>
    <w:p w14:paraId="4B5CB95F" w14:textId="77777777" w:rsidR="007D0B10" w:rsidRDefault="007D0B10" w:rsidP="00CC13A3">
      <w:r>
        <w:t>« </w:t>
      </w:r>
      <w:r w:rsidR="00CC13A3" w:rsidRPr="00EA49B4">
        <w:t>Mon honorable monsieur</w:t>
      </w:r>
      <w:r>
        <w:t>,</w:t>
      </w:r>
    </w:p>
    <w:p w14:paraId="1EE860C5" w14:textId="77777777" w:rsidR="007D0B10" w:rsidRDefault="007D0B10" w:rsidP="00CC13A3">
      <w:r>
        <w:t>» </w:t>
      </w:r>
      <w:r w:rsidR="00CC13A3" w:rsidRPr="00EA49B4">
        <w:t>J</w:t>
      </w:r>
      <w:r>
        <w:t>’</w:t>
      </w:r>
      <w:r w:rsidR="00CC13A3" w:rsidRPr="00EA49B4">
        <w:t>ai été pendant quelque temps dans l</w:t>
      </w:r>
      <w:r>
        <w:t>’</w:t>
      </w:r>
      <w:r w:rsidR="00CC13A3" w:rsidRPr="00EA49B4">
        <w:t>espérance que Votre Honneur serait de retour d</w:t>
      </w:r>
      <w:r>
        <w:t>’</w:t>
      </w:r>
      <w:r w:rsidR="00CC13A3" w:rsidRPr="00EA49B4">
        <w:t>un jour à l</w:t>
      </w:r>
      <w:r>
        <w:t>’</w:t>
      </w:r>
      <w:r w:rsidR="00CC13A3" w:rsidRPr="00EA49B4">
        <w:t>autre dans nos cantons</w:t>
      </w:r>
      <w:r>
        <w:t xml:space="preserve">. </w:t>
      </w:r>
      <w:r w:rsidR="00CC13A3" w:rsidRPr="00EA49B4">
        <w:t>Le vieux Warnes et sa femme</w:t>
      </w:r>
      <w:r>
        <w:t xml:space="preserve">, </w:t>
      </w:r>
      <w:r w:rsidR="00CC13A3" w:rsidRPr="00EA49B4">
        <w:t>qui sont restés pour garder votre maison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ont dit qu</w:t>
      </w:r>
      <w:r>
        <w:t>’</w:t>
      </w:r>
      <w:r w:rsidR="00CC13A3" w:rsidRPr="00EA49B4">
        <w:t>ils ne pouvaient pas m</w:t>
      </w:r>
      <w:r>
        <w:t>’</w:t>
      </w:r>
      <w:r w:rsidR="00CC13A3" w:rsidRPr="00EA49B4">
        <w:t>informer au juste quand cela serait</w:t>
      </w:r>
      <w:r>
        <w:t xml:space="preserve">, </w:t>
      </w:r>
      <w:r w:rsidR="00CC13A3" w:rsidRPr="00EA49B4">
        <w:t>ni me dire en quel endroit de l</w:t>
      </w:r>
      <w:r>
        <w:t>’</w:t>
      </w:r>
      <w:r w:rsidR="00CC13A3" w:rsidRPr="00EA49B4">
        <w:t>Angleterre vous étiez pour le moment</w:t>
      </w:r>
      <w:r>
        <w:t xml:space="preserve">. </w:t>
      </w:r>
      <w:r w:rsidR="00CC13A3" w:rsidRPr="00EA49B4">
        <w:t>Quant à ce qui me regarde</w:t>
      </w:r>
      <w:r>
        <w:t xml:space="preserve">, </w:t>
      </w:r>
      <w:r w:rsidR="00CC13A3" w:rsidRPr="00EA49B4">
        <w:t>le malheur m</w:t>
      </w:r>
      <w:r>
        <w:t>’</w:t>
      </w:r>
      <w:r w:rsidR="00CC13A3" w:rsidRPr="00EA49B4">
        <w:t>en veut à tel point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il faut que je prenne un parti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une chose bien sûre</w:t>
      </w:r>
      <w:r>
        <w:t xml:space="preserve">, </w:t>
      </w:r>
      <w:r w:rsidR="00CC13A3" w:rsidRPr="00EA49B4">
        <w:t>et cela tout de suite</w:t>
      </w:r>
      <w:r>
        <w:t xml:space="preserve">. </w:t>
      </w:r>
      <w:r w:rsidR="00CC13A3" w:rsidRPr="00EA49B4">
        <w:t>Notre squire</w:t>
      </w:r>
      <w:r>
        <w:t xml:space="preserve">, </w:t>
      </w:r>
      <w:r w:rsidR="00CC13A3" w:rsidRPr="00EA49B4">
        <w:t>qui m</w:t>
      </w:r>
      <w:r>
        <w:t>’</w:t>
      </w:r>
      <w:r w:rsidR="00CC13A3" w:rsidRPr="00EA49B4">
        <w:t>a d</w:t>
      </w:r>
      <w:r>
        <w:t>’</w:t>
      </w:r>
      <w:r w:rsidR="00CC13A3" w:rsidRPr="00EA49B4">
        <w:t>abord traité avec assez de bonté</w:t>
      </w:r>
      <w:r>
        <w:t xml:space="preserve">, </w:t>
      </w:r>
      <w:r w:rsidR="00CC13A3" w:rsidRPr="00EA49B4">
        <w:t>il faut que j</w:t>
      </w:r>
      <w:r>
        <w:t>’</w:t>
      </w:r>
      <w:r w:rsidR="00CC13A3" w:rsidRPr="00EA49B4">
        <w:t>en convienne</w:t>
      </w:r>
      <w:r>
        <w:t xml:space="preserve">, </w:t>
      </w:r>
      <w:r w:rsidR="00CC13A3" w:rsidRPr="00EA49B4">
        <w:t>quoique j</w:t>
      </w:r>
      <w:r>
        <w:t>’</w:t>
      </w:r>
      <w:r w:rsidR="00CC13A3" w:rsidRPr="00EA49B4">
        <w:t>aie bien peur qu</w:t>
      </w:r>
      <w:r>
        <w:t>’</w:t>
      </w:r>
      <w:r w:rsidR="00CC13A3" w:rsidRPr="00EA49B4">
        <w:t>il l</w:t>
      </w:r>
      <w:r>
        <w:t>’</w:t>
      </w:r>
      <w:r w:rsidR="00CC13A3" w:rsidRPr="00EA49B4">
        <w:t>ait fait en partie pour faire pièce au squire Underwood</w:t>
      </w:r>
      <w:r>
        <w:t xml:space="preserve">, </w:t>
      </w:r>
      <w:r w:rsidR="00CC13A3" w:rsidRPr="00EA49B4">
        <w:t>a résolu depuis de me perdre tout à fait</w:t>
      </w:r>
      <w:r>
        <w:t xml:space="preserve">. </w:t>
      </w:r>
      <w:r w:rsidR="00CC13A3" w:rsidRPr="00EA49B4">
        <w:t>Au moins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je ne me suis pas laissé écraser comme un ver</w:t>
      </w:r>
      <w:r>
        <w:t xml:space="preserve">, </w:t>
      </w:r>
      <w:r w:rsidR="00CC13A3" w:rsidRPr="00EA49B4">
        <w:t>je me suis défendu de mon mieux</w:t>
      </w:r>
      <w:r>
        <w:t xml:space="preserve">, </w:t>
      </w:r>
      <w:r w:rsidR="00CC13A3" w:rsidRPr="00EA49B4">
        <w:t>car</w:t>
      </w:r>
      <w:r>
        <w:t xml:space="preserve">, </w:t>
      </w:r>
      <w:r w:rsidR="00CC13A3" w:rsidRPr="00EA49B4">
        <w:t>après tout</w:t>
      </w:r>
      <w:r>
        <w:t xml:space="preserve">, </w:t>
      </w:r>
      <w:r w:rsidR="00CC13A3" w:rsidRPr="00EA49B4">
        <w:t>Dieu merci</w:t>
      </w:r>
      <w:r>
        <w:t xml:space="preserve">, </w:t>
      </w:r>
      <w:r w:rsidR="00CC13A3" w:rsidRPr="00EA49B4">
        <w:t>un homme en vaut un autre</w:t>
      </w:r>
      <w:r>
        <w:t xml:space="preserve">, </w:t>
      </w:r>
      <w:r w:rsidR="00CC13A3" w:rsidRPr="00EA49B4">
        <w:t>comme on dit</w:t>
      </w:r>
      <w:r>
        <w:t xml:space="preserve"> ; </w:t>
      </w:r>
      <w:r w:rsidR="00CC13A3" w:rsidRPr="00EA49B4">
        <w:t>mais il était trop fort pour moi</w:t>
      </w:r>
      <w:r>
        <w:t>.</w:t>
      </w:r>
    </w:p>
    <w:p w14:paraId="31C405F2" w14:textId="77777777" w:rsidR="007D0B10" w:rsidRDefault="007D0B10" w:rsidP="00CC13A3">
      <w:r>
        <w:t>» </w:t>
      </w:r>
      <w:r w:rsidR="00CC13A3" w:rsidRPr="00EA49B4">
        <w:t>Peut-être que si j</w:t>
      </w:r>
      <w:r>
        <w:t>’</w:t>
      </w:r>
      <w:r w:rsidR="00CC13A3" w:rsidRPr="00EA49B4">
        <w:t>avais poussé jusqu</w:t>
      </w:r>
      <w:r>
        <w:t>’</w:t>
      </w:r>
      <w:r w:rsidR="00CC13A3" w:rsidRPr="00EA49B4">
        <w:t>à la ville du marché</w:t>
      </w:r>
      <w:r>
        <w:t xml:space="preserve">, </w:t>
      </w:r>
      <w:r w:rsidR="00CC13A3" w:rsidRPr="00EA49B4">
        <w:t>en m</w:t>
      </w:r>
      <w:r>
        <w:t>’</w:t>
      </w:r>
      <w:r w:rsidR="00CC13A3" w:rsidRPr="00EA49B4">
        <w:t>adressant à Munsle</w:t>
      </w:r>
      <w:r>
        <w:t xml:space="preserve">, </w:t>
      </w:r>
      <w:r w:rsidR="00CC13A3" w:rsidRPr="00EA49B4">
        <w:t>votre homme de loi</w:t>
      </w:r>
      <w:r>
        <w:t xml:space="preserve">, </w:t>
      </w:r>
      <w:r w:rsidR="00CC13A3" w:rsidRPr="00EA49B4">
        <w:t>il aurait pu me donner les moyens de vous écrire</w:t>
      </w:r>
      <w:r>
        <w:t xml:space="preserve">. </w:t>
      </w:r>
      <w:r w:rsidR="00CC13A3" w:rsidRPr="00EA49B4">
        <w:t>Mais après avoir espéré et attendu en vain</w:t>
      </w:r>
      <w:r>
        <w:t xml:space="preserve">, </w:t>
      </w:r>
      <w:r w:rsidR="00CC13A3" w:rsidRPr="00EA49B4">
        <w:t>il m</w:t>
      </w:r>
      <w:r>
        <w:t>’</w:t>
      </w:r>
      <w:r w:rsidR="00CC13A3" w:rsidRPr="00EA49B4">
        <w:t>est venu d</w:t>
      </w:r>
      <w:r>
        <w:t>’</w:t>
      </w:r>
      <w:r w:rsidR="00CC13A3" w:rsidRPr="00EA49B4">
        <w:t>autres idées là-dessus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pas cherché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à vous aller ennuyer de mes affaires</w:t>
      </w:r>
      <w:r>
        <w:t xml:space="preserve"> ; </w:t>
      </w:r>
      <w:r w:rsidR="00CC13A3" w:rsidRPr="00EA49B4">
        <w:t>car je n</w:t>
      </w:r>
      <w:r>
        <w:t>’</w:t>
      </w:r>
      <w:r w:rsidR="00CC13A3" w:rsidRPr="00EA49B4">
        <w:t>aime pas à importuner personne</w:t>
      </w:r>
      <w:r>
        <w:t xml:space="preserve"> ; </w:t>
      </w:r>
      <w:r w:rsidR="00CC13A3" w:rsidRPr="00EA49B4">
        <w:t>je gardais cela pour ma dernière ressource</w:t>
      </w:r>
      <w:r>
        <w:t xml:space="preserve">. </w:t>
      </w:r>
      <w:r w:rsidR="00CC13A3" w:rsidRPr="00EA49B4">
        <w:t>Or donc</w:t>
      </w:r>
      <w:r>
        <w:t xml:space="preserve">, </w:t>
      </w:r>
      <w:r w:rsidR="00CC13A3" w:rsidRPr="00EA49B4">
        <w:t>à présent qu</w:t>
      </w:r>
      <w:r>
        <w:t>’</w:t>
      </w:r>
      <w:r w:rsidR="00CC13A3" w:rsidRPr="00EA49B4">
        <w:t>elle m</w:t>
      </w:r>
      <w:r>
        <w:t>’</w:t>
      </w:r>
      <w:r w:rsidR="00CC13A3" w:rsidRPr="00EA49B4">
        <w:t>a aussi manqué</w:t>
      </w:r>
      <w:r>
        <w:t xml:space="preserve">, </w:t>
      </w:r>
      <w:r w:rsidR="00CC13A3" w:rsidRPr="00EA49B4">
        <w:t>je suis</w:t>
      </w:r>
      <w:r>
        <w:t xml:space="preserve">, </w:t>
      </w:r>
      <w:r w:rsidR="00CC13A3" w:rsidRPr="00EA49B4">
        <w:t>pour ainsi dire</w:t>
      </w:r>
      <w:r>
        <w:t xml:space="preserve">, </w:t>
      </w:r>
      <w:r w:rsidR="00CC13A3" w:rsidRPr="00EA49B4">
        <w:t>honteux d</w:t>
      </w:r>
      <w:r>
        <w:t>’</w:t>
      </w:r>
      <w:r w:rsidR="00CC13A3" w:rsidRPr="00EA49B4">
        <w:t>y avoir songé</w:t>
      </w:r>
      <w:r>
        <w:t xml:space="preserve">. </w:t>
      </w:r>
      <w:r w:rsidR="00CC13A3" w:rsidRPr="00EA49B4">
        <w:t>Est-ce que je n</w:t>
      </w:r>
      <w:r>
        <w:t>’</w:t>
      </w:r>
      <w:r w:rsidR="00CC13A3" w:rsidRPr="00EA49B4">
        <w:t>ai pas</w:t>
      </w:r>
      <w:r>
        <w:t xml:space="preserve">, </w:t>
      </w:r>
      <w:r w:rsidR="00CC13A3" w:rsidRPr="00EA49B4">
        <w:t>me suis-je dit</w:t>
      </w:r>
      <w:r>
        <w:t xml:space="preserve">, </w:t>
      </w:r>
      <w:r w:rsidR="00CC13A3" w:rsidRPr="00EA49B4">
        <w:t>des bras et des jambes aussi bien qu</w:t>
      </w:r>
      <w:r>
        <w:t>’</w:t>
      </w:r>
      <w:r w:rsidR="00CC13A3" w:rsidRPr="00EA49B4">
        <w:t>un autre</w:t>
      </w:r>
      <w:r>
        <w:t xml:space="preserve"> ? </w:t>
      </w:r>
      <w:r w:rsidR="00CC13A3" w:rsidRPr="00EA49B4">
        <w:t>Me voilà chassé de ma maison</w:t>
      </w:r>
      <w:r>
        <w:t xml:space="preserve">, </w:t>
      </w:r>
      <w:r w:rsidR="00CC13A3" w:rsidRPr="00EA49B4">
        <w:t>sans feu ni lieu</w:t>
      </w:r>
      <w:r>
        <w:t xml:space="preserve">. </w:t>
      </w:r>
      <w:r w:rsidR="00CC13A3" w:rsidRPr="00EA49B4">
        <w:t>Eh bien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est-ce que cela fait</w:t>
      </w:r>
      <w:r>
        <w:t xml:space="preserve"> ? </w:t>
      </w:r>
      <w:r w:rsidR="00CC13A3" w:rsidRPr="00EA49B4">
        <w:t>Je ne suis pas un chou qui meurt</w:t>
      </w:r>
      <w:r>
        <w:t xml:space="preserve">, </w:t>
      </w:r>
      <w:r w:rsidR="00CC13A3" w:rsidRPr="00EA49B4">
        <w:t>parce qu</w:t>
      </w:r>
      <w:r>
        <w:t>’</w:t>
      </w:r>
      <w:r w:rsidR="00CC13A3" w:rsidRPr="00EA49B4">
        <w:t>on l</w:t>
      </w:r>
      <w:r>
        <w:t>’</w:t>
      </w:r>
      <w:r w:rsidR="00CC13A3" w:rsidRPr="00EA49B4">
        <w:t xml:space="preserve">a mis hors de </w:t>
      </w:r>
      <w:r w:rsidR="00CC13A3" w:rsidRPr="00EA49B4">
        <w:lastRenderedPageBreak/>
        <w:t>terre</w:t>
      </w:r>
      <w:r>
        <w:t xml:space="preserve">. </w:t>
      </w:r>
      <w:r w:rsidR="00CC13A3" w:rsidRPr="00EA49B4">
        <w:t>Je suis sans un penny</w:t>
      </w:r>
      <w:r>
        <w:t xml:space="preserve">, </w:t>
      </w:r>
      <w:r w:rsidR="00CC13A3" w:rsidRPr="00EA49B4">
        <w:t>cela est vrai</w:t>
      </w:r>
      <w:r>
        <w:t xml:space="preserve"> ; </w:t>
      </w:r>
      <w:r w:rsidR="00CC13A3" w:rsidRPr="00EA49B4">
        <w:t>et combien y en a-t-il par centaines et par milliers</w:t>
      </w:r>
      <w:r>
        <w:t xml:space="preserve">, </w:t>
      </w:r>
      <w:r w:rsidR="00CC13A3" w:rsidRPr="00EA49B4">
        <w:t>qui vivent au jour le jour pendant toute leur vie</w:t>
      </w:r>
      <w:r>
        <w:t xml:space="preserve"> ! </w:t>
      </w:r>
      <w:r w:rsidR="00CC13A3" w:rsidRPr="00EA49B4">
        <w:t>Et puis</w:t>
      </w:r>
      <w:r>
        <w:t xml:space="preserve">, </w:t>
      </w:r>
      <w:r w:rsidR="00CC13A3" w:rsidRPr="00EA49B4">
        <w:t>me suis-je dit</w:t>
      </w:r>
      <w:r>
        <w:t xml:space="preserve"> (</w:t>
      </w:r>
      <w:r w:rsidR="00CC13A3" w:rsidRPr="00EA49B4">
        <w:t>j</w:t>
      </w:r>
      <w:r>
        <w:t>’</w:t>
      </w:r>
      <w:r w:rsidR="00CC13A3" w:rsidRPr="00EA49B4">
        <w:t>en demande pardon à Votre Honneur</w:t>
      </w:r>
      <w:r>
        <w:t xml:space="preserve">), </w:t>
      </w:r>
      <w:r w:rsidR="00CC13A3" w:rsidRPr="00EA49B4">
        <w:t>si nous autres petites gens nous avions seulement l</w:t>
      </w:r>
      <w:r>
        <w:t>’</w:t>
      </w:r>
      <w:r w:rsidR="00CC13A3" w:rsidRPr="00EA49B4">
        <w:t>esprit de nous suffire à nous-mêmes</w:t>
      </w:r>
      <w:r>
        <w:t xml:space="preserve">, </w:t>
      </w:r>
      <w:r w:rsidR="00CC13A3" w:rsidRPr="00EA49B4">
        <w:t>les autres ne seraient pas d</w:t>
      </w:r>
      <w:r>
        <w:t>’</w:t>
      </w:r>
      <w:r w:rsidR="00CC13A3" w:rsidRPr="00EA49B4">
        <w:t>insipides et d</w:t>
      </w:r>
      <w:r>
        <w:t>’</w:t>
      </w:r>
      <w:r w:rsidR="00CC13A3" w:rsidRPr="00EA49B4">
        <w:t>orgueilleux fainéants comme ils sont</w:t>
      </w:r>
      <w:r>
        <w:t xml:space="preserve">. </w:t>
      </w:r>
      <w:r w:rsidR="00CC13A3" w:rsidRPr="00EA49B4">
        <w:t>Ils se trouveraient bien embarrassés d</w:t>
      </w:r>
      <w:r>
        <w:t>’</w:t>
      </w:r>
      <w:r w:rsidR="00CC13A3" w:rsidRPr="00EA49B4">
        <w:t>eux-mêmes</w:t>
      </w:r>
      <w:r>
        <w:t>.</w:t>
      </w:r>
    </w:p>
    <w:p w14:paraId="48789B5C" w14:textId="77777777" w:rsidR="007D0B10" w:rsidRDefault="007D0B10" w:rsidP="00CC13A3">
      <w:r>
        <w:t>» </w:t>
      </w:r>
      <w:r w:rsidR="00CC13A3" w:rsidRPr="00EA49B4">
        <w:t>Mais il y a une autre chose qui m</w:t>
      </w:r>
      <w:r>
        <w:t>’</w:t>
      </w:r>
      <w:r w:rsidR="00CC13A3" w:rsidRPr="00EA49B4">
        <w:t>a décidé plus que tout le reste</w:t>
      </w:r>
      <w:r>
        <w:t xml:space="preserve">. </w:t>
      </w:r>
      <w:r w:rsidR="00CC13A3" w:rsidRPr="00EA49B4">
        <w:t>Je ne sais comment vous dire cela</w:t>
      </w:r>
      <w:r>
        <w:t xml:space="preserve">, </w:t>
      </w:r>
      <w:r w:rsidR="00CC13A3" w:rsidRPr="00EA49B4">
        <w:t>monsieur</w:t>
      </w:r>
      <w:r>
        <w:t xml:space="preserve">. </w:t>
      </w:r>
      <w:r w:rsidR="00CC13A3" w:rsidRPr="00EA49B4">
        <w:t>Mon pauvre enfant</w:t>
      </w:r>
      <w:r>
        <w:t xml:space="preserve">, </w:t>
      </w:r>
      <w:r w:rsidR="00CC13A3" w:rsidRPr="00EA49B4">
        <w:t>mon Léonard</w:t>
      </w:r>
      <w:r>
        <w:t xml:space="preserve">, </w:t>
      </w:r>
      <w:r w:rsidR="00CC13A3" w:rsidRPr="00EA49B4">
        <w:t>tout le bonheur de ma vie</w:t>
      </w:r>
      <w:r>
        <w:t xml:space="preserve">, </w:t>
      </w:r>
      <w:r w:rsidR="00CC13A3" w:rsidRPr="00EA49B4">
        <w:t>est depuis trois semaines dans la prison du comté</w:t>
      </w:r>
      <w:r>
        <w:t xml:space="preserve">. </w:t>
      </w:r>
      <w:r w:rsidR="00CC13A3" w:rsidRPr="00EA49B4">
        <w:t>Cela est de toute vérité</w:t>
      </w:r>
      <w:r>
        <w:t xml:space="preserve">, </w:t>
      </w:r>
      <w:r w:rsidR="00CC13A3" w:rsidRPr="00EA49B4">
        <w:t>monsieur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le squire Tyrrel qui l</w:t>
      </w:r>
      <w:r>
        <w:t>’</w:t>
      </w:r>
      <w:r w:rsidR="00CC13A3" w:rsidRPr="00EA49B4">
        <w:t>a fait mettre là</w:t>
      </w:r>
      <w:r>
        <w:t xml:space="preserve">. </w:t>
      </w:r>
      <w:r w:rsidR="00CC13A3" w:rsidRPr="00EA49B4">
        <w:t>À présent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je ne pose pas de fois ma tête sur l</w:t>
      </w:r>
      <w:r>
        <w:t>’</w:t>
      </w:r>
      <w:r w:rsidR="00CC13A3" w:rsidRPr="00EA49B4">
        <w:t>oreiller</w:t>
      </w:r>
      <w:r>
        <w:t xml:space="preserve">, </w:t>
      </w:r>
      <w:r w:rsidR="00CC13A3" w:rsidRPr="00EA49B4">
        <w:t>dans ma pauvre chaumière</w:t>
      </w:r>
      <w:r>
        <w:t xml:space="preserve">, </w:t>
      </w:r>
      <w:r w:rsidR="00CC13A3" w:rsidRPr="00EA49B4">
        <w:t>que le cœur ne me saigne de la situation de mon Léonard</w:t>
      </w:r>
      <w:r>
        <w:t xml:space="preserve">. </w:t>
      </w:r>
      <w:r w:rsidR="00CC13A3" w:rsidRPr="00EA49B4">
        <w:t>Ce n</w:t>
      </w:r>
      <w:r>
        <w:t>’</w:t>
      </w:r>
      <w:r w:rsidR="00CC13A3" w:rsidRPr="00EA49B4">
        <w:t>est pas tant pour la souffrance</w:t>
      </w:r>
      <w:r>
        <w:t xml:space="preserve">, </w:t>
      </w:r>
      <w:r w:rsidR="00CC13A3" w:rsidRPr="00EA49B4">
        <w:t>ce n</w:t>
      </w:r>
      <w:r>
        <w:t>’</w:t>
      </w:r>
      <w:r w:rsidR="00CC13A3" w:rsidRPr="00EA49B4">
        <w:t>est pas là ce qui m</w:t>
      </w:r>
      <w:r>
        <w:t>’</w:t>
      </w:r>
      <w:r w:rsidR="00CC13A3" w:rsidRPr="00EA49B4">
        <w:t>inquiète</w:t>
      </w:r>
      <w:r>
        <w:t xml:space="preserve"> ; </w:t>
      </w:r>
      <w:r w:rsidR="00CC13A3" w:rsidRPr="00EA49B4">
        <w:t>je ne m</w:t>
      </w:r>
      <w:r>
        <w:t>’</w:t>
      </w:r>
      <w:r w:rsidR="00CC13A3" w:rsidRPr="00EA49B4">
        <w:t>attendais pas qu</w:t>
      </w:r>
      <w:r>
        <w:t>’</w:t>
      </w:r>
      <w:r w:rsidR="00CC13A3" w:rsidRPr="00EA49B4">
        <w:t>il n</w:t>
      </w:r>
      <w:r>
        <w:t>’</w:t>
      </w:r>
      <w:r w:rsidR="00CC13A3" w:rsidRPr="00EA49B4">
        <w:t>eût pas de peine à endurer dans sa vie</w:t>
      </w:r>
      <w:r>
        <w:t xml:space="preserve">, </w:t>
      </w:r>
      <w:r w:rsidR="00CC13A3" w:rsidRPr="00EA49B4">
        <w:t>je ne suis pas assez sot pour le croire</w:t>
      </w:r>
      <w:r>
        <w:t xml:space="preserve">. </w:t>
      </w:r>
      <w:r w:rsidR="00CC13A3" w:rsidRPr="00EA49B4">
        <w:t>Mais qui sait ce qui peut lui arriver dans une prison</w:t>
      </w:r>
      <w:r>
        <w:t xml:space="preserve"> ? </w:t>
      </w:r>
      <w:r w:rsidR="00CC13A3" w:rsidRPr="00EA49B4">
        <w:t>Je suis allé trois fois pour le voir</w:t>
      </w:r>
      <w:r>
        <w:t xml:space="preserve">, </w:t>
      </w:r>
      <w:r w:rsidR="00CC13A3" w:rsidRPr="00EA49B4">
        <w:t>et il y a dans le même coin de prison que lui un homme qui a une si mauvaise figure</w:t>
      </w:r>
      <w:r>
        <w:t xml:space="preserve"> ! </w:t>
      </w:r>
      <w:r w:rsidR="00CC13A3" w:rsidRPr="00EA49B4">
        <w:t>Je ne sais pas comment sont les autres</w:t>
      </w:r>
      <w:r>
        <w:t xml:space="preserve">. </w:t>
      </w:r>
      <w:r w:rsidR="00CC13A3" w:rsidRPr="00EA49B4">
        <w:t>Certainement Léonard est un des braves garçons qu</w:t>
      </w:r>
      <w:r>
        <w:t>’</w:t>
      </w:r>
      <w:r w:rsidR="00CC13A3" w:rsidRPr="00EA49B4">
        <w:t>il y ait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espère bien qu</w:t>
      </w:r>
      <w:r>
        <w:t>’</w:t>
      </w:r>
      <w:r w:rsidR="00CC13A3" w:rsidRPr="00EA49B4">
        <w:t>il n</w:t>
      </w:r>
      <w:r>
        <w:t>’</w:t>
      </w:r>
      <w:r w:rsidR="00CC13A3" w:rsidRPr="00EA49B4">
        <w:t>écoutera pas de pareilles gens</w:t>
      </w:r>
      <w:r>
        <w:t xml:space="preserve">. </w:t>
      </w:r>
      <w:r w:rsidR="00CC13A3" w:rsidRPr="00EA49B4">
        <w:t>Mais qu</w:t>
      </w:r>
      <w:r>
        <w:t>’</w:t>
      </w:r>
      <w:r w:rsidR="00CC13A3" w:rsidRPr="00EA49B4">
        <w:t>il en arrive ce que Dieu voudra</w:t>
      </w:r>
      <w:r>
        <w:t xml:space="preserve">, </w:t>
      </w:r>
      <w:r w:rsidR="00CC13A3" w:rsidRPr="00EA49B4">
        <w:t>je suis bien résolu à ne le pas laisser dans cette compagnie-là encore douze heures de plus</w:t>
      </w:r>
      <w:r>
        <w:t xml:space="preserve">. </w:t>
      </w:r>
      <w:r w:rsidR="00CC13A3" w:rsidRPr="00EA49B4">
        <w:t>Je ne suis peut-être qu</w:t>
      </w:r>
      <w:r>
        <w:t>’</w:t>
      </w:r>
      <w:r w:rsidR="00CC13A3" w:rsidRPr="00EA49B4">
        <w:t>un obstiné et un vieux fou</w:t>
      </w:r>
      <w:r>
        <w:t xml:space="preserve"> ; </w:t>
      </w:r>
      <w:r w:rsidR="00CC13A3" w:rsidRPr="00EA49B4">
        <w:t>mais je l</w:t>
      </w:r>
      <w:r>
        <w:t>’</w:t>
      </w:r>
      <w:r w:rsidR="00CC13A3" w:rsidRPr="00EA49B4">
        <w:t>ai mis dans ma tête</w:t>
      </w:r>
      <w:r>
        <w:t xml:space="preserve">, </w:t>
      </w:r>
      <w:r w:rsidR="00CC13A3" w:rsidRPr="00EA49B4">
        <w:t>et cela sera</w:t>
      </w:r>
      <w:r>
        <w:t xml:space="preserve">. </w:t>
      </w:r>
      <w:r w:rsidR="00CC13A3" w:rsidRPr="00EA49B4">
        <w:t>Ne me demandez pas ce que c</w:t>
      </w:r>
      <w:r>
        <w:t>’</w:t>
      </w:r>
      <w:r w:rsidR="00CC13A3" w:rsidRPr="00EA49B4">
        <w:t>est</w:t>
      </w:r>
      <w:r>
        <w:t xml:space="preserve"> ; </w:t>
      </w:r>
      <w:r w:rsidR="00CC13A3" w:rsidRPr="00EA49B4">
        <w:t>s</w:t>
      </w:r>
      <w:r>
        <w:t>’</w:t>
      </w:r>
      <w:r w:rsidR="00CC13A3" w:rsidRPr="00EA49B4">
        <w:t>il me fallait vous écrire et attendre la réponse</w:t>
      </w:r>
      <w:r>
        <w:t xml:space="preserve">, </w:t>
      </w:r>
      <w:r w:rsidR="00CC13A3" w:rsidRPr="00EA49B4">
        <w:t>cela prendrait huit ou dix jours de plus</w:t>
      </w:r>
      <w:r>
        <w:t xml:space="preserve"> ; </w:t>
      </w:r>
      <w:r w:rsidR="00CC13A3" w:rsidRPr="00EA49B4">
        <w:t>il n</w:t>
      </w:r>
      <w:r>
        <w:t>’</w:t>
      </w:r>
      <w:r w:rsidR="00CC13A3" w:rsidRPr="00EA49B4">
        <w:t>y faut pas penser</w:t>
      </w:r>
      <w:r>
        <w:t>.</w:t>
      </w:r>
    </w:p>
    <w:p w14:paraId="7D47CF52" w14:textId="77777777" w:rsidR="007D0B10" w:rsidRDefault="007D0B10" w:rsidP="00CC13A3">
      <w:r>
        <w:t>» </w:t>
      </w:r>
      <w:r w:rsidR="00CC13A3" w:rsidRPr="00EA49B4">
        <w:t>Le squire Tyrrel est fort opiniâtre</w:t>
      </w:r>
      <w:r>
        <w:t xml:space="preserve">, </w:t>
      </w:r>
      <w:r w:rsidR="00CC13A3" w:rsidRPr="00EA49B4">
        <w:t>et vous</w:t>
      </w:r>
      <w:r>
        <w:t xml:space="preserve">, </w:t>
      </w:r>
      <w:r w:rsidR="00CC13A3" w:rsidRPr="00EA49B4">
        <w:t>n</w:t>
      </w:r>
      <w:r>
        <w:t>’</w:t>
      </w:r>
      <w:r w:rsidR="00CC13A3" w:rsidRPr="00EA49B4">
        <w:t>en déplaise à Votre Honneur</w:t>
      </w:r>
      <w:r>
        <w:t xml:space="preserve">, </w:t>
      </w:r>
      <w:r w:rsidR="00CC13A3" w:rsidRPr="00EA49B4">
        <w:t>vous êtes tant soit peu vif</w:t>
      </w:r>
      <w:r>
        <w:t xml:space="preserve">. </w:t>
      </w:r>
      <w:r w:rsidR="00CC13A3" w:rsidRPr="00EA49B4">
        <w:t>Je ne veux pas que personne ait du bruit par rapport à moi</w:t>
      </w:r>
      <w:r>
        <w:t xml:space="preserve">. </w:t>
      </w:r>
      <w:r w:rsidR="00CC13A3" w:rsidRPr="00EA49B4">
        <w:t>Il n</w:t>
      </w:r>
      <w:r>
        <w:t>’</w:t>
      </w:r>
      <w:r w:rsidR="00CC13A3" w:rsidRPr="00EA49B4">
        <w:t xml:space="preserve">y a déjà eu </w:t>
      </w:r>
      <w:r w:rsidR="00CC13A3" w:rsidRPr="00EA49B4">
        <w:lastRenderedPageBreak/>
        <w:t>que trop de mal de fait</w:t>
      </w:r>
      <w:r>
        <w:t xml:space="preserve"> ; </w:t>
      </w:r>
      <w:r w:rsidR="00CC13A3" w:rsidRPr="00EA49B4">
        <w:t>et je ne veux autre chose que me tirer de la presse</w:t>
      </w:r>
      <w:r>
        <w:t xml:space="preserve">. </w:t>
      </w:r>
      <w:r w:rsidR="00CC13A3" w:rsidRPr="00EA49B4">
        <w:t>Ainsi j</w:t>
      </w:r>
      <w:r>
        <w:t>’</w:t>
      </w:r>
      <w:r w:rsidR="00CC13A3" w:rsidRPr="00EA49B4">
        <w:t>écris ceci à Votre Honneur seulement pour me décharger le cœur</w:t>
      </w:r>
      <w:r>
        <w:t xml:space="preserve">. </w:t>
      </w:r>
      <w:r w:rsidR="00CC13A3" w:rsidRPr="00EA49B4">
        <w:t>Je me sens obligé à vous respecter et à vous aimer comme si vous aviez fait pour moi tout ce que vous n</w:t>
      </w:r>
      <w:r>
        <w:t>’</w:t>
      </w:r>
      <w:r w:rsidR="00CC13A3" w:rsidRPr="00EA49B4">
        <w:t>auriez pas manqué de faire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en suis sûr</w:t>
      </w:r>
      <w:r>
        <w:t xml:space="preserve">, </w:t>
      </w:r>
      <w:r w:rsidR="00CC13A3" w:rsidRPr="00EA49B4">
        <w:t>si la chance eût tourné différemment</w:t>
      </w:r>
      <w:r>
        <w:t xml:space="preserve">. </w:t>
      </w:r>
      <w:r w:rsidR="00CC13A3" w:rsidRPr="00EA49B4">
        <w:t>Il y a beaucoup à parier que vous n</w:t>
      </w:r>
      <w:r>
        <w:t>’</w:t>
      </w:r>
      <w:r w:rsidR="00CC13A3" w:rsidRPr="00EA49B4">
        <w:t>entendrez plus parler de moi davantage</w:t>
      </w:r>
      <w:r>
        <w:t xml:space="preserve">. </w:t>
      </w:r>
      <w:r w:rsidR="00CC13A3" w:rsidRPr="00EA49B4">
        <w:t>Si cela est</w:t>
      </w:r>
      <w:r>
        <w:t xml:space="preserve">, </w:t>
      </w:r>
      <w:r w:rsidR="00CC13A3" w:rsidRPr="00EA49B4">
        <w:t>tenez votre digne cœur en repos</w:t>
      </w:r>
      <w:r>
        <w:t xml:space="preserve">. </w:t>
      </w:r>
      <w:r w:rsidR="00CC13A3" w:rsidRPr="00EA49B4">
        <w:t>Je me connais trop bien pour être jamais tenté de rien faire qui soit réellement mal</w:t>
      </w:r>
      <w:r>
        <w:t xml:space="preserve">. </w:t>
      </w:r>
      <w:r w:rsidR="00CC13A3" w:rsidRPr="00EA49B4">
        <w:t>Il faut maintenant que j</w:t>
      </w:r>
      <w:r>
        <w:t>’</w:t>
      </w:r>
      <w:r w:rsidR="00CC13A3" w:rsidRPr="00EA49B4">
        <w:t>aille chercher ma fortune dans le monde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été assez maltraité</w:t>
      </w:r>
      <w:r>
        <w:t xml:space="preserve">, </w:t>
      </w:r>
      <w:r w:rsidR="00CC13A3" w:rsidRPr="00EA49B4">
        <w:t>Dieu le sait</w:t>
      </w:r>
      <w:r>
        <w:t xml:space="preserve"> ; </w:t>
      </w:r>
      <w:r w:rsidR="00CC13A3" w:rsidRPr="00EA49B4">
        <w:t>mais je n</w:t>
      </w:r>
      <w:r>
        <w:t>’</w:t>
      </w:r>
      <w:r w:rsidR="00CC13A3" w:rsidRPr="00EA49B4">
        <w:t>en garde pas de rancune</w:t>
      </w:r>
      <w:r>
        <w:t xml:space="preserve"> ; </w:t>
      </w:r>
      <w:r w:rsidR="00CC13A3" w:rsidRPr="00EA49B4">
        <w:t>mon cœur est en paix avec tous</w:t>
      </w:r>
      <w:r>
        <w:t xml:space="preserve">, </w:t>
      </w:r>
      <w:r w:rsidR="00CC13A3" w:rsidRPr="00EA49B4">
        <w:t>et je pardonne à qui m</w:t>
      </w:r>
      <w:r>
        <w:t>’</w:t>
      </w:r>
      <w:r w:rsidR="00CC13A3" w:rsidRPr="00EA49B4">
        <w:t>a fait mal</w:t>
      </w:r>
      <w:r>
        <w:t xml:space="preserve">. </w:t>
      </w:r>
      <w:r w:rsidR="00CC13A3" w:rsidRPr="00EA49B4">
        <w:t>Je crois bien que ce pauvre Léonard et moi nous n</w:t>
      </w:r>
      <w:r>
        <w:t>’</w:t>
      </w:r>
      <w:r w:rsidR="00CC13A3" w:rsidRPr="00EA49B4">
        <w:t>aurons pas mal de peines à endurer</w:t>
      </w:r>
      <w:r>
        <w:t xml:space="preserve">, </w:t>
      </w:r>
      <w:r w:rsidR="00CC13A3" w:rsidRPr="00EA49B4">
        <w:t>au milieu d</w:t>
      </w:r>
      <w:r>
        <w:t>’</w:t>
      </w:r>
      <w:r w:rsidR="00CC13A3" w:rsidRPr="00EA49B4">
        <w:t>étrangers</w:t>
      </w:r>
      <w:r>
        <w:t xml:space="preserve">, </w:t>
      </w:r>
      <w:r w:rsidR="00CC13A3" w:rsidRPr="00EA49B4">
        <w:t>et étant obligés de nous cacher comme des voleurs de grand chemin</w:t>
      </w:r>
      <w:r>
        <w:t xml:space="preserve">. </w:t>
      </w:r>
      <w:r w:rsidR="00CC13A3" w:rsidRPr="00EA49B4">
        <w:t>Mais je défie la malice du sort</w:t>
      </w:r>
      <w:r>
        <w:t xml:space="preserve">, </w:t>
      </w:r>
      <w:r w:rsidR="00CC13A3" w:rsidRPr="00EA49B4">
        <w:t>quelle qu</w:t>
      </w:r>
      <w:r>
        <w:t>’</w:t>
      </w:r>
      <w:r w:rsidR="00CC13A3" w:rsidRPr="00EA49B4">
        <w:t>elle soit</w:t>
      </w:r>
      <w:r>
        <w:t xml:space="preserve">, </w:t>
      </w:r>
      <w:r w:rsidR="00CC13A3" w:rsidRPr="00EA49B4">
        <w:t>de nous pousser à rien de vicieux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là la consolation qui nous soutiendra toujours contre les travers et les croix de ce malheureux monde</w:t>
      </w:r>
      <w:r>
        <w:t>.</w:t>
      </w:r>
    </w:p>
    <w:p w14:paraId="04D4C063" w14:textId="77777777" w:rsidR="007D0B10" w:rsidRDefault="007D0B10" w:rsidP="00CC13A3">
      <w:r>
        <w:t>» </w:t>
      </w:r>
      <w:r w:rsidR="00CC13A3" w:rsidRPr="00EA49B4">
        <w:t>Que Dieu bénisse Votre Honneur</w:t>
      </w:r>
      <w:r>
        <w:t> !</w:t>
      </w:r>
    </w:p>
    <w:p w14:paraId="29AF09A9" w14:textId="77777777" w:rsidR="007D0B10" w:rsidRDefault="007D0B10" w:rsidP="00CC13A3">
      <w:r>
        <w:t>» </w:t>
      </w:r>
      <w:r w:rsidR="00CC13A3" w:rsidRPr="00EA49B4">
        <w:t>Ce sont là les vœux de votre humble serviteur</w:t>
      </w:r>
      <w:r>
        <w:t xml:space="preserve">, </w:t>
      </w:r>
      <w:r w:rsidR="00CC13A3" w:rsidRPr="00EA49B4">
        <w:t>à vous obéir</w:t>
      </w:r>
      <w:r>
        <w:t>,</w:t>
      </w:r>
    </w:p>
    <w:p w14:paraId="32E3DDDC" w14:textId="70E559B3" w:rsidR="00CC13A3" w:rsidRPr="00EA49B4" w:rsidRDefault="007D0B10" w:rsidP="00CC13A3">
      <w:pPr>
        <w:jc w:val="right"/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BENJAMIN HAWKINS</w:t>
      </w:r>
      <w:r>
        <w:rPr>
          <w:szCs w:val="32"/>
        </w:rPr>
        <w:t>. »</w:t>
      </w:r>
    </w:p>
    <w:p w14:paraId="6AC30B79" w14:textId="77777777" w:rsidR="00CC13A3" w:rsidRDefault="00CC13A3" w:rsidP="00CC13A3">
      <w:pPr>
        <w:rPr>
          <w:szCs w:val="32"/>
        </w:rPr>
      </w:pPr>
    </w:p>
    <w:p w14:paraId="4BDDCEAE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lus cette lettre avec une extrême attention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me fit faire bien des retours sur le passé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Suivant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portait la vive empreinte d</w:t>
      </w:r>
      <w:r w:rsidR="007D0B10">
        <w:rPr>
          <w:szCs w:val="32"/>
        </w:rPr>
        <w:t>’</w:t>
      </w:r>
      <w:r w:rsidRPr="00EA49B4">
        <w:rPr>
          <w:szCs w:val="32"/>
        </w:rPr>
        <w:t>une âme simple et droite</w:t>
      </w:r>
      <w:r w:rsidR="007D0B10">
        <w:rPr>
          <w:szCs w:val="32"/>
        </w:rPr>
        <w:t>.</w:t>
      </w:r>
    </w:p>
    <w:p w14:paraId="4158F585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une réflexion bien triste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disais-je à moi-même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est ainsi que l</w:t>
      </w:r>
      <w:r w:rsidR="007D0B10">
        <w:rPr>
          <w:szCs w:val="32"/>
        </w:rPr>
        <w:t>’</w:t>
      </w:r>
      <w:r w:rsidRPr="00EA49B4">
        <w:rPr>
          <w:szCs w:val="32"/>
        </w:rPr>
        <w:t>homme est fait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juger sur les apparences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aurait dit</w:t>
      </w:r>
      <w:r w:rsidR="007D0B10">
        <w:rPr>
          <w:szCs w:val="32"/>
        </w:rPr>
        <w:t> :</w:t>
      </w:r>
    </w:p>
    <w:p w14:paraId="1898E9E6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« </w:t>
      </w:r>
      <w:r w:rsidR="00CC13A3" w:rsidRPr="00EA49B4">
        <w:rPr>
          <w:szCs w:val="32"/>
        </w:rPr>
        <w:t>Voilà un brave homme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capable de supporter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un cœur incorruptible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bonne et la mauvaise fortune</w:t>
      </w:r>
      <w:r>
        <w:rPr>
          <w:szCs w:val="32"/>
        </w:rPr>
        <w:t>. »</w:t>
      </w:r>
      <w:r w:rsidR="00CC13A3" w:rsidRPr="00EA49B4">
        <w:rPr>
          <w:szCs w:val="32"/>
        </w:rPr>
        <w:t xml:space="preserve"> Et pourtant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voyez où tout cela aboutit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Ce même homme a pu devenir ensuite un meurtrier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finir ses jours au gibet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Ô pauvreté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on peut dire que ton influence est toute-puissante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Tu nous brises l</w:t>
      </w:r>
      <w:r>
        <w:rPr>
          <w:szCs w:val="32"/>
        </w:rPr>
        <w:t>’</w:t>
      </w:r>
      <w:r w:rsidR="00CC13A3" w:rsidRPr="00EA49B4">
        <w:rPr>
          <w:szCs w:val="32"/>
        </w:rPr>
        <w:t>âme par le désespoir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tu détruis en nous nos principes les plus chers et les plus profondément enracinés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tu nous remplis de vengeance et de méchanceté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tu nous rends capables des actions les plus atroces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Puissé-je ne jamais sentir ta funeste puissance dans toute son étendue</w:t>
      </w:r>
      <w:r>
        <w:rPr>
          <w:szCs w:val="32"/>
        </w:rPr>
        <w:t>.</w:t>
      </w:r>
    </w:p>
    <w:p w14:paraId="07A948F1" w14:textId="4A16EAA0" w:rsidR="007D0B10" w:rsidRDefault="00CC13A3" w:rsidP="00CC13A3">
      <w:pPr>
        <w:rPr>
          <w:szCs w:val="32"/>
        </w:rPr>
      </w:pPr>
      <w:r w:rsidRPr="00EA49B4">
        <w:rPr>
          <w:szCs w:val="32"/>
        </w:rPr>
        <w:t>Après avoir contenté ma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eus soin de déposer cette lettre de manière à 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elle pût être trouvée par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même temps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suite du sentiment qui me dominait alors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voulais qu</w:t>
      </w:r>
      <w:r w:rsidR="007D0B10">
        <w:rPr>
          <w:szCs w:val="32"/>
        </w:rPr>
        <w:t>’</w:t>
      </w:r>
      <w:r w:rsidRPr="00EA49B4">
        <w:rPr>
          <w:szCs w:val="32"/>
        </w:rPr>
        <w:t>en frappant son attention ce papier lui fît naître l</w:t>
      </w:r>
      <w:r w:rsidR="007D0B10">
        <w:rPr>
          <w:szCs w:val="32"/>
        </w:rPr>
        <w:t>’</w:t>
      </w:r>
      <w:r w:rsidRPr="00EA49B4">
        <w:rPr>
          <w:szCs w:val="32"/>
        </w:rPr>
        <w:t>idée qu</w:t>
      </w:r>
      <w:r w:rsidR="007D0B10">
        <w:rPr>
          <w:szCs w:val="32"/>
        </w:rPr>
        <w:t>’</w:t>
      </w:r>
      <w:r w:rsidRPr="00EA49B4">
        <w:rPr>
          <w:szCs w:val="32"/>
        </w:rPr>
        <w:t>il avait pu passer par mes mains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Je vis </w:t>
      </w:r>
      <w:r w:rsidR="007D0B10">
        <w:rPr>
          <w:szCs w:val="32"/>
        </w:rPr>
        <w:t>M. </w:t>
      </w:r>
      <w:r w:rsidRPr="00EA49B4">
        <w:rPr>
          <w:szCs w:val="32"/>
        </w:rPr>
        <w:t>Falkland le lendemain matin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la conversation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n</w:t>
      </w:r>
      <w:r w:rsidR="007D0B10">
        <w:rPr>
          <w:szCs w:val="32"/>
        </w:rPr>
        <w:t>’</w:t>
      </w:r>
      <w:r w:rsidRPr="00EA49B4">
        <w:rPr>
          <w:szCs w:val="32"/>
        </w:rPr>
        <w:t>étais déjà plus embarrassé d</w:t>
      </w:r>
      <w:r w:rsidR="007D0B10">
        <w:rPr>
          <w:szCs w:val="32"/>
        </w:rPr>
        <w:t>’</w:t>
      </w:r>
      <w:r w:rsidRPr="00EA49B4">
        <w:rPr>
          <w:szCs w:val="32"/>
        </w:rPr>
        <w:t>entamer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une fois en train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arrangeai pour l</w:t>
      </w:r>
      <w:r w:rsidR="007D0B10">
        <w:rPr>
          <w:szCs w:val="32"/>
        </w:rPr>
        <w:t>’</w:t>
      </w:r>
      <w:r w:rsidRPr="00EA49B4">
        <w:rPr>
          <w:szCs w:val="32"/>
        </w:rPr>
        <w:t>amener insensiblement au point où je la voulais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Après beaucoup de questions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répliques et de précautions oratoires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continuai ainsi</w:t>
      </w:r>
      <w:r w:rsidR="007D0B10">
        <w:rPr>
          <w:szCs w:val="32"/>
        </w:rPr>
        <w:t> :</w:t>
      </w:r>
    </w:p>
    <w:p w14:paraId="72B8BE01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je réfléchis à la nature humaine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puis m</w:t>
      </w:r>
      <w:r>
        <w:rPr>
          <w:szCs w:val="32"/>
        </w:rPr>
        <w:t>’</w:t>
      </w:r>
      <w:r w:rsidR="00CC13A3" w:rsidRPr="00EA49B4">
        <w:rPr>
          <w:szCs w:val="32"/>
        </w:rPr>
        <w:t>empêcher de voir avec peine 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de fond à faire sur sa constance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au moins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parmi les gens sans éducation et sans culture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plus heureux commencements peuvent finir par la honte et l</w:t>
      </w:r>
      <w:r>
        <w:rPr>
          <w:szCs w:val="32"/>
        </w:rPr>
        <w:t>’</w:t>
      </w:r>
      <w:r w:rsidR="00CC13A3" w:rsidRPr="00EA49B4">
        <w:rPr>
          <w:szCs w:val="32"/>
        </w:rPr>
        <w:t>infamie</w:t>
      </w:r>
      <w:r>
        <w:rPr>
          <w:szCs w:val="32"/>
        </w:rPr>
        <w:t>.</w:t>
      </w:r>
    </w:p>
    <w:p w14:paraId="1842F21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Ainsi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pensez donc qu</w:t>
      </w:r>
      <w:r>
        <w:rPr>
          <w:szCs w:val="32"/>
        </w:rPr>
        <w:t>’</w:t>
      </w:r>
      <w:r w:rsidR="00CC13A3" w:rsidRPr="00EA49B4">
        <w:rPr>
          <w:szCs w:val="32"/>
        </w:rPr>
        <w:t>un esprit orné par les lettres et cultivé par l</w:t>
      </w:r>
      <w:r>
        <w:rPr>
          <w:szCs w:val="32"/>
        </w:rPr>
        <w:t>’</w:t>
      </w:r>
      <w:r w:rsidR="00CC13A3" w:rsidRPr="00EA49B4">
        <w:rPr>
          <w:szCs w:val="32"/>
        </w:rPr>
        <w:t>étude est le seul garant de la solidité de nos principes</w:t>
      </w:r>
      <w:r>
        <w:rPr>
          <w:szCs w:val="32"/>
        </w:rPr>
        <w:t> ?</w:t>
      </w:r>
    </w:p>
    <w:p w14:paraId="3EA1EB08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Hum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mais pourquoi supposeriez-vous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le talent et l</w:t>
      </w:r>
      <w:r>
        <w:rPr>
          <w:szCs w:val="32"/>
        </w:rPr>
        <w:t>’</w:t>
      </w:r>
      <w:r w:rsidR="00CC13A3" w:rsidRPr="00EA49B4">
        <w:rPr>
          <w:szCs w:val="32"/>
        </w:rPr>
        <w:t>instruction ne servent pas souvent plutôt aux gens à cacher leurs crimes qu</w:t>
      </w:r>
      <w:r>
        <w:rPr>
          <w:szCs w:val="32"/>
        </w:rPr>
        <w:t>’</w:t>
      </w:r>
      <w:r w:rsidR="00CC13A3" w:rsidRPr="00EA49B4">
        <w:rPr>
          <w:szCs w:val="32"/>
        </w:rPr>
        <w:t>à les empêcher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en </w:t>
      </w:r>
      <w:r w:rsidR="00CC13A3" w:rsidRPr="00EA49B4">
        <w:rPr>
          <w:szCs w:val="32"/>
        </w:rPr>
        <w:lastRenderedPageBreak/>
        <w:t>commettre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Nous lisons là-dessus d</w:t>
      </w:r>
      <w:r>
        <w:rPr>
          <w:szCs w:val="32"/>
        </w:rPr>
        <w:t>’</w:t>
      </w:r>
      <w:r w:rsidR="00CC13A3" w:rsidRPr="00EA49B4">
        <w:rPr>
          <w:szCs w:val="32"/>
        </w:rPr>
        <w:t>étranges choses dans l</w:t>
      </w:r>
      <w:r>
        <w:rPr>
          <w:szCs w:val="32"/>
        </w:rPr>
        <w:t>’</w:t>
      </w:r>
      <w:r w:rsidR="00CC13A3" w:rsidRPr="00EA49B4">
        <w:rPr>
          <w:szCs w:val="32"/>
        </w:rPr>
        <w:t>histoire</w:t>
      </w:r>
      <w:r>
        <w:rPr>
          <w:szCs w:val="32"/>
        </w:rPr>
        <w:t>.</w:t>
      </w:r>
    </w:p>
    <w:p w14:paraId="12D462BE" w14:textId="1E2DD92D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dit </w:t>
      </w:r>
      <w:r>
        <w:rPr>
          <w:szCs w:val="32"/>
        </w:rPr>
        <w:t>M. </w:t>
      </w:r>
      <w:r w:rsidR="00CC13A3" w:rsidRPr="00EA49B4">
        <w:rPr>
          <w:szCs w:val="32"/>
        </w:rPr>
        <w:t>Falkland un peu troublé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avez un bien singulier penchant à la censure et à la misanthropie</w:t>
      </w:r>
      <w:r>
        <w:rPr>
          <w:szCs w:val="32"/>
        </w:rPr>
        <w:t>.</w:t>
      </w:r>
    </w:p>
    <w:p w14:paraId="4847D337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espère que non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Assurément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aime pas moins à voir le revers de la médaille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compter combien il y a de gens qui ont été calomniés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même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un temps ou dans un 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déchirés et presque mis en pièces par leurs compatriotes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pourtant se sont trouvés faits pour être chéris et vénérés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on a pu les bien juger</w:t>
      </w:r>
      <w:r>
        <w:rPr>
          <w:szCs w:val="32"/>
        </w:rPr>
        <w:t>.</w:t>
      </w:r>
    </w:p>
    <w:p w14:paraId="4873C410" w14:textId="4A4D2F40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reprit en soupirant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je pense à tout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</w:t>
      </w:r>
      <w:r>
        <w:rPr>
          <w:szCs w:val="32"/>
        </w:rPr>
        <w:t>’</w:t>
      </w:r>
      <w:r w:rsidR="00CC13A3" w:rsidRPr="00EA49B4">
        <w:rPr>
          <w:szCs w:val="32"/>
        </w:rPr>
        <w:t>étonne pas de l</w:t>
      </w:r>
      <w:r>
        <w:rPr>
          <w:szCs w:val="32"/>
        </w:rPr>
        <w:t>’</w:t>
      </w:r>
      <w:r w:rsidR="00CC13A3" w:rsidRPr="00EA49B4">
        <w:rPr>
          <w:szCs w:val="32"/>
        </w:rPr>
        <w:t>exclamation de Brutus mourant</w:t>
      </w:r>
      <w:r>
        <w:rPr>
          <w:szCs w:val="32"/>
        </w:rPr>
        <w:t> : « </w:t>
      </w:r>
      <w:r w:rsidR="00CC13A3" w:rsidRPr="00EA49B4">
        <w:rPr>
          <w:szCs w:val="32"/>
        </w:rPr>
        <w:t>Ô vertu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t</w:t>
      </w:r>
      <w:r>
        <w:rPr>
          <w:szCs w:val="32"/>
        </w:rPr>
        <w:t>’</w:t>
      </w:r>
      <w:r w:rsidR="00CC13A3" w:rsidRPr="00EA49B4">
        <w:rPr>
          <w:szCs w:val="32"/>
        </w:rPr>
        <w:t>ai cherchée comme une réalité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trouve que tu n</w:t>
      </w:r>
      <w:r>
        <w:rPr>
          <w:szCs w:val="32"/>
        </w:rPr>
        <w:t>’</w:t>
      </w:r>
      <w:r w:rsidR="00CC13A3" w:rsidRPr="00EA49B4">
        <w:rPr>
          <w:szCs w:val="32"/>
        </w:rPr>
        <w:t>es qu</w:t>
      </w:r>
      <w:r>
        <w:rPr>
          <w:szCs w:val="32"/>
        </w:rPr>
        <w:t>’</w:t>
      </w:r>
      <w:r w:rsidR="00CC13A3" w:rsidRPr="00EA49B4">
        <w:rPr>
          <w:szCs w:val="32"/>
        </w:rPr>
        <w:t>un vain nom</w:t>
      </w:r>
      <w:r>
        <w:rPr>
          <w:szCs w:val="32"/>
        </w:rPr>
        <w:t>. »</w:t>
      </w:r>
      <w:r w:rsidR="00CC13A3" w:rsidRPr="00EA49B4">
        <w:rPr>
          <w:szCs w:val="32"/>
        </w:rPr>
        <w:t xml:space="preserve"> Je ne suis que trop porté à penser comme lui</w:t>
      </w:r>
      <w:r>
        <w:rPr>
          <w:szCs w:val="32"/>
        </w:rPr>
        <w:t>.</w:t>
      </w:r>
    </w:p>
    <w:p w14:paraId="789C0BC3" w14:textId="067EC5B7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Assurément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innocence et le crime sont souvent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cette vie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confondus l</w:t>
      </w:r>
      <w:r>
        <w:rPr>
          <w:szCs w:val="32"/>
        </w:rPr>
        <w:t>’</w:t>
      </w:r>
      <w:r w:rsidR="00CC13A3" w:rsidRPr="00EA49B4">
        <w:rPr>
          <w:szCs w:val="32"/>
        </w:rPr>
        <w:t>un avec l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me rappelle une histoire bien intéressante d</w:t>
      </w:r>
      <w:r>
        <w:rPr>
          <w:szCs w:val="32"/>
        </w:rPr>
        <w:t>’</w:t>
      </w:r>
      <w:r w:rsidR="00CC13A3" w:rsidRPr="00EA49B4">
        <w:rPr>
          <w:szCs w:val="32"/>
        </w:rPr>
        <w:t>un pauvre homme du temps d</w:t>
      </w:r>
      <w:r>
        <w:rPr>
          <w:szCs w:val="32"/>
        </w:rPr>
        <w:t>’</w:t>
      </w:r>
      <w:r w:rsidR="00CC13A3" w:rsidRPr="00EA49B4">
        <w:rPr>
          <w:szCs w:val="32"/>
        </w:rPr>
        <w:t>Élisabeth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aurait été infailliblement pendu pour meurtre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la force des circonstances qui déposaient contre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le véritable auteur n</w:t>
      </w:r>
      <w:r>
        <w:rPr>
          <w:szCs w:val="32"/>
        </w:rPr>
        <w:t>’</w:t>
      </w:r>
      <w:r w:rsidR="00CC13A3" w:rsidRPr="00EA49B4">
        <w:rPr>
          <w:szCs w:val="32"/>
        </w:rPr>
        <w:t>était pas allé de lui-même se présenter au jury et prévenir la condamnation</w:t>
      </w:r>
      <w:r>
        <w:rPr>
          <w:szCs w:val="32"/>
        </w:rPr>
        <w:t>. »</w:t>
      </w:r>
    </w:p>
    <w:p w14:paraId="4A3DD85B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En disant ceci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touchais la corde sensible qui réveillait toutes ses douleurs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vint sur moi d</w:t>
      </w:r>
      <w:r w:rsidR="007D0B10">
        <w:rPr>
          <w:szCs w:val="32"/>
        </w:rPr>
        <w:t>’</w:t>
      </w:r>
      <w:r w:rsidRPr="00EA49B4">
        <w:rPr>
          <w:szCs w:val="32"/>
        </w:rPr>
        <w:t>un air furieux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déterminé à m</w:t>
      </w:r>
      <w:r w:rsidR="007D0B10">
        <w:rPr>
          <w:szCs w:val="32"/>
        </w:rPr>
        <w:t>’</w:t>
      </w:r>
      <w:r w:rsidRPr="00EA49B4">
        <w:rPr>
          <w:szCs w:val="32"/>
        </w:rPr>
        <w:t>arracher de force ma secrète pensée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sorte d</w:t>
      </w:r>
      <w:r w:rsidR="007D0B10">
        <w:rPr>
          <w:szCs w:val="32"/>
        </w:rPr>
        <w:t>’</w:t>
      </w:r>
      <w:r w:rsidRPr="00EA49B4">
        <w:rPr>
          <w:szCs w:val="32"/>
        </w:rPr>
        <w:t>avertissement soudain parut lui faire changer d</w:t>
      </w:r>
      <w:r w:rsidR="007D0B10">
        <w:rPr>
          <w:szCs w:val="32"/>
        </w:rPr>
        <w:t>’</w:t>
      </w:r>
      <w:r w:rsidRPr="00EA49B4">
        <w:rPr>
          <w:szCs w:val="32"/>
        </w:rPr>
        <w:t>idée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retourna en arrière avec un tremblement convulsif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</w:t>
      </w:r>
      <w:r w:rsidR="007D0B10">
        <w:rPr>
          <w:szCs w:val="32"/>
        </w:rPr>
        <w:t>’</w:t>
      </w:r>
      <w:r w:rsidRPr="00EA49B4">
        <w:rPr>
          <w:szCs w:val="32"/>
        </w:rPr>
        <w:t>écriant</w:t>
      </w:r>
      <w:r w:rsidR="007D0B10">
        <w:rPr>
          <w:szCs w:val="32"/>
        </w:rPr>
        <w:t> : « </w:t>
      </w:r>
      <w:r w:rsidRPr="00EA49B4">
        <w:rPr>
          <w:szCs w:val="32"/>
        </w:rPr>
        <w:t>Maudit soit mille fois le monde et les lois qui le gouvernent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vertu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justice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 xml:space="preserve">toutes jongleries </w:t>
      </w:r>
      <w:r w:rsidRPr="00EA49B4">
        <w:rPr>
          <w:szCs w:val="32"/>
        </w:rPr>
        <w:lastRenderedPageBreak/>
        <w:t>de fripons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abîmerais tout à l</w:t>
      </w:r>
      <w:r w:rsidR="007D0B10">
        <w:rPr>
          <w:szCs w:val="32"/>
        </w:rPr>
        <w:t>’</w:t>
      </w:r>
      <w:r w:rsidRPr="00EA49B4">
        <w:rPr>
          <w:szCs w:val="32"/>
        </w:rPr>
        <w:t>heure l</w:t>
      </w:r>
      <w:r w:rsidR="007D0B10">
        <w:rPr>
          <w:szCs w:val="32"/>
        </w:rPr>
        <w:t>’</w:t>
      </w:r>
      <w:r w:rsidRPr="00EA49B4">
        <w:rPr>
          <w:szCs w:val="32"/>
        </w:rPr>
        <w:t>univers entier dans le néant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en avais le pouvoir</w:t>
      </w:r>
      <w:r w:rsidR="007D0B10">
        <w:rPr>
          <w:szCs w:val="32"/>
        </w:rPr>
        <w:t>.</w:t>
      </w:r>
    </w:p>
    <w:p w14:paraId="5AC960F2" w14:textId="1C3577B3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répliquai-je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choses ne sont pas si mal que vous le supposez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monde a été fait pour que les sages le conduisissent à leur gré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ses affaires ne peuvent être en de meilleures mains que dans celles des vrais héros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 comme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bout du compte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sont là les amis et les protecteurs naturels de la société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multitude n</w:t>
      </w:r>
      <w:r>
        <w:rPr>
          <w:szCs w:val="32"/>
        </w:rPr>
        <w:t>’</w:t>
      </w:r>
      <w:r w:rsidR="00CC13A3" w:rsidRPr="00EA49B4">
        <w:rPr>
          <w:szCs w:val="32"/>
        </w:rPr>
        <w:t>a qu</w:t>
      </w:r>
      <w:r>
        <w:rPr>
          <w:szCs w:val="32"/>
        </w:rPr>
        <w:t>’</w:t>
      </w:r>
      <w:r w:rsidR="00CC13A3" w:rsidRPr="00EA49B4">
        <w:rPr>
          <w:szCs w:val="32"/>
        </w:rPr>
        <w:t>à les contempler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 régler sur eux et admirer</w:t>
      </w:r>
      <w:r>
        <w:rPr>
          <w:szCs w:val="32"/>
        </w:rPr>
        <w:t>. »</w:t>
      </w:r>
    </w:p>
    <w:p w14:paraId="7E50E0CF" w14:textId="29A37F88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fit un grand effort pour recouvrer sa tranquillité</w:t>
      </w:r>
      <w:r>
        <w:rPr>
          <w:szCs w:val="32"/>
        </w:rPr>
        <w:t>. « 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me donnez une excellente leçon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avez des idées justes des choses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</w:t>
      </w:r>
      <w:r>
        <w:rPr>
          <w:szCs w:val="32"/>
        </w:rPr>
        <w:t>’</w:t>
      </w:r>
      <w:r w:rsidR="00CC13A3" w:rsidRPr="00EA49B4">
        <w:rPr>
          <w:szCs w:val="32"/>
        </w:rPr>
        <w:t>augure très-bien de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veux être maître de moi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me dompterai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oublierai le passé et ferai mieux pour l</w:t>
      </w:r>
      <w:r>
        <w:rPr>
          <w:szCs w:val="32"/>
        </w:rPr>
        <w:t>’</w:t>
      </w:r>
      <w:r w:rsidR="00CC13A3" w:rsidRPr="00EA49B4">
        <w:rPr>
          <w:szCs w:val="32"/>
        </w:rPr>
        <w:t>avenir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avenir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l</w:t>
      </w:r>
      <w:r>
        <w:rPr>
          <w:szCs w:val="32"/>
        </w:rPr>
        <w:t>’</w:t>
      </w:r>
      <w:r w:rsidR="00CC13A3" w:rsidRPr="00EA49B4">
        <w:rPr>
          <w:szCs w:val="32"/>
        </w:rPr>
        <w:t>avenir est toujours à nous</w:t>
      </w:r>
      <w:r>
        <w:rPr>
          <w:szCs w:val="32"/>
        </w:rPr>
        <w:t>.</w:t>
      </w:r>
    </w:p>
    <w:p w14:paraId="5A48C6EA" w14:textId="41A1FC17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suis affligé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vous avoir fait de la peine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sais si je dois dire tout ce que je pense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mon opinion est qu</w:t>
      </w:r>
      <w:r>
        <w:rPr>
          <w:szCs w:val="32"/>
        </w:rPr>
        <w:t>’</w:t>
      </w:r>
      <w:r w:rsidR="00CC13A3" w:rsidRPr="00EA49B4">
        <w:rPr>
          <w:szCs w:val="32"/>
        </w:rPr>
        <w:t>à la fin tout s</w:t>
      </w:r>
      <w:r>
        <w:rPr>
          <w:szCs w:val="32"/>
        </w:rPr>
        <w:t>’</w:t>
      </w:r>
      <w:r w:rsidR="00CC13A3" w:rsidRPr="00EA49B4">
        <w:rPr>
          <w:szCs w:val="32"/>
        </w:rPr>
        <w:t>éclaircira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justice sera faite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que la vérité se fera connaître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malgré toutes les fausses couleurs dont on aura voulu la couvrir</w:t>
      </w:r>
      <w:r>
        <w:rPr>
          <w:szCs w:val="32"/>
        </w:rPr>
        <w:t>. »</w:t>
      </w:r>
    </w:p>
    <w:p w14:paraId="3503DC98" w14:textId="078E9C4B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idée que je suscitais dans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esprit de </w:t>
      </w:r>
      <w:r w:rsidR="007D0B10">
        <w:rPr>
          <w:szCs w:val="32"/>
        </w:rPr>
        <w:t>M. </w:t>
      </w:r>
      <w:r w:rsidRPr="00EA49B4">
        <w:rPr>
          <w:szCs w:val="32"/>
        </w:rPr>
        <w:t>Falkland ne lui fut pas agréable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essuya une rechute d</w:t>
      </w:r>
      <w:r w:rsidR="007D0B10">
        <w:rPr>
          <w:szCs w:val="32"/>
        </w:rPr>
        <w:t>’</w:t>
      </w:r>
      <w:r w:rsidRPr="00EA49B4">
        <w:rPr>
          <w:szCs w:val="32"/>
        </w:rPr>
        <w:t>un moment</w:t>
      </w:r>
      <w:r w:rsidR="007D0B10">
        <w:rPr>
          <w:szCs w:val="32"/>
        </w:rPr>
        <w:t>. « </w:t>
      </w:r>
      <w:r w:rsidRPr="00EA49B4">
        <w:rPr>
          <w:szCs w:val="32"/>
        </w:rPr>
        <w:t>Justice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reprit-il entre ses dents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sais pas ce que c</w:t>
      </w:r>
      <w:r w:rsidR="007D0B10">
        <w:rPr>
          <w:szCs w:val="32"/>
        </w:rPr>
        <w:t>’</w:t>
      </w:r>
      <w:r w:rsidRPr="00EA49B4">
        <w:rPr>
          <w:szCs w:val="32"/>
        </w:rPr>
        <w:t>est que justice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mal est au delà des remèdes ordinaires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peut-être est-il sans remède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ce que je sais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que je suis le plus malheureux des hommes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commencé ma vie avec les intentions les plus pures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le plus ardent amour de l</w:t>
      </w:r>
      <w:r w:rsidR="007D0B10">
        <w:rPr>
          <w:szCs w:val="32"/>
        </w:rPr>
        <w:t>’</w:t>
      </w:r>
      <w:r w:rsidRPr="00EA49B4">
        <w:rPr>
          <w:szCs w:val="32"/>
        </w:rPr>
        <w:t>humanité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me voici</w:t>
      </w:r>
      <w:r w:rsidR="007D0B10">
        <w:rPr>
          <w:szCs w:val="32"/>
        </w:rPr>
        <w:t xml:space="preserve">… </w:t>
      </w:r>
      <w:r w:rsidRPr="00EA49B4">
        <w:rPr>
          <w:szCs w:val="32"/>
        </w:rPr>
        <w:t>malheureux</w:t>
      </w:r>
      <w:r w:rsidR="007D0B10">
        <w:rPr>
          <w:szCs w:val="32"/>
        </w:rPr>
        <w:t xml:space="preserve">… </w:t>
      </w:r>
      <w:r w:rsidRPr="00EA49B4">
        <w:rPr>
          <w:szCs w:val="32"/>
        </w:rPr>
        <w:t>malheureux au delà de tout ce qu</w:t>
      </w:r>
      <w:r w:rsidR="007D0B10">
        <w:rPr>
          <w:szCs w:val="32"/>
        </w:rPr>
        <w:t>’</w:t>
      </w:r>
      <w:r w:rsidRPr="00EA49B4">
        <w:rPr>
          <w:szCs w:val="32"/>
        </w:rPr>
        <w:t>on peut exprimer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tout ce qu</w:t>
      </w:r>
      <w:r w:rsidR="007D0B10">
        <w:rPr>
          <w:szCs w:val="32"/>
        </w:rPr>
        <w:t>’</w:t>
      </w:r>
      <w:r w:rsidRPr="00EA49B4">
        <w:rPr>
          <w:szCs w:val="32"/>
        </w:rPr>
        <w:t>il est possible de supporter</w:t>
      </w:r>
      <w:r w:rsidR="007D0B10">
        <w:rPr>
          <w:szCs w:val="32"/>
        </w:rPr>
        <w:t>. »</w:t>
      </w:r>
    </w:p>
    <w:p w14:paraId="70328809" w14:textId="0CBCDBA8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Après ces paroles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recueillit tout à coup en lui-même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reprit sa morgue avec sa dignité ordinaires</w:t>
      </w:r>
      <w:r w:rsidR="007D0B10">
        <w:rPr>
          <w:szCs w:val="32"/>
        </w:rPr>
        <w:t>. « </w:t>
      </w:r>
      <w:r w:rsidRPr="00EA49B4">
        <w:rPr>
          <w:szCs w:val="32"/>
        </w:rPr>
        <w:t>Comment cette conversation est-elle venue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écria-t-il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Qui vous a donné le droit de vous faire mon confident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Bas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artificieux serpent que vous êtes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apprenez à vous comporter avec plus de respect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Suis-je fait pour que mes passions soient soulevées et apaisées au gré d</w:t>
      </w:r>
      <w:r w:rsidR="007D0B10">
        <w:rPr>
          <w:szCs w:val="32"/>
        </w:rPr>
        <w:t>’</w:t>
      </w:r>
      <w:r w:rsidRPr="00EA49B4">
        <w:rPr>
          <w:szCs w:val="32"/>
        </w:rPr>
        <w:t>un insolent domestique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avez-vous pris pour un instrument sur lequel vous pouviez jouer à plaisir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tâcher d</w:t>
      </w:r>
      <w:r w:rsidR="007D0B10">
        <w:rPr>
          <w:szCs w:val="32"/>
        </w:rPr>
        <w:t>’</w:t>
      </w:r>
      <w:r w:rsidRPr="00EA49B4">
        <w:rPr>
          <w:szCs w:val="32"/>
        </w:rPr>
        <w:t>en exprimer tous les secrets de mon âme</w:t>
      </w:r>
      <w:r w:rsidRPr="00EA49B4">
        <w:rPr>
          <w:rStyle w:val="Appelnotedebasdep"/>
          <w:szCs w:val="32"/>
        </w:rPr>
        <w:footnoteReference w:id="9"/>
      </w:r>
      <w:r w:rsidR="007D0B10">
        <w:rPr>
          <w:szCs w:val="32"/>
        </w:rPr>
        <w:t xml:space="preserve"> ? </w:t>
      </w:r>
      <w:r w:rsidRPr="00EA49B4">
        <w:rPr>
          <w:szCs w:val="32"/>
        </w:rPr>
        <w:t>Sortez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craignez que je ne vous fasse payer cher votre folle témérité</w:t>
      </w:r>
      <w:r w:rsidR="007D0B10">
        <w:rPr>
          <w:szCs w:val="32"/>
        </w:rPr>
        <w:t>. »</w:t>
      </w:r>
    </w:p>
    <w:p w14:paraId="03DAC7A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Ces paroles étaient accompagnées d</w:t>
      </w:r>
      <w:r w:rsidR="007D0B10">
        <w:rPr>
          <w:szCs w:val="32"/>
        </w:rPr>
        <w:t>’</w:t>
      </w:r>
      <w:r w:rsidRPr="00EA49B4">
        <w:rPr>
          <w:szCs w:val="32"/>
        </w:rPr>
        <w:t>une expression si énergique et si prononcée qu</w:t>
      </w:r>
      <w:r w:rsidR="007D0B10">
        <w:rPr>
          <w:szCs w:val="32"/>
        </w:rPr>
        <w:t>’</w:t>
      </w:r>
      <w:r w:rsidRPr="00EA49B4">
        <w:rPr>
          <w:szCs w:val="32"/>
        </w:rPr>
        <w:t>elles ne souffraient pas de réplique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restai muet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me sentis comme privé de tout mouvement actif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pus sortir que machinalement et en silence de la chambre</w:t>
      </w:r>
      <w:r w:rsidR="007D0B10">
        <w:rPr>
          <w:szCs w:val="32"/>
        </w:rPr>
        <w:t>.</w:t>
      </w:r>
    </w:p>
    <w:p w14:paraId="6C6CAA0D" w14:textId="7FCD58F6" w:rsidR="00CC13A3" w:rsidRPr="00EA49B4" w:rsidRDefault="00CC13A3" w:rsidP="007D0B10">
      <w:pPr>
        <w:pStyle w:val="Titre1"/>
      </w:pPr>
      <w:bookmarkStart w:id="18" w:name="_Toc194843907"/>
      <w:r w:rsidRPr="00EA49B4">
        <w:lastRenderedPageBreak/>
        <w:t>XV</w:t>
      </w:r>
      <w:bookmarkEnd w:id="18"/>
    </w:p>
    <w:p w14:paraId="05682CE0" w14:textId="1C60081A" w:rsidR="007D0B10" w:rsidRDefault="00CC13A3" w:rsidP="00CC13A3">
      <w:pPr>
        <w:rPr>
          <w:szCs w:val="32"/>
        </w:rPr>
      </w:pPr>
      <w:r w:rsidRPr="00EA49B4">
        <w:rPr>
          <w:szCs w:val="32"/>
        </w:rPr>
        <w:t>Deux jours après cette conversation</w:t>
      </w:r>
      <w:r w:rsidR="007D0B10">
        <w:rPr>
          <w:szCs w:val="32"/>
        </w:rPr>
        <w:t>, M. </w:t>
      </w:r>
      <w:r w:rsidRPr="00EA49B4">
        <w:rPr>
          <w:szCs w:val="32"/>
        </w:rPr>
        <w:t>Falkland me fit appeler</w:t>
      </w:r>
      <w:r w:rsidR="007D0B10">
        <w:rPr>
          <w:szCs w:val="32"/>
        </w:rPr>
        <w:t>.</w:t>
      </w:r>
    </w:p>
    <w:p w14:paraId="532CEA7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Dans le compte que je rendrai de ce qui s</w:t>
      </w:r>
      <w:r w:rsidR="007D0B10">
        <w:rPr>
          <w:szCs w:val="32"/>
        </w:rPr>
        <w:t>’</w:t>
      </w:r>
      <w:r w:rsidRPr="00EA49B4">
        <w:rPr>
          <w:szCs w:val="32"/>
        </w:rPr>
        <w:t>est passé entre nous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continuerai de rapporter non-seulement les paroles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même le langage muet de nos conversations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habituellement dans l</w:t>
      </w:r>
      <w:r w:rsidR="007D0B10">
        <w:rPr>
          <w:szCs w:val="32"/>
        </w:rPr>
        <w:t>’</w:t>
      </w:r>
      <w:r w:rsidRPr="00EA49B4">
        <w:rPr>
          <w:szCs w:val="32"/>
        </w:rPr>
        <w:t>extérieur quelque chose de bien plus expressif et de plus animé qu</w:t>
      </w:r>
      <w:r w:rsidR="007D0B10">
        <w:rPr>
          <w:szCs w:val="32"/>
        </w:rPr>
        <w:t>’</w:t>
      </w:r>
      <w:r w:rsidRPr="00EA49B4">
        <w:rPr>
          <w:szCs w:val="32"/>
        </w:rPr>
        <w:t>aucun homme que j</w:t>
      </w:r>
      <w:r w:rsidR="007D0B10">
        <w:rPr>
          <w:szCs w:val="32"/>
        </w:rPr>
        <w:t>’</w:t>
      </w:r>
      <w:r w:rsidRPr="00EA49B4">
        <w:rPr>
          <w:szCs w:val="32"/>
        </w:rPr>
        <w:t>aie jamais vu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là l</w:t>
      </w:r>
      <w:r w:rsidR="007D0B10">
        <w:rPr>
          <w:szCs w:val="32"/>
        </w:rPr>
        <w:t>’</w:t>
      </w:r>
      <w:r w:rsidRPr="00EA49B4">
        <w:rPr>
          <w:szCs w:val="32"/>
        </w:rPr>
        <w:t>objet de mon étude continuelle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aiguillonné comme je l</w:t>
      </w:r>
      <w:r w:rsidR="007D0B10">
        <w:rPr>
          <w:szCs w:val="32"/>
        </w:rPr>
        <w:t>’</w:t>
      </w:r>
      <w:r w:rsidRPr="00EA49B4">
        <w:rPr>
          <w:szCs w:val="32"/>
        </w:rPr>
        <w:t>étais par la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alors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</w:t>
      </w:r>
      <w:r w:rsidR="007D0B10">
        <w:rPr>
          <w:szCs w:val="32"/>
        </w:rPr>
        <w:t>’</w:t>
      </w:r>
      <w:r w:rsidRPr="00EA49B4">
        <w:rPr>
          <w:szCs w:val="32"/>
        </w:rPr>
        <w:t>ai déjà dit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passion dominante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pourra aussi très-bien arriver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tandis que je m</w:t>
      </w:r>
      <w:r w:rsidR="007D0B10">
        <w:rPr>
          <w:szCs w:val="32"/>
        </w:rPr>
        <w:t>’</w:t>
      </w:r>
      <w:r w:rsidRPr="00EA49B4">
        <w:rPr>
          <w:szCs w:val="32"/>
        </w:rPr>
        <w:t>occupe ainsi à réunir les matériaux épars de mon histoire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dans certaines occasions je joigne aux apparences qui m</w:t>
      </w:r>
      <w:r w:rsidR="007D0B10">
        <w:rPr>
          <w:szCs w:val="32"/>
        </w:rPr>
        <w:t>’</w:t>
      </w:r>
      <w:r w:rsidRPr="00EA49B4">
        <w:rPr>
          <w:szCs w:val="32"/>
        </w:rPr>
        <w:t>ont frappé un éclaircissement que j</w:t>
      </w:r>
      <w:r w:rsidR="007D0B10">
        <w:rPr>
          <w:szCs w:val="32"/>
        </w:rPr>
        <w:t>’</w:t>
      </w:r>
      <w:r w:rsidRPr="00EA49B4">
        <w:rPr>
          <w:szCs w:val="32"/>
        </w:rPr>
        <w:t>étais alors bien loin de posséder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la suite des événements a pu seule me suggérer</w:t>
      </w:r>
      <w:r w:rsidR="007D0B10">
        <w:rPr>
          <w:szCs w:val="32"/>
        </w:rPr>
        <w:t>.</w:t>
      </w:r>
    </w:p>
    <w:p w14:paraId="74FFEA91" w14:textId="10D98C89" w:rsidR="007D0B10" w:rsidRDefault="00CC13A3" w:rsidP="00CC13A3">
      <w:pPr>
        <w:rPr>
          <w:szCs w:val="32"/>
        </w:rPr>
      </w:pPr>
      <w:r w:rsidRPr="00EA49B4">
        <w:rPr>
          <w:szCs w:val="32"/>
        </w:rPr>
        <w:t>Dans la conjoncture actuelle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le visage de </w:t>
      </w:r>
      <w:r w:rsidR="007D0B10">
        <w:rPr>
          <w:szCs w:val="32"/>
        </w:rPr>
        <w:t>M. </w:t>
      </w:r>
      <w:r w:rsidRPr="00EA49B4">
        <w:rPr>
          <w:szCs w:val="32"/>
        </w:rPr>
        <w:t>Falkland portait un air de calme peu 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Avec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calme ne paraissait pas être le résultat d</w:t>
      </w:r>
      <w:r w:rsidR="007D0B10">
        <w:rPr>
          <w:szCs w:val="32"/>
        </w:rPr>
        <w:t>’</w:t>
      </w:r>
      <w:r w:rsidRPr="00EA49B4">
        <w:rPr>
          <w:szCs w:val="32"/>
        </w:rPr>
        <w:t>une satisfaction intérieure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plutôt l</w:t>
      </w:r>
      <w:r w:rsidR="007D0B10">
        <w:rPr>
          <w:szCs w:val="32"/>
        </w:rPr>
        <w:t>’</w:t>
      </w:r>
      <w:r w:rsidRPr="00EA49B4">
        <w:rPr>
          <w:szCs w:val="32"/>
        </w:rPr>
        <w:t>effort d</w:t>
      </w:r>
      <w:r w:rsidR="007D0B10">
        <w:rPr>
          <w:szCs w:val="32"/>
        </w:rPr>
        <w:t>’</w:t>
      </w:r>
      <w:r w:rsidRPr="00EA49B4">
        <w:rPr>
          <w:szCs w:val="32"/>
        </w:rPr>
        <w:t>un homme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préparant pour une scène importante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arrange d</w:t>
      </w:r>
      <w:r w:rsidR="007D0B10">
        <w:rPr>
          <w:szCs w:val="32"/>
        </w:rPr>
        <w:t>’</w:t>
      </w:r>
      <w:r w:rsidRPr="00EA49B4">
        <w:rPr>
          <w:szCs w:val="32"/>
        </w:rPr>
        <w:t>avance pour rester toujours maître de soi et ne rien perdre de sa présence d</w:t>
      </w:r>
      <w:r w:rsidR="007D0B10">
        <w:rPr>
          <w:szCs w:val="32"/>
        </w:rPr>
        <w:t>’</w:t>
      </w:r>
      <w:r w:rsidRPr="00EA49B4">
        <w:rPr>
          <w:szCs w:val="32"/>
        </w:rPr>
        <w:t>esprit</w:t>
      </w:r>
      <w:r w:rsidR="007D0B10">
        <w:rPr>
          <w:szCs w:val="32"/>
        </w:rPr>
        <w:t>.</w:t>
      </w:r>
    </w:p>
    <w:p w14:paraId="7CEB8597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déterminé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 chose qu</w:t>
      </w:r>
      <w:r>
        <w:rPr>
          <w:szCs w:val="32"/>
        </w:rPr>
        <w:t>’</w:t>
      </w:r>
      <w:r w:rsidR="00CC13A3" w:rsidRPr="00EA49B4">
        <w:rPr>
          <w:szCs w:val="32"/>
        </w:rPr>
        <w:t>il puisse m</w:t>
      </w:r>
      <w:r>
        <w:rPr>
          <w:szCs w:val="32"/>
        </w:rPr>
        <w:t>’</w:t>
      </w:r>
      <w:r w:rsidR="00CC13A3" w:rsidRPr="00EA49B4">
        <w:rPr>
          <w:szCs w:val="32"/>
        </w:rPr>
        <w:t>en coûter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avoir avec vous une explication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êtes un garçon fort indiscret et fort inconsidéré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avez contrarié sérieusement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vous auriez dû sentir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je vous laisse causer avec moi sur des matières indifférentes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est bien peu convenable à vous d</w:t>
      </w:r>
      <w:r>
        <w:rPr>
          <w:szCs w:val="32"/>
        </w:rPr>
        <w:t>’</w:t>
      </w:r>
      <w:r w:rsidR="00CC13A3" w:rsidRPr="00EA49B4">
        <w:rPr>
          <w:szCs w:val="32"/>
        </w:rPr>
        <w:t>amener la conversation à rien qui puisse avoir trait à mes intérêts personnels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lastRenderedPageBreak/>
        <w:t>Dernièrement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avez dit plusieurs choses d</w:t>
      </w:r>
      <w:r>
        <w:rPr>
          <w:szCs w:val="32"/>
        </w:rPr>
        <w:t>’</w:t>
      </w:r>
      <w:r w:rsidR="00CC13A3" w:rsidRPr="00EA49B4">
        <w:rPr>
          <w:szCs w:val="32"/>
        </w:rPr>
        <w:t>une manière très-mystérieuse et qui annonce que vous en savez plus que je ne présumais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serais aussi embarrassé de dire comment ce que vous savez a pu venir à votre connaissance que de deviner en quoi cela consiste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je crois voir en vous beaucoup trop de disposition à vous jouer de ma tranquillité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ce qui ne devrait pas être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</w:t>
      </w:r>
      <w:r>
        <w:rPr>
          <w:szCs w:val="32"/>
        </w:rPr>
        <w:t>’</w:t>
      </w:r>
      <w:r w:rsidR="00CC13A3" w:rsidRPr="00EA49B4">
        <w:rPr>
          <w:szCs w:val="32"/>
        </w:rPr>
        <w:t>ai pas mérité un pareil procédé de votre part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 qu</w:t>
      </w:r>
      <w:r>
        <w:rPr>
          <w:szCs w:val="32"/>
        </w:rPr>
        <w:t>’</w:t>
      </w:r>
      <w:r w:rsidR="00CC13A3" w:rsidRPr="00EA49B4">
        <w:rPr>
          <w:szCs w:val="32"/>
        </w:rPr>
        <w:t>il en soit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est trop pénible pour moi de me voir ainsi obligé d</w:t>
      </w:r>
      <w:r>
        <w:rPr>
          <w:szCs w:val="32"/>
        </w:rPr>
        <w:t>’</w:t>
      </w:r>
      <w:r w:rsidR="00CC13A3" w:rsidRPr="00EA49B4">
        <w:rPr>
          <w:szCs w:val="32"/>
        </w:rPr>
        <w:t>être continuellement avec vous sur le qui-vive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sorte de petite guerre que vous faites à ma sensibilité et que je suis très-résolu de faire cesser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attends donc de vous que vous mettiez de côté tout mystère et toute équivoque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que vous m</w:t>
      </w:r>
      <w:r>
        <w:rPr>
          <w:szCs w:val="32"/>
        </w:rPr>
        <w:t>’</w:t>
      </w:r>
      <w:r w:rsidR="00CC13A3" w:rsidRPr="00EA49B4">
        <w:rPr>
          <w:szCs w:val="32"/>
        </w:rPr>
        <w:t>expliquiez franchement sur quoi vous fondez vos perpétuelles allusions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savez-vous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 cherchez-vous à savoir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déjà été que trop exposé à des mortifications et à des traverses sans exemple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ne puis plus laisser ainsi continuellement sonder mes blessures</w:t>
      </w:r>
      <w:r>
        <w:rPr>
          <w:szCs w:val="32"/>
        </w:rPr>
        <w:t>.</w:t>
      </w:r>
    </w:p>
    <w:p w14:paraId="72C3929A" w14:textId="31A8E3D5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Je sens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répondis-je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combien j</w:t>
      </w:r>
      <w:r>
        <w:rPr>
          <w:szCs w:val="32"/>
        </w:rPr>
        <w:t>’</w:t>
      </w:r>
      <w:r w:rsidR="00CC13A3" w:rsidRPr="00EA49B4">
        <w:rPr>
          <w:szCs w:val="32"/>
        </w:rPr>
        <w:t>ai eu tort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suis honteux que quelqu</w:t>
      </w:r>
      <w:r>
        <w:rPr>
          <w:szCs w:val="32"/>
        </w:rPr>
        <w:t>’</w:t>
      </w:r>
      <w:r w:rsidR="00CC13A3" w:rsidRPr="00EA49B4">
        <w:rPr>
          <w:szCs w:val="32"/>
        </w:rPr>
        <w:t>un comme moi ait pu vous causer tant de déplaisir et d</w:t>
      </w:r>
      <w:r>
        <w:rPr>
          <w:szCs w:val="32"/>
        </w:rPr>
        <w:t>’</w:t>
      </w:r>
      <w:r w:rsidR="00CC13A3" w:rsidRPr="00EA49B4">
        <w:rPr>
          <w:szCs w:val="32"/>
        </w:rPr>
        <w:t>inquiétude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ai bien senti dans le temps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ai été entraîné malgré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savoir comment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toujours voulu m</w:t>
      </w:r>
      <w:r>
        <w:rPr>
          <w:szCs w:val="32"/>
        </w:rPr>
        <w:t>’</w:t>
      </w:r>
      <w:r w:rsidR="00CC13A3" w:rsidRPr="00EA49B4">
        <w:rPr>
          <w:szCs w:val="32"/>
        </w:rPr>
        <w:t>arrêter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le démon qui me possède est plus fort que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sais rien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ce que m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a appris </w:t>
      </w:r>
      <w:r>
        <w:rPr>
          <w:szCs w:val="32"/>
        </w:rPr>
        <w:t>M. </w:t>
      </w:r>
      <w:r w:rsidR="00CC13A3" w:rsidRPr="00EA49B4">
        <w:rPr>
          <w:szCs w:val="32"/>
        </w:rPr>
        <w:t>Collins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m</w:t>
      </w:r>
      <w:r>
        <w:rPr>
          <w:szCs w:val="32"/>
        </w:rPr>
        <w:t>’</w:t>
      </w:r>
      <w:r w:rsidR="00CC13A3" w:rsidRPr="00EA49B4">
        <w:rPr>
          <w:szCs w:val="32"/>
        </w:rPr>
        <w:t>a raconté l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histoire de </w:t>
      </w:r>
      <w:r>
        <w:rPr>
          <w:szCs w:val="32"/>
        </w:rPr>
        <w:t>M. </w:t>
      </w:r>
      <w:r w:rsidR="00CC13A3" w:rsidRPr="00EA49B4">
        <w:rPr>
          <w:szCs w:val="32"/>
        </w:rPr>
        <w:t>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miss Melville et de Hawkins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bien sûrement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ne m</w:t>
      </w:r>
      <w:r>
        <w:rPr>
          <w:szCs w:val="32"/>
        </w:rPr>
        <w:t>’</w:t>
      </w:r>
      <w:r w:rsidR="00CC13A3" w:rsidRPr="00EA49B4">
        <w:rPr>
          <w:szCs w:val="32"/>
        </w:rPr>
        <w:t>a rien dit qui ne fût à votre honneur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qui ne me prouvât que vous êtes un ange plutôt qu</w:t>
      </w:r>
      <w:r>
        <w:rPr>
          <w:szCs w:val="32"/>
        </w:rPr>
        <w:t>’</w:t>
      </w:r>
      <w:r w:rsidR="00CC13A3" w:rsidRPr="00EA49B4">
        <w:rPr>
          <w:szCs w:val="32"/>
        </w:rPr>
        <w:t>un homme</w:t>
      </w:r>
      <w:r>
        <w:rPr>
          <w:szCs w:val="32"/>
        </w:rPr>
        <w:t>.</w:t>
      </w:r>
    </w:p>
    <w:p w14:paraId="3F635F35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trouvé l</w:t>
      </w:r>
      <w:r>
        <w:rPr>
          <w:szCs w:val="32"/>
        </w:rPr>
        <w:t>’</w:t>
      </w:r>
      <w:r w:rsidR="00CC13A3" w:rsidRPr="00EA49B4">
        <w:rPr>
          <w:szCs w:val="32"/>
        </w:rPr>
        <w:t>autre jour une lettre écrite par ce Hawkins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cette lettre ne vous était-elle pas tombée entre les mains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ne l</w:t>
      </w:r>
      <w:r>
        <w:rPr>
          <w:szCs w:val="32"/>
        </w:rPr>
        <w:t>’</w:t>
      </w:r>
      <w:r w:rsidR="00CC13A3" w:rsidRPr="00EA49B4">
        <w:rPr>
          <w:szCs w:val="32"/>
        </w:rPr>
        <w:t>avez-vous pas lue</w:t>
      </w:r>
      <w:r>
        <w:rPr>
          <w:szCs w:val="32"/>
        </w:rPr>
        <w:t> ?</w:t>
      </w:r>
    </w:p>
    <w:p w14:paraId="0878FC75" w14:textId="77777777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— </w:t>
      </w:r>
      <w:r w:rsidR="00CC13A3" w:rsidRPr="00EA49B4">
        <w:rPr>
          <w:szCs w:val="32"/>
        </w:rPr>
        <w:t>Pour l</w:t>
      </w:r>
      <w:r>
        <w:rPr>
          <w:szCs w:val="32"/>
        </w:rPr>
        <w:t>’</w:t>
      </w:r>
      <w:r w:rsidR="00CC13A3" w:rsidRPr="00EA49B4">
        <w:rPr>
          <w:szCs w:val="32"/>
        </w:rPr>
        <w:t>amour de Dieu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renvoyez-moi de votre maison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punissez-moi de manière ou d</w:t>
      </w:r>
      <w:r>
        <w:rPr>
          <w:szCs w:val="32"/>
        </w:rPr>
        <w:t>’</w:t>
      </w:r>
      <w:r w:rsidR="00CC13A3" w:rsidRPr="00EA49B4">
        <w:rPr>
          <w:szCs w:val="32"/>
        </w:rPr>
        <w:t>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que je puisse me pardonner à moi-même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un insensé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misérable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plus méprisable des hommes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avoue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lu cette lettre</w:t>
      </w:r>
      <w:r>
        <w:rPr>
          <w:szCs w:val="32"/>
        </w:rPr>
        <w:t>.</w:t>
      </w:r>
    </w:p>
    <w:p w14:paraId="70B18611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Et comment avez-vous osé la lire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cela est certainement très-mal à vous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nous y reviendrons tout à l</w:t>
      </w:r>
      <w:r>
        <w:rPr>
          <w:szCs w:val="32"/>
        </w:rPr>
        <w:t>’</w:t>
      </w:r>
      <w:r w:rsidR="00CC13A3" w:rsidRPr="00EA49B4">
        <w:rPr>
          <w:szCs w:val="32"/>
        </w:rPr>
        <w:t>heure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Eh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que vous avez dit de cette lettre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Vous savez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ce qu</w:t>
      </w:r>
      <w:r>
        <w:rPr>
          <w:szCs w:val="32"/>
        </w:rPr>
        <w:t>’</w:t>
      </w:r>
      <w:r w:rsidR="00CC13A3" w:rsidRPr="00EA49B4">
        <w:rPr>
          <w:szCs w:val="32"/>
        </w:rPr>
        <w:t>il paraît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Hawkins a été pendu</w:t>
      </w:r>
      <w:r>
        <w:rPr>
          <w:szCs w:val="32"/>
        </w:rPr>
        <w:t>.</w:t>
      </w:r>
    </w:p>
    <w:p w14:paraId="41472AAD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Ce que j</w:t>
      </w:r>
      <w:r>
        <w:rPr>
          <w:szCs w:val="32"/>
        </w:rPr>
        <w:t>’</w:t>
      </w:r>
      <w:r w:rsidR="00CC13A3" w:rsidRPr="00EA49B4">
        <w:rPr>
          <w:szCs w:val="32"/>
        </w:rPr>
        <w:t>en ai dit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oh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pour cela qu</w:t>
      </w:r>
      <w:r>
        <w:rPr>
          <w:szCs w:val="32"/>
        </w:rPr>
        <w:t>’</w:t>
      </w:r>
      <w:r w:rsidR="00CC13A3" w:rsidRPr="00EA49B4">
        <w:rPr>
          <w:szCs w:val="32"/>
        </w:rPr>
        <w:t>il m</w:t>
      </w:r>
      <w:r>
        <w:rPr>
          <w:szCs w:val="32"/>
        </w:rPr>
        <w:t>’</w:t>
      </w:r>
      <w:r w:rsidR="00CC13A3" w:rsidRPr="00EA49B4">
        <w:rPr>
          <w:szCs w:val="32"/>
        </w:rPr>
        <w:t>est venu à l</w:t>
      </w:r>
      <w:r>
        <w:rPr>
          <w:szCs w:val="32"/>
        </w:rPr>
        <w:t>’</w:t>
      </w:r>
      <w:r w:rsidR="00CC13A3" w:rsidRPr="00EA49B4">
        <w:rPr>
          <w:szCs w:val="32"/>
        </w:rPr>
        <w:t>esprit de la lire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 ai dit ce que je vous disais avant-hier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quand je vois un homme qui paraît avoir de si bons principes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abandonner ensuite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propos délibéré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dernier des crimes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m</w:t>
      </w:r>
      <w:r>
        <w:rPr>
          <w:szCs w:val="32"/>
        </w:rPr>
        <w:t>’</w:t>
      </w:r>
      <w:r w:rsidR="00CC13A3" w:rsidRPr="00EA49B4">
        <w:rPr>
          <w:szCs w:val="32"/>
        </w:rPr>
        <w:t>est impossible de supporter une pareille idée</w:t>
      </w:r>
      <w:r>
        <w:rPr>
          <w:szCs w:val="32"/>
        </w:rPr>
        <w:t>.</w:t>
      </w:r>
    </w:p>
    <w:p w14:paraId="4E641741" w14:textId="65712938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Voilà ce que vous vous êtes dit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Bon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il paraît que vous savez aussi</w:t>
      </w:r>
      <w:r>
        <w:rPr>
          <w:szCs w:val="32"/>
        </w:rPr>
        <w:t xml:space="preserve"> (</w:t>
      </w:r>
      <w:r w:rsidR="00CC13A3" w:rsidRPr="00EA49B4">
        <w:rPr>
          <w:szCs w:val="32"/>
        </w:rPr>
        <w:t>souvenir détesté</w:t>
      </w:r>
      <w:r>
        <w:rPr>
          <w:szCs w:val="32"/>
        </w:rPr>
        <w:t xml:space="preserve"> !) </w:t>
      </w:r>
      <w:r w:rsidR="00CC13A3" w:rsidRPr="00EA49B4">
        <w:rPr>
          <w:szCs w:val="32"/>
        </w:rPr>
        <w:t>que j</w:t>
      </w:r>
      <w:r>
        <w:rPr>
          <w:szCs w:val="32"/>
        </w:rPr>
        <w:t>’</w:t>
      </w:r>
      <w:r w:rsidR="00CC13A3" w:rsidRPr="00EA49B4">
        <w:rPr>
          <w:szCs w:val="32"/>
        </w:rPr>
        <w:t>ai été accusé de ce crime</w:t>
      </w:r>
      <w:r>
        <w:rPr>
          <w:szCs w:val="32"/>
        </w:rPr>
        <w:t> ? »</w:t>
      </w:r>
    </w:p>
    <w:p w14:paraId="5A3B3CD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ne répondis rien</w:t>
      </w:r>
      <w:r w:rsidR="007D0B10">
        <w:rPr>
          <w:szCs w:val="32"/>
        </w:rPr>
        <w:t>.</w:t>
      </w:r>
    </w:p>
    <w:p w14:paraId="06C411F9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savez peut-être aussi que du moment où le crime fut commis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oui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de cette époque</w:t>
      </w:r>
      <w:r>
        <w:rPr>
          <w:szCs w:val="32"/>
        </w:rPr>
        <w:t xml:space="preserve"> (</w:t>
      </w:r>
      <w:r w:rsidR="00CC13A3" w:rsidRPr="00EA49B4">
        <w:rPr>
          <w:szCs w:val="32"/>
        </w:rPr>
        <w:t>et en disant ceci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y avait dans son air quelque chose d</w:t>
      </w:r>
      <w:r>
        <w:rPr>
          <w:szCs w:val="32"/>
        </w:rPr>
        <w:t>’</w:t>
      </w:r>
      <w:r w:rsidR="00CC13A3" w:rsidRPr="00EA49B4">
        <w:rPr>
          <w:szCs w:val="32"/>
        </w:rPr>
        <w:t>effrayant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dirai presque de diabolique</w:t>
      </w:r>
      <w:r>
        <w:rPr>
          <w:szCs w:val="32"/>
        </w:rPr>
        <w:t xml:space="preserve">)…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eu une heure de repos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du plus heureux des hommes je suis devenu la plus misérable des créatures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 sommeil a fui de mes yeux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toute pensée de joie ou de consolation a été étrangère pour moi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le néant serait mille fois préférable à la triste existence que j</w:t>
      </w:r>
      <w:r>
        <w:rPr>
          <w:szCs w:val="32"/>
        </w:rPr>
        <w:t>’</w:t>
      </w:r>
      <w:r w:rsidR="00CC13A3" w:rsidRPr="00EA49B4">
        <w:rPr>
          <w:szCs w:val="32"/>
        </w:rPr>
        <w:t>ai eu à supporter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Dès le moment où j</w:t>
      </w:r>
      <w:r>
        <w:rPr>
          <w:szCs w:val="32"/>
        </w:rPr>
        <w:t>’</w:t>
      </w:r>
      <w:r w:rsidR="00CC13A3" w:rsidRPr="00EA49B4">
        <w:rPr>
          <w:szCs w:val="32"/>
        </w:rPr>
        <w:t>avais été capable de faire un choix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avais choisi l</w:t>
      </w:r>
      <w:r>
        <w:rPr>
          <w:szCs w:val="32"/>
        </w:rPr>
        <w:t>’</w:t>
      </w:r>
      <w:r w:rsidR="00CC13A3" w:rsidRPr="00EA49B4">
        <w:rPr>
          <w:szCs w:val="32"/>
        </w:rPr>
        <w:t>honneur et l</w:t>
      </w:r>
      <w:r>
        <w:rPr>
          <w:szCs w:val="32"/>
        </w:rPr>
        <w:t>’</w:t>
      </w:r>
      <w:r w:rsidR="00CC13A3" w:rsidRPr="00EA49B4">
        <w:rPr>
          <w:szCs w:val="32"/>
        </w:rPr>
        <w:t>estime des hommes comme le premier de tous les biens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Vous </w:t>
      </w:r>
      <w:r w:rsidR="00CC13A3" w:rsidRPr="00EA49B4">
        <w:rPr>
          <w:szCs w:val="32"/>
        </w:rPr>
        <w:lastRenderedPageBreak/>
        <w:t>n</w:t>
      </w:r>
      <w:r>
        <w:rPr>
          <w:szCs w:val="32"/>
        </w:rPr>
        <w:t>’</w:t>
      </w:r>
      <w:r w:rsidR="00CC13A3" w:rsidRPr="00EA49B4">
        <w:rPr>
          <w:szCs w:val="32"/>
        </w:rPr>
        <w:t>ignorez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ce qu</w:t>
      </w:r>
      <w:r>
        <w:rPr>
          <w:szCs w:val="32"/>
        </w:rPr>
        <w:t>’</w:t>
      </w:r>
      <w:r w:rsidR="00CC13A3" w:rsidRPr="00EA49B4">
        <w:rPr>
          <w:szCs w:val="32"/>
        </w:rPr>
        <w:t>il semble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combien de manières j</w:t>
      </w:r>
      <w:r>
        <w:rPr>
          <w:szCs w:val="32"/>
        </w:rPr>
        <w:t>’</w:t>
      </w:r>
      <w:r w:rsidR="00CC13A3" w:rsidRPr="00EA49B4">
        <w:rPr>
          <w:szCs w:val="32"/>
        </w:rPr>
        <w:t>ai été traversé dans l</w:t>
      </w:r>
      <w:r>
        <w:rPr>
          <w:szCs w:val="32"/>
        </w:rPr>
        <w:t>’</w:t>
      </w:r>
      <w:r w:rsidR="00CC13A3" w:rsidRPr="00EA49B4">
        <w:rPr>
          <w:szCs w:val="32"/>
        </w:rPr>
        <w:t>objet de toute mon ambition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ne remercierai pas Collins pour s</w:t>
      </w:r>
      <w:r>
        <w:rPr>
          <w:szCs w:val="32"/>
        </w:rPr>
        <w:t>’</w:t>
      </w:r>
      <w:r w:rsidR="00CC13A3" w:rsidRPr="00EA49B4">
        <w:rPr>
          <w:szCs w:val="32"/>
        </w:rPr>
        <w:t>être fait l</w:t>
      </w:r>
      <w:r>
        <w:rPr>
          <w:szCs w:val="32"/>
        </w:rPr>
        <w:t>’</w:t>
      </w:r>
      <w:r w:rsidR="00CC13A3" w:rsidRPr="00EA49B4">
        <w:rPr>
          <w:szCs w:val="32"/>
        </w:rPr>
        <w:t>historien de mon déshonneur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Plût au ciel que cette horrible soirée fût à jamais effacée de la mémoire des hommes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loin de s</w:t>
      </w:r>
      <w:r>
        <w:rPr>
          <w:szCs w:val="32"/>
        </w:rPr>
        <w:t>’</w:t>
      </w:r>
      <w:r w:rsidR="00CC13A3" w:rsidRPr="00EA49B4">
        <w:rPr>
          <w:szCs w:val="32"/>
        </w:rPr>
        <w:t>anéantir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cette soirée est devenue pour moi une source de calamités toujours nouvelles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source à jamais intarissable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Est-ce dans l</w:t>
      </w:r>
      <w:r>
        <w:rPr>
          <w:szCs w:val="32"/>
        </w:rPr>
        <w:t>’</w:t>
      </w:r>
      <w:r w:rsidR="00CC13A3" w:rsidRPr="00EA49B4">
        <w:rPr>
          <w:szCs w:val="32"/>
        </w:rPr>
        <w:t>état où je suis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plongé dans un abîme de misère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vous deviez me choisir pour exercer sur moi votre insatiable curiosité et pour vous instruire dans l</w:t>
      </w:r>
      <w:r>
        <w:rPr>
          <w:szCs w:val="32"/>
        </w:rPr>
        <w:t>’</w:t>
      </w:r>
      <w:r w:rsidR="00CC13A3" w:rsidRPr="00EA49B4">
        <w:rPr>
          <w:szCs w:val="32"/>
        </w:rPr>
        <w:t>art de tourmenter une âme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est-ce pas assez que j</w:t>
      </w:r>
      <w:r>
        <w:rPr>
          <w:szCs w:val="32"/>
        </w:rPr>
        <w:t>’</w:t>
      </w:r>
      <w:r w:rsidR="00CC13A3" w:rsidRPr="00EA49B4">
        <w:rPr>
          <w:szCs w:val="32"/>
        </w:rPr>
        <w:t>aie été déshonoré publiquement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que je me sois vu arracher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je ne sais quelle puissance infernale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seule ressource qui me restât pour venger mon honneur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surcroît d</w:t>
      </w:r>
      <w:r>
        <w:rPr>
          <w:szCs w:val="32"/>
        </w:rPr>
        <w:t>’</w:t>
      </w:r>
      <w:r w:rsidR="00CC13A3" w:rsidRPr="00EA49B4">
        <w:rPr>
          <w:szCs w:val="32"/>
        </w:rPr>
        <w:t>infortune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été accusé d</w:t>
      </w:r>
      <w:r>
        <w:rPr>
          <w:szCs w:val="32"/>
        </w:rPr>
        <w:t>’</w:t>
      </w:r>
      <w:r w:rsidR="00CC13A3" w:rsidRPr="00EA49B4">
        <w:rPr>
          <w:szCs w:val="32"/>
        </w:rPr>
        <w:t>avoir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ce moment critique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prévenu moi-même ma vengeance par le plus noir de tous les crimes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Tout cela est passé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malheur qui me poursuit n</w:t>
      </w:r>
      <w:r>
        <w:rPr>
          <w:szCs w:val="32"/>
        </w:rPr>
        <w:t>’</w:t>
      </w:r>
      <w:r w:rsidR="00CC13A3" w:rsidRPr="00EA49B4">
        <w:rPr>
          <w:szCs w:val="32"/>
        </w:rPr>
        <w:t>avait rien à me réserver de plus cruel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ce n</w:t>
      </w:r>
      <w:r>
        <w:rPr>
          <w:szCs w:val="32"/>
        </w:rPr>
        <w:t>’</w:t>
      </w:r>
      <w:r w:rsidR="00CC13A3" w:rsidRPr="00EA49B4">
        <w:rPr>
          <w:szCs w:val="32"/>
        </w:rPr>
        <w:t>est la peine que vous m</w:t>
      </w:r>
      <w:r>
        <w:rPr>
          <w:szCs w:val="32"/>
        </w:rPr>
        <w:t>’</w:t>
      </w:r>
      <w:r w:rsidR="00CC13A3" w:rsidRPr="00EA49B4">
        <w:rPr>
          <w:szCs w:val="32"/>
        </w:rPr>
        <w:t>avez infligée en paraissant douter de mon innocence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qu</w:t>
      </w:r>
      <w:r>
        <w:rPr>
          <w:szCs w:val="32"/>
        </w:rPr>
        <w:t>’</w:t>
      </w:r>
      <w:r w:rsidR="00CC13A3" w:rsidRPr="00EA49B4">
        <w:rPr>
          <w:szCs w:val="32"/>
        </w:rPr>
        <w:t>après l</w:t>
      </w:r>
      <w:r>
        <w:rPr>
          <w:szCs w:val="32"/>
        </w:rPr>
        <w:t>’</w:t>
      </w:r>
      <w:r w:rsidR="00CC13A3" w:rsidRPr="00EA49B4">
        <w:rPr>
          <w:szCs w:val="32"/>
        </w:rPr>
        <w:t>examen le plus approfondi et le plus solennel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personne n</w:t>
      </w:r>
      <w:r>
        <w:rPr>
          <w:szCs w:val="32"/>
        </w:rPr>
        <w:t>’</w:t>
      </w:r>
      <w:r w:rsidR="00CC13A3" w:rsidRPr="00EA49B4">
        <w:rPr>
          <w:szCs w:val="32"/>
        </w:rPr>
        <w:t>avait encore osé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avez forcé à en venir à cette explication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avez arraché de mon sein une confidence que je n</w:t>
      </w:r>
      <w:r>
        <w:rPr>
          <w:szCs w:val="32"/>
        </w:rPr>
        <w:t>’</w:t>
      </w:r>
      <w:r w:rsidR="00CC13A3" w:rsidRPr="00EA49B4">
        <w:rPr>
          <w:szCs w:val="32"/>
        </w:rPr>
        <w:t>étais pas disposé à en laisser sortir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est encore une partie des maux de ma déplorable destinée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être à la merci du dernier des hommes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 qu</w:t>
      </w:r>
      <w:r>
        <w:rPr>
          <w:szCs w:val="32"/>
        </w:rPr>
        <w:t>’</w:t>
      </w:r>
      <w:r w:rsidR="00CC13A3" w:rsidRPr="00EA49B4">
        <w:rPr>
          <w:szCs w:val="32"/>
        </w:rPr>
        <w:t>il soit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se sentira disposé à se jouer de ma détresse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Soyez satisfait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avez mis assez bas</w:t>
      </w:r>
      <w:r>
        <w:rPr>
          <w:szCs w:val="32"/>
        </w:rPr>
        <w:t>.</w:t>
      </w:r>
    </w:p>
    <w:p w14:paraId="4DFE93C6" w14:textId="2D99F7CC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ne suis pas satisfait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puis pas être satisfait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puis supporter l</w:t>
      </w:r>
      <w:r>
        <w:rPr>
          <w:szCs w:val="32"/>
        </w:rPr>
        <w:t>’</w:t>
      </w:r>
      <w:r w:rsidR="00CC13A3" w:rsidRPr="00EA49B4">
        <w:rPr>
          <w:szCs w:val="32"/>
        </w:rPr>
        <w:t>idée de ce que j</w:t>
      </w:r>
      <w:r>
        <w:rPr>
          <w:szCs w:val="32"/>
        </w:rPr>
        <w:t>’</w:t>
      </w:r>
      <w:r w:rsidR="00CC13A3" w:rsidRPr="00EA49B4">
        <w:rPr>
          <w:szCs w:val="32"/>
        </w:rPr>
        <w:t>ai osé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aurai jamais le front de regarder en face le meilleur des maîtres et le meilleur des hommes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vous le demande comme une grâce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renvoyez-moi de votre service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afin que j</w:t>
      </w:r>
      <w:r>
        <w:rPr>
          <w:szCs w:val="32"/>
        </w:rPr>
        <w:t>’</w:t>
      </w:r>
      <w:r w:rsidR="00CC13A3" w:rsidRPr="00EA49B4">
        <w:rPr>
          <w:szCs w:val="32"/>
        </w:rPr>
        <w:t>aille me cacher pour jamais loin de vos yeux</w:t>
      </w:r>
      <w:r>
        <w:rPr>
          <w:szCs w:val="32"/>
        </w:rPr>
        <w:t>. »</w:t>
      </w:r>
    </w:p>
    <w:p w14:paraId="27E1B748" w14:textId="28217507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air de </w:t>
      </w:r>
      <w:r w:rsidR="007D0B10">
        <w:rPr>
          <w:szCs w:val="32"/>
        </w:rPr>
        <w:t>M. </w:t>
      </w:r>
      <w:r w:rsidRPr="00EA49B4">
        <w:rPr>
          <w:szCs w:val="32"/>
        </w:rPr>
        <w:t>Falkland avait été extrêmement sévère pendant toute cette conversation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en ce moment il devint plus dur et plus menaçant qu</w:t>
      </w:r>
      <w:r w:rsidR="007D0B10">
        <w:rPr>
          <w:szCs w:val="32"/>
        </w:rPr>
        <w:t>’</w:t>
      </w:r>
      <w:r w:rsidRPr="00EA49B4">
        <w:rPr>
          <w:szCs w:val="32"/>
        </w:rPr>
        <w:t>auparavant</w:t>
      </w:r>
      <w:r w:rsidR="007D0B10">
        <w:rPr>
          <w:szCs w:val="32"/>
        </w:rPr>
        <w:t>. « </w:t>
      </w:r>
      <w:r w:rsidRPr="00EA49B4">
        <w:rPr>
          <w:szCs w:val="32"/>
        </w:rPr>
        <w:t>Comment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misérable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écria-t-il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vous voudriez me quitter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dites-vous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Qui vous dit que j</w:t>
      </w:r>
      <w:r w:rsidR="007D0B10">
        <w:rPr>
          <w:szCs w:val="32"/>
        </w:rPr>
        <w:t>’</w:t>
      </w:r>
      <w:r w:rsidRPr="00EA49B4">
        <w:rPr>
          <w:szCs w:val="32"/>
        </w:rPr>
        <w:t>aie envie de vous renvoyer</w:t>
      </w:r>
      <w:r w:rsidR="007D0B10">
        <w:rPr>
          <w:szCs w:val="32"/>
        </w:rPr>
        <w:t xml:space="preserve"> !… </w:t>
      </w:r>
      <w:r w:rsidRPr="00EA49B4">
        <w:rPr>
          <w:szCs w:val="32"/>
        </w:rPr>
        <w:t>mais vous ne pouvez supporter de vivre avec un être aussi profondément malheureux que je le suis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vous n</w:t>
      </w:r>
      <w:r w:rsidR="007D0B10">
        <w:rPr>
          <w:szCs w:val="32"/>
        </w:rPr>
        <w:t>’</w:t>
      </w:r>
      <w:r w:rsidRPr="00EA49B4">
        <w:rPr>
          <w:szCs w:val="32"/>
        </w:rPr>
        <w:t>avez pas le courage d</w:t>
      </w:r>
      <w:r w:rsidR="007D0B10">
        <w:rPr>
          <w:szCs w:val="32"/>
        </w:rPr>
        <w:t>’</w:t>
      </w:r>
      <w:r w:rsidRPr="00EA49B4">
        <w:rPr>
          <w:szCs w:val="32"/>
        </w:rPr>
        <w:t>endurer les caprices d</w:t>
      </w:r>
      <w:r w:rsidR="007D0B10">
        <w:rPr>
          <w:szCs w:val="32"/>
        </w:rPr>
        <w:t>’</w:t>
      </w:r>
      <w:r w:rsidRPr="00EA49B4">
        <w:rPr>
          <w:szCs w:val="32"/>
        </w:rPr>
        <w:t>un homme aussi chagrin et aussi injuste</w:t>
      </w:r>
      <w:r w:rsidR="007D0B10">
        <w:rPr>
          <w:szCs w:val="32"/>
        </w:rPr>
        <w:t>.</w:t>
      </w:r>
    </w:p>
    <w:p w14:paraId="721850C3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Ah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me parlez pas ainsi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faites de moi tout ce qu</w:t>
      </w:r>
      <w:r>
        <w:rPr>
          <w:szCs w:val="32"/>
        </w:rPr>
        <w:t>’</w:t>
      </w:r>
      <w:r w:rsidR="00CC13A3" w:rsidRPr="00EA49B4">
        <w:rPr>
          <w:szCs w:val="32"/>
        </w:rPr>
        <w:t>il vous plaira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tuez-moi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voulez</w:t>
      </w:r>
      <w:r>
        <w:rPr>
          <w:szCs w:val="32"/>
        </w:rPr>
        <w:t>.</w:t>
      </w:r>
    </w:p>
    <w:p w14:paraId="77818852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Que je vous tue</w:t>
      </w:r>
      <w:r>
        <w:rPr>
          <w:szCs w:val="32"/>
        </w:rPr>
        <w:t> ! »</w:t>
      </w:r>
    </w:p>
    <w:p w14:paraId="762D1AE0" w14:textId="375CA061" w:rsidR="007D0B10" w:rsidRDefault="007D0B10" w:rsidP="00CC13A3">
      <w:pPr>
        <w:rPr>
          <w:szCs w:val="32"/>
        </w:rPr>
      </w:pPr>
      <w:r>
        <w:rPr>
          <w:szCs w:val="32"/>
        </w:rPr>
        <w:t>(</w:t>
      </w:r>
      <w:r w:rsidR="00CC13A3" w:rsidRPr="00EA49B4">
        <w:rPr>
          <w:szCs w:val="32"/>
        </w:rPr>
        <w:t>Il faudrait des volumes pour peindre les émotions avec lesquelles cet écho de ma dernière phrase sortit de sa bouche et frappa mon oreille</w:t>
      </w:r>
      <w:r>
        <w:rPr>
          <w:szCs w:val="32"/>
        </w:rPr>
        <w:t>.)</w:t>
      </w:r>
    </w:p>
    <w:p w14:paraId="60586424" w14:textId="29DF4A2B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continuai-je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mourrais pour vous servir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vous aime plus que je ne puis l</w:t>
      </w:r>
      <w:r>
        <w:rPr>
          <w:szCs w:val="32"/>
        </w:rPr>
        <w:t>’</w:t>
      </w:r>
      <w:r w:rsidR="00CC13A3" w:rsidRPr="00EA49B4">
        <w:rPr>
          <w:szCs w:val="32"/>
        </w:rPr>
        <w:t>exprimer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vous vénère comme un être d</w:t>
      </w:r>
      <w:r>
        <w:rPr>
          <w:szCs w:val="32"/>
        </w:rPr>
        <w:t>’</w:t>
      </w:r>
      <w:r w:rsidR="00CC13A3" w:rsidRPr="00EA49B4">
        <w:rPr>
          <w:szCs w:val="32"/>
        </w:rPr>
        <w:t>une nature supérieure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suis un étourdi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 insensé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sans jugement et sans expérience</w:t>
      </w:r>
      <w:r>
        <w:rPr>
          <w:szCs w:val="32"/>
        </w:rPr>
        <w:t xml:space="preserve">… ; </w:t>
      </w:r>
      <w:r w:rsidR="00CC13A3" w:rsidRPr="00EA49B4">
        <w:rPr>
          <w:szCs w:val="32"/>
        </w:rPr>
        <w:t>je suis cent fois pis que tout cela</w:t>
      </w:r>
      <w:r>
        <w:rPr>
          <w:szCs w:val="32"/>
        </w:rPr>
        <w:t xml:space="preserve">… ; </w:t>
      </w:r>
      <w:r w:rsidR="00CC13A3" w:rsidRPr="00EA49B4">
        <w:rPr>
          <w:szCs w:val="32"/>
        </w:rPr>
        <w:t>mais jamais une pensée contraire à la fidélité que je vous dois n</w:t>
      </w:r>
      <w:r>
        <w:rPr>
          <w:szCs w:val="32"/>
        </w:rPr>
        <w:t>’</w:t>
      </w:r>
      <w:r w:rsidR="00CC13A3" w:rsidRPr="00EA49B4">
        <w:rPr>
          <w:szCs w:val="32"/>
        </w:rPr>
        <w:t>est entrée dans mon cœur</w:t>
      </w:r>
      <w:r>
        <w:rPr>
          <w:szCs w:val="32"/>
        </w:rPr>
        <w:t>. »</w:t>
      </w:r>
    </w:p>
    <w:p w14:paraId="5EB0C7C9" w14:textId="7EAD1AE2" w:rsidR="007D0B10" w:rsidRDefault="00CC13A3" w:rsidP="00CC13A3">
      <w:pPr>
        <w:rPr>
          <w:szCs w:val="32"/>
        </w:rPr>
      </w:pPr>
      <w:r w:rsidRPr="00EA49B4">
        <w:rPr>
          <w:szCs w:val="32"/>
        </w:rPr>
        <w:t>Notre conversation finit là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est impossible de rendre l</w:t>
      </w:r>
      <w:r w:rsidR="007D0B10">
        <w:rPr>
          <w:szCs w:val="32"/>
        </w:rPr>
        <w:t>’</w:t>
      </w:r>
      <w:r w:rsidRPr="00EA49B4">
        <w:rPr>
          <w:szCs w:val="32"/>
        </w:rPr>
        <w:t>impression qu</w:t>
      </w:r>
      <w:r w:rsidR="007D0B10">
        <w:rPr>
          <w:szCs w:val="32"/>
        </w:rPr>
        <w:t>’</w:t>
      </w:r>
      <w:r w:rsidRPr="00EA49B4">
        <w:rPr>
          <w:szCs w:val="32"/>
        </w:rPr>
        <w:t>elle fit sur une âme jeune et simple comme la mienne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étonné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transporté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je songeais aux égards et à la bonté que m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laissé voir </w:t>
      </w:r>
      <w:r w:rsidR="007D0B10">
        <w:rPr>
          <w:szCs w:val="32"/>
        </w:rPr>
        <w:t>M. </w:t>
      </w:r>
      <w:r w:rsidRPr="00EA49B4">
        <w:rPr>
          <w:szCs w:val="32"/>
        </w:rPr>
        <w:t>Falkland à travers toute la sévérité de ses reproches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revenir de ma surprise de me 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pauvre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obscur et ignoré comme je l</w:t>
      </w:r>
      <w:r w:rsidR="007D0B10">
        <w:rPr>
          <w:szCs w:val="32"/>
        </w:rPr>
        <w:t>’</w:t>
      </w:r>
      <w:r w:rsidRPr="00EA49B4">
        <w:rPr>
          <w:szCs w:val="32"/>
        </w:rPr>
        <w:t>étais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devenu tout à coup d</w:t>
      </w:r>
      <w:r w:rsidR="007D0B10">
        <w:rPr>
          <w:szCs w:val="32"/>
        </w:rPr>
        <w:t>’</w:t>
      </w:r>
      <w:r w:rsidRPr="00EA49B4">
        <w:rPr>
          <w:szCs w:val="32"/>
        </w:rPr>
        <w:t>une telle importance au bonheur d</w:t>
      </w:r>
      <w:r w:rsidR="007D0B10">
        <w:rPr>
          <w:szCs w:val="32"/>
        </w:rPr>
        <w:t>’</w:t>
      </w:r>
      <w:r w:rsidRPr="00EA49B4">
        <w:rPr>
          <w:szCs w:val="32"/>
        </w:rPr>
        <w:t>un des hommes les plus éclairés et les plus accomplis de l</w:t>
      </w:r>
      <w:r w:rsidR="007D0B10">
        <w:rPr>
          <w:szCs w:val="32"/>
        </w:rPr>
        <w:t>’</w:t>
      </w:r>
      <w:r w:rsidRPr="00EA49B4">
        <w:rPr>
          <w:szCs w:val="32"/>
        </w:rPr>
        <w:t>Angleterre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 sentiment m</w:t>
      </w:r>
      <w:r w:rsidR="007D0B10">
        <w:rPr>
          <w:szCs w:val="32"/>
        </w:rPr>
        <w:t>’</w:t>
      </w:r>
      <w:r w:rsidRPr="00EA49B4">
        <w:rPr>
          <w:szCs w:val="32"/>
        </w:rPr>
        <w:t>attacha à mon maître plus vivement que jamais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jurai mille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en </w:t>
      </w:r>
      <w:r w:rsidRPr="00EA49B4">
        <w:rPr>
          <w:szCs w:val="32"/>
        </w:rPr>
        <w:lastRenderedPageBreak/>
        <w:t>méditant sur ma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ne jamais me montrer indigne d</w:t>
      </w:r>
      <w:r w:rsidR="007D0B10">
        <w:rPr>
          <w:szCs w:val="32"/>
        </w:rPr>
        <w:t>’</w:t>
      </w:r>
      <w:r w:rsidRPr="00EA49B4">
        <w:rPr>
          <w:szCs w:val="32"/>
        </w:rPr>
        <w:t>un aussi généreux protecteur</w:t>
      </w:r>
      <w:r w:rsidR="007D0B10">
        <w:rPr>
          <w:szCs w:val="32"/>
        </w:rPr>
        <w:t>.</w:t>
      </w:r>
    </w:p>
    <w:p w14:paraId="2D49E47D" w14:textId="3B6CF99D" w:rsidR="00CC13A3" w:rsidRPr="00EA49B4" w:rsidRDefault="00CC13A3" w:rsidP="007D0B10">
      <w:pPr>
        <w:pStyle w:val="Titre1"/>
      </w:pPr>
      <w:bookmarkStart w:id="19" w:name="_Toc194843908"/>
      <w:r w:rsidRPr="00EA49B4">
        <w:lastRenderedPageBreak/>
        <w:t>XVI</w:t>
      </w:r>
      <w:bookmarkEnd w:id="19"/>
    </w:p>
    <w:p w14:paraId="417DECF2" w14:textId="18E9699B" w:rsidR="007D0B10" w:rsidRDefault="00CC13A3" w:rsidP="00CC13A3">
      <w:pPr>
        <w:rPr>
          <w:szCs w:val="32"/>
        </w:rPr>
      </w:pP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est-il pas inconcevable qu</w:t>
      </w:r>
      <w:r w:rsidR="007D0B10">
        <w:rPr>
          <w:szCs w:val="32"/>
        </w:rPr>
        <w:t>’</w:t>
      </w:r>
      <w:r w:rsidRPr="00EA49B4">
        <w:rPr>
          <w:szCs w:val="32"/>
        </w:rPr>
        <w:t>au milieu de ce redoublement de vénération pour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premiers élans de mon émotion furent à peine calmés que je sentis revenir à ma pensée ce premier doute qui avait excité mes conjectures</w:t>
      </w:r>
      <w:r w:rsidR="007D0B10">
        <w:rPr>
          <w:szCs w:val="32"/>
        </w:rPr>
        <w:t xml:space="preserve"> : </w:t>
      </w:r>
      <w:r w:rsidRPr="00EA49B4">
        <w:rPr>
          <w:i/>
          <w:iCs/>
        </w:rPr>
        <w:t>Serait-il l</w:t>
      </w:r>
      <w:r w:rsidR="007D0B10">
        <w:rPr>
          <w:i/>
          <w:iCs/>
        </w:rPr>
        <w:t>’</w:t>
      </w:r>
      <w:r w:rsidRPr="00EA49B4">
        <w:rPr>
          <w:i/>
          <w:iCs/>
        </w:rPr>
        <w:t>assassin</w:t>
      </w:r>
      <w:r w:rsidR="007D0B10">
        <w:rPr>
          <w:i/>
          <w:iCs/>
        </w:rPr>
        <w:t xml:space="preserve"> ? </w:t>
      </w:r>
      <w:r w:rsidRPr="00EA49B4">
        <w:rPr>
          <w:szCs w:val="32"/>
        </w:rPr>
        <w:t>Il y avait dans ma fatale destinée quelque chose qui m</w:t>
      </w:r>
      <w:r w:rsidR="007D0B10">
        <w:rPr>
          <w:szCs w:val="32"/>
        </w:rPr>
        <w:t>’</w:t>
      </w:r>
      <w:r w:rsidRPr="00EA49B4">
        <w:rPr>
          <w:szCs w:val="32"/>
        </w:rPr>
        <w:t>entraînait à ma perte malgré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m</w:t>
      </w:r>
      <w:r w:rsidR="007D0B10">
        <w:rPr>
          <w:szCs w:val="32"/>
        </w:rPr>
        <w:t>’</w:t>
      </w:r>
      <w:r w:rsidRPr="00EA49B4">
        <w:rPr>
          <w:szCs w:val="32"/>
        </w:rPr>
        <w:t>étonnais pas du trouble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éprouvait </w:t>
      </w:r>
      <w:r w:rsidR="007D0B10">
        <w:rPr>
          <w:szCs w:val="32"/>
        </w:rPr>
        <w:t>M. </w:t>
      </w:r>
      <w:r w:rsidRPr="00EA49B4">
        <w:rPr>
          <w:szCs w:val="32"/>
        </w:rPr>
        <w:t>Falkland à toute allusion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 éloignée qu</w:t>
      </w:r>
      <w:r w:rsidR="007D0B10">
        <w:rPr>
          <w:szCs w:val="32"/>
        </w:rPr>
        <w:t>’</w:t>
      </w:r>
      <w:r w:rsidRPr="00EA49B4">
        <w:rPr>
          <w:szCs w:val="32"/>
        </w:rPr>
        <w:t>elle fût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rappelait sa cruelle affaire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excessive sensibilité sur l</w:t>
      </w:r>
      <w:r w:rsidR="007D0B10">
        <w:rPr>
          <w:szCs w:val="32"/>
        </w:rPr>
        <w:t>’</w:t>
      </w:r>
      <w:r w:rsidRPr="00EA49B4">
        <w:rPr>
          <w:szCs w:val="32"/>
        </w:rPr>
        <w:t>article de l</w:t>
      </w:r>
      <w:r w:rsidR="007D0B10">
        <w:rPr>
          <w:szCs w:val="32"/>
        </w:rPr>
        <w:t>’</w:t>
      </w:r>
      <w:r w:rsidRPr="00EA49B4">
        <w:rPr>
          <w:szCs w:val="32"/>
        </w:rPr>
        <w:t>honneur expliquait ce trouble aussi complétement qu</w:t>
      </w:r>
      <w:r w:rsidR="007D0B10">
        <w:rPr>
          <w:szCs w:val="32"/>
        </w:rPr>
        <w:t>’</w:t>
      </w:r>
      <w:r w:rsidRPr="00EA49B4">
        <w:rPr>
          <w:szCs w:val="32"/>
        </w:rPr>
        <w:t>eût pu le faire la supposition d</w:t>
      </w:r>
      <w:r w:rsidR="007D0B10">
        <w:rPr>
          <w:szCs w:val="32"/>
        </w:rPr>
        <w:t>’</w:t>
      </w:r>
      <w:r w:rsidRPr="00EA49B4">
        <w:rPr>
          <w:szCs w:val="32"/>
        </w:rPr>
        <w:t>un crime atroce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Sachant que son nom avait été une fois souillé par une imputation aussi odieuse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naturel qu</w:t>
      </w:r>
      <w:r w:rsidR="007D0B10">
        <w:rPr>
          <w:szCs w:val="32"/>
        </w:rPr>
        <w:t>’</w:t>
      </w:r>
      <w:r w:rsidRPr="00EA49B4">
        <w:rPr>
          <w:szCs w:val="32"/>
        </w:rPr>
        <w:t>il fût dans une gêne continuelle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prêt à la moindre occasion à soupçonner quelque reproche indirect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Auprès de tout homme avec lequel il avait la moindre communication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à redouter d</w:t>
      </w:r>
      <w:r w:rsidR="007D0B10">
        <w:rPr>
          <w:szCs w:val="32"/>
        </w:rPr>
        <w:t>’</w:t>
      </w:r>
      <w:r w:rsidRPr="00EA49B4">
        <w:rPr>
          <w:szCs w:val="32"/>
        </w:rPr>
        <w:t>être en secret l</w:t>
      </w:r>
      <w:r w:rsidR="007D0B10">
        <w:rPr>
          <w:szCs w:val="32"/>
        </w:rPr>
        <w:t>’</w:t>
      </w:r>
      <w:r w:rsidRPr="00EA49B4">
        <w:rPr>
          <w:szCs w:val="32"/>
        </w:rPr>
        <w:t>objet des soupçons les plus odieux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mon égard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découvert que j</w:t>
      </w:r>
      <w:r w:rsidR="007D0B10">
        <w:rPr>
          <w:szCs w:val="32"/>
        </w:rPr>
        <w:t>’</w:t>
      </w:r>
      <w:r w:rsidRPr="00EA49B4">
        <w:rPr>
          <w:szCs w:val="32"/>
        </w:rPr>
        <w:t>avais reçu des informations sur son compte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>il lui fût possible de deviner jusqu</w:t>
      </w:r>
      <w:r w:rsidR="007D0B10">
        <w:rPr>
          <w:szCs w:val="32"/>
        </w:rPr>
        <w:t>’</w:t>
      </w:r>
      <w:r w:rsidRPr="00EA49B4">
        <w:rPr>
          <w:szCs w:val="32"/>
        </w:rPr>
        <w:t>où elles allaient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on m</w:t>
      </w:r>
      <w:r w:rsidR="007D0B10">
        <w:rPr>
          <w:szCs w:val="32"/>
        </w:rPr>
        <w:t>’</w:t>
      </w:r>
      <w:r w:rsidRPr="00EA49B4">
        <w:rPr>
          <w:szCs w:val="32"/>
        </w:rPr>
        <w:t>avait dit vrai ou faux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on m</w:t>
      </w:r>
      <w:r w:rsidR="007D0B10">
        <w:rPr>
          <w:szCs w:val="32"/>
        </w:rPr>
        <w:t>’</w:t>
      </w:r>
      <w:r w:rsidRPr="00EA49B4">
        <w:rPr>
          <w:szCs w:val="32"/>
        </w:rPr>
        <w:t>avait raconté les faits avec candeur ou avec malice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aussi quelque raison de supposer que j</w:t>
      </w:r>
      <w:r w:rsidR="007D0B10">
        <w:rPr>
          <w:szCs w:val="32"/>
        </w:rPr>
        <w:t>’</w:t>
      </w:r>
      <w:r w:rsidRPr="00EA49B4">
        <w:rPr>
          <w:szCs w:val="32"/>
        </w:rPr>
        <w:t>entretenais des idées injurieuses à son honneur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je n</w:t>
      </w:r>
      <w:r w:rsidR="007D0B10">
        <w:rPr>
          <w:szCs w:val="32"/>
        </w:rPr>
        <w:t>’</w:t>
      </w:r>
      <w:r w:rsidRPr="00EA49B4">
        <w:rPr>
          <w:szCs w:val="32"/>
        </w:rPr>
        <w:t>en jugeais pas aussi favorablement que l</w:t>
      </w:r>
      <w:r w:rsidR="007D0B10">
        <w:rPr>
          <w:szCs w:val="32"/>
        </w:rPr>
        <w:t>’</w:t>
      </w:r>
      <w:r w:rsidRPr="00EA49B4">
        <w:rPr>
          <w:szCs w:val="32"/>
        </w:rPr>
        <w:t>exigeait l</w:t>
      </w:r>
      <w:r w:rsidR="007D0B10">
        <w:rPr>
          <w:szCs w:val="32"/>
        </w:rPr>
        <w:t>’</w:t>
      </w:r>
      <w:r w:rsidRPr="00EA49B4">
        <w:rPr>
          <w:szCs w:val="32"/>
        </w:rPr>
        <w:t>extrême susceptibilité de sa passion dominante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Toutes ces considérations devaient naturellement le tenir dans un état habituel d</w:t>
      </w:r>
      <w:r w:rsidR="007D0B10">
        <w:rPr>
          <w:szCs w:val="32"/>
        </w:rPr>
        <w:t>’</w:t>
      </w:r>
      <w:r w:rsidRPr="00EA49B4">
        <w:rPr>
          <w:szCs w:val="32"/>
        </w:rPr>
        <w:t>agitation et de malaise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je ne trouvasse rien qui pût réellement fonder l</w:t>
      </w:r>
      <w:r w:rsidR="007D0B10">
        <w:rPr>
          <w:szCs w:val="32"/>
        </w:rPr>
        <w:t>’</w:t>
      </w:r>
      <w:r w:rsidRPr="00EA49B4">
        <w:rPr>
          <w:szCs w:val="32"/>
        </w:rPr>
        <w:t>ombre d</w:t>
      </w:r>
      <w:r w:rsidR="007D0B10">
        <w:rPr>
          <w:szCs w:val="32"/>
        </w:rPr>
        <w:t>’</w:t>
      </w:r>
      <w:r w:rsidRPr="00EA49B4">
        <w:rPr>
          <w:szCs w:val="32"/>
        </w:rPr>
        <w:t>un doute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 il m</w:t>
      </w:r>
      <w:r w:rsidR="007D0B10">
        <w:rPr>
          <w:szCs w:val="32"/>
        </w:rPr>
        <w:t>’</w:t>
      </w:r>
      <w:r w:rsidRPr="00EA49B4">
        <w:rPr>
          <w:szCs w:val="32"/>
        </w:rPr>
        <w:t>était impossible de sortir de l</w:t>
      </w:r>
      <w:r w:rsidR="007D0B10">
        <w:rPr>
          <w:szCs w:val="32"/>
        </w:rPr>
        <w:t>’</w:t>
      </w:r>
      <w:r w:rsidRPr="00EA49B4">
        <w:rPr>
          <w:szCs w:val="32"/>
        </w:rPr>
        <w:t>incertitude et du tourbillon perpétuel de mes conjectures</w:t>
      </w:r>
      <w:r w:rsidR="007D0B10">
        <w:rPr>
          <w:szCs w:val="32"/>
        </w:rPr>
        <w:t>.</w:t>
      </w:r>
    </w:p>
    <w:p w14:paraId="3CABDB52" w14:textId="42039222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L</w:t>
      </w:r>
      <w:r w:rsidR="007D0B10">
        <w:rPr>
          <w:szCs w:val="32"/>
        </w:rPr>
        <w:t>’</w:t>
      </w:r>
      <w:r w:rsidRPr="00EA49B4">
        <w:rPr>
          <w:szCs w:val="32"/>
        </w:rPr>
        <w:t>état flottant de mon âme amena en moi une lutte de principes opposés qui se disputaient tour à tour la direction de ma conduite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Tantôt j</w:t>
      </w:r>
      <w:r w:rsidR="007D0B10">
        <w:rPr>
          <w:szCs w:val="32"/>
        </w:rPr>
        <w:t>’</w:t>
      </w:r>
      <w:r w:rsidRPr="00EA49B4">
        <w:rPr>
          <w:szCs w:val="32"/>
        </w:rPr>
        <w:t>étais dominé par la plus profonde vénération pour mon maître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mettais une confiance sans réserve dans son intégrité et ses vertus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lui soumettais aveuglément ma raison et mon jugement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autre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ce respect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 cette confiance commençaient à refluer en sens contraire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redevenais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auparavant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défiant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soupçonneux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tourmenté par mille conjectures sur le sens des actes les plus indifférents</w:t>
      </w:r>
      <w:r w:rsidR="007D0B10">
        <w:rPr>
          <w:szCs w:val="32"/>
        </w:rPr>
        <w:t>. 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sans cesse dans les alarmes sur tout ce qui pouvait avoir trait à son honneur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apercevait très-bien toutes ces variations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trahissait l</w:t>
      </w:r>
      <w:r w:rsidR="007D0B10">
        <w:rPr>
          <w:szCs w:val="32"/>
        </w:rPr>
        <w:t>’</w:t>
      </w:r>
      <w:r w:rsidRPr="00EA49B4">
        <w:rPr>
          <w:szCs w:val="32"/>
        </w:rPr>
        <w:t>impression qu</w:t>
      </w:r>
      <w:r w:rsidR="007D0B10">
        <w:rPr>
          <w:szCs w:val="32"/>
        </w:rPr>
        <w:t>’</w:t>
      </w:r>
      <w:r w:rsidRPr="00EA49B4">
        <w:rPr>
          <w:szCs w:val="32"/>
        </w:rPr>
        <w:t>elles lui faisaient tantôt d</w:t>
      </w:r>
      <w:r w:rsidR="007D0B10">
        <w:rPr>
          <w:szCs w:val="32"/>
        </w:rPr>
        <w:t>’</w:t>
      </w:r>
      <w:r w:rsidRPr="00EA49B4">
        <w:rPr>
          <w:szCs w:val="32"/>
        </w:rPr>
        <w:t>une manière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tantôt d</w:t>
      </w:r>
      <w:r w:rsidR="007D0B10">
        <w:rPr>
          <w:szCs w:val="32"/>
        </w:rPr>
        <w:t>’</w:t>
      </w:r>
      <w:r w:rsidRPr="00EA49B4">
        <w:rPr>
          <w:szCs w:val="32"/>
        </w:rPr>
        <w:t>une 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souvent avant que je m</w:t>
      </w:r>
      <w:r w:rsidR="007D0B10">
        <w:rPr>
          <w:szCs w:val="32"/>
        </w:rPr>
        <w:t>’</w:t>
      </w:r>
      <w:r w:rsidRPr="00EA49B4">
        <w:rPr>
          <w:szCs w:val="32"/>
        </w:rPr>
        <w:t>en fusse aperçu moi-même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quelquefois même avant qu</w:t>
      </w:r>
      <w:r w:rsidR="007D0B10">
        <w:rPr>
          <w:szCs w:val="32"/>
        </w:rPr>
        <w:t>’</w:t>
      </w:r>
      <w:r w:rsidRPr="00EA49B4">
        <w:rPr>
          <w:szCs w:val="32"/>
        </w:rPr>
        <w:t>elles existassent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Notre situation à tous deux était affreuse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nous étions un fléau l</w:t>
      </w:r>
      <w:r w:rsidR="007D0B10">
        <w:rPr>
          <w:szCs w:val="32"/>
        </w:rPr>
        <w:t>’</w:t>
      </w:r>
      <w:r w:rsidRPr="00EA49B4">
        <w:rPr>
          <w:szCs w:val="32"/>
        </w:rPr>
        <w:t>un pour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souvent je ne pouvais comprendre qu</w:t>
      </w:r>
      <w:r w:rsidR="007D0B10">
        <w:rPr>
          <w:szCs w:val="32"/>
        </w:rPr>
        <w:t>’</w:t>
      </w:r>
      <w:r w:rsidRPr="00EA49B4">
        <w:rPr>
          <w:szCs w:val="32"/>
        </w:rPr>
        <w:t>à la fin la patience et la bonté de mon maître ne fussent à bout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ne se déterminât pas à se débarrasser pour jamais d</w:t>
      </w:r>
      <w:r w:rsidR="007D0B10">
        <w:rPr>
          <w:szCs w:val="32"/>
        </w:rPr>
        <w:t>’</w:t>
      </w:r>
      <w:r w:rsidRPr="00EA49B4">
        <w:rPr>
          <w:szCs w:val="32"/>
        </w:rPr>
        <w:t>un observateur aussi insupportable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notre tourment commun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avait une différence essentielle entre sa part et la mienne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milieu de mon agitation continuelle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quelque consolation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curiosité porte avec soi ses plaisirs aussi bien que ses peines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esprit se sent aiguillonné sans relâche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est comme s</w:t>
      </w:r>
      <w:r w:rsidR="007D0B10">
        <w:rPr>
          <w:szCs w:val="32"/>
        </w:rPr>
        <w:t>’</w:t>
      </w:r>
      <w:r w:rsidRPr="00EA49B4">
        <w:rPr>
          <w:szCs w:val="32"/>
        </w:rPr>
        <w:t>il touchait à chaque moment au but qu</w:t>
      </w:r>
      <w:r w:rsidR="007D0B10">
        <w:rPr>
          <w:szCs w:val="32"/>
        </w:rPr>
        <w:t>’</w:t>
      </w:r>
      <w:r w:rsidRPr="00EA49B4">
        <w:rPr>
          <w:szCs w:val="32"/>
        </w:rPr>
        <w:t>il se propose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attendu que c</w:t>
      </w:r>
      <w:r w:rsidR="007D0B10">
        <w:rPr>
          <w:szCs w:val="32"/>
        </w:rPr>
        <w:t>’</w:t>
      </w:r>
      <w:r w:rsidRPr="00EA49B4">
        <w:rPr>
          <w:szCs w:val="32"/>
        </w:rPr>
        <w:t>est un désir insatiable de se satisfaire qui est son principe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se promet dans cette satisfaction une jouissance inconnue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faite pour compenser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suivant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ce qu</w:t>
      </w:r>
      <w:r w:rsidR="007D0B10">
        <w:rPr>
          <w:szCs w:val="32"/>
        </w:rPr>
        <w:t>’</w:t>
      </w:r>
      <w:r w:rsidRPr="00EA49B4">
        <w:rPr>
          <w:szCs w:val="32"/>
        </w:rPr>
        <w:t>il peut avoir à souffrir dans le cours de son entreprise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Mais pour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aucune sorte de consolation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qu</w:t>
      </w:r>
      <w:r w:rsidR="007D0B10">
        <w:rPr>
          <w:szCs w:val="32"/>
        </w:rPr>
        <w:t>’</w:t>
      </w:r>
      <w:r w:rsidRPr="00EA49B4">
        <w:rPr>
          <w:szCs w:val="32"/>
        </w:rPr>
        <w:t>il avait à endurer dans nos relations respectives semblait un mal gratuit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qu</w:t>
      </w:r>
      <w:r w:rsidR="007D0B10">
        <w:rPr>
          <w:szCs w:val="32"/>
        </w:rPr>
        <w:t>’</w:t>
      </w:r>
      <w:r w:rsidRPr="00EA49B4">
        <w:rPr>
          <w:szCs w:val="32"/>
        </w:rPr>
        <w:t>il pouvait faire était de désirer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eût pas au monde un être tel que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Pr="00EA49B4">
        <w:rPr>
          <w:szCs w:val="32"/>
        </w:rPr>
        <w:lastRenderedPageBreak/>
        <w:t>de maudire l</w:t>
      </w:r>
      <w:r w:rsidR="007D0B10">
        <w:rPr>
          <w:szCs w:val="32"/>
        </w:rPr>
        <w:t>’</w:t>
      </w:r>
      <w:r w:rsidRPr="00EA49B4">
        <w:rPr>
          <w:szCs w:val="32"/>
        </w:rPr>
        <w:t>instant où son humanité l</w:t>
      </w:r>
      <w:r w:rsidR="007D0B10">
        <w:rPr>
          <w:szCs w:val="32"/>
        </w:rPr>
        <w:t>’</w:t>
      </w:r>
      <w:r w:rsidRPr="00EA49B4">
        <w:rPr>
          <w:szCs w:val="32"/>
        </w:rPr>
        <w:t>avait porté à me tirer de l</w:t>
      </w:r>
      <w:r w:rsidR="007D0B10">
        <w:rPr>
          <w:szCs w:val="32"/>
        </w:rPr>
        <w:t>’</w:t>
      </w:r>
      <w:r w:rsidRPr="00EA49B4">
        <w:rPr>
          <w:szCs w:val="32"/>
        </w:rPr>
        <w:t>obscurité pour me prendre à son service</w:t>
      </w:r>
      <w:r w:rsidR="007D0B10">
        <w:rPr>
          <w:szCs w:val="32"/>
        </w:rPr>
        <w:t>.</w:t>
      </w:r>
    </w:p>
    <w:p w14:paraId="178996FD" w14:textId="3D55C5AB" w:rsidR="007D0B10" w:rsidRDefault="00CC13A3" w:rsidP="00CC13A3">
      <w:pPr>
        <w:rPr>
          <w:szCs w:val="32"/>
        </w:rPr>
      </w:pPr>
      <w:r w:rsidRPr="00EA49B4">
        <w:rPr>
          <w:szCs w:val="32"/>
        </w:rPr>
        <w:t>Je ne dois pas passer sous silence un des effets que produisit en moi la nature extraordinaire de ma position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état constant de soupçon et de vigilance dans lequel se trouvait mon esprit avait opéré un changement très-rapide dans mon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paraissait y avoir fait tout ce qu</w:t>
      </w:r>
      <w:r w:rsidR="007D0B10">
        <w:rPr>
          <w:szCs w:val="32"/>
        </w:rPr>
        <w:t>’</w:t>
      </w:r>
      <w:r w:rsidRPr="00EA49B4">
        <w:rPr>
          <w:szCs w:val="32"/>
        </w:rPr>
        <w:t>on aurait pu attendre d</w:t>
      </w:r>
      <w:r w:rsidR="007D0B10">
        <w:rPr>
          <w:szCs w:val="32"/>
        </w:rPr>
        <w:t>’</w:t>
      </w:r>
      <w:r w:rsidRPr="00EA49B4">
        <w:rPr>
          <w:szCs w:val="32"/>
        </w:rPr>
        <w:t>une suite d</w:t>
      </w:r>
      <w:r w:rsidR="007D0B10">
        <w:rPr>
          <w:szCs w:val="32"/>
        </w:rPr>
        <w:t>’</w:t>
      </w:r>
      <w:r w:rsidRPr="00EA49B4">
        <w:rPr>
          <w:szCs w:val="32"/>
        </w:rPr>
        <w:t>années d</w:t>
      </w:r>
      <w:r w:rsidR="007D0B10">
        <w:rPr>
          <w:szCs w:val="32"/>
        </w:rPr>
        <w:t>’</w:t>
      </w:r>
      <w:r w:rsidRPr="00EA49B4">
        <w:rPr>
          <w:szCs w:val="32"/>
        </w:rPr>
        <w:t>observation et d</w:t>
      </w:r>
      <w:r w:rsidR="007D0B10">
        <w:rPr>
          <w:szCs w:val="32"/>
        </w:rPr>
        <w:t>’</w:t>
      </w:r>
      <w:r w:rsidRPr="00EA49B4">
        <w:rPr>
          <w:szCs w:val="32"/>
        </w:rPr>
        <w:t>expérience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habitude où j</w:t>
      </w:r>
      <w:r w:rsidR="007D0B10">
        <w:rPr>
          <w:szCs w:val="32"/>
        </w:rPr>
        <w:t>’</w:t>
      </w:r>
      <w:r w:rsidRPr="00EA49B4">
        <w:rPr>
          <w:szCs w:val="32"/>
        </w:rPr>
        <w:t>étais de fixer sans cesse un œil curieux et attentif sur ce qui se passait dans l</w:t>
      </w:r>
      <w:r w:rsidR="007D0B10">
        <w:rPr>
          <w:szCs w:val="32"/>
        </w:rPr>
        <w:t>’</w:t>
      </w:r>
      <w:r w:rsidRPr="00EA49B4">
        <w:rPr>
          <w:szCs w:val="32"/>
        </w:rPr>
        <w:t>âme d</w:t>
      </w:r>
      <w:r w:rsidR="007D0B10">
        <w:rPr>
          <w:szCs w:val="32"/>
        </w:rPr>
        <w:t>’</w:t>
      </w:r>
      <w:r w:rsidRPr="00EA49B4">
        <w:rPr>
          <w:szCs w:val="32"/>
        </w:rPr>
        <w:t>un homme et de me promener toujours au milieu d</w:t>
      </w:r>
      <w:r w:rsidR="007D0B10">
        <w:rPr>
          <w:szCs w:val="32"/>
        </w:rPr>
        <w:t>’</w:t>
      </w:r>
      <w:r w:rsidRPr="00EA49B4">
        <w:rPr>
          <w:szCs w:val="32"/>
        </w:rPr>
        <w:t>une multitude toujours renaissante de conjectures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fait de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ainsi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adepte fort habile dans la science des diverses manières dont se déploient les ressorts les plus secrets de l</w:t>
      </w:r>
      <w:r w:rsidR="007D0B10">
        <w:rPr>
          <w:szCs w:val="32"/>
        </w:rPr>
        <w:t>’</w:t>
      </w:r>
      <w:r w:rsidRPr="00EA49B4">
        <w:rPr>
          <w:szCs w:val="32"/>
        </w:rPr>
        <w:t>intelligence humaine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me disais pas à moi-même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</w:t>
      </w:r>
      <w:r w:rsidR="007D0B10">
        <w:rPr>
          <w:szCs w:val="32"/>
        </w:rPr>
        <w:t>’</w:t>
      </w:r>
      <w:r w:rsidRPr="00EA49B4">
        <w:rPr>
          <w:szCs w:val="32"/>
        </w:rPr>
        <w:t>avais fait dans le commencement</w:t>
      </w:r>
      <w:r w:rsidR="007D0B10">
        <w:rPr>
          <w:szCs w:val="32"/>
        </w:rPr>
        <w:t> : « </w:t>
      </w:r>
      <w:r w:rsidRPr="00EA49B4">
        <w:rPr>
          <w:szCs w:val="32"/>
        </w:rPr>
        <w:t xml:space="preserve">Je demanderai à </w:t>
      </w:r>
      <w:r w:rsidR="007D0B10">
        <w:rPr>
          <w:szCs w:val="32"/>
        </w:rPr>
        <w:t>M. </w:t>
      </w:r>
      <w:r w:rsidRPr="00EA49B4">
        <w:rPr>
          <w:szCs w:val="32"/>
        </w:rPr>
        <w:t>Falkland si c</w:t>
      </w:r>
      <w:r w:rsidR="007D0B10">
        <w:rPr>
          <w:szCs w:val="32"/>
        </w:rPr>
        <w:t>’</w:t>
      </w:r>
      <w:r w:rsidRPr="00EA49B4">
        <w:rPr>
          <w:szCs w:val="32"/>
        </w:rPr>
        <w:t>est lui qui est l</w:t>
      </w:r>
      <w:r w:rsidR="007D0B10">
        <w:rPr>
          <w:szCs w:val="32"/>
        </w:rPr>
        <w:t>’</w:t>
      </w:r>
      <w:r w:rsidRPr="00EA49B4">
        <w:rPr>
          <w:szCs w:val="32"/>
        </w:rPr>
        <w:t>assassin</w:t>
      </w:r>
      <w:r w:rsidR="007D0B10">
        <w:rPr>
          <w:szCs w:val="32"/>
        </w:rPr>
        <w:t> ? »</w:t>
      </w:r>
      <w:r w:rsidRPr="00EA49B4">
        <w:rPr>
          <w:szCs w:val="32"/>
        </w:rPr>
        <w:t xml:space="preserve"> Au contraire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avoir soigneusement examiné les différentes sortes d</w:t>
      </w:r>
      <w:r w:rsidR="007D0B10">
        <w:rPr>
          <w:szCs w:val="32"/>
        </w:rPr>
        <w:t>’</w:t>
      </w:r>
      <w:r w:rsidRPr="00EA49B4">
        <w:rPr>
          <w:szCs w:val="32"/>
        </w:rPr>
        <w:t>évidences dont le sujet était susceptible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</w:t>
      </w:r>
      <w:r w:rsidR="007D0B10">
        <w:rPr>
          <w:szCs w:val="32"/>
        </w:rPr>
        <w:t>’</w:t>
      </w:r>
      <w:r w:rsidRPr="00EA49B4">
        <w:rPr>
          <w:szCs w:val="32"/>
        </w:rPr>
        <w:t>être rappelé tout ce qui s</w:t>
      </w:r>
      <w:r w:rsidR="007D0B10">
        <w:rPr>
          <w:szCs w:val="32"/>
        </w:rPr>
        <w:t>’</w:t>
      </w:r>
      <w:r w:rsidRPr="00EA49B4">
        <w:rPr>
          <w:szCs w:val="32"/>
        </w:rPr>
        <w:t>était passé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avec une peine extrême que je me sentais hors d</w:t>
      </w:r>
      <w:r w:rsidR="007D0B10">
        <w:rPr>
          <w:szCs w:val="32"/>
        </w:rPr>
        <w:t>’</w:t>
      </w:r>
      <w:r w:rsidRPr="00EA49B4">
        <w:rPr>
          <w:szCs w:val="32"/>
        </w:rPr>
        <w:t>état de découvrir aucun moyen qui pût me convaincre d</w:t>
      </w:r>
      <w:r w:rsidR="007D0B10">
        <w:rPr>
          <w:szCs w:val="32"/>
        </w:rPr>
        <w:t>’</w:t>
      </w:r>
      <w:r w:rsidRPr="00EA49B4">
        <w:rPr>
          <w:szCs w:val="32"/>
        </w:rPr>
        <w:t>une manière complète et irrévocable de l</w:t>
      </w:r>
      <w:r w:rsidR="007D0B10">
        <w:rPr>
          <w:szCs w:val="32"/>
        </w:rPr>
        <w:t>’</w:t>
      </w:r>
      <w:r w:rsidRPr="00EA49B4">
        <w:rPr>
          <w:szCs w:val="32"/>
        </w:rPr>
        <w:t>innocence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Quant à la question de savoir s</w:t>
      </w:r>
      <w:r w:rsidR="007D0B10">
        <w:rPr>
          <w:szCs w:val="32"/>
        </w:rPr>
        <w:t>’</w:t>
      </w:r>
      <w:r w:rsidRPr="00EA49B4">
        <w:rPr>
          <w:szCs w:val="32"/>
        </w:rPr>
        <w:t>il était coupable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était presque impossible d</w:t>
      </w:r>
      <w:r w:rsidR="007D0B10">
        <w:rPr>
          <w:szCs w:val="32"/>
        </w:rPr>
        <w:t>’</w:t>
      </w:r>
      <w:r w:rsidRPr="00EA49B4">
        <w:rPr>
          <w:szCs w:val="32"/>
        </w:rPr>
        <w:t>en venir à douter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manière ou d</w:t>
      </w:r>
      <w:r w:rsidR="007D0B10">
        <w:rPr>
          <w:szCs w:val="32"/>
        </w:rPr>
        <w:t>’</w:t>
      </w:r>
      <w:r w:rsidRPr="00EA49B4">
        <w:rPr>
          <w:szCs w:val="32"/>
        </w:rPr>
        <w:t>une 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tôt ou plus tard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parviendrais certainement à l</w:t>
      </w:r>
      <w:r w:rsidR="007D0B10">
        <w:rPr>
          <w:szCs w:val="32"/>
        </w:rPr>
        <w:t>’</w:t>
      </w:r>
      <w:r w:rsidRPr="00EA49B4">
        <w:rPr>
          <w:szCs w:val="32"/>
        </w:rPr>
        <w:t>éclaircir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réellement il l</w:t>
      </w:r>
      <w:r w:rsidR="007D0B10">
        <w:rPr>
          <w:szCs w:val="32"/>
        </w:rPr>
        <w:t>’</w:t>
      </w:r>
      <w:r w:rsidRPr="00EA49B4">
        <w:rPr>
          <w:szCs w:val="32"/>
        </w:rPr>
        <w:t>était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je ne supportais pas d</w:t>
      </w:r>
      <w:r w:rsidR="007D0B10">
        <w:rPr>
          <w:szCs w:val="32"/>
        </w:rPr>
        <w:t>’</w:t>
      </w:r>
      <w:r w:rsidRPr="00EA49B4">
        <w:rPr>
          <w:szCs w:val="32"/>
        </w:rPr>
        <w:t>arrêter ma pensée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fût-ce qu</w:t>
      </w:r>
      <w:r w:rsidR="007D0B10">
        <w:rPr>
          <w:szCs w:val="32"/>
        </w:rPr>
        <w:t>’</w:t>
      </w:r>
      <w:r w:rsidRPr="00EA49B4">
        <w:rPr>
          <w:szCs w:val="32"/>
        </w:rPr>
        <w:t>un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ce côté de l</w:t>
      </w:r>
      <w:r w:rsidR="007D0B10">
        <w:rPr>
          <w:szCs w:val="32"/>
        </w:rPr>
        <w:t>’</w:t>
      </w:r>
      <w:r w:rsidRPr="00EA49B4">
        <w:rPr>
          <w:szCs w:val="32"/>
        </w:rPr>
        <w:t>alternative comme sur un fait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milieu de ces pressantes conjectures que je ne pouvais réprimer et que faisaient naître tant de circonstances mystérieuses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ce penchant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esprit jeune et sans expérience vers toutes les idées qui nourrissent son imagination de peintures sublimes </w:t>
      </w:r>
      <w:r w:rsidRPr="00EA49B4">
        <w:rPr>
          <w:szCs w:val="32"/>
        </w:rPr>
        <w:lastRenderedPageBreak/>
        <w:t>ou terribles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ne pouvais arriver à conclure la culpabilité de </w:t>
      </w:r>
      <w:r w:rsidR="007D0B10">
        <w:rPr>
          <w:szCs w:val="32"/>
        </w:rPr>
        <w:t>M. </w:t>
      </w:r>
      <w:r w:rsidRPr="00EA49B4">
        <w:rPr>
          <w:szCs w:val="32"/>
        </w:rPr>
        <w:t>Falkland que par la supposition la plus improbable</w:t>
      </w:r>
      <w:r w:rsidR="007D0B10">
        <w:rPr>
          <w:szCs w:val="32"/>
        </w:rPr>
        <w:t>.</w:t>
      </w:r>
    </w:p>
    <w:p w14:paraId="7C8B08DA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espère que le lecteur me pardonnera de m</w:t>
      </w:r>
      <w:r w:rsidR="007D0B10">
        <w:rPr>
          <w:szCs w:val="32"/>
        </w:rPr>
        <w:t>’</w:t>
      </w:r>
      <w:r w:rsidRPr="00EA49B4">
        <w:rPr>
          <w:szCs w:val="32"/>
        </w:rPr>
        <w:t>arrêter si longtemps sur ces circonstances préliminaires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viendrai que trop tôt à l</w:t>
      </w:r>
      <w:r w:rsidR="007D0B10">
        <w:rPr>
          <w:szCs w:val="32"/>
        </w:rPr>
        <w:t>’</w:t>
      </w:r>
      <w:r w:rsidRPr="00EA49B4">
        <w:rPr>
          <w:szCs w:val="32"/>
        </w:rPr>
        <w:t>histoire de mes malheurs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déjà dit qu</w:t>
      </w:r>
      <w:r w:rsidR="007D0B10">
        <w:rPr>
          <w:szCs w:val="32"/>
        </w:rPr>
        <w:t>’</w:t>
      </w:r>
      <w:r w:rsidRPr="00EA49B4">
        <w:rPr>
          <w:szCs w:val="32"/>
        </w:rPr>
        <w:t>un des motifs qui m</w:t>
      </w:r>
      <w:r w:rsidR="007D0B10">
        <w:rPr>
          <w:szCs w:val="32"/>
        </w:rPr>
        <w:t>’</w:t>
      </w:r>
      <w:r w:rsidRPr="00EA49B4">
        <w:rPr>
          <w:szCs w:val="32"/>
        </w:rPr>
        <w:t>engageaient à tracer ces mémoires était de trouver une distraction à des maux insupportables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trouve un triste plaisir à m</w:t>
      </w:r>
      <w:r w:rsidR="007D0B10">
        <w:rPr>
          <w:szCs w:val="32"/>
        </w:rPr>
        <w:t>’</w:t>
      </w:r>
      <w:r w:rsidRPr="00EA49B4">
        <w:rPr>
          <w:szCs w:val="32"/>
        </w:rPr>
        <w:t>étendre sur des incidents qui m</w:t>
      </w:r>
      <w:r w:rsidR="007D0B10">
        <w:rPr>
          <w:szCs w:val="32"/>
        </w:rPr>
        <w:t>’</w:t>
      </w:r>
      <w:r w:rsidRPr="00EA49B4">
        <w:rPr>
          <w:szCs w:val="32"/>
        </w:rPr>
        <w:t>ont imperceptiblement frayé la route vers l</w:t>
      </w:r>
      <w:r w:rsidR="007D0B10">
        <w:rPr>
          <w:szCs w:val="32"/>
        </w:rPr>
        <w:t>’</w:t>
      </w:r>
      <w:r w:rsidRPr="00EA49B4">
        <w:rPr>
          <w:szCs w:val="32"/>
        </w:rPr>
        <w:t>abîme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Tandis que je me retrace ou que je cherche à décrire ces moments passés d</w:t>
      </w:r>
      <w:r w:rsidR="007D0B10">
        <w:rPr>
          <w:szCs w:val="32"/>
        </w:rPr>
        <w:t>’</w:t>
      </w:r>
      <w:r w:rsidRPr="00EA49B4">
        <w:rPr>
          <w:szCs w:val="32"/>
        </w:rPr>
        <w:t>une époque plus heureuse de ma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attention se détourne pendant quelques instants de ce gouffre sans fond d</w:t>
      </w:r>
      <w:r w:rsidR="007D0B10">
        <w:rPr>
          <w:szCs w:val="32"/>
        </w:rPr>
        <w:t>’</w:t>
      </w:r>
      <w:r w:rsidRPr="00EA49B4">
        <w:rPr>
          <w:szCs w:val="32"/>
        </w:rPr>
        <w:t>infortunes et de misère où je suis aujourd</w:t>
      </w:r>
      <w:r w:rsidR="007D0B10">
        <w:rPr>
          <w:szCs w:val="32"/>
        </w:rPr>
        <w:t>’</w:t>
      </w:r>
      <w:r w:rsidRPr="00EA49B4">
        <w:rPr>
          <w:szCs w:val="32"/>
        </w:rPr>
        <w:t>hui plongé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serait bien dur et insensible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homme qui pourrait m</w:t>
      </w:r>
      <w:r w:rsidR="007D0B10">
        <w:rPr>
          <w:szCs w:val="32"/>
        </w:rPr>
        <w:t>’</w:t>
      </w:r>
      <w:r w:rsidRPr="00EA49B4">
        <w:rPr>
          <w:szCs w:val="32"/>
        </w:rPr>
        <w:t>envier ce faible soulagement à mes peines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continue</w:t>
      </w:r>
      <w:r w:rsidR="007D0B10">
        <w:rPr>
          <w:szCs w:val="32"/>
        </w:rPr>
        <w:t>.</w:t>
      </w:r>
    </w:p>
    <w:p w14:paraId="27ED0464" w14:textId="73CDC79A" w:rsidR="007D0B10" w:rsidRDefault="00CC13A3" w:rsidP="00CC13A3">
      <w:pPr>
        <w:rPr>
          <w:szCs w:val="32"/>
        </w:rPr>
      </w:pPr>
      <w:r w:rsidRPr="00EA49B4">
        <w:rPr>
          <w:szCs w:val="32"/>
        </w:rPr>
        <w:t>Après l</w:t>
      </w:r>
      <w:r w:rsidR="007D0B10">
        <w:rPr>
          <w:szCs w:val="32"/>
        </w:rPr>
        <w:t>’</w:t>
      </w:r>
      <w:r w:rsidRPr="00EA49B4">
        <w:rPr>
          <w:szCs w:val="32"/>
        </w:rPr>
        <w:t>explication qui avait eu lieu entre mon maître et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sombre mélancolie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loin d</w:t>
      </w:r>
      <w:r w:rsidR="007D0B10">
        <w:rPr>
          <w:szCs w:val="32"/>
        </w:rPr>
        <w:t>’</w:t>
      </w:r>
      <w:r w:rsidRPr="00EA49B4">
        <w:rPr>
          <w:szCs w:val="32"/>
        </w:rPr>
        <w:t>être adoucie le moins du monde par la main bienfaisante du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alla sans cesse en croissant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accès de démence</w:t>
      </w:r>
      <w:r w:rsidR="007D0B10">
        <w:rPr>
          <w:szCs w:val="32"/>
        </w:rPr>
        <w:t xml:space="preserve"> (</w:t>
      </w:r>
      <w:r w:rsidRPr="00EA49B4">
        <w:rPr>
          <w:szCs w:val="32"/>
        </w:rPr>
        <w:t>car faute d</w:t>
      </w:r>
      <w:r w:rsidR="007D0B10">
        <w:rPr>
          <w:szCs w:val="32"/>
        </w:rPr>
        <w:t>’</w:t>
      </w:r>
      <w:r w:rsidRPr="00EA49B4">
        <w:rPr>
          <w:szCs w:val="32"/>
        </w:rPr>
        <w:t>une dénomination propre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faut bien que je les désigne par ce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peu convenable sans doute dans le sens admis par la Faculté ou par les tribunaux</w:t>
      </w:r>
      <w:r w:rsidR="007D0B10">
        <w:rPr>
          <w:szCs w:val="32"/>
        </w:rPr>
        <w:t xml:space="preserve">) </w:t>
      </w:r>
      <w:r w:rsidRPr="00EA49B4">
        <w:rPr>
          <w:szCs w:val="32"/>
        </w:rPr>
        <w:t>devinrent plus forts et plus durables que jamais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fut pas possible de les dérober entièrement à la connaissance des gens de la maison ni même des voisins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il restait deux ou trois jours absent de chez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en prévenir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sans se faire accompagner de qui que ce fût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Ceci était d</w:t>
      </w:r>
      <w:r w:rsidR="007D0B10">
        <w:rPr>
          <w:szCs w:val="32"/>
        </w:rPr>
        <w:t>’</w:t>
      </w:r>
      <w:r w:rsidRPr="00EA49B4">
        <w:rPr>
          <w:szCs w:val="32"/>
        </w:rPr>
        <w:t>autant plus extraordinaire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on savait fort bien qu</w:t>
      </w:r>
      <w:r w:rsidR="007D0B10">
        <w:rPr>
          <w:szCs w:val="32"/>
        </w:rPr>
        <w:t>’</w:t>
      </w:r>
      <w:r w:rsidRPr="00EA49B4">
        <w:rPr>
          <w:szCs w:val="32"/>
        </w:rPr>
        <w:t>il ne faisait pas de visites et n</w:t>
      </w:r>
      <w:r w:rsidR="007D0B10">
        <w:rPr>
          <w:szCs w:val="32"/>
        </w:rPr>
        <w:t>’</w:t>
      </w:r>
      <w:r w:rsidRPr="00EA49B4">
        <w:rPr>
          <w:szCs w:val="32"/>
        </w:rPr>
        <w:t>entretenait aucune relation avec les personnes du voisinage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était bien difficile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homme du rang et de la fortune de </w:t>
      </w:r>
      <w:r w:rsidR="007D0B10">
        <w:rPr>
          <w:szCs w:val="32"/>
        </w:rPr>
        <w:t>M. </w:t>
      </w:r>
      <w:r w:rsidRPr="00EA49B4">
        <w:rPr>
          <w:szCs w:val="32"/>
        </w:rPr>
        <w:t>Falkland menât un pareil genre de vie sans qu</w:t>
      </w:r>
      <w:r w:rsidR="007D0B10">
        <w:rPr>
          <w:szCs w:val="32"/>
        </w:rPr>
        <w:t>’</w:t>
      </w:r>
      <w:r w:rsidRPr="00EA49B4">
        <w:rPr>
          <w:szCs w:val="32"/>
        </w:rPr>
        <w:t>on découvrît ce qu</w:t>
      </w:r>
      <w:r w:rsidR="007D0B10">
        <w:rPr>
          <w:szCs w:val="32"/>
        </w:rPr>
        <w:t>’</w:t>
      </w:r>
      <w:r w:rsidRPr="00EA49B4">
        <w:rPr>
          <w:szCs w:val="32"/>
        </w:rPr>
        <w:t>il devenait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la solitude d</w:t>
      </w:r>
      <w:r w:rsidR="007D0B10">
        <w:rPr>
          <w:szCs w:val="32"/>
        </w:rPr>
        <w:t>’</w:t>
      </w:r>
      <w:r w:rsidRPr="00EA49B4">
        <w:rPr>
          <w:szCs w:val="32"/>
        </w:rPr>
        <w:t>une grande partie de notre comté</w:t>
      </w:r>
      <w:r w:rsidR="007D0B10">
        <w:rPr>
          <w:szCs w:val="32"/>
        </w:rPr>
        <w:t xml:space="preserve">. </w:t>
      </w:r>
      <w:r w:rsidR="007D0B10">
        <w:rPr>
          <w:szCs w:val="32"/>
        </w:rPr>
        <w:lastRenderedPageBreak/>
        <w:t>M. </w:t>
      </w:r>
      <w:r w:rsidRPr="00EA49B4">
        <w:rPr>
          <w:szCs w:val="32"/>
        </w:rPr>
        <w:t>Falk</w:t>
      </w:r>
      <w:r>
        <w:rPr>
          <w:szCs w:val="32"/>
        </w:rPr>
        <w:t>l</w:t>
      </w:r>
      <w:r w:rsidRPr="00EA49B4">
        <w:rPr>
          <w:szCs w:val="32"/>
        </w:rPr>
        <w:t>and avait été vu quelquefois gravissant des rochers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quelquefois immobile et penché pendant des heures entières sur le bord d</w:t>
      </w:r>
      <w:r w:rsidR="007D0B10">
        <w:rPr>
          <w:szCs w:val="32"/>
        </w:rPr>
        <w:t>’</w:t>
      </w:r>
      <w:r w:rsidRPr="00EA49B4">
        <w:rPr>
          <w:szCs w:val="32"/>
        </w:rPr>
        <w:t>un précipice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bien plongé dans une sorte d</w:t>
      </w:r>
      <w:r w:rsidR="007D0B10">
        <w:rPr>
          <w:szCs w:val="32"/>
        </w:rPr>
        <w:t>’</w:t>
      </w:r>
      <w:r w:rsidRPr="00EA49B4">
        <w:rPr>
          <w:szCs w:val="32"/>
        </w:rPr>
        <w:t>assoupissement léthargique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près de la chute d</w:t>
      </w:r>
      <w:r w:rsidR="007D0B10">
        <w:rPr>
          <w:szCs w:val="32"/>
        </w:rPr>
        <w:t>’</w:t>
      </w:r>
      <w:r w:rsidRPr="00EA49B4">
        <w:rPr>
          <w:szCs w:val="32"/>
        </w:rPr>
        <w:t>un torrent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passait des nuits entières en plein air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prendre garde ni au lieu ni au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insensible à toutes les injures de la saison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plutôt paraissant se plaire au tumulte et au désordre des éléments pour distraire en partie son attention de l</w:t>
      </w:r>
      <w:r w:rsidR="007D0B10">
        <w:rPr>
          <w:szCs w:val="32"/>
        </w:rPr>
        <w:t>’</w:t>
      </w:r>
      <w:r w:rsidRPr="00EA49B4">
        <w:rPr>
          <w:szCs w:val="32"/>
        </w:rPr>
        <w:t>état de désolation qui accablait son âme</w:t>
      </w:r>
      <w:r w:rsidR="007D0B10">
        <w:rPr>
          <w:szCs w:val="32"/>
        </w:rPr>
        <w:t>.</w:t>
      </w:r>
    </w:p>
    <w:p w14:paraId="6317D24C" w14:textId="036904FC" w:rsidR="007D0B10" w:rsidRDefault="00CC13A3" w:rsidP="00CC13A3">
      <w:pPr>
        <w:rPr>
          <w:szCs w:val="32"/>
        </w:rPr>
      </w:pPr>
      <w:r w:rsidRPr="00EA49B4">
        <w:rPr>
          <w:szCs w:val="32"/>
        </w:rPr>
        <w:t>Les premières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on nous donnait avis du lieu où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retiré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</w:t>
      </w:r>
      <w:r w:rsidR="007D0B10">
        <w:rPr>
          <w:szCs w:val="32"/>
        </w:rPr>
        <w:t>’</w:t>
      </w:r>
      <w:r w:rsidRPr="00EA49B4">
        <w:rPr>
          <w:szCs w:val="32"/>
        </w:rPr>
        <w:t>un de sa maison</w:t>
      </w:r>
      <w:r w:rsidR="007D0B10">
        <w:rPr>
          <w:szCs w:val="32"/>
        </w:rPr>
        <w:t>, M. </w:t>
      </w:r>
      <w:r w:rsidRPr="00EA49B4">
        <w:rPr>
          <w:szCs w:val="32"/>
        </w:rPr>
        <w:t>Collins ou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moi plus ordinairement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étant toujours au logis et toujours inoccupé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moins dans le sens ordinaire de ce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nous allions le trouver pour l</w:t>
      </w:r>
      <w:r w:rsidR="007D0B10">
        <w:rPr>
          <w:szCs w:val="32"/>
        </w:rPr>
        <w:t>’</w:t>
      </w:r>
      <w:r w:rsidRPr="00EA49B4">
        <w:rPr>
          <w:szCs w:val="32"/>
        </w:rPr>
        <w:t>engager à revenir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après quelques expériences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nous jugeâmes plus convenable de laisser notre maître prolonger ou terminer son absence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suivant son inclination</w:t>
      </w:r>
      <w:r w:rsidR="007D0B10">
        <w:rPr>
          <w:szCs w:val="32"/>
        </w:rPr>
        <w:t>. 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qui ses cheveux blancs et ses longs services semblaient donner une espèce de droit de se rendre importun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réussissait quelquefois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ce cas 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rien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plus choquant pour </w:t>
      </w:r>
      <w:r w:rsidR="007D0B10">
        <w:rPr>
          <w:szCs w:val="32"/>
        </w:rPr>
        <w:t>M. </w:t>
      </w:r>
      <w:r w:rsidRPr="00EA49B4">
        <w:rPr>
          <w:szCs w:val="32"/>
        </w:rPr>
        <w:t>Falkland que ces sortes d</w:t>
      </w:r>
      <w:r w:rsidR="007D0B10">
        <w:rPr>
          <w:szCs w:val="32"/>
        </w:rPr>
        <w:t>’</w:t>
      </w:r>
      <w:r w:rsidRPr="00EA49B4">
        <w:rPr>
          <w:szCs w:val="32"/>
        </w:rPr>
        <w:t>instances qui semblaient lui insinuer qu</w:t>
      </w:r>
      <w:r w:rsidR="007D0B10">
        <w:rPr>
          <w:szCs w:val="32"/>
        </w:rPr>
        <w:t>’</w:t>
      </w:r>
      <w:r w:rsidRPr="00EA49B4">
        <w:rPr>
          <w:szCs w:val="32"/>
        </w:rPr>
        <w:t>il avait besoin d</w:t>
      </w:r>
      <w:r w:rsidR="007D0B10">
        <w:rPr>
          <w:szCs w:val="32"/>
        </w:rPr>
        <w:t>’</w:t>
      </w:r>
      <w:r w:rsidRPr="00EA49B4">
        <w:rPr>
          <w:szCs w:val="32"/>
        </w:rPr>
        <w:t>un tuteur pour prendre soin de sa personne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bien qu</w:t>
      </w:r>
      <w:r w:rsidR="007D0B10">
        <w:rPr>
          <w:szCs w:val="32"/>
        </w:rPr>
        <w:t>’</w:t>
      </w:r>
      <w:r w:rsidRPr="00EA49B4">
        <w:rPr>
          <w:szCs w:val="32"/>
        </w:rPr>
        <w:t>il était tombé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au moins en danger de tomber dans un état à ne pouvoir juger par lui-même de ses propres actions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il cédait d</w:t>
      </w:r>
      <w:r w:rsidR="007D0B10">
        <w:rPr>
          <w:szCs w:val="32"/>
        </w:rPr>
        <w:t>’</w:t>
      </w:r>
      <w:r w:rsidRPr="00EA49B4">
        <w:rPr>
          <w:szCs w:val="32"/>
        </w:rPr>
        <w:t>un air chagrin aux humbles et affectueuses sollicitations de son vénérable serviteur en murmurant de la contrainte qu</w:t>
      </w:r>
      <w:r w:rsidR="007D0B10">
        <w:rPr>
          <w:szCs w:val="32"/>
        </w:rPr>
        <w:t>’</w:t>
      </w:r>
      <w:r w:rsidRPr="00EA49B4">
        <w:rPr>
          <w:szCs w:val="32"/>
        </w:rPr>
        <w:t>on lui imposait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sans avoir le courage de mettre quelque énergie dans ses plaintes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en se rendant à ce qu</w:t>
      </w:r>
      <w:r w:rsidR="007D0B10">
        <w:rPr>
          <w:szCs w:val="32"/>
        </w:rPr>
        <w:t>’</w:t>
      </w:r>
      <w:r w:rsidRPr="00EA49B4">
        <w:rPr>
          <w:szCs w:val="32"/>
        </w:rPr>
        <w:t>on demandait de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éclatait tout à coup en reproches et en menaces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Alors il y avait dans sa colère quelque chose de farouche et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effrayant qui rendait la position de la personne sur laquelle elle tombait la plus humiliante et la plus insupportable </w:t>
      </w:r>
      <w:r w:rsidRPr="00EA49B4">
        <w:rPr>
          <w:szCs w:val="32"/>
        </w:rPr>
        <w:lastRenderedPageBreak/>
        <w:t>possible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ces occasions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traitait toujours avec emportement et me repoussait d</w:t>
      </w:r>
      <w:r w:rsidR="007D0B10">
        <w:rPr>
          <w:szCs w:val="32"/>
        </w:rPr>
        <w:t>’</w:t>
      </w:r>
      <w:r w:rsidRPr="00EA49B4">
        <w:rPr>
          <w:szCs w:val="32"/>
        </w:rPr>
        <w:t>auprès de lui avec une véhémence hautaine et persistante au delà de tout ce dont j</w:t>
      </w:r>
      <w:r w:rsidR="007D0B10">
        <w:rPr>
          <w:szCs w:val="32"/>
        </w:rPr>
        <w:t>’</w:t>
      </w:r>
      <w:r w:rsidRPr="00EA49B4">
        <w:rPr>
          <w:szCs w:val="32"/>
        </w:rPr>
        <w:t>aurais cru la nature humaine capable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Les excursions de </w:t>
      </w:r>
      <w:r w:rsidR="007D0B10">
        <w:rPr>
          <w:szCs w:val="32"/>
        </w:rPr>
        <w:t>M. </w:t>
      </w:r>
      <w:r w:rsidRPr="00EA49B4">
        <w:rPr>
          <w:szCs w:val="32"/>
        </w:rPr>
        <w:t>Falkland étaient toujours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 qu</w:t>
      </w:r>
      <w:r w:rsidR="007D0B10">
        <w:rPr>
          <w:szCs w:val="32"/>
        </w:rPr>
        <w:t>’</w:t>
      </w:r>
      <w:r w:rsidRPr="00EA49B4">
        <w:rPr>
          <w:szCs w:val="32"/>
        </w:rPr>
        <w:t>il me semblait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espèce de crise de son mal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toutes les fois qu</w:t>
      </w:r>
      <w:r w:rsidR="007D0B10">
        <w:rPr>
          <w:szCs w:val="32"/>
        </w:rPr>
        <w:t>’</w:t>
      </w:r>
      <w:r w:rsidRPr="00EA49B4">
        <w:rPr>
          <w:szCs w:val="32"/>
        </w:rPr>
        <w:t>on le déterminait à un retour prématuré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tombait immédiatement après dans une mélancolie et une langueur qui duraient ordinairement deux ou trois jours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une fatalité opiniâtre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toutes les fois que je voyais </w:t>
      </w:r>
      <w:r w:rsidR="007D0B10">
        <w:rPr>
          <w:szCs w:val="32"/>
        </w:rPr>
        <w:t>M. </w:t>
      </w:r>
      <w:r w:rsidRPr="00EA49B4">
        <w:rPr>
          <w:szCs w:val="32"/>
        </w:rPr>
        <w:t>Falkland dans ces situations déplorables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particulièrement quand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l</w:t>
      </w:r>
      <w:r w:rsidR="007D0B10">
        <w:rPr>
          <w:szCs w:val="32"/>
        </w:rPr>
        <w:t>’</w:t>
      </w:r>
      <w:r w:rsidRPr="00EA49B4">
        <w:rPr>
          <w:szCs w:val="32"/>
        </w:rPr>
        <w:t>avoir cherché parmi les rochers et les précipices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yeux venaient à se porter sur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le voyais pâle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maigre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hagard et farouche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alors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dépit de mon penchant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dépit de ma conviction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dépit de l</w:t>
      </w:r>
      <w:r w:rsidR="007D0B10">
        <w:rPr>
          <w:szCs w:val="32"/>
        </w:rPr>
        <w:t>’</w:t>
      </w:r>
      <w:r w:rsidRPr="00EA49B4">
        <w:rPr>
          <w:szCs w:val="32"/>
        </w:rPr>
        <w:t>évidence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 chose d</w:t>
      </w:r>
      <w:r w:rsidR="007D0B10">
        <w:rPr>
          <w:szCs w:val="32"/>
        </w:rPr>
        <w:t>’</w:t>
      </w:r>
      <w:r w:rsidRPr="00EA49B4">
        <w:rPr>
          <w:szCs w:val="32"/>
        </w:rPr>
        <w:t>involontaire me suggérait continuellement l</w:t>
      </w:r>
      <w:r w:rsidR="007D0B10">
        <w:rPr>
          <w:szCs w:val="32"/>
        </w:rPr>
        <w:t>’</w:t>
      </w:r>
      <w:r w:rsidRPr="00EA49B4">
        <w:rPr>
          <w:szCs w:val="32"/>
        </w:rPr>
        <w:t>idée fatale</w:t>
      </w:r>
      <w:r w:rsidR="007D0B10">
        <w:rPr>
          <w:szCs w:val="32"/>
        </w:rPr>
        <w:t xml:space="preserve"> : </w:t>
      </w:r>
      <w:r w:rsidRPr="00EA49B4">
        <w:rPr>
          <w:i/>
          <w:iCs/>
        </w:rPr>
        <w:t>À coup sûr</w:t>
      </w:r>
      <w:r w:rsidR="007D0B10">
        <w:rPr>
          <w:i/>
          <w:iCs/>
        </w:rPr>
        <w:t xml:space="preserve">, </w:t>
      </w:r>
      <w:r w:rsidRPr="00EA49B4">
        <w:rPr>
          <w:i/>
          <w:iCs/>
        </w:rPr>
        <w:t>cet homme est un meurtrier</w:t>
      </w:r>
      <w:r w:rsidR="007D0B10">
        <w:rPr>
          <w:szCs w:val="32"/>
        </w:rPr>
        <w:t>.</w:t>
      </w:r>
    </w:p>
    <w:p w14:paraId="43799970" w14:textId="4ACE3017" w:rsidR="00CC13A3" w:rsidRPr="00EA49B4" w:rsidRDefault="00CC13A3" w:rsidP="007D0B10">
      <w:pPr>
        <w:pStyle w:val="Titre1"/>
      </w:pPr>
      <w:bookmarkStart w:id="20" w:name="_Toc194843909"/>
      <w:r w:rsidRPr="00EA49B4">
        <w:lastRenderedPageBreak/>
        <w:t>XVII</w:t>
      </w:r>
      <w:bookmarkEnd w:id="20"/>
    </w:p>
    <w:p w14:paraId="1E92F326" w14:textId="0BEC54CE" w:rsidR="007D0B10" w:rsidRDefault="00CC13A3" w:rsidP="00CC13A3">
      <w:pPr>
        <w:rPr>
          <w:szCs w:val="32"/>
        </w:rPr>
      </w:pPr>
      <w:r w:rsidRPr="00EA49B4">
        <w:rPr>
          <w:szCs w:val="32"/>
        </w:rPr>
        <w:t>Dans un des intervalles lucides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je puis les appeler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eurent lieu pendant cette période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on amena un jour devant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sa qualité de juge de paix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paysan accusé du meurtre d</w:t>
      </w:r>
      <w:r w:rsidR="007D0B10">
        <w:rPr>
          <w:szCs w:val="32"/>
        </w:rPr>
        <w:t>’</w:t>
      </w:r>
      <w:r w:rsidRPr="00EA49B4">
        <w:rPr>
          <w:szCs w:val="32"/>
        </w:rPr>
        <w:t>un de ses camarades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Comme </w:t>
      </w:r>
      <w:r w:rsidR="007D0B10">
        <w:rPr>
          <w:szCs w:val="32"/>
        </w:rPr>
        <w:t>M. </w:t>
      </w:r>
      <w:r w:rsidRPr="00EA49B4">
        <w:rPr>
          <w:szCs w:val="32"/>
        </w:rPr>
        <w:t>Falkland passait dès lors pour un homme valétudinaire et atteint de mélancolie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vraisemblable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eût pas été appelé à siéger dans 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ce n</w:t>
      </w:r>
      <w:r w:rsidR="007D0B10">
        <w:rPr>
          <w:szCs w:val="32"/>
        </w:rPr>
        <w:t>’</w:t>
      </w:r>
      <w:r w:rsidRPr="00EA49B4">
        <w:rPr>
          <w:szCs w:val="32"/>
        </w:rPr>
        <w:t>est que deux ou trois des juges de paix du voisinage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trouvant à la fois absents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en avait aucun autre à plusieurs lieues à la ronde auquel on pût s</w:t>
      </w:r>
      <w:r w:rsidR="007D0B10">
        <w:rPr>
          <w:szCs w:val="32"/>
        </w:rPr>
        <w:t>’</w:t>
      </w:r>
      <w:r w:rsidRPr="00EA49B4">
        <w:rPr>
          <w:szCs w:val="32"/>
        </w:rPr>
        <w:t>adresser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Quoique je me sois servi du terme de </w:t>
      </w:r>
      <w:r w:rsidRPr="00EA49B4">
        <w:rPr>
          <w:i/>
          <w:iCs/>
        </w:rPr>
        <w:t>démence</w:t>
      </w:r>
      <w:r w:rsidRPr="00EA49B4">
        <w:rPr>
          <w:szCs w:val="32"/>
        </w:rPr>
        <w:t xml:space="preserve"> en décrivant les symptômes de son mal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ne faut pas que le lecteur s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imagine que </w:t>
      </w:r>
      <w:r w:rsidR="007D0B10">
        <w:rPr>
          <w:szCs w:val="32"/>
        </w:rPr>
        <w:t>M. </w:t>
      </w:r>
      <w:r w:rsidRPr="00EA49B4">
        <w:rPr>
          <w:szCs w:val="32"/>
        </w:rPr>
        <w:t>Falkland fût le moins du monde regardé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la généralité de ceux qui avaient occasion de le 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une espèce d</w:t>
      </w:r>
      <w:r w:rsidR="007D0B10">
        <w:rPr>
          <w:szCs w:val="32"/>
        </w:rPr>
        <w:t>’</w:t>
      </w:r>
      <w:r w:rsidRPr="00EA49B4">
        <w:rPr>
          <w:szCs w:val="32"/>
        </w:rPr>
        <w:t>insensé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est vrai qu</w:t>
      </w:r>
      <w:r w:rsidR="007D0B10">
        <w:rPr>
          <w:szCs w:val="32"/>
        </w:rPr>
        <w:t>’</w:t>
      </w:r>
      <w:r w:rsidRPr="00EA49B4">
        <w:rPr>
          <w:szCs w:val="32"/>
        </w:rPr>
        <w:t>en certaines circonstances sa conduite était singulière et inexplicable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toutes les autres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portait un tel caractère de dignité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circonspection et de prudence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savait si bien commander le respect et l</w:t>
      </w:r>
      <w:r w:rsidR="007D0B10">
        <w:rPr>
          <w:szCs w:val="32"/>
        </w:rPr>
        <w:t>’</w:t>
      </w:r>
      <w:r w:rsidRPr="00EA49B4">
        <w:rPr>
          <w:szCs w:val="32"/>
        </w:rPr>
        <w:t>obéissance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régnait dans ses manières tant d</w:t>
      </w:r>
      <w:r w:rsidR="007D0B10">
        <w:rPr>
          <w:szCs w:val="32"/>
        </w:rPr>
        <w:t>’</w:t>
      </w:r>
      <w:r w:rsidRPr="00EA49B4">
        <w:rPr>
          <w:szCs w:val="32"/>
        </w:rPr>
        <w:t>égards et de politesse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 loin qu</w:t>
      </w:r>
      <w:r w:rsidR="007D0B10">
        <w:rPr>
          <w:szCs w:val="32"/>
        </w:rPr>
        <w:t>’</w:t>
      </w:r>
      <w:r w:rsidRPr="00EA49B4">
        <w:rPr>
          <w:szCs w:val="32"/>
        </w:rPr>
        <w:t>il eût rien perdu de la confiance des malheureux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tous les environs ne retentissaient que de ses louanges</w:t>
      </w:r>
      <w:r w:rsidR="007D0B10">
        <w:rPr>
          <w:szCs w:val="32"/>
        </w:rPr>
        <w:t>.</w:t>
      </w:r>
    </w:p>
    <w:p w14:paraId="7704FDE7" w14:textId="77808652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présent à l</w:t>
      </w:r>
      <w:r w:rsidR="007D0B10">
        <w:rPr>
          <w:szCs w:val="32"/>
        </w:rPr>
        <w:t>’</w:t>
      </w:r>
      <w:r w:rsidRPr="00EA49B4">
        <w:rPr>
          <w:szCs w:val="32"/>
        </w:rPr>
        <w:t>examen de l</w:t>
      </w:r>
      <w:r w:rsidR="007D0B10">
        <w:rPr>
          <w:szCs w:val="32"/>
        </w:rPr>
        <w:t>’</w:t>
      </w:r>
      <w:r w:rsidRPr="00EA49B4">
        <w:rPr>
          <w:szCs w:val="32"/>
        </w:rPr>
        <w:t>affaire de ce paysan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Dès l</w:t>
      </w:r>
      <w:r w:rsidR="007D0B10">
        <w:rPr>
          <w:szCs w:val="32"/>
        </w:rPr>
        <w:t>’</w:t>
      </w:r>
      <w:r w:rsidRPr="00EA49B4">
        <w:rPr>
          <w:szCs w:val="32"/>
        </w:rPr>
        <w:t>instant que j</w:t>
      </w:r>
      <w:r w:rsidR="007D0B10">
        <w:rPr>
          <w:szCs w:val="32"/>
        </w:rPr>
        <w:t>’</w:t>
      </w:r>
      <w:r w:rsidRPr="00EA49B4">
        <w:rPr>
          <w:szCs w:val="32"/>
        </w:rPr>
        <w:t>avais appris le sujet qui amenait cette foule de survenants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idée m</w:t>
      </w:r>
      <w:r w:rsidR="007D0B10">
        <w:rPr>
          <w:szCs w:val="32"/>
        </w:rPr>
        <w:t>’</w:t>
      </w:r>
      <w:r w:rsidRPr="00EA49B4">
        <w:rPr>
          <w:szCs w:val="32"/>
        </w:rPr>
        <w:t>avait soudain frappé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conçu la possibilité de faire servir cet incident à la grande recherche qui absorbait toutes mes facultés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dis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Cet homme est accusé de meurtre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le mot seul de </w:t>
      </w:r>
      <w:r w:rsidRPr="00EA49B4">
        <w:rPr>
          <w:i/>
          <w:iCs/>
        </w:rPr>
        <w:t>meurtre</w:t>
      </w:r>
      <w:r w:rsidRPr="00EA49B4">
        <w:rPr>
          <w:szCs w:val="32"/>
        </w:rPr>
        <w:t xml:space="preserve"> est le grand ressort de la sensibilité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vais l</w:t>
      </w:r>
      <w:r w:rsidR="007D0B10">
        <w:rPr>
          <w:szCs w:val="32"/>
        </w:rPr>
        <w:t>’</w:t>
      </w:r>
      <w:r w:rsidRPr="00EA49B4">
        <w:rPr>
          <w:szCs w:val="32"/>
        </w:rPr>
        <w:t>observer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le perdrai pas un instant de vue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veux suivre pas à pas le dédale de ses pensées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à coup sûr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voici le moment où le </w:t>
      </w:r>
      <w:r w:rsidRPr="00EA49B4">
        <w:rPr>
          <w:szCs w:val="32"/>
        </w:rPr>
        <w:lastRenderedPageBreak/>
        <w:t>secret de son âme va se dévoiler dans ses traits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à coup sûr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y mets bien tous mes soins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vais le voir condamner ou absoudre par le plus redoutable et le plus infaillible des tribunaux</w:t>
      </w:r>
      <w:r w:rsidR="007D0B10">
        <w:rPr>
          <w:szCs w:val="32"/>
        </w:rPr>
        <w:t>.</w:t>
      </w:r>
    </w:p>
    <w:p w14:paraId="71BC1FA0" w14:textId="7409D00F" w:rsidR="007D0B10" w:rsidRDefault="00CC13A3" w:rsidP="00CC13A3">
      <w:pPr>
        <w:rPr>
          <w:szCs w:val="32"/>
        </w:rPr>
      </w:pPr>
      <w:r w:rsidRPr="00EA49B4">
        <w:rPr>
          <w:szCs w:val="32"/>
        </w:rPr>
        <w:t>Je pris mon poste de la manière la plus favorable à l</w:t>
      </w:r>
      <w:r w:rsidR="007D0B10">
        <w:rPr>
          <w:szCs w:val="32"/>
        </w:rPr>
        <w:t>’</w:t>
      </w:r>
      <w:r w:rsidRPr="00EA49B4">
        <w:rPr>
          <w:szCs w:val="32"/>
        </w:rPr>
        <w:t>objet qui m</w:t>
      </w:r>
      <w:r w:rsidR="007D0B10">
        <w:rPr>
          <w:szCs w:val="32"/>
        </w:rPr>
        <w:t>’</w:t>
      </w:r>
      <w:r w:rsidRPr="00EA49B4">
        <w:rPr>
          <w:szCs w:val="32"/>
        </w:rPr>
        <w:t>occupait tout entier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Quand </w:t>
      </w:r>
      <w:r w:rsidR="007D0B10">
        <w:rPr>
          <w:szCs w:val="32"/>
        </w:rPr>
        <w:t>M. </w:t>
      </w:r>
      <w:r w:rsidRPr="00EA49B4">
        <w:rPr>
          <w:szCs w:val="32"/>
        </w:rPr>
        <w:t>Falkland entra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fut aisé d</w:t>
      </w:r>
      <w:r w:rsidR="007D0B10">
        <w:rPr>
          <w:szCs w:val="32"/>
        </w:rPr>
        <w:t>’</w:t>
      </w:r>
      <w:r w:rsidRPr="00EA49B4">
        <w:rPr>
          <w:szCs w:val="32"/>
        </w:rPr>
        <w:t>apercevoir dans sa figure une extrême répugnance pour l</w:t>
      </w:r>
      <w:r w:rsidR="007D0B10">
        <w:rPr>
          <w:szCs w:val="32"/>
        </w:rPr>
        <w:t>’</w:t>
      </w:r>
      <w:r w:rsidRPr="00EA49B4">
        <w:rPr>
          <w:szCs w:val="32"/>
        </w:rPr>
        <w:t>affaire dont il était obligé de s</w:t>
      </w:r>
      <w:r w:rsidR="007D0B10">
        <w:rPr>
          <w:szCs w:val="32"/>
        </w:rPr>
        <w:t>’</w:t>
      </w:r>
      <w:r w:rsidRPr="00EA49B4">
        <w:rPr>
          <w:szCs w:val="32"/>
        </w:rPr>
        <w:t>occuper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n</w:t>
      </w:r>
      <w:r w:rsidR="007D0B10">
        <w:rPr>
          <w:szCs w:val="32"/>
        </w:rPr>
        <w:t>’</w:t>
      </w:r>
      <w:r w:rsidRPr="00EA49B4">
        <w:rPr>
          <w:szCs w:val="32"/>
        </w:rPr>
        <w:t>y avait pas pour lui possibilité d</w:t>
      </w:r>
      <w:r w:rsidR="007D0B10">
        <w:rPr>
          <w:szCs w:val="32"/>
        </w:rPr>
        <w:t>’</w:t>
      </w:r>
      <w:r w:rsidRPr="00EA49B4">
        <w:rPr>
          <w:szCs w:val="32"/>
        </w:rPr>
        <w:t>éluder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contenance était inquiète et embarrassée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aperçut-il une seule des personnes de l</w:t>
      </w:r>
      <w:r w:rsidR="007D0B10">
        <w:rPr>
          <w:szCs w:val="32"/>
        </w:rPr>
        <w:t>’</w:t>
      </w:r>
      <w:r w:rsidRPr="00EA49B4">
        <w:rPr>
          <w:szCs w:val="32"/>
        </w:rPr>
        <w:t>assemblée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longtemps que l</w:t>
      </w:r>
      <w:r w:rsidR="007D0B10">
        <w:rPr>
          <w:szCs w:val="32"/>
        </w:rPr>
        <w:t>’</w:t>
      </w:r>
      <w:r w:rsidRPr="00EA49B4">
        <w:rPr>
          <w:szCs w:val="32"/>
        </w:rPr>
        <w:t>examen de l</w:t>
      </w:r>
      <w:r w:rsidR="007D0B10">
        <w:rPr>
          <w:szCs w:val="32"/>
        </w:rPr>
        <w:t>’</w:t>
      </w:r>
      <w:r w:rsidRPr="00EA49B4">
        <w:rPr>
          <w:szCs w:val="32"/>
        </w:rPr>
        <w:t>affaire était commencé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il vint à tourner les yeux vers l</w:t>
      </w:r>
      <w:r w:rsidR="007D0B10">
        <w:rPr>
          <w:szCs w:val="32"/>
        </w:rPr>
        <w:t>’</w:t>
      </w:r>
      <w:r w:rsidRPr="00EA49B4">
        <w:rPr>
          <w:szCs w:val="32"/>
        </w:rPr>
        <w:t>endroit de la salle où j</w:t>
      </w:r>
      <w:r w:rsidR="007D0B10">
        <w:rPr>
          <w:szCs w:val="32"/>
        </w:rPr>
        <w:t>’</w:t>
      </w:r>
      <w:r w:rsidRPr="00EA49B4">
        <w:rPr>
          <w:szCs w:val="32"/>
        </w:rPr>
        <w:t>étais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nous arriva dans 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dans plusieurs autres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nous échangeâmes en silence un regard qui nous disait à l</w:t>
      </w:r>
      <w:r w:rsidR="007D0B10">
        <w:rPr>
          <w:szCs w:val="32"/>
        </w:rPr>
        <w:t>’</w:t>
      </w:r>
      <w:r w:rsidRPr="00EA49B4">
        <w:rPr>
          <w:szCs w:val="32"/>
        </w:rPr>
        <w:t>un et à l</w:t>
      </w:r>
      <w:r w:rsidR="007D0B10">
        <w:rPr>
          <w:szCs w:val="32"/>
        </w:rPr>
        <w:t>’</w:t>
      </w:r>
      <w:r w:rsidRPr="00EA49B4">
        <w:rPr>
          <w:szCs w:val="32"/>
        </w:rPr>
        <w:t>autre un million de choses</w:t>
      </w:r>
      <w:r w:rsidR="007D0B10">
        <w:rPr>
          <w:szCs w:val="32"/>
        </w:rPr>
        <w:t>. M. </w:t>
      </w:r>
      <w:r w:rsidRPr="00EA49B4">
        <w:rPr>
          <w:szCs w:val="32"/>
        </w:rPr>
        <w:t>Falkland changea plusieurs fois de couleur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compris parfaitement ce qui se passait dans son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aurais voulu me retirer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cela m</w:t>
      </w:r>
      <w:r w:rsidR="007D0B10">
        <w:rPr>
          <w:szCs w:val="32"/>
        </w:rPr>
        <w:t>’</w:t>
      </w:r>
      <w:r w:rsidRPr="00EA49B4">
        <w:rPr>
          <w:szCs w:val="32"/>
        </w:rPr>
        <w:t>était impossible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mes passions étaient trop fortement engagées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cloué à ma place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quand il se serait agi de ma propre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celle de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presque du sort de tout un peuple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aurais pas été le maître de changer de lieu</w:t>
      </w:r>
      <w:r w:rsidR="007D0B10">
        <w:rPr>
          <w:szCs w:val="32"/>
        </w:rPr>
        <w:t>.</w:t>
      </w:r>
    </w:p>
    <w:p w14:paraId="4144DEFD" w14:textId="3B9BFEDE" w:rsidR="007D0B10" w:rsidRDefault="00CC13A3" w:rsidP="00CC13A3">
      <w:pPr>
        <w:rPr>
          <w:szCs w:val="32"/>
        </w:rPr>
      </w:pP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premier mouvement de surprise étant calmé</w:t>
      </w:r>
      <w:r w:rsidR="007D0B10">
        <w:rPr>
          <w:szCs w:val="32"/>
        </w:rPr>
        <w:t>, M. </w:t>
      </w:r>
      <w:r w:rsidRPr="00EA49B4">
        <w:rPr>
          <w:szCs w:val="32"/>
        </w:rPr>
        <w:t>Falkland prit un air de résolution et d</w:t>
      </w:r>
      <w:r w:rsidR="007D0B10">
        <w:rPr>
          <w:szCs w:val="32"/>
        </w:rPr>
        <w:t>’</w:t>
      </w:r>
      <w:r w:rsidRPr="00EA49B4">
        <w:rPr>
          <w:szCs w:val="32"/>
        </w:rPr>
        <w:t>assurance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parut conquérir plus d</w:t>
      </w:r>
      <w:r w:rsidR="007D0B10">
        <w:rPr>
          <w:szCs w:val="32"/>
        </w:rPr>
        <w:t>’</w:t>
      </w:r>
      <w:r w:rsidRPr="00EA49B4">
        <w:rPr>
          <w:szCs w:val="32"/>
        </w:rPr>
        <w:t>empire sur lui-même qu</w:t>
      </w:r>
      <w:r w:rsidR="007D0B10">
        <w:rPr>
          <w:szCs w:val="32"/>
        </w:rPr>
        <w:t>’</w:t>
      </w:r>
      <w:r w:rsidRPr="00EA49B4">
        <w:rPr>
          <w:szCs w:val="32"/>
        </w:rPr>
        <w:t>on n</w:t>
      </w:r>
      <w:r w:rsidR="007D0B10">
        <w:rPr>
          <w:szCs w:val="32"/>
        </w:rPr>
        <w:t>’</w:t>
      </w:r>
      <w:r w:rsidRPr="00EA49B4">
        <w:rPr>
          <w:szCs w:val="32"/>
        </w:rPr>
        <w:t>aurait pu l</w:t>
      </w:r>
      <w:r w:rsidR="007D0B10">
        <w:rPr>
          <w:szCs w:val="32"/>
        </w:rPr>
        <w:t>’</w:t>
      </w:r>
      <w:r w:rsidRPr="00EA49B4">
        <w:rPr>
          <w:szCs w:val="32"/>
        </w:rPr>
        <w:t>attendre de son entrée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Vraisemblablement il serait venu à bout de soutenir ce rôle jusqu</w:t>
      </w:r>
      <w:r w:rsidR="007D0B10">
        <w:rPr>
          <w:szCs w:val="32"/>
        </w:rPr>
        <w:t>’</w:t>
      </w:r>
      <w:r w:rsidRPr="00EA49B4">
        <w:rPr>
          <w:szCs w:val="32"/>
        </w:rPr>
        <w:t>à la 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ce n</w:t>
      </w:r>
      <w:r w:rsidR="007D0B10">
        <w:rPr>
          <w:szCs w:val="32"/>
        </w:rPr>
        <w:t>’</w:t>
      </w:r>
      <w:r w:rsidRPr="00EA49B4">
        <w:rPr>
          <w:szCs w:val="32"/>
        </w:rPr>
        <w:t>est que la scène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lieu d</w:t>
      </w:r>
      <w:r w:rsidR="007D0B10">
        <w:rPr>
          <w:szCs w:val="32"/>
        </w:rPr>
        <w:t>’</w:t>
      </w:r>
      <w:r w:rsidRPr="00EA49B4">
        <w:rPr>
          <w:szCs w:val="32"/>
        </w:rPr>
        <w:t>être continue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fut en quelque sorte perpétuellement changeante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homme qui était amené devant lui était vivement chargé par le frère du mort d</w:t>
      </w:r>
      <w:r w:rsidR="007D0B10">
        <w:rPr>
          <w:szCs w:val="32"/>
        </w:rPr>
        <w:t>’</w:t>
      </w:r>
      <w:r w:rsidRPr="00EA49B4">
        <w:rPr>
          <w:szCs w:val="32"/>
        </w:rPr>
        <w:t>avoir agi avec la méchanceté la plus noire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Celui-ci déclara sur son serment qu</w:t>
      </w:r>
      <w:r w:rsidR="007D0B10">
        <w:rPr>
          <w:szCs w:val="32"/>
        </w:rPr>
        <w:t>’</w:t>
      </w:r>
      <w:r w:rsidRPr="00EA49B4">
        <w:rPr>
          <w:szCs w:val="32"/>
        </w:rPr>
        <w:t>il avait existé une rancune d</w:t>
      </w:r>
      <w:r w:rsidR="007D0B10">
        <w:rPr>
          <w:szCs w:val="32"/>
        </w:rPr>
        <w:t>’</w:t>
      </w:r>
      <w:r w:rsidRPr="00EA49B4">
        <w:rPr>
          <w:szCs w:val="32"/>
        </w:rPr>
        <w:t>ancienne date entre les parties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Pr="00EA49B4">
        <w:rPr>
          <w:szCs w:val="32"/>
        </w:rPr>
        <w:lastRenderedPageBreak/>
        <w:t>il en rapporta plusieurs exemples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affirma que le meurtrier avait cherché l</w:t>
      </w:r>
      <w:r w:rsidR="007D0B10">
        <w:rPr>
          <w:szCs w:val="32"/>
        </w:rPr>
        <w:t>’</w:t>
      </w:r>
      <w:r w:rsidRPr="00EA49B4">
        <w:rPr>
          <w:szCs w:val="32"/>
        </w:rPr>
        <w:t>occasion de satisfaire sa vengeance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avait porté le premier coup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en apparence la contestation ne fût qu</w:t>
      </w:r>
      <w:r w:rsidR="007D0B10">
        <w:rPr>
          <w:szCs w:val="32"/>
        </w:rPr>
        <w:t>’</w:t>
      </w:r>
      <w:r w:rsidRPr="00EA49B4">
        <w:rPr>
          <w:szCs w:val="32"/>
        </w:rPr>
        <w:t>un simple défi ordinaire à coups de poing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avait guetté le moment pour frapper un coup mortel qui avait tué presque aussitôt son adversaire</w:t>
      </w:r>
      <w:r w:rsidR="007D0B10">
        <w:rPr>
          <w:szCs w:val="32"/>
        </w:rPr>
        <w:t>.</w:t>
      </w:r>
    </w:p>
    <w:p w14:paraId="40144A72" w14:textId="4E88733E" w:rsidR="007D0B10" w:rsidRDefault="00CC13A3" w:rsidP="00CC13A3">
      <w:pPr>
        <w:rPr>
          <w:szCs w:val="32"/>
        </w:rPr>
      </w:pPr>
      <w:r w:rsidRPr="00EA49B4">
        <w:rPr>
          <w:szCs w:val="32"/>
        </w:rPr>
        <w:t>Tandis que l</w:t>
      </w:r>
      <w:r w:rsidR="007D0B10">
        <w:rPr>
          <w:szCs w:val="32"/>
        </w:rPr>
        <w:t>’</w:t>
      </w:r>
      <w:r w:rsidRPr="00EA49B4">
        <w:rPr>
          <w:szCs w:val="32"/>
        </w:rPr>
        <w:t>accusateur déduisait ses charges et ses preuves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accusé manifestait la plus vive sensibilité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Tantôt une profonde douleur se peignait dans tous ses traits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des larmes involontaires coulaient le long de son visage mâle et austère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tantôt il tressaillait de surprise à la tournure défavorable qu</w:t>
      </w:r>
      <w:r w:rsidR="007D0B10">
        <w:rPr>
          <w:szCs w:val="32"/>
        </w:rPr>
        <w:t>’</w:t>
      </w:r>
      <w:r w:rsidRPr="00EA49B4">
        <w:rPr>
          <w:szCs w:val="32"/>
        </w:rPr>
        <w:t>on donnait aux faits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pourtant témoigner aucune impatience ni aucune envie d</w:t>
      </w:r>
      <w:r w:rsidR="007D0B10">
        <w:rPr>
          <w:szCs w:val="32"/>
        </w:rPr>
        <w:t>’</w:t>
      </w:r>
      <w:r w:rsidRPr="00EA49B4">
        <w:rPr>
          <w:szCs w:val="32"/>
        </w:rPr>
        <w:t>interrompre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Jamais je ne vis un homme d</w:t>
      </w:r>
      <w:r w:rsidR="007D0B10">
        <w:rPr>
          <w:szCs w:val="32"/>
        </w:rPr>
        <w:t>’</w:t>
      </w:r>
      <w:r w:rsidRPr="00EA49B4">
        <w:rPr>
          <w:szCs w:val="32"/>
        </w:rPr>
        <w:t>un extérieur qui annonçât moins la cruauté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grand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 fait et d</w:t>
      </w:r>
      <w:r w:rsidR="007D0B10">
        <w:rPr>
          <w:szCs w:val="32"/>
        </w:rPr>
        <w:t>’</w:t>
      </w:r>
      <w:r w:rsidRPr="00EA49B4">
        <w:rPr>
          <w:szCs w:val="32"/>
        </w:rPr>
        <w:t>une belle figure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dans ses traits de la simplicité et de la bonté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niaiserie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accompagné d</w:t>
      </w:r>
      <w:r w:rsidR="007D0B10">
        <w:rPr>
          <w:szCs w:val="32"/>
        </w:rPr>
        <w:t>’</w:t>
      </w:r>
      <w:r w:rsidRPr="00EA49B4">
        <w:rPr>
          <w:szCs w:val="32"/>
        </w:rPr>
        <w:t>une jeune femme qui était sa maîtresse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personne tout à fait agréable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dont les regards témoignaient assez l</w:t>
      </w:r>
      <w:r w:rsidR="007D0B10">
        <w:rPr>
          <w:szCs w:val="32"/>
        </w:rPr>
        <w:t>’</w:t>
      </w:r>
      <w:r w:rsidRPr="00EA49B4">
        <w:rPr>
          <w:szCs w:val="32"/>
        </w:rPr>
        <w:t>intérêt qu</w:t>
      </w:r>
      <w:r w:rsidR="007D0B10">
        <w:rPr>
          <w:szCs w:val="32"/>
        </w:rPr>
        <w:t>’</w:t>
      </w:r>
      <w:r w:rsidRPr="00EA49B4">
        <w:rPr>
          <w:szCs w:val="32"/>
        </w:rPr>
        <w:t>elle prenait au sort de son amant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spectateurs que le hasard avait amenés étaient partagés entre l</w:t>
      </w:r>
      <w:r w:rsidR="007D0B10">
        <w:rPr>
          <w:szCs w:val="32"/>
        </w:rPr>
        <w:t>’</w:t>
      </w:r>
      <w:r w:rsidRPr="00EA49B4">
        <w:rPr>
          <w:szCs w:val="32"/>
        </w:rPr>
        <w:t>indignation contre la noirceur du prétendu criminel et la compassion pour l</w:t>
      </w:r>
      <w:r w:rsidR="007D0B10">
        <w:rPr>
          <w:szCs w:val="32"/>
        </w:rPr>
        <w:t>’</w:t>
      </w:r>
      <w:r w:rsidRPr="00EA49B4">
        <w:rPr>
          <w:szCs w:val="32"/>
        </w:rPr>
        <w:t>aimable et malheureuse fille qui l</w:t>
      </w:r>
      <w:r w:rsidR="007D0B10">
        <w:rPr>
          <w:szCs w:val="32"/>
        </w:rPr>
        <w:t>’</w:t>
      </w:r>
      <w:r w:rsidRPr="00EA49B4">
        <w:rPr>
          <w:szCs w:val="32"/>
        </w:rPr>
        <w:t>accompagnait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Ils paraissaient ne pas trop prendre garde à l</w:t>
      </w:r>
      <w:r w:rsidR="007D0B10">
        <w:rPr>
          <w:szCs w:val="32"/>
        </w:rPr>
        <w:t>’</w:t>
      </w:r>
      <w:r w:rsidRPr="00EA49B4">
        <w:rPr>
          <w:szCs w:val="32"/>
        </w:rPr>
        <w:t>extérieur agréable de l</w:t>
      </w:r>
      <w:r w:rsidR="007D0B10">
        <w:rPr>
          <w:szCs w:val="32"/>
        </w:rPr>
        <w:t>’</w:t>
      </w:r>
      <w:r w:rsidRPr="00EA49B4">
        <w:rPr>
          <w:szCs w:val="32"/>
        </w:rPr>
        <w:t>accusé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 ne fut que par la suite que ce témoignage muet attira plus favorablement leur attention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Pour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quelquefois absorbé tout entier par la curiosité et le désir ardent de découvrir la vérité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puis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moment d</w:t>
      </w:r>
      <w:r w:rsidR="007D0B10">
        <w:rPr>
          <w:szCs w:val="32"/>
        </w:rPr>
        <w:t>’</w:t>
      </w:r>
      <w:r w:rsidRPr="00EA49B4">
        <w:rPr>
          <w:szCs w:val="32"/>
        </w:rPr>
        <w:t>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laissait voir une émotion soudaine et comme une sorte de retour sur lui-même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semblait lui rendre cet examen trop pénible pour qu</w:t>
      </w:r>
      <w:r w:rsidR="007D0B10">
        <w:rPr>
          <w:szCs w:val="32"/>
        </w:rPr>
        <w:t>’</w:t>
      </w:r>
      <w:r w:rsidRPr="00EA49B4">
        <w:rPr>
          <w:szCs w:val="32"/>
        </w:rPr>
        <w:t>il pût le supporter plus longtemps</w:t>
      </w:r>
      <w:r w:rsidR="007D0B10">
        <w:rPr>
          <w:szCs w:val="32"/>
        </w:rPr>
        <w:t>.</w:t>
      </w:r>
    </w:p>
    <w:p w14:paraId="6753D888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Quand l</w:t>
      </w:r>
      <w:r w:rsidR="007D0B10">
        <w:rPr>
          <w:szCs w:val="32"/>
        </w:rPr>
        <w:t>’</w:t>
      </w:r>
      <w:r w:rsidRPr="00EA49B4">
        <w:rPr>
          <w:szCs w:val="32"/>
        </w:rPr>
        <w:t>accusé en vint à établir sa défense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hésita pas à convenir de la mésintelligence qui avait existé entre lui et le mort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avoua même que ce dernier était le plus grand ennemi qu</w:t>
      </w:r>
      <w:r w:rsidR="007D0B10">
        <w:rPr>
          <w:szCs w:val="32"/>
        </w:rPr>
        <w:t>’</w:t>
      </w:r>
      <w:r w:rsidRPr="00EA49B4">
        <w:rPr>
          <w:szCs w:val="32"/>
        </w:rPr>
        <w:t>il eût eu au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seul ennemi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lui était impossible de dire la cause de cette inimitié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fait tous les efforts imaginables pour apaiser son animosité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sans succès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défunt avait cherché sans cesse les occasions de le mortifier et de lui jouer de mauvais tours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pris la ferme résolution de ne jamais entrer en querelle avec cet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jusqu</w:t>
      </w:r>
      <w:r w:rsidR="007D0B10">
        <w:rPr>
          <w:szCs w:val="32"/>
        </w:rPr>
        <w:t>’</w:t>
      </w:r>
      <w:r w:rsidRPr="00EA49B4">
        <w:rPr>
          <w:szCs w:val="32"/>
        </w:rPr>
        <w:t>à ce moment-là il y avait toujours réussi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le malheur qui lui était arrivé eût eu lieu avec toute autre personne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moins on aurait pu penser que c</w:t>
      </w:r>
      <w:r w:rsidR="007D0B10">
        <w:rPr>
          <w:szCs w:val="32"/>
        </w:rPr>
        <w:t>’</w:t>
      </w:r>
      <w:r w:rsidRPr="00EA49B4">
        <w:rPr>
          <w:szCs w:val="32"/>
        </w:rPr>
        <w:t>était un accident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dans la conjoncture présente il sentait bien que tout le monde croirait qu</w:t>
      </w:r>
      <w:r w:rsidR="007D0B10">
        <w:rPr>
          <w:szCs w:val="32"/>
        </w:rPr>
        <w:t>’</w:t>
      </w:r>
      <w:r w:rsidRPr="00EA49B4">
        <w:rPr>
          <w:szCs w:val="32"/>
        </w:rPr>
        <w:t>il avait agi par préméditation et par esprit de vengeance</w:t>
      </w:r>
      <w:r w:rsidR="007D0B10">
        <w:rPr>
          <w:szCs w:val="32"/>
        </w:rPr>
        <w:t>.</w:t>
      </w:r>
    </w:p>
    <w:p w14:paraId="193C2FC1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 fait était que lui et sa maîtresse étaient allés à une foire voisine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ils avaient été rencontrés par cet homme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Celui-ci avait souvent cherché à l</w:t>
      </w:r>
      <w:r w:rsidR="007D0B10">
        <w:rPr>
          <w:szCs w:val="32"/>
        </w:rPr>
        <w:t>’</w:t>
      </w:r>
      <w:r w:rsidRPr="00EA49B4">
        <w:rPr>
          <w:szCs w:val="32"/>
        </w:rPr>
        <w:t>insulter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ayant pris sa patience et sa modération pour de la lâcheté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été encouragé par là à redoubler de grossièreté et de mauvais procédés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voyant que l</w:t>
      </w:r>
      <w:r w:rsidR="007D0B10">
        <w:rPr>
          <w:szCs w:val="32"/>
        </w:rPr>
        <w:t>’</w:t>
      </w:r>
      <w:r w:rsidRPr="00EA49B4">
        <w:rPr>
          <w:szCs w:val="32"/>
        </w:rPr>
        <w:t>accusé avait enduré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se fâcher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plusieurs insultes personnelles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brutalité s</w:t>
      </w:r>
      <w:r w:rsidR="007D0B10">
        <w:rPr>
          <w:szCs w:val="32"/>
        </w:rPr>
        <w:t>’</w:t>
      </w:r>
      <w:r w:rsidRPr="00EA49B4">
        <w:rPr>
          <w:szCs w:val="32"/>
        </w:rPr>
        <w:t>était soudain tournée contre la jeune fille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les avait poursuivis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avait essayé mille manières de les harceler et de les tourmenter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ils avaient cherché vainement à se débarrasser de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jeune fille était fort effrayée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accusé en était venu à une explication avec cet agresseur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lui avait demandé comment il pouvait être assez barbare pour s</w:t>
      </w:r>
      <w:r w:rsidR="007D0B10">
        <w:rPr>
          <w:szCs w:val="32"/>
        </w:rPr>
        <w:t>’</w:t>
      </w:r>
      <w:r w:rsidRPr="00EA49B4">
        <w:rPr>
          <w:szCs w:val="32"/>
        </w:rPr>
        <w:t>acharner à faire peur à une femme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autre avait répliqué d</w:t>
      </w:r>
      <w:r w:rsidR="007D0B10">
        <w:rPr>
          <w:szCs w:val="32"/>
        </w:rPr>
        <w:t>’</w:t>
      </w:r>
      <w:r w:rsidRPr="00EA49B4">
        <w:rPr>
          <w:szCs w:val="32"/>
        </w:rPr>
        <w:t>un ton insultant</w:t>
      </w:r>
      <w:r w:rsidR="007D0B10">
        <w:rPr>
          <w:szCs w:val="32"/>
        </w:rPr>
        <w:t> : « </w:t>
      </w:r>
      <w:r w:rsidRPr="00EA49B4">
        <w:rPr>
          <w:szCs w:val="32"/>
        </w:rPr>
        <w:t>Eh 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faut que cette femme cherche quelqu</w:t>
      </w:r>
      <w:r w:rsidR="007D0B10">
        <w:rPr>
          <w:szCs w:val="32"/>
        </w:rPr>
        <w:t>’</w:t>
      </w:r>
      <w:r w:rsidRPr="00EA49B4">
        <w:rPr>
          <w:szCs w:val="32"/>
        </w:rPr>
        <w:t>un en état de la défendre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les gens qui se lient avec de mauvais sujets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se fient sur 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méritent ce qui leur arrive</w:t>
      </w:r>
      <w:r w:rsidR="007D0B10">
        <w:rPr>
          <w:szCs w:val="32"/>
        </w:rPr>
        <w:t>. »</w:t>
      </w:r>
      <w:r w:rsidRPr="00EA49B4">
        <w:rPr>
          <w:szCs w:val="32"/>
        </w:rPr>
        <w:t xml:space="preserve"> L</w:t>
      </w:r>
      <w:r w:rsidR="007D0B10">
        <w:rPr>
          <w:szCs w:val="32"/>
        </w:rPr>
        <w:t>’</w:t>
      </w:r>
      <w:r w:rsidRPr="00EA49B4">
        <w:rPr>
          <w:szCs w:val="32"/>
        </w:rPr>
        <w:t>accusé avait essayé tous les moyens possibles de prévenir une querelle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à la 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avait </w:t>
      </w:r>
      <w:r w:rsidRPr="00EA49B4">
        <w:rPr>
          <w:szCs w:val="32"/>
        </w:rPr>
        <w:lastRenderedPageBreak/>
        <w:t>perdu patience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colère s</w:t>
      </w:r>
      <w:r w:rsidR="007D0B10">
        <w:rPr>
          <w:szCs w:val="32"/>
        </w:rPr>
        <w:t>’</w:t>
      </w:r>
      <w:r w:rsidRPr="00EA49B4">
        <w:rPr>
          <w:szCs w:val="32"/>
        </w:rPr>
        <w:t>était emparée de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défié son adversaire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défi avait été accepté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on avait fait un cercle</w:t>
      </w:r>
      <w:r w:rsidRPr="00EA49B4">
        <w:rPr>
          <w:rStyle w:val="Appelnotedebasdep"/>
          <w:szCs w:val="32"/>
        </w:rPr>
        <w:footnoteReference w:id="10"/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avait remis sa maîtresse aux soins de l</w:t>
      </w:r>
      <w:r w:rsidR="007D0B10">
        <w:rPr>
          <w:szCs w:val="32"/>
        </w:rPr>
        <w:t>’</w:t>
      </w:r>
      <w:r w:rsidRPr="00EA49B4">
        <w:rPr>
          <w:szCs w:val="32"/>
        </w:rPr>
        <w:t>un des assistants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malheureusement le premier coup qu</w:t>
      </w:r>
      <w:r w:rsidR="007D0B10">
        <w:rPr>
          <w:szCs w:val="32"/>
        </w:rPr>
        <w:t>’</w:t>
      </w:r>
      <w:r w:rsidRPr="00EA49B4">
        <w:rPr>
          <w:szCs w:val="32"/>
        </w:rPr>
        <w:t>il avait porté avait été mortel</w:t>
      </w:r>
      <w:r w:rsidR="007D0B10">
        <w:rPr>
          <w:szCs w:val="32"/>
        </w:rPr>
        <w:t>.</w:t>
      </w:r>
    </w:p>
    <w:p w14:paraId="76A4FE7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accusé ajouta qu</w:t>
      </w:r>
      <w:r w:rsidR="007D0B10">
        <w:rPr>
          <w:szCs w:val="32"/>
        </w:rPr>
        <w:t>’</w:t>
      </w:r>
      <w:r w:rsidRPr="00EA49B4">
        <w:rPr>
          <w:szCs w:val="32"/>
        </w:rPr>
        <w:t>il ne se souciait guère de ce qui arriverait de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vœu le plus cher avait été de passer sa vie sans faire mal à personne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voilà que ses mains étaient teintes de sang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ce qu</w:t>
      </w:r>
      <w:r w:rsidR="007D0B10">
        <w:rPr>
          <w:szCs w:val="32"/>
        </w:rPr>
        <w:t>’</w:t>
      </w:r>
      <w:r w:rsidRPr="00EA49B4">
        <w:rPr>
          <w:szCs w:val="32"/>
        </w:rPr>
        <w:t>il pouvait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qu</w:t>
      </w:r>
      <w:r w:rsidR="007D0B10">
        <w:rPr>
          <w:szCs w:val="32"/>
        </w:rPr>
        <w:t>’</w:t>
      </w:r>
      <w:r w:rsidRPr="00EA49B4">
        <w:rPr>
          <w:szCs w:val="32"/>
        </w:rPr>
        <w:t>on lui rendrait service de le débarrasser de la vie le plus tôt possible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sa conscience ne lui laisserait pas un moment de repos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que tant qu</w:t>
      </w:r>
      <w:r w:rsidR="007D0B10">
        <w:rPr>
          <w:szCs w:val="32"/>
        </w:rPr>
        <w:t>’</w:t>
      </w:r>
      <w:r w:rsidRPr="00EA49B4">
        <w:rPr>
          <w:szCs w:val="32"/>
        </w:rPr>
        <w:t>il vivrait il aurait sans cesse devant les yeux l</w:t>
      </w:r>
      <w:r w:rsidR="007D0B10">
        <w:rPr>
          <w:szCs w:val="32"/>
        </w:rPr>
        <w:t>’</w:t>
      </w:r>
      <w:r w:rsidRPr="00EA49B4">
        <w:rPr>
          <w:szCs w:val="32"/>
        </w:rPr>
        <w:t>image de ce mort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tel qu</w:t>
      </w:r>
      <w:r w:rsidR="007D0B10">
        <w:rPr>
          <w:szCs w:val="32"/>
        </w:rPr>
        <w:t>’</w:t>
      </w:r>
      <w:r w:rsidRPr="00EA49B4">
        <w:rPr>
          <w:szCs w:val="32"/>
        </w:rPr>
        <w:t>il l</w:t>
      </w:r>
      <w:r w:rsidR="007D0B10">
        <w:rPr>
          <w:szCs w:val="32"/>
        </w:rPr>
        <w:t>’</w:t>
      </w:r>
      <w:r w:rsidRPr="00EA49B4">
        <w:rPr>
          <w:szCs w:val="32"/>
        </w:rPr>
        <w:t>avait vu étendu sans mouvement à ses pieds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 cet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plein de santé et de vigueur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eût été le moment d</w:t>
      </w:r>
      <w:r w:rsidR="007D0B10">
        <w:rPr>
          <w:szCs w:val="32"/>
        </w:rPr>
        <w:t>’</w:t>
      </w:r>
      <w:r w:rsidRPr="00EA49B4">
        <w:rPr>
          <w:szCs w:val="32"/>
        </w:rPr>
        <w:t>après levé de terre comme une masse froide et insensible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tout cela par son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pensée trop affreuse pour qu</w:t>
      </w:r>
      <w:r w:rsidR="007D0B10">
        <w:rPr>
          <w:szCs w:val="32"/>
        </w:rPr>
        <w:t>’</w:t>
      </w:r>
      <w:r w:rsidRPr="00EA49B4">
        <w:rPr>
          <w:szCs w:val="32"/>
        </w:rPr>
        <w:t>il pût la supporter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aimé de tout son cœur la pauvre fille qui avait été la cause de ce malheur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il ne pouvait plus la regarder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vue évoquait soudain une légion de démons déchaînés contre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malheureux moment avait empoisonné toutes ses espérances et lui avait rendu la vie à charge</w:t>
      </w:r>
      <w:r w:rsidR="007D0B10">
        <w:rPr>
          <w:szCs w:val="32"/>
        </w:rPr>
        <w:t xml:space="preserve">… </w:t>
      </w:r>
      <w:r w:rsidRPr="00EA49B4">
        <w:rPr>
          <w:szCs w:val="32"/>
        </w:rPr>
        <w:t>En disant ceci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bras retombèrent le long de son corps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traits s</w:t>
      </w:r>
      <w:r w:rsidR="007D0B10">
        <w:rPr>
          <w:szCs w:val="32"/>
        </w:rPr>
        <w:t>’</w:t>
      </w:r>
      <w:r w:rsidRPr="00EA49B4">
        <w:rPr>
          <w:szCs w:val="32"/>
        </w:rPr>
        <w:t>altérèrent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resta immobile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attitude du désespoir</w:t>
      </w:r>
      <w:r w:rsidR="007D0B10">
        <w:rPr>
          <w:szCs w:val="32"/>
        </w:rPr>
        <w:t>.</w:t>
      </w:r>
    </w:p>
    <w:p w14:paraId="7FB2FDA7" w14:textId="39261937" w:rsidR="007D0B10" w:rsidRDefault="00CC13A3" w:rsidP="00CC13A3">
      <w:pPr>
        <w:rPr>
          <w:szCs w:val="32"/>
        </w:rPr>
      </w:pPr>
      <w:r w:rsidRPr="00EA49B4">
        <w:rPr>
          <w:szCs w:val="32"/>
        </w:rPr>
        <w:t>Telle était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histoire que </w:t>
      </w:r>
      <w:r w:rsidR="007D0B10">
        <w:rPr>
          <w:szCs w:val="32"/>
        </w:rPr>
        <w:t>M. </w:t>
      </w:r>
      <w:r w:rsidRPr="00EA49B4">
        <w:rPr>
          <w:szCs w:val="32"/>
        </w:rPr>
        <w:t>Falkland avait à écouter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Quoique les incidents fussent pour la plupart fort différents de ceux que j</w:t>
      </w:r>
      <w:r w:rsidR="007D0B10">
        <w:rPr>
          <w:szCs w:val="32"/>
        </w:rPr>
        <w:t>’</w:t>
      </w:r>
      <w:r w:rsidRPr="00EA49B4">
        <w:rPr>
          <w:szCs w:val="32"/>
        </w:rPr>
        <w:t>ai eu à rapporter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y eût eu dans la rencontre </w:t>
      </w:r>
      <w:r w:rsidRPr="00EA49B4">
        <w:rPr>
          <w:szCs w:val="32"/>
        </w:rPr>
        <w:lastRenderedPageBreak/>
        <w:t>de ces deux villageois beaucoup moins de politique et de talents déployés de part et d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un homme dont l</w:t>
      </w:r>
      <w:r w:rsidR="007D0B10">
        <w:rPr>
          <w:szCs w:val="32"/>
        </w:rPr>
        <w:t>’</w:t>
      </w:r>
      <w:r w:rsidRPr="00EA49B4">
        <w:rPr>
          <w:szCs w:val="32"/>
        </w:rPr>
        <w:t>esprit était fortement imbu de la première de ces aventures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avait dans celle-ci beaucoup de traits propres à suggérer une ressemblance suffisante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une comme dans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 homme brutal et grossier que la bienveillance et la circonspection de son adversaire n</w:t>
      </w:r>
      <w:r w:rsidR="007D0B10">
        <w:rPr>
          <w:szCs w:val="32"/>
        </w:rPr>
        <w:t>’</w:t>
      </w:r>
      <w:r w:rsidRPr="00EA49B4">
        <w:rPr>
          <w:szCs w:val="32"/>
        </w:rPr>
        <w:t>avaient pu fléchir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un coup soudain et terrible avait frappé au milieu de sa carrière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Cette analogie déchirait continuellement le cœur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un moment il tressaillait de surprise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dans un autre il changeait sans cesse de posture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quelqu</w:t>
      </w:r>
      <w:r w:rsidR="007D0B10">
        <w:rPr>
          <w:szCs w:val="32"/>
        </w:rPr>
        <w:t>’</w:t>
      </w:r>
      <w:r w:rsidRPr="00EA49B4">
        <w:rPr>
          <w:szCs w:val="32"/>
        </w:rPr>
        <w:t>un qui ne peut plus résister au mal qui le presse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Ensuite on voyait ses muscles se tendre de nouveau pour se monter au ton de la patience la plus opiniâtre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milieu de l</w:t>
      </w:r>
      <w:r w:rsidR="007D0B10">
        <w:rPr>
          <w:szCs w:val="32"/>
        </w:rPr>
        <w:t>’</w:t>
      </w:r>
      <w:r w:rsidRPr="00EA49B4">
        <w:rPr>
          <w:szCs w:val="32"/>
        </w:rPr>
        <w:t>inflexible immobilité de sa figure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aperçus une larme de douleur rouler dans ses yeux et s</w:t>
      </w:r>
      <w:r w:rsidR="007D0B10">
        <w:rPr>
          <w:szCs w:val="32"/>
        </w:rPr>
        <w:t>’</w:t>
      </w:r>
      <w:r w:rsidRPr="00EA49B4">
        <w:rPr>
          <w:szCs w:val="32"/>
        </w:rPr>
        <w:t>échapper le long de ses joues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osait pas tourner ses regards du côté de la salle où j</w:t>
      </w:r>
      <w:r w:rsidR="007D0B10">
        <w:rPr>
          <w:szCs w:val="32"/>
        </w:rPr>
        <w:t>’</w:t>
      </w:r>
      <w:r w:rsidRPr="00EA49B4">
        <w:rPr>
          <w:szCs w:val="32"/>
        </w:rPr>
        <w:t>étais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donnait à sa contenance un air d</w:t>
      </w:r>
      <w:r w:rsidR="007D0B10">
        <w:rPr>
          <w:szCs w:val="32"/>
        </w:rPr>
        <w:t>’</w:t>
      </w:r>
      <w:r w:rsidRPr="00EA49B4">
        <w:rPr>
          <w:szCs w:val="32"/>
        </w:rPr>
        <w:t>embarras et de contrainte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l</w:t>
      </w:r>
      <w:r w:rsidR="007D0B10">
        <w:rPr>
          <w:szCs w:val="32"/>
        </w:rPr>
        <w:t>’</w:t>
      </w:r>
      <w:r w:rsidRPr="00EA49B4">
        <w:rPr>
          <w:szCs w:val="32"/>
        </w:rPr>
        <w:t>accusé vint à parler de ses propres sentiments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se mit à peindre la profondeur et l</w:t>
      </w:r>
      <w:r w:rsidR="007D0B10">
        <w:rPr>
          <w:szCs w:val="32"/>
        </w:rPr>
        <w:t>’</w:t>
      </w:r>
      <w:r w:rsidRPr="00EA49B4">
        <w:rPr>
          <w:szCs w:val="32"/>
        </w:rPr>
        <w:t>amertume de ses regrets pour une faute involontaire</w:t>
      </w:r>
      <w:r w:rsidR="007D0B10">
        <w:rPr>
          <w:szCs w:val="32"/>
        </w:rPr>
        <w:t>, M. </w:t>
      </w:r>
      <w:r w:rsidRPr="00EA49B4">
        <w:rPr>
          <w:szCs w:val="32"/>
        </w:rPr>
        <w:t>Falkland ne put pas y tenir davantage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se leva tout d</w:t>
      </w:r>
      <w:r w:rsidR="007D0B10">
        <w:rPr>
          <w:szCs w:val="32"/>
        </w:rPr>
        <w:t>’</w:t>
      </w:r>
      <w:r w:rsidRPr="00EA49B4">
        <w:rPr>
          <w:szCs w:val="32"/>
        </w:rPr>
        <w:t>un coup et sortit brusquement de la salle avec tous les signes de l</w:t>
      </w:r>
      <w:r w:rsidR="007D0B10">
        <w:rPr>
          <w:szCs w:val="32"/>
        </w:rPr>
        <w:t>’</w:t>
      </w:r>
      <w:r w:rsidRPr="00EA49B4">
        <w:rPr>
          <w:szCs w:val="32"/>
        </w:rPr>
        <w:t>horreur et du désespoir</w:t>
      </w:r>
      <w:r w:rsidR="007D0B10">
        <w:rPr>
          <w:szCs w:val="32"/>
        </w:rPr>
        <w:t>.</w:t>
      </w:r>
    </w:p>
    <w:p w14:paraId="4A591722" w14:textId="01C70DAE" w:rsidR="007D0B10" w:rsidRDefault="00CC13A3" w:rsidP="00CC13A3">
      <w:pPr>
        <w:rPr>
          <w:szCs w:val="32"/>
        </w:rPr>
      </w:pPr>
      <w:r w:rsidRPr="00EA49B4">
        <w:rPr>
          <w:szCs w:val="32"/>
        </w:rPr>
        <w:t>Cette circonstance fut assez indifférente pour l</w:t>
      </w:r>
      <w:r w:rsidR="007D0B10">
        <w:rPr>
          <w:szCs w:val="32"/>
        </w:rPr>
        <w:t>’</w:t>
      </w:r>
      <w:r w:rsidRPr="00EA49B4">
        <w:rPr>
          <w:szCs w:val="32"/>
        </w:rPr>
        <w:t>affaire de l</w:t>
      </w:r>
      <w:r w:rsidR="007D0B10">
        <w:rPr>
          <w:szCs w:val="32"/>
        </w:rPr>
        <w:t>’</w:t>
      </w:r>
      <w:r w:rsidRPr="00EA49B4">
        <w:rPr>
          <w:szCs w:val="32"/>
        </w:rPr>
        <w:t>accusé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parties restèrent environ une demi-heure à attendre</w:t>
      </w:r>
      <w:r w:rsidR="007D0B10">
        <w:rPr>
          <w:szCs w:val="32"/>
        </w:rPr>
        <w:t>. M. </w:t>
      </w:r>
      <w:r w:rsidRPr="00EA49B4">
        <w:rPr>
          <w:szCs w:val="32"/>
        </w:rPr>
        <w:t>Falkland avait entendu lui-même ce qu</w:t>
      </w:r>
      <w:r w:rsidR="007D0B10">
        <w:rPr>
          <w:szCs w:val="32"/>
        </w:rPr>
        <w:t>’</w:t>
      </w:r>
      <w:r w:rsidRPr="00EA49B4">
        <w:rPr>
          <w:szCs w:val="32"/>
        </w:rPr>
        <w:t>il y avait de plus essentiel dans les preuves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 intervalle écoulé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envoya chercher </w:t>
      </w:r>
      <w:r w:rsidR="007D0B10">
        <w:rPr>
          <w:szCs w:val="32"/>
        </w:rPr>
        <w:t>M. </w:t>
      </w:r>
      <w:r w:rsidRPr="00EA49B4">
        <w:rPr>
          <w:szCs w:val="32"/>
        </w:rPr>
        <w:t>Collins qui sortit de la salle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faits allégués par l</w:t>
      </w:r>
      <w:r w:rsidR="007D0B10">
        <w:rPr>
          <w:szCs w:val="32"/>
        </w:rPr>
        <w:t>’</w:t>
      </w:r>
      <w:r w:rsidRPr="00EA49B4">
        <w:rPr>
          <w:szCs w:val="32"/>
        </w:rPr>
        <w:t>accusé étaient confirmés par beaucoup de témoins présents à l</w:t>
      </w:r>
      <w:r w:rsidR="007D0B10">
        <w:rPr>
          <w:szCs w:val="32"/>
        </w:rPr>
        <w:t>’</w:t>
      </w:r>
      <w:r w:rsidRPr="00EA49B4">
        <w:rPr>
          <w:szCs w:val="32"/>
        </w:rPr>
        <w:t>événement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fut dit à l</w:t>
      </w:r>
      <w:r w:rsidR="007D0B10">
        <w:rPr>
          <w:szCs w:val="32"/>
        </w:rPr>
        <w:t>’</w:t>
      </w:r>
      <w:r w:rsidRPr="00EA49B4">
        <w:rPr>
          <w:szCs w:val="32"/>
        </w:rPr>
        <w:t>assemblée que mon maître était indisposé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 même temps la décharge de l</w:t>
      </w:r>
      <w:r w:rsidR="007D0B10">
        <w:rPr>
          <w:szCs w:val="32"/>
        </w:rPr>
        <w:t>’</w:t>
      </w:r>
      <w:r w:rsidRPr="00EA49B4">
        <w:rPr>
          <w:szCs w:val="32"/>
        </w:rPr>
        <w:t>accusé fut prononcée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Néanmoins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 que j</w:t>
      </w:r>
      <w:r w:rsidR="007D0B10">
        <w:rPr>
          <w:szCs w:val="32"/>
        </w:rPr>
        <w:t>’</w:t>
      </w:r>
      <w:r w:rsidRPr="00EA49B4">
        <w:rPr>
          <w:szCs w:val="32"/>
        </w:rPr>
        <w:t>appris par la suite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lastRenderedPageBreak/>
        <w:t>la vengeance du frère ne s</w:t>
      </w:r>
      <w:r w:rsidR="007D0B10">
        <w:rPr>
          <w:szCs w:val="32"/>
        </w:rPr>
        <w:t>’</w:t>
      </w:r>
      <w:r w:rsidRPr="00EA49B4">
        <w:rPr>
          <w:szCs w:val="32"/>
        </w:rPr>
        <w:t>en tint pas 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celui-ci trouva un magistrat ou plus scrupuleux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plus despotique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ordonna l</w:t>
      </w:r>
      <w:r w:rsidR="007D0B10">
        <w:rPr>
          <w:szCs w:val="32"/>
        </w:rPr>
        <w:t>’</w:t>
      </w:r>
      <w:r w:rsidRPr="00EA49B4">
        <w:rPr>
          <w:szCs w:val="32"/>
        </w:rPr>
        <w:t>arrestation du prévenu</w:t>
      </w:r>
      <w:r w:rsidR="007D0B10">
        <w:rPr>
          <w:szCs w:val="32"/>
        </w:rPr>
        <w:t>.</w:t>
      </w:r>
    </w:p>
    <w:p w14:paraId="6FD83FA7" w14:textId="10B9FE2F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Cette affaire ne fut pas plutôt terminée que je courus bien vite au jardin m</w:t>
      </w:r>
      <w:r w:rsidR="007D0B10">
        <w:rPr>
          <w:szCs w:val="32"/>
        </w:rPr>
        <w:t>’</w:t>
      </w:r>
      <w:r w:rsidRPr="00EA49B4">
        <w:rPr>
          <w:szCs w:val="32"/>
        </w:rPr>
        <w:t>enfoncer dans un des bosquets les plus épais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sentais battre les veines de mon front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haletant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ne me trouvai pas plutôt à l</w:t>
      </w:r>
      <w:r w:rsidR="007D0B10">
        <w:rPr>
          <w:szCs w:val="32"/>
        </w:rPr>
        <w:t>’</w:t>
      </w:r>
      <w:r w:rsidRPr="00EA49B4">
        <w:rPr>
          <w:szCs w:val="32"/>
        </w:rPr>
        <w:t>abri de tous les regards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mes pensées se firent passage malgré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un accès d</w:t>
      </w:r>
      <w:r w:rsidR="007D0B10">
        <w:rPr>
          <w:szCs w:val="32"/>
        </w:rPr>
        <w:t>’</w:t>
      </w:r>
      <w:r w:rsidRPr="00EA49B4">
        <w:rPr>
          <w:szCs w:val="32"/>
        </w:rPr>
        <w:t>enthousiasme que je ne pouvais contenir</w:t>
      </w:r>
      <w:r w:rsidR="007D0B10">
        <w:rPr>
          <w:szCs w:val="32"/>
        </w:rPr>
        <w:t> : « </w:t>
      </w:r>
      <w:r w:rsidRPr="00EA49B4">
        <w:rPr>
          <w:szCs w:val="32"/>
        </w:rPr>
        <w:t>Voilà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écriai-je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voilà le meurtrier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Hawkins étaient innocents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suis sûr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je parierais ma vie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tout est dit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est découvert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coupable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coupable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mon âme</w:t>
      </w:r>
      <w:r w:rsidR="007D0B10">
        <w:rPr>
          <w:szCs w:val="32"/>
        </w:rPr>
        <w:t> ! »</w:t>
      </w:r>
    </w:p>
    <w:p w14:paraId="687ECD7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Tandis que je marchais ainsi à pas précipités le long des allées les plus écartées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de temps en temps je donnais carrière au tumulte de mes pensées par des exclamations involontaires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semblait sentir s</w:t>
      </w:r>
      <w:r w:rsidR="007D0B10">
        <w:rPr>
          <w:szCs w:val="32"/>
        </w:rPr>
        <w:t>’</w:t>
      </w:r>
      <w:r w:rsidRPr="00EA49B4">
        <w:rPr>
          <w:szCs w:val="32"/>
        </w:rPr>
        <w:t>opérer dans toute ma machine une révolution complète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sang bouillonnait dans mes veines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éprouvais une espèce de transport que je ne pouvais définir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Quoique agité des plus vives émotions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sentais plus de dignité et d</w:t>
      </w:r>
      <w:r w:rsidR="007D0B10">
        <w:rPr>
          <w:szCs w:val="32"/>
        </w:rPr>
        <w:t>’</w:t>
      </w:r>
      <w:r w:rsidRPr="00EA49B4">
        <w:rPr>
          <w:szCs w:val="32"/>
        </w:rPr>
        <w:t>importance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même temps que j</w:t>
      </w:r>
      <w:r w:rsidR="007D0B10">
        <w:rPr>
          <w:szCs w:val="32"/>
        </w:rPr>
        <w:t>’</w:t>
      </w:r>
      <w:r w:rsidRPr="00EA49B4">
        <w:rPr>
          <w:szCs w:val="32"/>
        </w:rPr>
        <w:t>étais plein d</w:t>
      </w:r>
      <w:r w:rsidR="007D0B10">
        <w:rPr>
          <w:szCs w:val="32"/>
        </w:rPr>
        <w:t>’</w:t>
      </w:r>
      <w:r w:rsidRPr="00EA49B4">
        <w:rPr>
          <w:szCs w:val="32"/>
        </w:rPr>
        <w:t>énergie et brûlant d</w:t>
      </w:r>
      <w:r w:rsidR="007D0B10">
        <w:rPr>
          <w:szCs w:val="32"/>
        </w:rPr>
        <w:t>’</w:t>
      </w:r>
      <w:r w:rsidRPr="00EA49B4">
        <w:rPr>
          <w:szCs w:val="32"/>
        </w:rPr>
        <w:t>indignation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milieu de la tempête de toutes ces passions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semblait que mon âme jouissait du calme le plus ravissant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saurais mieux exprimer l</w:t>
      </w:r>
      <w:r w:rsidR="007D0B10">
        <w:rPr>
          <w:szCs w:val="32"/>
        </w:rPr>
        <w:t>’</w:t>
      </w:r>
      <w:r w:rsidRPr="00EA49B4">
        <w:rPr>
          <w:szCs w:val="32"/>
        </w:rPr>
        <w:t>état où je me trouvais en ce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en disant que je n</w:t>
      </w:r>
      <w:r w:rsidR="007D0B10">
        <w:rPr>
          <w:szCs w:val="32"/>
        </w:rPr>
        <w:t>’</w:t>
      </w:r>
      <w:r w:rsidRPr="00EA49B4">
        <w:rPr>
          <w:szCs w:val="32"/>
        </w:rPr>
        <w:t>avais jamais si parfaitement goûté la vie</w:t>
      </w:r>
      <w:r w:rsidR="007D0B10">
        <w:rPr>
          <w:szCs w:val="32"/>
        </w:rPr>
        <w:t>.</w:t>
      </w:r>
    </w:p>
    <w:p w14:paraId="1FC6645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Cet état d</w:t>
      </w:r>
      <w:r w:rsidR="007D0B10">
        <w:rPr>
          <w:szCs w:val="32"/>
        </w:rPr>
        <w:t>’</w:t>
      </w:r>
      <w:r w:rsidRPr="00EA49B4">
        <w:rPr>
          <w:szCs w:val="32"/>
        </w:rPr>
        <w:t>exaltation mentale dura pendant plusieurs heures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à la fin il s</w:t>
      </w:r>
      <w:r w:rsidR="007D0B10">
        <w:rPr>
          <w:szCs w:val="32"/>
        </w:rPr>
        <w:t>’</w:t>
      </w:r>
      <w:r w:rsidRPr="00EA49B4">
        <w:rPr>
          <w:szCs w:val="32"/>
        </w:rPr>
        <w:t>apaisa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fit place à la réflexion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des premières questions qui se présentèrent alors à moi fut celle-ci</w:t>
      </w:r>
      <w:r w:rsidR="007D0B10">
        <w:rPr>
          <w:szCs w:val="32"/>
        </w:rPr>
        <w:t xml:space="preserve"> : </w:t>
      </w:r>
      <w:r w:rsidRPr="00EA49B4">
        <w:rPr>
          <w:i/>
          <w:iCs/>
        </w:rPr>
        <w:t>Que vais-je faire de cette connaissance que j</w:t>
      </w:r>
      <w:r w:rsidR="007D0B10">
        <w:rPr>
          <w:i/>
          <w:iCs/>
        </w:rPr>
        <w:t>’</w:t>
      </w:r>
      <w:r w:rsidRPr="00EA49B4">
        <w:rPr>
          <w:i/>
          <w:iCs/>
        </w:rPr>
        <w:t>ai eu tant de désir d</w:t>
      </w:r>
      <w:r w:rsidR="007D0B10">
        <w:rPr>
          <w:i/>
          <w:iCs/>
        </w:rPr>
        <w:t>’</w:t>
      </w:r>
      <w:r w:rsidRPr="00EA49B4">
        <w:rPr>
          <w:i/>
          <w:iCs/>
        </w:rPr>
        <w:t>acquérir</w:t>
      </w:r>
      <w:r w:rsidR="007D0B10">
        <w:rPr>
          <w:i/>
          <w:iCs/>
        </w:rPr>
        <w:t xml:space="preserve"> ?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avais pas l</w:t>
      </w:r>
      <w:r w:rsidR="007D0B10">
        <w:rPr>
          <w:szCs w:val="32"/>
        </w:rPr>
        <w:t>’</w:t>
      </w:r>
      <w:r w:rsidRPr="00EA49B4">
        <w:rPr>
          <w:szCs w:val="32"/>
        </w:rPr>
        <w:t>envie de devenir un délateur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sentais ce dont je n</w:t>
      </w:r>
      <w:r w:rsidR="007D0B10">
        <w:rPr>
          <w:szCs w:val="32"/>
        </w:rPr>
        <w:t>’</w:t>
      </w:r>
      <w:r w:rsidRPr="00EA49B4">
        <w:rPr>
          <w:szCs w:val="32"/>
        </w:rPr>
        <w:t>avais eu auparavant aucune idée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lastRenderedPageBreak/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qu</w:t>
      </w:r>
      <w:r w:rsidR="007D0B10">
        <w:rPr>
          <w:szCs w:val="32"/>
        </w:rPr>
        <w:t>’</w:t>
      </w:r>
      <w:r w:rsidRPr="00EA49B4">
        <w:rPr>
          <w:szCs w:val="32"/>
        </w:rPr>
        <w:t>il était possible d</w:t>
      </w:r>
      <w:r w:rsidR="007D0B10">
        <w:rPr>
          <w:szCs w:val="32"/>
        </w:rPr>
        <w:t>’</w:t>
      </w:r>
      <w:r w:rsidRPr="00EA49B4">
        <w:rPr>
          <w:szCs w:val="32"/>
        </w:rPr>
        <w:t>aimer un meurtrier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je le jugeais alors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plus criminel des meurtriers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trouvais que c</w:t>
      </w:r>
      <w:r w:rsidR="007D0B10">
        <w:rPr>
          <w:szCs w:val="32"/>
        </w:rPr>
        <w:t>’</w:t>
      </w:r>
      <w:r w:rsidRPr="00EA49B4">
        <w:rPr>
          <w:szCs w:val="32"/>
        </w:rPr>
        <w:t>était le dernier degré de l</w:t>
      </w:r>
      <w:r w:rsidR="007D0B10">
        <w:rPr>
          <w:szCs w:val="32"/>
        </w:rPr>
        <w:t>’</w:t>
      </w:r>
      <w:r w:rsidRPr="00EA49B4">
        <w:rPr>
          <w:szCs w:val="32"/>
        </w:rPr>
        <w:t>absurdité et de l</w:t>
      </w:r>
      <w:r w:rsidR="007D0B10">
        <w:rPr>
          <w:szCs w:val="32"/>
        </w:rPr>
        <w:t>’</w:t>
      </w:r>
      <w:r w:rsidRPr="00EA49B4">
        <w:rPr>
          <w:szCs w:val="32"/>
        </w:rPr>
        <w:t>injustice de perdre un homme fait pour rendre à l</w:t>
      </w:r>
      <w:r w:rsidR="007D0B10">
        <w:rPr>
          <w:szCs w:val="32"/>
        </w:rPr>
        <w:t>’</w:t>
      </w:r>
      <w:r w:rsidRPr="00EA49B4">
        <w:rPr>
          <w:szCs w:val="32"/>
        </w:rPr>
        <w:t>humanité les services les plus essentiels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cela simplement parce qu</w:t>
      </w:r>
      <w:r w:rsidR="007D0B10">
        <w:rPr>
          <w:szCs w:val="32"/>
        </w:rPr>
        <w:t>’</w:t>
      </w:r>
      <w:r w:rsidRPr="00EA49B4">
        <w:rPr>
          <w:szCs w:val="32"/>
        </w:rPr>
        <w:t>en revenant sur sa vie passée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y trouvait une action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quelle qu</w:t>
      </w:r>
      <w:r w:rsidR="007D0B10">
        <w:rPr>
          <w:szCs w:val="32"/>
        </w:rPr>
        <w:t>’</w:t>
      </w:r>
      <w:r w:rsidRPr="00EA49B4">
        <w:rPr>
          <w:szCs w:val="32"/>
        </w:rPr>
        <w:t>en pût être la gravité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en était pas moins aujourd</w:t>
      </w:r>
      <w:r w:rsidR="007D0B10">
        <w:rPr>
          <w:szCs w:val="32"/>
        </w:rPr>
        <w:t>’</w:t>
      </w:r>
      <w:r w:rsidRPr="00EA49B4">
        <w:rPr>
          <w:szCs w:val="32"/>
        </w:rPr>
        <w:t>hui irréparable</w:t>
      </w:r>
      <w:r w:rsidR="007D0B10">
        <w:rPr>
          <w:szCs w:val="32"/>
        </w:rPr>
        <w:t>.</w:t>
      </w:r>
    </w:p>
    <w:p w14:paraId="3179AB43" w14:textId="437857A9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Cette réflexion me conduisit à une 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laquelle je n</w:t>
      </w:r>
      <w:r w:rsidR="007D0B10">
        <w:rPr>
          <w:szCs w:val="32"/>
        </w:rPr>
        <w:t>’</w:t>
      </w:r>
      <w:r w:rsidRPr="00EA49B4">
        <w:rPr>
          <w:szCs w:val="32"/>
        </w:rPr>
        <w:t>avais pas pris garde d</w:t>
      </w:r>
      <w:r w:rsidR="007D0B10">
        <w:rPr>
          <w:szCs w:val="32"/>
        </w:rPr>
        <w:t>’</w:t>
      </w:r>
      <w:r w:rsidRPr="00EA49B4">
        <w:rPr>
          <w:szCs w:val="32"/>
        </w:rPr>
        <w:t>abord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avais été d</w:t>
      </w:r>
      <w:r w:rsidR="007D0B10">
        <w:rPr>
          <w:szCs w:val="32"/>
        </w:rPr>
        <w:t>’</w:t>
      </w:r>
      <w:r w:rsidRPr="00EA49B4">
        <w:rPr>
          <w:szCs w:val="32"/>
        </w:rPr>
        <w:t>humeur à me rendre dénonciateur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s</w:t>
      </w:r>
      <w:r w:rsidR="007D0B10">
        <w:rPr>
          <w:szCs w:val="32"/>
        </w:rPr>
        <w:t>’</w:t>
      </w:r>
      <w:r w:rsidRPr="00EA49B4">
        <w:rPr>
          <w:szCs w:val="32"/>
        </w:rPr>
        <w:t>était passé ne constituait nullement un genre de preuve admissible devant une cour de justice</w:t>
      </w:r>
      <w:r w:rsidR="007D0B10">
        <w:rPr>
          <w:szCs w:val="32"/>
        </w:rPr>
        <w:t>. « </w:t>
      </w:r>
      <w:r w:rsidRPr="00EA49B4">
        <w:rPr>
          <w:szCs w:val="32"/>
        </w:rPr>
        <w:t>Eh bien donc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ajoutais-je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le fait n</w:t>
      </w:r>
      <w:r w:rsidR="007D0B10">
        <w:rPr>
          <w:szCs w:val="32"/>
        </w:rPr>
        <w:t>’</w:t>
      </w:r>
      <w:r w:rsidRPr="00EA49B4">
        <w:rPr>
          <w:szCs w:val="32"/>
        </w:rPr>
        <w:t>est pas de nature à être admis par un tribunal criminel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suis-je sûr qu</w:t>
      </w:r>
      <w:r w:rsidR="007D0B10">
        <w:rPr>
          <w:szCs w:val="32"/>
        </w:rPr>
        <w:t>’</w:t>
      </w:r>
      <w:r w:rsidRPr="00EA49B4">
        <w:rPr>
          <w:szCs w:val="32"/>
        </w:rPr>
        <w:t>il soit tel que je puisse l</w:t>
      </w:r>
      <w:r w:rsidR="007D0B10">
        <w:rPr>
          <w:szCs w:val="32"/>
        </w:rPr>
        <w:t>’</w:t>
      </w:r>
      <w:r w:rsidRPr="00EA49B4">
        <w:rPr>
          <w:szCs w:val="32"/>
        </w:rPr>
        <w:t>admettre pour moi-même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À cette scène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je prétends tirer une aussi fatale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y avait vingt personnes avec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Pas une d</w:t>
      </w:r>
      <w:r w:rsidR="007D0B10">
        <w:rPr>
          <w:szCs w:val="32"/>
        </w:rPr>
        <w:t>’</w:t>
      </w:r>
      <w:r w:rsidRPr="00EA49B4">
        <w:rPr>
          <w:szCs w:val="32"/>
        </w:rPr>
        <w:t>elles n</w:t>
      </w:r>
      <w:r w:rsidR="007D0B10">
        <w:rPr>
          <w:szCs w:val="32"/>
        </w:rPr>
        <w:t>’</w:t>
      </w:r>
      <w:r w:rsidRPr="00EA49B4">
        <w:rPr>
          <w:szCs w:val="32"/>
        </w:rPr>
        <w:t>a vu la chose sous le même jour que je l</w:t>
      </w:r>
      <w:r w:rsidR="007D0B10">
        <w:rPr>
          <w:szCs w:val="32"/>
        </w:rPr>
        <w:t>’</w:t>
      </w:r>
      <w:r w:rsidRPr="00EA49B4">
        <w:rPr>
          <w:szCs w:val="32"/>
        </w:rPr>
        <w:t>ai vue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Toutes l</w:t>
      </w:r>
      <w:r w:rsidR="007D0B10">
        <w:rPr>
          <w:szCs w:val="32"/>
        </w:rPr>
        <w:t>’</w:t>
      </w:r>
      <w:r w:rsidRPr="00EA49B4">
        <w:rPr>
          <w:szCs w:val="32"/>
        </w:rPr>
        <w:t>ont regardée comme une circonstance accidentelle et indifférente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bien ils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ont trouvée suffisamment expliquée par les malheurs de </w:t>
      </w:r>
      <w:r w:rsidR="007D0B10">
        <w:rPr>
          <w:szCs w:val="32"/>
        </w:rPr>
        <w:t>M. </w:t>
      </w:r>
      <w:r w:rsidRPr="00EA49B4">
        <w:rPr>
          <w:szCs w:val="32"/>
        </w:rPr>
        <w:t>Falkland et par son état d</w:t>
      </w:r>
      <w:r w:rsidR="007D0B10">
        <w:rPr>
          <w:szCs w:val="32"/>
        </w:rPr>
        <w:t>’</w:t>
      </w:r>
      <w:r w:rsidRPr="00EA49B4">
        <w:rPr>
          <w:szCs w:val="32"/>
        </w:rPr>
        <w:t>infirmité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Renfermait-elle donc réellement une telle étendue d</w:t>
      </w:r>
      <w:r w:rsidR="007D0B10">
        <w:rPr>
          <w:szCs w:val="32"/>
        </w:rPr>
        <w:t>’</w:t>
      </w:r>
      <w:r w:rsidRPr="00EA49B4">
        <w:rPr>
          <w:szCs w:val="32"/>
        </w:rPr>
        <w:t>applications et de conséquences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personne que moi qui eût eu le discernement de les apercevoir</w:t>
      </w:r>
      <w:r w:rsidR="007D0B10">
        <w:rPr>
          <w:szCs w:val="32"/>
        </w:rPr>
        <w:t> ? »</w:t>
      </w:r>
    </w:p>
    <w:p w14:paraId="37923052" w14:textId="5B9ECB62" w:rsidR="007D0B10" w:rsidRDefault="00CC13A3" w:rsidP="00CC13A3">
      <w:pPr>
        <w:rPr>
          <w:szCs w:val="32"/>
        </w:rPr>
      </w:pPr>
      <w:r w:rsidRPr="00EA49B4">
        <w:rPr>
          <w:szCs w:val="32"/>
        </w:rPr>
        <w:t>Mais tous ces raisonnements ne produisirent aucun changement dans ma façon de penser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pendant tout ce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bannir une seule minute de mon esprit</w:t>
      </w:r>
      <w:r w:rsidR="007D0B10">
        <w:rPr>
          <w:szCs w:val="32"/>
        </w:rPr>
        <w:t xml:space="preserve"> : </w:t>
      </w:r>
      <w:r w:rsidR="007D0B10">
        <w:rPr>
          <w:i/>
          <w:iCs/>
        </w:rPr>
        <w:t>M. </w:t>
      </w:r>
      <w:r w:rsidRPr="00EA49B4">
        <w:rPr>
          <w:i/>
          <w:iCs/>
        </w:rPr>
        <w:t>Falkland est l</w:t>
      </w:r>
      <w:r w:rsidR="007D0B10">
        <w:rPr>
          <w:i/>
          <w:iCs/>
        </w:rPr>
        <w:t>’</w:t>
      </w:r>
      <w:r w:rsidRPr="00EA49B4">
        <w:rPr>
          <w:i/>
          <w:iCs/>
        </w:rPr>
        <w:t>assassin</w:t>
      </w:r>
      <w:r w:rsidR="007D0B10">
        <w:rPr>
          <w:i/>
          <w:iCs/>
        </w:rPr>
        <w:t xml:space="preserve"> ! </w:t>
      </w:r>
      <w:r w:rsidRPr="00EA49B4">
        <w:rPr>
          <w:i/>
          <w:iCs/>
        </w:rPr>
        <w:t>Il est coupable</w:t>
      </w:r>
      <w:r w:rsidR="007D0B10">
        <w:rPr>
          <w:i/>
          <w:iCs/>
        </w:rPr>
        <w:t xml:space="preserve"> ! </w:t>
      </w:r>
      <w:r w:rsidRPr="00EA49B4">
        <w:rPr>
          <w:i/>
          <w:iCs/>
        </w:rPr>
        <w:t>je le vois</w:t>
      </w:r>
      <w:r w:rsidR="007D0B10">
        <w:rPr>
          <w:i/>
          <w:iCs/>
        </w:rPr>
        <w:t xml:space="preserve">, </w:t>
      </w:r>
      <w:r w:rsidRPr="00EA49B4">
        <w:rPr>
          <w:i/>
          <w:iCs/>
        </w:rPr>
        <w:t>je le sens</w:t>
      </w:r>
      <w:r w:rsidR="007D0B10">
        <w:rPr>
          <w:i/>
          <w:iCs/>
        </w:rPr>
        <w:t xml:space="preserve">, </w:t>
      </w:r>
      <w:r w:rsidRPr="00EA49B4">
        <w:rPr>
          <w:i/>
          <w:iCs/>
        </w:rPr>
        <w:t>j</w:t>
      </w:r>
      <w:r w:rsidR="007D0B10">
        <w:rPr>
          <w:i/>
          <w:iCs/>
        </w:rPr>
        <w:t>’</w:t>
      </w:r>
      <w:r w:rsidRPr="00EA49B4">
        <w:rPr>
          <w:i/>
          <w:iCs/>
        </w:rPr>
        <w:t>en suis sûr</w:t>
      </w:r>
      <w:r w:rsidR="007D0B10">
        <w:rPr>
          <w:i/>
          <w:iCs/>
        </w:rPr>
        <w:t xml:space="preserve"> !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ainsi qu</w:t>
      </w:r>
      <w:r w:rsidR="007D0B10">
        <w:rPr>
          <w:szCs w:val="32"/>
        </w:rPr>
        <w:t>’</w:t>
      </w:r>
      <w:r w:rsidRPr="00EA49B4">
        <w:rPr>
          <w:szCs w:val="32"/>
        </w:rPr>
        <w:t>une inexorable destinée m</w:t>
      </w:r>
      <w:r w:rsidR="007D0B10">
        <w:rPr>
          <w:szCs w:val="32"/>
        </w:rPr>
        <w:t>’</w:t>
      </w:r>
      <w:r w:rsidRPr="00EA49B4">
        <w:rPr>
          <w:szCs w:val="32"/>
        </w:rPr>
        <w:t>entraînait au précipice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état de mes passions dans leur marche rapide et progressive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ardeur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impatience de ce principe de curiosité </w:t>
      </w:r>
      <w:r w:rsidRPr="00EA49B4">
        <w:rPr>
          <w:szCs w:val="32"/>
        </w:rPr>
        <w:lastRenderedPageBreak/>
        <w:t>qui dominait toutes mes pensées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semblaient rendre inévitable la détermination à laquelle je m</w:t>
      </w:r>
      <w:r w:rsidR="007D0B10">
        <w:rPr>
          <w:szCs w:val="32"/>
        </w:rPr>
        <w:t>’</w:t>
      </w:r>
      <w:r w:rsidRPr="00EA49B4">
        <w:rPr>
          <w:szCs w:val="32"/>
        </w:rPr>
        <w:t>arrêtais</w:t>
      </w:r>
      <w:r w:rsidR="007D0B10">
        <w:rPr>
          <w:szCs w:val="32"/>
        </w:rPr>
        <w:t>.</w:t>
      </w:r>
    </w:p>
    <w:p w14:paraId="0DE136F7" w14:textId="06A5E4B4" w:rsidR="007D0B10" w:rsidRDefault="00CC13A3" w:rsidP="00CC13A3">
      <w:pPr>
        <w:rPr>
          <w:szCs w:val="32"/>
        </w:rPr>
      </w:pPr>
      <w:r w:rsidRPr="00EA49B4">
        <w:rPr>
          <w:szCs w:val="32"/>
        </w:rPr>
        <w:t>Pendant que j</w:t>
      </w:r>
      <w:r w:rsidR="007D0B10">
        <w:rPr>
          <w:szCs w:val="32"/>
        </w:rPr>
        <w:t>’</w:t>
      </w:r>
      <w:r w:rsidRPr="00EA49B4">
        <w:rPr>
          <w:szCs w:val="32"/>
        </w:rPr>
        <w:t>étais au jardin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survint un incident qui ne fit pas grande impression sur moi pour le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que je me rappelai quand le mouvement de mes idées fut un peu ralenti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milieu d</w:t>
      </w:r>
      <w:r w:rsidR="007D0B10">
        <w:rPr>
          <w:szCs w:val="32"/>
        </w:rPr>
        <w:t>’</w:t>
      </w:r>
      <w:r w:rsidRPr="00EA49B4">
        <w:rPr>
          <w:szCs w:val="32"/>
        </w:rPr>
        <w:t>une de mes exclamations involontaires et quand je me croyais absolument seul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sembla voir passer rapidement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quelque distance de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l</w:t>
      </w:r>
      <w:r w:rsidR="007D0B10">
        <w:rPr>
          <w:szCs w:val="32"/>
        </w:rPr>
        <w:t>’</w:t>
      </w:r>
      <w:r w:rsidRPr="00EA49B4">
        <w:rPr>
          <w:szCs w:val="32"/>
        </w:rPr>
        <w:t>ombre d</w:t>
      </w:r>
      <w:r w:rsidR="007D0B10">
        <w:rPr>
          <w:szCs w:val="32"/>
        </w:rPr>
        <w:t>’</w:t>
      </w:r>
      <w:r w:rsidRPr="00EA49B4">
        <w:rPr>
          <w:szCs w:val="32"/>
        </w:rPr>
        <w:t>un homme qui cherchait à m</w:t>
      </w:r>
      <w:r w:rsidR="007D0B10">
        <w:rPr>
          <w:szCs w:val="32"/>
        </w:rPr>
        <w:t>’</w:t>
      </w:r>
      <w:r w:rsidRPr="00EA49B4">
        <w:rPr>
          <w:szCs w:val="32"/>
        </w:rPr>
        <w:t>éviter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Quoique j</w:t>
      </w:r>
      <w:r w:rsidR="007D0B10">
        <w:rPr>
          <w:szCs w:val="32"/>
        </w:rPr>
        <w:t>’</w:t>
      </w:r>
      <w:r w:rsidRPr="00EA49B4">
        <w:rPr>
          <w:szCs w:val="32"/>
        </w:rPr>
        <w:t>eusse à peine pu l</w:t>
      </w:r>
      <w:r w:rsidR="007D0B10">
        <w:rPr>
          <w:szCs w:val="32"/>
        </w:rPr>
        <w:t>’</w:t>
      </w:r>
      <w:r w:rsidRPr="00EA49B4">
        <w:rPr>
          <w:szCs w:val="32"/>
        </w:rPr>
        <w:t>entrevoir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cependant il y avait quelque chose dans les circonstances du moment qui me fit croire que ce devait être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seule possibilité qu</w:t>
      </w:r>
      <w:r w:rsidR="007D0B10">
        <w:rPr>
          <w:szCs w:val="32"/>
        </w:rPr>
        <w:t>’</w:t>
      </w:r>
      <w:r w:rsidRPr="00EA49B4">
        <w:rPr>
          <w:szCs w:val="32"/>
        </w:rPr>
        <w:t>il eût pu entendre les paroles qui m</w:t>
      </w:r>
      <w:r w:rsidR="007D0B10">
        <w:rPr>
          <w:szCs w:val="32"/>
        </w:rPr>
        <w:t>’</w:t>
      </w:r>
      <w:r w:rsidRPr="00EA49B4">
        <w:rPr>
          <w:szCs w:val="32"/>
        </w:rPr>
        <w:t>étaient échappées me fit frissonner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 alarmante que fût cette idée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eut pas cependant la force d</w:t>
      </w:r>
      <w:r w:rsidR="007D0B10">
        <w:rPr>
          <w:szCs w:val="32"/>
        </w:rPr>
        <w:t>’</w:t>
      </w:r>
      <w:r w:rsidRPr="00EA49B4">
        <w:rPr>
          <w:szCs w:val="32"/>
        </w:rPr>
        <w:t>arrêter sur-le-champ le cours de mes réflexions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Néanmoins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des circonstances subséquentes la rappelèrent encore à mon esprit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me resta-t-il un doute sur la réalité quand je vis arriver l</w:t>
      </w:r>
      <w:r w:rsidR="007D0B10">
        <w:rPr>
          <w:szCs w:val="32"/>
        </w:rPr>
        <w:t>’</w:t>
      </w:r>
      <w:r w:rsidRPr="00EA49B4">
        <w:rPr>
          <w:szCs w:val="32"/>
        </w:rPr>
        <w:t>heure du dîner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fût possible de trouver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souper et la nuit se passèrent de 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seule conclusion qu</w:t>
      </w:r>
      <w:r w:rsidR="007D0B10">
        <w:rPr>
          <w:szCs w:val="32"/>
        </w:rPr>
        <w:t>’</w:t>
      </w:r>
      <w:r w:rsidRPr="00EA49B4">
        <w:rPr>
          <w:szCs w:val="32"/>
        </w:rPr>
        <w:t>en tirèrent ses domestiques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qu</w:t>
      </w:r>
      <w:r w:rsidR="007D0B10">
        <w:rPr>
          <w:szCs w:val="32"/>
        </w:rPr>
        <w:t>’</w:t>
      </w:r>
      <w:r w:rsidRPr="00EA49B4">
        <w:rPr>
          <w:szCs w:val="32"/>
        </w:rPr>
        <w:t>il était allé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à son ordinaire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faire une de ses promenades mélancoliques</w:t>
      </w:r>
      <w:r w:rsidR="007D0B10">
        <w:rPr>
          <w:szCs w:val="32"/>
        </w:rPr>
        <w:t>.</w:t>
      </w:r>
    </w:p>
    <w:p w14:paraId="76B06622" w14:textId="7E5494E6" w:rsidR="00CC13A3" w:rsidRPr="00EA49B4" w:rsidRDefault="00CC13A3" w:rsidP="00CC13A3">
      <w:pPr>
        <w:rPr>
          <w:szCs w:val="32"/>
        </w:rPr>
      </w:pPr>
    </w:p>
    <w:p w14:paraId="684B1FE2" w14:textId="77777777" w:rsidR="00CC13A3" w:rsidRPr="00EA49B4" w:rsidRDefault="00CC13A3" w:rsidP="007D0B10">
      <w:pPr>
        <w:pStyle w:val="Titre1"/>
      </w:pPr>
      <w:bookmarkStart w:id="21" w:name="_Toc194843910"/>
      <w:r w:rsidRPr="00EA49B4">
        <w:lastRenderedPageBreak/>
        <w:t>XVIII</w:t>
      </w:r>
      <w:bookmarkEnd w:id="21"/>
    </w:p>
    <w:p w14:paraId="52F11910" w14:textId="62B63E92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époque à laquelle cette histoire est maintenant arrivée paraît être vraiment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instant critique qui décida du sort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incidents se pressèrent les uns sur les autres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lendemain matin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sur les neuf heures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bruit se répand que le feu était à l</w:t>
      </w:r>
      <w:r w:rsidR="007D0B10">
        <w:rPr>
          <w:szCs w:val="32"/>
        </w:rPr>
        <w:t>’</w:t>
      </w:r>
      <w:r w:rsidRPr="00EA49B4">
        <w:rPr>
          <w:szCs w:val="32"/>
        </w:rPr>
        <w:t>une des cheminées de la maison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Rien de plus commun en apparence qu</w:t>
      </w:r>
      <w:r w:rsidR="007D0B10">
        <w:rPr>
          <w:szCs w:val="32"/>
        </w:rPr>
        <w:t>’</w:t>
      </w:r>
      <w:r w:rsidRPr="00EA49B4">
        <w:rPr>
          <w:szCs w:val="32"/>
        </w:rPr>
        <w:t>un tel accident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cependant l</w:t>
      </w:r>
      <w:r w:rsidR="007D0B10">
        <w:rPr>
          <w:szCs w:val="32"/>
        </w:rPr>
        <w:t>’</w:t>
      </w:r>
      <w:r w:rsidRPr="00EA49B4">
        <w:rPr>
          <w:szCs w:val="32"/>
        </w:rPr>
        <w:t>incendie se manifestait avec tant de violence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paraissait évident que les flammes avaient gagné quelque poutre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imprudemment placée dans le bâtiment lors de sa construction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craignit du danger pour la totalité de l</w:t>
      </w:r>
      <w:r w:rsidR="007D0B10">
        <w:rPr>
          <w:szCs w:val="32"/>
        </w:rPr>
        <w:t>’</w:t>
      </w:r>
      <w:r w:rsidRPr="00EA49B4">
        <w:rPr>
          <w:szCs w:val="32"/>
        </w:rPr>
        <w:t>édifice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qui rendait encore la confusion plus grande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l</w:t>
      </w:r>
      <w:r w:rsidR="007D0B10">
        <w:rPr>
          <w:szCs w:val="32"/>
        </w:rPr>
        <w:t>’</w:t>
      </w:r>
      <w:r w:rsidRPr="00EA49B4">
        <w:rPr>
          <w:szCs w:val="32"/>
        </w:rPr>
        <w:t>absence du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ainsi que celle de </w:t>
      </w:r>
      <w:r w:rsidR="007D0B10">
        <w:rPr>
          <w:szCs w:val="32"/>
        </w:rPr>
        <w:t>M. </w:t>
      </w:r>
      <w:r w:rsidRPr="00EA49B4">
        <w:rPr>
          <w:szCs w:val="32"/>
        </w:rPr>
        <w:t>Collins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intendant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Tandis qu</w:t>
      </w:r>
      <w:r w:rsidR="007D0B10">
        <w:rPr>
          <w:szCs w:val="32"/>
        </w:rPr>
        <w:t>’</w:t>
      </w:r>
      <w:r w:rsidRPr="00EA49B4">
        <w:rPr>
          <w:szCs w:val="32"/>
        </w:rPr>
        <w:t>une partie des gens de la maison était occupée à essayer d</w:t>
      </w:r>
      <w:r w:rsidR="007D0B10">
        <w:rPr>
          <w:szCs w:val="32"/>
        </w:rPr>
        <w:t>’</w:t>
      </w:r>
      <w:r w:rsidRPr="00EA49B4">
        <w:rPr>
          <w:szCs w:val="32"/>
        </w:rPr>
        <w:t>éteindre le feu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parut à propos que les autres se missent à transporter les meubles les plus précieux sur une pièce de gazon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jardin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pris sur moi de donner quelques ordres dans cette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emploi dans la maison semblait m</w:t>
      </w:r>
      <w:r w:rsidR="007D0B10">
        <w:rPr>
          <w:szCs w:val="32"/>
        </w:rPr>
        <w:t>’</w:t>
      </w:r>
      <w:r w:rsidRPr="00EA49B4">
        <w:rPr>
          <w:szCs w:val="32"/>
        </w:rPr>
        <w:t>y autoriser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comme on m</w:t>
      </w:r>
      <w:r w:rsidR="007D0B10">
        <w:rPr>
          <w:szCs w:val="32"/>
        </w:rPr>
        <w:t>’</w:t>
      </w:r>
      <w:r w:rsidRPr="00EA49B4">
        <w:rPr>
          <w:szCs w:val="32"/>
        </w:rPr>
        <w:t>en jugeait d</w:t>
      </w:r>
      <w:r w:rsidR="007D0B10">
        <w:rPr>
          <w:szCs w:val="32"/>
        </w:rPr>
        <w:t>’</w:t>
      </w:r>
      <w:r w:rsidRPr="00EA49B4">
        <w:rPr>
          <w:szCs w:val="32"/>
        </w:rPr>
        <w:t>ailleurs assez capable par mon intelligence et les ressources de mon esprit</w:t>
      </w:r>
      <w:r w:rsidR="007D0B10">
        <w:rPr>
          <w:szCs w:val="32"/>
        </w:rPr>
        <w:t>.</w:t>
      </w:r>
    </w:p>
    <w:p w14:paraId="78979EAA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Après avoir indiqué quelques mesures générales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pensai que ce n</w:t>
      </w:r>
      <w:r w:rsidR="007D0B10">
        <w:rPr>
          <w:szCs w:val="32"/>
        </w:rPr>
        <w:t>’</w:t>
      </w:r>
      <w:r w:rsidRPr="00EA49B4">
        <w:rPr>
          <w:szCs w:val="32"/>
        </w:rPr>
        <w:t>était pas assez faire que de rester là pour surveiller et ordonner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que je devais contribuer de ma personne au travail qu</w:t>
      </w:r>
      <w:r w:rsidR="007D0B10">
        <w:rPr>
          <w:szCs w:val="32"/>
        </w:rPr>
        <w:t>’</w:t>
      </w:r>
      <w:r w:rsidRPr="00EA49B4">
        <w:rPr>
          <w:szCs w:val="32"/>
        </w:rPr>
        <w:t>exigeait la conjoncture présente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sortis donc pour cela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par je ne sais quelle secrète fatalité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pas se portèrent vers cette pièce particulière qui était à l</w:t>
      </w:r>
      <w:r w:rsidR="007D0B10">
        <w:rPr>
          <w:szCs w:val="32"/>
        </w:rPr>
        <w:t>’</w:t>
      </w:r>
      <w:r w:rsidRPr="00EA49B4">
        <w:rPr>
          <w:szCs w:val="32"/>
        </w:rPr>
        <w:t>extrémité de la bibliothèque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Arrivé 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je regardais autour de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yeux tombèrent tout à coup sur ce coffre dont j</w:t>
      </w:r>
      <w:r w:rsidR="007D0B10">
        <w:rPr>
          <w:szCs w:val="32"/>
        </w:rPr>
        <w:t>’</w:t>
      </w:r>
      <w:r w:rsidRPr="00EA49B4">
        <w:rPr>
          <w:szCs w:val="32"/>
        </w:rPr>
        <w:t>ai parlé dans le premier chapitre de cette histoire</w:t>
      </w:r>
      <w:r w:rsidR="007D0B10">
        <w:rPr>
          <w:szCs w:val="32"/>
        </w:rPr>
        <w:t>.</w:t>
      </w:r>
    </w:p>
    <w:p w14:paraId="2E5FB74A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Mon esprit était exalté au dernier degré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dans l</w:t>
      </w:r>
      <w:r w:rsidR="007D0B10">
        <w:rPr>
          <w:szCs w:val="32"/>
        </w:rPr>
        <w:t>’</w:t>
      </w:r>
      <w:r w:rsidRPr="00EA49B4">
        <w:rPr>
          <w:szCs w:val="32"/>
        </w:rPr>
        <w:t>appui de l</w:t>
      </w:r>
      <w:r w:rsidR="007D0B10">
        <w:rPr>
          <w:szCs w:val="32"/>
        </w:rPr>
        <w:t>’</w:t>
      </w:r>
      <w:r w:rsidRPr="00EA49B4">
        <w:rPr>
          <w:szCs w:val="32"/>
        </w:rPr>
        <w:t>une des croisées de la chambre un ciseau et quelques autres outils de charpentier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sais quel moment de délire s</w:t>
      </w:r>
      <w:r w:rsidR="007D0B10">
        <w:rPr>
          <w:szCs w:val="32"/>
        </w:rPr>
        <w:t>’</w:t>
      </w:r>
      <w:r w:rsidRPr="00EA49B4">
        <w:rPr>
          <w:szCs w:val="32"/>
        </w:rPr>
        <w:t>empara de moi tout à coup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impulsion trop forte pour pouvoir y résister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oubliai l</w:t>
      </w:r>
      <w:r w:rsidR="007D0B10">
        <w:rPr>
          <w:szCs w:val="32"/>
        </w:rPr>
        <w:t>’</w:t>
      </w:r>
      <w:r w:rsidRPr="00EA49B4">
        <w:rPr>
          <w:szCs w:val="32"/>
        </w:rPr>
        <w:t>affaire pour laquelle j</w:t>
      </w:r>
      <w:r w:rsidR="007D0B10">
        <w:rPr>
          <w:szCs w:val="32"/>
        </w:rPr>
        <w:t>’</w:t>
      </w:r>
      <w:r w:rsidRPr="00EA49B4">
        <w:rPr>
          <w:szCs w:val="32"/>
        </w:rPr>
        <w:t>étais venu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oubliai les gens de la maison et l</w:t>
      </w:r>
      <w:r w:rsidR="007D0B10">
        <w:rPr>
          <w:szCs w:val="32"/>
        </w:rPr>
        <w:t>’</w:t>
      </w:r>
      <w:r w:rsidRPr="00EA49B4">
        <w:rPr>
          <w:szCs w:val="32"/>
        </w:rPr>
        <w:t>urgence du danger général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chambre où j</w:t>
      </w:r>
      <w:r w:rsidR="007D0B10">
        <w:rPr>
          <w:szCs w:val="32"/>
        </w:rPr>
        <w:t>’</w:t>
      </w:r>
      <w:r w:rsidRPr="00EA49B4">
        <w:rPr>
          <w:szCs w:val="32"/>
        </w:rPr>
        <w:t>étais aurait été tout enveloppée de flammes que j</w:t>
      </w:r>
      <w:r w:rsidR="007D0B10">
        <w:rPr>
          <w:szCs w:val="32"/>
        </w:rPr>
        <w:t>’</w:t>
      </w:r>
      <w:r w:rsidRPr="00EA49B4">
        <w:rPr>
          <w:szCs w:val="32"/>
        </w:rPr>
        <w:t>en aurais fait de 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emparai d</w:t>
      </w:r>
      <w:r w:rsidR="007D0B10">
        <w:rPr>
          <w:szCs w:val="32"/>
        </w:rPr>
        <w:t>’</w:t>
      </w:r>
      <w:r w:rsidRPr="00EA49B4">
        <w:rPr>
          <w:szCs w:val="32"/>
        </w:rPr>
        <w:t>un outil propre à mon dessein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mis à 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tentai bien vite l</w:t>
      </w:r>
      <w:r w:rsidR="007D0B10">
        <w:rPr>
          <w:szCs w:val="32"/>
        </w:rPr>
        <w:t>’</w:t>
      </w:r>
      <w:r w:rsidRPr="00EA49B4">
        <w:rPr>
          <w:szCs w:val="32"/>
        </w:rPr>
        <w:t>ouverture de ce qui renfermait l</w:t>
      </w:r>
      <w:r w:rsidR="007D0B10">
        <w:rPr>
          <w:szCs w:val="32"/>
        </w:rPr>
        <w:t>’</w:t>
      </w:r>
      <w:r w:rsidRPr="00EA49B4">
        <w:rPr>
          <w:szCs w:val="32"/>
        </w:rPr>
        <w:t>objet de mon ardente curiosité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Après deux ou trois efforts où toute l</w:t>
      </w:r>
      <w:r w:rsidR="007D0B10">
        <w:rPr>
          <w:szCs w:val="32"/>
        </w:rPr>
        <w:t>’</w:t>
      </w:r>
      <w:r w:rsidRPr="00EA49B4">
        <w:rPr>
          <w:szCs w:val="32"/>
        </w:rPr>
        <w:t>énergie d</w:t>
      </w:r>
      <w:r w:rsidR="007D0B10">
        <w:rPr>
          <w:szCs w:val="32"/>
        </w:rPr>
        <w:t>’</w:t>
      </w:r>
      <w:r w:rsidRPr="00EA49B4">
        <w:rPr>
          <w:szCs w:val="32"/>
        </w:rPr>
        <w:t>une passion indomptable se joignit à ma force physique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garniture céda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coffre s</w:t>
      </w:r>
      <w:r w:rsidR="007D0B10">
        <w:rPr>
          <w:szCs w:val="32"/>
        </w:rPr>
        <w:t>’</w:t>
      </w:r>
      <w:r w:rsidRPr="00EA49B4">
        <w:rPr>
          <w:szCs w:val="32"/>
        </w:rPr>
        <w:t>ouvrit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tout ce que je brûlais de voir et d</w:t>
      </w:r>
      <w:r w:rsidR="007D0B10">
        <w:rPr>
          <w:szCs w:val="32"/>
        </w:rPr>
        <w:t>’</w:t>
      </w:r>
      <w:r w:rsidRPr="00EA49B4">
        <w:rPr>
          <w:szCs w:val="32"/>
        </w:rPr>
        <w:t>apprendre se trouvait déjà en ma puissance</w:t>
      </w:r>
      <w:r w:rsidR="007D0B10">
        <w:rPr>
          <w:szCs w:val="32"/>
        </w:rPr>
        <w:t>.</w:t>
      </w:r>
    </w:p>
    <w:p w14:paraId="19AE8D0F" w14:textId="704726C0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étais à lever le couvercle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quand entra </w:t>
      </w:r>
      <w:r w:rsidR="007D0B10">
        <w:rPr>
          <w:szCs w:val="32"/>
        </w:rPr>
        <w:t>M. </w:t>
      </w:r>
      <w:r w:rsidRPr="00EA49B4">
        <w:rPr>
          <w:szCs w:val="32"/>
        </w:rPr>
        <w:t>Falkland essoufflé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œil farouche et hagard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été ramené chez lui par la vue des flammes qu</w:t>
      </w:r>
      <w:r w:rsidR="007D0B10">
        <w:rPr>
          <w:szCs w:val="32"/>
        </w:rPr>
        <w:t>’</w:t>
      </w:r>
      <w:r w:rsidRPr="00EA49B4">
        <w:rPr>
          <w:szCs w:val="32"/>
        </w:rPr>
        <w:t>il avait aperçues de fort loin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instant le couvercle m</w:t>
      </w:r>
      <w:r w:rsidR="007D0B10">
        <w:rPr>
          <w:szCs w:val="32"/>
        </w:rPr>
        <w:t>’</w:t>
      </w:r>
      <w:r w:rsidRPr="00EA49B4">
        <w:rPr>
          <w:szCs w:val="32"/>
        </w:rPr>
        <w:t>échappe des mains et retombe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me voit pas plutôt que la rage étincelle dans ses regards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court à une paire de pistolets chargés qui étaient sur une table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saisit un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me le présente à la tête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vis son dessein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</w:t>
      </w:r>
      <w:r w:rsidR="007D0B10">
        <w:rPr>
          <w:szCs w:val="32"/>
        </w:rPr>
        <w:t>’</w:t>
      </w:r>
      <w:r w:rsidRPr="00EA49B4">
        <w:rPr>
          <w:szCs w:val="32"/>
        </w:rPr>
        <w:t>esquivai pour l</w:t>
      </w:r>
      <w:r w:rsidR="007D0B10">
        <w:rPr>
          <w:szCs w:val="32"/>
        </w:rPr>
        <w:t>’</w:t>
      </w:r>
      <w:r w:rsidRPr="00EA49B4">
        <w:rPr>
          <w:szCs w:val="32"/>
        </w:rPr>
        <w:t>éviter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abandonnant sa résolution aussi rapidement qu</w:t>
      </w:r>
      <w:r w:rsidR="007D0B10">
        <w:rPr>
          <w:szCs w:val="32"/>
        </w:rPr>
        <w:t>’</w:t>
      </w:r>
      <w:r w:rsidRPr="00EA49B4">
        <w:rPr>
          <w:szCs w:val="32"/>
        </w:rPr>
        <w:t>il l</w:t>
      </w:r>
      <w:r w:rsidR="007D0B10">
        <w:rPr>
          <w:szCs w:val="32"/>
        </w:rPr>
        <w:t>’</w:t>
      </w:r>
      <w:r w:rsidRPr="00EA49B4">
        <w:rPr>
          <w:szCs w:val="32"/>
        </w:rPr>
        <w:t>avait formée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court à la fenêtre et décharge le pistolet dans la cour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ordonne de sortir avec cet accent énergique et irrésistible qui lui était ordinaire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confondu déjà par la honte d</w:t>
      </w:r>
      <w:r w:rsidR="007D0B10">
        <w:rPr>
          <w:szCs w:val="32"/>
        </w:rPr>
        <w:t>’</w:t>
      </w:r>
      <w:r w:rsidRPr="00EA49B4">
        <w:rPr>
          <w:szCs w:val="32"/>
        </w:rPr>
        <w:t>avoir été surpris dans une telle action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obéis sur-le-champ</w:t>
      </w:r>
      <w:r w:rsidR="007D0B10">
        <w:rPr>
          <w:szCs w:val="32"/>
        </w:rPr>
        <w:t>.</w:t>
      </w:r>
    </w:p>
    <w:p w14:paraId="63E0A70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instant d</w:t>
      </w:r>
      <w:r w:rsidR="007D0B10">
        <w:rPr>
          <w:szCs w:val="32"/>
        </w:rPr>
        <w:t>’</w:t>
      </w:r>
      <w:r w:rsidRPr="00EA49B4">
        <w:rPr>
          <w:szCs w:val="32"/>
        </w:rPr>
        <w:t>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partie considérable de la cheminée vint à s</w:t>
      </w:r>
      <w:r w:rsidR="007D0B10">
        <w:rPr>
          <w:szCs w:val="32"/>
        </w:rPr>
        <w:t>’</w:t>
      </w:r>
      <w:r w:rsidRPr="00EA49B4">
        <w:rPr>
          <w:szCs w:val="32"/>
        </w:rPr>
        <w:t>écrouler avec fracas dans la cour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une voix s</w:t>
      </w:r>
      <w:r w:rsidR="007D0B10">
        <w:rPr>
          <w:szCs w:val="32"/>
        </w:rPr>
        <w:t>’</w:t>
      </w:r>
      <w:r w:rsidRPr="00EA49B4">
        <w:rPr>
          <w:szCs w:val="32"/>
        </w:rPr>
        <w:t>écria que le feu était plus violent que jamais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Ces circonstances eurent l</w:t>
      </w:r>
      <w:r w:rsidR="007D0B10">
        <w:rPr>
          <w:szCs w:val="32"/>
        </w:rPr>
        <w:t>’</w:t>
      </w:r>
      <w:r w:rsidRPr="00EA49B4">
        <w:rPr>
          <w:szCs w:val="32"/>
        </w:rPr>
        <w:t>air de produire sur mon maître un effet machinal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après avoir fermé le cabinet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paraît aussitôt en dehors de la </w:t>
      </w:r>
      <w:r w:rsidRPr="00EA49B4">
        <w:rPr>
          <w:szCs w:val="32"/>
        </w:rPr>
        <w:lastRenderedPageBreak/>
        <w:t>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monte sur le toit et en un moment se montre partout où sa présence peut sembler nécessaire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Bientôt le feu fut totalement éteint</w:t>
      </w:r>
      <w:r w:rsidR="007D0B10">
        <w:rPr>
          <w:szCs w:val="32"/>
        </w:rPr>
        <w:t>.</w:t>
      </w:r>
    </w:p>
    <w:p w14:paraId="106D74BA" w14:textId="493195FE" w:rsidR="007D0B10" w:rsidRDefault="00CC13A3" w:rsidP="00CC13A3">
      <w:pPr>
        <w:rPr>
          <w:szCs w:val="32"/>
        </w:rPr>
      </w:pPr>
      <w:r w:rsidRPr="00EA49B4">
        <w:rPr>
          <w:szCs w:val="32"/>
        </w:rPr>
        <w:t>Il serait difficile au lecteur de se former une idée de l</w:t>
      </w:r>
      <w:r w:rsidR="007D0B10">
        <w:rPr>
          <w:szCs w:val="32"/>
        </w:rPr>
        <w:t>’</w:t>
      </w:r>
      <w:r w:rsidRPr="00EA49B4">
        <w:rPr>
          <w:szCs w:val="32"/>
        </w:rPr>
        <w:t>état où je me trouvais alors réduit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que j</w:t>
      </w:r>
      <w:r w:rsidR="007D0B10">
        <w:rPr>
          <w:szCs w:val="32"/>
        </w:rPr>
        <w:t>’</w:t>
      </w:r>
      <w:r w:rsidRPr="00EA49B4">
        <w:rPr>
          <w:szCs w:val="32"/>
        </w:rPr>
        <w:t>avais fait était en quelque sorte un acte de démence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quand j</w:t>
      </w:r>
      <w:r w:rsidR="007D0B10">
        <w:rPr>
          <w:szCs w:val="32"/>
        </w:rPr>
        <w:t>’</w:t>
      </w:r>
      <w:r w:rsidRPr="00EA49B4">
        <w:rPr>
          <w:szCs w:val="32"/>
        </w:rPr>
        <w:t>y reportais ma pensée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 sentiment inexprimable que celui que j</w:t>
      </w:r>
      <w:r w:rsidR="007D0B10">
        <w:rPr>
          <w:szCs w:val="32"/>
        </w:rPr>
        <w:t>’</w:t>
      </w:r>
      <w:r w:rsidRPr="00EA49B4">
        <w:rPr>
          <w:szCs w:val="32"/>
        </w:rPr>
        <w:t>éprouvais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 premier mouvement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impulsion du moment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aliénation d</w:t>
      </w:r>
      <w:r w:rsidR="007D0B10">
        <w:rPr>
          <w:szCs w:val="32"/>
        </w:rPr>
        <w:t>’</w:t>
      </w:r>
      <w:r w:rsidRPr="00EA49B4">
        <w:rPr>
          <w:szCs w:val="32"/>
        </w:rPr>
        <w:t>esprit passagère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que penserait </w:t>
      </w:r>
      <w:r w:rsidR="007D0B10">
        <w:rPr>
          <w:szCs w:val="32"/>
        </w:rPr>
        <w:t>M. </w:t>
      </w:r>
      <w:r w:rsidRPr="00EA49B4">
        <w:rPr>
          <w:szCs w:val="32"/>
        </w:rPr>
        <w:t>Falkland de cette aliénation d</w:t>
      </w:r>
      <w:r w:rsidR="007D0B10">
        <w:rPr>
          <w:szCs w:val="32"/>
        </w:rPr>
        <w:t>’</w:t>
      </w:r>
      <w:r w:rsidRPr="00EA49B4">
        <w:rPr>
          <w:szCs w:val="32"/>
        </w:rPr>
        <w:t>esprit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Pour tout le monde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</w:t>
      </w:r>
      <w:r w:rsidR="007D0B10">
        <w:rPr>
          <w:szCs w:val="32"/>
        </w:rPr>
        <w:t>’</w:t>
      </w:r>
      <w:r w:rsidRPr="00EA49B4">
        <w:rPr>
          <w:szCs w:val="32"/>
        </w:rPr>
        <w:t>un qui s</w:t>
      </w:r>
      <w:r w:rsidR="007D0B10">
        <w:rPr>
          <w:szCs w:val="32"/>
        </w:rPr>
        <w:t>’</w:t>
      </w:r>
      <w:r w:rsidRPr="00EA49B4">
        <w:rPr>
          <w:szCs w:val="32"/>
        </w:rPr>
        <w:t>est une fois montré capable de se laisser aller à un pareil écart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doit paraître un homme dangereux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combien devrait-il donc le paraître aux yeux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personne dans la situation où était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Tout à l</w:t>
      </w:r>
      <w:r w:rsidR="007D0B10">
        <w:rPr>
          <w:szCs w:val="32"/>
        </w:rPr>
        <w:t>’</w:t>
      </w:r>
      <w:r w:rsidRPr="00EA49B4">
        <w:rPr>
          <w:szCs w:val="32"/>
        </w:rPr>
        <w:t>heure j</w:t>
      </w:r>
      <w:r w:rsidR="007D0B10">
        <w:rPr>
          <w:szCs w:val="32"/>
        </w:rPr>
        <w:t>’</w:t>
      </w:r>
      <w:r w:rsidRPr="00EA49B4">
        <w:rPr>
          <w:szCs w:val="32"/>
        </w:rPr>
        <w:t>avais eu un pistolet appuyé sur mon front par une main décidée à terminer mon existence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vérité le moment était passé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qui savait ce que l</w:t>
      </w:r>
      <w:r w:rsidR="007D0B10">
        <w:rPr>
          <w:szCs w:val="32"/>
        </w:rPr>
        <w:t>’</w:t>
      </w:r>
      <w:r w:rsidRPr="00EA49B4">
        <w:rPr>
          <w:szCs w:val="32"/>
        </w:rPr>
        <w:t>avenir me réservait encore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ne sentais-je pas sur ma tête la vengeance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insatiable vengeance d</w:t>
      </w:r>
      <w:r w:rsidR="007D0B10">
        <w:rPr>
          <w:szCs w:val="32"/>
        </w:rPr>
        <w:t>’</w:t>
      </w:r>
      <w:r w:rsidRPr="00EA49B4">
        <w:rPr>
          <w:szCs w:val="32"/>
        </w:rPr>
        <w:t>un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homme que mon imagination me représentait avec des mains teintes de sang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avec un cœur familiarisé au meurtre et à la cruauté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Quelles ressources n</w:t>
      </w:r>
      <w:r w:rsidR="007D0B10">
        <w:rPr>
          <w:szCs w:val="32"/>
        </w:rPr>
        <w:t>’</w:t>
      </w:r>
      <w:r w:rsidRPr="00EA49B4">
        <w:rPr>
          <w:szCs w:val="32"/>
        </w:rPr>
        <w:t>avait-il pas dans son esprit si inventif et si entreprenant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ressources dorénavant conjurées pour ma ruine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Tel était pourtant le terme de cette fatale et indomptable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cette impulsion que je m</w:t>
      </w:r>
      <w:r w:rsidR="007D0B10">
        <w:rPr>
          <w:szCs w:val="32"/>
        </w:rPr>
        <w:t>’</w:t>
      </w:r>
      <w:r w:rsidRPr="00EA49B4">
        <w:rPr>
          <w:szCs w:val="32"/>
        </w:rPr>
        <w:t>étais représentée comme si simple et si excusable</w:t>
      </w:r>
      <w:r w:rsidR="007D0B10">
        <w:rPr>
          <w:szCs w:val="32"/>
        </w:rPr>
        <w:t>.</w:t>
      </w:r>
    </w:p>
    <w:p w14:paraId="3EA25F7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effervescence de la passion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avais pas songé aux conséquences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comme au sortir d</w:t>
      </w:r>
      <w:r w:rsidR="007D0B10">
        <w:rPr>
          <w:szCs w:val="32"/>
        </w:rPr>
        <w:t>’</w:t>
      </w:r>
      <w:r w:rsidRPr="00EA49B4">
        <w:rPr>
          <w:szCs w:val="32"/>
        </w:rPr>
        <w:t>un rêve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Est-il donc dans la nature de l</w:t>
      </w:r>
      <w:r w:rsidR="007D0B10">
        <w:rPr>
          <w:szCs w:val="32"/>
        </w:rPr>
        <w:t>’</w:t>
      </w:r>
      <w:r w:rsidRPr="00EA49B4">
        <w:rPr>
          <w:szCs w:val="32"/>
        </w:rPr>
        <w:t>homme de se précipiter de lui-même au fond des abîmes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de s</w:t>
      </w:r>
      <w:r w:rsidR="007D0B10">
        <w:rPr>
          <w:szCs w:val="32"/>
        </w:rPr>
        <w:t>’</w:t>
      </w:r>
      <w:r w:rsidRPr="00EA49B4">
        <w:rPr>
          <w:szCs w:val="32"/>
        </w:rPr>
        <w:t>élancer sans hésiter au milieu des flammes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Comment était-il possible que j</w:t>
      </w:r>
      <w:r w:rsidR="007D0B10">
        <w:rPr>
          <w:szCs w:val="32"/>
        </w:rPr>
        <w:t>’</w:t>
      </w:r>
      <w:r w:rsidRPr="00EA49B4">
        <w:rPr>
          <w:szCs w:val="32"/>
        </w:rPr>
        <w:t>eusse oublié un seul instant l</w:t>
      </w:r>
      <w:r w:rsidR="007D0B10">
        <w:rPr>
          <w:szCs w:val="32"/>
        </w:rPr>
        <w:t>’</w:t>
      </w:r>
      <w:r w:rsidRPr="00EA49B4">
        <w:rPr>
          <w:szCs w:val="32"/>
        </w:rPr>
        <w:t>air si imposant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menaçant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si terrible de </w:t>
      </w:r>
      <w:r w:rsidRPr="00EA49B4">
        <w:rPr>
          <w:szCs w:val="32"/>
        </w:rPr>
        <w:lastRenderedPageBreak/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la fureur implacable que j</w:t>
      </w:r>
      <w:r w:rsidR="007D0B10">
        <w:rPr>
          <w:szCs w:val="32"/>
        </w:rPr>
        <w:t>’</w:t>
      </w:r>
      <w:r w:rsidRPr="00EA49B4">
        <w:rPr>
          <w:szCs w:val="32"/>
        </w:rPr>
        <w:t>allais exciter dans son âme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Il ne m</w:t>
      </w:r>
      <w:r w:rsidR="007D0B10">
        <w:rPr>
          <w:szCs w:val="32"/>
        </w:rPr>
        <w:t>’</w:t>
      </w:r>
      <w:r w:rsidRPr="00EA49B4">
        <w:rPr>
          <w:szCs w:val="32"/>
        </w:rPr>
        <w:t>était pas entré dans l</w:t>
      </w:r>
      <w:r w:rsidR="007D0B10">
        <w:rPr>
          <w:szCs w:val="32"/>
        </w:rPr>
        <w:t>’</w:t>
      </w:r>
      <w:r w:rsidRPr="00EA49B4">
        <w:rPr>
          <w:szCs w:val="32"/>
        </w:rPr>
        <w:t>esprit une seule idée sur ma sécurité à venir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agi sans le moindre plan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m</w:t>
      </w:r>
      <w:r w:rsidR="007D0B10">
        <w:rPr>
          <w:szCs w:val="32"/>
        </w:rPr>
        <w:t>’</w:t>
      </w:r>
      <w:r w:rsidRPr="00EA49B4">
        <w:rPr>
          <w:szCs w:val="32"/>
        </w:rPr>
        <w:t>étais nullement occupé des moyens de cacher mon entreprise après qu</w:t>
      </w:r>
      <w:r w:rsidR="007D0B10">
        <w:rPr>
          <w:szCs w:val="32"/>
        </w:rPr>
        <w:t>’</w:t>
      </w:r>
      <w:r w:rsidRPr="00EA49B4">
        <w:rPr>
          <w:szCs w:val="32"/>
        </w:rPr>
        <w:t>elle aurait été effectuée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n</w:t>
      </w:r>
      <w:r w:rsidR="007D0B10">
        <w:rPr>
          <w:szCs w:val="32"/>
        </w:rPr>
        <w:t>’</w:t>
      </w:r>
      <w:r w:rsidRPr="00EA49B4">
        <w:rPr>
          <w:szCs w:val="32"/>
        </w:rPr>
        <w:t>était plus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minute avait changé ma situation avec une promptitude dont les événements humains n</w:t>
      </w:r>
      <w:r w:rsidR="007D0B10">
        <w:rPr>
          <w:szCs w:val="32"/>
        </w:rPr>
        <w:t>’</w:t>
      </w:r>
      <w:r w:rsidRPr="00EA49B4">
        <w:rPr>
          <w:szCs w:val="32"/>
        </w:rPr>
        <w:t>offrent presque pas d</w:t>
      </w:r>
      <w:r w:rsidR="007D0B10">
        <w:rPr>
          <w:szCs w:val="32"/>
        </w:rPr>
        <w:t>’</w:t>
      </w:r>
      <w:r w:rsidRPr="00EA49B4">
        <w:rPr>
          <w:szCs w:val="32"/>
        </w:rPr>
        <w:t>exemple</w:t>
      </w:r>
      <w:r w:rsidR="007D0B10">
        <w:rPr>
          <w:szCs w:val="32"/>
        </w:rPr>
        <w:t>.</w:t>
      </w:r>
    </w:p>
    <w:p w14:paraId="21DD84B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toujours été embarrassé de me rendre raison du mouvement qui m</w:t>
      </w:r>
      <w:r w:rsidR="007D0B10">
        <w:rPr>
          <w:szCs w:val="32"/>
        </w:rPr>
        <w:t>’</w:t>
      </w:r>
      <w:r w:rsidRPr="00EA49B4">
        <w:rPr>
          <w:szCs w:val="32"/>
        </w:rPr>
        <w:t>entraîna ainsi à une action aussi monstrueuse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sorte de puissance secrète et sympathique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les lois de la nature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sentiment se perd dans un autre du même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la première fois que j</w:t>
      </w:r>
      <w:r w:rsidR="007D0B10">
        <w:rPr>
          <w:szCs w:val="32"/>
        </w:rPr>
        <w:t>’</w:t>
      </w:r>
      <w:r w:rsidRPr="00EA49B4">
        <w:rPr>
          <w:szCs w:val="32"/>
        </w:rPr>
        <w:t>étais témoin des dangers d</w:t>
      </w:r>
      <w:r w:rsidR="007D0B10">
        <w:rPr>
          <w:szCs w:val="32"/>
        </w:rPr>
        <w:t>’</w:t>
      </w:r>
      <w:r w:rsidRPr="00EA49B4">
        <w:rPr>
          <w:szCs w:val="32"/>
        </w:rPr>
        <w:t>un incendie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était confusion autour de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tout contribuait à jeter le désordre dans ma tête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peu d</w:t>
      </w:r>
      <w:r w:rsidR="007D0B10">
        <w:rPr>
          <w:szCs w:val="32"/>
        </w:rPr>
        <w:t>’</w:t>
      </w:r>
      <w:r w:rsidRPr="00EA49B4">
        <w:rPr>
          <w:szCs w:val="32"/>
        </w:rPr>
        <w:t>expérience me faisait regarder la situation générale comme tenant du désespoir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contagion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désespoir s</w:t>
      </w:r>
      <w:r w:rsidR="007D0B10">
        <w:rPr>
          <w:szCs w:val="32"/>
        </w:rPr>
        <w:t>’</w:t>
      </w:r>
      <w:r w:rsidRPr="00EA49B4">
        <w:rPr>
          <w:szCs w:val="32"/>
        </w:rPr>
        <w:t>était aussi emparé de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abord j</w:t>
      </w:r>
      <w:r w:rsidR="007D0B10">
        <w:rPr>
          <w:szCs w:val="32"/>
        </w:rPr>
        <w:t>’</w:t>
      </w:r>
      <w:r w:rsidRPr="00EA49B4">
        <w:rPr>
          <w:szCs w:val="32"/>
        </w:rPr>
        <w:t>avais paru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jusqu</w:t>
      </w:r>
      <w:r w:rsidR="007D0B10">
        <w:rPr>
          <w:szCs w:val="32"/>
        </w:rPr>
        <w:t>’</w:t>
      </w:r>
      <w:r w:rsidRPr="00EA49B4">
        <w:rPr>
          <w:szCs w:val="32"/>
        </w:rPr>
        <w:t>à un certain point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calme et recueilli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était encore de ma part un effort de désespoir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fut épuisé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sorte de démence instantanée lui avait succédé</w:t>
      </w:r>
      <w:r w:rsidR="007D0B10">
        <w:rPr>
          <w:szCs w:val="32"/>
        </w:rPr>
        <w:t>.</w:t>
      </w:r>
    </w:p>
    <w:p w14:paraId="750DE988" w14:textId="4A381DD3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maintenant tout à craindre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pourtant quel était mon crime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Il ne provenait d</w:t>
      </w:r>
      <w:r w:rsidR="007D0B10">
        <w:rPr>
          <w:szCs w:val="32"/>
        </w:rPr>
        <w:t>’</w:t>
      </w:r>
      <w:r w:rsidRPr="00EA49B4">
        <w:rPr>
          <w:szCs w:val="32"/>
        </w:rPr>
        <w:t>aucun de ces mobiles qui excitent à juste titre l</w:t>
      </w:r>
      <w:r w:rsidR="007D0B10">
        <w:rPr>
          <w:szCs w:val="32"/>
        </w:rPr>
        <w:t>’</w:t>
      </w:r>
      <w:r w:rsidRPr="00EA49B4">
        <w:rPr>
          <w:szCs w:val="32"/>
        </w:rPr>
        <w:t>aversion des hommes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était ni la soif des richesses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celle du pouvoir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la satisfaction des sens qui m</w:t>
      </w:r>
      <w:r w:rsidR="007D0B10">
        <w:rPr>
          <w:szCs w:val="32"/>
        </w:rPr>
        <w:t>’</w:t>
      </w:r>
      <w:r w:rsidRPr="00EA49B4">
        <w:rPr>
          <w:szCs w:val="32"/>
        </w:rPr>
        <w:t>avaient fait agir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cœur ne renfermait pas la moindre étincelle de malignité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toujours eu de la vénération pour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âme sublime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avais encore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soif inconsidérée d</w:t>
      </w:r>
      <w:r w:rsidR="007D0B10">
        <w:rPr>
          <w:szCs w:val="32"/>
        </w:rPr>
        <w:t>’</w:t>
      </w:r>
      <w:r w:rsidRPr="00EA49B4">
        <w:rPr>
          <w:szCs w:val="32"/>
        </w:rPr>
        <w:t>apprendre constituait toute mon offense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offense toutefois était de nature à n</w:t>
      </w:r>
      <w:r w:rsidR="007D0B10">
        <w:rPr>
          <w:szCs w:val="32"/>
        </w:rPr>
        <w:t>’</w:t>
      </w:r>
      <w:r w:rsidRPr="00EA49B4">
        <w:rPr>
          <w:szCs w:val="32"/>
        </w:rPr>
        <w:t>admettre ni rémission ni grâce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cruelle époque a été la crise de ma destinée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est elle qui sépare ce que je pourrais appeler la </w:t>
      </w:r>
      <w:r w:rsidRPr="00EA49B4">
        <w:rPr>
          <w:szCs w:val="32"/>
        </w:rPr>
        <w:lastRenderedPageBreak/>
        <w:t>partie offensive de ma vie d</w:t>
      </w:r>
      <w:r w:rsidR="007D0B10">
        <w:rPr>
          <w:szCs w:val="32"/>
        </w:rPr>
        <w:t>’</w:t>
      </w:r>
      <w:r w:rsidRPr="00EA49B4">
        <w:rPr>
          <w:szCs w:val="32"/>
        </w:rPr>
        <w:t>avec cette défensive continuelle qui est ensuite devenue l</w:t>
      </w:r>
      <w:r w:rsidR="007D0B10">
        <w:rPr>
          <w:szCs w:val="32"/>
        </w:rPr>
        <w:t>’</w:t>
      </w:r>
      <w:r w:rsidRPr="00EA49B4">
        <w:rPr>
          <w:szCs w:val="32"/>
        </w:rPr>
        <w:t>unique affaire du reste de mes jours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offense fut courte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hélas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aucune intention sinistre ne l</w:t>
      </w:r>
      <w:r w:rsidR="007D0B10">
        <w:rPr>
          <w:szCs w:val="32"/>
        </w:rPr>
        <w:t>’</w:t>
      </w:r>
      <w:r w:rsidRPr="00EA49B4">
        <w:rPr>
          <w:szCs w:val="32"/>
        </w:rPr>
        <w:t>aggrava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que les terribles représailles qu</w:t>
      </w:r>
      <w:r w:rsidR="007D0B10">
        <w:rPr>
          <w:szCs w:val="32"/>
        </w:rPr>
        <w:t>’</w:t>
      </w:r>
      <w:r w:rsidRPr="00EA49B4">
        <w:rPr>
          <w:szCs w:val="32"/>
        </w:rPr>
        <w:t>elle me coûte sont longues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Elles ne peuvent se terminer qu</w:t>
      </w:r>
      <w:r w:rsidR="007D0B10">
        <w:rPr>
          <w:szCs w:val="32"/>
        </w:rPr>
        <w:t>’</w:t>
      </w:r>
      <w:r w:rsidRPr="00EA49B4">
        <w:rPr>
          <w:szCs w:val="32"/>
        </w:rPr>
        <w:t>avec ma vie</w:t>
      </w:r>
      <w:r w:rsidR="007D0B10">
        <w:rPr>
          <w:szCs w:val="32"/>
        </w:rPr>
        <w:t>.</w:t>
      </w:r>
    </w:p>
    <w:p w14:paraId="6BE3BFB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état dans lequel je me trouvai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le souvenir de ce que j</w:t>
      </w:r>
      <w:r w:rsidR="007D0B10">
        <w:rPr>
          <w:szCs w:val="32"/>
        </w:rPr>
        <w:t>’</w:t>
      </w:r>
      <w:r w:rsidRPr="00EA49B4">
        <w:rPr>
          <w:szCs w:val="32"/>
        </w:rPr>
        <w:t>avais fait revint se présenter à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me permettait de rien résoudre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était chaos et incertitude au dedans de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effroi qui enveloppait toutes mes pensées ne leur laissait aucune activité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sentis que mes facultés intellectuelles m</w:t>
      </w:r>
      <w:r w:rsidR="007D0B10">
        <w:rPr>
          <w:szCs w:val="32"/>
        </w:rPr>
        <w:t>’</w:t>
      </w:r>
      <w:r w:rsidRPr="00EA49B4">
        <w:rPr>
          <w:szCs w:val="32"/>
        </w:rPr>
        <w:t>avaient abandonné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les ressorts de mon âme étaient paralysés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j</w:t>
      </w:r>
      <w:r w:rsidR="007D0B10">
        <w:rPr>
          <w:szCs w:val="32"/>
        </w:rPr>
        <w:t>’</w:t>
      </w:r>
      <w:r w:rsidRPr="00EA49B4">
        <w:rPr>
          <w:szCs w:val="32"/>
        </w:rPr>
        <w:t>étais réduit à attendre en silence l</w:t>
      </w:r>
      <w:r w:rsidR="007D0B10">
        <w:rPr>
          <w:szCs w:val="32"/>
        </w:rPr>
        <w:t>’</w:t>
      </w:r>
      <w:r w:rsidRPr="00EA49B4">
        <w:rPr>
          <w:szCs w:val="32"/>
        </w:rPr>
        <w:t>orage d</w:t>
      </w:r>
      <w:r w:rsidR="007D0B10">
        <w:rPr>
          <w:szCs w:val="32"/>
        </w:rPr>
        <w:t>’</w:t>
      </w:r>
      <w:r w:rsidRPr="00EA49B4">
        <w:rPr>
          <w:szCs w:val="32"/>
        </w:rPr>
        <w:t>infortunes qui m</w:t>
      </w:r>
      <w:r w:rsidR="007D0B10">
        <w:rPr>
          <w:szCs w:val="32"/>
        </w:rPr>
        <w:t>’</w:t>
      </w:r>
      <w:r w:rsidRPr="00EA49B4">
        <w:rPr>
          <w:szCs w:val="32"/>
        </w:rPr>
        <w:t>était réservé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comme un homme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frappé de la foudre et privé pour jamais de la force de se mouvoir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aurait encore néanmoins conservé le sentiment de son immobilité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désespoir mortel était la seule idée dont je fusse capable</w:t>
      </w:r>
      <w:r w:rsidR="007D0B10">
        <w:rPr>
          <w:szCs w:val="32"/>
        </w:rPr>
        <w:t>.</w:t>
      </w:r>
    </w:p>
    <w:p w14:paraId="4EE6D578" w14:textId="27308AB2" w:rsidR="007D0B10" w:rsidRDefault="00CC13A3" w:rsidP="00CC13A3">
      <w:pPr>
        <w:rPr>
          <w:szCs w:val="32"/>
        </w:rPr>
      </w:pPr>
      <w:r w:rsidRPr="00EA49B4">
        <w:rPr>
          <w:szCs w:val="32"/>
        </w:rPr>
        <w:t>Tel était encore la situation de mon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quand </w:t>
      </w:r>
      <w:r w:rsidR="007D0B10">
        <w:rPr>
          <w:szCs w:val="32"/>
        </w:rPr>
        <w:t>M. </w:t>
      </w:r>
      <w:r w:rsidRPr="00EA49B4">
        <w:rPr>
          <w:szCs w:val="32"/>
        </w:rPr>
        <w:t>Falkland m</w:t>
      </w:r>
      <w:r w:rsidR="007D0B10">
        <w:rPr>
          <w:szCs w:val="32"/>
        </w:rPr>
        <w:t>’</w:t>
      </w:r>
      <w:r w:rsidRPr="00EA49B4">
        <w:rPr>
          <w:szCs w:val="32"/>
        </w:rPr>
        <w:t>envoya chercher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message me tira de mon angoisse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 revenant à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éprouvai ces sensations de malaise et de dégoût qu</w:t>
      </w:r>
      <w:r w:rsidR="007D0B10">
        <w:rPr>
          <w:szCs w:val="32"/>
        </w:rPr>
        <w:t>’</w:t>
      </w:r>
      <w:r w:rsidRPr="00EA49B4">
        <w:rPr>
          <w:szCs w:val="32"/>
        </w:rPr>
        <w:t>on pourrait supposer dans un homme qui reviendrait du sommeil de la mort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recouvrai par degrés la faculté de recueillir mes idées et de diriger mes pas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appris que </w:t>
      </w:r>
      <w:r w:rsidR="007D0B10">
        <w:rPr>
          <w:szCs w:val="32"/>
        </w:rPr>
        <w:t>M. </w:t>
      </w:r>
      <w:r w:rsidRPr="00EA49B4">
        <w:rPr>
          <w:szCs w:val="32"/>
        </w:rPr>
        <w:t>Falkland s</w:t>
      </w:r>
      <w:r w:rsidR="007D0B10">
        <w:rPr>
          <w:szCs w:val="32"/>
        </w:rPr>
        <w:t>’</w:t>
      </w:r>
      <w:r w:rsidRPr="00EA49B4">
        <w:rPr>
          <w:szCs w:val="32"/>
        </w:rPr>
        <w:t>était retiré dans sa chambre aussitôt que le feu avait cessé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soirée était déjà avancée quand il me fit appeler</w:t>
      </w:r>
      <w:r w:rsidR="007D0B10">
        <w:rPr>
          <w:szCs w:val="32"/>
        </w:rPr>
        <w:t>.</w:t>
      </w:r>
    </w:p>
    <w:p w14:paraId="2AB190B6" w14:textId="1B3EAFB1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Je le trouvai avec tous les signes du dernier abattement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ce n</w:t>
      </w:r>
      <w:r w:rsidR="007D0B10">
        <w:rPr>
          <w:szCs w:val="32"/>
        </w:rPr>
        <w:t>’</w:t>
      </w:r>
      <w:r w:rsidRPr="00EA49B4">
        <w:rPr>
          <w:szCs w:val="32"/>
        </w:rPr>
        <w:t>est qu</w:t>
      </w:r>
      <w:r w:rsidR="007D0B10">
        <w:rPr>
          <w:szCs w:val="32"/>
        </w:rPr>
        <w:t>’</w:t>
      </w:r>
      <w:r w:rsidRPr="00EA49B4">
        <w:rPr>
          <w:szCs w:val="32"/>
        </w:rPr>
        <w:t>un air de dignité calme et triste régnait dans tout son maintien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le moment on n</w:t>
      </w:r>
      <w:r w:rsidR="007D0B10">
        <w:rPr>
          <w:szCs w:val="32"/>
        </w:rPr>
        <w:t>’</w:t>
      </w:r>
      <w:r w:rsidRPr="00EA49B4">
        <w:rPr>
          <w:szCs w:val="32"/>
        </w:rPr>
        <w:t>y découvrait rien de sombre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altier ni de sévère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Lorsque j</w:t>
      </w:r>
      <w:r w:rsidR="007D0B10">
        <w:rPr>
          <w:szCs w:val="32"/>
        </w:rPr>
        <w:t>’</w:t>
      </w:r>
      <w:r w:rsidRPr="00EA49B4">
        <w:rPr>
          <w:szCs w:val="32"/>
        </w:rPr>
        <w:t>entrai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leva les yeux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voyant que c</w:t>
      </w:r>
      <w:r w:rsidR="007D0B10">
        <w:rPr>
          <w:szCs w:val="32"/>
        </w:rPr>
        <w:t>’</w:t>
      </w:r>
      <w:r w:rsidRPr="00EA49B4">
        <w:rPr>
          <w:szCs w:val="32"/>
        </w:rPr>
        <w:t>était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ordonna de fermer la porte en </w:t>
      </w:r>
      <w:r w:rsidRPr="00EA49B4">
        <w:rPr>
          <w:szCs w:val="32"/>
        </w:rPr>
        <w:lastRenderedPageBreak/>
        <w:t>dedans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obéis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lui-même il fit le tour de la chambre et examina avec soin toutes les autres issues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tremblais de tout mon corps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je me disais en moi-même</w:t>
      </w:r>
      <w:r w:rsidR="007D0B10">
        <w:rPr>
          <w:szCs w:val="32"/>
        </w:rPr>
        <w:t> : « </w:t>
      </w:r>
      <w:r w:rsidRPr="00EA49B4">
        <w:rPr>
          <w:szCs w:val="32"/>
        </w:rPr>
        <w:t>Quelle scène sanglante Roscius se prépare-t-il à jouer</w:t>
      </w:r>
      <w:r w:rsidR="007D0B10">
        <w:rPr>
          <w:szCs w:val="32"/>
        </w:rPr>
        <w:t> ? »</w:t>
      </w:r>
    </w:p>
    <w:p w14:paraId="790958E0" w14:textId="4FE2FB35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dit-il d</w:t>
      </w:r>
      <w:r>
        <w:rPr>
          <w:szCs w:val="32"/>
        </w:rPr>
        <w:t>’</w:t>
      </w:r>
      <w:r w:rsidR="00CC13A3" w:rsidRPr="00EA49B4">
        <w:rPr>
          <w:szCs w:val="32"/>
        </w:rPr>
        <w:t>un ton qui annonçait plutôt la douleur que le ressentiment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attenté à votre vie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suis un misérable voué au mépris et à l</w:t>
      </w:r>
      <w:r>
        <w:rPr>
          <w:szCs w:val="32"/>
        </w:rPr>
        <w:t>’</w:t>
      </w:r>
      <w:r w:rsidR="00CC13A3" w:rsidRPr="00EA49B4">
        <w:rPr>
          <w:szCs w:val="32"/>
        </w:rPr>
        <w:t>exécration des hommes</w:t>
      </w:r>
      <w:r>
        <w:rPr>
          <w:szCs w:val="32"/>
        </w:rPr>
        <w:t> ! »</w:t>
      </w:r>
    </w:p>
    <w:p w14:paraId="519B3B7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arrêta un moment avant de poursuivre en ces termes</w:t>
      </w:r>
      <w:r w:rsidR="007D0B10">
        <w:rPr>
          <w:szCs w:val="32"/>
        </w:rPr>
        <w:t> :</w:t>
      </w:r>
    </w:p>
    <w:p w14:paraId="0C6724F8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y a sur toute la terre un être capable de sentir plus vivement qu</w:t>
      </w:r>
      <w:r>
        <w:rPr>
          <w:szCs w:val="32"/>
        </w:rPr>
        <w:t>’</w:t>
      </w:r>
      <w:r w:rsidR="00CC13A3" w:rsidRPr="00EA49B4">
        <w:rPr>
          <w:szCs w:val="32"/>
        </w:rPr>
        <w:t>un autre le mépris et l</w:t>
      </w:r>
      <w:r>
        <w:rPr>
          <w:szCs w:val="32"/>
        </w:rPr>
        <w:t>’</w:t>
      </w:r>
      <w:r w:rsidR="00CC13A3" w:rsidRPr="00EA49B4">
        <w:rPr>
          <w:szCs w:val="32"/>
        </w:rPr>
        <w:t>exécration qui me sont dus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moi-même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été longtemps dans un état de torture continuelle et livré à la plus affreuse démence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je puis mettre un terme à cet état et à ses conséquences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au moins en ce qui regarde mes relations avec vous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déterminé à le 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connais tout le prix qu</w:t>
      </w:r>
      <w:r>
        <w:rPr>
          <w:szCs w:val="32"/>
        </w:rPr>
        <w:t>’</w:t>
      </w:r>
      <w:r w:rsidR="00CC13A3" w:rsidRPr="00EA49B4">
        <w:rPr>
          <w:szCs w:val="32"/>
        </w:rPr>
        <w:t>il y faut mettre et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et mon parti est pris</w:t>
      </w:r>
      <w:r>
        <w:rPr>
          <w:szCs w:val="32"/>
        </w:rPr>
        <w:t>.</w:t>
      </w:r>
    </w:p>
    <w:p w14:paraId="2388C999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 veux votre serment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ajouta-t-il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faut vous engager par tout ce qu</w:t>
      </w:r>
      <w:r>
        <w:rPr>
          <w:szCs w:val="32"/>
        </w:rPr>
        <w:t>’</w:t>
      </w:r>
      <w:r w:rsidR="00CC13A3" w:rsidRPr="00EA49B4">
        <w:rPr>
          <w:szCs w:val="32"/>
        </w:rPr>
        <w:t>il y a de plus sacré au ciel et sur la terre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ne jamais dévoiler ce que j</w:t>
      </w:r>
      <w:r>
        <w:rPr>
          <w:szCs w:val="32"/>
        </w:rPr>
        <w:t>’</w:t>
      </w:r>
      <w:r w:rsidR="00CC13A3" w:rsidRPr="00EA49B4">
        <w:rPr>
          <w:szCs w:val="32"/>
        </w:rPr>
        <w:t>ai à vous dire</w:t>
      </w:r>
      <w:r>
        <w:rPr>
          <w:szCs w:val="32"/>
        </w:rPr>
        <w:t>… »</w:t>
      </w:r>
      <w:r w:rsidR="00CC13A3" w:rsidRPr="00EA49B4">
        <w:rPr>
          <w:szCs w:val="32"/>
        </w:rPr>
        <w:t xml:space="preserve"> Il dicta la formule du serment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la répétai à contre-cœur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avais pas la force d</w:t>
      </w:r>
      <w:r>
        <w:rPr>
          <w:szCs w:val="32"/>
        </w:rPr>
        <w:t>’</w:t>
      </w:r>
      <w:r w:rsidR="00CC13A3" w:rsidRPr="00EA49B4">
        <w:rPr>
          <w:szCs w:val="32"/>
        </w:rPr>
        <w:t>objecter un mot</w:t>
      </w:r>
      <w:r>
        <w:rPr>
          <w:szCs w:val="32"/>
        </w:rPr>
        <w:t>.</w:t>
      </w:r>
    </w:p>
    <w:p w14:paraId="1140DECC" w14:textId="6C01FE61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Cette confidence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vous qui l</w:t>
      </w:r>
      <w:r>
        <w:rPr>
          <w:szCs w:val="32"/>
        </w:rPr>
        <w:t>’</w:t>
      </w:r>
      <w:r w:rsidR="00CC13A3" w:rsidRPr="00EA49B4">
        <w:rPr>
          <w:szCs w:val="32"/>
        </w:rPr>
        <w:t>avez cherchée et non pas moi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elle m</w:t>
      </w:r>
      <w:r>
        <w:rPr>
          <w:szCs w:val="32"/>
        </w:rPr>
        <w:t>’</w:t>
      </w:r>
      <w:r w:rsidR="00CC13A3" w:rsidRPr="00EA49B4">
        <w:rPr>
          <w:szCs w:val="32"/>
        </w:rPr>
        <w:t>est aussi odieuse qu</w:t>
      </w:r>
      <w:r>
        <w:rPr>
          <w:szCs w:val="32"/>
        </w:rPr>
        <w:t>’</w:t>
      </w:r>
      <w:r w:rsidR="00CC13A3" w:rsidRPr="00EA49B4">
        <w:rPr>
          <w:szCs w:val="32"/>
        </w:rPr>
        <w:t>elle est dangereuse pour vous</w:t>
      </w:r>
      <w:r>
        <w:rPr>
          <w:szCs w:val="32"/>
        </w:rPr>
        <w:t>. »</w:t>
      </w:r>
    </w:p>
    <w:p w14:paraId="1E4375F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Après ce préambule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fit une pause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eut l</w:t>
      </w:r>
      <w:r w:rsidR="007D0B10">
        <w:rPr>
          <w:szCs w:val="32"/>
        </w:rPr>
        <w:t>’</w:t>
      </w:r>
      <w:r w:rsidRPr="00EA49B4">
        <w:rPr>
          <w:szCs w:val="32"/>
        </w:rPr>
        <w:t>air de se recueillir comme pour un grand effort de courage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essuya le visage avec son mouchoir qui me parut baigné non pas de larmes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de sueur</w:t>
      </w:r>
      <w:r w:rsidR="007D0B10">
        <w:rPr>
          <w:szCs w:val="32"/>
        </w:rPr>
        <w:t>.</w:t>
      </w:r>
    </w:p>
    <w:p w14:paraId="78DC406D" w14:textId="51AABDE2" w:rsidR="00CC13A3" w:rsidRPr="00EA49B4" w:rsidRDefault="007D0B10" w:rsidP="00CC13A3">
      <w:pPr>
        <w:rPr>
          <w:szCs w:val="32"/>
        </w:rPr>
      </w:pPr>
      <w:r>
        <w:rPr>
          <w:szCs w:val="32"/>
        </w:rPr>
        <w:lastRenderedPageBreak/>
        <w:t>« </w:t>
      </w:r>
      <w:r w:rsidR="00CC13A3" w:rsidRPr="00EA49B4">
        <w:rPr>
          <w:szCs w:val="32"/>
        </w:rPr>
        <w:t>Regardez-moi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observez-moi bien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est-il pas étrange qu</w:t>
      </w:r>
      <w:r>
        <w:rPr>
          <w:szCs w:val="32"/>
        </w:rPr>
        <w:t>’</w:t>
      </w:r>
      <w:r w:rsidR="00CC13A3" w:rsidRPr="00EA49B4">
        <w:rPr>
          <w:szCs w:val="32"/>
        </w:rPr>
        <w:t>un être tel que moi conserve encore les traits d</w:t>
      </w:r>
      <w:r>
        <w:rPr>
          <w:szCs w:val="32"/>
        </w:rPr>
        <w:t>’</w:t>
      </w:r>
      <w:r w:rsidR="00CC13A3" w:rsidRPr="00EA49B4">
        <w:rPr>
          <w:szCs w:val="32"/>
        </w:rPr>
        <w:t>une créature humaine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Je suis le dernier des scélérats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suis le meurtrier de Tyrrel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l</w:t>
      </w:r>
      <w:r>
        <w:rPr>
          <w:szCs w:val="32"/>
        </w:rPr>
        <w:t>’</w:t>
      </w:r>
      <w:r w:rsidR="00CC13A3" w:rsidRPr="00EA49B4">
        <w:rPr>
          <w:szCs w:val="32"/>
        </w:rPr>
        <w:t>assassin des Hawkins</w:t>
      </w:r>
      <w:r>
        <w:rPr>
          <w:szCs w:val="32"/>
        </w:rPr>
        <w:t>. »</w:t>
      </w:r>
    </w:p>
    <w:p w14:paraId="6B66D25F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tressaillis d</w:t>
      </w:r>
      <w:r w:rsidR="007D0B10">
        <w:rPr>
          <w:szCs w:val="32"/>
        </w:rPr>
        <w:t>’</w:t>
      </w:r>
      <w:r w:rsidRPr="00EA49B4">
        <w:rPr>
          <w:szCs w:val="32"/>
        </w:rPr>
        <w:t>effroi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je gardai le silence</w:t>
      </w:r>
      <w:r w:rsidR="007D0B10">
        <w:rPr>
          <w:szCs w:val="32"/>
        </w:rPr>
        <w:t>.</w:t>
      </w:r>
    </w:p>
    <w:p w14:paraId="6683D136" w14:textId="656CE4E8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Quelle histoire que la mienne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insulté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déshonoré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couvert d</w:t>
      </w:r>
      <w:r>
        <w:rPr>
          <w:szCs w:val="32"/>
        </w:rPr>
        <w:t>’</w:t>
      </w:r>
      <w:r w:rsidR="00CC13A3" w:rsidRPr="00EA49B4">
        <w:rPr>
          <w:szCs w:val="32"/>
        </w:rPr>
        <w:t>opprobre à la face d</w:t>
      </w:r>
      <w:r>
        <w:rPr>
          <w:szCs w:val="32"/>
        </w:rPr>
        <w:t>’</w:t>
      </w:r>
      <w:r w:rsidR="00CC13A3" w:rsidRPr="00EA49B4">
        <w:rPr>
          <w:szCs w:val="32"/>
        </w:rPr>
        <w:t>une assemblée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devins capable de tout acte de désespoir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épiai le moment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je suivis </w:t>
      </w:r>
      <w:r>
        <w:rPr>
          <w:szCs w:val="32"/>
        </w:rPr>
        <w:t>M. </w:t>
      </w:r>
      <w:r w:rsidR="00CC13A3" w:rsidRPr="00EA49B4">
        <w:rPr>
          <w:szCs w:val="32"/>
        </w:rPr>
        <w:t>Tyrrel hors de la salle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muni d</w:t>
      </w:r>
      <w:r>
        <w:rPr>
          <w:szCs w:val="32"/>
        </w:rPr>
        <w:t>’</w:t>
      </w:r>
      <w:r w:rsidR="00CC13A3" w:rsidRPr="00EA49B4">
        <w:rPr>
          <w:szCs w:val="32"/>
        </w:rPr>
        <w:t>un couteau très-aigu qui se trouva sous ma main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allai derrière lui et le frappai au cœur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corps gigantesque de mon ennemi roula à mes pieds</w:t>
      </w:r>
      <w:r>
        <w:rPr>
          <w:szCs w:val="32"/>
        </w:rPr>
        <w:t>.</w:t>
      </w:r>
    </w:p>
    <w:p w14:paraId="506DA513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Ce ne sont que les anneaux d</w:t>
      </w:r>
      <w:r>
        <w:rPr>
          <w:szCs w:val="32"/>
        </w:rPr>
        <w:t>’</w:t>
      </w:r>
      <w:r w:rsidR="00CC13A3" w:rsidRPr="00EA49B4">
        <w:rPr>
          <w:szCs w:val="32"/>
        </w:rPr>
        <w:t>une même chaîne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 outrage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un meurtre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Il fallut ensuite me défendre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fallut débiter un mensonge assez bien ourdi pour qu</w:t>
      </w:r>
      <w:r>
        <w:rPr>
          <w:szCs w:val="32"/>
        </w:rPr>
        <w:t>’</w:t>
      </w:r>
      <w:r w:rsidR="00CC13A3" w:rsidRPr="00EA49B4">
        <w:rPr>
          <w:szCs w:val="32"/>
        </w:rPr>
        <w:t>il pût en imposer à tous les hommes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Fut-il jamais de tâche plus pénible et plus insupportable</w:t>
      </w:r>
      <w:r>
        <w:rPr>
          <w:szCs w:val="32"/>
        </w:rPr>
        <w:t> ?</w:t>
      </w:r>
    </w:p>
    <w:p w14:paraId="7798288C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Jusque-là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fortune me secondait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Elle me favorisa par-delà mes désirs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le soupçon fut écarté bien loin de moi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fut rejeté sur un autre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était encore ce qu</w:t>
      </w:r>
      <w:r>
        <w:rPr>
          <w:szCs w:val="32"/>
        </w:rPr>
        <w:t>’</w:t>
      </w:r>
      <w:r w:rsidR="00CC13A3" w:rsidRPr="00EA49B4">
        <w:rPr>
          <w:szCs w:val="32"/>
        </w:rPr>
        <w:t>il m</w:t>
      </w:r>
      <w:r>
        <w:rPr>
          <w:szCs w:val="32"/>
        </w:rPr>
        <w:t>’</w:t>
      </w:r>
      <w:r w:rsidR="00CC13A3" w:rsidRPr="00EA49B4">
        <w:rPr>
          <w:szCs w:val="32"/>
        </w:rPr>
        <w:t>était réservé de souffrir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où provinrent contre tel autre ces indices accidentels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ces traces de sang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couteau brisé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ce que je ne saurais vous dire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suppose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quelque hasard qui tient du prodige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lui arriva de passer par 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</w:t>
      </w:r>
      <w:r>
        <w:rPr>
          <w:szCs w:val="32"/>
        </w:rPr>
        <w:t>’</w:t>
      </w:r>
      <w:r w:rsidR="00CC13A3" w:rsidRPr="00EA49B4">
        <w:rPr>
          <w:szCs w:val="32"/>
        </w:rPr>
        <w:t>il chercha à assister son persécuteur expirant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On vous a raconté l</w:t>
      </w:r>
      <w:r>
        <w:rPr>
          <w:szCs w:val="32"/>
        </w:rPr>
        <w:t>’</w:t>
      </w:r>
      <w:r w:rsidR="00CC13A3" w:rsidRPr="00EA49B4">
        <w:rPr>
          <w:szCs w:val="32"/>
        </w:rPr>
        <w:t>histoire de Hawkins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avez lu une de ses lettres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vous ne connaissez pas la millième partie des preuves que j</w:t>
      </w:r>
      <w:r>
        <w:rPr>
          <w:szCs w:val="32"/>
        </w:rPr>
        <w:t>’</w:t>
      </w:r>
      <w:r w:rsidR="00CC13A3" w:rsidRPr="00EA49B4">
        <w:rPr>
          <w:szCs w:val="32"/>
        </w:rPr>
        <w:t>ai eues de la simple et inaltérable droiture de son cœur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Son fils périt avec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fils dont il avait voulu conserver le bonheur et la vertu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prix de tout ce qu</w:t>
      </w:r>
      <w:r>
        <w:rPr>
          <w:szCs w:val="32"/>
        </w:rPr>
        <w:t>’</w:t>
      </w:r>
      <w:r w:rsidR="00CC13A3" w:rsidRPr="00EA49B4">
        <w:rPr>
          <w:szCs w:val="32"/>
        </w:rPr>
        <w:t>il possédait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fils pour qui il avait affronté la misère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pour qui il aurait donné </w:t>
      </w:r>
      <w:r w:rsidR="00CC13A3" w:rsidRPr="00EA49B4">
        <w:rPr>
          <w:szCs w:val="32"/>
        </w:rPr>
        <w:lastRenderedPageBreak/>
        <w:t>cent fois sa vie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jamais je ne saurais décrire les tourments que j</w:t>
      </w:r>
      <w:r>
        <w:rPr>
          <w:szCs w:val="32"/>
        </w:rPr>
        <w:t>’</w:t>
      </w:r>
      <w:r w:rsidR="00CC13A3" w:rsidRPr="00EA49B4">
        <w:rPr>
          <w:szCs w:val="32"/>
        </w:rPr>
        <w:t>ai éprouvés</w:t>
      </w:r>
      <w:r>
        <w:rPr>
          <w:szCs w:val="32"/>
        </w:rPr>
        <w:t>.</w:t>
      </w:r>
    </w:p>
    <w:p w14:paraId="13D44391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Et voilà donc ce que c</w:t>
      </w:r>
      <w:r>
        <w:rPr>
          <w:szCs w:val="32"/>
        </w:rPr>
        <w:t>’</w:t>
      </w:r>
      <w:r w:rsidR="00CC13A3" w:rsidRPr="00EA49B4">
        <w:rPr>
          <w:szCs w:val="32"/>
        </w:rPr>
        <w:t>est qu</w:t>
      </w:r>
      <w:r>
        <w:rPr>
          <w:szCs w:val="32"/>
        </w:rPr>
        <w:t>’</w:t>
      </w:r>
      <w:r w:rsidR="00CC13A3" w:rsidRPr="00EA49B4">
        <w:rPr>
          <w:szCs w:val="32"/>
        </w:rPr>
        <w:t>un gentilhomme</w:t>
      </w:r>
      <w:r>
        <w:rPr>
          <w:szCs w:val="32"/>
        </w:rPr>
        <w:t xml:space="preserve"> !… </w:t>
      </w:r>
      <w:r w:rsidR="00CC13A3" w:rsidRPr="00EA49B4">
        <w:rPr>
          <w:szCs w:val="32"/>
        </w:rPr>
        <w:t>un homme d</w:t>
      </w:r>
      <w:r>
        <w:rPr>
          <w:szCs w:val="32"/>
        </w:rPr>
        <w:t>’</w:t>
      </w:r>
      <w:r w:rsidR="00CC13A3" w:rsidRPr="00EA49B4">
        <w:rPr>
          <w:szCs w:val="32"/>
        </w:rPr>
        <w:t>honneur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étais l</w:t>
      </w:r>
      <w:r>
        <w:rPr>
          <w:szCs w:val="32"/>
        </w:rPr>
        <w:t>’</w:t>
      </w:r>
      <w:r w:rsidR="00CC13A3" w:rsidRPr="00EA49B4">
        <w:rPr>
          <w:szCs w:val="32"/>
        </w:rPr>
        <w:t>adorateur aveugle de la considération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 vertu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probité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la paix de mon âme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pu tout sacrifier à cette insatiable idole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ce qu</w:t>
      </w:r>
      <w:r>
        <w:rPr>
          <w:szCs w:val="32"/>
        </w:rPr>
        <w:t>’</w:t>
      </w:r>
      <w:r w:rsidR="00CC13A3" w:rsidRPr="00EA49B4">
        <w:rPr>
          <w:szCs w:val="32"/>
        </w:rPr>
        <w:t>il y a de plus cruel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que rien de ce qui est arrivé n</w:t>
      </w:r>
      <w:r>
        <w:rPr>
          <w:szCs w:val="32"/>
        </w:rPr>
        <w:t>’</w:t>
      </w:r>
      <w:r w:rsidR="00CC13A3" w:rsidRPr="00EA49B4">
        <w:rPr>
          <w:szCs w:val="32"/>
        </w:rPr>
        <w:t>a contribué le moins du monde à me guérir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Cet amour frénétique de l</w:t>
      </w:r>
      <w:r>
        <w:rPr>
          <w:szCs w:val="32"/>
        </w:rPr>
        <w:t>’</w:t>
      </w:r>
      <w:r w:rsidR="00CC13A3" w:rsidRPr="00EA49B4">
        <w:rPr>
          <w:szCs w:val="32"/>
        </w:rPr>
        <w:t>honneur et de la considération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le porte encore plus que jamais dans mon cœur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y tiendrai jusqu</w:t>
      </w:r>
      <w:r>
        <w:rPr>
          <w:szCs w:val="32"/>
        </w:rPr>
        <w:t>’</w:t>
      </w:r>
      <w:r w:rsidR="00CC13A3" w:rsidRPr="00EA49B4">
        <w:rPr>
          <w:szCs w:val="32"/>
        </w:rPr>
        <w:t>au dernier souffle de ma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Quoique le plus noir des scélérats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veux laisser après moi un nom sans tache et partout honoré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de forfait si atroce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pas de scène de sang si horrible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la poursuite de cet objet ne puisse me faire entreprendre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importe que ces choses vues de loin excitent mon aversion</w:t>
      </w:r>
      <w:r>
        <w:rPr>
          <w:szCs w:val="32"/>
        </w:rPr>
        <w:t xml:space="preserve">… </w:t>
      </w:r>
      <w:r w:rsidR="00CC13A3" w:rsidRPr="00EA49B4">
        <w:rPr>
          <w:szCs w:val="32"/>
        </w:rPr>
        <w:t>Je suis sûr de ce que je dis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on me mette à l</w:t>
      </w:r>
      <w:r>
        <w:rPr>
          <w:szCs w:val="32"/>
        </w:rPr>
        <w:t>’</w:t>
      </w:r>
      <w:r w:rsidR="00CC13A3" w:rsidRPr="00EA49B4">
        <w:rPr>
          <w:szCs w:val="32"/>
        </w:rPr>
        <w:t>épreuve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céderai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me méprise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me déteste moi-même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</w:t>
      </w:r>
      <w:r>
        <w:rPr>
          <w:szCs w:val="32"/>
        </w:rPr>
        <w:t>’</w:t>
      </w:r>
      <w:r w:rsidR="00CC13A3" w:rsidRPr="00EA49B4">
        <w:rPr>
          <w:szCs w:val="32"/>
        </w:rPr>
        <w:t>est ainsi que je suis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les choses ont été trop loin pour que je recule</w:t>
      </w:r>
      <w:r>
        <w:rPr>
          <w:szCs w:val="32"/>
        </w:rPr>
        <w:t>.</w:t>
      </w:r>
    </w:p>
    <w:p w14:paraId="59E539DC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est-ce qui me force à cette confidence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Le soin de mon honneur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vue d</w:t>
      </w:r>
      <w:r>
        <w:rPr>
          <w:szCs w:val="32"/>
        </w:rPr>
        <w:t>’</w:t>
      </w:r>
      <w:r w:rsidR="00CC13A3" w:rsidRPr="00EA49B4">
        <w:rPr>
          <w:szCs w:val="32"/>
        </w:rPr>
        <w:t>un pistolet dans mes mains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</w:t>
      </w:r>
      <w:r>
        <w:rPr>
          <w:szCs w:val="32"/>
        </w:rPr>
        <w:t>’</w:t>
      </w:r>
      <w:r w:rsidR="00CC13A3" w:rsidRPr="00EA49B4">
        <w:rPr>
          <w:szCs w:val="32"/>
        </w:rPr>
        <w:t>un instrument de mort quelconque à ma disposition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fait frémir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peut-être que le premier meurtre que j</w:t>
      </w:r>
      <w:r>
        <w:rPr>
          <w:szCs w:val="32"/>
        </w:rPr>
        <w:t>’</w:t>
      </w:r>
      <w:r w:rsidR="00CC13A3" w:rsidRPr="00EA49B4">
        <w:rPr>
          <w:szCs w:val="32"/>
        </w:rPr>
        <w:t>aurai à commettre n</w:t>
      </w:r>
      <w:r>
        <w:rPr>
          <w:szCs w:val="32"/>
        </w:rPr>
        <w:t>’</w:t>
      </w:r>
      <w:r w:rsidR="00CC13A3" w:rsidRPr="00EA49B4">
        <w:rPr>
          <w:szCs w:val="32"/>
        </w:rPr>
        <w:t>aura pas le succès des autres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avais plus d</w:t>
      </w:r>
      <w:r>
        <w:rPr>
          <w:szCs w:val="32"/>
        </w:rPr>
        <w:t>’</w:t>
      </w:r>
      <w:r w:rsidR="00CC13A3" w:rsidRPr="00EA49B4">
        <w:rPr>
          <w:szCs w:val="32"/>
        </w:rPr>
        <w:t>autre alternative que de vous prendre pour confident ou pour victime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valait mieux vous confier la vérité tout entière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sous le sceau du secret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de vivre dans une crainte continuelle de votre pénétration ou de votre témérité</w:t>
      </w:r>
      <w:r>
        <w:rPr>
          <w:szCs w:val="32"/>
        </w:rPr>
        <w:t>.</w:t>
      </w:r>
    </w:p>
    <w:p w14:paraId="22507112" w14:textId="77777777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Savez-vous ce que vous avez fait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Pour satisfaire une vaine fantaisie de curiosité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vous êtes vendu vous-même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resterez à mon service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vous n</w:t>
      </w:r>
      <w:r>
        <w:rPr>
          <w:szCs w:val="32"/>
        </w:rPr>
        <w:t>’</w:t>
      </w:r>
      <w:r w:rsidR="00CC13A3" w:rsidRPr="00EA49B4">
        <w:rPr>
          <w:szCs w:val="32"/>
        </w:rPr>
        <w:t>aurez jamais de part à mon affection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Je vous ferai du bien sous le rapport </w:t>
      </w:r>
      <w:r w:rsidR="00CC13A3" w:rsidRPr="00EA49B4">
        <w:rPr>
          <w:szCs w:val="32"/>
        </w:rPr>
        <w:lastRenderedPageBreak/>
        <w:t>de la fortune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vous serez toujours l</w:t>
      </w:r>
      <w:r>
        <w:rPr>
          <w:szCs w:val="32"/>
        </w:rPr>
        <w:t>’</w:t>
      </w:r>
      <w:r w:rsidR="00CC13A3" w:rsidRPr="00EA49B4">
        <w:rPr>
          <w:szCs w:val="32"/>
        </w:rPr>
        <w:t>objet de ma haine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jamais un mot inconsidéré vient à sortir de votre bouche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jamais vous donnez lieu à mes soupçons ou à ma défiance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attendez-vous à l</w:t>
      </w:r>
      <w:r>
        <w:rPr>
          <w:szCs w:val="32"/>
        </w:rPr>
        <w:t>’</w:t>
      </w:r>
      <w:r w:rsidR="00CC13A3" w:rsidRPr="00EA49B4">
        <w:rPr>
          <w:szCs w:val="32"/>
        </w:rPr>
        <w:t>expier par votre mort ou peut-être plus cher encore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venez de conclure un marché terrible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il est trop tard pour reculer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 tout ce qu</w:t>
      </w:r>
      <w:r>
        <w:rPr>
          <w:szCs w:val="32"/>
        </w:rPr>
        <w:t>’</w:t>
      </w:r>
      <w:r w:rsidR="00CC13A3" w:rsidRPr="00EA49B4">
        <w:rPr>
          <w:szCs w:val="32"/>
        </w:rPr>
        <w:t>il y a de plus sacré et de plus épouvantable au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songez à garder votre foi</w:t>
      </w:r>
      <w:r>
        <w:rPr>
          <w:szCs w:val="32"/>
        </w:rPr>
        <w:t>.</w:t>
      </w:r>
    </w:p>
    <w:p w14:paraId="5BE8601B" w14:textId="49E99D9D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Pour la première fois depuis plusieurs années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bouche vient de parler aujourd</w:t>
      </w:r>
      <w:r>
        <w:rPr>
          <w:szCs w:val="32"/>
        </w:rPr>
        <w:t>’</w:t>
      </w:r>
      <w:r w:rsidR="00CC13A3" w:rsidRPr="00EA49B4">
        <w:rPr>
          <w:szCs w:val="32"/>
        </w:rPr>
        <w:t>hui d</w:t>
      </w:r>
      <w:r>
        <w:rPr>
          <w:szCs w:val="32"/>
        </w:rPr>
        <w:t>’</w:t>
      </w:r>
      <w:r w:rsidR="00CC13A3" w:rsidRPr="00EA49B4">
        <w:rPr>
          <w:szCs w:val="32"/>
        </w:rPr>
        <w:t>après mon cœur et dès ce moment tout commerce entre mon cœur et ma bouche est fermé pour jamais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ai pas besoin de pitié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désire pas de consolation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environné d</w:t>
      </w:r>
      <w:r>
        <w:rPr>
          <w:szCs w:val="32"/>
        </w:rPr>
        <w:t>’</w:t>
      </w:r>
      <w:r w:rsidR="00CC13A3" w:rsidRPr="00EA49B4">
        <w:rPr>
          <w:szCs w:val="32"/>
        </w:rPr>
        <w:t>horreurs comme je le suis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saurai conserver jusqu</w:t>
      </w:r>
      <w:r>
        <w:rPr>
          <w:szCs w:val="32"/>
        </w:rPr>
        <w:t>’</w:t>
      </w:r>
      <w:r w:rsidR="00CC13A3" w:rsidRPr="00EA49B4">
        <w:rPr>
          <w:szCs w:val="32"/>
        </w:rPr>
        <w:t>au bout la force de l</w:t>
      </w:r>
      <w:r>
        <w:rPr>
          <w:szCs w:val="32"/>
        </w:rPr>
        <w:t>’</w:t>
      </w:r>
      <w:r w:rsidR="00CC13A3" w:rsidRPr="00EA49B4">
        <w:rPr>
          <w:szCs w:val="32"/>
        </w:rPr>
        <w:t>âme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j</w:t>
      </w:r>
      <w:r>
        <w:rPr>
          <w:szCs w:val="32"/>
        </w:rPr>
        <w:t>’</w:t>
      </w:r>
      <w:r w:rsidR="00CC13A3" w:rsidRPr="00EA49B4">
        <w:rPr>
          <w:szCs w:val="32"/>
        </w:rPr>
        <w:t>eusse été réservé à d</w:t>
      </w:r>
      <w:r>
        <w:rPr>
          <w:szCs w:val="32"/>
        </w:rPr>
        <w:t>’</w:t>
      </w:r>
      <w:r w:rsidR="00CC13A3" w:rsidRPr="00EA49B4">
        <w:rPr>
          <w:szCs w:val="32"/>
        </w:rPr>
        <w:t>autres destinées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avais des qualités faites pour soutenir une meilleure cause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puis être insensé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misérable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frénétique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même au milieu de mon délire je sais conserver ma présence d</w:t>
      </w:r>
      <w:r>
        <w:rPr>
          <w:szCs w:val="32"/>
        </w:rPr>
        <w:t>’</w:t>
      </w:r>
      <w:r w:rsidR="00CC13A3" w:rsidRPr="00EA49B4">
        <w:rPr>
          <w:szCs w:val="32"/>
        </w:rPr>
        <w:t>esprit et ma prudence</w:t>
      </w:r>
      <w:r>
        <w:rPr>
          <w:szCs w:val="32"/>
        </w:rPr>
        <w:t>. »</w:t>
      </w:r>
    </w:p>
    <w:p w14:paraId="7CBBDA2D" w14:textId="3D2A799E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Tel était le fond de cette histoire que j</w:t>
      </w:r>
      <w:r w:rsidR="007D0B10">
        <w:rPr>
          <w:szCs w:val="32"/>
        </w:rPr>
        <w:t>’</w:t>
      </w:r>
      <w:r w:rsidRPr="00EA49B4">
        <w:rPr>
          <w:szCs w:val="32"/>
        </w:rPr>
        <w:t>avais tant désiré connaître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quoique pendant des mois entiers ce mystère eût été l</w:t>
      </w:r>
      <w:r w:rsidR="007D0B10">
        <w:rPr>
          <w:szCs w:val="32"/>
        </w:rPr>
        <w:t>’</w:t>
      </w:r>
      <w:r w:rsidRPr="00EA49B4">
        <w:rPr>
          <w:szCs w:val="32"/>
        </w:rPr>
        <w:t>objet de toutes mes méditations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ici une syllabe qui ne fût venue à mon oreille avec toute la force de la nouveauté</w:t>
      </w:r>
      <w:r w:rsidR="007D0B10">
        <w:rPr>
          <w:szCs w:val="32"/>
        </w:rPr>
        <w:t>. « M. </w:t>
      </w:r>
      <w:r w:rsidRPr="00EA49B4">
        <w:rPr>
          <w:szCs w:val="32"/>
        </w:rPr>
        <w:t>Falkland est un assassin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me disais-je en sortant de cette conférence</w:t>
      </w:r>
      <w:r w:rsidR="007D0B10">
        <w:rPr>
          <w:szCs w:val="32"/>
        </w:rPr>
        <w:t>. (</w:t>
      </w:r>
      <w:r w:rsidRPr="00EA49B4">
        <w:rPr>
          <w:szCs w:val="32"/>
        </w:rPr>
        <w:t>Cet effroyable nom d</w:t>
      </w:r>
      <w:r w:rsidR="007D0B10">
        <w:rPr>
          <w:szCs w:val="32"/>
        </w:rPr>
        <w:t>’</w:t>
      </w:r>
      <w:r w:rsidRPr="00EA49B4">
        <w:rPr>
          <w:szCs w:val="32"/>
        </w:rPr>
        <w:t>assassin me glaçait le sang dans les veines</w:t>
      </w:r>
      <w:r w:rsidR="007D0B10">
        <w:rPr>
          <w:szCs w:val="32"/>
        </w:rPr>
        <w:t xml:space="preserve">.) </w:t>
      </w:r>
      <w:r w:rsidRPr="00EA49B4">
        <w:rPr>
          <w:szCs w:val="32"/>
        </w:rPr>
        <w:t xml:space="preserve">Il a tué </w:t>
      </w:r>
      <w:r w:rsidR="007D0B10">
        <w:rPr>
          <w:szCs w:val="32"/>
        </w:rPr>
        <w:t>M. </w:t>
      </w:r>
      <w:r w:rsidRPr="00EA49B4">
        <w:rPr>
          <w:szCs w:val="32"/>
        </w:rPr>
        <w:t>Tyrrel parce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 pu se rendre maître de son ressentiment et de sa colère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 sacrifié les deux Hawkins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père et le fils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 pu supporter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quelque prix que ce fût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perdre publiquement l</w:t>
      </w:r>
      <w:r w:rsidR="007D0B10">
        <w:rPr>
          <w:szCs w:val="32"/>
        </w:rPr>
        <w:t>’</w:t>
      </w:r>
      <w:r w:rsidRPr="00EA49B4">
        <w:rPr>
          <w:szCs w:val="32"/>
        </w:rPr>
        <w:t>honneur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comment me serait-il possible d</w:t>
      </w:r>
      <w:r w:rsidR="007D0B10">
        <w:rPr>
          <w:szCs w:val="32"/>
        </w:rPr>
        <w:t>’</w:t>
      </w:r>
      <w:r w:rsidRPr="00EA49B4">
        <w:rPr>
          <w:szCs w:val="32"/>
        </w:rPr>
        <w:t>espérer de n</w:t>
      </w:r>
      <w:r w:rsidR="007D0B10">
        <w:rPr>
          <w:szCs w:val="32"/>
        </w:rPr>
        <w:t>’</w:t>
      </w:r>
      <w:r w:rsidRPr="00EA49B4">
        <w:rPr>
          <w:szCs w:val="32"/>
        </w:rPr>
        <w:t>être pas tôt ou tard la victime d</w:t>
      </w:r>
      <w:r w:rsidR="007D0B10">
        <w:rPr>
          <w:szCs w:val="32"/>
        </w:rPr>
        <w:t>’</w:t>
      </w:r>
      <w:r w:rsidRPr="00EA49B4">
        <w:rPr>
          <w:szCs w:val="32"/>
        </w:rPr>
        <w:t>un homme aussi emporté et aussi inexorable dans ses passions</w:t>
      </w:r>
      <w:r w:rsidR="007D0B10">
        <w:rPr>
          <w:szCs w:val="32"/>
        </w:rPr>
        <w:t> ? »</w:t>
      </w:r>
    </w:p>
    <w:p w14:paraId="4DADDF8A" w14:textId="0A8EF34B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malgré cette conclusion effrayante</w:t>
      </w:r>
      <w:r w:rsidR="007D0B10">
        <w:rPr>
          <w:szCs w:val="32"/>
        </w:rPr>
        <w:t xml:space="preserve"> (</w:t>
      </w:r>
      <w:r w:rsidRPr="00EA49B4">
        <w:rPr>
          <w:szCs w:val="32"/>
        </w:rPr>
        <w:t>conclusion qui contribue peut-être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près ou de loin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les neuf dixièmes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horreur que le vice inspire aux hommes</w:t>
      </w:r>
      <w:r w:rsidR="007D0B10">
        <w:rPr>
          <w:szCs w:val="32"/>
        </w:rPr>
        <w:t xml:space="preserve">), </w:t>
      </w:r>
      <w:r w:rsidRPr="00EA49B4">
        <w:rPr>
          <w:szCs w:val="32"/>
        </w:rPr>
        <w:t>je ne pouvais m</w:t>
      </w:r>
      <w:r w:rsidR="007D0B10">
        <w:rPr>
          <w:szCs w:val="32"/>
        </w:rPr>
        <w:t>’</w:t>
      </w:r>
      <w:r w:rsidRPr="00EA49B4">
        <w:rPr>
          <w:szCs w:val="32"/>
        </w:rPr>
        <w:t>empêcher de revenir de temps en temps à des réflexions d</w:t>
      </w:r>
      <w:r w:rsidR="007D0B10">
        <w:rPr>
          <w:szCs w:val="32"/>
        </w:rPr>
        <w:t>’</w:t>
      </w:r>
      <w:r w:rsidRPr="00EA49B4">
        <w:rPr>
          <w:szCs w:val="32"/>
        </w:rPr>
        <w:t>une nature tout opposée</w:t>
      </w:r>
      <w:r w:rsidR="007D0B10">
        <w:rPr>
          <w:szCs w:val="32"/>
        </w:rPr>
        <w:t>. « M. </w:t>
      </w:r>
      <w:r w:rsidRPr="00EA49B4">
        <w:rPr>
          <w:szCs w:val="32"/>
        </w:rPr>
        <w:t>Falkland est un assassin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reprenais-je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pourrait pourtant encore être le plus excellent des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voulait seulement se regarder comme tel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Suffit-il donc de nous juger nous-mêmes vicieux pour nous rendre vicieux</w:t>
      </w:r>
      <w:r w:rsidR="007D0B10">
        <w:rPr>
          <w:szCs w:val="32"/>
        </w:rPr>
        <w:t> ? »</w:t>
      </w:r>
    </w:p>
    <w:p w14:paraId="5DA9C340" w14:textId="647C7D1B" w:rsidR="007D0B10" w:rsidRDefault="00CC13A3" w:rsidP="00CC13A3">
      <w:pPr>
        <w:rPr>
          <w:szCs w:val="32"/>
        </w:rPr>
      </w:pPr>
      <w:r w:rsidRPr="00EA49B4">
        <w:rPr>
          <w:szCs w:val="32"/>
        </w:rPr>
        <w:t>Au milieu du désordre d</w:t>
      </w:r>
      <w:r w:rsidR="007D0B10">
        <w:rPr>
          <w:szCs w:val="32"/>
        </w:rPr>
        <w:t>’</w:t>
      </w:r>
      <w:r w:rsidRPr="00EA49B4">
        <w:rPr>
          <w:szCs w:val="32"/>
        </w:rPr>
        <w:t>idées que me causait cette conviction affreuse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laquelle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milieu de tous mes soupçons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avais jamais osé m</w:t>
      </w:r>
      <w:r w:rsidR="007D0B10">
        <w:rPr>
          <w:szCs w:val="32"/>
        </w:rPr>
        <w:t>’</w:t>
      </w:r>
      <w:r w:rsidRPr="00EA49B4">
        <w:rPr>
          <w:szCs w:val="32"/>
        </w:rPr>
        <w:t>arrêter jusqu</w:t>
      </w:r>
      <w:r w:rsidR="007D0B10">
        <w:rPr>
          <w:szCs w:val="32"/>
        </w:rPr>
        <w:t>’</w:t>
      </w:r>
      <w:r w:rsidRPr="00EA49B4">
        <w:rPr>
          <w:szCs w:val="32"/>
        </w:rPr>
        <w:t>alors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trouvais encore de nouveaux motifs d</w:t>
      </w:r>
      <w:r w:rsidR="007D0B10">
        <w:rPr>
          <w:szCs w:val="32"/>
        </w:rPr>
        <w:t>’</w:t>
      </w:r>
      <w:r w:rsidRPr="00EA49B4">
        <w:rPr>
          <w:szCs w:val="32"/>
        </w:rPr>
        <w:t>admirer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ses menaces étaient terribles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quand je réfléchissais sur mon procédé si offensant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contraire à tous les principes de la société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insolent et si dur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si insupportable pour un homme du rang de </w:t>
      </w:r>
      <w:r w:rsidR="007D0B10">
        <w:rPr>
          <w:szCs w:val="32"/>
        </w:rPr>
        <w:t>M. </w:t>
      </w:r>
      <w:r w:rsidRPr="00EA49B4">
        <w:rPr>
          <w:szCs w:val="32"/>
        </w:rPr>
        <w:t>Falkland et dans une situation comme la sienne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encore surpris de sa patience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avait bien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est vrai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des raisons assez sensibles de ce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voulu prendre un parti extrême contre moi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tout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sa conduite était calme et mesurée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son langage était plein de modération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comparaison des craintes sinistres que mon imagination avait conçues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À cet égard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crus quitte pour un moment de tous les maux dont l</w:t>
      </w:r>
      <w:r w:rsidR="007D0B10">
        <w:rPr>
          <w:szCs w:val="32"/>
        </w:rPr>
        <w:t>’</w:t>
      </w:r>
      <w:r w:rsidRPr="00EA49B4">
        <w:rPr>
          <w:szCs w:val="32"/>
        </w:rPr>
        <w:t>attente m</w:t>
      </w:r>
      <w:r w:rsidR="007D0B10">
        <w:rPr>
          <w:szCs w:val="32"/>
        </w:rPr>
        <w:t>’</w:t>
      </w:r>
      <w:r w:rsidRPr="00EA49B4">
        <w:rPr>
          <w:szCs w:val="32"/>
        </w:rPr>
        <w:t>avait fait trembler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m</w:t>
      </w:r>
      <w:r w:rsidR="007D0B10">
        <w:rPr>
          <w:szCs w:val="32"/>
        </w:rPr>
        <w:t>’</w:t>
      </w:r>
      <w:r w:rsidRPr="00EA49B4">
        <w:rPr>
          <w:szCs w:val="32"/>
        </w:rPr>
        <w:t>imaginai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ayant affaire à un homme aussi noble et aussi généreux 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avais rien de rigoureux à craindre</w:t>
      </w:r>
      <w:r w:rsidR="007D0B10">
        <w:rPr>
          <w:szCs w:val="32"/>
        </w:rPr>
        <w:t>.</w:t>
      </w:r>
    </w:p>
    <w:p w14:paraId="2FC19F67" w14:textId="030E7BA3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disais-je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une perspective effrayante qu</w:t>
      </w:r>
      <w:r>
        <w:rPr>
          <w:szCs w:val="32"/>
        </w:rPr>
        <w:t>’</w:t>
      </w:r>
      <w:r w:rsidR="00CC13A3" w:rsidRPr="00EA49B4">
        <w:rPr>
          <w:szCs w:val="32"/>
        </w:rPr>
        <w:t>il veut tenir sans cesse devant mes yeux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croit que je ne suis retenu par aucun principe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je suis insensible à l</w:t>
      </w:r>
      <w:r>
        <w:rPr>
          <w:szCs w:val="32"/>
        </w:rPr>
        <w:t>’</w:t>
      </w:r>
      <w:r w:rsidR="00CC13A3" w:rsidRPr="00EA49B4">
        <w:rPr>
          <w:szCs w:val="32"/>
        </w:rPr>
        <w:t>excellence de ses qualités personnelles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veux qu</w:t>
      </w:r>
      <w:r>
        <w:rPr>
          <w:szCs w:val="32"/>
        </w:rPr>
        <w:t>’</w:t>
      </w:r>
      <w:r w:rsidR="00CC13A3" w:rsidRPr="00EA49B4">
        <w:rPr>
          <w:szCs w:val="32"/>
        </w:rPr>
        <w:t>il reconnaisse qu</w:t>
      </w:r>
      <w:r>
        <w:rPr>
          <w:szCs w:val="32"/>
        </w:rPr>
        <w:t>’</w:t>
      </w:r>
      <w:r w:rsidR="00CC13A3" w:rsidRPr="00EA49B4">
        <w:rPr>
          <w:szCs w:val="32"/>
        </w:rPr>
        <w:t>il s</w:t>
      </w:r>
      <w:r>
        <w:rPr>
          <w:szCs w:val="32"/>
        </w:rPr>
        <w:t>’</w:t>
      </w:r>
      <w:r w:rsidR="00CC13A3" w:rsidRPr="00EA49B4">
        <w:rPr>
          <w:szCs w:val="32"/>
        </w:rPr>
        <w:t>est mépris sur mon compte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Jamais je ne ferai rien contre </w:t>
      </w:r>
      <w:r w:rsidR="00CC13A3" w:rsidRPr="00EA49B4">
        <w:rPr>
          <w:szCs w:val="32"/>
        </w:rPr>
        <w:lastRenderedPageBreak/>
        <w:t>mon maître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ainsi je ne l</w:t>
      </w:r>
      <w:r>
        <w:rPr>
          <w:szCs w:val="32"/>
        </w:rPr>
        <w:t>’</w:t>
      </w:r>
      <w:r w:rsidR="00CC13A3" w:rsidRPr="00EA49B4">
        <w:rPr>
          <w:szCs w:val="32"/>
        </w:rPr>
        <w:t>aurai pas pour ennemi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Au milieu de toutes ses infortunes et de toutes ses fautes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sens que je ne soupire qu</w:t>
      </w:r>
      <w:r>
        <w:rPr>
          <w:szCs w:val="32"/>
        </w:rPr>
        <w:t>’</w:t>
      </w:r>
      <w:r w:rsidR="00CC13A3" w:rsidRPr="00EA49B4">
        <w:rPr>
          <w:szCs w:val="32"/>
        </w:rPr>
        <w:t>après son bien-être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</w:t>
      </w:r>
      <w:r>
        <w:rPr>
          <w:szCs w:val="32"/>
        </w:rPr>
        <w:t>’</w:t>
      </w:r>
      <w:r w:rsidR="00CC13A3" w:rsidRPr="00EA49B4">
        <w:rPr>
          <w:szCs w:val="32"/>
        </w:rPr>
        <w:t>il a été criminel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faut l</w:t>
      </w:r>
      <w:r>
        <w:rPr>
          <w:szCs w:val="32"/>
        </w:rPr>
        <w:t>’</w:t>
      </w:r>
      <w:r w:rsidR="00CC13A3" w:rsidRPr="00EA49B4">
        <w:rPr>
          <w:szCs w:val="32"/>
        </w:rPr>
        <w:t>imputer aux événements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dans d</w:t>
      </w:r>
      <w:r>
        <w:rPr>
          <w:szCs w:val="32"/>
        </w:rPr>
        <w:t>’</w:t>
      </w:r>
      <w:r w:rsidR="00CC13A3" w:rsidRPr="00EA49B4">
        <w:rPr>
          <w:szCs w:val="32"/>
        </w:rPr>
        <w:t>autres circonstances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les mêmes qualités l</w:t>
      </w:r>
      <w:r>
        <w:rPr>
          <w:szCs w:val="32"/>
        </w:rPr>
        <w:t>’</w:t>
      </w:r>
      <w:r w:rsidR="00CC13A3" w:rsidRPr="00EA49B4">
        <w:rPr>
          <w:szCs w:val="32"/>
        </w:rPr>
        <w:t>auraient appelé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 plutôt l</w:t>
      </w:r>
      <w:r>
        <w:rPr>
          <w:szCs w:val="32"/>
        </w:rPr>
        <w:t>’</w:t>
      </w:r>
      <w:r w:rsidR="00CC13A3" w:rsidRPr="00EA49B4">
        <w:rPr>
          <w:szCs w:val="32"/>
        </w:rPr>
        <w:t>ont appelé de fait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aux actes de la plus sublime bienfaisance</w:t>
      </w:r>
      <w:r>
        <w:rPr>
          <w:szCs w:val="32"/>
        </w:rPr>
        <w:t>. »</w:t>
      </w:r>
    </w:p>
    <w:p w14:paraId="26E4B900" w14:textId="06B500CB" w:rsidR="007D0B10" w:rsidRDefault="00CC13A3" w:rsidP="00CC13A3">
      <w:pPr>
        <w:rPr>
          <w:szCs w:val="32"/>
        </w:rPr>
      </w:pPr>
      <w:r w:rsidRPr="00EA49B4">
        <w:rPr>
          <w:szCs w:val="32"/>
        </w:rPr>
        <w:t>Sans doute que mes raisonnements étaient infiniment plus favorables à mon maître que ceux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on a coutume de faire en pareil cas sur les hommes désignés sous le nom de </w:t>
      </w:r>
      <w:r w:rsidRPr="00EA49B4">
        <w:rPr>
          <w:i/>
          <w:iCs/>
        </w:rPr>
        <w:t>grands criminels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 pas de quoi s</w:t>
      </w:r>
      <w:r w:rsidR="007D0B10">
        <w:rPr>
          <w:szCs w:val="32"/>
        </w:rPr>
        <w:t>’</w:t>
      </w:r>
      <w:r w:rsidRPr="00EA49B4">
        <w:rPr>
          <w:szCs w:val="32"/>
        </w:rPr>
        <w:t>en étonner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</w:t>
      </w:r>
      <w:r w:rsidR="007D0B10">
        <w:rPr>
          <w:szCs w:val="32"/>
        </w:rPr>
        <w:t>’</w:t>
      </w:r>
      <w:r w:rsidRPr="00EA49B4">
        <w:rPr>
          <w:szCs w:val="32"/>
        </w:rPr>
        <w:t>on considère que moi-même je venais de fouler aux pieds les limites du devoir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telles qu</w:t>
      </w:r>
      <w:r w:rsidR="007D0B10">
        <w:rPr>
          <w:szCs w:val="32"/>
        </w:rPr>
        <w:t>’</w:t>
      </w:r>
      <w:r w:rsidRPr="00EA49B4">
        <w:rPr>
          <w:szCs w:val="32"/>
        </w:rPr>
        <w:t>elles sont établies dans la société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par conséquent je pouvais éprouver pour les autres coupables une commisération de sympathie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Ajoutez à cela que dans le principe </w:t>
      </w:r>
      <w:r w:rsidR="007D0B10">
        <w:rPr>
          <w:szCs w:val="32"/>
        </w:rPr>
        <w:t>M. </w:t>
      </w:r>
      <w:r w:rsidRPr="00EA49B4">
        <w:rPr>
          <w:szCs w:val="32"/>
        </w:rPr>
        <w:t>Falkland m</w:t>
      </w:r>
      <w:r w:rsidR="007D0B10">
        <w:rPr>
          <w:szCs w:val="32"/>
        </w:rPr>
        <w:t>’</w:t>
      </w:r>
      <w:r w:rsidRPr="00EA49B4">
        <w:rPr>
          <w:szCs w:val="32"/>
        </w:rPr>
        <w:t>était apparu comme une divinité bienfaisante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observé à loisir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avec une attention minutieuse qui ne pouvait me tromper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excellentes qualités de son cœur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trouvais en lui l</w:t>
      </w:r>
      <w:r w:rsidR="007D0B10">
        <w:rPr>
          <w:szCs w:val="32"/>
        </w:rPr>
        <w:t>’</w:t>
      </w:r>
      <w:r w:rsidRPr="00EA49B4">
        <w:rPr>
          <w:szCs w:val="32"/>
        </w:rPr>
        <w:t>homme le plus accompli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nulle comparaison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</w:t>
      </w:r>
      <w:r w:rsidR="007D0B10">
        <w:rPr>
          <w:szCs w:val="32"/>
        </w:rPr>
        <w:t>’</w:t>
      </w:r>
      <w:r w:rsidRPr="00EA49B4">
        <w:rPr>
          <w:szCs w:val="32"/>
        </w:rPr>
        <w:t>eusse jamais rencontré</w:t>
      </w:r>
      <w:r w:rsidR="007D0B10">
        <w:rPr>
          <w:szCs w:val="32"/>
        </w:rPr>
        <w:t>.</w:t>
      </w:r>
    </w:p>
    <w:p w14:paraId="434C6A6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la première impression de terreur qui m</w:t>
      </w:r>
      <w:r w:rsidR="007D0B10">
        <w:rPr>
          <w:szCs w:val="32"/>
        </w:rPr>
        <w:t>’</w:t>
      </w:r>
      <w:r w:rsidRPr="00EA49B4">
        <w:rPr>
          <w:szCs w:val="32"/>
        </w:rPr>
        <w:t>avait frappé fût considérablement adoucie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situation ne laissait pas d</w:t>
      </w:r>
      <w:r w:rsidR="007D0B10">
        <w:rPr>
          <w:szCs w:val="32"/>
        </w:rPr>
        <w:t>’</w:t>
      </w:r>
      <w:r w:rsidRPr="00EA49B4">
        <w:rPr>
          <w:szCs w:val="32"/>
        </w:rPr>
        <w:t>être encore fort misérable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contentement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sécurité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douce insouciance de la jeunesse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avaient abandonné pour jamais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Une voix inexorable répétait sans cesse à mon oreille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à celle de Macbeth</w:t>
      </w:r>
      <w:r w:rsidR="007D0B10">
        <w:rPr>
          <w:szCs w:val="32"/>
        </w:rPr>
        <w:t xml:space="preserve"> : </w:t>
      </w:r>
      <w:r w:rsidRPr="00EA49B4">
        <w:rPr>
          <w:i/>
          <w:iCs/>
        </w:rPr>
        <w:t>Plus de</w:t>
      </w:r>
      <w:r w:rsidRPr="00EA49B4">
        <w:rPr>
          <w:szCs w:val="32"/>
        </w:rPr>
        <w:t xml:space="preserve"> </w:t>
      </w:r>
      <w:r w:rsidRPr="00EA49B4">
        <w:rPr>
          <w:i/>
          <w:iCs/>
        </w:rPr>
        <w:t>sommeil pour toi</w:t>
      </w:r>
      <w:r w:rsidR="007D0B10">
        <w:rPr>
          <w:i/>
          <w:iCs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tourmenté par le poids d</w:t>
      </w:r>
      <w:r w:rsidR="007D0B10">
        <w:rPr>
          <w:szCs w:val="32"/>
        </w:rPr>
        <w:t>’</w:t>
      </w:r>
      <w:r w:rsidRPr="00EA49B4">
        <w:rPr>
          <w:szCs w:val="32"/>
        </w:rPr>
        <w:t>un secret qui devait à jamais peser sur mon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 sentiment était pour moi la source d</w:t>
      </w:r>
      <w:r w:rsidR="007D0B10">
        <w:rPr>
          <w:szCs w:val="32"/>
        </w:rPr>
        <w:t>’</w:t>
      </w:r>
      <w:r w:rsidRPr="00EA49B4">
        <w:rPr>
          <w:szCs w:val="32"/>
        </w:rPr>
        <w:t>une mélancolie continuelle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étais rendu prisonnier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sens le plus intolérable de ce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cela pour des années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le reste de ma vie peut-être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supposant même ma prudence et ma discrétion infaillibles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étais condamné à sentir constamment à mes côtés un surveillant </w:t>
      </w:r>
      <w:r w:rsidRPr="00EA49B4">
        <w:rPr>
          <w:szCs w:val="32"/>
        </w:rPr>
        <w:lastRenderedPageBreak/>
        <w:t>vigilant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infatigable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cesse éveillé par le cri de sa conscience coupable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cesse animé par le ressentiment des moyens inexcusables par lesquels j</w:t>
      </w:r>
      <w:r w:rsidR="007D0B10">
        <w:rPr>
          <w:szCs w:val="32"/>
        </w:rPr>
        <w:t>’</w:t>
      </w:r>
      <w:r w:rsidRPr="00EA49B4">
        <w:rPr>
          <w:szCs w:val="32"/>
        </w:rPr>
        <w:t>avais arraché son affreux secret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disposé au moindre caprice à prononcer en maître absolu sur tout ce que j</w:t>
      </w:r>
      <w:r w:rsidR="007D0B10">
        <w:rPr>
          <w:szCs w:val="32"/>
        </w:rPr>
        <w:t>’</w:t>
      </w:r>
      <w:r w:rsidRPr="00EA49B4">
        <w:rPr>
          <w:szCs w:val="32"/>
        </w:rPr>
        <w:t>avais de plus cher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rien que la vigilance d</w:t>
      </w:r>
      <w:r w:rsidR="007D0B10">
        <w:rPr>
          <w:szCs w:val="32"/>
        </w:rPr>
        <w:t>’</w:t>
      </w:r>
      <w:r w:rsidRPr="00EA49B4">
        <w:rPr>
          <w:szCs w:val="32"/>
        </w:rPr>
        <w:t>un despotisme public et organisé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comparée à celle qu</w:t>
      </w:r>
      <w:r w:rsidR="007D0B10">
        <w:rPr>
          <w:szCs w:val="32"/>
        </w:rPr>
        <w:t>’</w:t>
      </w:r>
      <w:r w:rsidRPr="00EA49B4">
        <w:rPr>
          <w:szCs w:val="32"/>
        </w:rPr>
        <w:t>aiguillonnent ainsi les passions les plus actives d</w:t>
      </w:r>
      <w:r w:rsidR="007D0B10">
        <w:rPr>
          <w:szCs w:val="32"/>
        </w:rPr>
        <w:t>’</w:t>
      </w:r>
      <w:r w:rsidRPr="00EA49B4">
        <w:rPr>
          <w:szCs w:val="32"/>
        </w:rPr>
        <w:t>une âme inquiète et jalouse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savais quel refuge implorer contre un pareil genre de persécution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osais ni fuir l</w:t>
      </w:r>
      <w:r w:rsidR="007D0B10">
        <w:rPr>
          <w:szCs w:val="32"/>
        </w:rPr>
        <w:t>’</w:t>
      </w:r>
      <w:r w:rsidRPr="00EA49B4">
        <w:rPr>
          <w:szCs w:val="32"/>
        </w:rPr>
        <w:t>œil de mon observateur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rester exposé à sa sinistre vigilance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fus bercé d</w:t>
      </w:r>
      <w:r w:rsidR="007D0B10">
        <w:rPr>
          <w:szCs w:val="32"/>
        </w:rPr>
        <w:t>’</w:t>
      </w:r>
      <w:r w:rsidRPr="00EA49B4">
        <w:rPr>
          <w:szCs w:val="32"/>
        </w:rPr>
        <w:t>abord jusqu</w:t>
      </w:r>
      <w:r w:rsidR="007D0B10">
        <w:rPr>
          <w:szCs w:val="32"/>
        </w:rPr>
        <w:t>’</w:t>
      </w:r>
      <w:r w:rsidRPr="00EA49B4">
        <w:rPr>
          <w:szCs w:val="32"/>
        </w:rPr>
        <w:t>à un certain point par des idées de sécurité jusqu</w:t>
      </w:r>
      <w:r w:rsidR="007D0B10">
        <w:rPr>
          <w:szCs w:val="32"/>
        </w:rPr>
        <w:t>’</w:t>
      </w:r>
      <w:r w:rsidRPr="00EA49B4">
        <w:rPr>
          <w:szCs w:val="32"/>
        </w:rPr>
        <w:t>au bord du précipice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ne se passa guère de temps sans que je fusse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toute heure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averti de ma véritable position par mille circonstances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Parmi les plus mémorables sont celles que je vais rapporter</w:t>
      </w:r>
      <w:r w:rsidR="007D0B10">
        <w:rPr>
          <w:szCs w:val="32"/>
        </w:rPr>
        <w:t>.</w:t>
      </w:r>
    </w:p>
    <w:p w14:paraId="1E33DFC8" w14:textId="2F9A08B2" w:rsidR="00CC13A3" w:rsidRPr="00EA49B4" w:rsidRDefault="00CC13A3" w:rsidP="00CC13A3">
      <w:pPr>
        <w:rPr>
          <w:szCs w:val="32"/>
        </w:rPr>
      </w:pPr>
    </w:p>
    <w:p w14:paraId="471CB2F4" w14:textId="77777777" w:rsidR="00CC13A3" w:rsidRPr="00EA49B4" w:rsidRDefault="00CC13A3" w:rsidP="007D0B10">
      <w:pPr>
        <w:pStyle w:val="Titre1"/>
      </w:pPr>
      <w:bookmarkStart w:id="22" w:name="_Toc194843911"/>
      <w:r w:rsidRPr="00EA49B4">
        <w:lastRenderedPageBreak/>
        <w:t>XIX</w:t>
      </w:r>
      <w:bookmarkEnd w:id="22"/>
    </w:p>
    <w:p w14:paraId="608ACD2C" w14:textId="23A18160" w:rsidR="007D0B10" w:rsidRDefault="00CC13A3" w:rsidP="00CC13A3">
      <w:pPr>
        <w:rPr>
          <w:szCs w:val="32"/>
        </w:rPr>
      </w:pP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y avait pas longtemps que </w:t>
      </w:r>
      <w:r w:rsidR="007D0B10">
        <w:rPr>
          <w:szCs w:val="32"/>
        </w:rPr>
        <w:t>M. </w:t>
      </w:r>
      <w:r w:rsidRPr="00EA49B4">
        <w:rPr>
          <w:szCs w:val="32"/>
        </w:rPr>
        <w:t>Falkland m</w:t>
      </w:r>
      <w:r w:rsidR="007D0B10">
        <w:rPr>
          <w:szCs w:val="32"/>
        </w:rPr>
        <w:t>’</w:t>
      </w:r>
      <w:r w:rsidRPr="00EA49B4">
        <w:rPr>
          <w:szCs w:val="32"/>
        </w:rPr>
        <w:t>avait fait cette fatale confidence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lorsque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frère aîné qu</w:t>
      </w:r>
      <w:r w:rsidR="007D0B10">
        <w:rPr>
          <w:szCs w:val="32"/>
        </w:rPr>
        <w:t>’</w:t>
      </w:r>
      <w:r w:rsidRPr="00EA49B4">
        <w:rPr>
          <w:szCs w:val="32"/>
        </w:rPr>
        <w:t>il avait du côté de sa mère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vint faire une résidence de quelques jours dans notre maison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une circonstance opposée aux habitudes et aux inclinations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je l</w:t>
      </w:r>
      <w:r w:rsidR="007D0B10">
        <w:rPr>
          <w:szCs w:val="32"/>
        </w:rPr>
        <w:t>’</w:t>
      </w:r>
      <w:r w:rsidRPr="00EA49B4">
        <w:rPr>
          <w:szCs w:val="32"/>
        </w:rPr>
        <w:t>ai déjà dit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avait rompu depuis longtemps tout commerce de visites avec ses voisins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se refusait toute espèce d</w:t>
      </w:r>
      <w:r w:rsidR="007D0B10">
        <w:rPr>
          <w:szCs w:val="32"/>
        </w:rPr>
        <w:t>’</w:t>
      </w:r>
      <w:r w:rsidRPr="00EA49B4">
        <w:rPr>
          <w:szCs w:val="32"/>
        </w:rPr>
        <w:t>amusement et de distraction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fuyait la société des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ne se trouvait jamais assez enseveli dans l</w:t>
      </w:r>
      <w:r w:rsidR="007D0B10">
        <w:rPr>
          <w:szCs w:val="32"/>
        </w:rPr>
        <w:t>’</w:t>
      </w:r>
      <w:r w:rsidRPr="00EA49B4">
        <w:rPr>
          <w:szCs w:val="32"/>
        </w:rPr>
        <w:t>obscurité et la solitude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un homme ferme dans ses résolutions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plan de conduite 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presque toutes les circonstances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exécution assez facile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pas possible à </w:t>
      </w:r>
      <w:r w:rsidR="007D0B10">
        <w:rPr>
          <w:szCs w:val="32"/>
        </w:rPr>
        <w:t>M. </w:t>
      </w:r>
      <w:r w:rsidRPr="00EA49B4">
        <w:rPr>
          <w:szCs w:val="32"/>
        </w:rPr>
        <w:t>Falkland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éviter la visite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gentilhomme arrivait du continent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il avait fait un séjour de plusieurs années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avait demandé à son frère un appartement jusqu</w:t>
      </w:r>
      <w:r w:rsidR="007D0B10">
        <w:rPr>
          <w:szCs w:val="32"/>
        </w:rPr>
        <w:t>’</w:t>
      </w:r>
      <w:r w:rsidRPr="00EA49B4">
        <w:rPr>
          <w:szCs w:val="32"/>
        </w:rPr>
        <w:t>à ce que sa propre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était à trente milles de 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fût en état de le recevoir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avait fait cette demande avec un ton d</w:t>
      </w:r>
      <w:r w:rsidR="007D0B10">
        <w:rPr>
          <w:szCs w:val="32"/>
        </w:rPr>
        <w:t>’</w:t>
      </w:r>
      <w:r w:rsidRPr="00EA49B4">
        <w:rPr>
          <w:szCs w:val="32"/>
        </w:rPr>
        <w:t>assurance qui n</w:t>
      </w:r>
      <w:r w:rsidR="007D0B10">
        <w:rPr>
          <w:szCs w:val="32"/>
        </w:rPr>
        <w:t>’</w:t>
      </w:r>
      <w:r w:rsidRPr="00EA49B4">
        <w:rPr>
          <w:szCs w:val="32"/>
        </w:rPr>
        <w:t>admettait guère la possibilité d</w:t>
      </w:r>
      <w:r w:rsidR="007D0B10">
        <w:rPr>
          <w:szCs w:val="32"/>
        </w:rPr>
        <w:t>’</w:t>
      </w:r>
      <w:r w:rsidRPr="00EA49B4">
        <w:rPr>
          <w:szCs w:val="32"/>
        </w:rPr>
        <w:t>un refus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Tout ce que put dire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que l</w:t>
      </w:r>
      <w:r w:rsidR="007D0B10">
        <w:rPr>
          <w:szCs w:val="32"/>
        </w:rPr>
        <w:t>’</w:t>
      </w:r>
      <w:r w:rsidRPr="00EA49B4">
        <w:rPr>
          <w:szCs w:val="32"/>
        </w:rPr>
        <w:t>état de sa santé et de son humeur était tel qu</w:t>
      </w:r>
      <w:r w:rsidR="007D0B10">
        <w:rPr>
          <w:szCs w:val="32"/>
        </w:rPr>
        <w:t>’</w:t>
      </w:r>
      <w:r w:rsidRPr="00EA49B4">
        <w:rPr>
          <w:szCs w:val="32"/>
        </w:rPr>
        <w:t>il avait à craindre qu</w:t>
      </w:r>
      <w:r w:rsidR="007D0B10">
        <w:rPr>
          <w:szCs w:val="32"/>
        </w:rPr>
        <w:t>’</w:t>
      </w:r>
      <w:r w:rsidRPr="00EA49B4">
        <w:rPr>
          <w:szCs w:val="32"/>
        </w:rPr>
        <w:t>un séjour dans sa maison ne fût fort peu agréable à son frère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de son côté</w:t>
      </w:r>
      <w:r w:rsidR="007D0B10">
        <w:rPr>
          <w:szCs w:val="32"/>
        </w:rPr>
        <w:t>, 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imaginant qu</w:t>
      </w:r>
      <w:r w:rsidR="007D0B10">
        <w:rPr>
          <w:szCs w:val="32"/>
        </w:rPr>
        <w:t>’</w:t>
      </w:r>
      <w:r w:rsidRPr="00EA49B4">
        <w:rPr>
          <w:szCs w:val="32"/>
        </w:rPr>
        <w:t>un pareil genre d</w:t>
      </w:r>
      <w:r w:rsidR="007D0B10">
        <w:rPr>
          <w:szCs w:val="32"/>
        </w:rPr>
        <w:t>’</w:t>
      </w:r>
      <w:r w:rsidRPr="00EA49B4">
        <w:rPr>
          <w:szCs w:val="32"/>
        </w:rPr>
        <w:t>indisposition était de nature à augmenter à proportion du peu de résistance qu</w:t>
      </w:r>
      <w:r w:rsidR="007D0B10">
        <w:rPr>
          <w:szCs w:val="32"/>
        </w:rPr>
        <w:t>’</w:t>
      </w:r>
      <w:r w:rsidRPr="00EA49B4">
        <w:rPr>
          <w:szCs w:val="32"/>
        </w:rPr>
        <w:t>on lui opposait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espéra que sa compagnie engagerait </w:t>
      </w:r>
      <w:r w:rsidR="007D0B10">
        <w:rPr>
          <w:szCs w:val="32"/>
        </w:rPr>
        <w:t>M. </w:t>
      </w:r>
      <w:r w:rsidRPr="00EA49B4">
        <w:rPr>
          <w:szCs w:val="32"/>
        </w:rPr>
        <w:t>Falkland à se relâcher de ses habitudes solitaires</w:t>
      </w:r>
      <w:r w:rsidR="007D0B10">
        <w:rPr>
          <w:szCs w:val="32"/>
        </w:rPr>
        <w:t>. 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insista plus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aurait pas voulu marquer de froideur à un parent pour lequel il avait une estime particulière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gêné par la crainte de laisser entrevoir ses véritables motifs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osa pas pousser plus loin ses objections</w:t>
      </w:r>
      <w:r w:rsidR="007D0B10">
        <w:rPr>
          <w:szCs w:val="32"/>
        </w:rPr>
        <w:t>.</w:t>
      </w:r>
    </w:p>
    <w:p w14:paraId="0E4227B9" w14:textId="6E9111BE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Sous bien des rapports</w:t>
      </w:r>
      <w:r w:rsidR="007D0B10">
        <w:rPr>
          <w:szCs w:val="32"/>
        </w:rPr>
        <w:t>, M. </w:t>
      </w:r>
      <w:r w:rsidRPr="00EA49B4">
        <w:rPr>
          <w:szCs w:val="32"/>
        </w:rPr>
        <w:t>Forester était l</w:t>
      </w:r>
      <w:r w:rsidR="007D0B10">
        <w:rPr>
          <w:szCs w:val="32"/>
        </w:rPr>
        <w:t>’</w:t>
      </w:r>
      <w:r w:rsidRPr="00EA49B4">
        <w:rPr>
          <w:szCs w:val="32"/>
        </w:rPr>
        <w:t>opposé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seul aspect indiquait la singularité de son caractère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Ses yeux étaient enfoncés sous un front proéminent et d</w:t>
      </w:r>
      <w:r w:rsidR="007D0B10">
        <w:rPr>
          <w:szCs w:val="32"/>
        </w:rPr>
        <w:t>’</w:t>
      </w:r>
      <w:r w:rsidRPr="00EA49B4">
        <w:rPr>
          <w:szCs w:val="32"/>
        </w:rPr>
        <w:t>épais sourcils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visage était court et angulaire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son teint basané et ses traits durs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beaucoup vu le monde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à en juger par la rondeur et la simplicité de ses manières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aurait pu croire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jamais sorti du coin de son feu</w:t>
      </w:r>
      <w:r w:rsidR="007D0B10">
        <w:rPr>
          <w:szCs w:val="32"/>
        </w:rPr>
        <w:t>.</w:t>
      </w:r>
    </w:p>
    <w:p w14:paraId="1BA25A5A" w14:textId="3973121C" w:rsidR="007D0B10" w:rsidRDefault="00CC13A3" w:rsidP="00CC13A3">
      <w:pPr>
        <w:rPr>
          <w:szCs w:val="32"/>
        </w:rPr>
      </w:pPr>
      <w:r w:rsidRPr="00EA49B4">
        <w:rPr>
          <w:szCs w:val="32"/>
        </w:rPr>
        <w:t>Son humeur était aigre et pétulante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on s</w:t>
      </w:r>
      <w:r w:rsidR="007D0B10">
        <w:rPr>
          <w:szCs w:val="32"/>
        </w:rPr>
        <w:t>’</w:t>
      </w:r>
      <w:r w:rsidRPr="00EA49B4">
        <w:rPr>
          <w:szCs w:val="32"/>
        </w:rPr>
        <w:t>étonnait de le voir s</w:t>
      </w:r>
      <w:r w:rsidR="007D0B10">
        <w:rPr>
          <w:szCs w:val="32"/>
        </w:rPr>
        <w:t>’</w:t>
      </w:r>
      <w:r w:rsidRPr="00EA49B4">
        <w:rPr>
          <w:szCs w:val="32"/>
        </w:rPr>
        <w:t>offenser tout à coup d</w:t>
      </w:r>
      <w:r w:rsidR="007D0B10">
        <w:rPr>
          <w:szCs w:val="32"/>
        </w:rPr>
        <w:t>’</w:t>
      </w:r>
      <w:r w:rsidRPr="00EA49B4">
        <w:rPr>
          <w:szCs w:val="32"/>
        </w:rPr>
        <w:t>une bagatelle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relever durement l</w:t>
      </w:r>
      <w:r w:rsidR="007D0B10">
        <w:rPr>
          <w:szCs w:val="32"/>
        </w:rPr>
        <w:t>’</w:t>
      </w:r>
      <w:r w:rsidRPr="00EA49B4">
        <w:rPr>
          <w:szCs w:val="32"/>
        </w:rPr>
        <w:t>erreur qui le choquait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pour vous humilier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égard pour votre sensibilité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ces cas-là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regardait la peur d</w:t>
      </w:r>
      <w:r w:rsidR="007D0B10">
        <w:rPr>
          <w:szCs w:val="32"/>
        </w:rPr>
        <w:t>’</w:t>
      </w:r>
      <w:r w:rsidRPr="00EA49B4">
        <w:rPr>
          <w:szCs w:val="32"/>
        </w:rPr>
        <w:t>une remontrance comme une lâcheté qu</w:t>
      </w:r>
      <w:r w:rsidR="007D0B10">
        <w:rPr>
          <w:szCs w:val="32"/>
        </w:rPr>
        <w:t>’</w:t>
      </w:r>
      <w:r w:rsidRPr="00EA49B4">
        <w:rPr>
          <w:szCs w:val="32"/>
        </w:rPr>
        <w:t>il fallait étouffer sans ménagement et sans indulgence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c</w:t>
      </w:r>
      <w:r w:rsidR="007D0B10">
        <w:rPr>
          <w:szCs w:val="32"/>
        </w:rPr>
        <w:t>’</w:t>
      </w:r>
      <w:r w:rsidRPr="00EA49B4">
        <w:rPr>
          <w:szCs w:val="32"/>
        </w:rPr>
        <w:t>est l</w:t>
      </w:r>
      <w:r w:rsidR="007D0B10">
        <w:rPr>
          <w:szCs w:val="32"/>
        </w:rPr>
        <w:t>’</w:t>
      </w:r>
      <w:r w:rsidRPr="00EA49B4">
        <w:rPr>
          <w:szCs w:val="32"/>
        </w:rPr>
        <w:t>usage chez les hommes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formé une manière de penser conforme à cette bizarrerie d</w:t>
      </w:r>
      <w:r w:rsidR="007D0B10">
        <w:rPr>
          <w:szCs w:val="32"/>
        </w:rPr>
        <w:t>’</w:t>
      </w:r>
      <w:r w:rsidRPr="00EA49B4">
        <w:rPr>
          <w:szCs w:val="32"/>
        </w:rPr>
        <w:t>humeur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prétendait qu</w:t>
      </w:r>
      <w:r w:rsidR="007D0B10">
        <w:rPr>
          <w:szCs w:val="32"/>
        </w:rPr>
        <w:t>’</w:t>
      </w:r>
      <w:r w:rsidRPr="00EA49B4">
        <w:rPr>
          <w:szCs w:val="32"/>
        </w:rPr>
        <w:t>on devait dissimuler l</w:t>
      </w:r>
      <w:r w:rsidR="007D0B10">
        <w:rPr>
          <w:szCs w:val="32"/>
        </w:rPr>
        <w:t>’</w:t>
      </w:r>
      <w:r w:rsidRPr="00EA49B4">
        <w:rPr>
          <w:szCs w:val="32"/>
        </w:rPr>
        <w:t>affection qu</w:t>
      </w:r>
      <w:r w:rsidR="007D0B10">
        <w:rPr>
          <w:szCs w:val="32"/>
        </w:rPr>
        <w:t>’</w:t>
      </w:r>
      <w:r w:rsidRPr="00EA49B4">
        <w:rPr>
          <w:szCs w:val="32"/>
        </w:rPr>
        <w:t>on avait pour quelqu</w:t>
      </w:r>
      <w:r w:rsidR="007D0B10">
        <w:rPr>
          <w:szCs w:val="32"/>
        </w:rPr>
        <w:t>’</w:t>
      </w:r>
      <w:r w:rsidRPr="00EA49B4">
        <w:rPr>
          <w:szCs w:val="32"/>
        </w:rPr>
        <w:t>un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telle sorte qu</w:t>
      </w:r>
      <w:r w:rsidR="007D0B10">
        <w:rPr>
          <w:szCs w:val="32"/>
        </w:rPr>
        <w:t>’</w:t>
      </w:r>
      <w:r w:rsidRPr="00EA49B4">
        <w:rPr>
          <w:szCs w:val="32"/>
        </w:rPr>
        <w:t>on lui rendît des services réels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en prenant bien garde de lui donner un avantage en trahissant la partialité qu</w:t>
      </w:r>
      <w:r w:rsidR="007D0B10">
        <w:rPr>
          <w:szCs w:val="32"/>
        </w:rPr>
        <w:t>’</w:t>
      </w:r>
      <w:r w:rsidRPr="00EA49B4">
        <w:rPr>
          <w:szCs w:val="32"/>
        </w:rPr>
        <w:t>il inspirait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Sous cet extérieur peu engageant</w:t>
      </w:r>
      <w:r w:rsidR="007D0B10">
        <w:rPr>
          <w:szCs w:val="32"/>
        </w:rPr>
        <w:t>, M. </w:t>
      </w:r>
      <w:r w:rsidRPr="00EA49B4">
        <w:rPr>
          <w:szCs w:val="32"/>
        </w:rPr>
        <w:t>Forester cachait un cœur bon et généreux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le jugeait mal au premier abord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gagnait beaucoup à être connu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Bientôt sa rudesse ne paraissait plus qu</w:t>
      </w:r>
      <w:r w:rsidR="007D0B10">
        <w:rPr>
          <w:szCs w:val="32"/>
        </w:rPr>
        <w:t>’</w:t>
      </w:r>
      <w:r w:rsidRPr="00EA49B4">
        <w:rPr>
          <w:szCs w:val="32"/>
        </w:rPr>
        <w:t>une habitude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son bon sens et sa bienveillance l</w:t>
      </w:r>
      <w:r w:rsidR="007D0B10">
        <w:rPr>
          <w:szCs w:val="32"/>
        </w:rPr>
        <w:t>’</w:t>
      </w:r>
      <w:r w:rsidRPr="00EA49B4">
        <w:rPr>
          <w:szCs w:val="32"/>
        </w:rPr>
        <w:t>emportaient sur ses défauts dans le souvenir de ses amis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Lorsqu</w:t>
      </w:r>
      <w:r w:rsidR="007D0B10">
        <w:rPr>
          <w:szCs w:val="32"/>
        </w:rPr>
        <w:t>’</w:t>
      </w:r>
      <w:r w:rsidRPr="00EA49B4">
        <w:rPr>
          <w:szCs w:val="32"/>
        </w:rPr>
        <w:t>il daignait mettre de côté ses demi-phrases brusques et mordantes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 conversation devenait facile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amusante et instructive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savait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 heureux choix d</w:t>
      </w:r>
      <w:r w:rsidR="007D0B10">
        <w:rPr>
          <w:szCs w:val="32"/>
        </w:rPr>
        <w:t>’</w:t>
      </w:r>
      <w:r w:rsidRPr="00EA49B4">
        <w:rPr>
          <w:szCs w:val="32"/>
        </w:rPr>
        <w:t>expressions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faire ressortir la finesse de son observation et la force de son jugement</w:t>
      </w:r>
      <w:r w:rsidR="007D0B10">
        <w:rPr>
          <w:szCs w:val="32"/>
        </w:rPr>
        <w:t>.</w:t>
      </w:r>
    </w:p>
    <w:p w14:paraId="0C3CBCAD" w14:textId="28B8B3E1" w:rsidR="007D0B10" w:rsidRDefault="00CC13A3" w:rsidP="00CC13A3">
      <w:pPr>
        <w:rPr>
          <w:szCs w:val="32"/>
        </w:rPr>
      </w:pPr>
      <w:r w:rsidRPr="00EA49B4">
        <w:rPr>
          <w:szCs w:val="32"/>
        </w:rPr>
        <w:t>Les particularités du caractère de ce gentilhomme ne manquèrent pas de se manifester dans la nouvelle maison où il se trouva introduit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Étant naturellement bienveillant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il fut bientôt vivement touché de la situation malheureuse de son </w:t>
      </w:r>
      <w:r w:rsidRPr="00EA49B4">
        <w:rPr>
          <w:szCs w:val="32"/>
        </w:rPr>
        <w:lastRenderedPageBreak/>
        <w:t>parent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fit tout ce qu</w:t>
      </w:r>
      <w:r w:rsidR="007D0B10">
        <w:rPr>
          <w:szCs w:val="32"/>
        </w:rPr>
        <w:t>’</w:t>
      </w:r>
      <w:r w:rsidRPr="00EA49B4">
        <w:rPr>
          <w:szCs w:val="32"/>
        </w:rPr>
        <w:t>il put pour y porter remède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y avait de la rudesse et de la gaucherie dans ses tentatives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cette douce éloquence de l</w:t>
      </w:r>
      <w:r w:rsidR="007D0B10">
        <w:rPr>
          <w:szCs w:val="32"/>
        </w:rPr>
        <w:t>’</w:t>
      </w:r>
      <w:r w:rsidRPr="00EA49B4">
        <w:rPr>
          <w:szCs w:val="32"/>
        </w:rPr>
        <w:t>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qui fût peut-être parvenue à arracher pendant quelques moments </w:t>
      </w:r>
      <w:r w:rsidR="007D0B10">
        <w:rPr>
          <w:szCs w:val="32"/>
        </w:rPr>
        <w:t>M. </w:t>
      </w:r>
      <w:r w:rsidRPr="00EA49B4">
        <w:rPr>
          <w:szCs w:val="32"/>
        </w:rPr>
        <w:t>Falkland à ses angoisses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exhortait son hôte à se faire une raison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s</w:t>
      </w:r>
      <w:r w:rsidR="007D0B10">
        <w:rPr>
          <w:szCs w:val="32"/>
        </w:rPr>
        <w:t>’</w:t>
      </w:r>
      <w:r w:rsidRPr="00EA49B4">
        <w:rPr>
          <w:szCs w:val="32"/>
        </w:rPr>
        <w:t>armer de courage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prendre le dessus sur le maudit démon qui le subjuguait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 ton de ces exhortations ne trouvait pas de cordes à son unisson dans le cœur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assez d</w:t>
      </w:r>
      <w:r w:rsidR="007D0B10">
        <w:rPr>
          <w:szCs w:val="32"/>
        </w:rPr>
        <w:t>’</w:t>
      </w:r>
      <w:r w:rsidRPr="00EA49B4">
        <w:rPr>
          <w:szCs w:val="32"/>
        </w:rPr>
        <w:t>adresse pour faire pénétrer la conviction dans un jugement aussi fortement obsédé par l</w:t>
      </w:r>
      <w:r w:rsidR="007D0B10">
        <w:rPr>
          <w:szCs w:val="32"/>
        </w:rPr>
        <w:t>’</w:t>
      </w:r>
      <w:r w:rsidRPr="00EA49B4">
        <w:rPr>
          <w:szCs w:val="32"/>
        </w:rPr>
        <w:t>erreur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un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avoir tenté sur ce cœur malade tout ce que sa tendresse put lui suggérer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retira toutes ses batteries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murmurant de son peu de succès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plutôt mécontent de l</w:t>
      </w:r>
      <w:r w:rsidR="007D0B10">
        <w:rPr>
          <w:szCs w:val="32"/>
        </w:rPr>
        <w:t>’</w:t>
      </w:r>
      <w:r w:rsidRPr="00EA49B4">
        <w:rPr>
          <w:szCs w:val="32"/>
        </w:rPr>
        <w:t>impuissance de ses efforts que piqué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obstination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affection pour celui-ci n</w:t>
      </w:r>
      <w:r w:rsidR="007D0B10">
        <w:rPr>
          <w:szCs w:val="32"/>
        </w:rPr>
        <w:t>’</w:t>
      </w:r>
      <w:r w:rsidRPr="00EA49B4">
        <w:rPr>
          <w:szCs w:val="32"/>
        </w:rPr>
        <w:t>en souffrit aucune diminution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éprouvait une peine réelle de lui avoir fait si peu de bien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cette rencontre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deux parties rendirent réciproquement justice à leur mérite respectif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même temps que la disparité d</w:t>
      </w:r>
      <w:r w:rsidR="007D0B10">
        <w:rPr>
          <w:szCs w:val="32"/>
        </w:rPr>
        <w:t>’</w:t>
      </w:r>
      <w:r w:rsidRPr="00EA49B4">
        <w:rPr>
          <w:szCs w:val="32"/>
        </w:rPr>
        <w:t>humeur s</w:t>
      </w:r>
      <w:r w:rsidR="007D0B10">
        <w:rPr>
          <w:szCs w:val="32"/>
        </w:rPr>
        <w:t>’</w:t>
      </w:r>
      <w:r w:rsidRPr="00EA49B4">
        <w:rPr>
          <w:szCs w:val="32"/>
        </w:rPr>
        <w:t>opposait à ce qu</w:t>
      </w:r>
      <w:r w:rsidR="007D0B10">
        <w:rPr>
          <w:szCs w:val="32"/>
        </w:rPr>
        <w:t>’</w:t>
      </w:r>
      <w:r w:rsidRPr="00EA49B4">
        <w:rPr>
          <w:szCs w:val="32"/>
        </w:rPr>
        <w:t>il pût en résulter le moindre effet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y avait-il un seul point de contact dans leurs caractères</w:t>
      </w:r>
      <w:r w:rsidR="007D0B10">
        <w:rPr>
          <w:szCs w:val="32"/>
        </w:rPr>
        <w:t>. M. </w:t>
      </w:r>
      <w:r w:rsidRPr="00EA49B4">
        <w:rPr>
          <w:szCs w:val="32"/>
        </w:rPr>
        <w:t>Forester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était pas dans le cas de causer jamais à </w:t>
      </w:r>
      <w:r w:rsidR="007D0B10">
        <w:rPr>
          <w:szCs w:val="32"/>
        </w:rPr>
        <w:t>M. </w:t>
      </w:r>
      <w:r w:rsidRPr="00EA49B4">
        <w:rPr>
          <w:szCs w:val="32"/>
        </w:rPr>
        <w:t>Falkland ce degré de plaisir ou de peine qui fait sortir l</w:t>
      </w:r>
      <w:r w:rsidR="007D0B10">
        <w:rPr>
          <w:szCs w:val="32"/>
        </w:rPr>
        <w:t>’</w:t>
      </w:r>
      <w:r w:rsidRPr="00EA49B4">
        <w:rPr>
          <w:szCs w:val="32"/>
        </w:rPr>
        <w:t>âme de sa tranquillité et peut lui faire perdre un moment l</w:t>
      </w:r>
      <w:r w:rsidR="007D0B10">
        <w:rPr>
          <w:szCs w:val="32"/>
        </w:rPr>
        <w:t>’</w:t>
      </w:r>
      <w:r w:rsidRPr="00EA49B4">
        <w:rPr>
          <w:szCs w:val="32"/>
        </w:rPr>
        <w:t>empire d</w:t>
      </w:r>
      <w:r w:rsidR="007D0B10">
        <w:rPr>
          <w:szCs w:val="32"/>
        </w:rPr>
        <w:t>’</w:t>
      </w:r>
      <w:r w:rsidRPr="00EA49B4">
        <w:rPr>
          <w:szCs w:val="32"/>
        </w:rPr>
        <w:t>elle-même</w:t>
      </w:r>
      <w:r w:rsidR="007D0B10">
        <w:rPr>
          <w:szCs w:val="32"/>
        </w:rPr>
        <w:t>.</w:t>
      </w:r>
    </w:p>
    <w:p w14:paraId="6B70F168" w14:textId="45F70F0B" w:rsidR="007D0B10" w:rsidRDefault="00CC13A3" w:rsidP="00CC13A3">
      <w:pPr>
        <w:rPr>
          <w:szCs w:val="32"/>
        </w:rPr>
      </w:pPr>
      <w:r w:rsidRPr="00EA49B4">
        <w:rPr>
          <w:szCs w:val="32"/>
        </w:rPr>
        <w:t>Notre nouveau commensal était d</w:t>
      </w:r>
      <w:r w:rsidR="007D0B10">
        <w:rPr>
          <w:szCs w:val="32"/>
        </w:rPr>
        <w:t>’</w:t>
      </w:r>
      <w:r w:rsidRPr="00EA49B4">
        <w:rPr>
          <w:szCs w:val="32"/>
        </w:rPr>
        <w:t>une humeur très-communicative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singulièrement disposé à causer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toutes les fois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ni interruption ni contradictions à redouter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tarda pas à sentir qu</w:t>
      </w:r>
      <w:r w:rsidR="007D0B10">
        <w:rPr>
          <w:szCs w:val="32"/>
        </w:rPr>
        <w:t>’</w:t>
      </w:r>
      <w:r w:rsidRPr="00EA49B4">
        <w:rPr>
          <w:szCs w:val="32"/>
        </w:rPr>
        <w:t>il était tout à fait hors de son élément</w:t>
      </w:r>
      <w:r w:rsidR="007D0B10">
        <w:rPr>
          <w:szCs w:val="32"/>
        </w:rPr>
        <w:t>. M. </w:t>
      </w:r>
      <w:r w:rsidRPr="00EA49B4">
        <w:rPr>
          <w:szCs w:val="32"/>
        </w:rPr>
        <w:t>Falkland s</w:t>
      </w:r>
      <w:r w:rsidR="007D0B10">
        <w:rPr>
          <w:szCs w:val="32"/>
        </w:rPr>
        <w:t>’</w:t>
      </w:r>
      <w:r w:rsidRPr="00EA49B4">
        <w:rPr>
          <w:szCs w:val="32"/>
        </w:rPr>
        <w:t>était voué à une vie solitaire et contemplative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arrivée de son parent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bien un peu contraint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même alors son goût favori perçât à tout moment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quand ils se furent vus pendant quelque temps et qu</w:t>
      </w:r>
      <w:r w:rsidR="007D0B10">
        <w:rPr>
          <w:szCs w:val="32"/>
        </w:rPr>
        <w:t>’</w:t>
      </w:r>
      <w:r w:rsidRPr="00EA49B4">
        <w:rPr>
          <w:szCs w:val="32"/>
        </w:rPr>
        <w:t>il fut bien évident que leur compagnie 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comme </w:t>
      </w:r>
      <w:r w:rsidRPr="00EA49B4">
        <w:rPr>
          <w:szCs w:val="32"/>
        </w:rPr>
        <w:lastRenderedPageBreak/>
        <w:t>pour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fardeau plutôt qu</w:t>
      </w:r>
      <w:r w:rsidR="007D0B10">
        <w:rPr>
          <w:szCs w:val="32"/>
        </w:rPr>
        <w:t>’</w:t>
      </w:r>
      <w:r w:rsidRPr="00EA49B4">
        <w:rPr>
          <w:szCs w:val="32"/>
        </w:rPr>
        <w:t>un plaisir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convinrent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une sorte de convention tacite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se laisser mutuellement en liberté de suivre leur inclination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un sens</w:t>
      </w:r>
      <w:r w:rsidR="007D0B10">
        <w:rPr>
          <w:szCs w:val="32"/>
        </w:rPr>
        <w:t>, M. </w:t>
      </w:r>
      <w:r w:rsidRPr="00EA49B4">
        <w:rPr>
          <w:szCs w:val="32"/>
        </w:rPr>
        <w:t>Falkland gagnait le plus à ce marché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revenait à ses habitudes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agissait à peu près comme il aurait fait si </w:t>
      </w:r>
      <w:r w:rsidR="007D0B10">
        <w:rPr>
          <w:szCs w:val="32"/>
        </w:rPr>
        <w:t>M. </w:t>
      </w:r>
      <w:r w:rsidRPr="00EA49B4">
        <w:rPr>
          <w:szCs w:val="32"/>
        </w:rPr>
        <w:t>Forester n</w:t>
      </w:r>
      <w:r w:rsidR="007D0B10">
        <w:rPr>
          <w:szCs w:val="32"/>
        </w:rPr>
        <w:t>’</w:t>
      </w:r>
      <w:r w:rsidRPr="00EA49B4">
        <w:rPr>
          <w:szCs w:val="32"/>
        </w:rPr>
        <w:t>eût pas été au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pour celui-ci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était perte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avait tous les désavantages de la retraite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pouvoir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aurait fait chez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entourer de ses compagnons et de ses amusements ordinaires</w:t>
      </w:r>
      <w:r w:rsidR="007D0B10">
        <w:rPr>
          <w:szCs w:val="32"/>
        </w:rPr>
        <w:t>.</w:t>
      </w:r>
    </w:p>
    <w:p w14:paraId="3D6FC4C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Dans cette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jeta les yeux sur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sa maxime de faire tout ce que lui dictait sa volonté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s</w:t>
      </w:r>
      <w:r w:rsidR="007D0B10">
        <w:rPr>
          <w:szCs w:val="32"/>
        </w:rPr>
        <w:t>’</w:t>
      </w:r>
      <w:r w:rsidRPr="00EA49B4">
        <w:rPr>
          <w:szCs w:val="32"/>
        </w:rPr>
        <w:t>embarrasser des usages du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voyait pas de raison pour qu</w:t>
      </w:r>
      <w:r w:rsidR="007D0B10">
        <w:rPr>
          <w:szCs w:val="32"/>
        </w:rPr>
        <w:t>’</w:t>
      </w:r>
      <w:r w:rsidRPr="00EA49B4">
        <w:rPr>
          <w:szCs w:val="32"/>
        </w:rPr>
        <w:t>un paysan qui avait quelque éducation ne fût pas une aussi bonne compagnie qu</w:t>
      </w:r>
      <w:r w:rsidR="007D0B10">
        <w:rPr>
          <w:szCs w:val="32"/>
        </w:rPr>
        <w:t>’</w:t>
      </w:r>
      <w:r w:rsidRPr="00EA49B4">
        <w:rPr>
          <w:szCs w:val="32"/>
        </w:rPr>
        <w:t>un grand seigneur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même temps qu</w:t>
      </w:r>
      <w:r w:rsidR="007D0B10">
        <w:rPr>
          <w:szCs w:val="32"/>
        </w:rPr>
        <w:t>’</w:t>
      </w:r>
      <w:r w:rsidRPr="00EA49B4">
        <w:rPr>
          <w:szCs w:val="32"/>
        </w:rPr>
        <w:t>il était pénétré cependant d</w:t>
      </w:r>
      <w:r w:rsidR="007D0B10">
        <w:rPr>
          <w:szCs w:val="32"/>
        </w:rPr>
        <w:t>’</w:t>
      </w:r>
      <w:r w:rsidRPr="00EA49B4">
        <w:rPr>
          <w:szCs w:val="32"/>
        </w:rPr>
        <w:t>une vénération profonde pour les anciennes institutions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Réduit donc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l</w:t>
      </w:r>
      <w:r w:rsidR="007D0B10">
        <w:rPr>
          <w:szCs w:val="32"/>
        </w:rPr>
        <w:t>’</w:t>
      </w:r>
      <w:r w:rsidRPr="00EA49B4">
        <w:rPr>
          <w:szCs w:val="32"/>
        </w:rPr>
        <w:t>était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user de sa dernière ressource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trouva plus propre à ses vues qu</w:t>
      </w:r>
      <w:r w:rsidR="007D0B10">
        <w:rPr>
          <w:szCs w:val="32"/>
        </w:rPr>
        <w:t>’</w:t>
      </w:r>
      <w:r w:rsidRPr="00EA49B4">
        <w:rPr>
          <w:szCs w:val="32"/>
        </w:rPr>
        <w:t>aucun autre des gens de la maison</w:t>
      </w:r>
      <w:r w:rsidR="007D0B10">
        <w:rPr>
          <w:szCs w:val="32"/>
        </w:rPr>
        <w:t>.</w:t>
      </w:r>
    </w:p>
    <w:p w14:paraId="349332C1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La manière dont il entama cette espèce de commerce entre nous ne laissa pas d</w:t>
      </w:r>
      <w:r w:rsidR="007D0B10">
        <w:rPr>
          <w:szCs w:val="32"/>
        </w:rPr>
        <w:t>’</w:t>
      </w:r>
      <w:r w:rsidRPr="00EA49B4">
        <w:rPr>
          <w:szCs w:val="32"/>
        </w:rPr>
        <w:t>être assez caractéristique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un peu brusque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 portait l</w:t>
      </w:r>
      <w:r w:rsidR="007D0B10">
        <w:rPr>
          <w:szCs w:val="32"/>
        </w:rPr>
        <w:t>’</w:t>
      </w:r>
      <w:r w:rsidRPr="00EA49B4">
        <w:rPr>
          <w:szCs w:val="32"/>
        </w:rPr>
        <w:t>empreinte de la véritable bonté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début eut tout l</w:t>
      </w:r>
      <w:r w:rsidR="007D0B10">
        <w:rPr>
          <w:szCs w:val="32"/>
        </w:rPr>
        <w:t>’</w:t>
      </w:r>
      <w:r w:rsidRPr="00EA49B4">
        <w:rPr>
          <w:szCs w:val="32"/>
        </w:rPr>
        <w:t>air d</w:t>
      </w:r>
      <w:r w:rsidR="007D0B10">
        <w:rPr>
          <w:szCs w:val="32"/>
        </w:rPr>
        <w:t>’</w:t>
      </w:r>
      <w:r w:rsidRPr="00EA49B4">
        <w:rPr>
          <w:szCs w:val="32"/>
        </w:rPr>
        <w:t>une boutade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y avait quelque chose d</w:t>
      </w:r>
      <w:r w:rsidR="007D0B10">
        <w:rPr>
          <w:szCs w:val="32"/>
        </w:rPr>
        <w:t>’</w:t>
      </w:r>
      <w:r w:rsidRPr="00EA49B4">
        <w:rPr>
          <w:szCs w:val="32"/>
        </w:rPr>
        <w:t>engageant dans cette rusticité même par laquelle il semblait vouloir descendre dans une classe au-dessous de la sienne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besoin qu</w:t>
      </w:r>
      <w:r w:rsidR="007D0B10">
        <w:rPr>
          <w:szCs w:val="32"/>
        </w:rPr>
        <w:t>’</w:t>
      </w:r>
      <w:r w:rsidRPr="00EA49B4">
        <w:rPr>
          <w:szCs w:val="32"/>
        </w:rPr>
        <w:t>il me fît des avances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lui-même avait aussi à prendre sur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non pas de mettre de côté la vanité aristocratique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il n</w:t>
      </w:r>
      <w:r w:rsidR="007D0B10">
        <w:rPr>
          <w:szCs w:val="32"/>
        </w:rPr>
        <w:t>’</w:t>
      </w:r>
      <w:r w:rsidRPr="00EA49B4">
        <w:rPr>
          <w:szCs w:val="32"/>
        </w:rPr>
        <w:t>en avait qu</w:t>
      </w:r>
      <w:r w:rsidR="007D0B10">
        <w:rPr>
          <w:szCs w:val="32"/>
        </w:rPr>
        <w:t>’</w:t>
      </w:r>
      <w:r w:rsidRPr="00EA49B4">
        <w:rPr>
          <w:szCs w:val="32"/>
        </w:rPr>
        <w:t>une très-petite dose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de me faire la première ouverture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il ne pouvait pas souffrir la gêne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cela produisit un peu d</w:t>
      </w:r>
      <w:r w:rsidR="007D0B10">
        <w:rPr>
          <w:szCs w:val="32"/>
        </w:rPr>
        <w:t>’</w:t>
      </w:r>
      <w:r w:rsidRPr="00EA49B4">
        <w:rPr>
          <w:szCs w:val="32"/>
        </w:rPr>
        <w:t>indécision et de désordre dans son 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donna une allure originale à sa conduite</w:t>
      </w:r>
      <w:r w:rsidR="007D0B10">
        <w:rPr>
          <w:szCs w:val="32"/>
        </w:rPr>
        <w:t>.</w:t>
      </w:r>
    </w:p>
    <w:p w14:paraId="6D68DD33" w14:textId="434D7223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De mon côté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loin d</w:t>
      </w:r>
      <w:r w:rsidR="007D0B10">
        <w:rPr>
          <w:szCs w:val="32"/>
        </w:rPr>
        <w:t>’</w:t>
      </w:r>
      <w:r w:rsidRPr="00EA49B4">
        <w:rPr>
          <w:szCs w:val="32"/>
        </w:rPr>
        <w:t>être ingrat de la distinction qu</w:t>
      </w:r>
      <w:r w:rsidR="007D0B10">
        <w:rPr>
          <w:szCs w:val="32"/>
        </w:rPr>
        <w:t>’</w:t>
      </w:r>
      <w:r w:rsidRPr="00EA49B4">
        <w:rPr>
          <w:szCs w:val="32"/>
        </w:rPr>
        <w:t>on me témoignait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mon esprit avait un peu perdu de son ressort et de sa vivacité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moins la réserve qu</w:t>
      </w:r>
      <w:r w:rsidR="007D0B10">
        <w:rPr>
          <w:szCs w:val="32"/>
        </w:rPr>
        <w:t>’</w:t>
      </w:r>
      <w:r w:rsidRPr="00EA49B4">
        <w:rPr>
          <w:szCs w:val="32"/>
        </w:rPr>
        <w:t>il avait fallu m</w:t>
      </w:r>
      <w:r w:rsidR="007D0B10">
        <w:rPr>
          <w:szCs w:val="32"/>
        </w:rPr>
        <w:t>’</w:t>
      </w:r>
      <w:r w:rsidRPr="00EA49B4">
        <w:rPr>
          <w:szCs w:val="32"/>
        </w:rPr>
        <w:t>imposer ne portait-elle aucun alliage de misanthropie ni d</w:t>
      </w:r>
      <w:r w:rsidR="007D0B10">
        <w:rPr>
          <w:szCs w:val="32"/>
        </w:rPr>
        <w:t>’</w:t>
      </w:r>
      <w:r w:rsidRPr="00EA49B4">
        <w:rPr>
          <w:szCs w:val="32"/>
        </w:rPr>
        <w:t>insensibilité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Cette réserve ne tint pas longtemps contre les attentions pleines de condescendance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sentis par degrés plus rassuré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encouragé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confiant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un désir ardent de m</w:t>
      </w:r>
      <w:r w:rsidR="007D0B10">
        <w:rPr>
          <w:szCs w:val="32"/>
        </w:rPr>
        <w:t>’</w:t>
      </w:r>
      <w:r w:rsidRPr="00EA49B4">
        <w:rPr>
          <w:szCs w:val="32"/>
        </w:rPr>
        <w:t>avancer dans la connaissance des hommes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personne peut-être n</w:t>
      </w:r>
      <w:r w:rsidR="007D0B10">
        <w:rPr>
          <w:szCs w:val="32"/>
        </w:rPr>
        <w:t>’</w:t>
      </w:r>
      <w:r w:rsidRPr="00EA49B4">
        <w:rPr>
          <w:szCs w:val="32"/>
        </w:rPr>
        <w:t>eût aussi chèrement payé ses premières leçons dans cette école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envie d</w:t>
      </w:r>
      <w:r w:rsidR="007D0B10">
        <w:rPr>
          <w:szCs w:val="32"/>
        </w:rPr>
        <w:t>’</w:t>
      </w:r>
      <w:r w:rsidRPr="00EA49B4">
        <w:rPr>
          <w:szCs w:val="32"/>
        </w:rPr>
        <w:t>apprendre n</w:t>
      </w:r>
      <w:r w:rsidR="007D0B10">
        <w:rPr>
          <w:szCs w:val="32"/>
        </w:rPr>
        <w:t>’</w:t>
      </w:r>
      <w:r w:rsidRPr="00EA49B4">
        <w:rPr>
          <w:szCs w:val="32"/>
        </w:rPr>
        <w:t>avait nullement diminué</w:t>
      </w:r>
      <w:r w:rsidR="007D0B10">
        <w:rPr>
          <w:szCs w:val="32"/>
        </w:rPr>
        <w:t>. M. </w:t>
      </w:r>
      <w:r w:rsidRPr="00EA49B4">
        <w:rPr>
          <w:szCs w:val="32"/>
        </w:rPr>
        <w:t>Forester était la seconde personne que j</w:t>
      </w:r>
      <w:r w:rsidR="007D0B10">
        <w:rPr>
          <w:szCs w:val="32"/>
        </w:rPr>
        <w:t>’</w:t>
      </w:r>
      <w:r w:rsidRPr="00EA49B4">
        <w:rPr>
          <w:szCs w:val="32"/>
        </w:rPr>
        <w:t>eusse vue qui me parût mériter l</w:t>
      </w:r>
      <w:r w:rsidR="007D0B10">
        <w:rPr>
          <w:szCs w:val="32"/>
        </w:rPr>
        <w:t>’</w:t>
      </w:r>
      <w:r w:rsidRPr="00EA49B4">
        <w:rPr>
          <w:szCs w:val="32"/>
        </w:rPr>
        <w:t>analyse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me semblait presque aussi digne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être étudié que </w:t>
      </w:r>
      <w:r w:rsidR="007D0B10">
        <w:rPr>
          <w:szCs w:val="32"/>
        </w:rPr>
        <w:t>M. </w:t>
      </w:r>
      <w:r w:rsidRPr="00EA49B4">
        <w:rPr>
          <w:szCs w:val="32"/>
        </w:rPr>
        <w:t>Falkland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charmé de pouvoir m</w:t>
      </w:r>
      <w:r w:rsidR="007D0B10">
        <w:rPr>
          <w:szCs w:val="32"/>
        </w:rPr>
        <w:t>’</w:t>
      </w:r>
      <w:r w:rsidRPr="00EA49B4">
        <w:rPr>
          <w:szCs w:val="32"/>
        </w:rPr>
        <w:t>arracher au tourment de mes pensées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les moments que je passais avec ce nouvel ami n</w:t>
      </w:r>
      <w:r w:rsidR="007D0B10">
        <w:rPr>
          <w:szCs w:val="32"/>
        </w:rPr>
        <w:t>’</w:t>
      </w:r>
      <w:r w:rsidRPr="00EA49B4">
        <w:rPr>
          <w:szCs w:val="32"/>
        </w:rPr>
        <w:t>étaient pas empoisonnés par l</w:t>
      </w:r>
      <w:r w:rsidR="007D0B10">
        <w:rPr>
          <w:szCs w:val="32"/>
        </w:rPr>
        <w:t>’</w:t>
      </w:r>
      <w:r w:rsidRPr="00EA49B4">
        <w:rPr>
          <w:szCs w:val="32"/>
        </w:rPr>
        <w:t>image des maux dont j</w:t>
      </w:r>
      <w:r w:rsidR="007D0B10">
        <w:rPr>
          <w:szCs w:val="32"/>
        </w:rPr>
        <w:t>’</w:t>
      </w:r>
      <w:r w:rsidRPr="00EA49B4">
        <w:rPr>
          <w:szCs w:val="32"/>
        </w:rPr>
        <w:t>étais à toute heure menacé</w:t>
      </w:r>
      <w:r w:rsidR="007D0B10">
        <w:rPr>
          <w:szCs w:val="32"/>
        </w:rPr>
        <w:t>.</w:t>
      </w:r>
    </w:p>
    <w:p w14:paraId="34DB6EFF" w14:textId="31102164" w:rsidR="007D0B10" w:rsidRDefault="00CC13A3" w:rsidP="00CC13A3">
      <w:pPr>
        <w:rPr>
          <w:szCs w:val="32"/>
        </w:rPr>
      </w:pPr>
      <w:r w:rsidRPr="00EA49B4">
        <w:rPr>
          <w:szCs w:val="32"/>
        </w:rPr>
        <w:t>Avec de telles dispositions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fallait à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auditeur assidu et attentif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susceptible de vives impressions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mesure que mon âme les recevait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elles se manifestaient visiblement dans mes traits et dans mes gestes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Les observations que </w:t>
      </w:r>
      <w:r w:rsidR="007D0B10">
        <w:rPr>
          <w:szCs w:val="32"/>
        </w:rPr>
        <w:t>M. </w:t>
      </w:r>
      <w:r w:rsidRPr="00EA49B4">
        <w:rPr>
          <w:szCs w:val="32"/>
        </w:rPr>
        <w:t>Forester avait faites dans le cours de ses voyages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opinions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était formées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étaient pour moi autant de sujets d</w:t>
      </w:r>
      <w:r w:rsidR="007D0B10">
        <w:rPr>
          <w:szCs w:val="32"/>
        </w:rPr>
        <w:t>’</w:t>
      </w:r>
      <w:r w:rsidRPr="00EA49B4">
        <w:rPr>
          <w:szCs w:val="32"/>
        </w:rPr>
        <w:t>amusement et d</w:t>
      </w:r>
      <w:r w:rsidR="007D0B10">
        <w:rPr>
          <w:szCs w:val="32"/>
        </w:rPr>
        <w:t>’</w:t>
      </w:r>
      <w:r w:rsidRPr="00EA49B4">
        <w:rPr>
          <w:szCs w:val="32"/>
        </w:rPr>
        <w:t>intérêt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 manière de raconter une histoire ou d</w:t>
      </w:r>
      <w:r w:rsidR="007D0B10">
        <w:rPr>
          <w:szCs w:val="32"/>
        </w:rPr>
        <w:t>’</w:t>
      </w:r>
      <w:r w:rsidRPr="00EA49B4">
        <w:rPr>
          <w:szCs w:val="32"/>
        </w:rPr>
        <w:t>énoncer une idée était nette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expressive et originale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le style de sa conversation avait quelque chose de singulièrement piquant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tout ce qu</w:t>
      </w:r>
      <w:r w:rsidR="007D0B10">
        <w:rPr>
          <w:szCs w:val="32"/>
        </w:rPr>
        <w:t>’</w:t>
      </w:r>
      <w:r w:rsidRPr="00EA49B4">
        <w:rPr>
          <w:szCs w:val="32"/>
        </w:rPr>
        <w:t>il avait à me raconter me charmait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en retour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attention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ma curiosité et mon ingénuité me rendaient pour </w:t>
      </w:r>
      <w:r w:rsidR="007D0B10">
        <w:rPr>
          <w:szCs w:val="32"/>
        </w:rPr>
        <w:t>M. </w:t>
      </w:r>
      <w:r w:rsidRPr="00EA49B4">
        <w:rPr>
          <w:szCs w:val="32"/>
        </w:rPr>
        <w:t>Forester un auditeur précieux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ne faut pas s</w:t>
      </w:r>
      <w:r w:rsidR="007D0B10">
        <w:rPr>
          <w:szCs w:val="32"/>
        </w:rPr>
        <w:t>’</w:t>
      </w:r>
      <w:r w:rsidRPr="00EA49B4">
        <w:rPr>
          <w:szCs w:val="32"/>
        </w:rPr>
        <w:t>étonner si notre commerce devint de jour en jour plus intime et plus cordial</w:t>
      </w:r>
      <w:r w:rsidR="007D0B10">
        <w:rPr>
          <w:szCs w:val="32"/>
        </w:rPr>
        <w:t>.</w:t>
      </w:r>
    </w:p>
    <w:p w14:paraId="24E4387A" w14:textId="3354109F" w:rsidR="007D0B10" w:rsidRDefault="007D0B10" w:rsidP="00CC13A3">
      <w:pPr>
        <w:rPr>
          <w:szCs w:val="32"/>
        </w:rPr>
      </w:pPr>
      <w:r>
        <w:rPr>
          <w:szCs w:val="32"/>
        </w:rPr>
        <w:lastRenderedPageBreak/>
        <w:t>M. </w:t>
      </w:r>
      <w:r w:rsidR="00CC13A3" w:rsidRPr="00EA49B4">
        <w:rPr>
          <w:szCs w:val="32"/>
        </w:rPr>
        <w:t>Falkland était destiné à être toujours malheureux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on eût dit qu</w:t>
      </w:r>
      <w:r>
        <w:rPr>
          <w:szCs w:val="32"/>
        </w:rPr>
        <w:t>’</w:t>
      </w:r>
      <w:r w:rsidR="00CC13A3" w:rsidRPr="00EA49B4">
        <w:rPr>
          <w:szCs w:val="32"/>
        </w:rPr>
        <w:t>il ne pouvait pas survenir un seul incident dont il ne sût extraire de quoi alimenter son incurable maladie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Excédé par une perpétuelle répétition des mêmes impressions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ce qui était nouveau lui causait un dégoût invincible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La visite de </w:t>
      </w:r>
      <w:r>
        <w:rPr>
          <w:szCs w:val="32"/>
        </w:rPr>
        <w:t>M. </w:t>
      </w:r>
      <w:r w:rsidR="00CC13A3" w:rsidRPr="00EA49B4">
        <w:rPr>
          <w:szCs w:val="32"/>
        </w:rPr>
        <w:t>Forester était pour lui un objet d</w:t>
      </w:r>
      <w:r>
        <w:rPr>
          <w:szCs w:val="32"/>
        </w:rPr>
        <w:t>’</w:t>
      </w:r>
      <w:r w:rsidR="00CC13A3" w:rsidRPr="00EA49B4">
        <w:rPr>
          <w:szCs w:val="32"/>
        </w:rPr>
        <w:t>antipathie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à peine pouvait-il le voir sans témoigner sa répugnance par un mouvement que celui-ci ne manquait pas d</w:t>
      </w:r>
      <w:r>
        <w:rPr>
          <w:szCs w:val="32"/>
        </w:rPr>
        <w:t>’</w:t>
      </w:r>
      <w:r w:rsidR="00CC13A3" w:rsidRPr="00EA49B4">
        <w:rPr>
          <w:szCs w:val="32"/>
        </w:rPr>
        <w:t>apercevoir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qui n</w:t>
      </w:r>
      <w:r>
        <w:rPr>
          <w:szCs w:val="32"/>
        </w:rPr>
        <w:t>’</w:t>
      </w:r>
      <w:r w:rsidR="00CC13A3" w:rsidRPr="00EA49B4">
        <w:rPr>
          <w:szCs w:val="32"/>
        </w:rPr>
        <w:t>excitait que sa pitié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parce qu</w:t>
      </w:r>
      <w:r>
        <w:rPr>
          <w:szCs w:val="32"/>
        </w:rPr>
        <w:t>’</w:t>
      </w:r>
      <w:r w:rsidR="00CC13A3" w:rsidRPr="00EA49B4">
        <w:rPr>
          <w:szCs w:val="32"/>
        </w:rPr>
        <w:t>il l</w:t>
      </w:r>
      <w:r>
        <w:rPr>
          <w:szCs w:val="32"/>
        </w:rPr>
        <w:t>’</w:t>
      </w:r>
      <w:r w:rsidR="00CC13A3" w:rsidRPr="00EA49B4">
        <w:rPr>
          <w:szCs w:val="32"/>
        </w:rPr>
        <w:t>attribuait à un effet de l</w:t>
      </w:r>
      <w:r>
        <w:rPr>
          <w:szCs w:val="32"/>
        </w:rPr>
        <w:t>’</w:t>
      </w:r>
      <w:r w:rsidR="00CC13A3" w:rsidRPr="00EA49B4">
        <w:rPr>
          <w:szCs w:val="32"/>
        </w:rPr>
        <w:t>habitude et de la maladie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Cependant il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y avait pas une des actions de </w:t>
      </w:r>
      <w:r>
        <w:rPr>
          <w:szCs w:val="32"/>
        </w:rPr>
        <w:t>M. </w:t>
      </w:r>
      <w:r w:rsidR="00CC13A3" w:rsidRPr="00EA49B4">
        <w:rPr>
          <w:szCs w:val="32"/>
        </w:rPr>
        <w:t>Forester qui ne fût observée avec soin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la plus indifférente était un sujet d</w:t>
      </w:r>
      <w:r>
        <w:rPr>
          <w:szCs w:val="32"/>
        </w:rPr>
        <w:t>’</w:t>
      </w:r>
      <w:r w:rsidR="00CC13A3" w:rsidRPr="00EA49B4">
        <w:rPr>
          <w:szCs w:val="32"/>
        </w:rPr>
        <w:t>inquiétude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peine les premières ouvertures d</w:t>
      </w:r>
      <w:r>
        <w:rPr>
          <w:szCs w:val="32"/>
        </w:rPr>
        <w:t>’</w:t>
      </w:r>
      <w:r w:rsidR="00CC13A3" w:rsidRPr="00EA49B4">
        <w:rPr>
          <w:szCs w:val="32"/>
        </w:rPr>
        <w:t>une sorte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intimité entre </w:t>
      </w:r>
      <w:r>
        <w:rPr>
          <w:szCs w:val="32"/>
        </w:rPr>
        <w:t>M. </w:t>
      </w:r>
      <w:r w:rsidR="00CC13A3" w:rsidRPr="00EA49B4">
        <w:rPr>
          <w:szCs w:val="32"/>
        </w:rPr>
        <w:t>Forester et moi eurent-elles eu lieu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elles firent naître vraisemblablement dans l</w:t>
      </w:r>
      <w:r>
        <w:rPr>
          <w:szCs w:val="32"/>
        </w:rPr>
        <w:t>’</w:t>
      </w:r>
      <w:r w:rsidR="00CC13A3" w:rsidRPr="00EA49B4">
        <w:rPr>
          <w:szCs w:val="32"/>
        </w:rPr>
        <w:t>âme de mon maître un sentiment de jalousie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Dès lors il me fit entendre qu</w:t>
      </w:r>
      <w:r>
        <w:rPr>
          <w:szCs w:val="32"/>
        </w:rPr>
        <w:t>’</w:t>
      </w:r>
      <w:r w:rsidR="00CC13A3" w:rsidRPr="00EA49B4">
        <w:rPr>
          <w:szCs w:val="32"/>
        </w:rPr>
        <w:t>il ne lui serait nullement agréable qu</w:t>
      </w:r>
      <w:r>
        <w:rPr>
          <w:szCs w:val="32"/>
        </w:rPr>
        <w:t>’</w:t>
      </w:r>
      <w:r w:rsidR="00CC13A3" w:rsidRPr="00EA49B4">
        <w:rPr>
          <w:szCs w:val="32"/>
        </w:rPr>
        <w:t>il y eût de fréquentes relations entre moi et son parent</w:t>
      </w:r>
      <w:r>
        <w:rPr>
          <w:szCs w:val="32"/>
        </w:rPr>
        <w:t>.</w:t>
      </w:r>
    </w:p>
    <w:p w14:paraId="4BC64451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Que pouvais-je faire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Fallait-il s</w:t>
      </w:r>
      <w:r w:rsidR="007D0B10">
        <w:rPr>
          <w:szCs w:val="32"/>
        </w:rPr>
        <w:t>’</w:t>
      </w:r>
      <w:r w:rsidRPr="00EA49B4">
        <w:rPr>
          <w:szCs w:val="32"/>
        </w:rPr>
        <w:t>attendre qu</w:t>
      </w:r>
      <w:r w:rsidR="007D0B10">
        <w:rPr>
          <w:szCs w:val="32"/>
        </w:rPr>
        <w:t>’</w:t>
      </w:r>
      <w:r w:rsidRPr="00EA49B4">
        <w:rPr>
          <w:szCs w:val="32"/>
        </w:rPr>
        <w:t>à mon âge j</w:t>
      </w:r>
      <w:r w:rsidR="007D0B10">
        <w:rPr>
          <w:szCs w:val="32"/>
        </w:rPr>
        <w:t>’</w:t>
      </w:r>
      <w:r w:rsidRPr="00EA49B4">
        <w:rPr>
          <w:szCs w:val="32"/>
        </w:rPr>
        <w:t>irais faire le philosophe et m</w:t>
      </w:r>
      <w:r w:rsidR="007D0B10">
        <w:rPr>
          <w:szCs w:val="32"/>
        </w:rPr>
        <w:t>’</w:t>
      </w:r>
      <w:r w:rsidRPr="00EA49B4">
        <w:rPr>
          <w:szCs w:val="32"/>
        </w:rPr>
        <w:t>appliquer sans cesse à plier tous mes penchants à une volonté étrangère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Quelle que fût l</w:t>
      </w:r>
      <w:r w:rsidR="007D0B10">
        <w:rPr>
          <w:szCs w:val="32"/>
        </w:rPr>
        <w:t>’</w:t>
      </w:r>
      <w:r w:rsidRPr="00EA49B4">
        <w:rPr>
          <w:szCs w:val="32"/>
        </w:rPr>
        <w:t>imprudence que j</w:t>
      </w:r>
      <w:r w:rsidR="007D0B10">
        <w:rPr>
          <w:szCs w:val="32"/>
        </w:rPr>
        <w:t>’</w:t>
      </w:r>
      <w:r w:rsidRPr="00EA49B4">
        <w:rPr>
          <w:szCs w:val="32"/>
        </w:rPr>
        <w:t>avais à expier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pouvais-je m</w:t>
      </w:r>
      <w:r w:rsidR="007D0B10">
        <w:rPr>
          <w:szCs w:val="32"/>
        </w:rPr>
        <w:t>’</w:t>
      </w:r>
      <w:r w:rsidRPr="00EA49B4">
        <w:rPr>
          <w:szCs w:val="32"/>
        </w:rPr>
        <w:t>assujettir volontairement à une pénitence éternelle et me séquestrer moi-même de tout commerce avec les vivants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Pouvais-je repousser des avances dont la franchise était si bien à l</w:t>
      </w:r>
      <w:r w:rsidR="007D0B10">
        <w:rPr>
          <w:szCs w:val="32"/>
        </w:rPr>
        <w:t>’</w:t>
      </w:r>
      <w:r w:rsidRPr="00EA49B4">
        <w:rPr>
          <w:szCs w:val="32"/>
        </w:rPr>
        <w:t>unisson de mon âme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répondre par des froideurs à des démonstrations d</w:t>
      </w:r>
      <w:r w:rsidR="007D0B10">
        <w:rPr>
          <w:szCs w:val="32"/>
        </w:rPr>
        <w:t>’</w:t>
      </w:r>
      <w:r w:rsidRPr="00EA49B4">
        <w:rPr>
          <w:szCs w:val="32"/>
        </w:rPr>
        <w:t>amitié dont mon cœur était ravi</w:t>
      </w:r>
      <w:r w:rsidR="007D0B10">
        <w:rPr>
          <w:szCs w:val="32"/>
        </w:rPr>
        <w:t> ?</w:t>
      </w:r>
    </w:p>
    <w:p w14:paraId="4164E8B9" w14:textId="74182738" w:rsidR="007D0B10" w:rsidRDefault="00CC13A3" w:rsidP="00CC13A3">
      <w:pPr>
        <w:rPr>
          <w:szCs w:val="32"/>
        </w:rPr>
      </w:pPr>
      <w:r w:rsidRPr="00EA49B4">
        <w:rPr>
          <w:szCs w:val="32"/>
        </w:rPr>
        <w:t>Outre cela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fort mal préparé pour la soumission servile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exigeait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les premières années de ma vie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été habitué à être à peu près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Quand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étais entré au service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habitudes personnelles avaient un peu cédé à la nouveauté de ma position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les hautes qualités de mon protecteur avaient gagné </w:t>
      </w:r>
      <w:r w:rsidRPr="00EA49B4">
        <w:rPr>
          <w:szCs w:val="32"/>
        </w:rPr>
        <w:lastRenderedPageBreak/>
        <w:t>toutes mes affections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nouveauté et à son influence avait immédiatement succédé la curiosité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curiosité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 qu</w:t>
      </w:r>
      <w:r w:rsidR="007D0B10">
        <w:rPr>
          <w:szCs w:val="32"/>
        </w:rPr>
        <w:t>’</w:t>
      </w:r>
      <w:r w:rsidRPr="00EA49B4">
        <w:rPr>
          <w:szCs w:val="32"/>
        </w:rPr>
        <w:t>elle avait duré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été en moi un principe plus puissant que l</w:t>
      </w:r>
      <w:r w:rsidR="007D0B10">
        <w:rPr>
          <w:szCs w:val="32"/>
        </w:rPr>
        <w:t>’</w:t>
      </w:r>
      <w:r w:rsidRPr="00EA49B4">
        <w:rPr>
          <w:szCs w:val="32"/>
        </w:rPr>
        <w:t>amour même de l</w:t>
      </w:r>
      <w:r w:rsidR="007D0B10">
        <w:rPr>
          <w:szCs w:val="32"/>
        </w:rPr>
        <w:t>’</w:t>
      </w:r>
      <w:r w:rsidRPr="00EA49B4">
        <w:rPr>
          <w:szCs w:val="32"/>
        </w:rPr>
        <w:t>indépendance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aurais sacrifié à cette passion ma liberté et ma vie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me serais soumis à la condition d</w:t>
      </w:r>
      <w:r w:rsidR="007D0B10">
        <w:rPr>
          <w:szCs w:val="32"/>
        </w:rPr>
        <w:t>’</w:t>
      </w:r>
      <w:r w:rsidRPr="00EA49B4">
        <w:rPr>
          <w:szCs w:val="32"/>
        </w:rPr>
        <w:t>un nègre des colonies ou aux tortures infligées par les sauvages de l</w:t>
      </w:r>
      <w:r w:rsidR="007D0B10">
        <w:rPr>
          <w:szCs w:val="32"/>
        </w:rPr>
        <w:t>’</w:t>
      </w:r>
      <w:r w:rsidRPr="00EA49B4">
        <w:rPr>
          <w:szCs w:val="32"/>
        </w:rPr>
        <w:t>Amérique du Nord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maintenant l</w:t>
      </w:r>
      <w:r w:rsidR="007D0B10">
        <w:rPr>
          <w:szCs w:val="32"/>
        </w:rPr>
        <w:t>’</w:t>
      </w:r>
      <w:r w:rsidRPr="00EA49B4">
        <w:rPr>
          <w:szCs w:val="32"/>
        </w:rPr>
        <w:t>effervescence de la curiosité était passée</w:t>
      </w:r>
      <w:r w:rsidR="007D0B10">
        <w:rPr>
          <w:szCs w:val="32"/>
        </w:rPr>
        <w:t>.</w:t>
      </w:r>
    </w:p>
    <w:p w14:paraId="6E5F6A2F" w14:textId="5193AF45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Tant que les menaces de </w:t>
      </w:r>
      <w:r w:rsidR="007D0B10">
        <w:rPr>
          <w:szCs w:val="32"/>
        </w:rPr>
        <w:t>M. </w:t>
      </w:r>
      <w:r w:rsidRPr="00EA49B4">
        <w:rPr>
          <w:szCs w:val="32"/>
        </w:rPr>
        <w:t>Falkland s</w:t>
      </w:r>
      <w:r w:rsidR="007D0B10">
        <w:rPr>
          <w:szCs w:val="32"/>
        </w:rPr>
        <w:t>’</w:t>
      </w:r>
      <w:r w:rsidRPr="00EA49B4">
        <w:rPr>
          <w:szCs w:val="32"/>
        </w:rPr>
        <w:t>étaient bornées à des termes généraux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les avais endurées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sentais toute l</w:t>
      </w:r>
      <w:r w:rsidR="007D0B10">
        <w:rPr>
          <w:szCs w:val="32"/>
        </w:rPr>
        <w:t>’</w:t>
      </w:r>
      <w:r w:rsidRPr="00EA49B4">
        <w:rPr>
          <w:szCs w:val="32"/>
        </w:rPr>
        <w:t>inconvenance de l</w:t>
      </w:r>
      <w:r w:rsidR="007D0B10">
        <w:rPr>
          <w:szCs w:val="32"/>
        </w:rPr>
        <w:t>’</w:t>
      </w:r>
      <w:r w:rsidRPr="00EA49B4">
        <w:rPr>
          <w:szCs w:val="32"/>
        </w:rPr>
        <w:t>action que j</w:t>
      </w:r>
      <w:r w:rsidR="007D0B10">
        <w:rPr>
          <w:szCs w:val="32"/>
        </w:rPr>
        <w:t>’</w:t>
      </w:r>
      <w:r w:rsidRPr="00EA49B4">
        <w:rPr>
          <w:szCs w:val="32"/>
        </w:rPr>
        <w:t>avais commise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 sentiment me rendait soumis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quand il alla plus loin et en vint à me prescrire ma conduite article par article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sentis que ma patience était à bout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la malheureuse situation où m</w:t>
      </w:r>
      <w:r w:rsidR="007D0B10">
        <w:rPr>
          <w:szCs w:val="32"/>
        </w:rPr>
        <w:t>’</w:t>
      </w:r>
      <w:r w:rsidRPr="00EA49B4">
        <w:rPr>
          <w:szCs w:val="32"/>
        </w:rPr>
        <w:t>avait réduit mon imprudence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commençais à voir l</w:t>
      </w:r>
      <w:r w:rsidR="007D0B10">
        <w:rPr>
          <w:szCs w:val="32"/>
        </w:rPr>
        <w:t>’</w:t>
      </w:r>
      <w:r w:rsidRPr="00EA49B4">
        <w:rPr>
          <w:szCs w:val="32"/>
        </w:rPr>
        <w:t>avenir avec un nouveau degré d</w:t>
      </w:r>
      <w:r w:rsidR="007D0B10">
        <w:rPr>
          <w:szCs w:val="32"/>
        </w:rPr>
        <w:t>’</w:t>
      </w:r>
      <w:r w:rsidRPr="00EA49B4">
        <w:rPr>
          <w:szCs w:val="32"/>
        </w:rPr>
        <w:t>alarme</w:t>
      </w:r>
      <w:r w:rsidR="007D0B10">
        <w:rPr>
          <w:szCs w:val="32"/>
        </w:rPr>
        <w:t>. 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était pas un vieillard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jouissait d</w:t>
      </w:r>
      <w:r w:rsidR="007D0B10">
        <w:rPr>
          <w:szCs w:val="32"/>
        </w:rPr>
        <w:t>’</w:t>
      </w:r>
      <w:r w:rsidRPr="00EA49B4">
        <w:rPr>
          <w:szCs w:val="32"/>
        </w:rPr>
        <w:t>une santé robuste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elle pût paraître altérée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pouvait vivre aussi longtemps que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son prisonnier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quel prisonnier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Toutes mes actions étaient épiées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ainsi que tous mes gestes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faire un mouvement à droite ou à gauche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</w:t>
      </w:r>
      <w:r w:rsidR="007D0B10">
        <w:rPr>
          <w:szCs w:val="32"/>
        </w:rPr>
        <w:t>’</w:t>
      </w:r>
      <w:r w:rsidRPr="00EA49B4">
        <w:rPr>
          <w:szCs w:val="32"/>
        </w:rPr>
        <w:t>œil de mon gardien ne fût ouvert sur moi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sa vigilance était une torture pour mon cœur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pour moi plus de liberté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de gaieté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d</w:t>
      </w:r>
      <w:r w:rsidR="007D0B10">
        <w:rPr>
          <w:szCs w:val="32"/>
        </w:rPr>
        <w:t>’</w:t>
      </w:r>
      <w:r w:rsidRPr="00EA49B4">
        <w:rPr>
          <w:szCs w:val="32"/>
        </w:rPr>
        <w:t>insouciance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de jeunesse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Était-ce là cette vie où j</w:t>
      </w:r>
      <w:r w:rsidR="007D0B10">
        <w:rPr>
          <w:szCs w:val="32"/>
        </w:rPr>
        <w:t>’</w:t>
      </w:r>
      <w:r w:rsidRPr="00EA49B4">
        <w:rPr>
          <w:szCs w:val="32"/>
        </w:rPr>
        <w:t>étais entré avec des espérances si flatteuses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Devais-je passer mes jours dans cette sombre réclusion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un esclave dont la mort ou celle de son maître pouvaient seules briser les chaînes</w:t>
      </w:r>
      <w:r w:rsidR="007D0B10">
        <w:rPr>
          <w:szCs w:val="32"/>
        </w:rPr>
        <w:t> ?</w:t>
      </w:r>
    </w:p>
    <w:p w14:paraId="1905C75F" w14:textId="0DA0A1E4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tout osé pour satisfaire une curiosité puérile et déraisonnable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déterminé à m</w:t>
      </w:r>
      <w:r w:rsidR="007D0B10">
        <w:rPr>
          <w:szCs w:val="32"/>
        </w:rPr>
        <w:t>’</w:t>
      </w:r>
      <w:r w:rsidRPr="00EA49B4">
        <w:rPr>
          <w:szCs w:val="32"/>
        </w:rPr>
        <w:t>exposer avec non moins de résolution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le fallait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la défense du premier bien de la 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reste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disposé à traiter à l</w:t>
      </w:r>
      <w:r w:rsidR="007D0B10">
        <w:rPr>
          <w:szCs w:val="32"/>
        </w:rPr>
        <w:t>’</w:t>
      </w:r>
      <w:r w:rsidRPr="00EA49B4">
        <w:rPr>
          <w:szCs w:val="32"/>
        </w:rPr>
        <w:t>amiable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</w:t>
      </w:r>
      <w:r w:rsidRPr="00EA49B4">
        <w:rPr>
          <w:szCs w:val="32"/>
        </w:rPr>
        <w:lastRenderedPageBreak/>
        <w:t>conciliation de nos intérêts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consentais volontiers à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engagement que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aurait jamais rien à redouter de ma part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en revanche j</w:t>
      </w:r>
      <w:r w:rsidR="007D0B10">
        <w:rPr>
          <w:szCs w:val="32"/>
        </w:rPr>
        <w:t>’</w:t>
      </w:r>
      <w:r w:rsidRPr="00EA49B4">
        <w:rPr>
          <w:szCs w:val="32"/>
        </w:rPr>
        <w:t>attendais aussi que je n</w:t>
      </w:r>
      <w:r w:rsidR="007D0B10">
        <w:rPr>
          <w:szCs w:val="32"/>
        </w:rPr>
        <w:t>’</w:t>
      </w:r>
      <w:r w:rsidRPr="00EA49B4">
        <w:rPr>
          <w:szCs w:val="32"/>
        </w:rPr>
        <w:t>aurais à souffrir aucune usurpation sur mes droits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on me laisserait suivre la direction de mon propre jugement</w:t>
      </w:r>
      <w:r w:rsidR="007D0B10">
        <w:rPr>
          <w:szCs w:val="32"/>
        </w:rPr>
        <w:t>.</w:t>
      </w:r>
    </w:p>
    <w:p w14:paraId="5A7BB8F2" w14:textId="2D0FBAA2" w:rsidR="007D0B10" w:rsidRDefault="00CC13A3" w:rsidP="00CC13A3">
      <w:pPr>
        <w:rPr>
          <w:szCs w:val="32"/>
        </w:rPr>
      </w:pPr>
      <w:r w:rsidRPr="00EA49B4">
        <w:rPr>
          <w:szCs w:val="32"/>
        </w:rPr>
        <w:t xml:space="preserve">Je continuai donc à rechercher avec empressement la société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</w:t>
      </w:r>
      <w:r w:rsidR="007D0B10">
        <w:rPr>
          <w:szCs w:val="32"/>
        </w:rPr>
        <w:t>’</w:t>
      </w:r>
      <w:r w:rsidRPr="00EA49B4">
        <w:rPr>
          <w:szCs w:val="32"/>
        </w:rPr>
        <w:t>est la nature d</w:t>
      </w:r>
      <w:r w:rsidR="007D0B10">
        <w:rPr>
          <w:szCs w:val="32"/>
        </w:rPr>
        <w:t>’</w:t>
      </w:r>
      <w:r w:rsidRPr="00EA49B4">
        <w:rPr>
          <w:szCs w:val="32"/>
        </w:rPr>
        <w:t>une intimité qui ne va pas en déclinant d</w:t>
      </w:r>
      <w:r w:rsidR="007D0B10">
        <w:rPr>
          <w:szCs w:val="32"/>
        </w:rPr>
        <w:t>’</w:t>
      </w:r>
      <w:r w:rsidRPr="00EA49B4">
        <w:rPr>
          <w:szCs w:val="32"/>
        </w:rPr>
        <w:t>augmenter toujours progressivement</w:t>
      </w:r>
      <w:r w:rsidR="007D0B10">
        <w:rPr>
          <w:szCs w:val="32"/>
        </w:rPr>
        <w:t>. M. </w:t>
      </w:r>
      <w:r w:rsidRPr="00EA49B4">
        <w:rPr>
          <w:szCs w:val="32"/>
        </w:rPr>
        <w:t>Falkland en fit l</w:t>
      </w:r>
      <w:r w:rsidR="007D0B10">
        <w:rPr>
          <w:szCs w:val="32"/>
        </w:rPr>
        <w:t>’</w:t>
      </w:r>
      <w:r w:rsidRPr="00EA49B4">
        <w:rPr>
          <w:szCs w:val="32"/>
        </w:rPr>
        <w:t>observation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son trouble fut visible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Toutes les fois que je m</w:t>
      </w:r>
      <w:r w:rsidR="007D0B10">
        <w:rPr>
          <w:szCs w:val="32"/>
        </w:rPr>
        <w:t>’</w:t>
      </w:r>
      <w:r w:rsidRPr="00EA49B4">
        <w:rPr>
          <w:szCs w:val="32"/>
        </w:rPr>
        <w:t>apercevais de ce trouble et que j</w:t>
      </w:r>
      <w:r w:rsidR="007D0B10">
        <w:rPr>
          <w:szCs w:val="32"/>
        </w:rPr>
        <w:t>’</w:t>
      </w:r>
      <w:r w:rsidRPr="00EA49B4">
        <w:rPr>
          <w:szCs w:val="32"/>
        </w:rPr>
        <w:t>en devinais la cause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pouvais m</w:t>
      </w:r>
      <w:r w:rsidR="007D0B10">
        <w:rPr>
          <w:szCs w:val="32"/>
        </w:rPr>
        <w:t>’</w:t>
      </w:r>
      <w:r w:rsidRPr="00EA49B4">
        <w:rPr>
          <w:szCs w:val="32"/>
        </w:rPr>
        <w:t>empêcher de témoigner quelque confusion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 qui ne tendait nullement à calmer son anxiété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jour il me tira à part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avec un regard à la fois mystérieux et terrible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parla ainsi</w:t>
      </w:r>
      <w:r w:rsidR="007D0B10">
        <w:rPr>
          <w:szCs w:val="32"/>
        </w:rPr>
        <w:t> :</w:t>
      </w:r>
    </w:p>
    <w:p w14:paraId="379B5C22" w14:textId="0DBE597D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Jeune homme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un avis à vous donner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peut-être la dernière fois que vous pourrez le recevoir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>entends pas être toujours le jouet de votre simplicité et de votre inexpérience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ne veux pas que votre faiblesse triomphe de ma force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Ne plaisantez point avec moi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ne vous doutez guère de l</w:t>
      </w:r>
      <w:r>
        <w:rPr>
          <w:szCs w:val="32"/>
        </w:rPr>
        <w:t>’</w:t>
      </w:r>
      <w:r w:rsidR="00CC13A3" w:rsidRPr="00EA49B4">
        <w:rPr>
          <w:szCs w:val="32"/>
        </w:rPr>
        <w:t>étendue de ma puissance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Dans ce moment les pièges de ma vengeance vous environnent de toutes parts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ils vous enveloppent sans que vous puissiez les apercevoir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ils vous saisiront au moment où vous vous croirez le plus à l</w:t>
      </w:r>
      <w:r>
        <w:rPr>
          <w:szCs w:val="32"/>
        </w:rPr>
        <w:t>’</w:t>
      </w:r>
      <w:r w:rsidR="00CC13A3" w:rsidRPr="00EA49B4">
        <w:rPr>
          <w:szCs w:val="32"/>
        </w:rPr>
        <w:t>abri de leur atteinte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n</w:t>
      </w:r>
      <w:r>
        <w:rPr>
          <w:szCs w:val="32"/>
        </w:rPr>
        <w:t>’</w:t>
      </w:r>
      <w:r w:rsidR="00CC13A3" w:rsidRPr="00EA49B4">
        <w:rPr>
          <w:szCs w:val="32"/>
        </w:rPr>
        <w:t>êtes pas plus sous la main toute-puissante de Dieu que sous la mienne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vous risquez seulement de me toucher du bout du doigt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des heures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des mois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des années de tortures dont vous ne pouvez vous faire la moindre idée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seront le châtiment de votre témérité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Souvenez-vous en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parle pas en vain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un mot de ce que je vous dis qui ne soit exécuté dans toute sa rigueur si vous osez me provoquer</w:t>
      </w:r>
      <w:r>
        <w:rPr>
          <w:szCs w:val="32"/>
        </w:rPr>
        <w:t>. »</w:t>
      </w:r>
    </w:p>
    <w:p w14:paraId="71D48D11" w14:textId="3ADEA6B4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On peut croire que ces menaces ne furent pas sans effet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retirai sans rien dire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Toutes les facultés de mon âme se révoltaient contre le traitement que j</w:t>
      </w:r>
      <w:r w:rsidR="007D0B10">
        <w:rPr>
          <w:szCs w:val="32"/>
        </w:rPr>
        <w:t>’</w:t>
      </w:r>
      <w:r w:rsidRPr="00EA49B4">
        <w:rPr>
          <w:szCs w:val="32"/>
        </w:rPr>
        <w:t>endurais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pourtant je ne pus proférer un mot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Pourquoi ne pus-je pas exprimer tout ce dont mon cœur était plein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ou proposer le compromis dont j</w:t>
      </w:r>
      <w:r w:rsidR="007D0B10">
        <w:rPr>
          <w:szCs w:val="32"/>
        </w:rPr>
        <w:t>’</w:t>
      </w:r>
      <w:r w:rsidRPr="00EA49B4">
        <w:rPr>
          <w:szCs w:val="32"/>
        </w:rPr>
        <w:t>avais projeté les articles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Ce fut le défaut d</w:t>
      </w:r>
      <w:r w:rsidR="007D0B10">
        <w:rPr>
          <w:szCs w:val="32"/>
        </w:rPr>
        <w:t>’</w:t>
      </w:r>
      <w:r w:rsidRPr="00EA49B4">
        <w:rPr>
          <w:szCs w:val="32"/>
        </w:rPr>
        <w:t>expérience et non de courage qui me réduisit au silence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Chacune des actions de </w:t>
      </w:r>
      <w:r w:rsidR="007D0B10">
        <w:rPr>
          <w:szCs w:val="32"/>
        </w:rPr>
        <w:t>M. </w:t>
      </w:r>
      <w:r w:rsidRPr="00EA49B4">
        <w:rPr>
          <w:szCs w:val="32"/>
        </w:rPr>
        <w:t>Falkland portait un caractère nouveau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</w:t>
      </w:r>
      <w:r w:rsidR="007D0B10">
        <w:rPr>
          <w:szCs w:val="32"/>
        </w:rPr>
        <w:t>’</w:t>
      </w:r>
      <w:r w:rsidRPr="00EA49B4">
        <w:rPr>
          <w:szCs w:val="32"/>
        </w:rPr>
        <w:t>étais pas préparé à y répondre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Peut-être trouvera-t-on que le plus grand héros du monde est redevable de l</w:t>
      </w:r>
      <w:r w:rsidR="007D0B10">
        <w:rPr>
          <w:szCs w:val="32"/>
        </w:rPr>
        <w:t>’</w:t>
      </w:r>
      <w:r w:rsidRPr="00EA49B4">
        <w:rPr>
          <w:szCs w:val="32"/>
        </w:rPr>
        <w:t>heureux à-propos de sa conduite dans toutes les circonstances à l</w:t>
      </w:r>
      <w:r w:rsidR="007D0B10">
        <w:rPr>
          <w:szCs w:val="32"/>
        </w:rPr>
        <w:t>’</w:t>
      </w:r>
      <w:r w:rsidRPr="00EA49B4">
        <w:rPr>
          <w:szCs w:val="32"/>
        </w:rPr>
        <w:t>habitude qu</w:t>
      </w:r>
      <w:r w:rsidR="007D0B10">
        <w:rPr>
          <w:szCs w:val="32"/>
        </w:rPr>
        <w:t>’</w:t>
      </w:r>
      <w:r w:rsidRPr="00EA49B4">
        <w:rPr>
          <w:szCs w:val="32"/>
        </w:rPr>
        <w:t>il a de rencontrer des difficultés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</w:t>
      </w:r>
      <w:r w:rsidR="007D0B10">
        <w:rPr>
          <w:szCs w:val="32"/>
        </w:rPr>
        <w:t>’</w:t>
      </w:r>
      <w:r w:rsidRPr="00EA49B4">
        <w:rPr>
          <w:szCs w:val="32"/>
        </w:rPr>
        <w:t>en appeler promptement à toute l</w:t>
      </w:r>
      <w:r w:rsidR="007D0B10">
        <w:rPr>
          <w:szCs w:val="32"/>
        </w:rPr>
        <w:t>’</w:t>
      </w:r>
      <w:r w:rsidRPr="00EA49B4">
        <w:rPr>
          <w:szCs w:val="32"/>
        </w:rPr>
        <w:t>énergie de son âme</w:t>
      </w:r>
      <w:r w:rsidR="007D0B10">
        <w:rPr>
          <w:szCs w:val="32"/>
        </w:rPr>
        <w:t>.</w:t>
      </w:r>
    </w:p>
    <w:p w14:paraId="3954BC4D" w14:textId="52580779" w:rsidR="007D0B10" w:rsidRDefault="00CC13A3" w:rsidP="00CC13A3">
      <w:pPr>
        <w:rPr>
          <w:szCs w:val="32"/>
        </w:rPr>
      </w:pPr>
      <w:r w:rsidRPr="00EA49B4">
        <w:rPr>
          <w:szCs w:val="32"/>
        </w:rPr>
        <w:t>Je contemplais avec le plus grand étonnement les procédés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sentiment d</w:t>
      </w:r>
      <w:r w:rsidR="007D0B10">
        <w:rPr>
          <w:szCs w:val="32"/>
        </w:rPr>
        <w:t>’</w:t>
      </w:r>
      <w:r w:rsidRPr="00EA49B4">
        <w:rPr>
          <w:szCs w:val="32"/>
        </w:rPr>
        <w:t>humanité et de bonté générale était une des parties fondamentales de son caractère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mon égard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sentiment était stérile et inactif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Son intérêt personnel exigeait qu</w:t>
      </w:r>
      <w:r w:rsidR="007D0B10">
        <w:rPr>
          <w:szCs w:val="32"/>
        </w:rPr>
        <w:t>’</w:t>
      </w:r>
      <w:r w:rsidRPr="00EA49B4">
        <w:rPr>
          <w:szCs w:val="32"/>
        </w:rPr>
        <w:t>il se conciliât mon affection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aimait mieux me gouverner par la terreur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me tenir sans cesse sous le regard de son infatigable inquiétude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méditais avec les sensations les plus tristes sur la nature de mon infortune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imaginais pas de créature humaine dans une position aussi digne de pitié que la mienne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comme si chacun des atomes qui me composaient eût eu une existence séparée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tous s</w:t>
      </w:r>
      <w:r w:rsidR="007D0B10">
        <w:rPr>
          <w:szCs w:val="32"/>
        </w:rPr>
        <w:t>’</w:t>
      </w:r>
      <w:r w:rsidRPr="00EA49B4">
        <w:rPr>
          <w:szCs w:val="32"/>
        </w:rPr>
        <w:t>agitassent au dedans de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avais que trop de raison de croire que les discours de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étaient pas de vaines paroles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connaissais son génie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sentais la force de son ascendant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en venais aux prises avec un tel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 espoir avais-je de vaincre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étais vaincu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quelle était la peine qui m</w:t>
      </w:r>
      <w:r w:rsidR="007D0B10">
        <w:rPr>
          <w:szCs w:val="32"/>
        </w:rPr>
        <w:t>’</w:t>
      </w:r>
      <w:r w:rsidRPr="00EA49B4">
        <w:rPr>
          <w:szCs w:val="32"/>
        </w:rPr>
        <w:t>attendait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Eh bien donc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reste de ma vie sera dévoué au plus cruel assujettissement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affreux arrêt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Et s</w:t>
      </w:r>
      <w:r w:rsidR="007D0B10">
        <w:rPr>
          <w:szCs w:val="32"/>
        </w:rPr>
        <w:t>’</w:t>
      </w:r>
      <w:r w:rsidRPr="00EA49B4">
        <w:rPr>
          <w:szCs w:val="32"/>
        </w:rPr>
        <w:t>il était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me garantirait contre les injustices d</w:t>
      </w:r>
      <w:r w:rsidR="007D0B10">
        <w:rPr>
          <w:szCs w:val="32"/>
        </w:rPr>
        <w:t>’</w:t>
      </w:r>
      <w:r w:rsidRPr="00EA49B4">
        <w:rPr>
          <w:szCs w:val="32"/>
        </w:rPr>
        <w:t>un homme défiant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capricieux et déjà criminel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lastRenderedPageBreak/>
        <w:t>J</w:t>
      </w:r>
      <w:r w:rsidR="007D0B10">
        <w:rPr>
          <w:szCs w:val="32"/>
        </w:rPr>
        <w:t>’</w:t>
      </w:r>
      <w:r w:rsidRPr="00EA49B4">
        <w:rPr>
          <w:szCs w:val="32"/>
        </w:rPr>
        <w:t>enviais le sort du malheureux attaché sur l</w:t>
      </w:r>
      <w:r w:rsidR="007D0B10">
        <w:rPr>
          <w:szCs w:val="32"/>
        </w:rPr>
        <w:t>’</w:t>
      </w:r>
      <w:r w:rsidRPr="00EA49B4">
        <w:rPr>
          <w:szCs w:val="32"/>
        </w:rPr>
        <w:t>échafaud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enviais celui de la victime de l</w:t>
      </w:r>
      <w:r w:rsidR="007D0B10">
        <w:rPr>
          <w:szCs w:val="32"/>
        </w:rPr>
        <w:t>’</w:t>
      </w:r>
      <w:r w:rsidRPr="00EA49B4">
        <w:rPr>
          <w:szCs w:val="32"/>
        </w:rPr>
        <w:t>inquisition au milieu des tortures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moins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écriai-je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ils savent ce qu</w:t>
      </w:r>
      <w:r w:rsidR="007D0B10">
        <w:rPr>
          <w:szCs w:val="32"/>
        </w:rPr>
        <w:t>’</w:t>
      </w:r>
      <w:r w:rsidRPr="00EA49B4">
        <w:rPr>
          <w:szCs w:val="32"/>
        </w:rPr>
        <w:t>ils ont à souffrir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puis que m</w:t>
      </w:r>
      <w:r w:rsidR="007D0B10">
        <w:rPr>
          <w:szCs w:val="32"/>
        </w:rPr>
        <w:t>’</w:t>
      </w:r>
      <w:r w:rsidRPr="00EA49B4">
        <w:rPr>
          <w:szCs w:val="32"/>
        </w:rPr>
        <w:t>imaginer ce qu</w:t>
      </w:r>
      <w:r w:rsidR="007D0B10">
        <w:rPr>
          <w:szCs w:val="32"/>
        </w:rPr>
        <w:t>’</w:t>
      </w:r>
      <w:r w:rsidRPr="00EA49B4">
        <w:rPr>
          <w:szCs w:val="32"/>
        </w:rPr>
        <w:t>il y a de plus épouvantable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me dire ensuite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le sort qui m</w:t>
      </w:r>
      <w:r w:rsidR="007D0B10">
        <w:rPr>
          <w:szCs w:val="32"/>
        </w:rPr>
        <w:t>’</w:t>
      </w:r>
      <w:r w:rsidRPr="00EA49B4">
        <w:rPr>
          <w:szCs w:val="32"/>
        </w:rPr>
        <w:t>est réservé est pire encore que tout cela</w:t>
      </w:r>
      <w:r w:rsidR="007D0B10">
        <w:rPr>
          <w:szCs w:val="32"/>
        </w:rPr>
        <w:t>.</w:t>
      </w:r>
    </w:p>
    <w:p w14:paraId="64B7EDA5" w14:textId="6A422570" w:rsidR="007D0B10" w:rsidRDefault="00CC13A3" w:rsidP="00CC13A3">
      <w:pPr>
        <w:rPr>
          <w:szCs w:val="32"/>
        </w:rPr>
      </w:pPr>
      <w:r w:rsidRPr="00EA49B4">
        <w:rPr>
          <w:szCs w:val="32"/>
        </w:rPr>
        <w:t>Heureusement 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ces sensations n</w:t>
      </w:r>
      <w:r w:rsidR="007D0B10">
        <w:rPr>
          <w:szCs w:val="32"/>
        </w:rPr>
        <w:t>’</w:t>
      </w:r>
      <w:r w:rsidRPr="00EA49B4">
        <w:rPr>
          <w:szCs w:val="32"/>
        </w:rPr>
        <w:t>étaient que passagères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nature humaine ne pourrait pas supporter longtemps ce que j</w:t>
      </w:r>
      <w:r w:rsidR="007D0B10">
        <w:rPr>
          <w:szCs w:val="32"/>
        </w:rPr>
        <w:t>’</w:t>
      </w:r>
      <w:r w:rsidRPr="00EA49B4">
        <w:rPr>
          <w:szCs w:val="32"/>
        </w:rPr>
        <w:t>éprouvais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degrés mon âme secoua son fardeau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indignation succéda aux émotions de la terreur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Les sentiments hostiles de </w:t>
      </w:r>
      <w:r w:rsidR="007D0B10">
        <w:rPr>
          <w:szCs w:val="32"/>
        </w:rPr>
        <w:t>M. </w:t>
      </w:r>
      <w:r w:rsidRPr="00EA49B4">
        <w:rPr>
          <w:szCs w:val="32"/>
        </w:rPr>
        <w:t>Falkland excitèrent en moi des sentiments de même nature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déterminé à ne jamais me permettre contre lui un seul mot qui pût blesser sa réputation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bien moins encore à rien laisser percer du grand secret de sa 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en abjurant entièrement tout rôle offensif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pris bien la résolution de me tenir ferme sur la défensive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quelque prix que ce fût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voulais conserver la liberté d</w:t>
      </w:r>
      <w:r w:rsidR="007D0B10">
        <w:rPr>
          <w:szCs w:val="32"/>
        </w:rPr>
        <w:t>’</w:t>
      </w:r>
      <w:r w:rsidRPr="00EA49B4">
        <w:rPr>
          <w:szCs w:val="32"/>
        </w:rPr>
        <w:t>agir d</w:t>
      </w:r>
      <w:r w:rsidR="007D0B10">
        <w:rPr>
          <w:szCs w:val="32"/>
        </w:rPr>
        <w:t>’</w:t>
      </w:r>
      <w:r w:rsidRPr="00EA49B4">
        <w:rPr>
          <w:szCs w:val="32"/>
        </w:rPr>
        <w:t>après les déterminations de ma volonté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je venais à avoir le dessous dans cet assaut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resterait au moins la consolation de penser que je m</w:t>
      </w:r>
      <w:r w:rsidR="007D0B10">
        <w:rPr>
          <w:szCs w:val="32"/>
        </w:rPr>
        <w:t>’</w:t>
      </w:r>
      <w:r w:rsidRPr="00EA49B4">
        <w:rPr>
          <w:szCs w:val="32"/>
        </w:rPr>
        <w:t>étais comporté avec énergie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mesure que je m</w:t>
      </w:r>
      <w:r w:rsidR="007D0B10">
        <w:rPr>
          <w:szCs w:val="32"/>
        </w:rPr>
        <w:t>’</w:t>
      </w:r>
      <w:r w:rsidRPr="00EA49B4">
        <w:rPr>
          <w:szCs w:val="32"/>
        </w:rPr>
        <w:t>affermis dans cette détermination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négligeai les petites attaques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afin de recueillir toutes mes forces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sentant la nécessité d</w:t>
      </w:r>
      <w:r w:rsidR="007D0B10">
        <w:rPr>
          <w:szCs w:val="32"/>
        </w:rPr>
        <w:t>’</w:t>
      </w:r>
      <w:r w:rsidRPr="00EA49B4">
        <w:rPr>
          <w:szCs w:val="32"/>
        </w:rPr>
        <w:t>agir avec réflexion et avec une combinaison de mesures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composais sans cesse dans ma tête des plans pour ma délivrance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voulais surtout ne pas me décider sur le choix avec précipitation</w:t>
      </w:r>
      <w:r w:rsidR="007D0B10">
        <w:rPr>
          <w:szCs w:val="32"/>
        </w:rPr>
        <w:t>.</w:t>
      </w:r>
    </w:p>
    <w:p w14:paraId="40CB31E1" w14:textId="3B029EC4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dans cet état d</w:t>
      </w:r>
      <w:r w:rsidR="007D0B10">
        <w:rPr>
          <w:szCs w:val="32"/>
        </w:rPr>
        <w:t>’</w:t>
      </w:r>
      <w:r w:rsidRPr="00EA49B4">
        <w:rPr>
          <w:szCs w:val="32"/>
        </w:rPr>
        <w:t>irrésolution et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incertitude quand </w:t>
      </w:r>
      <w:r w:rsidR="007D0B10">
        <w:rPr>
          <w:szCs w:val="32"/>
        </w:rPr>
        <w:t>M. </w:t>
      </w:r>
      <w:r w:rsidRPr="00EA49B4">
        <w:rPr>
          <w:szCs w:val="32"/>
        </w:rPr>
        <w:t>Forester mit fin à son séjour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aperçut d</w:t>
      </w:r>
      <w:r w:rsidR="007D0B10">
        <w:rPr>
          <w:szCs w:val="32"/>
        </w:rPr>
        <w:t>’</w:t>
      </w:r>
      <w:r w:rsidRPr="00EA49B4">
        <w:rPr>
          <w:szCs w:val="32"/>
        </w:rPr>
        <w:t>un changement étrange dans ma conduite à son égard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m</w:t>
      </w:r>
      <w:r w:rsidR="007D0B10">
        <w:rPr>
          <w:szCs w:val="32"/>
        </w:rPr>
        <w:t>’</w:t>
      </w:r>
      <w:r w:rsidRPr="00EA49B4">
        <w:rPr>
          <w:szCs w:val="32"/>
        </w:rPr>
        <w:t>en fit des reproches avec sa manière franche et ouverte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lui répondis que par un coup d</w:t>
      </w:r>
      <w:r w:rsidR="007D0B10">
        <w:rPr>
          <w:szCs w:val="32"/>
        </w:rPr>
        <w:t>’</w:t>
      </w:r>
      <w:r w:rsidRPr="00EA49B4">
        <w:rPr>
          <w:szCs w:val="32"/>
        </w:rPr>
        <w:t>œil morne et mystérieux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un silence aussi triste qu</w:t>
      </w:r>
      <w:r w:rsidR="007D0B10">
        <w:rPr>
          <w:szCs w:val="32"/>
        </w:rPr>
        <w:t>’</w:t>
      </w:r>
      <w:r w:rsidRPr="00EA49B4">
        <w:rPr>
          <w:szCs w:val="32"/>
        </w:rPr>
        <w:t>expressif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tenta de s</w:t>
      </w:r>
      <w:r w:rsidR="007D0B10">
        <w:rPr>
          <w:szCs w:val="32"/>
        </w:rPr>
        <w:t>’</w:t>
      </w:r>
      <w:r w:rsidRPr="00EA49B4">
        <w:rPr>
          <w:szCs w:val="32"/>
        </w:rPr>
        <w:t>en expliquer avec moi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lastRenderedPageBreak/>
        <w:t>mais je mettais autant de soin à l</w:t>
      </w:r>
      <w:r w:rsidR="007D0B10">
        <w:rPr>
          <w:szCs w:val="32"/>
        </w:rPr>
        <w:t>’</w:t>
      </w:r>
      <w:r w:rsidRPr="00EA49B4">
        <w:rPr>
          <w:szCs w:val="32"/>
        </w:rPr>
        <w:t>éviter que j</w:t>
      </w:r>
      <w:r w:rsidR="007D0B10">
        <w:rPr>
          <w:szCs w:val="32"/>
        </w:rPr>
        <w:t>’</w:t>
      </w:r>
      <w:r w:rsidRPr="00EA49B4">
        <w:rPr>
          <w:szCs w:val="32"/>
        </w:rPr>
        <w:t>avais mis auparavant d</w:t>
      </w:r>
      <w:r w:rsidR="007D0B10">
        <w:rPr>
          <w:szCs w:val="32"/>
        </w:rPr>
        <w:t>’</w:t>
      </w:r>
      <w:r w:rsidRPr="00EA49B4">
        <w:rPr>
          <w:szCs w:val="32"/>
        </w:rPr>
        <w:t>empressement à le chercher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me l</w:t>
      </w:r>
      <w:r w:rsidR="007D0B10">
        <w:rPr>
          <w:szCs w:val="32"/>
        </w:rPr>
        <w:t>’</w:t>
      </w:r>
      <w:r w:rsidRPr="00EA49B4">
        <w:rPr>
          <w:szCs w:val="32"/>
        </w:rPr>
        <w:t>a dit depuis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nous quitta frappé de l</w:t>
      </w:r>
      <w:r w:rsidR="007D0B10">
        <w:rPr>
          <w:szCs w:val="32"/>
        </w:rPr>
        <w:t>’</w:t>
      </w:r>
      <w:r w:rsidRPr="00EA49B4">
        <w:rPr>
          <w:szCs w:val="32"/>
        </w:rPr>
        <w:t>idée qu</w:t>
      </w:r>
      <w:r w:rsidR="007D0B10">
        <w:rPr>
          <w:szCs w:val="32"/>
        </w:rPr>
        <w:t>’</w:t>
      </w:r>
      <w:r w:rsidRPr="00EA49B4">
        <w:rPr>
          <w:szCs w:val="32"/>
        </w:rPr>
        <w:t>il y avait une mauvaise destinée attachée à notre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rendait malheureux tous ceux qui l</w:t>
      </w:r>
      <w:r w:rsidR="007D0B10">
        <w:rPr>
          <w:szCs w:val="32"/>
        </w:rPr>
        <w:t>’</w:t>
      </w:r>
      <w:r w:rsidRPr="00EA49B4">
        <w:rPr>
          <w:szCs w:val="32"/>
        </w:rPr>
        <w:t>habitaient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>il fût possible à aucun observateur d</w:t>
      </w:r>
      <w:r w:rsidR="007D0B10">
        <w:rPr>
          <w:szCs w:val="32"/>
        </w:rPr>
        <w:t>’</w:t>
      </w:r>
      <w:r w:rsidRPr="00EA49B4">
        <w:rPr>
          <w:szCs w:val="32"/>
        </w:rPr>
        <w:t>en pénétrer la cause</w:t>
      </w:r>
      <w:r w:rsidR="007D0B10">
        <w:rPr>
          <w:szCs w:val="32"/>
        </w:rPr>
        <w:t>.</w:t>
      </w:r>
    </w:p>
    <w:p w14:paraId="08E355E4" w14:textId="7F24C5F5" w:rsidR="00CC13A3" w:rsidRPr="00EA49B4" w:rsidRDefault="00CC13A3" w:rsidP="007D0B10">
      <w:pPr>
        <w:pStyle w:val="Titre1"/>
      </w:pPr>
      <w:bookmarkStart w:id="23" w:name="_Toc194843912"/>
      <w:r w:rsidRPr="00EA49B4">
        <w:rPr>
          <w:szCs w:val="27"/>
        </w:rPr>
        <w:lastRenderedPageBreak/>
        <w:t>XX</w:t>
      </w:r>
      <w:bookmarkEnd w:id="23"/>
    </w:p>
    <w:p w14:paraId="26020320" w14:textId="0C47F06D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Forester nous avait quittés depuis trois semaines environ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lorsque </w:t>
      </w:r>
      <w:r>
        <w:rPr>
          <w:szCs w:val="32"/>
        </w:rPr>
        <w:t>M. </w:t>
      </w:r>
      <w:r w:rsidR="00CC13A3" w:rsidRPr="00EA49B4">
        <w:rPr>
          <w:szCs w:val="32"/>
        </w:rPr>
        <w:t>Falkland m</w:t>
      </w:r>
      <w:r>
        <w:rPr>
          <w:szCs w:val="32"/>
        </w:rPr>
        <w:t>’</w:t>
      </w:r>
      <w:r w:rsidR="00CC13A3" w:rsidRPr="00EA49B4">
        <w:rPr>
          <w:szCs w:val="32"/>
        </w:rPr>
        <w:t>envoya pour affaires à une terre qu</w:t>
      </w:r>
      <w:r>
        <w:rPr>
          <w:szCs w:val="32"/>
        </w:rPr>
        <w:t>’</w:t>
      </w:r>
      <w:r w:rsidR="00CC13A3" w:rsidRPr="00EA49B4">
        <w:rPr>
          <w:szCs w:val="32"/>
        </w:rPr>
        <w:t>il possédait dans le comté voisin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une cinquantaine de milles de sa résidence principale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La route conduisait dans une direction fort éloignée de la demeure de </w:t>
      </w:r>
      <w:r>
        <w:rPr>
          <w:szCs w:val="32"/>
        </w:rPr>
        <w:t>M. </w:t>
      </w:r>
      <w:r w:rsidR="00CC13A3" w:rsidRPr="00EA49B4">
        <w:rPr>
          <w:szCs w:val="32"/>
        </w:rPr>
        <w:t>Forester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revenais de l</w:t>
      </w:r>
      <w:r>
        <w:rPr>
          <w:szCs w:val="32"/>
        </w:rPr>
        <w:t>’</w:t>
      </w:r>
      <w:r w:rsidR="00CC13A3" w:rsidRPr="00EA49B4">
        <w:rPr>
          <w:szCs w:val="32"/>
        </w:rPr>
        <w:t>endroit où l</w:t>
      </w:r>
      <w:r>
        <w:rPr>
          <w:szCs w:val="32"/>
        </w:rPr>
        <w:t>’</w:t>
      </w:r>
      <w:r w:rsidR="00CC13A3" w:rsidRPr="00EA49B4">
        <w:rPr>
          <w:szCs w:val="32"/>
        </w:rPr>
        <w:t>on m</w:t>
      </w:r>
      <w:r>
        <w:rPr>
          <w:szCs w:val="32"/>
        </w:rPr>
        <w:t>’</w:t>
      </w:r>
      <w:r w:rsidR="00CC13A3" w:rsidRPr="00EA49B4">
        <w:rPr>
          <w:szCs w:val="32"/>
        </w:rPr>
        <w:t>avait envoyé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je me mis à repasser dans mon imagination toutes les circonstances de ma position actuelle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enseveli dans ces profondes méditations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vins à perdre toute idée des objets qui m</w:t>
      </w:r>
      <w:r>
        <w:rPr>
          <w:szCs w:val="32"/>
        </w:rPr>
        <w:t>’</w:t>
      </w:r>
      <w:r w:rsidR="00CC13A3" w:rsidRPr="00EA49B4">
        <w:rPr>
          <w:szCs w:val="32"/>
        </w:rPr>
        <w:t>environnaient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première résolution à laquelle je m</w:t>
      </w:r>
      <w:r>
        <w:rPr>
          <w:szCs w:val="32"/>
        </w:rPr>
        <w:t>’</w:t>
      </w:r>
      <w:r w:rsidR="00CC13A3" w:rsidRPr="00EA49B4">
        <w:rPr>
          <w:szCs w:val="32"/>
        </w:rPr>
        <w:t>arrêtai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fut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échapper à la jalousie clairvoyante et au despotisme insupportable de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la seconde fut de mettre toute la prudence et la réflexion possibles pour me prémunir contre les dangers dont je prévoyais que ma tentative serait accompagnée</w:t>
      </w:r>
      <w:r>
        <w:rPr>
          <w:szCs w:val="32"/>
        </w:rPr>
        <w:t>.</w:t>
      </w:r>
    </w:p>
    <w:p w14:paraId="1BF9DF22" w14:textId="074532A2" w:rsidR="007D0B10" w:rsidRDefault="00CC13A3" w:rsidP="00CC13A3">
      <w:pPr>
        <w:rPr>
          <w:szCs w:val="32"/>
        </w:rPr>
      </w:pPr>
      <w:r w:rsidRPr="00EA49B4">
        <w:rPr>
          <w:szCs w:val="32"/>
        </w:rPr>
        <w:t>Préoccupé de ces sujets de méditation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laissai conduire par mon cheval pendant un espace de plusieurs milles avant de m</w:t>
      </w:r>
      <w:r w:rsidR="007D0B10">
        <w:rPr>
          <w:szCs w:val="32"/>
        </w:rPr>
        <w:t>’</w:t>
      </w:r>
      <w:r w:rsidRPr="00EA49B4">
        <w:rPr>
          <w:szCs w:val="32"/>
        </w:rPr>
        <w:t>apercevoir que je m</w:t>
      </w:r>
      <w:r w:rsidR="007D0B10">
        <w:rPr>
          <w:szCs w:val="32"/>
        </w:rPr>
        <w:t>’</w:t>
      </w:r>
      <w:r w:rsidRPr="00EA49B4">
        <w:rPr>
          <w:szCs w:val="32"/>
        </w:rPr>
        <w:t>étais tout à fait écarté de ma route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fin je revins à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examinai tout ce qui m</w:t>
      </w:r>
      <w:r w:rsidR="007D0B10">
        <w:rPr>
          <w:szCs w:val="32"/>
        </w:rPr>
        <w:t>’</w:t>
      </w:r>
      <w:r w:rsidRPr="00EA49B4">
        <w:rPr>
          <w:szCs w:val="32"/>
        </w:rPr>
        <w:t>entourait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ne découvris aucun objet propre à me remettre sur la voie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De trois côtés je voyais la plaine s</w:t>
      </w:r>
      <w:r w:rsidR="007D0B10">
        <w:rPr>
          <w:szCs w:val="32"/>
        </w:rPr>
        <w:t>’</w:t>
      </w:r>
      <w:r w:rsidRPr="00EA49B4">
        <w:rPr>
          <w:szCs w:val="32"/>
        </w:rPr>
        <w:t>étendre aussi loin que l</w:t>
      </w:r>
      <w:r w:rsidR="007D0B10">
        <w:rPr>
          <w:szCs w:val="32"/>
        </w:rPr>
        <w:t>’</w:t>
      </w:r>
      <w:r w:rsidRPr="00EA49B4">
        <w:rPr>
          <w:szCs w:val="32"/>
        </w:rPr>
        <w:t>œil pouvait atteindre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devant moi j</w:t>
      </w:r>
      <w:r w:rsidR="007D0B10">
        <w:rPr>
          <w:szCs w:val="32"/>
        </w:rPr>
        <w:t>’</w:t>
      </w:r>
      <w:r w:rsidRPr="00EA49B4">
        <w:rPr>
          <w:szCs w:val="32"/>
        </w:rPr>
        <w:t>aperçus à quelque distance un bois assez considérable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y avait-il une seule trace qui témoignât que cet endroit eût été fréquenté par une créature humaine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meilleur expédient qui se présenta à mon incertitude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fut de diriger mes pas vers le bois dont j</w:t>
      </w:r>
      <w:r w:rsidR="007D0B10">
        <w:rPr>
          <w:szCs w:val="32"/>
        </w:rPr>
        <w:t>’</w:t>
      </w:r>
      <w:r w:rsidRPr="00EA49B4">
        <w:rPr>
          <w:szCs w:val="32"/>
        </w:rPr>
        <w:t>ai parlé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ensuite de suivre du mieux que je pourrais les sinuosités de l</w:t>
      </w:r>
      <w:r w:rsidR="007D0B10">
        <w:rPr>
          <w:szCs w:val="32"/>
        </w:rPr>
        <w:t>’</w:t>
      </w:r>
      <w:r w:rsidRPr="00EA49B4">
        <w:rPr>
          <w:szCs w:val="32"/>
        </w:rPr>
        <w:t>enclos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Par là je me trouvai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bout de quelque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extrémité de la plaine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 étais pas moins embarrassé de savoir quelle route je devais </w:t>
      </w:r>
      <w:r w:rsidRPr="00EA49B4">
        <w:rPr>
          <w:szCs w:val="32"/>
        </w:rPr>
        <w:lastRenderedPageBreak/>
        <w:t>choisir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ciel gris et nébuleux me dérobait le soleil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eus l</w:t>
      </w:r>
      <w:r w:rsidR="007D0B10">
        <w:rPr>
          <w:szCs w:val="32"/>
        </w:rPr>
        <w:t>’</w:t>
      </w:r>
      <w:r w:rsidRPr="00EA49B4">
        <w:rPr>
          <w:szCs w:val="32"/>
        </w:rPr>
        <w:t>idée de longer toujours la lisière du bois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franchis avec quelques difficultés les haies et les autres obstacles qui se présentaient de temps en temps sur mon passage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morne et abattu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tristesse du temps et la solitude qui m</w:t>
      </w:r>
      <w:r w:rsidR="007D0B10">
        <w:rPr>
          <w:szCs w:val="32"/>
        </w:rPr>
        <w:t>’</w:t>
      </w:r>
      <w:r w:rsidRPr="00EA49B4">
        <w:rPr>
          <w:szCs w:val="32"/>
        </w:rPr>
        <w:t>environnaient influèrent sur la situation de mon âme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déjà fait beaucoup de chemin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me sentais accablé de faim et de fatigue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je vins à découvrir une petite auberge à peu de distance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poussai jusque-là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après quelques informations prises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trouvai qu</w:t>
      </w:r>
      <w:r w:rsidR="007D0B10">
        <w:rPr>
          <w:szCs w:val="32"/>
        </w:rPr>
        <w:t>’</w:t>
      </w:r>
      <w:r w:rsidRPr="00EA49B4">
        <w:rPr>
          <w:szCs w:val="32"/>
        </w:rPr>
        <w:t>au lieu de suivre ma véritable route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 avais pris une qui me conduisait plutôt à la demeure de </w:t>
      </w:r>
      <w:r w:rsidR="007D0B10">
        <w:rPr>
          <w:szCs w:val="32"/>
        </w:rPr>
        <w:t>M. </w:t>
      </w:r>
      <w:r w:rsidRPr="00EA49B4">
        <w:rPr>
          <w:szCs w:val="32"/>
        </w:rPr>
        <w:t>Forester qu</w:t>
      </w:r>
      <w:r w:rsidR="007D0B10">
        <w:rPr>
          <w:szCs w:val="32"/>
        </w:rPr>
        <w:t>’</w:t>
      </w:r>
      <w:r w:rsidRPr="00EA49B4">
        <w:rPr>
          <w:szCs w:val="32"/>
        </w:rPr>
        <w:t>à la nôtre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mis pied à 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allais entrer dans l</w:t>
      </w:r>
      <w:r w:rsidR="007D0B10">
        <w:rPr>
          <w:szCs w:val="32"/>
        </w:rPr>
        <w:t>’</w:t>
      </w:r>
      <w:r w:rsidRPr="00EA49B4">
        <w:rPr>
          <w:szCs w:val="32"/>
        </w:rPr>
        <w:t>auberge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quand </w:t>
      </w:r>
      <w:r w:rsidR="007D0B10">
        <w:rPr>
          <w:szCs w:val="32"/>
        </w:rPr>
        <w:t>M. </w:t>
      </w:r>
      <w:r w:rsidRPr="00EA49B4">
        <w:rPr>
          <w:szCs w:val="32"/>
        </w:rPr>
        <w:t>Forester lui-même s</w:t>
      </w:r>
      <w:r w:rsidR="007D0B10">
        <w:rPr>
          <w:szCs w:val="32"/>
        </w:rPr>
        <w:t>’</w:t>
      </w:r>
      <w:r w:rsidRPr="00EA49B4">
        <w:rPr>
          <w:szCs w:val="32"/>
        </w:rPr>
        <w:t>offrit à ma vue</w:t>
      </w:r>
      <w:r w:rsidR="007D0B10">
        <w:rPr>
          <w:szCs w:val="32"/>
        </w:rPr>
        <w:t>.</w:t>
      </w:r>
    </w:p>
    <w:p w14:paraId="66954DDB" w14:textId="2C1F7A9B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aborda amicalement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invita à entrer avec lui dans la chambre qu</w:t>
      </w:r>
      <w:r w:rsidR="007D0B10">
        <w:rPr>
          <w:szCs w:val="32"/>
        </w:rPr>
        <w:t>’</w:t>
      </w:r>
      <w:r w:rsidRPr="00EA49B4">
        <w:rPr>
          <w:szCs w:val="32"/>
        </w:rPr>
        <w:t>il venait de quitter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s</w:t>
      </w:r>
      <w:r w:rsidR="007D0B10">
        <w:rPr>
          <w:szCs w:val="32"/>
        </w:rPr>
        <w:t>’</w:t>
      </w:r>
      <w:r w:rsidRPr="00EA49B4">
        <w:rPr>
          <w:szCs w:val="32"/>
        </w:rPr>
        <w:t>informa du hasard qui m</w:t>
      </w:r>
      <w:r w:rsidR="007D0B10">
        <w:rPr>
          <w:szCs w:val="32"/>
        </w:rPr>
        <w:t>’</w:t>
      </w:r>
      <w:r w:rsidRPr="00EA49B4">
        <w:rPr>
          <w:szCs w:val="32"/>
        </w:rPr>
        <w:t>avait amené dans cet endroit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Tandis qu</w:t>
      </w:r>
      <w:r w:rsidR="007D0B10">
        <w:rPr>
          <w:szCs w:val="32"/>
        </w:rPr>
        <w:t>’</w:t>
      </w:r>
      <w:r w:rsidRPr="00EA49B4">
        <w:rPr>
          <w:szCs w:val="32"/>
        </w:rPr>
        <w:t>il me parlait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pus m</w:t>
      </w:r>
      <w:r w:rsidR="007D0B10">
        <w:rPr>
          <w:szCs w:val="32"/>
        </w:rPr>
        <w:t>’</w:t>
      </w:r>
      <w:r w:rsidRPr="00EA49B4">
        <w:rPr>
          <w:szCs w:val="32"/>
        </w:rPr>
        <w:t>empêcher de penser à la singularité des circonstances qui nous rapprochaient encore une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qui me suggéra une foule d</w:t>
      </w:r>
      <w:r w:rsidR="007D0B10">
        <w:rPr>
          <w:szCs w:val="32"/>
        </w:rPr>
        <w:t>’</w:t>
      </w:r>
      <w:r w:rsidRPr="00EA49B4">
        <w:rPr>
          <w:szCs w:val="32"/>
        </w:rPr>
        <w:t>autres idées</w:t>
      </w:r>
      <w:r w:rsidR="007D0B10">
        <w:rPr>
          <w:szCs w:val="32"/>
        </w:rPr>
        <w:t>. M. </w:t>
      </w:r>
      <w:r w:rsidRPr="00EA49B4">
        <w:rPr>
          <w:szCs w:val="32"/>
        </w:rPr>
        <w:t>Forester me fit apporter quelques rafraîchissements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m</w:t>
      </w:r>
      <w:r w:rsidR="007D0B10">
        <w:rPr>
          <w:szCs w:val="32"/>
        </w:rPr>
        <w:t>’</w:t>
      </w:r>
      <w:r w:rsidRPr="00EA49B4">
        <w:rPr>
          <w:szCs w:val="32"/>
        </w:rPr>
        <w:t>assis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tout ce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pensée me revenait toujours à l</w:t>
      </w:r>
      <w:r w:rsidR="007D0B10">
        <w:rPr>
          <w:szCs w:val="32"/>
        </w:rPr>
        <w:t>’</w:t>
      </w:r>
      <w:r w:rsidRPr="00EA49B4">
        <w:rPr>
          <w:szCs w:val="32"/>
        </w:rPr>
        <w:t>esprit</w:t>
      </w:r>
      <w:r w:rsidR="007D0B10">
        <w:rPr>
          <w:szCs w:val="32"/>
        </w:rPr>
        <w:t> : « M. </w:t>
      </w:r>
      <w:r w:rsidRPr="00EA49B4">
        <w:rPr>
          <w:szCs w:val="32"/>
        </w:rPr>
        <w:t>Falkland ne saura jamais rien de cette rencontre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voici une occasion qui se présente à moi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si je n</w:t>
      </w:r>
      <w:r w:rsidR="007D0B10">
        <w:rPr>
          <w:szCs w:val="32"/>
        </w:rPr>
        <w:t>’</w:t>
      </w:r>
      <w:r w:rsidRPr="00EA49B4">
        <w:rPr>
          <w:szCs w:val="32"/>
        </w:rPr>
        <w:t>en profitais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mériterais tout ce qui pourrait m</w:t>
      </w:r>
      <w:r w:rsidR="007D0B10">
        <w:rPr>
          <w:szCs w:val="32"/>
        </w:rPr>
        <w:t>’</w:t>
      </w:r>
      <w:r w:rsidRPr="00EA49B4">
        <w:rPr>
          <w:szCs w:val="32"/>
        </w:rPr>
        <w:t>en arriver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puis conférer avec un ami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 ami puissant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crainte d</w:t>
      </w:r>
      <w:r w:rsidR="007D0B10">
        <w:rPr>
          <w:szCs w:val="32"/>
        </w:rPr>
        <w:t>’</w:t>
      </w:r>
      <w:r w:rsidRPr="00EA49B4">
        <w:rPr>
          <w:szCs w:val="32"/>
        </w:rPr>
        <w:t>être épié ou surveillé</w:t>
      </w:r>
      <w:r w:rsidR="007D0B10">
        <w:rPr>
          <w:szCs w:val="32"/>
        </w:rPr>
        <w:t>. »</w:t>
      </w:r>
    </w:p>
    <w:p w14:paraId="6AC5BC93" w14:textId="396497AF" w:rsidR="007D0B10" w:rsidRDefault="00CC13A3" w:rsidP="00CC13A3">
      <w:pPr>
        <w:rPr>
          <w:szCs w:val="32"/>
        </w:rPr>
      </w:pPr>
      <w:r w:rsidRPr="00EA49B4">
        <w:rPr>
          <w:szCs w:val="32"/>
        </w:rPr>
        <w:t>Est-il surprenant que j</w:t>
      </w:r>
      <w:r w:rsidR="007D0B10">
        <w:rPr>
          <w:szCs w:val="32"/>
        </w:rPr>
        <w:t>’</w:t>
      </w:r>
      <w:r w:rsidRPr="00EA49B4">
        <w:rPr>
          <w:szCs w:val="32"/>
        </w:rPr>
        <w:t>aie été tenté de m</w:t>
      </w:r>
      <w:r w:rsidR="007D0B10">
        <w:rPr>
          <w:szCs w:val="32"/>
        </w:rPr>
        <w:t>’</w:t>
      </w:r>
      <w:r w:rsidRPr="00EA49B4">
        <w:rPr>
          <w:szCs w:val="32"/>
        </w:rPr>
        <w:t>ouvrir à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non pas sur le sort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sur ma propre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prendre les conseils d</w:t>
      </w:r>
      <w:r w:rsidR="007D0B10">
        <w:rPr>
          <w:szCs w:val="32"/>
        </w:rPr>
        <w:t>’</w:t>
      </w:r>
      <w:r w:rsidRPr="00EA49B4">
        <w:rPr>
          <w:szCs w:val="32"/>
        </w:rPr>
        <w:t>un homme de mérite et d</w:t>
      </w:r>
      <w:r w:rsidR="007D0B10">
        <w:rPr>
          <w:szCs w:val="32"/>
        </w:rPr>
        <w:t>’</w:t>
      </w:r>
      <w:r w:rsidRPr="00EA49B4">
        <w:rPr>
          <w:szCs w:val="32"/>
        </w:rPr>
        <w:t>expérience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j</w:t>
      </w:r>
      <w:r w:rsidR="007D0B10">
        <w:rPr>
          <w:szCs w:val="32"/>
        </w:rPr>
        <w:t>’</w:t>
      </w:r>
      <w:r w:rsidRPr="00EA49B4">
        <w:rPr>
          <w:szCs w:val="32"/>
        </w:rPr>
        <w:t>avais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 qu</w:t>
      </w:r>
      <w:r w:rsidR="007D0B10">
        <w:rPr>
          <w:szCs w:val="32"/>
        </w:rPr>
        <w:t>’</w:t>
      </w:r>
      <w:r w:rsidRPr="00EA49B4">
        <w:rPr>
          <w:szCs w:val="32"/>
        </w:rPr>
        <w:t>il me semblait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moyens de le 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entrer dans le moindre détail qui pût être injurieux à mon maître</w:t>
      </w:r>
      <w:r w:rsidR="007D0B10">
        <w:rPr>
          <w:szCs w:val="32"/>
        </w:rPr>
        <w:t> ?</w:t>
      </w:r>
    </w:p>
    <w:p w14:paraId="7DFBE29F" w14:textId="0568E2AE" w:rsidR="00CC13A3" w:rsidRPr="00EA49B4" w:rsidRDefault="007D0B10" w:rsidP="00CC13A3">
      <w:pPr>
        <w:rPr>
          <w:szCs w:val="32"/>
        </w:rPr>
      </w:pPr>
      <w:r>
        <w:rPr>
          <w:szCs w:val="32"/>
        </w:rPr>
        <w:lastRenderedPageBreak/>
        <w:t>M. </w:t>
      </w:r>
      <w:r w:rsidR="00CC13A3" w:rsidRPr="00EA49B4">
        <w:rPr>
          <w:szCs w:val="32"/>
        </w:rPr>
        <w:t>Forester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son côté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désirant vivement apprendre pourquoi je me croyais malheureux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pourquoi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pendant les derniers jours de sa résidence chez son parent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avais évité sa compagnie avec le même soin que j</w:t>
      </w:r>
      <w:r>
        <w:rPr>
          <w:szCs w:val="32"/>
        </w:rPr>
        <w:t>’</w:t>
      </w:r>
      <w:r w:rsidR="00CC13A3" w:rsidRPr="00EA49B4">
        <w:rPr>
          <w:szCs w:val="32"/>
        </w:rPr>
        <w:t>avais mis d</w:t>
      </w:r>
      <w:r>
        <w:rPr>
          <w:szCs w:val="32"/>
        </w:rPr>
        <w:t>’</w:t>
      </w:r>
      <w:r w:rsidR="00CC13A3" w:rsidRPr="00EA49B4">
        <w:rPr>
          <w:szCs w:val="32"/>
        </w:rPr>
        <w:t>abord à la rechercher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lui répondis qu</w:t>
      </w:r>
      <w:r>
        <w:rPr>
          <w:szCs w:val="32"/>
        </w:rPr>
        <w:t>’</w:t>
      </w:r>
      <w:r w:rsidR="00CC13A3" w:rsidRPr="00EA49B4">
        <w:rPr>
          <w:szCs w:val="32"/>
        </w:rPr>
        <w:t>il ne pouvait attendre de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sur cet article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>une satisfaction assez imparfaite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que je lui donnerais avec plaisir tous les éclaircissements qui étaient en mon pouvoir</w:t>
      </w:r>
      <w:r>
        <w:rPr>
          <w:szCs w:val="32"/>
        </w:rPr>
        <w:t>. « </w:t>
      </w:r>
      <w:r w:rsidR="00CC13A3" w:rsidRPr="00EA49B4">
        <w:rPr>
          <w:szCs w:val="32"/>
        </w:rPr>
        <w:t>Le fait est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poursuivis-je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 certaines raisons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m</w:t>
      </w:r>
      <w:r>
        <w:rPr>
          <w:szCs w:val="32"/>
        </w:rPr>
        <w:t>’</w:t>
      </w:r>
      <w:r w:rsidR="00CC13A3" w:rsidRPr="00EA49B4">
        <w:rPr>
          <w:szCs w:val="32"/>
        </w:rPr>
        <w:t>est impossible d</w:t>
      </w:r>
      <w:r>
        <w:rPr>
          <w:szCs w:val="32"/>
        </w:rPr>
        <w:t>’</w:t>
      </w:r>
      <w:r w:rsidR="00CC13A3" w:rsidRPr="00EA49B4">
        <w:rPr>
          <w:szCs w:val="32"/>
        </w:rPr>
        <w:t>avoir un seul moment de tranquillité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tant que je serai sous le même toit que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matière que j</w:t>
      </w:r>
      <w:r>
        <w:rPr>
          <w:szCs w:val="32"/>
        </w:rPr>
        <w:t>’</w:t>
      </w:r>
      <w:r w:rsidR="00CC13A3" w:rsidRPr="00EA49B4">
        <w:rPr>
          <w:szCs w:val="32"/>
        </w:rPr>
        <w:t>ai retournée cent fois dans ma tête en tous sens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suis à la fin convaincu que je me dois à moi-même de me retirer de son service</w:t>
      </w:r>
      <w:r>
        <w:rPr>
          <w:szCs w:val="32"/>
        </w:rPr>
        <w:t>. »</w:t>
      </w:r>
      <w:r w:rsidR="00CC13A3" w:rsidRPr="00EA49B4">
        <w:rPr>
          <w:szCs w:val="32"/>
        </w:rPr>
        <w:t xml:space="preserve"> J</w:t>
      </w:r>
      <w:r>
        <w:rPr>
          <w:szCs w:val="32"/>
        </w:rPr>
        <w:t>’</w:t>
      </w:r>
      <w:r w:rsidR="00CC13A3" w:rsidRPr="00EA49B4">
        <w:rPr>
          <w:szCs w:val="32"/>
        </w:rPr>
        <w:t>ajoutai que je me doutais bien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par cette demi-confidence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m</w:t>
      </w:r>
      <w:r>
        <w:rPr>
          <w:szCs w:val="32"/>
        </w:rPr>
        <w:t>’</w:t>
      </w:r>
      <w:r w:rsidR="00CC13A3" w:rsidRPr="00EA49B4">
        <w:rPr>
          <w:szCs w:val="32"/>
        </w:rPr>
        <w:t>exposais à me voir désapprouvé plutôt que soutenu par lui</w:t>
      </w:r>
      <w:r>
        <w:rPr>
          <w:szCs w:val="32"/>
        </w:rPr>
        <w:t>. « </w:t>
      </w:r>
      <w:r w:rsidR="00CC13A3" w:rsidRPr="00EA49B4">
        <w:rPr>
          <w:szCs w:val="32"/>
        </w:rPr>
        <w:t>Mais je suis persuadé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lui dis-je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pouviez tout connaître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 étrange que ma conduite vous paraisse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applaudiriez à ma réserve</w:t>
      </w:r>
      <w:r>
        <w:rPr>
          <w:szCs w:val="32"/>
        </w:rPr>
        <w:t>. »</w:t>
      </w:r>
    </w:p>
    <w:p w14:paraId="3F1C713F" w14:textId="04E8DC38" w:rsidR="007D0B10" w:rsidRDefault="00CC13A3" w:rsidP="00CC13A3">
      <w:pPr>
        <w:rPr>
          <w:szCs w:val="32"/>
        </w:rPr>
      </w:pPr>
      <w:r w:rsidRPr="00EA49B4">
        <w:rPr>
          <w:szCs w:val="32"/>
        </w:rPr>
        <w:t>Il parut rêver pendant un moment à ce que je venais de lui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puis me demanda quelle raison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avais de me plaindre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Je répliquai que je conservais le plus profond respect pour mon maître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</w:t>
      </w:r>
      <w:r w:rsidR="007D0B10">
        <w:rPr>
          <w:szCs w:val="32"/>
        </w:rPr>
        <w:t>’</w:t>
      </w:r>
      <w:r w:rsidRPr="00EA49B4">
        <w:rPr>
          <w:szCs w:val="32"/>
        </w:rPr>
        <w:t>admirais ses rares et excellentes qualités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le regardais comme né pour le bonheur de l</w:t>
      </w:r>
      <w:r w:rsidR="007D0B10">
        <w:rPr>
          <w:szCs w:val="32"/>
        </w:rPr>
        <w:t>’</w:t>
      </w:r>
      <w:r w:rsidRPr="00EA49B4">
        <w:rPr>
          <w:szCs w:val="32"/>
        </w:rPr>
        <w:t>espèce humaine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serais à mes propres yeux le dernier des hommes si je me permettais un seul mot qui fût à son désavantage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que tout cela ne servait à rien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ne pouvais lui convenir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peut-être je ne valais pas assez pour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 qu</w:t>
      </w:r>
      <w:r w:rsidR="007D0B10">
        <w:rPr>
          <w:szCs w:val="32"/>
        </w:rPr>
        <w:t>’</w:t>
      </w:r>
      <w:r w:rsidRPr="00EA49B4">
        <w:rPr>
          <w:szCs w:val="32"/>
        </w:rPr>
        <w:t>on pût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certain d</w:t>
      </w:r>
      <w:r w:rsidR="007D0B10">
        <w:rPr>
          <w:szCs w:val="32"/>
        </w:rPr>
        <w:t>’</w:t>
      </w:r>
      <w:r w:rsidRPr="00EA49B4">
        <w:rPr>
          <w:szCs w:val="32"/>
        </w:rPr>
        <w:t>être toujours malheureux tant que je resterais dans sa maison</w:t>
      </w:r>
      <w:r w:rsidR="007D0B10">
        <w:rPr>
          <w:szCs w:val="32"/>
        </w:rPr>
        <w:t>.</w:t>
      </w:r>
    </w:p>
    <w:p w14:paraId="1B13C25C" w14:textId="2DED896F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observai que </w:t>
      </w:r>
      <w:r w:rsidR="007D0B10">
        <w:rPr>
          <w:szCs w:val="32"/>
        </w:rPr>
        <w:t>M. </w:t>
      </w:r>
      <w:r w:rsidRPr="00EA49B4">
        <w:rPr>
          <w:szCs w:val="32"/>
        </w:rPr>
        <w:t>Forester m</w:t>
      </w:r>
      <w:r w:rsidR="007D0B10">
        <w:rPr>
          <w:szCs w:val="32"/>
        </w:rPr>
        <w:t>’</w:t>
      </w:r>
      <w:r w:rsidRPr="00EA49B4">
        <w:rPr>
          <w:szCs w:val="32"/>
        </w:rPr>
        <w:t>examinait avec beaucoup de curiosité et de surprise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mais je ne crus pas à propos de </w:t>
      </w:r>
      <w:r w:rsidRPr="00EA49B4">
        <w:rPr>
          <w:szCs w:val="32"/>
        </w:rPr>
        <w:lastRenderedPageBreak/>
        <w:t>paraître y faire attention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Revenu à lui-même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demanda pourquoi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chose étant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quittais pas son service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lui répondis qu</w:t>
      </w:r>
      <w:r w:rsidR="007D0B10">
        <w:rPr>
          <w:szCs w:val="32"/>
        </w:rPr>
        <w:t>’</w:t>
      </w:r>
      <w:r w:rsidRPr="00EA49B4">
        <w:rPr>
          <w:szCs w:val="32"/>
        </w:rPr>
        <w:t>il touchait là le point qui contribuait le plus de tous au malheur de ma position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que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ignorait pas combien mon sort actuel me déplaisait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peut-être lui paraissais-je déraisonnable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injuste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savais très-bien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en viendrait jamais à donner son consentement à ce que je m</w:t>
      </w:r>
      <w:r w:rsidR="007D0B10">
        <w:rPr>
          <w:szCs w:val="32"/>
        </w:rPr>
        <w:t>’</w:t>
      </w:r>
      <w:r w:rsidRPr="00EA49B4">
        <w:rPr>
          <w:szCs w:val="32"/>
        </w:rPr>
        <w:t>en allasse de chez lui</w:t>
      </w:r>
      <w:r w:rsidR="007D0B10">
        <w:rPr>
          <w:szCs w:val="32"/>
        </w:rPr>
        <w:t>.</w:t>
      </w:r>
    </w:p>
    <w:p w14:paraId="7B01AF8E" w14:textId="3F57CAA5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Forester m</w:t>
      </w:r>
      <w:r>
        <w:rPr>
          <w:szCs w:val="32"/>
        </w:rPr>
        <w:t>’</w:t>
      </w:r>
      <w:r w:rsidR="00CC13A3" w:rsidRPr="00EA49B4">
        <w:rPr>
          <w:szCs w:val="32"/>
        </w:rPr>
        <w:t>interrompit alors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me dit en souriant que je me créais des fantômes et que je m</w:t>
      </w:r>
      <w:r>
        <w:rPr>
          <w:szCs w:val="32"/>
        </w:rPr>
        <w:t>’</w:t>
      </w:r>
      <w:r w:rsidR="00CC13A3" w:rsidRPr="00EA49B4">
        <w:rPr>
          <w:szCs w:val="32"/>
        </w:rPr>
        <w:t>exagérais mon importance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ajoutant qu</w:t>
      </w:r>
      <w:r>
        <w:rPr>
          <w:szCs w:val="32"/>
        </w:rPr>
        <w:t>’</w:t>
      </w:r>
      <w:r w:rsidR="00CC13A3" w:rsidRPr="00EA49B4">
        <w:rPr>
          <w:szCs w:val="32"/>
        </w:rPr>
        <w:t>il se chargerait de lever la difficulté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ainsi que de me procurer une place qui me fût plus agréable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Son offre m</w:t>
      </w:r>
      <w:r>
        <w:rPr>
          <w:szCs w:val="32"/>
        </w:rPr>
        <w:t>’</w:t>
      </w:r>
      <w:r w:rsidR="00CC13A3" w:rsidRPr="00EA49B4">
        <w:rPr>
          <w:szCs w:val="32"/>
        </w:rPr>
        <w:t>alarma sérieusement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répliquai que je le suppliais de ne songer pour rien au monde à s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ouvrir sur ce sujet à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ajoutai que peut-être ne faisais-je que montrer ma faiblesse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qu</w:t>
      </w:r>
      <w:r>
        <w:rPr>
          <w:szCs w:val="32"/>
        </w:rPr>
        <w:t>’</w:t>
      </w:r>
      <w:r w:rsidR="00CC13A3" w:rsidRPr="00EA49B4">
        <w:rPr>
          <w:szCs w:val="32"/>
        </w:rPr>
        <w:t>en réalité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très-peu au courant du monde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malgré toute ma répugnance à garder ma place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craignais de m</w:t>
      </w:r>
      <w:r>
        <w:rPr>
          <w:szCs w:val="32"/>
        </w:rPr>
        <w:t>’</w:t>
      </w:r>
      <w:r w:rsidR="00CC13A3" w:rsidRPr="00EA49B4">
        <w:rPr>
          <w:szCs w:val="32"/>
        </w:rPr>
        <w:t>exposer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propos délibéré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ressentiment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un homme aussi puissant que </w:t>
      </w:r>
      <w:r>
        <w:rPr>
          <w:szCs w:val="32"/>
        </w:rPr>
        <w:t>M. </w:t>
      </w:r>
      <w:r w:rsidR="00CC13A3" w:rsidRPr="00EA49B4">
        <w:rPr>
          <w:szCs w:val="32"/>
        </w:rPr>
        <w:t>Falkland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quant à lui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lui demandais qu</w:t>
      </w:r>
      <w:r>
        <w:rPr>
          <w:szCs w:val="32"/>
        </w:rPr>
        <w:t>’</w:t>
      </w:r>
      <w:r w:rsidR="00CC13A3" w:rsidRPr="00EA49B4">
        <w:rPr>
          <w:szCs w:val="32"/>
        </w:rPr>
        <w:t>un conseil et l</w:t>
      </w:r>
      <w:r>
        <w:rPr>
          <w:szCs w:val="32"/>
        </w:rPr>
        <w:t>’</w:t>
      </w:r>
      <w:r w:rsidR="00CC13A3" w:rsidRPr="00EA49B4">
        <w:rPr>
          <w:szCs w:val="32"/>
        </w:rPr>
        <w:t>espoir de sa protection en cas d</w:t>
      </w:r>
      <w:r>
        <w:rPr>
          <w:szCs w:val="32"/>
        </w:rPr>
        <w:t>’</w:t>
      </w:r>
      <w:r w:rsidR="00CC13A3" w:rsidRPr="00EA49B4">
        <w:rPr>
          <w:szCs w:val="32"/>
        </w:rPr>
        <w:t>événement imprévu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avec un tel encouragement je pourrais me hasarder à suivre mon penchant et faire un effort pour recouvrer ma tranquillité</w:t>
      </w:r>
      <w:r>
        <w:rPr>
          <w:szCs w:val="32"/>
        </w:rPr>
        <w:t>.</w:t>
      </w:r>
    </w:p>
    <w:p w14:paraId="16BF0277" w14:textId="6014049C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Après que je me fus ainsi ouvert à ce généreux ami autant que je pouvais le faire sans manquer aux convenances et sans compromettre ma propre sûreté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resta quelques moments en silence et parut réfléchir profondément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la 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adressant la parole avec un air de sévérité qui ne lui était pas ordinaire</w:t>
      </w:r>
      <w:r w:rsidR="007D0B10">
        <w:rPr>
          <w:szCs w:val="32"/>
        </w:rPr>
        <w:t> : « </w:t>
      </w:r>
      <w:r w:rsidRPr="00EA49B4">
        <w:rPr>
          <w:szCs w:val="32"/>
        </w:rPr>
        <w:t>Jeune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peur que vous ne fassiez pas assez d</w:t>
      </w:r>
      <w:r w:rsidR="007D0B10">
        <w:rPr>
          <w:szCs w:val="32"/>
        </w:rPr>
        <w:t>’</w:t>
      </w:r>
      <w:r w:rsidRPr="00EA49B4">
        <w:rPr>
          <w:szCs w:val="32"/>
        </w:rPr>
        <w:t>attention à la nature des choses que vous venez de me dire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y a là du mystère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y a quelque chose que vous ne pouvez pas prendre sur vous de me déclarer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croyez-vous </w:t>
      </w:r>
      <w:r w:rsidRPr="00EA49B4">
        <w:rPr>
          <w:szCs w:val="32"/>
        </w:rPr>
        <w:lastRenderedPageBreak/>
        <w:t>pouvoir ainsi obtenir la faveur d</w:t>
      </w:r>
      <w:r w:rsidR="007D0B10">
        <w:rPr>
          <w:szCs w:val="32"/>
        </w:rPr>
        <w:t>’</w:t>
      </w:r>
      <w:r w:rsidRPr="00EA49B4">
        <w:rPr>
          <w:szCs w:val="32"/>
        </w:rPr>
        <w:t>un homme qui se respecte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Vous prétendez faire une confidence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vous me racontez une fable qui n</w:t>
      </w:r>
      <w:r w:rsidR="007D0B10">
        <w:rPr>
          <w:szCs w:val="32"/>
        </w:rPr>
        <w:t>’</w:t>
      </w:r>
      <w:r w:rsidRPr="00EA49B4">
        <w:rPr>
          <w:szCs w:val="32"/>
        </w:rPr>
        <w:t>a pas le sens commun</w:t>
      </w:r>
      <w:r w:rsidR="007D0B10">
        <w:rPr>
          <w:szCs w:val="32"/>
        </w:rPr>
        <w:t>. »</w:t>
      </w:r>
    </w:p>
    <w:p w14:paraId="72941332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répondis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quelle que pût être sa prévention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forcé de m</w:t>
      </w:r>
      <w:r w:rsidR="007D0B10">
        <w:rPr>
          <w:szCs w:val="32"/>
        </w:rPr>
        <w:t>’</w:t>
      </w:r>
      <w:r w:rsidRPr="00EA49B4">
        <w:rPr>
          <w:szCs w:val="32"/>
        </w:rPr>
        <w:t>y soumettre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que la droiture de son cœur me faisait espérer qu</w:t>
      </w:r>
      <w:r w:rsidR="007D0B10">
        <w:rPr>
          <w:szCs w:val="32"/>
        </w:rPr>
        <w:t>’</w:t>
      </w:r>
      <w:r w:rsidRPr="00EA49B4">
        <w:rPr>
          <w:szCs w:val="32"/>
        </w:rPr>
        <w:t>il interpréterait favorablement ma réticence</w:t>
      </w:r>
      <w:r w:rsidR="007D0B10">
        <w:rPr>
          <w:szCs w:val="32"/>
        </w:rPr>
        <w:t>.</w:t>
      </w:r>
    </w:p>
    <w:p w14:paraId="709643F6" w14:textId="4C375C66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Forester continua</w:t>
      </w:r>
      <w:r>
        <w:rPr>
          <w:szCs w:val="32"/>
        </w:rPr>
        <w:t> : « 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comme cela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fort bien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répète que je suis l</w:t>
      </w:r>
      <w:r>
        <w:rPr>
          <w:szCs w:val="32"/>
        </w:rPr>
        <w:t>’</w:t>
      </w:r>
      <w:r w:rsidR="00CC13A3" w:rsidRPr="00EA49B4">
        <w:rPr>
          <w:szCs w:val="32"/>
        </w:rPr>
        <w:t>ennemi de tout détour et de tout déguisement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Voyez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jeune homme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sais les choses de ce monde un peu mieux que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Parlez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ou ne comptez que sur mon mépris</w:t>
      </w:r>
      <w:r>
        <w:rPr>
          <w:szCs w:val="32"/>
        </w:rPr>
        <w:t>.</w:t>
      </w:r>
    </w:p>
    <w:p w14:paraId="3285D922" w14:textId="77777777" w:rsidR="007D0B10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répondis-je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 n</w:t>
      </w:r>
      <w:r>
        <w:rPr>
          <w:szCs w:val="32"/>
        </w:rPr>
        <w:t>’</w:t>
      </w:r>
      <w:r w:rsidR="00CC13A3" w:rsidRPr="00EA49B4">
        <w:rPr>
          <w:szCs w:val="32"/>
        </w:rPr>
        <w:t>est qu</w:t>
      </w:r>
      <w:r>
        <w:rPr>
          <w:szCs w:val="32"/>
        </w:rPr>
        <w:t>’</w:t>
      </w:r>
      <w:r w:rsidR="00CC13A3" w:rsidRPr="00EA49B4">
        <w:rPr>
          <w:szCs w:val="32"/>
        </w:rPr>
        <w:t>après y avoir bien réfléchi que je vous parle ainsi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vous ai fait connaître la résolution que j</w:t>
      </w:r>
      <w:r>
        <w:rPr>
          <w:szCs w:val="32"/>
        </w:rPr>
        <w:t>’</w:t>
      </w:r>
      <w:r w:rsidR="00CC13A3" w:rsidRPr="00EA49B4">
        <w:rPr>
          <w:szCs w:val="32"/>
        </w:rPr>
        <w:t>ai prise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quelles qu</w:t>
      </w:r>
      <w:r>
        <w:rPr>
          <w:szCs w:val="32"/>
        </w:rPr>
        <w:t>’</w:t>
      </w:r>
      <w:r w:rsidR="00CC13A3" w:rsidRPr="00EA49B4">
        <w:rPr>
          <w:szCs w:val="32"/>
        </w:rPr>
        <w:t>en soient les conséquences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dois pas m</w:t>
      </w:r>
      <w:r>
        <w:rPr>
          <w:szCs w:val="32"/>
        </w:rPr>
        <w:t>’</w:t>
      </w:r>
      <w:r w:rsidR="00CC13A3" w:rsidRPr="00EA49B4">
        <w:rPr>
          <w:szCs w:val="32"/>
        </w:rPr>
        <w:t>en départir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dans le malheur que j</w:t>
      </w:r>
      <w:r>
        <w:rPr>
          <w:szCs w:val="32"/>
        </w:rPr>
        <w:t>’</w:t>
      </w:r>
      <w:r w:rsidR="00CC13A3" w:rsidRPr="00EA49B4">
        <w:rPr>
          <w:szCs w:val="32"/>
        </w:rPr>
        <w:t>éprouve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me refusez vos secours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est dit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cette ouverture de ma part ne m</w:t>
      </w:r>
      <w:r>
        <w:rPr>
          <w:szCs w:val="32"/>
        </w:rPr>
        <w:t>’</w:t>
      </w:r>
      <w:r w:rsidR="00CC13A3" w:rsidRPr="00EA49B4">
        <w:rPr>
          <w:szCs w:val="32"/>
        </w:rPr>
        <w:t>aura servi qu</w:t>
      </w:r>
      <w:r>
        <w:rPr>
          <w:szCs w:val="32"/>
        </w:rPr>
        <w:t>’</w:t>
      </w:r>
      <w:r w:rsidR="00CC13A3" w:rsidRPr="00EA49B4">
        <w:rPr>
          <w:szCs w:val="32"/>
        </w:rPr>
        <w:t>à vous déplaire et à vous donner de moi une mauvaise opinion</w:t>
      </w:r>
      <w:r>
        <w:rPr>
          <w:szCs w:val="32"/>
        </w:rPr>
        <w:t>.</w:t>
      </w:r>
    </w:p>
    <w:p w14:paraId="7B97B7A4" w14:textId="4FBA20B6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reprit-il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tout n</w:t>
      </w:r>
      <w:r>
        <w:rPr>
          <w:szCs w:val="32"/>
        </w:rPr>
        <w:t>’</w:t>
      </w:r>
      <w:r w:rsidR="00CC13A3" w:rsidRPr="00EA49B4">
        <w:rPr>
          <w:szCs w:val="32"/>
        </w:rPr>
        <w:t>est pas dit pour cela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avez une fort mauvaise tête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faut que j</w:t>
      </w:r>
      <w:r>
        <w:rPr>
          <w:szCs w:val="32"/>
        </w:rPr>
        <w:t>’</w:t>
      </w:r>
      <w:r w:rsidR="00CC13A3" w:rsidRPr="00EA49B4">
        <w:rPr>
          <w:szCs w:val="32"/>
        </w:rPr>
        <w:t>aie l</w:t>
      </w:r>
      <w:r>
        <w:rPr>
          <w:szCs w:val="32"/>
        </w:rPr>
        <w:t>’</w:t>
      </w:r>
      <w:r w:rsidR="00CC13A3" w:rsidRPr="00EA49B4">
        <w:rPr>
          <w:szCs w:val="32"/>
        </w:rPr>
        <w:t>œil sur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 confiance a été fort mal placée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ne vous abandonnerai pas pour cela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La balance penche encore pour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Combien de temps cela sera-t-il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ce que je ne saurais dire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ne m</w:t>
      </w:r>
      <w:r>
        <w:rPr>
          <w:szCs w:val="32"/>
        </w:rPr>
        <w:t>’</w:t>
      </w:r>
      <w:r w:rsidR="00CC13A3" w:rsidRPr="00EA49B4">
        <w:rPr>
          <w:szCs w:val="32"/>
        </w:rPr>
        <w:t>engage à rien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</w:t>
      </w:r>
      <w:r>
        <w:rPr>
          <w:szCs w:val="32"/>
        </w:rPr>
        <w:t>’</w:t>
      </w:r>
      <w:r w:rsidR="00CC13A3" w:rsidRPr="00EA49B4">
        <w:rPr>
          <w:szCs w:val="32"/>
        </w:rPr>
        <w:t>ai pour règle d</w:t>
      </w:r>
      <w:r>
        <w:rPr>
          <w:szCs w:val="32"/>
        </w:rPr>
        <w:t>’</w:t>
      </w:r>
      <w:r w:rsidR="00CC13A3" w:rsidRPr="00EA49B4">
        <w:rPr>
          <w:szCs w:val="32"/>
        </w:rPr>
        <w:t>agir exactement comme je sens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ferai donc pour le moment ce que vous désirez de moi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Dieu veuille que ce soit pour le mieux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Soit à présent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soit dans un autre temps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recevrai dans ma maison avec l</w:t>
      </w:r>
      <w:r>
        <w:rPr>
          <w:szCs w:val="32"/>
        </w:rPr>
        <w:t>’</w:t>
      </w:r>
      <w:r w:rsidR="00CC13A3" w:rsidRPr="00EA49B4">
        <w:rPr>
          <w:szCs w:val="32"/>
        </w:rPr>
        <w:t>espoir que je n</w:t>
      </w:r>
      <w:r>
        <w:rPr>
          <w:szCs w:val="32"/>
        </w:rPr>
        <w:t>’</w:t>
      </w:r>
      <w:r w:rsidR="00CC13A3" w:rsidRPr="00EA49B4">
        <w:rPr>
          <w:szCs w:val="32"/>
        </w:rPr>
        <w:t>aurai pas lieu de m</w:t>
      </w:r>
      <w:r>
        <w:rPr>
          <w:szCs w:val="32"/>
        </w:rPr>
        <w:t>’</w:t>
      </w:r>
      <w:r w:rsidR="00CC13A3" w:rsidRPr="00EA49B4">
        <w:rPr>
          <w:szCs w:val="32"/>
        </w:rPr>
        <w:t>en repentir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que tout ceci s</w:t>
      </w:r>
      <w:r>
        <w:rPr>
          <w:szCs w:val="32"/>
        </w:rPr>
        <w:t>’</w:t>
      </w:r>
      <w:r w:rsidR="00CC13A3" w:rsidRPr="00EA49B4">
        <w:rPr>
          <w:szCs w:val="32"/>
        </w:rPr>
        <w:t>éclaircira aussi favorablement que je peux le désirer</w:t>
      </w:r>
      <w:r>
        <w:rPr>
          <w:szCs w:val="32"/>
        </w:rPr>
        <w:t>. »</w:t>
      </w:r>
    </w:p>
    <w:p w14:paraId="7CC6207F" w14:textId="56723051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Nous en étions ainsi à traiter cette matière si importante pour ma tranquillité avec tout l</w:t>
      </w:r>
      <w:r w:rsidR="007D0B10">
        <w:rPr>
          <w:szCs w:val="32"/>
        </w:rPr>
        <w:t>’</w:t>
      </w:r>
      <w:r w:rsidRPr="00EA49B4">
        <w:rPr>
          <w:szCs w:val="32"/>
        </w:rPr>
        <w:t>intérêt qu</w:t>
      </w:r>
      <w:r w:rsidR="007D0B10">
        <w:rPr>
          <w:szCs w:val="32"/>
        </w:rPr>
        <w:t>’</w:t>
      </w:r>
      <w:r w:rsidRPr="00EA49B4">
        <w:rPr>
          <w:szCs w:val="32"/>
        </w:rPr>
        <w:t>elle méritait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un événement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plus cruel de tous ceux que j</w:t>
      </w:r>
      <w:r w:rsidR="007D0B10">
        <w:rPr>
          <w:szCs w:val="32"/>
        </w:rPr>
        <w:t>’</w:t>
      </w:r>
      <w:r w:rsidRPr="00EA49B4">
        <w:rPr>
          <w:szCs w:val="32"/>
        </w:rPr>
        <w:t>aurais pu redouter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vint nous interrompre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Sans se faire annoncer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comme si la foudre l</w:t>
      </w:r>
      <w:r w:rsidR="007D0B10">
        <w:rPr>
          <w:szCs w:val="32"/>
        </w:rPr>
        <w:t>’</w:t>
      </w:r>
      <w:r w:rsidRPr="00EA49B4">
        <w:rPr>
          <w:szCs w:val="32"/>
        </w:rPr>
        <w:t>eût lancé sur nous</w:t>
      </w:r>
      <w:r w:rsidR="007D0B10">
        <w:rPr>
          <w:szCs w:val="32"/>
        </w:rPr>
        <w:t>, M. </w:t>
      </w:r>
      <w:r w:rsidRPr="00EA49B4">
        <w:rPr>
          <w:szCs w:val="32"/>
        </w:rPr>
        <w:t>Falkland parut dans la chambre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appris ensuite que </w:t>
      </w:r>
      <w:r w:rsidR="007D0B10">
        <w:rPr>
          <w:szCs w:val="32"/>
        </w:rPr>
        <w:t>M. </w:t>
      </w:r>
      <w:r w:rsidRPr="00EA49B4">
        <w:rPr>
          <w:szCs w:val="32"/>
        </w:rPr>
        <w:t>Forester était venu jusqu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à cet endroit pour aller à la rencontre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lequel il avait rendez-vous à la poste voisine</w:t>
      </w:r>
      <w:r w:rsidR="007D0B10">
        <w:rPr>
          <w:szCs w:val="32"/>
        </w:rPr>
        <w:t>. M. </w:t>
      </w:r>
      <w:r w:rsidRPr="00EA49B4">
        <w:rPr>
          <w:szCs w:val="32"/>
        </w:rPr>
        <w:t>Forester avait été retenu dans l</w:t>
      </w:r>
      <w:r w:rsidR="007D0B10">
        <w:rPr>
          <w:szCs w:val="32"/>
        </w:rPr>
        <w:t>’</w:t>
      </w:r>
      <w:r w:rsidRPr="00EA49B4">
        <w:rPr>
          <w:szCs w:val="32"/>
        </w:rPr>
        <w:t>auberge où nous étions par notre conversation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lui avait fait un moment oublier son rendez-vous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tandis 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le trouvant pas au lieu indiqué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était venu en avant jusque-là sur la route de la maison de son parent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rencontre était alors la chose la plus inexplicable du monde</w:t>
      </w:r>
      <w:r w:rsidR="007D0B10">
        <w:rPr>
          <w:szCs w:val="32"/>
        </w:rPr>
        <w:t>.</w:t>
      </w:r>
    </w:p>
    <w:p w14:paraId="53FC44B3" w14:textId="20F191F3" w:rsidR="007D0B10" w:rsidRDefault="00CC13A3" w:rsidP="00CC13A3">
      <w:pPr>
        <w:rPr>
          <w:szCs w:val="32"/>
        </w:rPr>
      </w:pPr>
      <w:r w:rsidRPr="00EA49B4">
        <w:rPr>
          <w:szCs w:val="32"/>
        </w:rPr>
        <w:t>En un instant je prévis l</w:t>
      </w:r>
      <w:r w:rsidR="007D0B10">
        <w:rPr>
          <w:szCs w:val="32"/>
        </w:rPr>
        <w:t>’</w:t>
      </w:r>
      <w:r w:rsidRPr="00EA49B4">
        <w:rPr>
          <w:szCs w:val="32"/>
        </w:rPr>
        <w:t>affreuse complication de malheurs que renfermait cet événement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Aux yeux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entrevue que je venais d</w:t>
      </w:r>
      <w:r w:rsidR="007D0B10">
        <w:rPr>
          <w:szCs w:val="32"/>
        </w:rPr>
        <w:t>’</w:t>
      </w:r>
      <w:r w:rsidRPr="00EA49B4">
        <w:rPr>
          <w:szCs w:val="32"/>
        </w:rPr>
        <w:t>avoir avec son parent devait paraître l</w:t>
      </w:r>
      <w:r w:rsidR="007D0B10">
        <w:rPr>
          <w:szCs w:val="32"/>
        </w:rPr>
        <w:t>’</w:t>
      </w:r>
      <w:r w:rsidRPr="00EA49B4">
        <w:rPr>
          <w:szCs w:val="32"/>
        </w:rPr>
        <w:t>effet non du hasard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d</w:t>
      </w:r>
      <w:r w:rsidR="007D0B10">
        <w:rPr>
          <w:szCs w:val="32"/>
        </w:rPr>
        <w:t>’</w:t>
      </w:r>
      <w:r w:rsidRPr="00EA49B4">
        <w:rPr>
          <w:szCs w:val="32"/>
        </w:rPr>
        <w:t>un projet concerté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entièrement hors de la route du lieu où il m</w:t>
      </w:r>
      <w:r w:rsidR="007D0B10">
        <w:rPr>
          <w:szCs w:val="32"/>
        </w:rPr>
        <w:t>’</w:t>
      </w:r>
      <w:r w:rsidRPr="00EA49B4">
        <w:rPr>
          <w:szCs w:val="32"/>
        </w:rPr>
        <w:t>avait envoyé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dans un chemin qui conduisait directement à la maison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 devait-il penser de ceci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Pour quel motif me pouvait-il supposer en cet endroit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est-à-dire que j</w:t>
      </w:r>
      <w:r w:rsidR="007D0B10">
        <w:rPr>
          <w:szCs w:val="32"/>
        </w:rPr>
        <w:t>’</w:t>
      </w:r>
      <w:r w:rsidRPr="00EA49B4">
        <w:rPr>
          <w:szCs w:val="32"/>
        </w:rPr>
        <w:t>étais venu là sans dessein et simplement parce que je m</w:t>
      </w:r>
      <w:r w:rsidR="007D0B10">
        <w:rPr>
          <w:szCs w:val="32"/>
        </w:rPr>
        <w:t>’</w:t>
      </w:r>
      <w:r w:rsidRPr="00EA49B4">
        <w:rPr>
          <w:szCs w:val="32"/>
        </w:rPr>
        <w:t>étais égaré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aurait paru le mensonge le plus impudent qu</w:t>
      </w:r>
      <w:r w:rsidR="007D0B10">
        <w:rPr>
          <w:szCs w:val="32"/>
        </w:rPr>
        <w:t>’</w:t>
      </w:r>
      <w:r w:rsidRPr="00EA49B4">
        <w:rPr>
          <w:szCs w:val="32"/>
        </w:rPr>
        <w:t>on eût jamais inventé</w:t>
      </w:r>
      <w:r w:rsidR="007D0B10">
        <w:rPr>
          <w:szCs w:val="32"/>
        </w:rPr>
        <w:t>.</w:t>
      </w:r>
    </w:p>
    <w:p w14:paraId="485F0B12" w14:textId="3F62C6DB" w:rsidR="007D0B10" w:rsidRDefault="00CC13A3" w:rsidP="00CC13A3">
      <w:pPr>
        <w:rPr>
          <w:szCs w:val="32"/>
        </w:rPr>
      </w:pPr>
      <w:r w:rsidRPr="00EA49B4">
        <w:rPr>
          <w:szCs w:val="32"/>
        </w:rPr>
        <w:t>Me voilà donc pris sur le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en relation avec l</w:t>
      </w:r>
      <w:r w:rsidR="007D0B10">
        <w:rPr>
          <w:szCs w:val="32"/>
        </w:rPr>
        <w:t>’</w:t>
      </w:r>
      <w:r w:rsidRPr="00EA49B4">
        <w:rPr>
          <w:szCs w:val="32"/>
        </w:rPr>
        <w:t>homme dont la société m</w:t>
      </w:r>
      <w:r w:rsidR="007D0B10">
        <w:rPr>
          <w:szCs w:val="32"/>
        </w:rPr>
        <w:t>’</w:t>
      </w:r>
      <w:r w:rsidRPr="00EA49B4">
        <w:rPr>
          <w:szCs w:val="32"/>
        </w:rPr>
        <w:t>avait été si sévèrement interdite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cette relation avait un caractère bien différent de celle qui avait déjà causé tant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inquiétudes à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Alors elle avait lieu ouvertement et sans mystère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ainsi la présomption était qu</w:t>
      </w:r>
      <w:r w:rsidR="007D0B10">
        <w:rPr>
          <w:szCs w:val="32"/>
        </w:rPr>
        <w:t>’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avait pour objet rien qui fût dans le cas d</w:t>
      </w:r>
      <w:r w:rsidR="007D0B10">
        <w:rPr>
          <w:szCs w:val="32"/>
        </w:rPr>
        <w:t>’</w:t>
      </w:r>
      <w:r w:rsidRPr="00EA49B4">
        <w:rPr>
          <w:szCs w:val="32"/>
        </w:rPr>
        <w:t>être caché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l</w:t>
      </w:r>
      <w:r w:rsidR="007D0B10">
        <w:rPr>
          <w:szCs w:val="32"/>
        </w:rPr>
        <w:t>’</w:t>
      </w:r>
      <w:r w:rsidRPr="00EA49B4">
        <w:rPr>
          <w:szCs w:val="32"/>
        </w:rPr>
        <w:t>entrevue actuelle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en la supposant </w:t>
      </w:r>
      <w:r w:rsidRPr="00EA49B4">
        <w:rPr>
          <w:szCs w:val="32"/>
        </w:rPr>
        <w:lastRenderedPageBreak/>
        <w:t>concertée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devait avoir toutes les apparences d</w:t>
      </w:r>
      <w:r w:rsidR="007D0B10">
        <w:rPr>
          <w:szCs w:val="32"/>
        </w:rPr>
        <w:t>’</w:t>
      </w:r>
      <w:r w:rsidRPr="00EA49B4">
        <w:rPr>
          <w:szCs w:val="32"/>
        </w:rPr>
        <w:t>être clandestine et devait doublement me compromettre auprès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avec les plus terribles menaces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une relation avec </w:t>
      </w:r>
      <w:r w:rsidR="007D0B10">
        <w:rPr>
          <w:szCs w:val="32"/>
        </w:rPr>
        <w:t>M. </w:t>
      </w:r>
      <w:r w:rsidRPr="00EA49B4">
        <w:rPr>
          <w:szCs w:val="32"/>
        </w:rPr>
        <w:t>Forester m</w:t>
      </w:r>
      <w:r w:rsidR="007D0B10">
        <w:rPr>
          <w:szCs w:val="32"/>
        </w:rPr>
        <w:t>’</w:t>
      </w:r>
      <w:r w:rsidRPr="00EA49B4">
        <w:rPr>
          <w:szCs w:val="32"/>
        </w:rPr>
        <w:t>avait été défendue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="007D0B10">
        <w:rPr>
          <w:szCs w:val="32"/>
        </w:rPr>
        <w:t>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ignorait pas quelle profonde impression ces menaces avaient faite sur mon imagination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Ainsi une telle rencontre ne pouvait pas avoir été concertée pour un objet ordinaire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Tel était mon crime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telle était l</w:t>
      </w:r>
      <w:r w:rsidR="007D0B10">
        <w:rPr>
          <w:szCs w:val="32"/>
        </w:rPr>
        <w:t>’</w:t>
      </w:r>
      <w:r w:rsidRPr="00EA49B4">
        <w:rPr>
          <w:szCs w:val="32"/>
        </w:rPr>
        <w:t>angoisse affreuse que devait causer ma présence en ce lieu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pouvais bien supposer que la peine qui m</w:t>
      </w:r>
      <w:r w:rsidR="007D0B10">
        <w:rPr>
          <w:szCs w:val="32"/>
        </w:rPr>
        <w:t>’</w:t>
      </w:r>
      <w:r w:rsidRPr="00EA49B4">
        <w:rPr>
          <w:szCs w:val="32"/>
        </w:rPr>
        <w:t>était réservée y serait proportionnée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Les menaces de </w:t>
      </w:r>
      <w:r w:rsidR="007D0B10">
        <w:rPr>
          <w:szCs w:val="32"/>
        </w:rPr>
        <w:t>M. </w:t>
      </w:r>
      <w:r w:rsidRPr="00EA49B4">
        <w:rPr>
          <w:szCs w:val="32"/>
        </w:rPr>
        <w:t>Falkland retentissaient encore à mon oreille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</w:t>
      </w:r>
      <w:r w:rsidR="007D0B10">
        <w:rPr>
          <w:szCs w:val="32"/>
        </w:rPr>
        <w:t>’</w:t>
      </w:r>
      <w:r w:rsidRPr="00EA49B4">
        <w:rPr>
          <w:szCs w:val="32"/>
        </w:rPr>
        <w:t>étais dans un vrai transport de terreur</w:t>
      </w:r>
      <w:r w:rsidR="007D0B10">
        <w:rPr>
          <w:szCs w:val="32"/>
        </w:rPr>
        <w:t>.</w:t>
      </w:r>
    </w:p>
    <w:p w14:paraId="6F39D193" w14:textId="0319A4F5" w:rsidR="007D0B10" w:rsidRDefault="00CC13A3" w:rsidP="00CC13A3">
      <w:pPr>
        <w:rPr>
          <w:szCs w:val="32"/>
        </w:rPr>
      </w:pPr>
      <w:r w:rsidRPr="00EA49B4">
        <w:rPr>
          <w:szCs w:val="32"/>
        </w:rPr>
        <w:t>La conduite du même homme est souvent si variable selon les circonstances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est difficile sinon impossible à expliquer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cette crise si terrible pour lui</w:t>
      </w:r>
      <w:r w:rsidR="007D0B10">
        <w:rPr>
          <w:szCs w:val="32"/>
        </w:rPr>
        <w:t>, M. </w:t>
      </w:r>
      <w:r w:rsidRPr="00EA49B4">
        <w:rPr>
          <w:szCs w:val="32"/>
        </w:rPr>
        <w:t>Falkland ne parut pas le moins du monde irrité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me regarda d</w:t>
      </w:r>
      <w:r w:rsidR="007D0B10">
        <w:rPr>
          <w:szCs w:val="32"/>
        </w:rPr>
        <w:t>’</w:t>
      </w:r>
      <w:r w:rsidRPr="00EA49B4">
        <w:rPr>
          <w:szCs w:val="32"/>
        </w:rPr>
        <w:t>abord avec un étonnement muet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la minute d</w:t>
      </w:r>
      <w:r w:rsidR="007D0B10">
        <w:rPr>
          <w:szCs w:val="32"/>
        </w:rPr>
        <w:t>’</w:t>
      </w:r>
      <w:r w:rsidRPr="00EA49B4">
        <w:rPr>
          <w:szCs w:val="32"/>
        </w:rPr>
        <w:t>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ainsi dire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fut parfaitement calme et maître de lui-même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il en eût été autrement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doute pas que je n</w:t>
      </w:r>
      <w:r w:rsidR="007D0B10">
        <w:rPr>
          <w:szCs w:val="32"/>
        </w:rPr>
        <w:t>’</w:t>
      </w:r>
      <w:r w:rsidRPr="00EA49B4">
        <w:rPr>
          <w:szCs w:val="32"/>
        </w:rPr>
        <w:t>eusse osé entamer une explication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y mettre tant de franchise et d</w:t>
      </w:r>
      <w:r w:rsidR="007D0B10">
        <w:rPr>
          <w:szCs w:val="32"/>
        </w:rPr>
        <w:t>’</w:t>
      </w:r>
      <w:r w:rsidRPr="00EA49B4">
        <w:rPr>
          <w:szCs w:val="32"/>
        </w:rPr>
        <w:t>assurance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n</w:t>
      </w:r>
      <w:r w:rsidR="007D0B10">
        <w:rPr>
          <w:szCs w:val="32"/>
        </w:rPr>
        <w:t>’</w:t>
      </w:r>
      <w:r w:rsidRPr="00EA49B4">
        <w:rPr>
          <w:szCs w:val="32"/>
        </w:rPr>
        <w:t>eût pu produire qu</w:t>
      </w:r>
      <w:r w:rsidR="007D0B10">
        <w:rPr>
          <w:szCs w:val="32"/>
        </w:rPr>
        <w:t>’</w:t>
      </w:r>
      <w:r w:rsidRPr="00EA49B4">
        <w:rPr>
          <w:szCs w:val="32"/>
        </w:rPr>
        <w:t>un très-bon effet pour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cet état de choses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laissai subjuguer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cédai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</w:t>
      </w:r>
      <w:r w:rsidR="007D0B10">
        <w:rPr>
          <w:szCs w:val="32"/>
        </w:rPr>
        <w:t>’</w:t>
      </w:r>
      <w:r w:rsidRPr="00EA49B4">
        <w:rPr>
          <w:szCs w:val="32"/>
        </w:rPr>
        <w:t>avais déjà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influence accablante de la surprise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osais-je respirer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étourdi et inquiet</w:t>
      </w:r>
      <w:r w:rsidR="007D0B10">
        <w:rPr>
          <w:szCs w:val="32"/>
        </w:rPr>
        <w:t>. 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tranquillement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</w:t>
      </w:r>
      <w:r w:rsidR="007D0B10">
        <w:rPr>
          <w:szCs w:val="32"/>
        </w:rPr>
        <w:t>’</w:t>
      </w:r>
      <w:r w:rsidRPr="00EA49B4">
        <w:rPr>
          <w:szCs w:val="32"/>
        </w:rPr>
        <w:t>ordonna de retourner au logis et de prendre avec moi le valet qu</w:t>
      </w:r>
      <w:r w:rsidR="007D0B10">
        <w:rPr>
          <w:szCs w:val="32"/>
        </w:rPr>
        <w:t>’</w:t>
      </w:r>
      <w:r w:rsidRPr="00EA49B4">
        <w:rPr>
          <w:szCs w:val="32"/>
        </w:rPr>
        <w:t>il avait amené avec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obéis sans dire un mot</w:t>
      </w:r>
      <w:r w:rsidR="007D0B10">
        <w:rPr>
          <w:szCs w:val="32"/>
        </w:rPr>
        <w:t>.</w:t>
      </w:r>
    </w:p>
    <w:p w14:paraId="1A9172EE" w14:textId="3C6FCFAA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su par la suite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avait questionné </w:t>
      </w:r>
      <w:r w:rsidR="007D0B10">
        <w:rPr>
          <w:szCs w:val="32"/>
        </w:rPr>
        <w:t>M. </w:t>
      </w:r>
      <w:r w:rsidRPr="00EA49B4">
        <w:rPr>
          <w:szCs w:val="32"/>
        </w:rPr>
        <w:t>Forester sur les moindres circonstances de notre rencontre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celui-ci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voyant que le fait était découvert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laissa aller à cette habitude de franchise si difficile à contraindre pour un caractère loyal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raconta à </w:t>
      </w:r>
      <w:r w:rsidR="007D0B10">
        <w:rPr>
          <w:szCs w:val="32"/>
        </w:rPr>
        <w:t>M. </w:t>
      </w:r>
      <w:r w:rsidRPr="00EA49B4">
        <w:rPr>
          <w:szCs w:val="32"/>
        </w:rPr>
        <w:t>Falkland tout ce qui s</w:t>
      </w:r>
      <w:r w:rsidR="007D0B10">
        <w:rPr>
          <w:szCs w:val="32"/>
        </w:rPr>
        <w:t>’</w:t>
      </w:r>
      <w:r w:rsidRPr="00EA49B4">
        <w:rPr>
          <w:szCs w:val="32"/>
        </w:rPr>
        <w:t>était passé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sans </w:t>
      </w:r>
      <w:r w:rsidRPr="00EA49B4">
        <w:rPr>
          <w:szCs w:val="32"/>
        </w:rPr>
        <w:lastRenderedPageBreak/>
        <w:t>taire même les observations que ma confidence lui avait fait faire</w:t>
      </w:r>
      <w:r w:rsidR="007D0B10">
        <w:rPr>
          <w:szCs w:val="32"/>
        </w:rPr>
        <w:t>. M. </w:t>
      </w:r>
      <w:r w:rsidRPr="00EA49B4">
        <w:rPr>
          <w:szCs w:val="32"/>
        </w:rPr>
        <w:t>Falkland avait répondu à cette communication par un silence étudié et équivoque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ne m</w:t>
      </w:r>
      <w:r w:rsidR="007D0B10">
        <w:rPr>
          <w:szCs w:val="32"/>
        </w:rPr>
        <w:t>’</w:t>
      </w:r>
      <w:r w:rsidRPr="00EA49B4">
        <w:rPr>
          <w:szCs w:val="32"/>
        </w:rPr>
        <w:t>avait été nullement favorable dans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esprit déjà prévenu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silence était en partie une suite de l</w:t>
      </w:r>
      <w:r w:rsidR="007D0B10">
        <w:rPr>
          <w:szCs w:val="32"/>
        </w:rPr>
        <w:t>’</w:t>
      </w:r>
      <w:r w:rsidRPr="00EA49B4">
        <w:rPr>
          <w:szCs w:val="32"/>
        </w:rPr>
        <w:t>état d</w:t>
      </w:r>
      <w:r w:rsidR="007D0B10">
        <w:rPr>
          <w:szCs w:val="32"/>
        </w:rPr>
        <w:t>’</w:t>
      </w:r>
      <w:r w:rsidRPr="00EA49B4">
        <w:rPr>
          <w:szCs w:val="32"/>
        </w:rPr>
        <w:t>incertitude et d</w:t>
      </w:r>
      <w:r w:rsidR="007D0B10">
        <w:rPr>
          <w:szCs w:val="32"/>
        </w:rPr>
        <w:t>’</w:t>
      </w:r>
      <w:r w:rsidRPr="00EA49B4">
        <w:rPr>
          <w:szCs w:val="32"/>
        </w:rPr>
        <w:t>anxiété où il était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peut-être aussi était-il en partie calculé pour l</w:t>
      </w:r>
      <w:r w:rsidR="007D0B10">
        <w:rPr>
          <w:szCs w:val="32"/>
        </w:rPr>
        <w:t>’</w:t>
      </w:r>
      <w:r w:rsidRPr="00EA49B4">
        <w:rPr>
          <w:szCs w:val="32"/>
        </w:rPr>
        <w:t>effet qu</w:t>
      </w:r>
      <w:r w:rsidR="007D0B10">
        <w:rPr>
          <w:szCs w:val="32"/>
        </w:rPr>
        <w:t>’</w:t>
      </w:r>
      <w:r w:rsidRPr="00EA49B4">
        <w:rPr>
          <w:szCs w:val="32"/>
        </w:rPr>
        <w:t>il devait naturellement produire</w:t>
      </w:r>
      <w:r w:rsidR="007D0B10">
        <w:rPr>
          <w:szCs w:val="32"/>
        </w:rPr>
        <w:t> ; 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étant nullement éloigné d</w:t>
      </w:r>
      <w:r w:rsidR="007D0B10">
        <w:rPr>
          <w:szCs w:val="32"/>
        </w:rPr>
        <w:t>’</w:t>
      </w:r>
      <w:r w:rsidRPr="00EA49B4">
        <w:rPr>
          <w:szCs w:val="32"/>
        </w:rPr>
        <w:t>encourager des préventions contre la réputation d</w:t>
      </w:r>
      <w:r w:rsidR="007D0B10">
        <w:rPr>
          <w:szCs w:val="32"/>
        </w:rPr>
        <w:t>’</w:t>
      </w:r>
      <w:r w:rsidRPr="00EA49B4">
        <w:rPr>
          <w:szCs w:val="32"/>
        </w:rPr>
        <w:t>un homme qui pourrait quelque jour attaquer la sienne</w:t>
      </w:r>
      <w:r w:rsidR="007D0B10">
        <w:rPr>
          <w:szCs w:val="32"/>
        </w:rPr>
        <w:t>.</w:t>
      </w:r>
    </w:p>
    <w:p w14:paraId="77401916" w14:textId="15B71305" w:rsidR="007D0B10" w:rsidRDefault="00CC13A3" w:rsidP="00CC13A3">
      <w:pPr>
        <w:rPr>
          <w:szCs w:val="32"/>
        </w:rPr>
      </w:pPr>
      <w:r w:rsidRPr="00EA49B4">
        <w:rPr>
          <w:szCs w:val="32"/>
        </w:rPr>
        <w:t>Quant à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repris le chemin du logis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car il n</w:t>
      </w:r>
      <w:r w:rsidR="007D0B10">
        <w:rPr>
          <w:szCs w:val="32"/>
        </w:rPr>
        <w:t>’</w:t>
      </w:r>
      <w:r w:rsidRPr="00EA49B4">
        <w:rPr>
          <w:szCs w:val="32"/>
        </w:rPr>
        <w:t>y avait pas à résister</w:t>
      </w:r>
      <w:r w:rsidR="007D0B10">
        <w:rPr>
          <w:szCs w:val="32"/>
        </w:rPr>
        <w:t>. 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un dessein auquel il avait su donner adroitement l</w:t>
      </w:r>
      <w:r w:rsidR="007D0B10">
        <w:rPr>
          <w:szCs w:val="32"/>
        </w:rPr>
        <w:t>’</w:t>
      </w:r>
      <w:r w:rsidRPr="00EA49B4">
        <w:rPr>
          <w:szCs w:val="32"/>
        </w:rPr>
        <w:t>apparence d</w:t>
      </w:r>
      <w:r w:rsidR="007D0B10">
        <w:rPr>
          <w:szCs w:val="32"/>
        </w:rPr>
        <w:t>’</w:t>
      </w:r>
      <w:r w:rsidRPr="00EA49B4">
        <w:rPr>
          <w:szCs w:val="32"/>
        </w:rPr>
        <w:t>un hasard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eu soin d</w:t>
      </w:r>
      <w:r w:rsidR="007D0B10">
        <w:rPr>
          <w:szCs w:val="32"/>
        </w:rPr>
        <w:t>’</w:t>
      </w:r>
      <w:r w:rsidRPr="00EA49B4">
        <w:rPr>
          <w:szCs w:val="32"/>
        </w:rPr>
        <w:t>envoyer avec moi un garde pour accompagner son prisonnier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me semblait que j</w:t>
      </w:r>
      <w:r w:rsidR="007D0B10">
        <w:rPr>
          <w:szCs w:val="32"/>
        </w:rPr>
        <w:t>’</w:t>
      </w:r>
      <w:r w:rsidRPr="00EA49B4">
        <w:rPr>
          <w:szCs w:val="32"/>
        </w:rPr>
        <w:t>étais conduit à l</w:t>
      </w:r>
      <w:r w:rsidR="007D0B10">
        <w:rPr>
          <w:szCs w:val="32"/>
        </w:rPr>
        <w:t>’</w:t>
      </w:r>
      <w:r w:rsidRPr="00EA49B4">
        <w:rPr>
          <w:szCs w:val="32"/>
        </w:rPr>
        <w:t>une de ces forteresses fameuses dans l</w:t>
      </w:r>
      <w:r w:rsidR="007D0B10">
        <w:rPr>
          <w:szCs w:val="32"/>
        </w:rPr>
        <w:t>’</w:t>
      </w:r>
      <w:r w:rsidRPr="00EA49B4">
        <w:rPr>
          <w:szCs w:val="32"/>
        </w:rPr>
        <w:t>histoire du despotisme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le sort de la malheureuse victime reste inconnu pour jamais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quand j</w:t>
      </w:r>
      <w:r w:rsidR="007D0B10">
        <w:rPr>
          <w:szCs w:val="32"/>
        </w:rPr>
        <w:t>’</w:t>
      </w:r>
      <w:r w:rsidRPr="00EA49B4">
        <w:rPr>
          <w:szCs w:val="32"/>
        </w:rPr>
        <w:t>entrai dans ma chambre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regardai comme dans un cachot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songeai que j</w:t>
      </w:r>
      <w:r w:rsidR="007D0B10">
        <w:rPr>
          <w:szCs w:val="32"/>
        </w:rPr>
        <w:t>’</w:t>
      </w:r>
      <w:r w:rsidRPr="00EA49B4">
        <w:rPr>
          <w:szCs w:val="32"/>
        </w:rPr>
        <w:t>étais à la merci d</w:t>
      </w:r>
      <w:r w:rsidR="007D0B10">
        <w:rPr>
          <w:szCs w:val="32"/>
        </w:rPr>
        <w:t>’</w:t>
      </w:r>
      <w:r w:rsidRPr="00EA49B4">
        <w:rPr>
          <w:szCs w:val="32"/>
        </w:rPr>
        <w:t>un homme furieux de ma désobéissance et rendu cruel par des homicides successifs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Quelquefois je m</w:t>
      </w:r>
      <w:r w:rsidR="007D0B10">
        <w:rPr>
          <w:szCs w:val="32"/>
        </w:rPr>
        <w:t>’</w:t>
      </w:r>
      <w:r w:rsidRPr="00EA49B4">
        <w:rPr>
          <w:szCs w:val="32"/>
        </w:rPr>
        <w:t>étais bercé des plus brillantes chimères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rêvé les plaisirs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autorité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honneurs m</w:t>
      </w:r>
      <w:r w:rsidR="007D0B10">
        <w:rPr>
          <w:szCs w:val="32"/>
        </w:rPr>
        <w:t>’</w:t>
      </w:r>
      <w:r w:rsidRPr="00EA49B4">
        <w:rPr>
          <w:szCs w:val="32"/>
        </w:rPr>
        <w:t>environnant au milieu de ma carrière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Eh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qui n</w:t>
      </w:r>
      <w:r w:rsidR="007D0B10">
        <w:rPr>
          <w:szCs w:val="32"/>
        </w:rPr>
        <w:t>’</w:t>
      </w:r>
      <w:r w:rsidRPr="00EA49B4">
        <w:rPr>
          <w:szCs w:val="32"/>
        </w:rPr>
        <w:t>en a fait autant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surtout quand on est né avec une imagination aussi active et une âme aussi ardente que la mienne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Ces riantes perspectives se fermaient pour jamais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tombais à l</w:t>
      </w:r>
      <w:r w:rsidR="007D0B10">
        <w:rPr>
          <w:szCs w:val="32"/>
        </w:rPr>
        <w:t>’</w:t>
      </w:r>
      <w:r w:rsidRPr="00EA49B4">
        <w:rPr>
          <w:szCs w:val="32"/>
        </w:rPr>
        <w:t>entrée de cette carrière que j</w:t>
      </w:r>
      <w:r w:rsidR="007D0B10">
        <w:rPr>
          <w:szCs w:val="32"/>
        </w:rPr>
        <w:t>’</w:t>
      </w:r>
      <w:r w:rsidRPr="00EA49B4">
        <w:rPr>
          <w:szCs w:val="32"/>
        </w:rPr>
        <w:t>avais parcourue si longtemps en imagination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d</w:t>
      </w:r>
      <w:r w:rsidR="007D0B10">
        <w:rPr>
          <w:szCs w:val="32"/>
        </w:rPr>
        <w:t>’</w:t>
      </w:r>
      <w:r w:rsidRPr="00EA49B4">
        <w:rPr>
          <w:szCs w:val="32"/>
        </w:rPr>
        <w:t>inexprimables délices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 mort pouvait n</w:t>
      </w:r>
      <w:r w:rsidR="007D0B10">
        <w:rPr>
          <w:szCs w:val="32"/>
        </w:rPr>
        <w:t>’</w:t>
      </w:r>
      <w:r w:rsidRPr="00EA49B4">
        <w:rPr>
          <w:szCs w:val="32"/>
        </w:rPr>
        <w:t>être différée que de quelques heures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la victime sacrifiée au tourment d</w:t>
      </w:r>
      <w:r w:rsidR="007D0B10">
        <w:rPr>
          <w:szCs w:val="32"/>
        </w:rPr>
        <w:t>’</w:t>
      </w:r>
      <w:r w:rsidRPr="00EA49B4">
        <w:rPr>
          <w:szCs w:val="32"/>
        </w:rPr>
        <w:t>une conscience coupable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allais être effacé de la liste des vivants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mon sort resterait enseveli dans un secret éternel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homme qui allait ajouter mon homicide à tous ses crimes passés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se montrerait le lendemain au public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et </w:t>
      </w:r>
      <w:r w:rsidRPr="00EA49B4">
        <w:rPr>
          <w:szCs w:val="32"/>
        </w:rPr>
        <w:lastRenderedPageBreak/>
        <w:t>recevrait encore les applaudissements et les témoignages de l</w:t>
      </w:r>
      <w:r w:rsidR="007D0B10">
        <w:rPr>
          <w:szCs w:val="32"/>
        </w:rPr>
        <w:t>’</w:t>
      </w:r>
      <w:r w:rsidRPr="00EA49B4">
        <w:rPr>
          <w:szCs w:val="32"/>
        </w:rPr>
        <w:t>admiration des hommes</w:t>
      </w:r>
      <w:r w:rsidR="007D0B10">
        <w:rPr>
          <w:szCs w:val="32"/>
        </w:rPr>
        <w:t>.</w:t>
      </w:r>
    </w:p>
    <w:p w14:paraId="74A37D42" w14:textId="05CCD7A4" w:rsidR="007D0B10" w:rsidRDefault="00CC13A3" w:rsidP="00CC13A3">
      <w:pPr>
        <w:rPr>
          <w:szCs w:val="32"/>
        </w:rPr>
      </w:pPr>
      <w:r w:rsidRPr="00EA49B4">
        <w:rPr>
          <w:szCs w:val="32"/>
        </w:rPr>
        <w:t>Au milieu de toutes ces épouvantables images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idée vint adoucir un peu ma souffrance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le souvenir de cette tranquillité si étrange et si inexplicable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montrée </w:t>
      </w:r>
      <w:r w:rsidR="007D0B10">
        <w:rPr>
          <w:szCs w:val="32"/>
        </w:rPr>
        <w:t>M. </w:t>
      </w:r>
      <w:r w:rsidRPr="00EA49B4">
        <w:rPr>
          <w:szCs w:val="32"/>
        </w:rPr>
        <w:t>Falkland au moment où il m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avait découvert en tête-à-tête avec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</w:t>
      </w:r>
      <w:r w:rsidR="007D0B10">
        <w:rPr>
          <w:szCs w:val="32"/>
        </w:rPr>
        <w:t>’</w:t>
      </w:r>
      <w:r w:rsidRPr="00EA49B4">
        <w:rPr>
          <w:szCs w:val="32"/>
        </w:rPr>
        <w:t>est pas que j</w:t>
      </w:r>
      <w:r w:rsidR="007D0B10">
        <w:rPr>
          <w:szCs w:val="32"/>
        </w:rPr>
        <w:t>’</w:t>
      </w:r>
      <w:r w:rsidRPr="00EA49B4">
        <w:rPr>
          <w:szCs w:val="32"/>
        </w:rPr>
        <w:t>y fusse trompé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savais fort bien que ce calme était passager et qu</w:t>
      </w:r>
      <w:r w:rsidR="007D0B10">
        <w:rPr>
          <w:szCs w:val="32"/>
        </w:rPr>
        <w:t>’</w:t>
      </w:r>
      <w:r w:rsidRPr="00EA49B4">
        <w:rPr>
          <w:szCs w:val="32"/>
        </w:rPr>
        <w:t>il serait suivi d</w:t>
      </w:r>
      <w:r w:rsidR="007D0B10">
        <w:rPr>
          <w:szCs w:val="32"/>
        </w:rPr>
        <w:t>’</w:t>
      </w:r>
      <w:r w:rsidRPr="00EA49B4">
        <w:rPr>
          <w:szCs w:val="32"/>
        </w:rPr>
        <w:t>une tempête horrible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un homme poursuivi par des terreurs telles que les miennes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</w:t>
      </w:r>
      <w:r w:rsidR="007D0B10">
        <w:rPr>
          <w:szCs w:val="32"/>
        </w:rPr>
        <w:t>’</w:t>
      </w:r>
      <w:r w:rsidRPr="00EA49B4">
        <w:rPr>
          <w:szCs w:val="32"/>
        </w:rPr>
        <w:t>accroche au moindre roseau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dis à moi-même que plus cette tranquillité devait être d</w:t>
      </w:r>
      <w:r w:rsidR="007D0B10">
        <w:rPr>
          <w:szCs w:val="32"/>
        </w:rPr>
        <w:t>’</w:t>
      </w:r>
      <w:r w:rsidRPr="00EA49B4">
        <w:rPr>
          <w:szCs w:val="32"/>
        </w:rPr>
        <w:t>une courte durée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il fallait se hâter d</w:t>
      </w:r>
      <w:r w:rsidR="007D0B10">
        <w:rPr>
          <w:szCs w:val="32"/>
        </w:rPr>
        <w:t>’</w:t>
      </w:r>
      <w:r w:rsidRPr="00EA49B4">
        <w:rPr>
          <w:szCs w:val="32"/>
        </w:rPr>
        <w:t>en profiter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pas supporter l</w:t>
      </w:r>
      <w:r w:rsidR="007D0B10">
        <w:rPr>
          <w:szCs w:val="32"/>
        </w:rPr>
        <w:t>’</w:t>
      </w:r>
      <w:r w:rsidRPr="00EA49B4">
        <w:rPr>
          <w:szCs w:val="32"/>
        </w:rPr>
        <w:t>idée que ce serait peut-être par faute d</w:t>
      </w:r>
      <w:r w:rsidR="007D0B10">
        <w:rPr>
          <w:szCs w:val="32"/>
        </w:rPr>
        <w:t>’</w:t>
      </w:r>
      <w:r w:rsidRPr="00EA49B4">
        <w:rPr>
          <w:szCs w:val="32"/>
        </w:rPr>
        <w:t>activité ou de hardiesse de ma part que mes craintes viendraient à se réaliser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un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par la raison même que je redoutais déjà la vengeance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pris la résolution de risquer la possibilité de la rendre encore plus implacable et de terminer tout d</w:t>
      </w:r>
      <w:r w:rsidR="007D0B10">
        <w:rPr>
          <w:szCs w:val="32"/>
        </w:rPr>
        <w:t>’</w:t>
      </w:r>
      <w:r w:rsidRPr="00EA49B4">
        <w:rPr>
          <w:szCs w:val="32"/>
        </w:rPr>
        <w:t>un coup mes affreuses incertitudes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Ajoutez que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avais déjà fait part à </w:t>
      </w:r>
      <w:r w:rsidR="007D0B10">
        <w:rPr>
          <w:szCs w:val="32"/>
        </w:rPr>
        <w:t>M. </w:t>
      </w:r>
      <w:r w:rsidRPr="00EA49B4">
        <w:rPr>
          <w:szCs w:val="32"/>
        </w:rPr>
        <w:t>Forester de la position où j</w:t>
      </w:r>
      <w:r w:rsidR="007D0B10">
        <w:rPr>
          <w:szCs w:val="32"/>
        </w:rPr>
        <w:t>’</w:t>
      </w:r>
      <w:r w:rsidRPr="00EA49B4">
        <w:rPr>
          <w:szCs w:val="32"/>
        </w:rPr>
        <w:t>étais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avait donné une assurance positive de sa protection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pensée revenait volontiers à mon esprit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qui y puisait encore de l</w:t>
      </w:r>
      <w:r w:rsidR="007D0B10">
        <w:rPr>
          <w:szCs w:val="32"/>
        </w:rPr>
        <w:t>’</w:t>
      </w:r>
      <w:r w:rsidRPr="00EA49B4">
        <w:rPr>
          <w:szCs w:val="32"/>
        </w:rPr>
        <w:t>encouragement et de la consolation dans ma situation désespérée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Poussé par ces réflexions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me mis à écrire la lettre suivante à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penser que s</w:t>
      </w:r>
      <w:r w:rsidR="007D0B10">
        <w:rPr>
          <w:szCs w:val="32"/>
        </w:rPr>
        <w:t>’</w:t>
      </w:r>
      <w:r w:rsidRPr="00EA49B4">
        <w:rPr>
          <w:szCs w:val="32"/>
        </w:rPr>
        <w:t>il méditait contre moi quelque vengeance tragique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semblable lettre ne pouvait que l</w:t>
      </w:r>
      <w:r w:rsidR="007D0B10">
        <w:rPr>
          <w:szCs w:val="32"/>
        </w:rPr>
        <w:t>’</w:t>
      </w:r>
      <w:r w:rsidRPr="00EA49B4">
        <w:rPr>
          <w:szCs w:val="32"/>
        </w:rPr>
        <w:t>y exciter encore davantage</w:t>
      </w:r>
      <w:r w:rsidR="007D0B10">
        <w:rPr>
          <w:szCs w:val="32"/>
        </w:rPr>
        <w:t> :</w:t>
      </w:r>
    </w:p>
    <w:p w14:paraId="5A281909" w14:textId="710F57AD" w:rsidR="00CC13A3" w:rsidRPr="00EA49B4" w:rsidRDefault="00CC13A3" w:rsidP="00CC13A3">
      <w:pPr>
        <w:rPr>
          <w:szCs w:val="32"/>
        </w:rPr>
      </w:pPr>
    </w:p>
    <w:p w14:paraId="60C647C5" w14:textId="77777777" w:rsidR="007D0B10" w:rsidRDefault="007D0B10" w:rsidP="00CC13A3">
      <w:r>
        <w:t>« </w:t>
      </w:r>
      <w:r w:rsidR="00CC13A3" w:rsidRPr="00EA49B4">
        <w:t>Monsieur</w:t>
      </w:r>
      <w:r>
        <w:t>,</w:t>
      </w:r>
    </w:p>
    <w:p w14:paraId="1CCD3146" w14:textId="77777777" w:rsidR="007D0B10" w:rsidRDefault="007D0B10" w:rsidP="00CC13A3">
      <w:r>
        <w:t>» </w:t>
      </w:r>
      <w:r w:rsidR="00CC13A3" w:rsidRPr="00EA49B4">
        <w:t>J</w:t>
      </w:r>
      <w:r>
        <w:t>’</w:t>
      </w:r>
      <w:r w:rsidR="00CC13A3" w:rsidRPr="00EA49B4">
        <w:t>ai formé le projet de quitter votre service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une mesure que nous devons tous les deux désirer</w:t>
      </w:r>
      <w:r>
        <w:t xml:space="preserve">. </w:t>
      </w:r>
      <w:r w:rsidR="00CC13A3" w:rsidRPr="00EA49B4">
        <w:t>Alors je redeviendrai</w:t>
      </w:r>
      <w:r>
        <w:t xml:space="preserve">, </w:t>
      </w:r>
      <w:r w:rsidR="00CC13A3" w:rsidRPr="00EA49B4">
        <w:t>comme il est juste</w:t>
      </w:r>
      <w:r>
        <w:t xml:space="preserve">, </w:t>
      </w:r>
      <w:r w:rsidR="00CC13A3" w:rsidRPr="00EA49B4">
        <w:t>maître de mes actions</w:t>
      </w:r>
      <w:r>
        <w:t xml:space="preserve"> ; </w:t>
      </w:r>
      <w:r w:rsidR="00CC13A3" w:rsidRPr="00EA49B4">
        <w:t>et vous</w:t>
      </w:r>
      <w:r>
        <w:t xml:space="preserve">, </w:t>
      </w:r>
      <w:r w:rsidR="00CC13A3" w:rsidRPr="00EA49B4">
        <w:lastRenderedPageBreak/>
        <w:t>vous serez délivré de la présence d</w:t>
      </w:r>
      <w:r>
        <w:t>’</w:t>
      </w:r>
      <w:r w:rsidR="00CC13A3" w:rsidRPr="00EA49B4">
        <w:t>une personne dont vous ne supportez la vue qu</w:t>
      </w:r>
      <w:r>
        <w:t>’</w:t>
      </w:r>
      <w:r w:rsidR="00CC13A3" w:rsidRPr="00EA49B4">
        <w:t>avec répugnance</w:t>
      </w:r>
      <w:r>
        <w:t>.</w:t>
      </w:r>
    </w:p>
    <w:p w14:paraId="0C71E58D" w14:textId="77777777" w:rsidR="007D0B10" w:rsidRDefault="007D0B10" w:rsidP="00CC13A3">
      <w:r>
        <w:t>» </w:t>
      </w:r>
      <w:r w:rsidR="00CC13A3" w:rsidRPr="00EA49B4">
        <w:t>Pourquoi voudriez-vous m</w:t>
      </w:r>
      <w:r>
        <w:t>’</w:t>
      </w:r>
      <w:r w:rsidR="00CC13A3" w:rsidRPr="00EA49B4">
        <w:t>assujettir à une punition éternelle</w:t>
      </w:r>
      <w:r>
        <w:t xml:space="preserve"> ? </w:t>
      </w:r>
      <w:r w:rsidR="00CC13A3" w:rsidRPr="00EA49B4">
        <w:t>Pourquoi voudriez-vous étouffer dans la souffrance et le désespoir toutes les espérances de ma jeunesse</w:t>
      </w:r>
      <w:r>
        <w:t xml:space="preserve"> ? </w:t>
      </w:r>
      <w:r w:rsidR="00CC13A3" w:rsidRPr="00EA49B4">
        <w:t>Consultez les principes d</w:t>
      </w:r>
      <w:r>
        <w:t>’</w:t>
      </w:r>
      <w:r w:rsidR="00CC13A3" w:rsidRPr="00EA49B4">
        <w:t>humanité qui ont marqué le cours de toutes vos actions</w:t>
      </w:r>
      <w:r>
        <w:t xml:space="preserve">, </w:t>
      </w:r>
      <w:r w:rsidR="00CC13A3" w:rsidRPr="00EA49B4">
        <w:t>et que je ne sois pas</w:t>
      </w:r>
      <w:r>
        <w:t xml:space="preserve">, </w:t>
      </w:r>
      <w:r w:rsidR="00CC13A3" w:rsidRPr="00EA49B4">
        <w:t>je vous en supplie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objet d</w:t>
      </w:r>
      <w:r>
        <w:t>’</w:t>
      </w:r>
      <w:r w:rsidR="00CC13A3" w:rsidRPr="00EA49B4">
        <w:t>une rigueur inutile</w:t>
      </w:r>
      <w:r>
        <w:t xml:space="preserve">. </w:t>
      </w:r>
      <w:r w:rsidR="00CC13A3" w:rsidRPr="00EA49B4">
        <w:t>Mon cœur est pénétré de reconnaissance pour toutes vos bontés</w:t>
      </w:r>
      <w:r>
        <w:t xml:space="preserve">. </w:t>
      </w:r>
      <w:r w:rsidR="00CC13A3" w:rsidRPr="00EA49B4">
        <w:t>Pardonnez à mon sincère repentir les fautes de ma conduite</w:t>
      </w:r>
      <w:r>
        <w:t xml:space="preserve">. </w:t>
      </w:r>
      <w:r w:rsidR="00CC13A3" w:rsidRPr="00EA49B4">
        <w:t>Je regarde le traitement que j</w:t>
      </w:r>
      <w:r>
        <w:t>’</w:t>
      </w:r>
      <w:r w:rsidR="00CC13A3" w:rsidRPr="00EA49B4">
        <w:t>ai reçu dans votre maison comme une suite presque continuelle de bienveillance et de générosité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oublierai jamais les obligations que je vous ai</w:t>
      </w:r>
      <w:r>
        <w:t xml:space="preserve">, </w:t>
      </w:r>
      <w:r w:rsidR="00CC13A3" w:rsidRPr="00EA49B4">
        <w:t>et jamais je ne serai ingrat</w:t>
      </w:r>
      <w:r>
        <w:t>.</w:t>
      </w:r>
    </w:p>
    <w:p w14:paraId="351676CB" w14:textId="77777777" w:rsidR="007D0B10" w:rsidRDefault="007D0B10" w:rsidP="00CC13A3">
      <w:r>
        <w:t>» </w:t>
      </w:r>
      <w:r w:rsidR="00CC13A3" w:rsidRPr="00EA49B4">
        <w:t>Je demeure</w:t>
      </w:r>
      <w:r>
        <w:t xml:space="preserve">, </w:t>
      </w:r>
      <w:r w:rsidR="00CC13A3" w:rsidRPr="00EA49B4">
        <w:t>monsieur</w:t>
      </w:r>
      <w:r>
        <w:t>,</w:t>
      </w:r>
    </w:p>
    <w:p w14:paraId="2FE9108F" w14:textId="77777777" w:rsidR="007D0B10" w:rsidRDefault="007D0B10" w:rsidP="00CC13A3">
      <w:pPr>
        <w:jc w:val="right"/>
      </w:pPr>
      <w:r>
        <w:t>» </w:t>
      </w:r>
      <w:r w:rsidR="00CC13A3" w:rsidRPr="00EA49B4">
        <w:t>Votre très-reconnaissant</w:t>
      </w:r>
      <w:r>
        <w:t>,</w:t>
      </w:r>
    </w:p>
    <w:p w14:paraId="2A33265C" w14:textId="77777777" w:rsidR="007D0B10" w:rsidRDefault="00CC13A3" w:rsidP="00CC13A3">
      <w:pPr>
        <w:jc w:val="right"/>
      </w:pPr>
      <w:r w:rsidRPr="00EA49B4">
        <w:t>très-respectueux et très-dévoué serviteur</w:t>
      </w:r>
      <w:r w:rsidR="007D0B10">
        <w:t>,</w:t>
      </w:r>
    </w:p>
    <w:p w14:paraId="47168B7E" w14:textId="1B2D0C07" w:rsidR="00CC13A3" w:rsidRPr="00EA49B4" w:rsidRDefault="007D0B10" w:rsidP="00CC13A3">
      <w:pPr>
        <w:jc w:val="right"/>
        <w:rPr>
          <w:szCs w:val="32"/>
        </w:rPr>
      </w:pPr>
      <w:r>
        <w:t>» </w:t>
      </w:r>
      <w:r w:rsidR="00CC13A3" w:rsidRPr="00EA49B4">
        <w:rPr>
          <w:szCs w:val="32"/>
        </w:rPr>
        <w:t>CALEB WILLIAMS</w:t>
      </w:r>
      <w:r>
        <w:rPr>
          <w:szCs w:val="32"/>
        </w:rPr>
        <w:t>. »</w:t>
      </w:r>
    </w:p>
    <w:p w14:paraId="46F2404F" w14:textId="77777777" w:rsidR="00CC13A3" w:rsidRPr="00EA49B4" w:rsidRDefault="00CC13A3" w:rsidP="00CC13A3">
      <w:pPr>
        <w:rPr>
          <w:szCs w:val="32"/>
        </w:rPr>
      </w:pPr>
    </w:p>
    <w:p w14:paraId="265552B7" w14:textId="4B4DFF2A" w:rsidR="007D0B10" w:rsidRDefault="00CC13A3" w:rsidP="00CC13A3">
      <w:pPr>
        <w:rPr>
          <w:szCs w:val="32"/>
        </w:rPr>
      </w:pPr>
      <w:r w:rsidRPr="00EA49B4">
        <w:rPr>
          <w:szCs w:val="32"/>
        </w:rPr>
        <w:t>Ce fut ainsi que j</w:t>
      </w:r>
      <w:r w:rsidR="007D0B10">
        <w:rPr>
          <w:szCs w:val="32"/>
        </w:rPr>
        <w:t>’</w:t>
      </w:r>
      <w:r w:rsidRPr="00EA49B4">
        <w:rPr>
          <w:szCs w:val="32"/>
        </w:rPr>
        <w:t>employai la soirée d</w:t>
      </w:r>
      <w:r w:rsidR="007D0B10">
        <w:rPr>
          <w:szCs w:val="32"/>
        </w:rPr>
        <w:t>’</w:t>
      </w:r>
      <w:r w:rsidRPr="00EA49B4">
        <w:rPr>
          <w:szCs w:val="32"/>
        </w:rPr>
        <w:t>un jour à jamais mémorable dans l</w:t>
      </w:r>
      <w:r w:rsidR="007D0B10">
        <w:rPr>
          <w:szCs w:val="32"/>
        </w:rPr>
        <w:t>’</w:t>
      </w:r>
      <w:r w:rsidRPr="00EA49B4">
        <w:rPr>
          <w:szCs w:val="32"/>
        </w:rPr>
        <w:t>histoire de ma vie</w:t>
      </w:r>
      <w:r w:rsidR="007D0B10">
        <w:rPr>
          <w:szCs w:val="32"/>
        </w:rPr>
        <w:t>. M. </w:t>
      </w:r>
      <w:r w:rsidRPr="00EA49B4">
        <w:rPr>
          <w:szCs w:val="32"/>
        </w:rPr>
        <w:t>Falkland n</w:t>
      </w:r>
      <w:r w:rsidR="007D0B10">
        <w:rPr>
          <w:szCs w:val="32"/>
        </w:rPr>
        <w:t>’</w:t>
      </w:r>
      <w:r w:rsidRPr="00EA49B4">
        <w:rPr>
          <w:szCs w:val="32"/>
        </w:rPr>
        <w:t>étant pas encore rentré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on l</w:t>
      </w:r>
      <w:r w:rsidR="007D0B10">
        <w:rPr>
          <w:szCs w:val="32"/>
        </w:rPr>
        <w:t>’</w:t>
      </w:r>
      <w:r w:rsidRPr="00EA49B4">
        <w:rPr>
          <w:szCs w:val="32"/>
        </w:rPr>
        <w:t>attendît d</w:t>
      </w:r>
      <w:r w:rsidR="007D0B10">
        <w:rPr>
          <w:szCs w:val="32"/>
        </w:rPr>
        <w:t>’</w:t>
      </w:r>
      <w:r w:rsidRPr="00EA49B4">
        <w:rPr>
          <w:szCs w:val="32"/>
        </w:rPr>
        <w:t>un moment à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eus l</w:t>
      </w:r>
      <w:r w:rsidR="007D0B10">
        <w:rPr>
          <w:szCs w:val="32"/>
        </w:rPr>
        <w:t>’</w:t>
      </w:r>
      <w:r w:rsidRPr="00EA49B4">
        <w:rPr>
          <w:szCs w:val="32"/>
        </w:rPr>
        <w:t>idée de me servir du prétexte de la fatigue pour éviter une entrevue avec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me mis au lit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lendemain matin j</w:t>
      </w:r>
      <w:r w:rsidR="007D0B10">
        <w:rPr>
          <w:szCs w:val="32"/>
        </w:rPr>
        <w:t>’</w:t>
      </w:r>
      <w:r w:rsidRPr="00EA49B4">
        <w:rPr>
          <w:szCs w:val="32"/>
        </w:rPr>
        <w:t>appris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revenu que fort tard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avait fait demander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</w:t>
      </w:r>
      <w:r w:rsidR="007D0B10">
        <w:rPr>
          <w:szCs w:val="32"/>
        </w:rPr>
        <w:t>’</w:t>
      </w:r>
      <w:r w:rsidRPr="00EA49B4">
        <w:rPr>
          <w:szCs w:val="32"/>
        </w:rPr>
        <w:t>ayant su que j</w:t>
      </w:r>
      <w:r w:rsidR="007D0B10">
        <w:rPr>
          <w:szCs w:val="32"/>
        </w:rPr>
        <w:t>’</w:t>
      </w:r>
      <w:r w:rsidRPr="00EA49B4">
        <w:rPr>
          <w:szCs w:val="32"/>
        </w:rPr>
        <w:t>étais au lit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en avait pas dit davantage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Assez satisfait de ce rapport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descendis à la salle du déjeuner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je restai quelque temps à arranger des livres et à terminer quelques autres petites occupations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en attendant que </w:t>
      </w:r>
      <w:r w:rsidR="007D0B10">
        <w:rPr>
          <w:szCs w:val="32"/>
        </w:rPr>
        <w:t>M. </w:t>
      </w:r>
      <w:r w:rsidRPr="00EA49B4">
        <w:rPr>
          <w:szCs w:val="32"/>
        </w:rPr>
        <w:t>Falkland parût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Au bout de quelques minutes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</w:t>
      </w:r>
      <w:r w:rsidRPr="00EA49B4">
        <w:rPr>
          <w:szCs w:val="32"/>
        </w:rPr>
        <w:lastRenderedPageBreak/>
        <w:t>reconnus son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distinguais à merveille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corridor du salon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instant même il s</w:t>
      </w:r>
      <w:r w:rsidR="007D0B10">
        <w:rPr>
          <w:szCs w:val="32"/>
        </w:rPr>
        <w:t>’</w:t>
      </w:r>
      <w:r w:rsidRPr="00EA49B4">
        <w:rPr>
          <w:szCs w:val="32"/>
        </w:rPr>
        <w:t>arrêta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l</w:t>
      </w:r>
      <w:r w:rsidR="007D0B10">
        <w:rPr>
          <w:szCs w:val="32"/>
        </w:rPr>
        <w:t>’</w:t>
      </w:r>
      <w:r w:rsidRPr="00EA49B4">
        <w:rPr>
          <w:szCs w:val="32"/>
        </w:rPr>
        <w:t>entendis qui parlait à quelqu</w:t>
      </w:r>
      <w:r w:rsidR="007D0B10">
        <w:rPr>
          <w:szCs w:val="32"/>
        </w:rPr>
        <w:t>’</w:t>
      </w:r>
      <w:r w:rsidRPr="00EA49B4">
        <w:rPr>
          <w:szCs w:val="32"/>
        </w:rPr>
        <w:t>un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ton assez délibéré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en baissant un peu la voix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mon nom qu</w:t>
      </w:r>
      <w:r w:rsidR="007D0B10">
        <w:rPr>
          <w:szCs w:val="32"/>
        </w:rPr>
        <w:t>’</w:t>
      </w:r>
      <w:r w:rsidRPr="00EA49B4">
        <w:rPr>
          <w:szCs w:val="32"/>
        </w:rPr>
        <w:t>il répéta à plusieurs 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compris qu</w:t>
      </w:r>
      <w:r w:rsidR="007D0B10">
        <w:rPr>
          <w:szCs w:val="32"/>
        </w:rPr>
        <w:t>’</w:t>
      </w:r>
      <w:r w:rsidRPr="00EA49B4">
        <w:rPr>
          <w:szCs w:val="32"/>
        </w:rPr>
        <w:t>il s</w:t>
      </w:r>
      <w:r w:rsidR="007D0B10">
        <w:rPr>
          <w:szCs w:val="32"/>
        </w:rPr>
        <w:t>’</w:t>
      </w:r>
      <w:r w:rsidRPr="00EA49B4">
        <w:rPr>
          <w:szCs w:val="32"/>
        </w:rPr>
        <w:t>informait de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Alors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conformément au plan auquel j</w:t>
      </w:r>
      <w:r w:rsidR="007D0B10">
        <w:rPr>
          <w:szCs w:val="32"/>
        </w:rPr>
        <w:t>’</w:t>
      </w:r>
      <w:r w:rsidRPr="00EA49B4">
        <w:rPr>
          <w:szCs w:val="32"/>
        </w:rPr>
        <w:t>avais cru devoir m</w:t>
      </w:r>
      <w:r w:rsidR="007D0B10">
        <w:rPr>
          <w:szCs w:val="32"/>
        </w:rPr>
        <w:t>’</w:t>
      </w:r>
      <w:r w:rsidRPr="00EA49B4">
        <w:rPr>
          <w:szCs w:val="32"/>
        </w:rPr>
        <w:t>arrêter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posai ma lettre sur la table à l</w:t>
      </w:r>
      <w:r w:rsidR="007D0B10">
        <w:rPr>
          <w:szCs w:val="32"/>
        </w:rPr>
        <w:t>’</w:t>
      </w:r>
      <w:r w:rsidRPr="00EA49B4">
        <w:rPr>
          <w:szCs w:val="32"/>
        </w:rPr>
        <w:t>endroit où il avait coutume de s</w:t>
      </w:r>
      <w:r w:rsidR="007D0B10">
        <w:rPr>
          <w:szCs w:val="32"/>
        </w:rPr>
        <w:t>’</w:t>
      </w:r>
      <w:r w:rsidRPr="00EA49B4">
        <w:rPr>
          <w:szCs w:val="32"/>
        </w:rPr>
        <w:t>asseoir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sortis par une porte au moment où il entrait par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Cela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retirai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attente de l</w:t>
      </w:r>
      <w:r w:rsidR="007D0B10">
        <w:rPr>
          <w:szCs w:val="32"/>
        </w:rPr>
        <w:t>’</w:t>
      </w:r>
      <w:r w:rsidRPr="00EA49B4">
        <w:rPr>
          <w:szCs w:val="32"/>
        </w:rPr>
        <w:t>événement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une petite pièce qui formait cabinet au bout de la bibliothèque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où je me tenais assez souvent</w:t>
      </w:r>
      <w:r w:rsidR="007D0B10">
        <w:rPr>
          <w:szCs w:val="32"/>
        </w:rPr>
        <w:t>.</w:t>
      </w:r>
    </w:p>
    <w:p w14:paraId="32284AB4" w14:textId="3E84BE72" w:rsidR="007D0B10" w:rsidRDefault="00CC13A3" w:rsidP="00CC13A3">
      <w:pPr>
        <w:rPr>
          <w:szCs w:val="32"/>
        </w:rPr>
      </w:pP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que trois minutes que j</w:t>
      </w:r>
      <w:r w:rsidR="007D0B10">
        <w:rPr>
          <w:szCs w:val="32"/>
        </w:rPr>
        <w:t>’</w:t>
      </w:r>
      <w:r w:rsidRPr="00EA49B4">
        <w:rPr>
          <w:szCs w:val="32"/>
        </w:rPr>
        <w:t>y étais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entendis la voix de </w:t>
      </w:r>
      <w:r w:rsidR="007D0B10">
        <w:rPr>
          <w:szCs w:val="32"/>
        </w:rPr>
        <w:t>M. </w:t>
      </w:r>
      <w:r w:rsidRPr="00EA49B4">
        <w:rPr>
          <w:szCs w:val="32"/>
        </w:rPr>
        <w:t>Falkland qui m</w:t>
      </w:r>
      <w:r w:rsidR="007D0B10">
        <w:rPr>
          <w:szCs w:val="32"/>
        </w:rPr>
        <w:t>’</w:t>
      </w:r>
      <w:r w:rsidRPr="00EA49B4">
        <w:rPr>
          <w:szCs w:val="32"/>
        </w:rPr>
        <w:t>appelait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vins à la bibliothèque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il était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l</w:t>
      </w:r>
      <w:r w:rsidR="007D0B10">
        <w:rPr>
          <w:szCs w:val="32"/>
        </w:rPr>
        <w:t>’</w:t>
      </w:r>
      <w:r w:rsidRPr="00EA49B4">
        <w:rPr>
          <w:szCs w:val="32"/>
        </w:rPr>
        <w:t>air d</w:t>
      </w:r>
      <w:r w:rsidR="007D0B10">
        <w:rPr>
          <w:szCs w:val="32"/>
        </w:rPr>
        <w:t>’</w:t>
      </w:r>
      <w:r w:rsidRPr="00EA49B4">
        <w:rPr>
          <w:szCs w:val="32"/>
        </w:rPr>
        <w:t>un homme qui médite quelque acte terrible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cherche à se donner un extérieur d</w:t>
      </w:r>
      <w:r w:rsidR="007D0B10">
        <w:rPr>
          <w:szCs w:val="32"/>
        </w:rPr>
        <w:t>’</w:t>
      </w:r>
      <w:r w:rsidRPr="00EA49B4">
        <w:rPr>
          <w:szCs w:val="32"/>
        </w:rPr>
        <w:t>indifférence et d</w:t>
      </w:r>
      <w:r w:rsidR="007D0B10">
        <w:rPr>
          <w:szCs w:val="32"/>
        </w:rPr>
        <w:t>’</w:t>
      </w:r>
      <w:r w:rsidRPr="00EA49B4">
        <w:rPr>
          <w:szCs w:val="32"/>
        </w:rPr>
        <w:t>insensibilité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éprouvai à cet aspect une sensation d</w:t>
      </w:r>
      <w:r w:rsidR="007D0B10">
        <w:rPr>
          <w:szCs w:val="32"/>
        </w:rPr>
        <w:t>’</w:t>
      </w:r>
      <w:r w:rsidRPr="00EA49B4">
        <w:rPr>
          <w:szCs w:val="32"/>
        </w:rPr>
        <w:t>horreur inexprimable et une fatale anxiété</w:t>
      </w:r>
      <w:r w:rsidR="007D0B10">
        <w:rPr>
          <w:szCs w:val="32"/>
        </w:rPr>
        <w:t> : « </w:t>
      </w:r>
      <w:r w:rsidRPr="00EA49B4">
        <w:rPr>
          <w:szCs w:val="32"/>
        </w:rPr>
        <w:t>Voici votre lettre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dit-il en la jetant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garçon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continua-t-il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crois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vous m</w:t>
      </w:r>
      <w:r w:rsidR="007D0B10">
        <w:rPr>
          <w:szCs w:val="32"/>
        </w:rPr>
        <w:t>’</w:t>
      </w:r>
      <w:r w:rsidRPr="00EA49B4">
        <w:rPr>
          <w:szCs w:val="32"/>
        </w:rPr>
        <w:t>avez montré à peu près tous vos tours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la farce est bientôt à sa fin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Avec vos singeries et vos absurdités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vous m</w:t>
      </w:r>
      <w:r w:rsidR="007D0B10">
        <w:rPr>
          <w:szCs w:val="32"/>
        </w:rPr>
        <w:t>’</w:t>
      </w:r>
      <w:r w:rsidRPr="00EA49B4">
        <w:rPr>
          <w:szCs w:val="32"/>
        </w:rPr>
        <w:t>avez pourtant appris quelque chose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au lieu de m</w:t>
      </w:r>
      <w:r w:rsidR="007D0B10">
        <w:rPr>
          <w:szCs w:val="32"/>
        </w:rPr>
        <w:t>’</w:t>
      </w:r>
      <w:r w:rsidRPr="00EA49B4">
        <w:rPr>
          <w:szCs w:val="32"/>
        </w:rPr>
        <w:t>en tourmenter comme j</w:t>
      </w:r>
      <w:r w:rsidR="007D0B10">
        <w:rPr>
          <w:szCs w:val="32"/>
        </w:rPr>
        <w:t>’</w:t>
      </w:r>
      <w:r w:rsidRPr="00EA49B4">
        <w:rPr>
          <w:szCs w:val="32"/>
        </w:rPr>
        <w:t>ai fait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broncherai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présent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plus qu</w:t>
      </w:r>
      <w:r w:rsidR="007D0B10">
        <w:rPr>
          <w:szCs w:val="32"/>
        </w:rPr>
        <w:t>’</w:t>
      </w:r>
      <w:r w:rsidRPr="00EA49B4">
        <w:rPr>
          <w:szCs w:val="32"/>
        </w:rPr>
        <w:t>un éléphant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vous écraserai avec la même indifférence que j</w:t>
      </w:r>
      <w:r w:rsidR="007D0B10">
        <w:rPr>
          <w:szCs w:val="32"/>
        </w:rPr>
        <w:t>’</w:t>
      </w:r>
      <w:r w:rsidRPr="00EA49B4">
        <w:rPr>
          <w:szCs w:val="32"/>
        </w:rPr>
        <w:t>aurais à l</w:t>
      </w:r>
      <w:r w:rsidR="007D0B10">
        <w:rPr>
          <w:szCs w:val="32"/>
        </w:rPr>
        <w:t>’</w:t>
      </w:r>
      <w:r w:rsidRPr="00EA49B4">
        <w:rPr>
          <w:szCs w:val="32"/>
        </w:rPr>
        <w:t>égard de tout autre insecte qui troublerait ma tranquillité</w:t>
      </w:r>
      <w:r w:rsidR="007D0B10">
        <w:rPr>
          <w:szCs w:val="32"/>
        </w:rPr>
        <w:t>.</w:t>
      </w:r>
    </w:p>
    <w:p w14:paraId="355D6A0D" w14:textId="3D4BE32B" w:rsidR="007D0B10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Je ne sais ce qui a donné lieu à votre entrevue d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hier avec </w:t>
      </w:r>
      <w:r>
        <w:rPr>
          <w:szCs w:val="32"/>
        </w:rPr>
        <w:t>M. </w:t>
      </w:r>
      <w:r w:rsidR="00CC13A3" w:rsidRPr="00EA49B4">
        <w:rPr>
          <w:szCs w:val="32"/>
        </w:rPr>
        <w:t>Forester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peut-être le hasard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quoi qu</w:t>
      </w:r>
      <w:r>
        <w:rPr>
          <w:szCs w:val="32"/>
        </w:rPr>
        <w:t>’</w:t>
      </w:r>
      <w:r w:rsidR="00CC13A3" w:rsidRPr="00EA49B4">
        <w:rPr>
          <w:szCs w:val="32"/>
        </w:rPr>
        <w:t>il en soit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l</w:t>
      </w:r>
      <w:r>
        <w:rPr>
          <w:szCs w:val="32"/>
        </w:rPr>
        <w:t>’</w:t>
      </w:r>
      <w:r w:rsidR="00CC13A3" w:rsidRPr="00EA49B4">
        <w:rPr>
          <w:szCs w:val="32"/>
        </w:rPr>
        <w:t>oublierai pas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écrivez ici que vous avez envie de quitter mon service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À cela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 réponse est bientôt faite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vous ne le quitterez qu</w:t>
      </w:r>
      <w:r>
        <w:rPr>
          <w:szCs w:val="32"/>
        </w:rPr>
        <w:t>’</w:t>
      </w:r>
      <w:r w:rsidR="00CC13A3" w:rsidRPr="00EA49B4">
        <w:rPr>
          <w:szCs w:val="32"/>
        </w:rPr>
        <w:t>avec la vie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vous en faites seulement la tentative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folie que vous aurez à maudire tant que vous existerez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là ma volonté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y a pas à </w:t>
      </w:r>
      <w:r w:rsidR="00CC13A3" w:rsidRPr="00EA49B4">
        <w:rPr>
          <w:szCs w:val="32"/>
        </w:rPr>
        <w:lastRenderedPageBreak/>
        <w:t>résister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moment où vous me désobéirez sur cet article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sur tout autre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sera celui qui mettra fin pour jamais à vos extravagances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se peut que votre situation soit très-misérable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votre affaire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Tout ce que je sais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qu</w:t>
      </w:r>
      <w:r>
        <w:rPr>
          <w:szCs w:val="32"/>
        </w:rPr>
        <w:t>’</w:t>
      </w:r>
      <w:r w:rsidR="00CC13A3" w:rsidRPr="00EA49B4">
        <w:rPr>
          <w:szCs w:val="32"/>
        </w:rPr>
        <w:t>il ne tient qu</w:t>
      </w:r>
      <w:r>
        <w:rPr>
          <w:szCs w:val="32"/>
        </w:rPr>
        <w:t>’</w:t>
      </w:r>
      <w:r w:rsidR="00CC13A3" w:rsidRPr="00EA49B4">
        <w:rPr>
          <w:szCs w:val="32"/>
        </w:rPr>
        <w:t>à vous d</w:t>
      </w:r>
      <w:r>
        <w:rPr>
          <w:szCs w:val="32"/>
        </w:rPr>
        <w:t>’</w:t>
      </w:r>
      <w:r w:rsidR="00CC13A3" w:rsidRPr="00EA49B4">
        <w:rPr>
          <w:szCs w:val="32"/>
        </w:rPr>
        <w:t>empêcher qu</w:t>
      </w:r>
      <w:r>
        <w:rPr>
          <w:szCs w:val="32"/>
        </w:rPr>
        <w:t>’</w:t>
      </w:r>
      <w:r w:rsidR="00CC13A3" w:rsidRPr="00EA49B4">
        <w:rPr>
          <w:szCs w:val="32"/>
        </w:rPr>
        <w:t>elle devienne pire</w:t>
      </w:r>
      <w:r>
        <w:rPr>
          <w:szCs w:val="32"/>
        </w:rPr>
        <w:t xml:space="preserve"> :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ni chance ni temps qui puisse la rendre meilleure</w:t>
      </w:r>
      <w:r>
        <w:rPr>
          <w:szCs w:val="32"/>
        </w:rPr>
        <w:t>.</w:t>
      </w:r>
    </w:p>
    <w:p w14:paraId="538B43EB" w14:textId="4EC6A2B9" w:rsidR="00CC13A3" w:rsidRPr="00EA49B4" w:rsidRDefault="007D0B10" w:rsidP="00CC13A3">
      <w:pPr>
        <w:rPr>
          <w:szCs w:val="32"/>
        </w:rPr>
      </w:pPr>
      <w:r>
        <w:rPr>
          <w:szCs w:val="32"/>
        </w:rPr>
        <w:t>» </w:t>
      </w:r>
      <w:r w:rsidR="00CC13A3" w:rsidRPr="00EA49B4">
        <w:rPr>
          <w:szCs w:val="32"/>
        </w:rPr>
        <w:t>N</w:t>
      </w:r>
      <w:r>
        <w:rPr>
          <w:szCs w:val="32"/>
        </w:rPr>
        <w:t>’</w:t>
      </w:r>
      <w:r w:rsidR="00CC13A3" w:rsidRPr="00EA49B4">
        <w:rPr>
          <w:szCs w:val="32"/>
        </w:rPr>
        <w:t>allez pas croire que j</w:t>
      </w:r>
      <w:r>
        <w:rPr>
          <w:szCs w:val="32"/>
        </w:rPr>
        <w:t>’</w:t>
      </w:r>
      <w:r w:rsidR="00CC13A3" w:rsidRPr="00EA49B4">
        <w:rPr>
          <w:szCs w:val="32"/>
        </w:rPr>
        <w:t>aie peur de vous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porte une armure contre laquelle tous vos traits sont impuissants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creusé un abîme sous vos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de quelque côté que vous veuillez remuer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avant ou en arrière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à droite ou à gauche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est tout prêt à vous engloutir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une fois vous y tombez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pourrez appeler à vous si haut qu</w:t>
      </w:r>
      <w:r>
        <w:rPr>
          <w:szCs w:val="32"/>
        </w:rPr>
        <w:t>’</w:t>
      </w:r>
      <w:r w:rsidR="00CC13A3" w:rsidRPr="00EA49B4">
        <w:rPr>
          <w:szCs w:val="32"/>
        </w:rPr>
        <w:t>il vous plaira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aura pas d</w:t>
      </w:r>
      <w:r>
        <w:rPr>
          <w:szCs w:val="32"/>
        </w:rPr>
        <w:t>’</w:t>
      </w:r>
      <w:r w:rsidR="00CC13A3" w:rsidRPr="00EA49B4">
        <w:rPr>
          <w:szCs w:val="32"/>
        </w:rPr>
        <w:t>homme sur terre qui entende vos cris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arrangez une histoire</w:t>
      </w:r>
      <w:r>
        <w:rPr>
          <w:szCs w:val="32"/>
        </w:rPr>
        <w:t xml:space="preserve"> ; – </w:t>
      </w:r>
      <w:r w:rsidR="00CC13A3" w:rsidRPr="00EA49B4">
        <w:rPr>
          <w:szCs w:val="32"/>
        </w:rPr>
        <w:t>quelque plausible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quelque vraie même qu</w:t>
      </w:r>
      <w:r>
        <w:rPr>
          <w:szCs w:val="32"/>
        </w:rPr>
        <w:t>’</w:t>
      </w:r>
      <w:r w:rsidR="00CC13A3" w:rsidRPr="00EA49B4">
        <w:rPr>
          <w:szCs w:val="32"/>
        </w:rPr>
        <w:t>elle soit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le monde entier vous aura en exécration comme un vil imposteur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Votre innocence ne vous servira de rien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me ris d</w:t>
      </w:r>
      <w:r>
        <w:rPr>
          <w:szCs w:val="32"/>
        </w:rPr>
        <w:t>’</w:t>
      </w:r>
      <w:r w:rsidR="00CC13A3" w:rsidRPr="00EA49B4">
        <w:rPr>
          <w:szCs w:val="32"/>
        </w:rPr>
        <w:t>une aussi faible défense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moi qui vous dis cela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vous pouvez m</w:t>
      </w:r>
      <w:r>
        <w:rPr>
          <w:szCs w:val="32"/>
        </w:rPr>
        <w:t>’</w:t>
      </w:r>
      <w:r w:rsidR="00CC13A3" w:rsidRPr="00EA49B4">
        <w:rPr>
          <w:szCs w:val="32"/>
        </w:rPr>
        <w:t>en croire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Est-ce que vous ne savez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misérable</w:t>
      </w:r>
      <w:r>
        <w:rPr>
          <w:szCs w:val="32"/>
        </w:rPr>
        <w:t>, »</w:t>
      </w:r>
      <w:r w:rsidR="00CC13A3" w:rsidRPr="00EA49B4">
        <w:rPr>
          <w:szCs w:val="32"/>
        </w:rPr>
        <w:t xml:space="preserve"> ajouta-t-il en changeant de ton tout à coup et en frappant la terre avec furie</w:t>
      </w:r>
      <w:r>
        <w:rPr>
          <w:szCs w:val="32"/>
        </w:rPr>
        <w:t>, « </w:t>
      </w:r>
      <w:r w:rsidR="00CC13A3" w:rsidRPr="00EA49B4">
        <w:rPr>
          <w:szCs w:val="32"/>
        </w:rPr>
        <w:t>que j</w:t>
      </w:r>
      <w:r>
        <w:rPr>
          <w:szCs w:val="32"/>
        </w:rPr>
        <w:t>’</w:t>
      </w:r>
      <w:r w:rsidR="00CC13A3" w:rsidRPr="00EA49B4">
        <w:rPr>
          <w:szCs w:val="32"/>
        </w:rPr>
        <w:t>ai juré de conserver à tout prix ma réputation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qui m</w:t>
      </w:r>
      <w:r>
        <w:rPr>
          <w:szCs w:val="32"/>
        </w:rPr>
        <w:t>’</w:t>
      </w:r>
      <w:r w:rsidR="00CC13A3" w:rsidRPr="00EA49B4">
        <w:rPr>
          <w:szCs w:val="32"/>
        </w:rPr>
        <w:t>est plus chère que l</w:t>
      </w:r>
      <w:r>
        <w:rPr>
          <w:szCs w:val="32"/>
        </w:rPr>
        <w:t>’</w:t>
      </w:r>
      <w:r w:rsidR="00CC13A3" w:rsidRPr="00EA49B4">
        <w:rPr>
          <w:szCs w:val="32"/>
        </w:rPr>
        <w:t>univers et tous ses habitants pris ensemble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Et vous avez cru pouvoir y toucher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Allez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méchant reptile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cessez de lutter contre un pouvoir insurmontable</w:t>
      </w:r>
      <w:r>
        <w:rPr>
          <w:szCs w:val="32"/>
        </w:rPr>
        <w:t>. »</w:t>
      </w:r>
    </w:p>
    <w:p w14:paraId="12A47BAC" w14:textId="508C1044" w:rsidR="007D0B10" w:rsidRDefault="00CC13A3" w:rsidP="00CC13A3">
      <w:pPr>
        <w:rPr>
          <w:szCs w:val="32"/>
        </w:rPr>
      </w:pPr>
      <w:r w:rsidRPr="00EA49B4">
        <w:rPr>
          <w:szCs w:val="32"/>
        </w:rPr>
        <w:t>Cette phase de mon histoire est celle sur laquelle je réfléchis avec moins de complaisance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Comment se fit-il que je fus encore une fois entièrement subjugué par le ton impérieux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je n</w:t>
      </w:r>
      <w:r w:rsidR="007D0B10">
        <w:rPr>
          <w:szCs w:val="32"/>
        </w:rPr>
        <w:t>’</w:t>
      </w:r>
      <w:r w:rsidRPr="00EA49B4">
        <w:rPr>
          <w:szCs w:val="32"/>
        </w:rPr>
        <w:t>eus pas la force de proférer un mot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Le lecteur aura occasion de s</w:t>
      </w:r>
      <w:r w:rsidR="007D0B10">
        <w:rPr>
          <w:szCs w:val="32"/>
        </w:rPr>
        <w:t>’</w:t>
      </w:r>
      <w:r w:rsidRPr="00EA49B4">
        <w:rPr>
          <w:szCs w:val="32"/>
        </w:rPr>
        <w:t>apercevoir par la suite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beaucoup de circonstances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je ne manquais ni de facilité pour imaginer des ressources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de courage pour entreprendre ma justification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La persécution a donné à la fin de la fermeté à </w:t>
      </w:r>
      <w:r w:rsidRPr="00EA49B4">
        <w:rPr>
          <w:szCs w:val="32"/>
        </w:rPr>
        <w:lastRenderedPageBreak/>
        <w:t>mon caractère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elle m</w:t>
      </w:r>
      <w:r w:rsidR="007D0B10">
        <w:rPr>
          <w:szCs w:val="32"/>
        </w:rPr>
        <w:t>’</w:t>
      </w:r>
      <w:r w:rsidRPr="00EA49B4">
        <w:rPr>
          <w:szCs w:val="32"/>
        </w:rPr>
        <w:t>a appris à me comporter en homme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dans la circonstance actuelle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fus étourdi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confondu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muet d</w:t>
      </w:r>
      <w:r w:rsidR="007D0B10">
        <w:rPr>
          <w:szCs w:val="32"/>
        </w:rPr>
        <w:t>’</w:t>
      </w:r>
      <w:r w:rsidRPr="00EA49B4">
        <w:rPr>
          <w:szCs w:val="32"/>
        </w:rPr>
        <w:t>effroi et d</w:t>
      </w:r>
      <w:r w:rsidR="007D0B10">
        <w:rPr>
          <w:szCs w:val="32"/>
        </w:rPr>
        <w:t>’</w:t>
      </w:r>
      <w:r w:rsidRPr="00EA49B4">
        <w:rPr>
          <w:szCs w:val="32"/>
        </w:rPr>
        <w:t>irrésolution</w:t>
      </w:r>
      <w:r w:rsidR="007D0B10">
        <w:rPr>
          <w:szCs w:val="32"/>
        </w:rPr>
        <w:t>.</w:t>
      </w:r>
    </w:p>
    <w:p w14:paraId="06D882BD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Le discours que je venais d</w:t>
      </w:r>
      <w:r w:rsidR="007D0B10">
        <w:rPr>
          <w:szCs w:val="32"/>
        </w:rPr>
        <w:t>’</w:t>
      </w:r>
      <w:r w:rsidRPr="00EA49B4">
        <w:rPr>
          <w:szCs w:val="32"/>
        </w:rPr>
        <w:t>entendre était dicté par un véritable délire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fit naître en moi un transport du même genre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me détermina à faire la chose même qu</w:t>
      </w:r>
      <w:r w:rsidR="007D0B10">
        <w:rPr>
          <w:szCs w:val="32"/>
        </w:rPr>
        <w:t>’</w:t>
      </w:r>
      <w:r w:rsidRPr="00EA49B4">
        <w:rPr>
          <w:szCs w:val="32"/>
        </w:rPr>
        <w:t>on m</w:t>
      </w:r>
      <w:r w:rsidR="007D0B10">
        <w:rPr>
          <w:szCs w:val="32"/>
        </w:rPr>
        <w:t>’</w:t>
      </w:r>
      <w:r w:rsidRPr="00EA49B4">
        <w:rPr>
          <w:szCs w:val="32"/>
        </w:rPr>
        <w:t>interdisait avec des menaces si redoutables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à fuir sur-le-champ de la maison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pas m</w:t>
      </w:r>
      <w:r w:rsidR="007D0B10">
        <w:rPr>
          <w:szCs w:val="32"/>
        </w:rPr>
        <w:t>’</w:t>
      </w:r>
      <w:r w:rsidRPr="00EA49B4">
        <w:rPr>
          <w:szCs w:val="32"/>
        </w:rPr>
        <w:t>expliquer avec lui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pouvais pas non plus endurer le joug honteux qu</w:t>
      </w:r>
      <w:r w:rsidR="007D0B10">
        <w:rPr>
          <w:szCs w:val="32"/>
        </w:rPr>
        <w:t>’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imposait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fut en vain que la raison vint à mon secours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</w:t>
      </w:r>
      <w:r w:rsidR="007D0B10">
        <w:rPr>
          <w:szCs w:val="32"/>
        </w:rPr>
        <w:t>’</w:t>
      </w:r>
      <w:r w:rsidRPr="00EA49B4">
        <w:rPr>
          <w:szCs w:val="32"/>
        </w:rPr>
        <w:t>avertit de la témérité d</w:t>
      </w:r>
      <w:r w:rsidR="007D0B10">
        <w:rPr>
          <w:szCs w:val="32"/>
        </w:rPr>
        <w:t>’</w:t>
      </w:r>
      <w:r w:rsidRPr="00EA49B4">
        <w:rPr>
          <w:szCs w:val="32"/>
        </w:rPr>
        <w:t>une mesure prise sans une préparation concertée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La raison n</w:t>
      </w:r>
      <w:r w:rsidR="007D0B10">
        <w:rPr>
          <w:szCs w:val="32"/>
        </w:rPr>
        <w:t>’</w:t>
      </w:r>
      <w:r w:rsidRPr="00EA49B4">
        <w:rPr>
          <w:szCs w:val="32"/>
        </w:rPr>
        <w:t>avait plus de pouvoir sur mon âme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me semblait que je pouvais froidement examiner toutes les objections et tous les arguments pour et contre mon projet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apercevoir de quel côté se trouvaient la prudence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sens commun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que j</w:t>
      </w:r>
      <w:r w:rsidR="007D0B10">
        <w:rPr>
          <w:szCs w:val="32"/>
        </w:rPr>
        <w:t>’</w:t>
      </w:r>
      <w:r w:rsidRPr="00EA49B4">
        <w:rPr>
          <w:szCs w:val="32"/>
        </w:rPr>
        <w:t>étais forcé de dire encore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je suis entraîné par un maître plus énergique et plus puissant que vous</w:t>
      </w:r>
      <w:r w:rsidR="007D0B10">
        <w:rPr>
          <w:szCs w:val="32"/>
        </w:rPr>
        <w:t>.</w:t>
      </w:r>
    </w:p>
    <w:p w14:paraId="468A683D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ne fus pas longtemps à exécuter ce que j</w:t>
      </w:r>
      <w:r w:rsidR="007D0B10">
        <w:rPr>
          <w:szCs w:val="32"/>
        </w:rPr>
        <w:t>’</w:t>
      </w:r>
      <w:r w:rsidRPr="00EA49B4">
        <w:rPr>
          <w:szCs w:val="32"/>
        </w:rPr>
        <w:t>avais si promptement résolu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fixai le soir même pour l</w:t>
      </w:r>
      <w:r w:rsidR="007D0B10">
        <w:rPr>
          <w:szCs w:val="32"/>
        </w:rPr>
        <w:t>’</w:t>
      </w:r>
      <w:r w:rsidRPr="00EA49B4">
        <w:rPr>
          <w:szCs w:val="32"/>
        </w:rPr>
        <w:t>époque de mon évasion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peut-être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même dans un intervalle aussi court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temps suffisant pour délibérer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toute réflexion était inutile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mon parti était pris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chaque moment qui s</w:t>
      </w:r>
      <w:r w:rsidR="007D0B10">
        <w:rPr>
          <w:szCs w:val="32"/>
        </w:rPr>
        <w:t>’</w:t>
      </w:r>
      <w:r w:rsidRPr="00EA49B4">
        <w:rPr>
          <w:szCs w:val="32"/>
        </w:rPr>
        <w:t>écoulait ne faisait qu</w:t>
      </w:r>
      <w:r w:rsidR="007D0B10">
        <w:rPr>
          <w:szCs w:val="32"/>
        </w:rPr>
        <w:t>’</w:t>
      </w:r>
      <w:r w:rsidRPr="00EA49B4">
        <w:rPr>
          <w:szCs w:val="32"/>
        </w:rPr>
        <w:t>ajouter à l</w:t>
      </w:r>
      <w:r w:rsidR="007D0B10">
        <w:rPr>
          <w:szCs w:val="32"/>
        </w:rPr>
        <w:t>’</w:t>
      </w:r>
      <w:r w:rsidRPr="00EA49B4">
        <w:rPr>
          <w:szCs w:val="32"/>
        </w:rPr>
        <w:t>impatience inexprimable avec laquelle je brûlais de me mettre en liberté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emploi de toutes les heures était arrêté régulièrement dans la maison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celle que je choisis pour mon entreprise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fut une heure du matin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descendis tranquillement de ma chambre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lampe à la main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suivis un passage qui conduisait à une petite porte donnant sur le jardin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ensuite je traversai le jardin jusqu</w:t>
      </w:r>
      <w:r w:rsidR="007D0B10">
        <w:rPr>
          <w:szCs w:val="32"/>
        </w:rPr>
        <w:t>’</w:t>
      </w:r>
      <w:r w:rsidRPr="00EA49B4">
        <w:rPr>
          <w:szCs w:val="32"/>
        </w:rPr>
        <w:t>à une barrière qui séparait une allée d</w:t>
      </w:r>
      <w:r w:rsidR="007D0B10">
        <w:rPr>
          <w:szCs w:val="32"/>
        </w:rPr>
        <w:t>’</w:t>
      </w:r>
      <w:r w:rsidRPr="00EA49B4">
        <w:rPr>
          <w:szCs w:val="32"/>
        </w:rPr>
        <w:t>ormes et un sentier du dehors de la maison</w:t>
      </w:r>
      <w:r w:rsidR="007D0B10">
        <w:rPr>
          <w:szCs w:val="32"/>
        </w:rPr>
        <w:t>.</w:t>
      </w:r>
    </w:p>
    <w:p w14:paraId="6076910E" w14:textId="73F895D6" w:rsidR="007D0B10" w:rsidRDefault="00CC13A3" w:rsidP="00CC13A3">
      <w:pPr>
        <w:rPr>
          <w:szCs w:val="32"/>
        </w:rPr>
      </w:pPr>
      <w:r w:rsidRPr="00EA49B4">
        <w:rPr>
          <w:szCs w:val="32"/>
        </w:rPr>
        <w:lastRenderedPageBreak/>
        <w:t>À peine pouvais-je en croire ma bonne fortune quand je vis l</w:t>
      </w:r>
      <w:r w:rsidR="007D0B10">
        <w:rPr>
          <w:szCs w:val="32"/>
        </w:rPr>
        <w:t>’</w:t>
      </w:r>
      <w:r w:rsidRPr="00EA49B4">
        <w:rPr>
          <w:szCs w:val="32"/>
        </w:rPr>
        <w:t>exécution de mon projet aussi avancée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qu</w:t>
      </w:r>
      <w:r w:rsidR="007D0B10">
        <w:rPr>
          <w:szCs w:val="32"/>
        </w:rPr>
        <w:t>’</w:t>
      </w:r>
      <w:r w:rsidRPr="00EA49B4">
        <w:rPr>
          <w:szCs w:val="32"/>
        </w:rPr>
        <w:t>il se fût présenté le moindre obstacle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Les images terribles que les menaces de </w:t>
      </w:r>
      <w:r w:rsidR="007D0B10">
        <w:rPr>
          <w:szCs w:val="32"/>
        </w:rPr>
        <w:t>M. </w:t>
      </w:r>
      <w:r w:rsidRPr="00EA49B4">
        <w:rPr>
          <w:szCs w:val="32"/>
        </w:rPr>
        <w:t>Falkland me mettaient sans cesse devant les yeux me faisaient craindre de me voir arrêté et découvert à chaque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quoique la passion qui m</w:t>
      </w:r>
      <w:r w:rsidR="007D0B10">
        <w:rPr>
          <w:szCs w:val="32"/>
        </w:rPr>
        <w:t>’</w:t>
      </w:r>
      <w:r w:rsidRPr="00EA49B4">
        <w:rPr>
          <w:szCs w:val="32"/>
        </w:rPr>
        <w:t>entraînait me fît toujours avancer avec la résolution du désespoir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Apparemment qu</w:t>
      </w:r>
      <w:r w:rsidR="007D0B10">
        <w:rPr>
          <w:szCs w:val="32"/>
        </w:rPr>
        <w:t>’</w:t>
      </w:r>
      <w:r w:rsidRPr="00EA49B4">
        <w:rPr>
          <w:szCs w:val="32"/>
        </w:rPr>
        <w:t>il comptait trop sur l</w:t>
      </w:r>
      <w:r w:rsidR="007D0B10">
        <w:rPr>
          <w:szCs w:val="32"/>
        </w:rPr>
        <w:t>’</w:t>
      </w:r>
      <w:r w:rsidRPr="00EA49B4">
        <w:rPr>
          <w:szCs w:val="32"/>
        </w:rPr>
        <w:t>effet de l</w:t>
      </w:r>
      <w:r w:rsidR="007D0B10">
        <w:rPr>
          <w:szCs w:val="32"/>
        </w:rPr>
        <w:t>’</w:t>
      </w:r>
      <w:r w:rsidRPr="00EA49B4">
        <w:rPr>
          <w:szCs w:val="32"/>
        </w:rPr>
        <w:t>avertissement qu</w:t>
      </w:r>
      <w:r w:rsidR="007D0B10">
        <w:rPr>
          <w:szCs w:val="32"/>
        </w:rPr>
        <w:t>’</w:t>
      </w:r>
      <w:r w:rsidRPr="00EA49B4">
        <w:rPr>
          <w:szCs w:val="32"/>
        </w:rPr>
        <w:t>il venait de m</w:t>
      </w:r>
      <w:r w:rsidR="007D0B10">
        <w:rPr>
          <w:szCs w:val="32"/>
        </w:rPr>
        <w:t>’</w:t>
      </w:r>
      <w:r w:rsidRPr="00EA49B4">
        <w:rPr>
          <w:szCs w:val="32"/>
        </w:rPr>
        <w:t>intimer d</w:t>
      </w:r>
      <w:r w:rsidR="007D0B10">
        <w:rPr>
          <w:szCs w:val="32"/>
        </w:rPr>
        <w:t>’</w:t>
      </w:r>
      <w:r w:rsidRPr="00EA49B4">
        <w:rPr>
          <w:szCs w:val="32"/>
        </w:rPr>
        <w:t>un ton si impérieux et si significatif pour juger nécessaire de prendre quelques précautions contre un pareil événement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Quant à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ravi de la manière favorable dont s</w:t>
      </w:r>
      <w:r w:rsidR="007D0B10">
        <w:rPr>
          <w:szCs w:val="32"/>
        </w:rPr>
        <w:t>’</w:t>
      </w:r>
      <w:r w:rsidRPr="00EA49B4">
        <w:rPr>
          <w:szCs w:val="32"/>
        </w:rPr>
        <w:t>était terminée ma sortie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tirai un excellent augure pour le succès final</w:t>
      </w:r>
      <w:r w:rsidR="007D0B10">
        <w:rPr>
          <w:szCs w:val="32"/>
        </w:rPr>
        <w:t>.</w:t>
      </w:r>
    </w:p>
    <w:p w14:paraId="39F1F679" w14:textId="46CDCE77" w:rsidR="00CC13A3" w:rsidRPr="00EA49B4" w:rsidRDefault="00CC13A3" w:rsidP="007D0B10">
      <w:pPr>
        <w:pStyle w:val="Titre1"/>
      </w:pPr>
      <w:bookmarkStart w:id="24" w:name="_Toc194843913"/>
      <w:r w:rsidRPr="00EA49B4">
        <w:lastRenderedPageBreak/>
        <w:t>XXI</w:t>
      </w:r>
      <w:bookmarkEnd w:id="24"/>
    </w:p>
    <w:p w14:paraId="5A8093FE" w14:textId="530D79E5" w:rsidR="007D0B10" w:rsidRDefault="00CC13A3" w:rsidP="00CC13A3">
      <w:pPr>
        <w:rPr>
          <w:szCs w:val="32"/>
        </w:rPr>
      </w:pPr>
      <w:r w:rsidRPr="00EA49B4">
        <w:rPr>
          <w:szCs w:val="32"/>
        </w:rPr>
        <w:t>Le premier plan qui m</w:t>
      </w:r>
      <w:r w:rsidR="007D0B10">
        <w:rPr>
          <w:szCs w:val="32"/>
        </w:rPr>
        <w:t>’</w:t>
      </w:r>
      <w:r w:rsidRPr="00EA49B4">
        <w:rPr>
          <w:szCs w:val="32"/>
        </w:rPr>
        <w:t>était venu à l</w:t>
      </w:r>
      <w:r w:rsidR="007D0B10">
        <w:rPr>
          <w:szCs w:val="32"/>
        </w:rPr>
        <w:t>’</w:t>
      </w:r>
      <w:r w:rsidRPr="00EA49B4">
        <w:rPr>
          <w:szCs w:val="32"/>
        </w:rPr>
        <w:t>idée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de gagner la grande route la plus voisine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prendre le premier carrosse public allant à Londres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imaginai que je serais là plus à l</w:t>
      </w:r>
      <w:r w:rsidR="007D0B10">
        <w:rPr>
          <w:szCs w:val="32"/>
        </w:rPr>
        <w:t>’</w:t>
      </w:r>
      <w:r w:rsidRPr="00EA49B4">
        <w:rPr>
          <w:szCs w:val="32"/>
        </w:rPr>
        <w:t>abri des recherches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si la vengeance de </w:t>
      </w:r>
      <w:r w:rsidR="007D0B10">
        <w:rPr>
          <w:szCs w:val="32"/>
        </w:rPr>
        <w:t>M. </w:t>
      </w:r>
      <w:r w:rsidRPr="00EA49B4">
        <w:rPr>
          <w:szCs w:val="32"/>
        </w:rPr>
        <w:t>Falkland le portait à me poursuivre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ne doutai pas de trouver bientôt parmi les ressources multipliées de la capitale une manière avantageuse de placer ma personne et mes talents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mon arrangement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réservais </w:t>
      </w:r>
      <w:r w:rsidR="007D0B10">
        <w:rPr>
          <w:szCs w:val="32"/>
        </w:rPr>
        <w:t>M. </w:t>
      </w:r>
      <w:r w:rsidRPr="00EA49B4">
        <w:rPr>
          <w:szCs w:val="32"/>
        </w:rPr>
        <w:t>Forester comme une dernière ressource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laquelle je n</w:t>
      </w:r>
      <w:r w:rsidR="007D0B10">
        <w:rPr>
          <w:szCs w:val="32"/>
        </w:rPr>
        <w:t>’</w:t>
      </w:r>
      <w:r w:rsidRPr="00EA49B4">
        <w:rPr>
          <w:szCs w:val="32"/>
        </w:rPr>
        <w:t>aurais recours que dans le cas où j</w:t>
      </w:r>
      <w:r w:rsidR="007D0B10">
        <w:rPr>
          <w:szCs w:val="32"/>
        </w:rPr>
        <w:t>’</w:t>
      </w:r>
      <w:r w:rsidRPr="00EA49B4">
        <w:rPr>
          <w:szCs w:val="32"/>
        </w:rPr>
        <w:t>aurais besoin d</w:t>
      </w:r>
      <w:r w:rsidR="007D0B10">
        <w:rPr>
          <w:szCs w:val="32"/>
        </w:rPr>
        <w:t>’</w:t>
      </w:r>
      <w:r w:rsidRPr="00EA49B4">
        <w:rPr>
          <w:szCs w:val="32"/>
        </w:rPr>
        <w:t>une protection directe contre les traits du pouvoir et de la persécution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qui me manquait surtout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cette expérience du monde qui peut seule nous rendre féconds en ressources ou au moins nous rendre capables de faire une juste comparaison entre celles qui s</w:t>
      </w:r>
      <w:r w:rsidR="007D0B10">
        <w:rPr>
          <w:szCs w:val="32"/>
        </w:rPr>
        <w:t>’</w:t>
      </w:r>
      <w:r w:rsidRPr="00EA49B4">
        <w:rPr>
          <w:szCs w:val="32"/>
        </w:rPr>
        <w:t>offrent à nous</w:t>
      </w:r>
      <w:r w:rsidR="007D0B10">
        <w:rPr>
          <w:szCs w:val="32"/>
        </w:rPr>
        <w:t>.</w:t>
      </w:r>
    </w:p>
    <w:p w14:paraId="368C9744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Après avoir fait mon plan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cœur rempli de joie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poursuivis le sentier détourné où je me trouvais poussé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faisait une nuit fort sombre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tombait une petite pluie très-fine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à peine m</w:t>
      </w:r>
      <w:r w:rsidR="007D0B10">
        <w:rPr>
          <w:szCs w:val="32"/>
        </w:rPr>
        <w:t>’</w:t>
      </w:r>
      <w:r w:rsidRPr="00EA49B4">
        <w:rPr>
          <w:szCs w:val="32"/>
        </w:rPr>
        <w:t>en apercevais-je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jamais le ciel ne m</w:t>
      </w:r>
      <w:r w:rsidR="007D0B10">
        <w:rPr>
          <w:szCs w:val="32"/>
        </w:rPr>
        <w:t>’</w:t>
      </w:r>
      <w:r w:rsidRPr="00EA49B4">
        <w:rPr>
          <w:szCs w:val="32"/>
        </w:rPr>
        <w:t>avait paru si serein et si brillant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Mes pas touchaient à peine la terre</w:t>
      </w:r>
      <w:r w:rsidR="007D0B10">
        <w:rPr>
          <w:szCs w:val="32"/>
        </w:rPr>
        <w:t>. « </w:t>
      </w:r>
      <w:r w:rsidRPr="00EA49B4">
        <w:rPr>
          <w:szCs w:val="32"/>
        </w:rPr>
        <w:t>Je suis libre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répétais-je mille fois à moi-même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ai-je à démêler à présent avec les dangers et les alarmes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Je sens que je suis libre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sens que je resterai toujours libre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Y a-t-il une puissance capable de retenir dans les chaînes une âme ardente et déterminée</w:t>
      </w:r>
      <w:r w:rsidR="007D0B10">
        <w:rPr>
          <w:szCs w:val="32"/>
        </w:rPr>
        <w:t xml:space="preserve"> ? </w:t>
      </w:r>
      <w:r w:rsidRPr="00EA49B4">
        <w:rPr>
          <w:szCs w:val="32"/>
        </w:rPr>
        <w:t>Y a-t-il une puissance qui ait le droit d</w:t>
      </w:r>
      <w:r w:rsidR="007D0B10">
        <w:rPr>
          <w:szCs w:val="32"/>
        </w:rPr>
        <w:t>’</w:t>
      </w:r>
      <w:r w:rsidRPr="00EA49B4">
        <w:rPr>
          <w:szCs w:val="32"/>
        </w:rPr>
        <w:t>infliger la mort à un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toutes les facultés de son être lui commandent de vivre</w:t>
      </w:r>
      <w:r w:rsidR="007D0B10">
        <w:rPr>
          <w:szCs w:val="32"/>
        </w:rPr>
        <w:t> ? »</w:t>
      </w:r>
      <w:r w:rsidRPr="00EA49B4">
        <w:rPr>
          <w:szCs w:val="32"/>
        </w:rPr>
        <w:t xml:space="preserve"> Je ne reportais plus qu</w:t>
      </w:r>
      <w:r w:rsidR="007D0B10">
        <w:rPr>
          <w:szCs w:val="32"/>
        </w:rPr>
        <w:t>’</w:t>
      </w:r>
      <w:r w:rsidRPr="00EA49B4">
        <w:rPr>
          <w:szCs w:val="32"/>
        </w:rPr>
        <w:t>un œil d</w:t>
      </w:r>
      <w:r w:rsidR="007D0B10">
        <w:rPr>
          <w:szCs w:val="32"/>
        </w:rPr>
        <w:t>’</w:t>
      </w:r>
      <w:r w:rsidRPr="00EA49B4">
        <w:rPr>
          <w:szCs w:val="32"/>
        </w:rPr>
        <w:t>horreur et d</w:t>
      </w:r>
      <w:r w:rsidR="007D0B10">
        <w:rPr>
          <w:szCs w:val="32"/>
        </w:rPr>
        <w:t>’</w:t>
      </w:r>
      <w:r w:rsidRPr="00EA49B4">
        <w:rPr>
          <w:szCs w:val="32"/>
        </w:rPr>
        <w:t>indignation sur le honteux assujettissement dans lequel j</w:t>
      </w:r>
      <w:r w:rsidR="007D0B10">
        <w:rPr>
          <w:szCs w:val="32"/>
        </w:rPr>
        <w:t>’</w:t>
      </w:r>
      <w:r w:rsidRPr="00EA49B4">
        <w:rPr>
          <w:szCs w:val="32"/>
        </w:rPr>
        <w:t>avais été tenu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sentais pas de haine contre l</w:t>
      </w:r>
      <w:r w:rsidR="007D0B10">
        <w:rPr>
          <w:szCs w:val="32"/>
        </w:rPr>
        <w:t>’</w:t>
      </w:r>
      <w:r w:rsidRPr="00EA49B4">
        <w:rPr>
          <w:szCs w:val="32"/>
        </w:rPr>
        <w:t>auteur de mes infortunes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puis le dire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la justice et la vérité ne me désavoueront pas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éprouvais que de la </w:t>
      </w:r>
      <w:r w:rsidRPr="00EA49B4">
        <w:rPr>
          <w:szCs w:val="32"/>
        </w:rPr>
        <w:lastRenderedPageBreak/>
        <w:t>pitié pour la cruelle destinée à laquelle il semblait condamné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ce n</w:t>
      </w:r>
      <w:r w:rsidR="007D0B10">
        <w:rPr>
          <w:szCs w:val="32"/>
        </w:rPr>
        <w:t>’</w:t>
      </w:r>
      <w:r w:rsidRPr="00EA49B4">
        <w:rPr>
          <w:szCs w:val="32"/>
        </w:rPr>
        <w:t>était qu</w:t>
      </w:r>
      <w:r w:rsidR="007D0B10">
        <w:rPr>
          <w:szCs w:val="32"/>
        </w:rPr>
        <w:t>’</w:t>
      </w:r>
      <w:r w:rsidRPr="00EA49B4">
        <w:rPr>
          <w:szCs w:val="32"/>
        </w:rPr>
        <w:t>avec un dégoût inexprimable que je pensais à ces erreurs qui font que chaque homme est réservé à être plus ou moins esclave ou tyran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revenir de l</w:t>
      </w:r>
      <w:r w:rsidR="007D0B10">
        <w:rPr>
          <w:szCs w:val="32"/>
        </w:rPr>
        <w:t>’</w:t>
      </w:r>
      <w:r w:rsidRPr="00EA49B4">
        <w:rPr>
          <w:szCs w:val="32"/>
        </w:rPr>
        <w:t>aveuglement du genre humain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ce qu</w:t>
      </w:r>
      <w:r w:rsidR="007D0B10">
        <w:rPr>
          <w:szCs w:val="32"/>
        </w:rPr>
        <w:t>’</w:t>
      </w:r>
      <w:r w:rsidRPr="00EA49B4">
        <w:rPr>
          <w:szCs w:val="32"/>
        </w:rPr>
        <w:t>il ne se levait pas tout entier pour secouer le joug insupportable de la misère et de l</w:t>
      </w:r>
      <w:r w:rsidR="007D0B10">
        <w:rPr>
          <w:szCs w:val="32"/>
        </w:rPr>
        <w:t>’</w:t>
      </w:r>
      <w:r w:rsidRPr="00EA49B4">
        <w:rPr>
          <w:szCs w:val="32"/>
        </w:rPr>
        <w:t>ignominie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Quant à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pris bien la résolution</w:t>
      </w:r>
      <w:r w:rsidR="007D0B10">
        <w:rPr>
          <w:szCs w:val="32"/>
        </w:rPr>
        <w:t xml:space="preserve"> (</w:t>
      </w:r>
      <w:r w:rsidRPr="00EA49B4">
        <w:rPr>
          <w:szCs w:val="32"/>
        </w:rPr>
        <w:t>et c</w:t>
      </w:r>
      <w:r w:rsidR="007D0B10">
        <w:rPr>
          <w:szCs w:val="32"/>
        </w:rPr>
        <w:t>’</w:t>
      </w:r>
      <w:r w:rsidRPr="00EA49B4">
        <w:rPr>
          <w:szCs w:val="32"/>
        </w:rPr>
        <w:t>est une résolution à laquelle je n</w:t>
      </w:r>
      <w:r w:rsidR="007D0B10">
        <w:rPr>
          <w:szCs w:val="32"/>
        </w:rPr>
        <w:t>’</w:t>
      </w:r>
      <w:r w:rsidRPr="00EA49B4">
        <w:rPr>
          <w:szCs w:val="32"/>
        </w:rPr>
        <w:t>ai jamais entièrement manqué</w:t>
      </w:r>
      <w:r w:rsidR="007D0B10">
        <w:rPr>
          <w:szCs w:val="32"/>
        </w:rPr>
        <w:t xml:space="preserve">) </w:t>
      </w:r>
      <w:r w:rsidRPr="00EA49B4">
        <w:rPr>
          <w:szCs w:val="32"/>
        </w:rPr>
        <w:t>de me tenir toujours hors de cet odieux théâtre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ne jamais remplir le rôle d</w:t>
      </w:r>
      <w:r w:rsidR="007D0B10">
        <w:rPr>
          <w:szCs w:val="32"/>
        </w:rPr>
        <w:t>’</w:t>
      </w:r>
      <w:r w:rsidRPr="00EA49B4">
        <w:rPr>
          <w:szCs w:val="32"/>
        </w:rPr>
        <w:t>opprimé ni d</w:t>
      </w:r>
      <w:r w:rsidR="007D0B10">
        <w:rPr>
          <w:szCs w:val="32"/>
        </w:rPr>
        <w:t>’</w:t>
      </w:r>
      <w:r w:rsidRPr="00EA49B4">
        <w:rPr>
          <w:szCs w:val="32"/>
        </w:rPr>
        <w:t>oppresseur</w:t>
      </w:r>
      <w:r w:rsidR="007D0B10">
        <w:rPr>
          <w:szCs w:val="32"/>
        </w:rPr>
        <w:t>.</w:t>
      </w:r>
    </w:p>
    <w:p w14:paraId="23B7DB40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Pendant tout le cours de cette expédition nocturne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esprit demeura dans l</w:t>
      </w:r>
      <w:r w:rsidR="007D0B10">
        <w:rPr>
          <w:szCs w:val="32"/>
        </w:rPr>
        <w:t>’</w:t>
      </w:r>
      <w:r w:rsidRPr="00EA49B4">
        <w:rPr>
          <w:szCs w:val="32"/>
        </w:rPr>
        <w:t>enthousiasme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plein de hardiesse et de confiance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accessible seulement à ce qu</w:t>
      </w:r>
      <w:r w:rsidR="007D0B10">
        <w:rPr>
          <w:szCs w:val="32"/>
        </w:rPr>
        <w:t>’</w:t>
      </w:r>
      <w:r w:rsidRPr="00EA49B4">
        <w:rPr>
          <w:szCs w:val="32"/>
        </w:rPr>
        <w:t>il fallait de crainte pour le tenir dans une douce émotion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non pour produire rien de pénible ou de douloureux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Après trois heures de marche j</w:t>
      </w:r>
      <w:r w:rsidR="007D0B10">
        <w:rPr>
          <w:szCs w:val="32"/>
        </w:rPr>
        <w:t>’</w:t>
      </w:r>
      <w:r w:rsidRPr="00EA49B4">
        <w:rPr>
          <w:szCs w:val="32"/>
        </w:rPr>
        <w:t>arrivai sans accident au village où je comptais prendre une place dans la voiture publique pour la capitale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matin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tout était tranquille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aucun son provenant de créature humaine ne frappa mon oreille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 ne fut qu</w:t>
      </w:r>
      <w:r w:rsidR="007D0B10">
        <w:rPr>
          <w:szCs w:val="32"/>
        </w:rPr>
        <w:t>’</w:t>
      </w:r>
      <w:r w:rsidRPr="00EA49B4">
        <w:rPr>
          <w:szCs w:val="32"/>
        </w:rPr>
        <w:t>avec grande difficulté que je parvins à me faire introduire dans la cour d</w:t>
      </w:r>
      <w:r w:rsidR="007D0B10">
        <w:rPr>
          <w:szCs w:val="32"/>
        </w:rPr>
        <w:t>’</w:t>
      </w:r>
      <w:r w:rsidRPr="00EA49B4">
        <w:rPr>
          <w:szCs w:val="32"/>
        </w:rPr>
        <w:t>une auberge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je trouvai un garçon d</w:t>
      </w:r>
      <w:r w:rsidR="007D0B10">
        <w:rPr>
          <w:szCs w:val="32"/>
        </w:rPr>
        <w:t>’</w:t>
      </w:r>
      <w:r w:rsidRPr="00EA49B4">
        <w:rPr>
          <w:szCs w:val="32"/>
        </w:rPr>
        <w:t>écurie qui pansait ses chevaux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reçus de lui l</w:t>
      </w:r>
      <w:r w:rsidR="007D0B10">
        <w:rPr>
          <w:szCs w:val="32"/>
        </w:rPr>
        <w:t>’</w:t>
      </w:r>
      <w:r w:rsidRPr="00EA49B4">
        <w:rPr>
          <w:szCs w:val="32"/>
        </w:rPr>
        <w:t>information peu agréable que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la diligence ne passant par cet endroit que trois fois par semaine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on ne l</w:t>
      </w:r>
      <w:r w:rsidR="007D0B10">
        <w:rPr>
          <w:szCs w:val="32"/>
        </w:rPr>
        <w:t>’</w:t>
      </w:r>
      <w:r w:rsidRPr="00EA49B4">
        <w:rPr>
          <w:szCs w:val="32"/>
        </w:rPr>
        <w:t>attendait pas avant le lendemain six heures du matin</w:t>
      </w:r>
      <w:r w:rsidR="007D0B10">
        <w:rPr>
          <w:szCs w:val="32"/>
        </w:rPr>
        <w:t>.</w:t>
      </w:r>
    </w:p>
    <w:p w14:paraId="73CAE6BE" w14:textId="6AE5FFCA" w:rsidR="007D0B10" w:rsidRDefault="00CC13A3" w:rsidP="00CC13A3">
      <w:pPr>
        <w:rPr>
          <w:szCs w:val="32"/>
        </w:rPr>
      </w:pPr>
      <w:r w:rsidRPr="00EA49B4">
        <w:rPr>
          <w:szCs w:val="32"/>
        </w:rPr>
        <w:t>Cette nouvelle commença à rabattre un peu le transport d</w:t>
      </w:r>
      <w:r w:rsidR="007D0B10">
        <w:rPr>
          <w:szCs w:val="32"/>
        </w:rPr>
        <w:t>’</w:t>
      </w:r>
      <w:r w:rsidRPr="00EA49B4">
        <w:rPr>
          <w:szCs w:val="32"/>
        </w:rPr>
        <w:t>ivresse auquel j</w:t>
      </w:r>
      <w:r w:rsidR="007D0B10">
        <w:rPr>
          <w:szCs w:val="32"/>
        </w:rPr>
        <w:t>’</w:t>
      </w:r>
      <w:r w:rsidRPr="00EA49B4">
        <w:rPr>
          <w:szCs w:val="32"/>
        </w:rPr>
        <w:t>étais livré depuis l</w:t>
      </w:r>
      <w:r w:rsidR="007D0B10">
        <w:rPr>
          <w:szCs w:val="32"/>
        </w:rPr>
        <w:t>’</w:t>
      </w:r>
      <w:r w:rsidRPr="00EA49B4">
        <w:rPr>
          <w:szCs w:val="32"/>
        </w:rPr>
        <w:t>instant où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avais quitté la maison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Toute ma fortune en argent comptant montait à environ onze guinées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en avais bien à peu près cinquante de plus qui m</w:t>
      </w:r>
      <w:r w:rsidR="007D0B10">
        <w:rPr>
          <w:szCs w:val="32"/>
        </w:rPr>
        <w:t>’</w:t>
      </w:r>
      <w:r w:rsidRPr="00EA49B4">
        <w:rPr>
          <w:szCs w:val="32"/>
        </w:rPr>
        <w:t>étaient venues de la succession de mon père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cette somme était placée de manière à n</w:t>
      </w:r>
      <w:r w:rsidR="007D0B10">
        <w:rPr>
          <w:szCs w:val="32"/>
        </w:rPr>
        <w:t>’</w:t>
      </w:r>
      <w:r w:rsidRPr="00EA49B4">
        <w:rPr>
          <w:szCs w:val="32"/>
        </w:rPr>
        <w:t>être pas à ma disposition pour l</w:t>
      </w:r>
      <w:r w:rsidR="007D0B10">
        <w:rPr>
          <w:szCs w:val="32"/>
        </w:rPr>
        <w:t>’</w:t>
      </w:r>
      <w:r w:rsidRPr="00EA49B4">
        <w:rPr>
          <w:szCs w:val="32"/>
        </w:rPr>
        <w:t>instant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doutais même si je ne ferais pas mieux au bout du compte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y renoncer tout </w:t>
      </w:r>
      <w:r w:rsidRPr="00EA49B4">
        <w:rPr>
          <w:szCs w:val="32"/>
        </w:rPr>
        <w:lastRenderedPageBreak/>
        <w:t>à fait que de m</w:t>
      </w:r>
      <w:r w:rsidR="007D0B10">
        <w:rPr>
          <w:szCs w:val="32"/>
        </w:rPr>
        <w:t>’</w:t>
      </w:r>
      <w:r w:rsidRPr="00EA49B4">
        <w:rPr>
          <w:szCs w:val="32"/>
        </w:rPr>
        <w:t>exposer en la réclamant à laisser un fil à mon persécuteur pour suivre mes traces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que j</w:t>
      </w:r>
      <w:r w:rsidR="007D0B10">
        <w:rPr>
          <w:szCs w:val="32"/>
        </w:rPr>
        <w:t>’</w:t>
      </w:r>
      <w:r w:rsidRPr="00EA49B4">
        <w:rPr>
          <w:szCs w:val="32"/>
        </w:rPr>
        <w:t>avais le plus à redouter au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rien que je désirasse aussi ardemment que d</w:t>
      </w:r>
      <w:r w:rsidR="007D0B10">
        <w:rPr>
          <w:szCs w:val="32"/>
        </w:rPr>
        <w:t>’</w:t>
      </w:r>
      <w:r w:rsidRPr="00EA49B4">
        <w:rPr>
          <w:szCs w:val="32"/>
        </w:rPr>
        <w:t>anéantir tout moyen de communication entre nous pour l</w:t>
      </w:r>
      <w:r w:rsidR="007D0B10">
        <w:rPr>
          <w:szCs w:val="32"/>
        </w:rPr>
        <w:t>’</w:t>
      </w:r>
      <w:r w:rsidRPr="00EA49B4">
        <w:rPr>
          <w:szCs w:val="32"/>
        </w:rPr>
        <w:t>avenir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manière qu</w:t>
      </w:r>
      <w:r w:rsidR="007D0B10">
        <w:rPr>
          <w:szCs w:val="32"/>
        </w:rPr>
        <w:t>’</w:t>
      </w:r>
      <w:r w:rsidRPr="00EA49B4">
        <w:rPr>
          <w:szCs w:val="32"/>
        </w:rPr>
        <w:t>il ne sût pas même si j</w:t>
      </w:r>
      <w:r w:rsidR="007D0B10">
        <w:rPr>
          <w:szCs w:val="32"/>
        </w:rPr>
        <w:t>’</w:t>
      </w:r>
      <w:r w:rsidRPr="00EA49B4">
        <w:rPr>
          <w:szCs w:val="32"/>
        </w:rPr>
        <w:t>existais encore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de mon côté je n</w:t>
      </w:r>
      <w:r w:rsidR="007D0B10">
        <w:rPr>
          <w:szCs w:val="32"/>
        </w:rPr>
        <w:t>’</w:t>
      </w:r>
      <w:r w:rsidRPr="00EA49B4">
        <w:rPr>
          <w:szCs w:val="32"/>
        </w:rPr>
        <w:t>entendisse pas seulement prononcer un nom si fatal à mon repos</w:t>
      </w:r>
      <w:r w:rsidR="007D0B10">
        <w:rPr>
          <w:szCs w:val="32"/>
        </w:rPr>
        <w:t>.</w:t>
      </w:r>
    </w:p>
    <w:p w14:paraId="6CE09FCA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état où étaient mes affaires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sentis que la frugalité n</w:t>
      </w:r>
      <w:r w:rsidR="007D0B10">
        <w:rPr>
          <w:szCs w:val="32"/>
        </w:rPr>
        <w:t>’</w:t>
      </w:r>
      <w:r w:rsidRPr="00EA49B4">
        <w:rPr>
          <w:szCs w:val="32"/>
        </w:rPr>
        <w:t>était pas une vertu à négliger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hors d</w:t>
      </w:r>
      <w:r w:rsidR="007D0B10">
        <w:rPr>
          <w:szCs w:val="32"/>
        </w:rPr>
        <w:t>’</w:t>
      </w:r>
      <w:r w:rsidRPr="00EA49B4">
        <w:rPr>
          <w:szCs w:val="32"/>
        </w:rPr>
        <w:t>état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je l</w:t>
      </w:r>
      <w:r w:rsidR="007D0B10">
        <w:rPr>
          <w:szCs w:val="32"/>
        </w:rPr>
        <w:t>’</w:t>
      </w:r>
      <w:r w:rsidRPr="00EA49B4">
        <w:rPr>
          <w:szCs w:val="32"/>
        </w:rPr>
        <w:t>étais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prévoir les retards ou les obstacles qui pourraient contrarier mes projets quand une fois je serais arrivé à Londres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cette raison et pour d</w:t>
      </w:r>
      <w:r w:rsidR="007D0B10">
        <w:rPr>
          <w:szCs w:val="32"/>
        </w:rPr>
        <w:t>’</w:t>
      </w:r>
      <w:r w:rsidRPr="00EA49B4">
        <w:rPr>
          <w:szCs w:val="32"/>
        </w:rPr>
        <w:t>autres encore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crus devoir persister dans mon premier plan de voyager par la diligence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seule chose qui me restait à régler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de savoir comment je m</w:t>
      </w:r>
      <w:r w:rsidR="007D0B10">
        <w:rPr>
          <w:szCs w:val="32"/>
        </w:rPr>
        <w:t>’</w:t>
      </w:r>
      <w:r w:rsidRPr="00EA49B4">
        <w:rPr>
          <w:szCs w:val="32"/>
        </w:rPr>
        <w:t>arrangerais pour qu</w:t>
      </w:r>
      <w:r w:rsidR="007D0B10">
        <w:rPr>
          <w:szCs w:val="32"/>
        </w:rPr>
        <w:t>’</w:t>
      </w:r>
      <w:r w:rsidRPr="00EA49B4">
        <w:rPr>
          <w:szCs w:val="32"/>
        </w:rPr>
        <w:t>un délai de vingt-quatre heures ne devînt pas 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 quelque fâcheuse rencontre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nouvelle source de calamités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était nullement prudent de passer tout ce temps au village où je me trouvais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il ne me semblait même pas à propos de l</w:t>
      </w:r>
      <w:r w:rsidR="007D0B10">
        <w:rPr>
          <w:szCs w:val="32"/>
        </w:rPr>
        <w:t>’</w:t>
      </w:r>
      <w:r w:rsidRPr="00EA49B4">
        <w:rPr>
          <w:szCs w:val="32"/>
        </w:rPr>
        <w:t>employer à continuer mon chemin à pied sur la grande route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conséquence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me décidai à faire un circuit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dont la direction semblait d</w:t>
      </w:r>
      <w:r w:rsidR="007D0B10">
        <w:rPr>
          <w:szCs w:val="32"/>
        </w:rPr>
        <w:t>’</w:t>
      </w:r>
      <w:r w:rsidRPr="00EA49B4">
        <w:rPr>
          <w:szCs w:val="32"/>
        </w:rPr>
        <w:t>abord s</w:t>
      </w:r>
      <w:r w:rsidR="007D0B10">
        <w:rPr>
          <w:szCs w:val="32"/>
        </w:rPr>
        <w:t>’</w:t>
      </w:r>
      <w:r w:rsidRPr="00EA49B4">
        <w:rPr>
          <w:szCs w:val="32"/>
        </w:rPr>
        <w:t>écarter beaucoup de l</w:t>
      </w:r>
      <w:r w:rsidR="007D0B10">
        <w:rPr>
          <w:szCs w:val="32"/>
        </w:rPr>
        <w:t>’</w:t>
      </w:r>
      <w:r w:rsidRPr="00EA49B4">
        <w:rPr>
          <w:szCs w:val="32"/>
        </w:rPr>
        <w:t>itinéraire que je projetais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qui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jetant tout d</w:t>
      </w:r>
      <w:r w:rsidR="007D0B10">
        <w:rPr>
          <w:szCs w:val="32"/>
        </w:rPr>
        <w:t>’</w:t>
      </w:r>
      <w:r w:rsidRPr="00EA49B4">
        <w:rPr>
          <w:szCs w:val="32"/>
        </w:rPr>
        <w:t>un coup dans un autre chemin de traverse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ferait gagner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chute du jour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une ville de marché plus voisine de douze milles de la capitale</w:t>
      </w:r>
      <w:r w:rsidR="007D0B10">
        <w:rPr>
          <w:szCs w:val="32"/>
        </w:rPr>
        <w:t>.</w:t>
      </w:r>
    </w:p>
    <w:p w14:paraId="56527169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Après avoir ainsi fait mon arrangement pour la journée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</w:t>
      </w:r>
      <w:r w:rsidR="007D0B10">
        <w:rPr>
          <w:szCs w:val="32"/>
        </w:rPr>
        <w:t>’</w:t>
      </w:r>
      <w:r w:rsidRPr="00EA49B4">
        <w:rPr>
          <w:szCs w:val="32"/>
        </w:rPr>
        <w:t>être bien convaincu que c</w:t>
      </w:r>
      <w:r w:rsidR="007D0B10">
        <w:rPr>
          <w:szCs w:val="32"/>
        </w:rPr>
        <w:t>’</w:t>
      </w:r>
      <w:r w:rsidRPr="00EA49B4">
        <w:rPr>
          <w:szCs w:val="32"/>
        </w:rPr>
        <w:t>était le plus convenable pour la circonstance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chassai de mon esprit toutes mes inquiétudes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me laissai aller à tous les divers sujets de distraction qui s</w:t>
      </w:r>
      <w:r w:rsidR="007D0B10">
        <w:rPr>
          <w:szCs w:val="32"/>
        </w:rPr>
        <w:t>’</w:t>
      </w:r>
      <w:r w:rsidRPr="00EA49B4">
        <w:rPr>
          <w:szCs w:val="32"/>
        </w:rPr>
        <w:t>offraient à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arrêtais ou bien je poursuivais ma route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suivant l</w:t>
      </w:r>
      <w:r w:rsidR="007D0B10">
        <w:rPr>
          <w:szCs w:val="32"/>
        </w:rPr>
        <w:t>’</w:t>
      </w:r>
      <w:r w:rsidRPr="00EA49B4">
        <w:rPr>
          <w:szCs w:val="32"/>
        </w:rPr>
        <w:t>impulsion du moment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Tantôt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couché sur une butte de terre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restais plongé dans une douce rêverie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lastRenderedPageBreak/>
        <w:t>tantôt j</w:t>
      </w:r>
      <w:r w:rsidR="007D0B10">
        <w:rPr>
          <w:szCs w:val="32"/>
        </w:rPr>
        <w:t>’</w:t>
      </w:r>
      <w:r w:rsidRPr="00EA49B4">
        <w:rPr>
          <w:szCs w:val="32"/>
        </w:rPr>
        <w:t>examinais en détail tous les sites qui se succédaient les uns aux autres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Les brouillards du matin se dissipèrent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firent place à un ciel pur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Avec cette souplesse d</w:t>
      </w:r>
      <w:r w:rsidR="007D0B10">
        <w:rPr>
          <w:szCs w:val="32"/>
        </w:rPr>
        <w:t>’</w:t>
      </w:r>
      <w:r w:rsidRPr="00EA49B4">
        <w:rPr>
          <w:szCs w:val="32"/>
        </w:rPr>
        <w:t>imagination qui caractérise si bien la jeunesse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oubliai en un instant les alarmes qui étaient depuis longtemps mes compagnes inséparables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vis l</w:t>
      </w:r>
      <w:r w:rsidR="007D0B10">
        <w:rPr>
          <w:szCs w:val="32"/>
        </w:rPr>
        <w:t>’</w:t>
      </w:r>
      <w:r w:rsidRPr="00EA49B4">
        <w:rPr>
          <w:szCs w:val="32"/>
        </w:rPr>
        <w:t>avenir se déployer devant moi sous mille formes toujours nouvelles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À peine 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tout le cours de mon existence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passé une journée de jouissances plus délicieuses et plus variées</w:t>
      </w:r>
      <w:r w:rsidR="007D0B10">
        <w:rPr>
          <w:szCs w:val="32"/>
        </w:rPr>
        <w:t xml:space="preserve">… </w:t>
      </w:r>
      <w:r w:rsidRPr="00EA49B4">
        <w:rPr>
          <w:szCs w:val="32"/>
        </w:rPr>
        <w:t>Contraste marqué et peut-être salutaire avec les terreurs qui l</w:t>
      </w:r>
      <w:r w:rsidR="007D0B10">
        <w:rPr>
          <w:szCs w:val="32"/>
        </w:rPr>
        <w:t>’</w:t>
      </w:r>
      <w:r w:rsidRPr="00EA49B4">
        <w:rPr>
          <w:szCs w:val="32"/>
        </w:rPr>
        <w:t>avaient précédée et les scènes qui devaient la suivre</w:t>
      </w:r>
      <w:r w:rsidR="007D0B10">
        <w:rPr>
          <w:szCs w:val="32"/>
        </w:rPr>
        <w:t>.</w:t>
      </w:r>
    </w:p>
    <w:p w14:paraId="28D9FB14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arrivai le soir au lieu de ma destination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informai de l</w:t>
      </w:r>
      <w:r w:rsidR="007D0B10">
        <w:rPr>
          <w:szCs w:val="32"/>
        </w:rPr>
        <w:t>’</w:t>
      </w:r>
      <w:r w:rsidRPr="00EA49B4">
        <w:rPr>
          <w:szCs w:val="32"/>
        </w:rPr>
        <w:t>auberge où la diligence avait coutume de s</w:t>
      </w:r>
      <w:r w:rsidR="007D0B10">
        <w:rPr>
          <w:szCs w:val="32"/>
        </w:rPr>
        <w:t>’</w:t>
      </w:r>
      <w:r w:rsidRPr="00EA49B4">
        <w:rPr>
          <w:szCs w:val="32"/>
        </w:rPr>
        <w:t>arrêter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Comme j</w:t>
      </w:r>
      <w:r w:rsidR="007D0B10">
        <w:rPr>
          <w:szCs w:val="32"/>
        </w:rPr>
        <w:t>’</w:t>
      </w:r>
      <w:r w:rsidRPr="00EA49B4">
        <w:rPr>
          <w:szCs w:val="32"/>
        </w:rPr>
        <w:t>entrais dans la cour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fus abordé par un homme à cheval qui y entrait au même instant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me demanda si je ne m</w:t>
      </w:r>
      <w:r w:rsidR="007D0B10">
        <w:rPr>
          <w:szCs w:val="32"/>
        </w:rPr>
        <w:t>’</w:t>
      </w:r>
      <w:r w:rsidRPr="00EA49B4">
        <w:rPr>
          <w:szCs w:val="32"/>
        </w:rPr>
        <w:t>appelais pas Williams</w:t>
      </w:r>
      <w:r w:rsidR="007D0B10">
        <w:rPr>
          <w:szCs w:val="32"/>
        </w:rPr>
        <w:t>.</w:t>
      </w:r>
    </w:p>
    <w:p w14:paraId="0BC95BAC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Quoiqu</w:t>
      </w:r>
      <w:r w:rsidR="007D0B10">
        <w:rPr>
          <w:szCs w:val="32"/>
        </w:rPr>
        <w:t>’</w:t>
      </w:r>
      <w:r w:rsidRPr="00EA49B4">
        <w:rPr>
          <w:szCs w:val="32"/>
        </w:rPr>
        <w:t>il fît déjà presque nuit quand j</w:t>
      </w:r>
      <w:r w:rsidR="007D0B10">
        <w:rPr>
          <w:szCs w:val="32"/>
        </w:rPr>
        <w:t>’</w:t>
      </w:r>
      <w:r w:rsidRPr="00EA49B4">
        <w:rPr>
          <w:szCs w:val="32"/>
        </w:rPr>
        <w:t>avais gagné l</w:t>
      </w:r>
      <w:r w:rsidR="007D0B10">
        <w:rPr>
          <w:szCs w:val="32"/>
        </w:rPr>
        <w:t>’</w:t>
      </w:r>
      <w:r w:rsidRPr="00EA49B4">
        <w:rPr>
          <w:szCs w:val="32"/>
        </w:rPr>
        <w:t>entrée de la 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remarqué ce même homme qui venait en sens contraire au mien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m</w:t>
      </w:r>
      <w:r w:rsidR="007D0B10">
        <w:rPr>
          <w:szCs w:val="32"/>
        </w:rPr>
        <w:t>’</w:t>
      </w:r>
      <w:r w:rsidRPr="00EA49B4">
        <w:rPr>
          <w:szCs w:val="32"/>
        </w:rPr>
        <w:t>avait croisé à environ un demi-mille de là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avait lui-même observé avec un air de curiosité qui m</w:t>
      </w:r>
      <w:r w:rsidR="007D0B10">
        <w:rPr>
          <w:szCs w:val="32"/>
        </w:rPr>
        <w:t>’</w:t>
      </w:r>
      <w:r w:rsidRPr="00EA49B4">
        <w:rPr>
          <w:szCs w:val="32"/>
        </w:rPr>
        <w:t>avait déplu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autant que j</w:t>
      </w:r>
      <w:r w:rsidR="007D0B10">
        <w:rPr>
          <w:szCs w:val="32"/>
        </w:rPr>
        <w:t>’</w:t>
      </w:r>
      <w:r w:rsidRPr="00EA49B4">
        <w:rPr>
          <w:szCs w:val="32"/>
        </w:rPr>
        <w:t>avais pu le distinguer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avait paru d</w:t>
      </w:r>
      <w:r w:rsidR="007D0B10">
        <w:rPr>
          <w:szCs w:val="32"/>
        </w:rPr>
        <w:t>’</w:t>
      </w:r>
      <w:r w:rsidRPr="00EA49B4">
        <w:rPr>
          <w:szCs w:val="32"/>
        </w:rPr>
        <w:t>assez mauvaise mine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y avait pas deux minutes qu</w:t>
      </w:r>
      <w:r w:rsidR="007D0B10">
        <w:rPr>
          <w:szCs w:val="32"/>
        </w:rPr>
        <w:t>’</w:t>
      </w:r>
      <w:r w:rsidRPr="00EA49B4">
        <w:rPr>
          <w:szCs w:val="32"/>
        </w:rPr>
        <w:t>il m</w:t>
      </w:r>
      <w:r w:rsidR="007D0B10">
        <w:rPr>
          <w:szCs w:val="32"/>
        </w:rPr>
        <w:t>’</w:t>
      </w:r>
      <w:r w:rsidRPr="00EA49B4">
        <w:rPr>
          <w:szCs w:val="32"/>
        </w:rPr>
        <w:t>avait dépassé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lorsque j</w:t>
      </w:r>
      <w:r w:rsidR="007D0B10">
        <w:rPr>
          <w:szCs w:val="32"/>
        </w:rPr>
        <w:t>’</w:t>
      </w:r>
      <w:r w:rsidRPr="00EA49B4">
        <w:rPr>
          <w:szCs w:val="32"/>
        </w:rPr>
        <w:t>avais entendu le pas d</w:t>
      </w:r>
      <w:r w:rsidR="007D0B10">
        <w:rPr>
          <w:szCs w:val="32"/>
        </w:rPr>
        <w:t>’</w:t>
      </w:r>
      <w:r w:rsidRPr="00EA49B4">
        <w:rPr>
          <w:szCs w:val="32"/>
        </w:rPr>
        <w:t>un cheval qui venait lentement derrière moi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Cette circonstance m</w:t>
      </w:r>
      <w:r w:rsidR="007D0B10">
        <w:rPr>
          <w:szCs w:val="32"/>
        </w:rPr>
        <w:t>’</w:t>
      </w:r>
      <w:r w:rsidRPr="00EA49B4">
        <w:rPr>
          <w:szCs w:val="32"/>
        </w:rPr>
        <w:t>avait causé quelque inquiétude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d</w:t>
      </w:r>
      <w:r w:rsidR="007D0B10">
        <w:rPr>
          <w:szCs w:val="32"/>
        </w:rPr>
        <w:t>’</w:t>
      </w:r>
      <w:r w:rsidRPr="00EA49B4">
        <w:rPr>
          <w:szCs w:val="32"/>
        </w:rPr>
        <w:t>abord ralenti ma marche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ceci ne m</w:t>
      </w:r>
      <w:r w:rsidR="007D0B10">
        <w:rPr>
          <w:szCs w:val="32"/>
        </w:rPr>
        <w:t>’</w:t>
      </w:r>
      <w:r w:rsidRPr="00EA49B4">
        <w:rPr>
          <w:szCs w:val="32"/>
        </w:rPr>
        <w:t>ayant servi de rien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étais arrêté pour laisser passer le cavalier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 qu</w:t>
      </w:r>
      <w:r w:rsidR="007D0B10">
        <w:rPr>
          <w:szCs w:val="32"/>
        </w:rPr>
        <w:t>’</w:t>
      </w:r>
      <w:r w:rsidRPr="00EA49B4">
        <w:rPr>
          <w:szCs w:val="32"/>
        </w:rPr>
        <w:t>il avait fait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coup d</w:t>
      </w:r>
      <w:r w:rsidR="007D0B10">
        <w:rPr>
          <w:szCs w:val="32"/>
        </w:rPr>
        <w:t>’</w:t>
      </w:r>
      <w:r w:rsidRPr="00EA49B4">
        <w:rPr>
          <w:szCs w:val="32"/>
        </w:rPr>
        <w:t>œil que j</w:t>
      </w:r>
      <w:r w:rsidR="007D0B10">
        <w:rPr>
          <w:szCs w:val="32"/>
        </w:rPr>
        <w:t>’</w:t>
      </w:r>
      <w:r w:rsidRPr="00EA49B4">
        <w:rPr>
          <w:szCs w:val="32"/>
        </w:rPr>
        <w:t>avais jeté sur lui m</w:t>
      </w:r>
      <w:r w:rsidR="007D0B10">
        <w:rPr>
          <w:szCs w:val="32"/>
        </w:rPr>
        <w:t>’</w:t>
      </w:r>
      <w:r w:rsidRPr="00EA49B4">
        <w:rPr>
          <w:szCs w:val="32"/>
        </w:rPr>
        <w:t>avait fait penser que c</w:t>
      </w:r>
      <w:r w:rsidR="007D0B10">
        <w:rPr>
          <w:szCs w:val="32"/>
        </w:rPr>
        <w:t>’</w:t>
      </w:r>
      <w:r w:rsidRPr="00EA49B4">
        <w:rPr>
          <w:szCs w:val="32"/>
        </w:rPr>
        <w:t>était le même homme que j</w:t>
      </w:r>
      <w:r w:rsidR="007D0B10">
        <w:rPr>
          <w:szCs w:val="32"/>
        </w:rPr>
        <w:t>’</w:t>
      </w:r>
      <w:r w:rsidRPr="00EA49B4">
        <w:rPr>
          <w:szCs w:val="32"/>
        </w:rPr>
        <w:t>avais déjà remarqué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avait pressé le pas de son cheval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était entré dans la ville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continué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 de temps après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</w:t>
      </w:r>
      <w:r w:rsidR="007D0B10">
        <w:rPr>
          <w:szCs w:val="32"/>
        </w:rPr>
        <w:t>’</w:t>
      </w:r>
      <w:r w:rsidRPr="00EA49B4">
        <w:rPr>
          <w:szCs w:val="32"/>
        </w:rPr>
        <w:t>avais vu à la porte d</w:t>
      </w:r>
      <w:r w:rsidR="007D0B10">
        <w:rPr>
          <w:szCs w:val="32"/>
        </w:rPr>
        <w:t>’</w:t>
      </w:r>
      <w:r w:rsidRPr="00EA49B4">
        <w:rPr>
          <w:szCs w:val="32"/>
        </w:rPr>
        <w:t>un cabaret buvant un pot de bière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ce que je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avais pu </w:t>
      </w:r>
      <w:r w:rsidRPr="00EA49B4">
        <w:rPr>
          <w:szCs w:val="32"/>
        </w:rPr>
        <w:lastRenderedPageBreak/>
        <w:t>cependant apercevoir à cause de l</w:t>
      </w:r>
      <w:r w:rsidR="007D0B10">
        <w:rPr>
          <w:szCs w:val="32"/>
        </w:rPr>
        <w:t>’</w:t>
      </w:r>
      <w:r w:rsidRPr="00EA49B4">
        <w:rPr>
          <w:szCs w:val="32"/>
        </w:rPr>
        <w:t>obscurité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sinon à l</w:t>
      </w:r>
      <w:r w:rsidR="007D0B10">
        <w:rPr>
          <w:szCs w:val="32"/>
        </w:rPr>
        <w:t>’</w:t>
      </w:r>
      <w:r w:rsidRPr="00EA49B4">
        <w:rPr>
          <w:szCs w:val="32"/>
        </w:rPr>
        <w:t>instant même que j</w:t>
      </w:r>
      <w:r w:rsidR="007D0B10">
        <w:rPr>
          <w:szCs w:val="32"/>
        </w:rPr>
        <w:t>’</w:t>
      </w:r>
      <w:r w:rsidRPr="00EA49B4">
        <w:rPr>
          <w:szCs w:val="32"/>
        </w:rPr>
        <w:t>avais été tout près de lui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avais été toujours en avant et ne l</w:t>
      </w:r>
      <w:r w:rsidR="007D0B10">
        <w:rPr>
          <w:szCs w:val="32"/>
        </w:rPr>
        <w:t>’</w:t>
      </w:r>
      <w:r w:rsidRPr="00EA49B4">
        <w:rPr>
          <w:szCs w:val="32"/>
        </w:rPr>
        <w:t>avais pas revu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ce n</w:t>
      </w:r>
      <w:r w:rsidR="007D0B10">
        <w:rPr>
          <w:szCs w:val="32"/>
        </w:rPr>
        <w:t>’</w:t>
      </w:r>
      <w:r w:rsidRPr="00EA49B4">
        <w:rPr>
          <w:szCs w:val="32"/>
        </w:rPr>
        <w:t>est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je l</w:t>
      </w:r>
      <w:r w:rsidR="007D0B10">
        <w:rPr>
          <w:szCs w:val="32"/>
        </w:rPr>
        <w:t>’</w:t>
      </w:r>
      <w:r w:rsidRPr="00EA49B4">
        <w:rPr>
          <w:szCs w:val="32"/>
        </w:rPr>
        <w:t>ai déjà dit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quand il m</w:t>
      </w:r>
      <w:r w:rsidR="007D0B10">
        <w:rPr>
          <w:szCs w:val="32"/>
        </w:rPr>
        <w:t>’</w:t>
      </w:r>
      <w:r w:rsidRPr="00EA49B4">
        <w:rPr>
          <w:szCs w:val="32"/>
        </w:rPr>
        <w:t>aborda dans la cour de l</w:t>
      </w:r>
      <w:r w:rsidR="007D0B10">
        <w:rPr>
          <w:szCs w:val="32"/>
        </w:rPr>
        <w:t>’</w:t>
      </w:r>
      <w:r w:rsidRPr="00EA49B4">
        <w:rPr>
          <w:szCs w:val="32"/>
        </w:rPr>
        <w:t>auberge</w:t>
      </w:r>
      <w:r w:rsidR="007D0B10">
        <w:rPr>
          <w:szCs w:val="32"/>
        </w:rPr>
        <w:t>.</w:t>
      </w:r>
    </w:p>
    <w:p w14:paraId="7C66372A" w14:textId="6305B368" w:rsidR="007D0B10" w:rsidRDefault="00CC13A3" w:rsidP="00CC13A3">
      <w:pPr>
        <w:rPr>
          <w:szCs w:val="32"/>
        </w:rPr>
      </w:pPr>
      <w:r w:rsidRPr="00EA49B4">
        <w:rPr>
          <w:szCs w:val="32"/>
        </w:rPr>
        <w:t>Cette aventure avait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pendant ma route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troublé un moment la sérénité de mon esprit et y avait fait naître mille idées sinistres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Cependant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en y pensant davantage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craintes m</w:t>
      </w:r>
      <w:r w:rsidR="007D0B10">
        <w:rPr>
          <w:szCs w:val="32"/>
        </w:rPr>
        <w:t>’</w:t>
      </w:r>
      <w:r w:rsidRPr="00EA49B4">
        <w:rPr>
          <w:szCs w:val="32"/>
        </w:rPr>
        <w:t>avaient paru sans fondement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si j</w:t>
      </w:r>
      <w:r w:rsidR="007D0B10">
        <w:rPr>
          <w:szCs w:val="32"/>
        </w:rPr>
        <w:t>’</w:t>
      </w:r>
      <w:r w:rsidRPr="00EA49B4">
        <w:rPr>
          <w:szCs w:val="32"/>
        </w:rPr>
        <w:t>étais poursuivi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semblait que ce devait être nécessairement par quelqu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un des gens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non pas par un étranger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cet homme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bien sûr de ne l</w:t>
      </w:r>
      <w:r w:rsidR="007D0B10">
        <w:rPr>
          <w:szCs w:val="32"/>
        </w:rPr>
        <w:t>’</w:t>
      </w:r>
      <w:r w:rsidRPr="00EA49B4">
        <w:rPr>
          <w:szCs w:val="32"/>
        </w:rPr>
        <w:t>avoir jamais vu de ma vie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étais cru dispensé même des précautions les plus simples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car il était déjà presque nuit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Enfin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m</w:t>
      </w:r>
      <w:r w:rsidR="007D0B10">
        <w:rPr>
          <w:szCs w:val="32"/>
        </w:rPr>
        <w:t>’</w:t>
      </w:r>
      <w:r w:rsidRPr="00EA49B4">
        <w:rPr>
          <w:szCs w:val="32"/>
        </w:rPr>
        <w:t>étais déterminé à aller jusqu</w:t>
      </w:r>
      <w:r w:rsidR="007D0B10">
        <w:rPr>
          <w:szCs w:val="32"/>
        </w:rPr>
        <w:t>’</w:t>
      </w:r>
      <w:r w:rsidRPr="00EA49B4">
        <w:rPr>
          <w:szCs w:val="32"/>
        </w:rPr>
        <w:t>à l</w:t>
      </w:r>
      <w:r w:rsidR="007D0B10">
        <w:rPr>
          <w:szCs w:val="32"/>
        </w:rPr>
        <w:t>’</w:t>
      </w:r>
      <w:r w:rsidRPr="00EA49B4">
        <w:rPr>
          <w:szCs w:val="32"/>
        </w:rPr>
        <w:t>auberge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 y prendre les informations dont j</w:t>
      </w:r>
      <w:r w:rsidR="007D0B10">
        <w:rPr>
          <w:szCs w:val="32"/>
        </w:rPr>
        <w:t>’</w:t>
      </w:r>
      <w:r w:rsidRPr="00EA49B4">
        <w:rPr>
          <w:szCs w:val="32"/>
        </w:rPr>
        <w:t>avais besoin</w:t>
      </w:r>
      <w:r w:rsidR="007D0B10">
        <w:rPr>
          <w:szCs w:val="32"/>
        </w:rPr>
        <w:t>.</w:t>
      </w:r>
    </w:p>
    <w:p w14:paraId="7AABC833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eus pas plutôt entendu le bruit du cheval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mon entrée dans la cour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ainsi que la question qui me fut faite par le cavalier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aussitôt j</w:t>
      </w:r>
      <w:r w:rsidR="007D0B10">
        <w:rPr>
          <w:szCs w:val="32"/>
        </w:rPr>
        <w:t>’</w:t>
      </w:r>
      <w:r w:rsidRPr="00EA49B4">
        <w:rPr>
          <w:szCs w:val="32"/>
        </w:rPr>
        <w:t>eus l</w:t>
      </w:r>
      <w:r w:rsidR="007D0B10">
        <w:rPr>
          <w:szCs w:val="32"/>
        </w:rPr>
        <w:t>’</w:t>
      </w:r>
      <w:r w:rsidRPr="00EA49B4">
        <w:rPr>
          <w:szCs w:val="32"/>
        </w:rPr>
        <w:t>esprit frappé de l</w:t>
      </w:r>
      <w:r w:rsidR="007D0B10">
        <w:rPr>
          <w:szCs w:val="32"/>
        </w:rPr>
        <w:t>’</w:t>
      </w:r>
      <w:r w:rsidRPr="00EA49B4">
        <w:rPr>
          <w:szCs w:val="32"/>
        </w:rPr>
        <w:t>affreuse certitude de tout ce que je craignais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incident qui avait quelque liaison avec la situation à laquelle je venais d</w:t>
      </w:r>
      <w:r w:rsidR="007D0B10">
        <w:rPr>
          <w:szCs w:val="32"/>
        </w:rPr>
        <w:t>’</w:t>
      </w:r>
      <w:r w:rsidRPr="00EA49B4">
        <w:rPr>
          <w:szCs w:val="32"/>
        </w:rPr>
        <w:t>échapper était fait pour me glacer d</w:t>
      </w:r>
      <w:r w:rsidR="007D0B10">
        <w:rPr>
          <w:szCs w:val="32"/>
        </w:rPr>
        <w:t>’</w:t>
      </w:r>
      <w:r w:rsidRPr="00EA49B4">
        <w:rPr>
          <w:szCs w:val="32"/>
        </w:rPr>
        <w:t>effroi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 première idée fut de m</w:t>
      </w:r>
      <w:r w:rsidR="007D0B10">
        <w:rPr>
          <w:szCs w:val="32"/>
        </w:rPr>
        <w:t>’</w:t>
      </w:r>
      <w:r w:rsidRPr="00EA49B4">
        <w:rPr>
          <w:szCs w:val="32"/>
        </w:rPr>
        <w:t>enfuir à travers champs et de me fier pour ma sûreté à la vitesse de mes jambes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la chose n</w:t>
      </w:r>
      <w:r w:rsidR="007D0B10">
        <w:rPr>
          <w:szCs w:val="32"/>
        </w:rPr>
        <w:t>’</w:t>
      </w:r>
      <w:r w:rsidRPr="00EA49B4">
        <w:rPr>
          <w:szCs w:val="32"/>
        </w:rPr>
        <w:t>était guère praticable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remarquai que mon adversaire était seul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me sembla que d</w:t>
      </w:r>
      <w:r w:rsidR="007D0B10">
        <w:rPr>
          <w:szCs w:val="32"/>
        </w:rPr>
        <w:t>’</w:t>
      </w:r>
      <w:r w:rsidRPr="00EA49B4">
        <w:rPr>
          <w:szCs w:val="32"/>
        </w:rPr>
        <w:t>homme à homme je pouvais raisonnablement espérer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manière ou d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m</w:t>
      </w:r>
      <w:r w:rsidR="007D0B10">
        <w:rPr>
          <w:szCs w:val="32"/>
        </w:rPr>
        <w:t>’</w:t>
      </w:r>
      <w:r w:rsidRPr="00EA49B4">
        <w:rPr>
          <w:szCs w:val="32"/>
        </w:rPr>
        <w:t>en débarrasser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par une ferme résolution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soit par les ressources de mon esprit</w:t>
      </w:r>
      <w:r w:rsidR="007D0B10">
        <w:rPr>
          <w:szCs w:val="32"/>
        </w:rPr>
        <w:t>.</w:t>
      </w:r>
    </w:p>
    <w:p w14:paraId="5BF605C9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Cette détermination prise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lui répondis d</w:t>
      </w:r>
      <w:r w:rsidR="007D0B10">
        <w:rPr>
          <w:szCs w:val="32"/>
        </w:rPr>
        <w:t>’</w:t>
      </w:r>
      <w:r w:rsidRPr="00EA49B4">
        <w:rPr>
          <w:szCs w:val="32"/>
        </w:rPr>
        <w:t>un ton brusque et résolu que j</w:t>
      </w:r>
      <w:r w:rsidR="007D0B10">
        <w:rPr>
          <w:szCs w:val="32"/>
        </w:rPr>
        <w:t>’</w:t>
      </w:r>
      <w:r w:rsidRPr="00EA49B4">
        <w:rPr>
          <w:szCs w:val="32"/>
        </w:rPr>
        <w:t>étais bien celui qu</w:t>
      </w:r>
      <w:r w:rsidR="007D0B10">
        <w:rPr>
          <w:szCs w:val="32"/>
        </w:rPr>
        <w:t>’</w:t>
      </w:r>
      <w:r w:rsidRPr="00EA49B4">
        <w:rPr>
          <w:szCs w:val="32"/>
        </w:rPr>
        <w:t>il avait nommé</w:t>
      </w:r>
      <w:r w:rsidR="007D0B10">
        <w:rPr>
          <w:szCs w:val="32"/>
        </w:rPr>
        <w:t>. « </w:t>
      </w:r>
      <w:r w:rsidRPr="00EA49B4">
        <w:rPr>
          <w:szCs w:val="32"/>
        </w:rPr>
        <w:t>Je devine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ajoutai-je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pourquoi vous venez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c</w:t>
      </w:r>
      <w:r w:rsidR="007D0B10">
        <w:rPr>
          <w:szCs w:val="32"/>
        </w:rPr>
        <w:t>’</w:t>
      </w:r>
      <w:r w:rsidRPr="00EA49B4">
        <w:rPr>
          <w:szCs w:val="32"/>
        </w:rPr>
        <w:t>est inutile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vous voudriez me ramener au château de 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mais on </w:t>
      </w:r>
      <w:r w:rsidRPr="00EA49B4">
        <w:rPr>
          <w:szCs w:val="32"/>
        </w:rPr>
        <w:lastRenderedPageBreak/>
        <w:t>ne m</w:t>
      </w:r>
      <w:r w:rsidR="007D0B10">
        <w:rPr>
          <w:szCs w:val="32"/>
        </w:rPr>
        <w:t>’</w:t>
      </w:r>
      <w:r w:rsidRPr="00EA49B4">
        <w:rPr>
          <w:szCs w:val="32"/>
        </w:rPr>
        <w:t>arrachera jamais en vie de l</w:t>
      </w:r>
      <w:r w:rsidR="007D0B10">
        <w:rPr>
          <w:szCs w:val="32"/>
        </w:rPr>
        <w:t>’</w:t>
      </w:r>
      <w:r w:rsidRPr="00EA49B4">
        <w:rPr>
          <w:szCs w:val="32"/>
        </w:rPr>
        <w:t>endroit où nous sommes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>ai pas pris mon parti avant d</w:t>
      </w:r>
      <w:r w:rsidR="007D0B10">
        <w:rPr>
          <w:szCs w:val="32"/>
        </w:rPr>
        <w:t>’</w:t>
      </w:r>
      <w:r w:rsidRPr="00EA49B4">
        <w:rPr>
          <w:szCs w:val="32"/>
        </w:rPr>
        <w:t>y avoir bien réfléchi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ni sans avoir de fortes raisons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puisque je l</w:t>
      </w:r>
      <w:r w:rsidR="007D0B10">
        <w:rPr>
          <w:szCs w:val="32"/>
        </w:rPr>
        <w:t>’</w:t>
      </w:r>
      <w:r w:rsidRPr="00EA49B4">
        <w:rPr>
          <w:szCs w:val="32"/>
        </w:rPr>
        <w:t>ai pris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univers entier ne me le ferait pas changer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suis Anglais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Dieu merci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privilège d</w:t>
      </w:r>
      <w:r w:rsidR="007D0B10">
        <w:rPr>
          <w:szCs w:val="32"/>
        </w:rPr>
        <w:t>’</w:t>
      </w:r>
      <w:r w:rsidRPr="00EA49B4">
        <w:rPr>
          <w:szCs w:val="32"/>
        </w:rPr>
        <w:t>un Anglais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est d</w:t>
      </w:r>
      <w:r w:rsidR="007D0B10">
        <w:rPr>
          <w:szCs w:val="32"/>
        </w:rPr>
        <w:t>’</w:t>
      </w:r>
      <w:r w:rsidRPr="00EA49B4">
        <w:rPr>
          <w:szCs w:val="32"/>
        </w:rPr>
        <w:t>être seul maître et seul juge de ses actions</w:t>
      </w:r>
      <w:r w:rsidR="007D0B10">
        <w:rPr>
          <w:szCs w:val="32"/>
        </w:rPr>
        <w:t>.</w:t>
      </w:r>
    </w:p>
    <w:p w14:paraId="6EBF4DD1" w14:textId="3205FBBB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Hé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là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me dit-il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calmez-vous un peu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Pourquoi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diable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vous presser si fort de deviner mes intentions et de me dire les vôtres</w:t>
      </w:r>
      <w:r>
        <w:rPr>
          <w:szCs w:val="32"/>
        </w:rPr>
        <w:t xml:space="preserve"> ? </w:t>
      </w:r>
      <w:r w:rsidR="00CC13A3" w:rsidRPr="00EA49B4">
        <w:rPr>
          <w:szCs w:val="32"/>
        </w:rPr>
        <w:t>Mais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reste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avez deviné juste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peut-être avez-vous à vous applaudir de ce 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rien de plus fâcheux pour vous dans ma commission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 qu</w:t>
      </w:r>
      <w:r>
        <w:rPr>
          <w:szCs w:val="32"/>
        </w:rPr>
        <w:t>’</w:t>
      </w:r>
      <w:r w:rsidR="00CC13A3" w:rsidRPr="00EA49B4">
        <w:rPr>
          <w:szCs w:val="32"/>
        </w:rPr>
        <w:t>il y a de sûr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est que </w:t>
      </w:r>
      <w:r>
        <w:rPr>
          <w:szCs w:val="32"/>
        </w:rPr>
        <w:t>M. </w:t>
      </w:r>
      <w:r w:rsidR="00CC13A3" w:rsidRPr="00EA49B4">
        <w:rPr>
          <w:szCs w:val="32"/>
        </w:rPr>
        <w:t>Falkland compte bien que vous allez revenir avec moi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de plus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ai une lettre pour vous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peut-être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quand vous l</w:t>
      </w:r>
      <w:r>
        <w:rPr>
          <w:szCs w:val="32"/>
        </w:rPr>
        <w:t>’</w:t>
      </w:r>
      <w:r w:rsidR="00CC13A3" w:rsidRPr="00EA49B4">
        <w:rPr>
          <w:szCs w:val="32"/>
        </w:rPr>
        <w:t>aurez lue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ne serez-vous pas aussi obstiné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cela ne suffit pas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on verra après ce qu</w:t>
      </w:r>
      <w:r>
        <w:rPr>
          <w:szCs w:val="32"/>
        </w:rPr>
        <w:t>’</w:t>
      </w:r>
      <w:r w:rsidR="00CC13A3" w:rsidRPr="00EA49B4">
        <w:rPr>
          <w:szCs w:val="32"/>
        </w:rPr>
        <w:t>on aura à faire</w:t>
      </w:r>
      <w:r>
        <w:rPr>
          <w:szCs w:val="32"/>
        </w:rPr>
        <w:t>. »</w:t>
      </w:r>
    </w:p>
    <w:p w14:paraId="6CA860C1" w14:textId="002FD2D4" w:rsidR="007D0B10" w:rsidRDefault="00CC13A3" w:rsidP="00CC13A3">
      <w:pPr>
        <w:rPr>
          <w:szCs w:val="32"/>
        </w:rPr>
      </w:pPr>
      <w:r w:rsidRPr="00EA49B4">
        <w:rPr>
          <w:szCs w:val="32"/>
        </w:rPr>
        <w:t>En disant ceci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donna la lettre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 xml:space="preserve">elle était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avait laissé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ce qu</w:t>
      </w:r>
      <w:r w:rsidR="007D0B10">
        <w:rPr>
          <w:szCs w:val="32"/>
        </w:rPr>
        <w:t>’</w:t>
      </w:r>
      <w:r w:rsidRPr="00EA49B4">
        <w:rPr>
          <w:szCs w:val="32"/>
        </w:rPr>
        <w:t>il me dit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la maison de mon maître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Voici ce qu</w:t>
      </w:r>
      <w:r w:rsidR="007D0B10">
        <w:rPr>
          <w:szCs w:val="32"/>
        </w:rPr>
        <w:t>’</w:t>
      </w:r>
      <w:r w:rsidRPr="00EA49B4">
        <w:rPr>
          <w:szCs w:val="32"/>
        </w:rPr>
        <w:t>elle portait</w:t>
      </w:r>
      <w:r w:rsidR="007D0B10">
        <w:rPr>
          <w:szCs w:val="32"/>
        </w:rPr>
        <w:t> :</w:t>
      </w:r>
    </w:p>
    <w:p w14:paraId="2FC8F528" w14:textId="0848D1E1" w:rsidR="00CC13A3" w:rsidRPr="00EA49B4" w:rsidRDefault="00CC13A3" w:rsidP="00CC13A3">
      <w:pPr>
        <w:rPr>
          <w:szCs w:val="32"/>
        </w:rPr>
      </w:pPr>
    </w:p>
    <w:p w14:paraId="6E869297" w14:textId="77777777" w:rsidR="007D0B10" w:rsidRDefault="007D0B10" w:rsidP="00CC13A3">
      <w:r>
        <w:t>« </w:t>
      </w:r>
      <w:r w:rsidR="00CC13A3" w:rsidRPr="00EA49B4">
        <w:t>WILLIAMS</w:t>
      </w:r>
      <w:r>
        <w:t>,</w:t>
      </w:r>
    </w:p>
    <w:p w14:paraId="4F425CD1" w14:textId="77777777" w:rsidR="007D0B10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Mon frère Falkland a envoyé le porteur de la présente pour vous chercher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Il espère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on vous trouve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reviendrez à la maison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m</w:t>
      </w:r>
      <w:r>
        <w:rPr>
          <w:szCs w:val="32"/>
        </w:rPr>
        <w:t>’</w:t>
      </w:r>
      <w:r w:rsidR="00CC13A3" w:rsidRPr="00EA49B4">
        <w:rPr>
          <w:szCs w:val="32"/>
        </w:rPr>
        <w:t>y attends aussi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Cela est de la dernière conséquence pour votre honneur et votre réputation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Quand vous aurez lu ceci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si vous êtes un bas et méprisable coquin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chercherez peut-être à vous enfuir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votre conscience vous dit que vous êtes innocent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y a pas le moindre doute que vous reviendrez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Que je sache si j</w:t>
      </w:r>
      <w:r>
        <w:rPr>
          <w:szCs w:val="32"/>
        </w:rPr>
        <w:t>’</w:t>
      </w:r>
      <w:r w:rsidR="00CC13A3" w:rsidRPr="00EA49B4">
        <w:rPr>
          <w:szCs w:val="32"/>
        </w:rPr>
        <w:t>ai été votre dupe et si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au moment où je me laissais aller à votre extérieur de candeur et de simplicité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étais que </w:t>
      </w:r>
      <w:r w:rsidR="00CC13A3" w:rsidRPr="00EA49B4">
        <w:rPr>
          <w:szCs w:val="32"/>
        </w:rPr>
        <w:lastRenderedPageBreak/>
        <w:t>l</w:t>
      </w:r>
      <w:r>
        <w:rPr>
          <w:szCs w:val="32"/>
        </w:rPr>
        <w:t>’</w:t>
      </w:r>
      <w:r w:rsidR="00CC13A3" w:rsidRPr="00EA49B4">
        <w:rPr>
          <w:szCs w:val="32"/>
        </w:rPr>
        <w:t>instrument d</w:t>
      </w:r>
      <w:r>
        <w:rPr>
          <w:szCs w:val="32"/>
        </w:rPr>
        <w:t>’</w:t>
      </w:r>
      <w:r w:rsidR="00CC13A3" w:rsidRPr="00EA49B4">
        <w:rPr>
          <w:szCs w:val="32"/>
        </w:rPr>
        <w:t>un déterminé fripon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Si vous venez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</w:t>
      </w:r>
      <w:r>
        <w:rPr>
          <w:szCs w:val="32"/>
        </w:rPr>
        <w:t>’</w:t>
      </w:r>
      <w:r w:rsidR="00CC13A3" w:rsidRPr="00EA49B4">
        <w:rPr>
          <w:szCs w:val="32"/>
        </w:rPr>
        <w:t>engage ma foi que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pourvu que vous laviez votre réputation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non-seulement vous aurez la liberté d</w:t>
      </w:r>
      <w:r>
        <w:rPr>
          <w:szCs w:val="32"/>
        </w:rPr>
        <w:t>’</w:t>
      </w:r>
      <w:r w:rsidR="00CC13A3" w:rsidRPr="00EA49B4">
        <w:rPr>
          <w:szCs w:val="32"/>
        </w:rPr>
        <w:t>aller partout où il vous plaira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mais que vous aurez de moi tous les secours qui peuvent être en mon pouvoir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Prenez-y garde</w:t>
      </w:r>
      <w:r>
        <w:rPr>
          <w:szCs w:val="32"/>
        </w:rPr>
        <w:t xml:space="preserve"> ! </w:t>
      </w:r>
      <w:r w:rsidR="00CC13A3" w:rsidRPr="00EA49B4">
        <w:rPr>
          <w:szCs w:val="32"/>
        </w:rPr>
        <w:t>je ne m</w:t>
      </w:r>
      <w:r>
        <w:rPr>
          <w:szCs w:val="32"/>
        </w:rPr>
        <w:t>’</w:t>
      </w:r>
      <w:r w:rsidR="00CC13A3" w:rsidRPr="00EA49B4">
        <w:rPr>
          <w:szCs w:val="32"/>
        </w:rPr>
        <w:t>engage à rien de plus</w:t>
      </w:r>
      <w:r>
        <w:rPr>
          <w:szCs w:val="32"/>
        </w:rPr>
        <w:t>.</w:t>
      </w:r>
    </w:p>
    <w:p w14:paraId="36FC9DE0" w14:textId="3BB2A3CA" w:rsidR="00CC13A3" w:rsidRPr="00EA49B4" w:rsidRDefault="007D0B10" w:rsidP="00CC13A3">
      <w:pPr>
        <w:jc w:val="right"/>
      </w:pPr>
      <w:r>
        <w:rPr>
          <w:szCs w:val="32"/>
        </w:rPr>
        <w:t>» </w:t>
      </w:r>
      <w:r w:rsidR="00CC13A3" w:rsidRPr="00EA49B4">
        <w:t>Valentin FORESTER</w:t>
      </w:r>
      <w:r>
        <w:t>. »</w:t>
      </w:r>
    </w:p>
    <w:p w14:paraId="14415EF0" w14:textId="77777777" w:rsidR="00CC13A3" w:rsidRPr="00EA49B4" w:rsidRDefault="00CC13A3" w:rsidP="00CC13A3">
      <w:pPr>
        <w:rPr>
          <w:szCs w:val="32"/>
        </w:rPr>
      </w:pPr>
    </w:p>
    <w:p w14:paraId="2AE3D862" w14:textId="722420B3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Quelle lettre</w:t>
      </w:r>
      <w:r w:rsidR="007D0B10">
        <w:rPr>
          <w:szCs w:val="32"/>
        </w:rPr>
        <w:t xml:space="preserve"> ! </w:t>
      </w:r>
      <w:r w:rsidRPr="00EA49B4">
        <w:rPr>
          <w:szCs w:val="32"/>
        </w:rPr>
        <w:t>pour une âme comme la mienne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brûlante de l</w:t>
      </w:r>
      <w:r w:rsidR="007D0B10">
        <w:rPr>
          <w:szCs w:val="32"/>
        </w:rPr>
        <w:t>’</w:t>
      </w:r>
      <w:r w:rsidRPr="00EA49B4">
        <w:rPr>
          <w:szCs w:val="32"/>
        </w:rPr>
        <w:t>amour de la vertu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une pareille lettre était capable de ramener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 bout de la terre à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celui à qui elle était adressée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âme était pleine de confiance et d</w:t>
      </w:r>
      <w:r w:rsidR="007D0B10">
        <w:rPr>
          <w:szCs w:val="32"/>
        </w:rPr>
        <w:t>’</w:t>
      </w:r>
      <w:r w:rsidRPr="00EA49B4">
        <w:rPr>
          <w:szCs w:val="32"/>
        </w:rPr>
        <w:t>énergie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étais sûr de mon innocence et bien résolu à la prouver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à l</w:t>
      </w:r>
      <w:r w:rsidR="007D0B10">
        <w:rPr>
          <w:szCs w:val="32"/>
        </w:rPr>
        <w:t>’</w:t>
      </w:r>
      <w:r w:rsidRPr="00EA49B4">
        <w:rPr>
          <w:szCs w:val="32"/>
        </w:rPr>
        <w:t>heure je consentais à être fugitif dans le monde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me réjouissais même d</w:t>
      </w:r>
      <w:r w:rsidR="007D0B10">
        <w:rPr>
          <w:szCs w:val="32"/>
        </w:rPr>
        <w:t>’</w:t>
      </w:r>
      <w:r w:rsidRPr="00EA49B4">
        <w:rPr>
          <w:szCs w:val="32"/>
        </w:rPr>
        <w:t>errer sans secours et sans autre ressource que mon industrie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Jusque-là je laissais faire Falkland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je lui abandonnais les biens de la fortune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ma liberté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mon honneur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</w:t>
      </w:r>
      <w:r w:rsidR="007D0B10">
        <w:rPr>
          <w:szCs w:val="32"/>
        </w:rPr>
        <w:t>’</w:t>
      </w:r>
      <w:r w:rsidRPr="00EA49B4">
        <w:rPr>
          <w:szCs w:val="32"/>
        </w:rPr>
        <w:t>était bien différent</w:t>
      </w:r>
      <w:r w:rsidR="007D0B10">
        <w:rPr>
          <w:szCs w:val="32"/>
        </w:rPr>
        <w:t> ! « </w:t>
      </w:r>
      <w:r w:rsidRPr="00EA49B4">
        <w:rPr>
          <w:szCs w:val="32"/>
        </w:rPr>
        <w:t>Je ne souffrirai pas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dis-je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il souille mon nom</w:t>
      </w:r>
      <w:r w:rsidR="007D0B10">
        <w:rPr>
          <w:szCs w:val="32"/>
        </w:rPr>
        <w:t> ! »</w:t>
      </w:r>
    </w:p>
    <w:p w14:paraId="644DBB01" w14:textId="4A7DB21E" w:rsidR="007D0B10" w:rsidRDefault="00CC13A3" w:rsidP="00CC13A3">
      <w:pPr>
        <w:rPr>
          <w:szCs w:val="32"/>
        </w:rPr>
      </w:pPr>
      <w:r w:rsidRPr="00EA49B4">
        <w:rPr>
          <w:szCs w:val="32"/>
        </w:rPr>
        <w:t>Je repassai dans mon esprit chaque incident remarquable qui avait pu m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arriver dans la maison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Excepté l</w:t>
      </w:r>
      <w:r w:rsidR="007D0B10">
        <w:rPr>
          <w:szCs w:val="32"/>
        </w:rPr>
        <w:t>’</w:t>
      </w:r>
      <w:r w:rsidRPr="00EA49B4">
        <w:rPr>
          <w:szCs w:val="32"/>
        </w:rPr>
        <w:t>affaire du coffre mystérieux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me rappelais rien dont on pût faire sortir l</w:t>
      </w:r>
      <w:r w:rsidR="007D0B10">
        <w:rPr>
          <w:szCs w:val="32"/>
        </w:rPr>
        <w:t>’</w:t>
      </w:r>
      <w:r w:rsidRPr="00EA49B4">
        <w:rPr>
          <w:szCs w:val="32"/>
        </w:rPr>
        <w:t>ombre d</w:t>
      </w:r>
      <w:r w:rsidR="007D0B10">
        <w:rPr>
          <w:szCs w:val="32"/>
        </w:rPr>
        <w:t>’</w:t>
      </w:r>
      <w:r w:rsidRPr="00EA49B4">
        <w:rPr>
          <w:szCs w:val="32"/>
        </w:rPr>
        <w:t>une accusation criminelle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cette affaire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 conduite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sans nul doute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été extrêmement répréhensible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je n</w:t>
      </w:r>
      <w:r w:rsidR="007D0B10">
        <w:rPr>
          <w:szCs w:val="32"/>
        </w:rPr>
        <w:t>’</w:t>
      </w:r>
      <w:r w:rsidRPr="00EA49B4">
        <w:rPr>
          <w:szCs w:val="32"/>
        </w:rPr>
        <w:t>y avais jamais pensé sans me la reprocher vivement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je ne voyais pas que cette action fût de la nature de celles qu</w:t>
      </w:r>
      <w:r w:rsidR="007D0B10">
        <w:rPr>
          <w:szCs w:val="32"/>
        </w:rPr>
        <w:t>’</w:t>
      </w:r>
      <w:r w:rsidRPr="00EA49B4">
        <w:rPr>
          <w:szCs w:val="32"/>
        </w:rPr>
        <w:t>on peut soumettre à la censure des lois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Bien moins encore pouvais-je me persuader que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la seule possibilité de se voir découvert faisait frissonner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devait se regarder comme entièrement à ma discrétion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osât jamais mettre en avant un fait si étroitement </w:t>
      </w:r>
      <w:r w:rsidRPr="00EA49B4">
        <w:rPr>
          <w:szCs w:val="32"/>
        </w:rPr>
        <w:lastRenderedPageBreak/>
        <w:t>lié avec la cause de ses éternelles angoisses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En un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plus je méditais sur les expressions du billet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moins je pouvais m</w:t>
      </w:r>
      <w:r w:rsidR="007D0B10">
        <w:rPr>
          <w:szCs w:val="32"/>
        </w:rPr>
        <w:t>’</w:t>
      </w:r>
      <w:r w:rsidRPr="00EA49B4">
        <w:rPr>
          <w:szCs w:val="32"/>
        </w:rPr>
        <w:t>imaginer la nature des scènes dont elles étaient en quelque sorte le prélude</w:t>
      </w:r>
      <w:r w:rsidR="007D0B10">
        <w:rPr>
          <w:szCs w:val="32"/>
        </w:rPr>
        <w:t>.</w:t>
      </w:r>
    </w:p>
    <w:p w14:paraId="12EB7F17" w14:textId="1B81143F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>Toutefois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mystère caché sous ces expressions ne suffisait pas pour accabler mon courage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caractère semblait subir une révolution complète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Quelque timide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 embarrassé que 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eusse été quand je regardais </w:t>
      </w:r>
      <w:r w:rsidR="007D0B10">
        <w:rPr>
          <w:szCs w:val="32"/>
        </w:rPr>
        <w:t>M. </w:t>
      </w:r>
      <w:r w:rsidRPr="00EA49B4">
        <w:rPr>
          <w:szCs w:val="32"/>
        </w:rPr>
        <w:t>Falkland comme mon ennemi secret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comprenais que les circonstances étaient totalement changées</w:t>
      </w:r>
      <w:r w:rsidR="007D0B10">
        <w:rPr>
          <w:szCs w:val="32"/>
        </w:rPr>
        <w:t>. «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dis-je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accuse-moi ouvertement</w:t>
      </w:r>
      <w:r w:rsidR="007D0B10">
        <w:rPr>
          <w:szCs w:val="32"/>
        </w:rPr>
        <w:t xml:space="preserve"> : </w:t>
      </w:r>
      <w:r w:rsidRPr="00EA49B4">
        <w:rPr>
          <w:szCs w:val="32"/>
        </w:rPr>
        <w:t>si nous devons lutter ensemble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ce soit à la face du jour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quelque redoutables que soient tes armes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ne te crains pas</w:t>
      </w:r>
      <w:r w:rsidR="007D0B10">
        <w:rPr>
          <w:szCs w:val="32"/>
        </w:rPr>
        <w:t> ! »</w:t>
      </w:r>
    </w:p>
    <w:p w14:paraId="0917AAB5" w14:textId="0F1B611C" w:rsidR="007D0B10" w:rsidRDefault="00CC13A3" w:rsidP="00CC13A3">
      <w:pPr>
        <w:rPr>
          <w:szCs w:val="32"/>
        </w:rPr>
      </w:pP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innocence et le crime me paraissaient les deux choses du monde les plus opposées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ne pouvais me persuader que la première pût jamais être confondue par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à moins que l</w:t>
      </w:r>
      <w:r w:rsidR="007D0B10">
        <w:rPr>
          <w:szCs w:val="32"/>
        </w:rPr>
        <w:t>’</w:t>
      </w:r>
      <w:r w:rsidRPr="00EA49B4">
        <w:rPr>
          <w:szCs w:val="32"/>
        </w:rPr>
        <w:t>innocent ne fût trahi par son propre courage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Un des rêves favori de ma jeunesse était la vertu supérieure à la calomnie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déjouant par sa simplicité franche les artifices du vice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faisant retomber sur son adversaire toute la honte dont il avait espéré la couvrir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étais décidé à ne pas contribuer à la perte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je ne l</w:t>
      </w:r>
      <w:r w:rsidR="007D0B10">
        <w:rPr>
          <w:szCs w:val="32"/>
        </w:rPr>
        <w:t>’</w:t>
      </w:r>
      <w:r w:rsidRPr="00EA49B4">
        <w:rPr>
          <w:szCs w:val="32"/>
        </w:rPr>
        <w:t>étais pas moins à obtenir moi-même justice</w:t>
      </w:r>
      <w:r w:rsidR="007D0B10">
        <w:rPr>
          <w:szCs w:val="32"/>
        </w:rPr>
        <w:t>.</w:t>
      </w:r>
    </w:p>
    <w:p w14:paraId="561AD167" w14:textId="77777777" w:rsidR="007D0B10" w:rsidRDefault="00CC13A3" w:rsidP="00CC13A3">
      <w:pPr>
        <w:rPr>
          <w:szCs w:val="32"/>
        </w:rPr>
      </w:pPr>
      <w:r w:rsidRPr="00EA49B4">
        <w:rPr>
          <w:szCs w:val="32"/>
        </w:rPr>
        <w:t>Je vais raconter le résultat de cette confiance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et ce fut avec cette candeur généreuse que je me précipitai dans une ruine complète</w:t>
      </w:r>
      <w:r w:rsidR="007D0B10">
        <w:rPr>
          <w:szCs w:val="32"/>
        </w:rPr>
        <w:t>.</w:t>
      </w:r>
    </w:p>
    <w:p w14:paraId="01A45E20" w14:textId="6BFCA38A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Ami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dis-je au porteur de la lettre après un long silence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avez raison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Vous m</w:t>
      </w:r>
      <w:r>
        <w:rPr>
          <w:szCs w:val="32"/>
        </w:rPr>
        <w:t>’</w:t>
      </w:r>
      <w:r w:rsidR="00CC13A3" w:rsidRPr="00EA49B4">
        <w:rPr>
          <w:szCs w:val="32"/>
        </w:rPr>
        <w:t>avez remis une lettre bien extraordinaire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en vérité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certainement je vous suivrai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quelles qu</w:t>
      </w:r>
      <w:r>
        <w:rPr>
          <w:szCs w:val="32"/>
        </w:rPr>
        <w:t>’</w:t>
      </w:r>
      <w:r w:rsidR="00CC13A3" w:rsidRPr="00EA49B4">
        <w:rPr>
          <w:szCs w:val="32"/>
        </w:rPr>
        <w:t>en soient les conséquences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 xml:space="preserve">Jamais personne ne pourra </w:t>
      </w:r>
      <w:r w:rsidR="00CC13A3" w:rsidRPr="00EA49B4">
        <w:rPr>
          <w:szCs w:val="32"/>
        </w:rPr>
        <w:lastRenderedPageBreak/>
        <w:t>jeter de blâme sur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tant qu</w:t>
      </w:r>
      <w:r>
        <w:rPr>
          <w:szCs w:val="32"/>
        </w:rPr>
        <w:t>’</w:t>
      </w:r>
      <w:r w:rsidR="00CC13A3" w:rsidRPr="00EA49B4">
        <w:rPr>
          <w:szCs w:val="32"/>
        </w:rPr>
        <w:t>il sera en mon pouvoir de me justifier</w:t>
      </w:r>
      <w:r>
        <w:rPr>
          <w:szCs w:val="32"/>
        </w:rPr>
        <w:t>. »</w:t>
      </w:r>
    </w:p>
    <w:p w14:paraId="0045F45B" w14:textId="1FA2300C" w:rsidR="007D0B10" w:rsidRDefault="00CC13A3" w:rsidP="00CC13A3">
      <w:pPr>
        <w:rPr>
          <w:szCs w:val="32"/>
        </w:rPr>
      </w:pPr>
      <w:r w:rsidRPr="00EA49B4">
        <w:rPr>
          <w:szCs w:val="32"/>
        </w:rPr>
        <w:t>Je sentis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dans la position où me mettait la lettre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non pas seulement la volonté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l</w:t>
      </w:r>
      <w:r w:rsidR="007D0B10">
        <w:rPr>
          <w:szCs w:val="32"/>
        </w:rPr>
        <w:t>’</w:t>
      </w:r>
      <w:r w:rsidRPr="00EA49B4">
        <w:rPr>
          <w:szCs w:val="32"/>
        </w:rPr>
        <w:t>empressement et l</w:t>
      </w:r>
      <w:r w:rsidR="007D0B10">
        <w:rPr>
          <w:szCs w:val="32"/>
        </w:rPr>
        <w:t>’</w:t>
      </w:r>
      <w:r w:rsidRPr="00EA49B4">
        <w:rPr>
          <w:szCs w:val="32"/>
        </w:rPr>
        <w:t>impatience de retourner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Nous nous procurâmes un second cheval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nous fîmes notre route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compagnon et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 plus parfait silence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Pendant ce temps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mon esprit était sans cesse occupé à chercher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explication de la lettre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connaissais bien toute la rigueur et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obstination de </w:t>
      </w:r>
      <w:r w:rsidR="007D0B10">
        <w:rPr>
          <w:szCs w:val="32"/>
        </w:rPr>
        <w:t>M. </w:t>
      </w:r>
      <w:r w:rsidRPr="00EA49B4">
        <w:rPr>
          <w:szCs w:val="32"/>
        </w:rPr>
        <w:t>Falkland à poursuivre les desseins qu</w:t>
      </w:r>
      <w:r w:rsidR="007D0B10">
        <w:rPr>
          <w:szCs w:val="32"/>
        </w:rPr>
        <w:t>’</w:t>
      </w:r>
      <w:r w:rsidRPr="00EA49B4">
        <w:rPr>
          <w:szCs w:val="32"/>
        </w:rPr>
        <w:t>il avait le plus à cœur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savais aussi que tout principe de vertu et de magnanimité était naturel à son caractère</w:t>
      </w:r>
      <w:r w:rsidR="007D0B10">
        <w:rPr>
          <w:szCs w:val="32"/>
        </w:rPr>
        <w:t>.</w:t>
      </w:r>
    </w:p>
    <w:p w14:paraId="447BABF6" w14:textId="7A12B669" w:rsidR="007D0B10" w:rsidRDefault="00CC13A3" w:rsidP="00CC13A3">
      <w:pPr>
        <w:rPr>
          <w:szCs w:val="32"/>
        </w:rPr>
      </w:pPr>
      <w:r w:rsidRPr="00EA49B4">
        <w:rPr>
          <w:szCs w:val="32"/>
        </w:rPr>
        <w:t>Quand nous arrivâmes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était plus de minuit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nous fûmes obligés de réveiller un des domestiques pour nous ouvrir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 xml:space="preserve">Je trouvai que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</w:t>
      </w:r>
      <w:r w:rsidR="007D0B10">
        <w:rPr>
          <w:szCs w:val="32"/>
        </w:rPr>
        <w:t>’</w:t>
      </w:r>
      <w:r w:rsidRPr="00EA49B4">
        <w:rPr>
          <w:szCs w:val="32"/>
        </w:rPr>
        <w:t>idée que je pourrais arriver pendant la nuit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laissé un billet 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lequel il me marquait de me mettre aussitôt au lit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de prendre soin de n</w:t>
      </w:r>
      <w:r w:rsidR="007D0B10">
        <w:rPr>
          <w:szCs w:val="32"/>
        </w:rPr>
        <w:t>’</w:t>
      </w:r>
      <w:r w:rsidRPr="00EA49B4">
        <w:rPr>
          <w:szCs w:val="32"/>
        </w:rPr>
        <w:t>être pas dans un état de fatigue ou d</w:t>
      </w:r>
      <w:r w:rsidR="007D0B10">
        <w:rPr>
          <w:szCs w:val="32"/>
        </w:rPr>
        <w:t>’</w:t>
      </w:r>
      <w:r w:rsidRPr="00EA49B4">
        <w:rPr>
          <w:szCs w:val="32"/>
        </w:rPr>
        <w:t>épuisement pour l</w:t>
      </w:r>
      <w:r w:rsidR="007D0B10">
        <w:rPr>
          <w:szCs w:val="32"/>
        </w:rPr>
        <w:t>’</w:t>
      </w:r>
      <w:r w:rsidRPr="00EA49B4">
        <w:rPr>
          <w:szCs w:val="32"/>
        </w:rPr>
        <w:t>affaire du lendemain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tâchai de me conformer à son avis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mais j</w:t>
      </w:r>
      <w:r w:rsidR="007D0B10">
        <w:rPr>
          <w:szCs w:val="32"/>
        </w:rPr>
        <w:t>’</w:t>
      </w:r>
      <w:r w:rsidRPr="00EA49B4">
        <w:rPr>
          <w:szCs w:val="32"/>
        </w:rPr>
        <w:t>eus un sommeil agité et très-peu propre à réparer mes forces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Mon courage n</w:t>
      </w:r>
      <w:r w:rsidR="007D0B10">
        <w:rPr>
          <w:szCs w:val="32"/>
        </w:rPr>
        <w:t>’</w:t>
      </w:r>
      <w:r w:rsidRPr="00EA49B4">
        <w:rPr>
          <w:szCs w:val="32"/>
        </w:rPr>
        <w:t>en fut pas abattu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la singularité de ma situation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conjectures sur le présent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mes craintes sur l</w:t>
      </w:r>
      <w:r w:rsidR="007D0B10">
        <w:rPr>
          <w:szCs w:val="32"/>
        </w:rPr>
        <w:t>’</w:t>
      </w:r>
      <w:r w:rsidRPr="00EA49B4">
        <w:rPr>
          <w:szCs w:val="32"/>
        </w:rPr>
        <w:t>avenir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ne m</w:t>
      </w:r>
      <w:r w:rsidR="007D0B10">
        <w:rPr>
          <w:szCs w:val="32"/>
        </w:rPr>
        <w:t>’</w:t>
      </w:r>
      <w:r w:rsidRPr="00EA49B4">
        <w:rPr>
          <w:szCs w:val="32"/>
        </w:rPr>
        <w:t>auraient pas même laissé la possibilité de m</w:t>
      </w:r>
      <w:r w:rsidR="007D0B10">
        <w:rPr>
          <w:szCs w:val="32"/>
        </w:rPr>
        <w:t>’</w:t>
      </w:r>
      <w:r w:rsidRPr="00EA49B4">
        <w:rPr>
          <w:szCs w:val="32"/>
        </w:rPr>
        <w:t>abandonner à la langueur et à l</w:t>
      </w:r>
      <w:r w:rsidR="007D0B10">
        <w:rPr>
          <w:szCs w:val="32"/>
        </w:rPr>
        <w:t>’</w:t>
      </w:r>
      <w:r w:rsidRPr="00EA49B4">
        <w:rPr>
          <w:szCs w:val="32"/>
        </w:rPr>
        <w:t>inactivité</w:t>
      </w:r>
      <w:r w:rsidR="007D0B10">
        <w:rPr>
          <w:szCs w:val="32"/>
        </w:rPr>
        <w:t>.</w:t>
      </w:r>
    </w:p>
    <w:p w14:paraId="037516B0" w14:textId="4C32E53A" w:rsidR="007D0B10" w:rsidRDefault="00CC13A3" w:rsidP="00CC13A3">
      <w:pPr>
        <w:rPr>
          <w:szCs w:val="32"/>
        </w:rPr>
      </w:pPr>
      <w:r w:rsidRPr="00EA49B4">
        <w:rPr>
          <w:szCs w:val="32"/>
        </w:rPr>
        <w:t>Le lendemain matin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la première personne que je vis fut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me dit qu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il ne savait pas encore ce que </w:t>
      </w:r>
      <w:r w:rsidR="007D0B10">
        <w:rPr>
          <w:szCs w:val="32"/>
        </w:rPr>
        <w:t>M. </w:t>
      </w:r>
      <w:r w:rsidRPr="00EA49B4">
        <w:rPr>
          <w:szCs w:val="32"/>
        </w:rPr>
        <w:t>Falkland avait à alléguer contre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>il n</w:t>
      </w:r>
      <w:r w:rsidR="007D0B10">
        <w:rPr>
          <w:szCs w:val="32"/>
        </w:rPr>
        <w:t>’</w:t>
      </w:r>
      <w:r w:rsidRPr="00EA49B4">
        <w:rPr>
          <w:szCs w:val="32"/>
        </w:rPr>
        <w:t>avait pas voulu le savoir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Il était venu le jour précédent à la maison de son frère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où il avait un rendez-vous pour régler quelques affaires indispensables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avec l</w:t>
      </w:r>
      <w:r w:rsidR="007D0B10">
        <w:rPr>
          <w:szCs w:val="32"/>
        </w:rPr>
        <w:t>’</w:t>
      </w:r>
      <w:r w:rsidRPr="00EA49B4">
        <w:rPr>
          <w:szCs w:val="32"/>
        </w:rPr>
        <w:t>intention de repartir aussitôt que les affaires seraient terminées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sachant bien que cette façon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agir </w:t>
      </w:r>
      <w:r w:rsidRPr="00EA49B4">
        <w:rPr>
          <w:szCs w:val="32"/>
        </w:rPr>
        <w:lastRenderedPageBreak/>
        <w:t xml:space="preserve">serait la plus agréable à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Mais il avait trouvé toute la maison en émoi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parce qu</w:t>
      </w:r>
      <w:r w:rsidR="007D0B10">
        <w:rPr>
          <w:szCs w:val="32"/>
        </w:rPr>
        <w:t>’</w:t>
      </w:r>
      <w:r w:rsidRPr="00EA49B4">
        <w:rPr>
          <w:szCs w:val="32"/>
        </w:rPr>
        <w:t>on venait d</w:t>
      </w:r>
      <w:r w:rsidR="007D0B10">
        <w:rPr>
          <w:szCs w:val="32"/>
        </w:rPr>
        <w:t>’</w:t>
      </w:r>
      <w:r w:rsidRPr="00EA49B4">
        <w:rPr>
          <w:szCs w:val="32"/>
        </w:rPr>
        <w:t>avoir depuis quelques heures la première alerte de mon évasion</w:t>
      </w:r>
      <w:r w:rsidR="007D0B10">
        <w:rPr>
          <w:szCs w:val="32"/>
        </w:rPr>
        <w:t>. M. </w:t>
      </w:r>
      <w:r w:rsidRPr="00EA49B4">
        <w:rPr>
          <w:szCs w:val="32"/>
        </w:rPr>
        <w:t>Falkland avait dépêché des domestiques à ma poursuite sur tous les points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il en était revenu un au moment de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arrivée de </w:t>
      </w:r>
      <w:r w:rsidR="007D0B10">
        <w:rPr>
          <w:szCs w:val="32"/>
        </w:rPr>
        <w:t>M. </w:t>
      </w:r>
      <w:r w:rsidRPr="00EA49B4">
        <w:rPr>
          <w:szCs w:val="32"/>
        </w:rPr>
        <w:t>Forester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portant la nouvelle qu</w:t>
      </w:r>
      <w:r w:rsidR="007D0B10">
        <w:rPr>
          <w:szCs w:val="32"/>
        </w:rPr>
        <w:t>’</w:t>
      </w:r>
      <w:r w:rsidRPr="00EA49B4">
        <w:rPr>
          <w:szCs w:val="32"/>
        </w:rPr>
        <w:t>une personne conforme au signalement donné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avait été vue le matin à la ville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demandant une voiture pour Londres</w:t>
      </w:r>
      <w:r w:rsidR="007D0B10">
        <w:rPr>
          <w:szCs w:val="32"/>
        </w:rPr>
        <w:t>.</w:t>
      </w:r>
    </w:p>
    <w:p w14:paraId="59DF2390" w14:textId="68B63218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avait paru extrêmement troublé de ce rapport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s</w:t>
      </w:r>
      <w:r>
        <w:rPr>
          <w:szCs w:val="32"/>
        </w:rPr>
        <w:t>’</w:t>
      </w:r>
      <w:r w:rsidR="00CC13A3" w:rsidRPr="00EA49B4">
        <w:rPr>
          <w:szCs w:val="32"/>
        </w:rPr>
        <w:t>était emporté contre moi avec la dernière aigreur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</w:t>
      </w:r>
      <w:r>
        <w:rPr>
          <w:szCs w:val="32"/>
        </w:rPr>
        <w:t>’</w:t>
      </w:r>
      <w:r w:rsidR="00CC13A3" w:rsidRPr="00EA49B4">
        <w:rPr>
          <w:szCs w:val="32"/>
        </w:rPr>
        <w:t>appelant le plus ingrat et le plus dénaturé coquin du monde</w:t>
      </w:r>
      <w:r>
        <w:rPr>
          <w:szCs w:val="32"/>
        </w:rPr>
        <w:t>.</w:t>
      </w:r>
    </w:p>
    <w:p w14:paraId="653DCECD" w14:textId="6EFB06B0" w:rsidR="00CC13A3" w:rsidRPr="00EA49B4" w:rsidRDefault="007D0B10" w:rsidP="00CC13A3">
      <w:pPr>
        <w:rPr>
          <w:szCs w:val="32"/>
        </w:rPr>
      </w:pPr>
      <w:r>
        <w:rPr>
          <w:szCs w:val="32"/>
        </w:rPr>
        <w:t>« 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avait repris </w:t>
      </w:r>
      <w:r>
        <w:rPr>
          <w:szCs w:val="32"/>
        </w:rPr>
        <w:t>M. </w:t>
      </w:r>
      <w:r w:rsidR="00CC13A3" w:rsidRPr="00EA49B4">
        <w:rPr>
          <w:szCs w:val="32"/>
        </w:rPr>
        <w:t>Forester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prenez un peu plus garde à ce que vous dites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est un terme bien dur que celui de </w:t>
      </w:r>
      <w:r w:rsidR="00CC13A3" w:rsidRPr="00EA49B4">
        <w:rPr>
          <w:i/>
          <w:iCs/>
        </w:rPr>
        <w:t>coquin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il ne faut pas s</w:t>
      </w:r>
      <w:r>
        <w:rPr>
          <w:szCs w:val="32"/>
        </w:rPr>
        <w:t>’</w:t>
      </w:r>
      <w:r w:rsidR="00CC13A3" w:rsidRPr="00EA49B4">
        <w:rPr>
          <w:szCs w:val="32"/>
        </w:rPr>
        <w:t>en servir légèrement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Les Anglais sont libres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et un homme ne doit pas être appelé </w:t>
      </w:r>
      <w:r w:rsidR="00CC13A3" w:rsidRPr="00EA49B4">
        <w:rPr>
          <w:i/>
          <w:iCs/>
        </w:rPr>
        <w:t>coquin</w:t>
      </w:r>
      <w:r w:rsidR="00CC13A3" w:rsidRPr="00EA49B4">
        <w:rPr>
          <w:szCs w:val="32"/>
        </w:rPr>
        <w:t xml:space="preserve"> pour avoir voulu chercher une autre manière de gagner sa vie</w:t>
      </w:r>
      <w:r>
        <w:rPr>
          <w:szCs w:val="32"/>
        </w:rPr>
        <w:t>. »</w:t>
      </w:r>
    </w:p>
    <w:p w14:paraId="7F2E211A" w14:textId="3F9BFE9E" w:rsidR="007D0B10" w:rsidRDefault="007D0B10" w:rsidP="00CC13A3">
      <w:pPr>
        <w:rPr>
          <w:szCs w:val="32"/>
        </w:rPr>
      </w:pPr>
      <w:r>
        <w:rPr>
          <w:szCs w:val="32"/>
        </w:rPr>
        <w:t>M. </w:t>
      </w:r>
      <w:r w:rsidR="00CC13A3" w:rsidRPr="00EA49B4">
        <w:rPr>
          <w:szCs w:val="32"/>
        </w:rPr>
        <w:t>Falkland avait secoué la tête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avec un sourire plein d</w:t>
      </w:r>
      <w:r>
        <w:rPr>
          <w:szCs w:val="32"/>
        </w:rPr>
        <w:t>’</w:t>
      </w:r>
      <w:r w:rsidR="00CC13A3" w:rsidRPr="00EA49B4">
        <w:rPr>
          <w:szCs w:val="32"/>
        </w:rPr>
        <w:t>amertume</w:t>
      </w:r>
      <w:r>
        <w:rPr>
          <w:szCs w:val="32"/>
        </w:rPr>
        <w:t> : « </w:t>
      </w:r>
      <w:r w:rsidR="00CC13A3" w:rsidRPr="00EA49B4">
        <w:rPr>
          <w:szCs w:val="32"/>
        </w:rPr>
        <w:t>Mon frère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 frère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avait-il dit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vous êtes la dupe de ses artifices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 moi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il m</w:t>
      </w:r>
      <w:r>
        <w:rPr>
          <w:szCs w:val="32"/>
        </w:rPr>
        <w:t>’</w:t>
      </w:r>
      <w:r w:rsidR="00CC13A3" w:rsidRPr="00EA49B4">
        <w:rPr>
          <w:szCs w:val="32"/>
        </w:rPr>
        <w:t>a toujours été suspect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et je me doutais de la perversité de son caractère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je viens de découvrir</w:t>
      </w:r>
      <w:r>
        <w:rPr>
          <w:szCs w:val="32"/>
        </w:rPr>
        <w:t>…</w:t>
      </w:r>
    </w:p>
    <w:p w14:paraId="43DF0398" w14:textId="01CA0A4F" w:rsidR="00CC13A3" w:rsidRPr="00EA49B4" w:rsidRDefault="007D0B10" w:rsidP="00CC13A3">
      <w:pPr>
        <w:rPr>
          <w:szCs w:val="32"/>
        </w:rPr>
      </w:pPr>
      <w:r>
        <w:rPr>
          <w:szCs w:val="32"/>
        </w:rPr>
        <w:t>— </w:t>
      </w:r>
      <w:r w:rsidR="00CC13A3" w:rsidRPr="00EA49B4">
        <w:rPr>
          <w:szCs w:val="32"/>
        </w:rPr>
        <w:t>Arrêtez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monsieur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 xml:space="preserve">avait interrompu </w:t>
      </w:r>
      <w:r>
        <w:rPr>
          <w:szCs w:val="32"/>
        </w:rPr>
        <w:t>M. </w:t>
      </w:r>
      <w:r w:rsidR="00CC13A3" w:rsidRPr="00EA49B4">
        <w:rPr>
          <w:szCs w:val="32"/>
        </w:rPr>
        <w:t>Forester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je croyais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l</w:t>
      </w:r>
      <w:r>
        <w:rPr>
          <w:szCs w:val="32"/>
        </w:rPr>
        <w:t>’</w:t>
      </w:r>
      <w:r w:rsidR="00CC13A3" w:rsidRPr="00EA49B4">
        <w:rPr>
          <w:szCs w:val="32"/>
        </w:rPr>
        <w:t>avoue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que dans un moment d</w:t>
      </w:r>
      <w:r>
        <w:rPr>
          <w:szCs w:val="32"/>
        </w:rPr>
        <w:t>’</w:t>
      </w:r>
      <w:r w:rsidR="00CC13A3" w:rsidRPr="00EA49B4">
        <w:rPr>
          <w:szCs w:val="32"/>
        </w:rPr>
        <w:t>aigreur vous pouviez employer contre lui des expressions dures sans y attacher de sens déterminé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si vous avez quelque grief sérieux contre Williams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vous prie qu</w:t>
      </w:r>
      <w:r>
        <w:rPr>
          <w:szCs w:val="32"/>
        </w:rPr>
        <w:t>’</w:t>
      </w:r>
      <w:r w:rsidR="00CC13A3" w:rsidRPr="00EA49B4">
        <w:rPr>
          <w:szCs w:val="32"/>
        </w:rPr>
        <w:t>il n</w:t>
      </w:r>
      <w:r>
        <w:rPr>
          <w:szCs w:val="32"/>
        </w:rPr>
        <w:t>’</w:t>
      </w:r>
      <w:r w:rsidR="00CC13A3" w:rsidRPr="00EA49B4">
        <w:rPr>
          <w:szCs w:val="32"/>
        </w:rPr>
        <w:t>en soit pas question entre nous avant que je sache si ce garçon est à portée d</w:t>
      </w:r>
      <w:r>
        <w:rPr>
          <w:szCs w:val="32"/>
        </w:rPr>
        <w:t>’</w:t>
      </w:r>
      <w:r w:rsidR="00CC13A3" w:rsidRPr="00EA49B4">
        <w:rPr>
          <w:szCs w:val="32"/>
        </w:rPr>
        <w:t>être entendu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Pour mon propre compte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ne me soucie guère de l</w:t>
      </w:r>
      <w:r>
        <w:rPr>
          <w:szCs w:val="32"/>
        </w:rPr>
        <w:t>’</w:t>
      </w:r>
      <w:r w:rsidR="00CC13A3" w:rsidRPr="00EA49B4">
        <w:rPr>
          <w:szCs w:val="32"/>
        </w:rPr>
        <w:t>opinion des autres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une chose que le monde accorde ou retire avec si peu d</w:t>
      </w:r>
      <w:r>
        <w:rPr>
          <w:szCs w:val="32"/>
        </w:rPr>
        <w:t>’</w:t>
      </w:r>
      <w:r w:rsidR="00CC13A3" w:rsidRPr="00EA49B4">
        <w:rPr>
          <w:szCs w:val="32"/>
        </w:rPr>
        <w:t>examen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qu</w:t>
      </w:r>
      <w:r>
        <w:rPr>
          <w:szCs w:val="32"/>
        </w:rPr>
        <w:t>’</w:t>
      </w:r>
      <w:r w:rsidR="00CC13A3" w:rsidRPr="00EA49B4">
        <w:rPr>
          <w:szCs w:val="32"/>
        </w:rPr>
        <w:t xml:space="preserve">il est impossible de rendre </w:t>
      </w:r>
      <w:r w:rsidR="00CC13A3" w:rsidRPr="00EA49B4">
        <w:rPr>
          <w:szCs w:val="32"/>
        </w:rPr>
        <w:lastRenderedPageBreak/>
        <w:t>la moindre raison des jugements qu</w:t>
      </w:r>
      <w:r>
        <w:rPr>
          <w:szCs w:val="32"/>
        </w:rPr>
        <w:t>’</w:t>
      </w:r>
      <w:r w:rsidR="00CC13A3" w:rsidRPr="00EA49B4">
        <w:rPr>
          <w:szCs w:val="32"/>
        </w:rPr>
        <w:t>il porte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Mais cette considération ne m</w:t>
      </w:r>
      <w:r>
        <w:rPr>
          <w:szCs w:val="32"/>
        </w:rPr>
        <w:t>’</w:t>
      </w:r>
      <w:r w:rsidR="00CC13A3" w:rsidRPr="00EA49B4">
        <w:rPr>
          <w:szCs w:val="32"/>
        </w:rPr>
        <w:t>autorise pas à prendre légèrement une mauvaise opinion de quelqu</w:t>
      </w:r>
      <w:r>
        <w:rPr>
          <w:szCs w:val="32"/>
        </w:rPr>
        <w:t>’</w:t>
      </w:r>
      <w:r w:rsidR="00CC13A3" w:rsidRPr="00EA49B4">
        <w:rPr>
          <w:szCs w:val="32"/>
        </w:rPr>
        <w:t>un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Le moins que je puisse faire en faveur de ceux qui sont assez malheureux pour encourir le mépris et la haine publiques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</w:t>
      </w:r>
      <w:r>
        <w:rPr>
          <w:szCs w:val="32"/>
        </w:rPr>
        <w:t>’</w:t>
      </w:r>
      <w:r w:rsidR="00CC13A3" w:rsidRPr="00EA49B4">
        <w:rPr>
          <w:szCs w:val="32"/>
        </w:rPr>
        <w:t>est d</w:t>
      </w:r>
      <w:r>
        <w:rPr>
          <w:szCs w:val="32"/>
        </w:rPr>
        <w:t>’</w:t>
      </w:r>
      <w:r w:rsidR="00CC13A3" w:rsidRPr="00EA49B4">
        <w:rPr>
          <w:szCs w:val="32"/>
        </w:rPr>
        <w:t>exiger qu</w:t>
      </w:r>
      <w:r>
        <w:rPr>
          <w:szCs w:val="32"/>
        </w:rPr>
        <w:t>’</w:t>
      </w:r>
      <w:r w:rsidR="00CC13A3" w:rsidRPr="00EA49B4">
        <w:rPr>
          <w:szCs w:val="32"/>
        </w:rPr>
        <w:t>ils aient été préalablement entendus dans leur défense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Une règle très-sage dans nos lois veut que le juge monte sur le siége sans rien connaître du fond de la cause sur laquelle il va prononcer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et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comme particulier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je suis décidé à me conformer à cette règle</w:t>
      </w:r>
      <w:r>
        <w:rPr>
          <w:szCs w:val="32"/>
        </w:rPr>
        <w:t xml:space="preserve">. </w:t>
      </w:r>
      <w:r w:rsidR="00CC13A3" w:rsidRPr="00EA49B4">
        <w:rPr>
          <w:szCs w:val="32"/>
        </w:rPr>
        <w:t>Je trouve juste de procéder contre un coupable d</w:t>
      </w:r>
      <w:r>
        <w:rPr>
          <w:szCs w:val="32"/>
        </w:rPr>
        <w:t>’</w:t>
      </w:r>
      <w:r w:rsidR="00CC13A3" w:rsidRPr="00EA49B4">
        <w:rPr>
          <w:szCs w:val="32"/>
        </w:rPr>
        <w:t>une manière sévère et inflexible</w:t>
      </w:r>
      <w:r>
        <w:rPr>
          <w:szCs w:val="32"/>
        </w:rPr>
        <w:t xml:space="preserve"> ; </w:t>
      </w:r>
      <w:r w:rsidR="00CC13A3" w:rsidRPr="00EA49B4">
        <w:rPr>
          <w:szCs w:val="32"/>
        </w:rPr>
        <w:t>mais plus je mettrai de rigueur dans les conséquences</w:t>
      </w:r>
      <w:r>
        <w:rPr>
          <w:szCs w:val="32"/>
        </w:rPr>
        <w:t xml:space="preserve">, </w:t>
      </w:r>
      <w:r w:rsidR="00CC13A3" w:rsidRPr="00EA49B4">
        <w:rPr>
          <w:szCs w:val="32"/>
        </w:rPr>
        <w:t>plus je veux d</w:t>
      </w:r>
      <w:r>
        <w:rPr>
          <w:szCs w:val="32"/>
        </w:rPr>
        <w:t>’</w:t>
      </w:r>
      <w:r w:rsidR="00CC13A3" w:rsidRPr="00EA49B4">
        <w:rPr>
          <w:szCs w:val="32"/>
        </w:rPr>
        <w:t>impartialité dans les préliminaires</w:t>
      </w:r>
      <w:r>
        <w:rPr>
          <w:szCs w:val="32"/>
        </w:rPr>
        <w:t>. »</w:t>
      </w:r>
    </w:p>
    <w:p w14:paraId="5D99BB81" w14:textId="623EA8F7" w:rsidR="00CC13A3" w:rsidRPr="00EA49B4" w:rsidRDefault="00CC13A3" w:rsidP="00CC13A3">
      <w:pPr>
        <w:rPr>
          <w:szCs w:val="32"/>
        </w:rPr>
      </w:pPr>
      <w:r w:rsidRPr="00EA49B4">
        <w:rPr>
          <w:szCs w:val="32"/>
        </w:rPr>
        <w:t xml:space="preserve">Pendant que </w:t>
      </w:r>
      <w:r w:rsidR="007D0B10">
        <w:rPr>
          <w:szCs w:val="32"/>
        </w:rPr>
        <w:t>M. </w:t>
      </w:r>
      <w:r w:rsidRPr="00EA49B4">
        <w:rPr>
          <w:szCs w:val="32"/>
        </w:rPr>
        <w:t>Forester me rapportait ces détails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il me voyait prêt à l</w:t>
      </w:r>
      <w:r w:rsidR="007D0B10">
        <w:rPr>
          <w:szCs w:val="32"/>
        </w:rPr>
        <w:t>’</w:t>
      </w:r>
      <w:r w:rsidRPr="00EA49B4">
        <w:rPr>
          <w:szCs w:val="32"/>
        </w:rPr>
        <w:t>interrompre à chaque mot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tant j</w:t>
      </w:r>
      <w:r w:rsidR="007D0B10">
        <w:rPr>
          <w:szCs w:val="32"/>
        </w:rPr>
        <w:t>’</w:t>
      </w:r>
      <w:r w:rsidRPr="00EA49B4">
        <w:rPr>
          <w:szCs w:val="32"/>
        </w:rPr>
        <w:t>étais tourmenté du besoin d</w:t>
      </w:r>
      <w:r w:rsidR="007D0B10">
        <w:rPr>
          <w:szCs w:val="32"/>
        </w:rPr>
        <w:t>’</w:t>
      </w:r>
      <w:r w:rsidRPr="00EA49B4">
        <w:rPr>
          <w:szCs w:val="32"/>
        </w:rPr>
        <w:t>exprimer une partie des sentiments qu</w:t>
      </w:r>
      <w:r w:rsidR="007D0B10">
        <w:rPr>
          <w:szCs w:val="32"/>
        </w:rPr>
        <w:t>’</w:t>
      </w:r>
      <w:r w:rsidRPr="00EA49B4">
        <w:rPr>
          <w:szCs w:val="32"/>
        </w:rPr>
        <w:t>excitait en moi son récit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il ne voulut jamais me laisser parler</w:t>
      </w:r>
      <w:r w:rsidR="007D0B10">
        <w:rPr>
          <w:szCs w:val="32"/>
        </w:rPr>
        <w:t>. « </w:t>
      </w:r>
      <w:r w:rsidRPr="00EA49B4">
        <w:rPr>
          <w:szCs w:val="32"/>
        </w:rPr>
        <w:t>Non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Williams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me dit-il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je n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ai pas voulu entendre </w:t>
      </w:r>
      <w:r w:rsidR="007D0B10">
        <w:rPr>
          <w:szCs w:val="32"/>
        </w:rPr>
        <w:t>M. </w:t>
      </w:r>
      <w:r w:rsidRPr="00EA49B4">
        <w:rPr>
          <w:szCs w:val="32"/>
        </w:rPr>
        <w:t>Falkland contre vous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je ne veux pas non plus entendre votre défense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Dans ce moment-ci je suis venu pour vous parler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non pas pour vous écouter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ai cru à propos de vous avertir de votre danger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mais je n</w:t>
      </w:r>
      <w:r w:rsidR="007D0B10">
        <w:rPr>
          <w:szCs w:val="32"/>
        </w:rPr>
        <w:t>’</w:t>
      </w:r>
      <w:r w:rsidRPr="00EA49B4">
        <w:rPr>
          <w:szCs w:val="32"/>
        </w:rPr>
        <w:t>ai rien de plus à faire pour le présent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Réservez pour un autre moment ce que vous avez à dire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arrangez votre défense du mieux qu</w:t>
      </w:r>
      <w:r w:rsidR="007D0B10">
        <w:rPr>
          <w:szCs w:val="32"/>
        </w:rPr>
        <w:t>’</w:t>
      </w:r>
      <w:r w:rsidRPr="00EA49B4">
        <w:rPr>
          <w:szCs w:val="32"/>
        </w:rPr>
        <w:t>il vous sera possible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qu</w:t>
      </w:r>
      <w:r w:rsidR="007D0B10">
        <w:rPr>
          <w:szCs w:val="32"/>
        </w:rPr>
        <w:t>’</w:t>
      </w:r>
      <w:r w:rsidRPr="00EA49B4">
        <w:rPr>
          <w:szCs w:val="32"/>
        </w:rPr>
        <w:t>elle soit vraie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la vérité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je l</w:t>
      </w:r>
      <w:r w:rsidR="007D0B10">
        <w:rPr>
          <w:szCs w:val="32"/>
        </w:rPr>
        <w:t>’</w:t>
      </w:r>
      <w:r w:rsidRPr="00EA49B4">
        <w:rPr>
          <w:szCs w:val="32"/>
        </w:rPr>
        <w:t>espère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peut vous amener à votre but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sinon la plus plausible et la plus ingénieuse que vous pourrez l</w:t>
      </w:r>
      <w:r w:rsidR="007D0B10">
        <w:rPr>
          <w:szCs w:val="32"/>
        </w:rPr>
        <w:t>’</w:t>
      </w:r>
      <w:r w:rsidRPr="00EA49B4">
        <w:rPr>
          <w:szCs w:val="32"/>
        </w:rPr>
        <w:t>imaginer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Le soin de notre propre défense exige le concours de tous nos moyens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un homme qui se trouve mis en jugement a tout le monde contre lui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reste seul contre tout le monde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Adieu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 le ciel vous envoie une heureuse délivrance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Si l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accusation de </w:t>
      </w:r>
      <w:r w:rsidR="007D0B10">
        <w:rPr>
          <w:szCs w:val="32"/>
        </w:rPr>
        <w:t>M. </w:t>
      </w:r>
      <w:r w:rsidRPr="00EA49B4">
        <w:rPr>
          <w:szCs w:val="32"/>
        </w:rPr>
        <w:t>Falkland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quelle qu</w:t>
      </w:r>
      <w:r w:rsidR="007D0B10">
        <w:rPr>
          <w:szCs w:val="32"/>
        </w:rPr>
        <w:t>’</w:t>
      </w:r>
      <w:r w:rsidRPr="00EA49B4">
        <w:rPr>
          <w:szCs w:val="32"/>
        </w:rPr>
        <w:t>elle soit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était que l</w:t>
      </w:r>
      <w:r w:rsidR="007D0B10">
        <w:rPr>
          <w:szCs w:val="32"/>
        </w:rPr>
        <w:t>’</w:t>
      </w:r>
      <w:r w:rsidRPr="00EA49B4">
        <w:rPr>
          <w:szCs w:val="32"/>
        </w:rPr>
        <w:t>effet de la précipitation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comptez sur moi comme sur un ami plus zélé que </w:t>
      </w:r>
      <w:r w:rsidRPr="00EA49B4">
        <w:rPr>
          <w:szCs w:val="32"/>
        </w:rPr>
        <w:lastRenderedPageBreak/>
        <w:t>jamais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sinon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voici le dernier témoignage d</w:t>
      </w:r>
      <w:r w:rsidR="007D0B10">
        <w:rPr>
          <w:szCs w:val="32"/>
        </w:rPr>
        <w:t>’</w:t>
      </w:r>
      <w:r w:rsidRPr="00EA49B4">
        <w:rPr>
          <w:szCs w:val="32"/>
        </w:rPr>
        <w:t>amitié que vous recevrez de moi</w:t>
      </w:r>
      <w:r w:rsidR="007D0B10">
        <w:rPr>
          <w:szCs w:val="32"/>
        </w:rPr>
        <w:t>. »</w:t>
      </w:r>
    </w:p>
    <w:p w14:paraId="789FC5B6" w14:textId="6C7071A9" w:rsidR="007D0B10" w:rsidRDefault="00CC13A3" w:rsidP="00CC13A3">
      <w:pPr>
        <w:rPr>
          <w:szCs w:val="32"/>
        </w:rPr>
      </w:pPr>
      <w:r w:rsidRPr="00EA49B4">
        <w:rPr>
          <w:szCs w:val="32"/>
        </w:rPr>
        <w:t>On peut croire que cette harangue si singulière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grave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si chargée de menaces conditionnelles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n</w:t>
      </w:r>
      <w:r w:rsidR="007D0B10">
        <w:rPr>
          <w:szCs w:val="32"/>
        </w:rPr>
        <w:t>’</w:t>
      </w:r>
      <w:r w:rsidRPr="00EA49B4">
        <w:rPr>
          <w:szCs w:val="32"/>
        </w:rPr>
        <w:t>était guère propre à calmer l</w:t>
      </w:r>
      <w:r w:rsidR="007D0B10">
        <w:rPr>
          <w:szCs w:val="32"/>
        </w:rPr>
        <w:t>’</w:t>
      </w:r>
      <w:r w:rsidRPr="00EA49B4">
        <w:rPr>
          <w:szCs w:val="32"/>
        </w:rPr>
        <w:t>anxiété de mon âme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>ignorais totalement les griefs qu</w:t>
      </w:r>
      <w:r w:rsidR="007D0B10">
        <w:rPr>
          <w:szCs w:val="32"/>
        </w:rPr>
        <w:t>’</w:t>
      </w:r>
      <w:r w:rsidRPr="00EA49B4">
        <w:rPr>
          <w:szCs w:val="32"/>
        </w:rPr>
        <w:t>on m</w:t>
      </w:r>
      <w:r w:rsidR="007D0B10">
        <w:rPr>
          <w:szCs w:val="32"/>
        </w:rPr>
        <w:t>’</w:t>
      </w:r>
      <w:r w:rsidRPr="00EA49B4">
        <w:rPr>
          <w:szCs w:val="32"/>
        </w:rPr>
        <w:t>imputait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ce n</w:t>
      </w:r>
      <w:r w:rsidR="007D0B10">
        <w:rPr>
          <w:szCs w:val="32"/>
        </w:rPr>
        <w:t>’</w:t>
      </w:r>
      <w:r w:rsidRPr="00EA49B4">
        <w:rPr>
          <w:szCs w:val="32"/>
        </w:rPr>
        <w:t>était pas un petit sujet de surprise pour moi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tandis qu</w:t>
      </w:r>
      <w:r w:rsidR="007D0B10">
        <w:rPr>
          <w:szCs w:val="32"/>
        </w:rPr>
        <w:t>’</w:t>
      </w:r>
      <w:r w:rsidRPr="00EA49B4">
        <w:rPr>
          <w:szCs w:val="32"/>
        </w:rPr>
        <w:t>il était en mon pouvoir d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être pour </w:t>
      </w:r>
      <w:r w:rsidR="007D0B10">
        <w:rPr>
          <w:szCs w:val="32"/>
        </w:rPr>
        <w:t>M. </w:t>
      </w:r>
      <w:r w:rsidRPr="00EA49B4">
        <w:rPr>
          <w:szCs w:val="32"/>
        </w:rPr>
        <w:t>Falkland le plus formidable des accusateurs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de voir cependant tous les principes de l</w:t>
      </w:r>
      <w:r w:rsidR="007D0B10">
        <w:rPr>
          <w:szCs w:val="32"/>
        </w:rPr>
        <w:t>’</w:t>
      </w:r>
      <w:r w:rsidRPr="00EA49B4">
        <w:rPr>
          <w:szCs w:val="32"/>
        </w:rPr>
        <w:t>équité assez complétement renversés pour que l</w:t>
      </w:r>
      <w:r w:rsidR="007D0B10">
        <w:rPr>
          <w:szCs w:val="32"/>
        </w:rPr>
        <w:t>’</w:t>
      </w:r>
      <w:r w:rsidRPr="00EA49B4">
        <w:rPr>
          <w:szCs w:val="32"/>
        </w:rPr>
        <w:t>homme innocent et muni d</w:t>
      </w:r>
      <w:r w:rsidR="007D0B10">
        <w:rPr>
          <w:szCs w:val="32"/>
        </w:rPr>
        <w:t>’</w:t>
      </w:r>
      <w:r w:rsidRPr="00EA49B4">
        <w:rPr>
          <w:szCs w:val="32"/>
        </w:rPr>
        <w:t>une arme aussi forte fût la partie accusée et souffrante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au lieu d</w:t>
      </w:r>
      <w:r w:rsidR="007D0B10">
        <w:rPr>
          <w:szCs w:val="32"/>
        </w:rPr>
        <w:t>’</w:t>
      </w:r>
      <w:r w:rsidRPr="00EA49B4">
        <w:rPr>
          <w:szCs w:val="32"/>
        </w:rPr>
        <w:t>avoir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comme il était juste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 véritable criminel à sa merci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</w:t>
      </w:r>
      <w:r w:rsidR="007D0B10">
        <w:rPr>
          <w:szCs w:val="32"/>
        </w:rPr>
        <w:t>’</w:t>
      </w:r>
      <w:r w:rsidRPr="00EA49B4">
        <w:rPr>
          <w:szCs w:val="32"/>
        </w:rPr>
        <w:t xml:space="preserve">étais encore plus étonné de cette puissance surnaturelle qui semblait être dans les mains de </w:t>
      </w:r>
      <w:r w:rsidR="007D0B10">
        <w:rPr>
          <w:szCs w:val="32"/>
        </w:rPr>
        <w:t>M. </w:t>
      </w:r>
      <w:r w:rsidRPr="00EA49B4">
        <w:rPr>
          <w:szCs w:val="32"/>
        </w:rPr>
        <w:t>Falkland pour ramener ainsi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</w:t>
      </w:r>
      <w:r w:rsidR="007D0B10">
        <w:rPr>
          <w:szCs w:val="32"/>
        </w:rPr>
        <w:t>’</w:t>
      </w:r>
      <w:r w:rsidRPr="00EA49B4">
        <w:rPr>
          <w:szCs w:val="32"/>
        </w:rPr>
        <w:t>une manière irrésistible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dans la sphère de son autorité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</w:t>
      </w:r>
      <w:r w:rsidR="007D0B10">
        <w:rPr>
          <w:szCs w:val="32"/>
        </w:rPr>
        <w:t>’</w:t>
      </w:r>
      <w:r w:rsidRPr="00EA49B4">
        <w:rPr>
          <w:szCs w:val="32"/>
        </w:rPr>
        <w:t>objet de sa persécution</w:t>
      </w:r>
      <w:r w:rsidR="007D0B10">
        <w:rPr>
          <w:szCs w:val="32"/>
        </w:rPr>
        <w:t xml:space="preserve"> ; </w:t>
      </w:r>
      <w:r w:rsidRPr="00EA49B4">
        <w:rPr>
          <w:szCs w:val="32"/>
        </w:rPr>
        <w:t>réflexion qui ne laissait pas de décourager un peu cette soif d</w:t>
      </w:r>
      <w:r w:rsidR="007D0B10">
        <w:rPr>
          <w:szCs w:val="32"/>
        </w:rPr>
        <w:t>’</w:t>
      </w:r>
      <w:r w:rsidRPr="00EA49B4">
        <w:rPr>
          <w:szCs w:val="32"/>
        </w:rPr>
        <w:t>indépendance qui était alors la passion dominante de mon âme</w:t>
      </w:r>
      <w:r w:rsidR="007D0B10">
        <w:rPr>
          <w:szCs w:val="32"/>
        </w:rPr>
        <w:t>.</w:t>
      </w:r>
    </w:p>
    <w:p w14:paraId="145B00A5" w14:textId="713EB420" w:rsidR="007D0B10" w:rsidRDefault="00CC13A3" w:rsidP="00CC13A3">
      <w:pPr>
        <w:rPr>
          <w:szCs w:val="32"/>
        </w:rPr>
      </w:pPr>
      <w:r w:rsidRPr="00EA49B4">
        <w:rPr>
          <w:szCs w:val="32"/>
        </w:rPr>
        <w:t>Mais ce n</w:t>
      </w:r>
      <w:r w:rsidR="007D0B10">
        <w:rPr>
          <w:szCs w:val="32"/>
        </w:rPr>
        <w:t>’</w:t>
      </w:r>
      <w:r w:rsidRPr="00EA49B4">
        <w:rPr>
          <w:szCs w:val="32"/>
        </w:rPr>
        <w:t>était pas le moment des réflexions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Pour l</w:t>
      </w:r>
      <w:r w:rsidR="007D0B10">
        <w:rPr>
          <w:szCs w:val="32"/>
        </w:rPr>
        <w:t>’</w:t>
      </w:r>
      <w:r w:rsidRPr="00EA49B4">
        <w:rPr>
          <w:szCs w:val="32"/>
        </w:rPr>
        <w:t>homme opprimé et malheureux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les événements paraissent s</w:t>
      </w:r>
      <w:r w:rsidR="007D0B10">
        <w:rPr>
          <w:szCs w:val="32"/>
        </w:rPr>
        <w:t>’</w:t>
      </w:r>
      <w:r w:rsidRPr="00EA49B4">
        <w:rPr>
          <w:szCs w:val="32"/>
        </w:rPr>
        <w:t>écarter de leur cours naturel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tandis qu</w:t>
      </w:r>
      <w:r w:rsidR="007D0B10">
        <w:rPr>
          <w:szCs w:val="32"/>
        </w:rPr>
        <w:t>’</w:t>
      </w:r>
      <w:r w:rsidRPr="00EA49B4">
        <w:rPr>
          <w:szCs w:val="32"/>
        </w:rPr>
        <w:t>entraîné lui-même avec eux par une force insurmontable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tous ses efforts ne peuvent en modérer la rapidité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On me laissa seulement quelques instants pour me recueillir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l</w:t>
      </w:r>
      <w:r w:rsidR="007D0B10">
        <w:rPr>
          <w:szCs w:val="32"/>
        </w:rPr>
        <w:t>’</w:t>
      </w:r>
      <w:r w:rsidRPr="00EA49B4">
        <w:rPr>
          <w:szCs w:val="32"/>
        </w:rPr>
        <w:t>on procéda à l</w:t>
      </w:r>
      <w:r w:rsidR="007D0B10">
        <w:rPr>
          <w:szCs w:val="32"/>
        </w:rPr>
        <w:t>’</w:t>
      </w:r>
      <w:r w:rsidRPr="00EA49B4">
        <w:rPr>
          <w:szCs w:val="32"/>
        </w:rPr>
        <w:t>instruction de mon procès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Je fus conduit à la bibliothèque où j</w:t>
      </w:r>
      <w:r w:rsidR="007D0B10">
        <w:rPr>
          <w:szCs w:val="32"/>
        </w:rPr>
        <w:t>’</w:t>
      </w:r>
      <w:r w:rsidRPr="00EA49B4">
        <w:rPr>
          <w:szCs w:val="32"/>
        </w:rPr>
        <w:t>avais passé tant de moments heureux dans les plus paisibles méditations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Là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 xml:space="preserve">je trouvai </w:t>
      </w:r>
      <w:r w:rsidR="007D0B10">
        <w:rPr>
          <w:szCs w:val="32"/>
        </w:rPr>
        <w:t>M. </w:t>
      </w:r>
      <w:r w:rsidRPr="00EA49B4">
        <w:rPr>
          <w:szCs w:val="32"/>
        </w:rPr>
        <w:t>Forester et trois ou quatre des gens de la maison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déjà assemblés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qui m</w:t>
      </w:r>
      <w:r w:rsidR="007D0B10">
        <w:rPr>
          <w:szCs w:val="32"/>
        </w:rPr>
        <w:t>’</w:t>
      </w:r>
      <w:r w:rsidRPr="00EA49B4">
        <w:rPr>
          <w:szCs w:val="32"/>
        </w:rPr>
        <w:t>attendaient ainsi que mon accusateur</w:t>
      </w:r>
      <w:r w:rsidR="007D0B10">
        <w:rPr>
          <w:szCs w:val="32"/>
        </w:rPr>
        <w:t xml:space="preserve">. </w:t>
      </w:r>
      <w:r w:rsidRPr="00EA49B4">
        <w:rPr>
          <w:szCs w:val="32"/>
        </w:rPr>
        <w:t>Tout était disposé de manière à me faire sentir que je n</w:t>
      </w:r>
      <w:r w:rsidR="007D0B10">
        <w:rPr>
          <w:szCs w:val="32"/>
        </w:rPr>
        <w:t>’</w:t>
      </w:r>
      <w:r w:rsidRPr="00EA49B4">
        <w:rPr>
          <w:szCs w:val="32"/>
        </w:rPr>
        <w:t>avais à compter que sur la justice des parties intéressées</w:t>
      </w:r>
      <w:r w:rsidR="007D0B10">
        <w:rPr>
          <w:szCs w:val="32"/>
        </w:rPr>
        <w:t xml:space="preserve">, </w:t>
      </w:r>
      <w:r w:rsidRPr="00EA49B4">
        <w:rPr>
          <w:szCs w:val="32"/>
        </w:rPr>
        <w:t>et que je ne devais rien attendre de leur merci</w:t>
      </w:r>
      <w:r w:rsidR="007D0B10">
        <w:rPr>
          <w:szCs w:val="32"/>
        </w:rPr>
        <w:t xml:space="preserve">. </w:t>
      </w:r>
      <w:r w:rsidR="007D0B10">
        <w:rPr>
          <w:szCs w:val="32"/>
        </w:rPr>
        <w:lastRenderedPageBreak/>
        <w:t>M. </w:t>
      </w:r>
      <w:r w:rsidRPr="00EA49B4">
        <w:rPr>
          <w:szCs w:val="32"/>
        </w:rPr>
        <w:t>Falkland entra par une porte presqu</w:t>
      </w:r>
      <w:r w:rsidR="007D0B10">
        <w:rPr>
          <w:szCs w:val="32"/>
        </w:rPr>
        <w:t>’</w:t>
      </w:r>
      <w:r w:rsidRPr="00EA49B4">
        <w:rPr>
          <w:szCs w:val="32"/>
        </w:rPr>
        <w:t>au moment où j</w:t>
      </w:r>
      <w:r w:rsidR="007D0B10">
        <w:rPr>
          <w:szCs w:val="32"/>
        </w:rPr>
        <w:t>’</w:t>
      </w:r>
      <w:r w:rsidRPr="00EA49B4">
        <w:rPr>
          <w:szCs w:val="32"/>
        </w:rPr>
        <w:t>entrais par l</w:t>
      </w:r>
      <w:r w:rsidR="007D0B10">
        <w:rPr>
          <w:szCs w:val="32"/>
        </w:rPr>
        <w:t>’</w:t>
      </w:r>
      <w:r w:rsidRPr="00EA49B4">
        <w:rPr>
          <w:szCs w:val="32"/>
        </w:rPr>
        <w:t>autre</w:t>
      </w:r>
      <w:r w:rsidR="007D0B10">
        <w:rPr>
          <w:szCs w:val="32"/>
        </w:rPr>
        <w:t>.</w:t>
      </w:r>
    </w:p>
    <w:p w14:paraId="420CF54C" w14:textId="2470BEF8" w:rsidR="00CC13A3" w:rsidRPr="00EA49B4" w:rsidRDefault="00CC13A3" w:rsidP="007D0B10">
      <w:pPr>
        <w:pStyle w:val="Titre1"/>
      </w:pPr>
      <w:bookmarkStart w:id="25" w:name="_Toc194843914"/>
      <w:r w:rsidRPr="00EA49B4">
        <w:lastRenderedPageBreak/>
        <w:t>XXII</w:t>
      </w:r>
      <w:bookmarkEnd w:id="25"/>
    </w:p>
    <w:p w14:paraId="3E75DBB4" w14:textId="77777777" w:rsidR="007D0B10" w:rsidRDefault="00CC13A3" w:rsidP="00CC13A3">
      <w:r w:rsidRPr="00EA49B4">
        <w:t>Ce fut lui qui commença en ces termes</w:t>
      </w:r>
      <w:r w:rsidR="007D0B10">
        <w:t> : « </w:t>
      </w:r>
      <w:r w:rsidRPr="00EA49B4">
        <w:t>J</w:t>
      </w:r>
      <w:r w:rsidR="007D0B10">
        <w:t>’</w:t>
      </w:r>
      <w:r w:rsidRPr="00EA49B4">
        <w:t>ai toujours eu pour maxime de n</w:t>
      </w:r>
      <w:r w:rsidR="007D0B10">
        <w:t>’</w:t>
      </w:r>
      <w:r w:rsidRPr="00EA49B4">
        <w:t>être pour aucune créature vivante la cause volontaire d</w:t>
      </w:r>
      <w:r w:rsidR="007D0B10">
        <w:t>’</w:t>
      </w:r>
      <w:r w:rsidRPr="00EA49B4">
        <w:t>un mal quelconque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ai pas besoin de dire tout ce qu</w:t>
      </w:r>
      <w:r w:rsidR="007D0B10">
        <w:t>’</w:t>
      </w:r>
      <w:r w:rsidRPr="00EA49B4">
        <w:t>il m</w:t>
      </w:r>
      <w:r w:rsidR="007D0B10">
        <w:t>’</w:t>
      </w:r>
      <w:r w:rsidRPr="00EA49B4">
        <w:t>en coûte de me voir obligé à me porter pour dénonciateur d</w:t>
      </w:r>
      <w:r w:rsidR="007D0B10">
        <w:t>’</w:t>
      </w:r>
      <w:r w:rsidRPr="00EA49B4">
        <w:t>une action criminelle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aurais bien volontiers passé sous silence le tort qui m</w:t>
      </w:r>
      <w:r w:rsidR="007D0B10">
        <w:t>’</w:t>
      </w:r>
      <w:r w:rsidRPr="00EA49B4">
        <w:t>a été fait</w:t>
      </w:r>
      <w:r w:rsidR="007D0B10">
        <w:t xml:space="preserve">, </w:t>
      </w:r>
      <w:r w:rsidRPr="00EA49B4">
        <w:t>mais je dois à la société de dévoiler un coupable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empêcher que les autres ne soient déçus</w:t>
      </w:r>
      <w:r w:rsidR="007D0B10">
        <w:t xml:space="preserve">, </w:t>
      </w:r>
      <w:r w:rsidRPr="00EA49B4">
        <w:t>comme je l</w:t>
      </w:r>
      <w:r w:rsidR="007D0B10">
        <w:t>’</w:t>
      </w:r>
      <w:r w:rsidRPr="00EA49B4">
        <w:t>ai été moi-même</w:t>
      </w:r>
      <w:r w:rsidR="007D0B10">
        <w:t xml:space="preserve">, </w:t>
      </w:r>
      <w:r w:rsidRPr="00EA49B4">
        <w:t>par une apparence de probité</w:t>
      </w:r>
      <w:r w:rsidR="007D0B10">
        <w:t>.</w:t>
      </w:r>
    </w:p>
    <w:p w14:paraId="52BB72C1" w14:textId="15D64A7D" w:rsidR="007D0B10" w:rsidRDefault="007D0B10" w:rsidP="00CC13A3">
      <w:r>
        <w:t>— </w:t>
      </w:r>
      <w:r w:rsidR="00CC13A3" w:rsidRPr="00EA49B4">
        <w:t>Il serait mieux</w:t>
      </w:r>
      <w:r>
        <w:t xml:space="preserve">, </w:t>
      </w:r>
      <w:r w:rsidR="00CC13A3" w:rsidRPr="00EA49B4">
        <w:t xml:space="preserve">interrompit </w:t>
      </w:r>
      <w:r>
        <w:t>M. </w:t>
      </w:r>
      <w:r w:rsidR="00CC13A3" w:rsidRPr="00EA49B4">
        <w:t>Forester</w:t>
      </w:r>
      <w:r>
        <w:t xml:space="preserve">, </w:t>
      </w:r>
      <w:r w:rsidR="00CC13A3" w:rsidRPr="00EA49B4">
        <w:t>d</w:t>
      </w:r>
      <w:r>
        <w:t>’</w:t>
      </w:r>
      <w:r w:rsidR="00CC13A3" w:rsidRPr="00EA49B4">
        <w:t>en venir droit au fait</w:t>
      </w:r>
      <w:r>
        <w:t xml:space="preserve">. </w:t>
      </w:r>
      <w:r w:rsidR="00CC13A3" w:rsidRPr="00EA49B4">
        <w:t>Nous ne devons pas</w:t>
      </w:r>
      <w:r>
        <w:t xml:space="preserve">, </w:t>
      </w:r>
      <w:r w:rsidR="00CC13A3" w:rsidRPr="00EA49B4">
        <w:t>dans un moment comme celui-ci</w:t>
      </w:r>
      <w:r>
        <w:t xml:space="preserve">, </w:t>
      </w:r>
      <w:r w:rsidR="00CC13A3" w:rsidRPr="00EA49B4">
        <w:t>en faisant notre apologie</w:t>
      </w:r>
      <w:r>
        <w:t xml:space="preserve">, </w:t>
      </w:r>
      <w:r w:rsidR="00CC13A3" w:rsidRPr="00EA49B4">
        <w:t>jeter</w:t>
      </w:r>
      <w:r>
        <w:t xml:space="preserve">, </w:t>
      </w:r>
      <w:r w:rsidR="00CC13A3" w:rsidRPr="00EA49B4">
        <w:t>même sans le vouloir</w:t>
      </w:r>
      <w:r>
        <w:t xml:space="preserve">, </w:t>
      </w:r>
      <w:r w:rsidR="00CC13A3" w:rsidRPr="00EA49B4">
        <w:t>une prévention défavorable sur un individu contre lequel une accusation criminelle ne soulève déjà que trop de préventions</w:t>
      </w:r>
      <w:r>
        <w:t>.</w:t>
      </w:r>
    </w:p>
    <w:p w14:paraId="12DE5639" w14:textId="2F2C0D82" w:rsidR="007D0B10" w:rsidRDefault="007D0B10" w:rsidP="00CC13A3">
      <w:r>
        <w:t>— </w:t>
      </w:r>
      <w:r w:rsidR="00CC13A3" w:rsidRPr="00EA49B4">
        <w:t>Je soupçonne</w:t>
      </w:r>
      <w:r>
        <w:t xml:space="preserve">, </w:t>
      </w:r>
      <w:r w:rsidR="00CC13A3" w:rsidRPr="00EA49B4">
        <w:t xml:space="preserve">continua </w:t>
      </w:r>
      <w:r>
        <w:t>M. </w:t>
      </w:r>
      <w:r w:rsidR="00CC13A3" w:rsidRPr="00EA49B4">
        <w:t>Falkland</w:t>
      </w:r>
      <w:r>
        <w:t xml:space="preserve">, </w:t>
      </w:r>
      <w:r w:rsidR="00CC13A3" w:rsidRPr="00EA49B4">
        <w:t>que ce jeune homme</w:t>
      </w:r>
      <w:r>
        <w:t xml:space="preserve">, </w:t>
      </w:r>
      <w:r w:rsidR="00CC13A3" w:rsidRPr="00EA49B4">
        <w:t>qui a été l</w:t>
      </w:r>
      <w:r>
        <w:t>’</w:t>
      </w:r>
      <w:r w:rsidR="00CC13A3" w:rsidRPr="00EA49B4">
        <w:t>objet de ma bonté et de ma confiance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a fait un vol considérable</w:t>
      </w:r>
      <w:r>
        <w:t>.</w:t>
      </w:r>
    </w:p>
    <w:p w14:paraId="379379D1" w14:textId="053F4C7B" w:rsidR="007D0B10" w:rsidRDefault="007D0B10" w:rsidP="00CC13A3">
      <w:r>
        <w:t>— </w:t>
      </w:r>
      <w:r w:rsidR="00CC13A3" w:rsidRPr="00EA49B4">
        <w:t>Quels sont</w:t>
      </w:r>
      <w:r>
        <w:t xml:space="preserve">, </w:t>
      </w:r>
      <w:r w:rsidR="00CC13A3" w:rsidRPr="00EA49B4">
        <w:t xml:space="preserve">reprit </w:t>
      </w:r>
      <w:r>
        <w:t>M. </w:t>
      </w:r>
      <w:r w:rsidR="00CC13A3" w:rsidRPr="00EA49B4">
        <w:t>Forester</w:t>
      </w:r>
      <w:r>
        <w:t xml:space="preserve">, </w:t>
      </w:r>
      <w:r w:rsidR="00CC13A3" w:rsidRPr="00EA49B4">
        <w:t>les motifs de vos soupçons</w:t>
      </w:r>
      <w:r>
        <w:t> ?</w:t>
      </w:r>
    </w:p>
    <w:p w14:paraId="53B3C57E" w14:textId="77777777" w:rsidR="007D0B10" w:rsidRDefault="007D0B10" w:rsidP="00CC13A3">
      <w:r>
        <w:t>— </w:t>
      </w:r>
      <w:r w:rsidR="00CC13A3" w:rsidRPr="00EA49B4">
        <w:t>Le premier motif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la perte que je viens de faire en billets de banque</w:t>
      </w:r>
      <w:r>
        <w:t xml:space="preserve">, </w:t>
      </w:r>
      <w:r w:rsidR="00CC13A3" w:rsidRPr="00EA49B4">
        <w:t>bijoux et argenterie</w:t>
      </w:r>
      <w:r>
        <w:t xml:space="preserve">. </w:t>
      </w:r>
      <w:r w:rsidR="00CC13A3" w:rsidRPr="00EA49B4">
        <w:t>Il me manque pour 900 livres sterling de billets</w:t>
      </w:r>
      <w:r>
        <w:t xml:space="preserve">, </w:t>
      </w:r>
      <w:r w:rsidR="00CC13A3" w:rsidRPr="00EA49B4">
        <w:t>trois montres à répétition en or</w:t>
      </w:r>
      <w:r>
        <w:t xml:space="preserve">, </w:t>
      </w:r>
      <w:r w:rsidR="00CC13A3" w:rsidRPr="00EA49B4">
        <w:t>d</w:t>
      </w:r>
      <w:r>
        <w:t>’</w:t>
      </w:r>
      <w:r w:rsidR="00CC13A3" w:rsidRPr="00EA49B4">
        <w:t>un très-grand prix</w:t>
      </w:r>
      <w:r>
        <w:t xml:space="preserve">, </w:t>
      </w:r>
      <w:r w:rsidR="00CC13A3" w:rsidRPr="00EA49B4">
        <w:t>une garniture complète de diamants qui me viennent de ma mère</w:t>
      </w:r>
      <w:r>
        <w:t xml:space="preserve">, </w:t>
      </w:r>
      <w:r w:rsidR="00CC13A3" w:rsidRPr="00EA49B4">
        <w:t>et plusieurs autres effets</w:t>
      </w:r>
      <w:r>
        <w:t>.</w:t>
      </w:r>
    </w:p>
    <w:p w14:paraId="1A179146" w14:textId="77777777" w:rsidR="007D0B10" w:rsidRDefault="007D0B10" w:rsidP="00CC13A3">
      <w:r>
        <w:t>— </w:t>
      </w:r>
      <w:r w:rsidR="00CC13A3" w:rsidRPr="00EA49B4">
        <w:t>Et pourquoi</w:t>
      </w:r>
      <w:r>
        <w:t xml:space="preserve">, </w:t>
      </w:r>
      <w:r w:rsidR="00CC13A3" w:rsidRPr="00EA49B4">
        <w:t>répliqua mon arbitre</w:t>
      </w:r>
      <w:r>
        <w:t xml:space="preserve">, </w:t>
      </w:r>
      <w:r w:rsidR="00CC13A3" w:rsidRPr="00EA49B4">
        <w:t xml:space="preserve">dont la voix et le maintien annonçaient un effort extrême pour conserver son </w:t>
      </w:r>
      <w:r w:rsidR="00CC13A3" w:rsidRPr="00EA49B4">
        <w:lastRenderedPageBreak/>
        <w:t>sang-froid</w:t>
      </w:r>
      <w:r>
        <w:t xml:space="preserve">, </w:t>
      </w:r>
      <w:r w:rsidR="00CC13A3" w:rsidRPr="00EA49B4">
        <w:t>au milieu des émotions de la surprise et de la douleur</w:t>
      </w:r>
      <w:r>
        <w:t xml:space="preserve">, </w:t>
      </w:r>
      <w:r w:rsidR="00CC13A3" w:rsidRPr="00EA49B4">
        <w:t>pourquoi désignez-vous ce jeune homme comme l</w:t>
      </w:r>
      <w:r>
        <w:t>’</w:t>
      </w:r>
      <w:r w:rsidR="00CC13A3" w:rsidRPr="00EA49B4">
        <w:t>auteur de ce vol</w:t>
      </w:r>
      <w:r>
        <w:t> ?</w:t>
      </w:r>
    </w:p>
    <w:p w14:paraId="787A3A39" w14:textId="77777777" w:rsidR="007D0B10" w:rsidRDefault="007D0B10" w:rsidP="00CC13A3">
      <w:r>
        <w:t>— </w:t>
      </w:r>
      <w:r w:rsidR="00CC13A3" w:rsidRPr="00EA49B4">
        <w:t>En rentrant chez moi</w:t>
      </w:r>
      <w:r>
        <w:t xml:space="preserve">, </w:t>
      </w:r>
      <w:r w:rsidR="00CC13A3" w:rsidRPr="00EA49B4">
        <w:t>un jour où le feu avait jeté l</w:t>
      </w:r>
      <w:r>
        <w:t>’</w:t>
      </w:r>
      <w:r w:rsidR="00CC13A3" w:rsidRPr="00EA49B4">
        <w:t>alarme et le désordre dans toute ma maison</w:t>
      </w:r>
      <w:r>
        <w:t xml:space="preserve">, </w:t>
      </w:r>
      <w:r w:rsidR="00CC13A3" w:rsidRPr="00EA49B4">
        <w:t>je l</w:t>
      </w:r>
      <w:r>
        <w:t>’</w:t>
      </w:r>
      <w:r w:rsidR="00CC13A3" w:rsidRPr="00EA49B4">
        <w:t>ai surpris sortant de la chambre où ces effets étaient déposés</w:t>
      </w:r>
      <w:r>
        <w:t xml:space="preserve">. </w:t>
      </w:r>
      <w:r w:rsidR="00CC13A3" w:rsidRPr="00EA49B4">
        <w:t>Il a été confondu de me voir</w:t>
      </w:r>
      <w:r>
        <w:t xml:space="preserve">, </w:t>
      </w:r>
      <w:r w:rsidR="00CC13A3" w:rsidRPr="00EA49B4">
        <w:t>et s</w:t>
      </w:r>
      <w:r>
        <w:t>’</w:t>
      </w:r>
      <w:r w:rsidR="00CC13A3" w:rsidRPr="00EA49B4">
        <w:t>est retiré avec toute la précipitation possible</w:t>
      </w:r>
      <w:r>
        <w:t>.</w:t>
      </w:r>
    </w:p>
    <w:p w14:paraId="3C4BCACB" w14:textId="77777777" w:rsidR="007D0B10" w:rsidRDefault="007D0B10" w:rsidP="00CC13A3">
      <w:r>
        <w:t>— </w:t>
      </w:r>
      <w:r w:rsidR="00CC13A3" w:rsidRPr="00EA49B4">
        <w:t>Ne lui avez-vous rien dit sur la confusion que lui avait causé votre apparition imprévue</w:t>
      </w:r>
      <w:r>
        <w:t> ?</w:t>
      </w:r>
    </w:p>
    <w:p w14:paraId="6644681B" w14:textId="77777777" w:rsidR="007D0B10" w:rsidRDefault="007D0B10" w:rsidP="00CC13A3">
      <w:r>
        <w:t>— </w:t>
      </w:r>
      <w:r w:rsidR="00CC13A3" w:rsidRPr="00EA49B4">
        <w:t>Je lui ai demandé ce qu</w:t>
      </w:r>
      <w:r>
        <w:t>’</w:t>
      </w:r>
      <w:r w:rsidR="00CC13A3" w:rsidRPr="00EA49B4">
        <w:t>il avait à faire en cet endroit</w:t>
      </w:r>
      <w:r>
        <w:t xml:space="preserve">. </w:t>
      </w:r>
      <w:r w:rsidR="00CC13A3" w:rsidRPr="00EA49B4">
        <w:t>Il était tellement effrayé et hors de lui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il n</w:t>
      </w:r>
      <w:r>
        <w:t>’</w:t>
      </w:r>
      <w:r w:rsidR="00CC13A3" w:rsidRPr="00EA49B4">
        <w:t>a pu d</w:t>
      </w:r>
      <w:r>
        <w:t>’</w:t>
      </w:r>
      <w:r w:rsidR="00CC13A3" w:rsidRPr="00EA49B4">
        <w:t>abord me répondre</w:t>
      </w:r>
      <w:r>
        <w:t xml:space="preserve"> ; </w:t>
      </w:r>
      <w:r w:rsidR="00CC13A3" w:rsidRPr="00EA49B4">
        <w:t>ensuite il m</w:t>
      </w:r>
      <w:r>
        <w:t>’</w:t>
      </w:r>
      <w:r w:rsidR="00CC13A3" w:rsidRPr="00EA49B4">
        <w:t>a dit</w:t>
      </w:r>
      <w:r>
        <w:t xml:space="preserve">, </w:t>
      </w:r>
      <w:r w:rsidR="00CC13A3" w:rsidRPr="00EA49B4">
        <w:t>en balbutiant</w:t>
      </w:r>
      <w:r>
        <w:t xml:space="preserve">, </w:t>
      </w:r>
      <w:r w:rsidR="00CC13A3" w:rsidRPr="00EA49B4">
        <w:t>que</w:t>
      </w:r>
      <w:r>
        <w:t xml:space="preserve">, </w:t>
      </w:r>
      <w:r w:rsidR="00CC13A3" w:rsidRPr="00EA49B4">
        <w:t>tandis que tous les domestiques étaient occupés à sauver mes effets les plus précieux</w:t>
      </w:r>
      <w:r>
        <w:t xml:space="preserve">, </w:t>
      </w:r>
      <w:r w:rsidR="00CC13A3" w:rsidRPr="00EA49B4">
        <w:t>il était venu là dans le dessein d</w:t>
      </w:r>
      <w:r>
        <w:t>’</w:t>
      </w:r>
      <w:r w:rsidR="00CC13A3" w:rsidRPr="00EA49B4">
        <w:t>en faire autant</w:t>
      </w:r>
      <w:r>
        <w:t xml:space="preserve">, </w:t>
      </w:r>
      <w:r w:rsidR="00CC13A3" w:rsidRPr="00EA49B4">
        <w:t>mais qu</w:t>
      </w:r>
      <w:r>
        <w:t>’</w:t>
      </w:r>
      <w:r w:rsidR="00CC13A3" w:rsidRPr="00EA49B4">
        <w:t>il n</w:t>
      </w:r>
      <w:r>
        <w:t>’</w:t>
      </w:r>
      <w:r w:rsidR="00CC13A3" w:rsidRPr="00EA49B4">
        <w:t>avait encore rien emporté</w:t>
      </w:r>
      <w:r>
        <w:t>.</w:t>
      </w:r>
    </w:p>
    <w:p w14:paraId="571DA6F7" w14:textId="77777777" w:rsidR="007D0B10" w:rsidRDefault="007D0B10" w:rsidP="00CC13A3">
      <w:r>
        <w:t>— </w:t>
      </w:r>
      <w:r w:rsidR="00CC13A3" w:rsidRPr="00EA49B4">
        <w:t>Avez-vous sur-le-champ examiné s</w:t>
      </w:r>
      <w:r>
        <w:t>’</w:t>
      </w:r>
      <w:r w:rsidR="00CC13A3" w:rsidRPr="00EA49B4">
        <w:t>il ne vous manquait rien</w:t>
      </w:r>
      <w:r>
        <w:t> ?</w:t>
      </w:r>
    </w:p>
    <w:p w14:paraId="0AAC0622" w14:textId="77777777" w:rsidR="007D0B10" w:rsidRDefault="007D0B10" w:rsidP="00CC13A3">
      <w:r>
        <w:t>— </w:t>
      </w:r>
      <w:r w:rsidR="00CC13A3" w:rsidRPr="00EA49B4">
        <w:t>Non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étais accoutumé à me fier à son honnêteté</w:t>
      </w:r>
      <w:r>
        <w:t xml:space="preserve">, </w:t>
      </w:r>
      <w:r w:rsidR="00CC13A3" w:rsidRPr="00EA49B4">
        <w:t>et cette fois je fus obligé</w:t>
      </w:r>
      <w:r>
        <w:t xml:space="preserve">, </w:t>
      </w:r>
      <w:r w:rsidR="00CC13A3" w:rsidRPr="00EA49B4">
        <w:t>au moment même</w:t>
      </w:r>
      <w:r>
        <w:t xml:space="preserve">, </w:t>
      </w:r>
      <w:r w:rsidR="00CC13A3" w:rsidRPr="00EA49B4">
        <w:t>d</w:t>
      </w:r>
      <w:r>
        <w:t>’</w:t>
      </w:r>
      <w:r w:rsidR="00CC13A3" w:rsidRPr="00EA49B4">
        <w:t>aller donner mes soins à l</w:t>
      </w:r>
      <w:r>
        <w:t>’</w:t>
      </w:r>
      <w:r w:rsidR="00CC13A3" w:rsidRPr="00EA49B4">
        <w:t>incendie qui faisait toujours du progrès</w:t>
      </w:r>
      <w:r>
        <w:t xml:space="preserve"> ; </w:t>
      </w:r>
      <w:r w:rsidR="00CC13A3" w:rsidRPr="00EA49B4">
        <w:t>je ne fis donc que tirer la clef de la porte de la chambre</w:t>
      </w:r>
      <w:r>
        <w:t xml:space="preserve">, </w:t>
      </w:r>
      <w:r w:rsidR="00CC13A3" w:rsidRPr="00EA49B4">
        <w:t>après l</w:t>
      </w:r>
      <w:r>
        <w:t>’</w:t>
      </w:r>
      <w:r w:rsidR="00CC13A3" w:rsidRPr="00EA49B4">
        <w:t>avoir fermée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quand je l</w:t>
      </w:r>
      <w:r>
        <w:t>’</w:t>
      </w:r>
      <w:r w:rsidR="00CC13A3" w:rsidRPr="00EA49B4">
        <w:t>eus mise dans ma poche</w:t>
      </w:r>
      <w:r>
        <w:t xml:space="preserve">, </w:t>
      </w:r>
      <w:r w:rsidR="00CC13A3" w:rsidRPr="00EA49B4">
        <w:t>je courus en hâte où ma présence était indispensable</w:t>
      </w:r>
      <w:r>
        <w:t>.</w:t>
      </w:r>
    </w:p>
    <w:p w14:paraId="6F0AB9C8" w14:textId="77777777" w:rsidR="007D0B10" w:rsidRDefault="007D0B10" w:rsidP="00CC13A3">
      <w:r>
        <w:t>— </w:t>
      </w:r>
      <w:r w:rsidR="00CC13A3" w:rsidRPr="00EA49B4">
        <w:t>Combien s</w:t>
      </w:r>
      <w:r>
        <w:t>’</w:t>
      </w:r>
      <w:r w:rsidR="00CC13A3" w:rsidRPr="00EA49B4">
        <w:t>est-il passé de temps avant que vous vous soyez aperçu du vol de vos effets</w:t>
      </w:r>
      <w:r>
        <w:t> ?</w:t>
      </w:r>
    </w:p>
    <w:p w14:paraId="79DC96A3" w14:textId="77777777" w:rsidR="007D0B10" w:rsidRDefault="007D0B10" w:rsidP="00CC13A3">
      <w:r>
        <w:t>— </w:t>
      </w:r>
      <w:r w:rsidR="00CC13A3" w:rsidRPr="00EA49B4">
        <w:t>Je m</w:t>
      </w:r>
      <w:r>
        <w:t>’</w:t>
      </w:r>
      <w:r w:rsidR="00CC13A3" w:rsidRPr="00EA49B4">
        <w:t>en aperçus le soir même</w:t>
      </w:r>
      <w:r>
        <w:t xml:space="preserve"> ; </w:t>
      </w:r>
      <w:r w:rsidR="00CC13A3" w:rsidRPr="00EA49B4">
        <w:t>le désordre et le danger du moment avaient banni entièrement de mon esprit cette circonstance</w:t>
      </w:r>
      <w:r>
        <w:t xml:space="preserve">, </w:t>
      </w:r>
      <w:r w:rsidR="00CC13A3" w:rsidRPr="00EA49B4">
        <w:t>jusqu</w:t>
      </w:r>
      <w:r>
        <w:t>’</w:t>
      </w:r>
      <w:r w:rsidR="00CC13A3" w:rsidRPr="00EA49B4">
        <w:t>à ce que</w:t>
      </w:r>
      <w:r>
        <w:t xml:space="preserve">, </w:t>
      </w:r>
      <w:r w:rsidR="00CC13A3" w:rsidRPr="00EA49B4">
        <w:t xml:space="preserve">en allant par hasard près de cette </w:t>
      </w:r>
      <w:r w:rsidR="00CC13A3" w:rsidRPr="00EA49B4">
        <w:lastRenderedPageBreak/>
        <w:t>même chambre</w:t>
      </w:r>
      <w:r>
        <w:t xml:space="preserve">, </w:t>
      </w:r>
      <w:r w:rsidR="00CC13A3" w:rsidRPr="00EA49B4">
        <w:t>tout ce qui s</w:t>
      </w:r>
      <w:r>
        <w:t>’</w:t>
      </w:r>
      <w:r w:rsidR="00CC13A3" w:rsidRPr="00EA49B4">
        <w:t>était passé avec Williams</w:t>
      </w:r>
      <w:r>
        <w:t xml:space="preserve">, </w:t>
      </w:r>
      <w:r w:rsidR="00CC13A3" w:rsidRPr="00EA49B4">
        <w:t>ainsi que sa conduite singulière et équivoque dans cette conjoncture</w:t>
      </w:r>
      <w:r>
        <w:t xml:space="preserve">, </w:t>
      </w:r>
      <w:r w:rsidR="00CC13A3" w:rsidRPr="00EA49B4">
        <w:t>me revinrent tout d</w:t>
      </w:r>
      <w:r>
        <w:t>’</w:t>
      </w:r>
      <w:r w:rsidR="00CC13A3" w:rsidRPr="00EA49B4">
        <w:t>un coup à la mémoire</w:t>
      </w:r>
      <w:r>
        <w:t xml:space="preserve">. </w:t>
      </w:r>
      <w:r w:rsidR="00CC13A3" w:rsidRPr="00EA49B4">
        <w:t>Aussitôt j</w:t>
      </w:r>
      <w:r>
        <w:t>’</w:t>
      </w:r>
      <w:r w:rsidR="00CC13A3" w:rsidRPr="00EA49B4">
        <w:t>entrai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examinai le coffre où ces effets étaient renfermés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à mon grand étonnement</w:t>
      </w:r>
      <w:r>
        <w:t xml:space="preserve">, </w:t>
      </w:r>
      <w:r w:rsidR="00CC13A3" w:rsidRPr="00EA49B4">
        <w:t>je trouvai la serrure brisée et les effets enlevés</w:t>
      </w:r>
      <w:r>
        <w:t>.</w:t>
      </w:r>
    </w:p>
    <w:p w14:paraId="76BF719D" w14:textId="77777777" w:rsidR="007D0B10" w:rsidRDefault="007D0B10" w:rsidP="00CC13A3">
      <w:r>
        <w:t>— </w:t>
      </w:r>
      <w:r w:rsidR="00CC13A3" w:rsidRPr="00EA49B4">
        <w:t>Quelle démarche fîtes-vous d</w:t>
      </w:r>
      <w:r>
        <w:t>’</w:t>
      </w:r>
      <w:r w:rsidR="00CC13A3" w:rsidRPr="00EA49B4">
        <w:t>après cette découverte</w:t>
      </w:r>
      <w:r>
        <w:t> ?</w:t>
      </w:r>
    </w:p>
    <w:p w14:paraId="466C4B1C" w14:textId="77777777" w:rsidR="007D0B10" w:rsidRDefault="007D0B10" w:rsidP="00CC13A3">
      <w:r>
        <w:t>— </w:t>
      </w:r>
      <w:r w:rsidR="00CC13A3" w:rsidRPr="00EA49B4">
        <w:t>J</w:t>
      </w:r>
      <w:r>
        <w:t>’</w:t>
      </w:r>
      <w:r w:rsidR="00CC13A3" w:rsidRPr="00EA49B4">
        <w:t>envoyai chercher Williams</w:t>
      </w:r>
      <w:r>
        <w:t xml:space="preserve">, </w:t>
      </w:r>
      <w:r w:rsidR="00CC13A3" w:rsidRPr="00EA49B4">
        <w:t>et je lui parlai fort sérieusement sur cet objet</w:t>
      </w:r>
      <w:r>
        <w:t xml:space="preserve"> ; </w:t>
      </w:r>
      <w:r w:rsidR="00CC13A3" w:rsidRPr="00EA49B4">
        <w:t>mais il avait eu le temps de se remettre parfaitement de son trouble</w:t>
      </w:r>
      <w:r>
        <w:t xml:space="preserve">, </w:t>
      </w:r>
      <w:r w:rsidR="00CC13A3" w:rsidRPr="00EA49B4">
        <w:t>et il me nia</w:t>
      </w:r>
      <w:r>
        <w:t xml:space="preserve">, </w:t>
      </w:r>
      <w:r w:rsidR="00CC13A3" w:rsidRPr="00EA49B4">
        <w:t>avec beaucoup de sang-froid</w:t>
      </w:r>
      <w:r>
        <w:t xml:space="preserve">, </w:t>
      </w:r>
      <w:r w:rsidR="00CC13A3" w:rsidRPr="00EA49B4">
        <w:t>avoir la moindre connaissance de ce dont je lui parlais</w:t>
      </w:r>
      <w:r>
        <w:t xml:space="preserve">. </w:t>
      </w:r>
      <w:r w:rsidR="00CC13A3" w:rsidRPr="00EA49B4">
        <w:t>Je lui remontrai toute l</w:t>
      </w:r>
      <w:r>
        <w:t>’</w:t>
      </w:r>
      <w:r w:rsidR="00CC13A3" w:rsidRPr="00EA49B4">
        <w:t>énormité d</w:t>
      </w:r>
      <w:r>
        <w:t>’</w:t>
      </w:r>
      <w:r w:rsidR="00CC13A3" w:rsidRPr="00EA49B4">
        <w:t>une pareille action</w:t>
      </w:r>
      <w:r>
        <w:t xml:space="preserve"> ; </w:t>
      </w:r>
      <w:r w:rsidR="00CC13A3" w:rsidRPr="00EA49B4">
        <w:t>mais tout ce que je pus lui dire ne lui fit pas la plus légère impression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aperçus en lui ni la surprise ou l</w:t>
      </w:r>
      <w:r>
        <w:t>’</w:t>
      </w:r>
      <w:r w:rsidR="00CC13A3" w:rsidRPr="00EA49B4">
        <w:t>indignation qu</w:t>
      </w:r>
      <w:r>
        <w:t>’</w:t>
      </w:r>
      <w:r w:rsidR="00CC13A3" w:rsidRPr="00EA49B4">
        <w:t>on aurait pu attendre d</w:t>
      </w:r>
      <w:r>
        <w:t>’</w:t>
      </w:r>
      <w:r w:rsidR="00CC13A3" w:rsidRPr="00EA49B4">
        <w:t>une personne entièrement innocente</w:t>
      </w:r>
      <w:r>
        <w:t xml:space="preserve">, </w:t>
      </w:r>
      <w:r w:rsidR="00CC13A3" w:rsidRPr="00EA49B4">
        <w:t>ni en même temps cet embarras qui</w:t>
      </w:r>
      <w:r>
        <w:t xml:space="preserve">, </w:t>
      </w:r>
      <w:r w:rsidR="00CC13A3" w:rsidRPr="00EA49B4">
        <w:t>en général</w:t>
      </w:r>
      <w:r>
        <w:t xml:space="preserve">, </w:t>
      </w:r>
      <w:r w:rsidR="00CC13A3" w:rsidRPr="00EA49B4">
        <w:t>accompagne le crime</w:t>
      </w:r>
      <w:r>
        <w:t xml:space="preserve"> : </w:t>
      </w:r>
      <w:r w:rsidR="00CC13A3" w:rsidRPr="00EA49B4">
        <w:t>il se tint seulement sur la réserve et garda le silence</w:t>
      </w:r>
      <w:r>
        <w:t xml:space="preserve">. </w:t>
      </w:r>
      <w:r w:rsidR="00CC13A3" w:rsidRPr="00EA49B4">
        <w:t>Je lui déclarai ensuite que j</w:t>
      </w:r>
      <w:r>
        <w:t>’</w:t>
      </w:r>
      <w:r w:rsidR="00CC13A3" w:rsidRPr="00EA49B4">
        <w:t>agirais d</w:t>
      </w:r>
      <w:r>
        <w:t>’</w:t>
      </w:r>
      <w:r w:rsidR="00CC13A3" w:rsidRPr="00EA49B4">
        <w:t>une manière à laquelle il ne s</w:t>
      </w:r>
      <w:r>
        <w:t>’</w:t>
      </w:r>
      <w:r w:rsidR="00CC13A3" w:rsidRPr="00EA49B4">
        <w:t>attendait peut-être pas</w:t>
      </w:r>
      <w:r>
        <w:t xml:space="preserve"> ; </w:t>
      </w:r>
      <w:r w:rsidR="00CC13A3" w:rsidRPr="00EA49B4">
        <w:t>que je ne voulais pas</w:t>
      </w:r>
      <w:r>
        <w:t xml:space="preserve">, </w:t>
      </w:r>
      <w:r w:rsidR="00CC13A3" w:rsidRPr="00EA49B4">
        <w:t>comme il n</w:t>
      </w:r>
      <w:r>
        <w:t>’</w:t>
      </w:r>
      <w:r w:rsidR="00CC13A3" w:rsidRPr="00EA49B4">
        <w:t>est que trop d</w:t>
      </w:r>
      <w:r>
        <w:t>’</w:t>
      </w:r>
      <w:r w:rsidR="00CC13A3" w:rsidRPr="00EA49B4">
        <w:t>ordinaire en pareil cas</w:t>
      </w:r>
      <w:r>
        <w:t xml:space="preserve">, </w:t>
      </w:r>
      <w:r w:rsidR="00CC13A3" w:rsidRPr="00EA49B4">
        <w:t>faire faire des recherches générales</w:t>
      </w:r>
      <w:r>
        <w:t xml:space="preserve">, </w:t>
      </w:r>
      <w:r w:rsidR="00CC13A3" w:rsidRPr="00EA49B4">
        <w:t>car j</w:t>
      </w:r>
      <w:r>
        <w:t>’</w:t>
      </w:r>
      <w:r w:rsidR="00CC13A3" w:rsidRPr="00EA49B4">
        <w:t>aimais mieux perdre mes effets que d</w:t>
      </w:r>
      <w:r>
        <w:t>’</w:t>
      </w:r>
      <w:r w:rsidR="00CC13A3" w:rsidRPr="00EA49B4">
        <w:t>inquiéter une foule d</w:t>
      </w:r>
      <w:r>
        <w:t>’</w:t>
      </w:r>
      <w:r w:rsidR="00CC13A3" w:rsidRPr="00EA49B4">
        <w:t>innocents par d</w:t>
      </w:r>
      <w:r>
        <w:t>’</w:t>
      </w:r>
      <w:r w:rsidR="00CC13A3" w:rsidRPr="00EA49B4">
        <w:t>injustes perquisitions</w:t>
      </w:r>
      <w:r>
        <w:t xml:space="preserve"> ; </w:t>
      </w:r>
      <w:r w:rsidR="00CC13A3" w:rsidRPr="00EA49B4">
        <w:t>que mes soupçons se fixaient décidément sur lui pour le moment</w:t>
      </w:r>
      <w:r>
        <w:t xml:space="preserve"> ; </w:t>
      </w:r>
      <w:r w:rsidR="00CC13A3" w:rsidRPr="00EA49B4">
        <w:t>mais que</w:t>
      </w:r>
      <w:r>
        <w:t xml:space="preserve">, </w:t>
      </w:r>
      <w:r w:rsidR="00CC13A3" w:rsidRPr="00EA49B4">
        <w:t>dans une affaire de si grande conséquence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étais déterminé à ne pas agir sur un soupçon</w:t>
      </w:r>
      <w:r>
        <w:t xml:space="preserve"> ; </w:t>
      </w:r>
      <w:r w:rsidR="00CC13A3" w:rsidRPr="00EA49B4">
        <w:t>que je ne voudrais jamais courir le risque de le perdre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était innocent</w:t>
      </w:r>
      <w:r>
        <w:t xml:space="preserve">, </w:t>
      </w:r>
      <w:r w:rsidR="00CC13A3" w:rsidRPr="00EA49B4">
        <w:t>ni en même temps être cause que d</w:t>
      </w:r>
      <w:r>
        <w:t>’</w:t>
      </w:r>
      <w:r w:rsidR="00CC13A3" w:rsidRPr="00EA49B4">
        <w:t>autres fussent exposés à ses friponneries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était coupable</w:t>
      </w:r>
      <w:r>
        <w:t xml:space="preserve"> ; </w:t>
      </w:r>
      <w:r w:rsidR="00CC13A3" w:rsidRPr="00EA49B4">
        <w:t>que je me contenterais donc d</w:t>
      </w:r>
      <w:r>
        <w:t>’</w:t>
      </w:r>
      <w:r w:rsidR="00CC13A3" w:rsidRPr="00EA49B4">
        <w:t>insister sur ce qu</w:t>
      </w:r>
      <w:r>
        <w:t>’</w:t>
      </w:r>
      <w:r w:rsidR="00CC13A3" w:rsidRPr="00EA49B4">
        <w:t>il demeurât à mon service</w:t>
      </w:r>
      <w:r>
        <w:t xml:space="preserve"> ; </w:t>
      </w:r>
      <w:r w:rsidR="00CC13A3" w:rsidRPr="00EA49B4">
        <w:t>qu</w:t>
      </w:r>
      <w:r>
        <w:t>’</w:t>
      </w:r>
      <w:r w:rsidR="00CC13A3" w:rsidRPr="00EA49B4">
        <w:t>il pouvait compter qu</w:t>
      </w:r>
      <w:r>
        <w:t>’</w:t>
      </w:r>
      <w:r w:rsidR="00CC13A3" w:rsidRPr="00EA49B4">
        <w:t>il serait surveillé de près</w:t>
      </w:r>
      <w:r>
        <w:t xml:space="preserve">, </w:t>
      </w:r>
      <w:r w:rsidR="00CC13A3" w:rsidRPr="00EA49B4">
        <w:t>et que j</w:t>
      </w:r>
      <w:r>
        <w:t>’</w:t>
      </w:r>
      <w:r w:rsidR="00CC13A3" w:rsidRPr="00EA49B4">
        <w:t>espérais que l</w:t>
      </w:r>
      <w:r>
        <w:t>’</w:t>
      </w:r>
      <w:r w:rsidR="00CC13A3" w:rsidRPr="00EA49B4">
        <w:t>événement amènerait la découverte de la vérité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puisqu</w:t>
      </w:r>
      <w:r>
        <w:t>’</w:t>
      </w:r>
      <w:r w:rsidR="00CC13A3" w:rsidRPr="00EA49B4">
        <w:t>il se refusait à un aveu dans ce moment-ci</w:t>
      </w:r>
      <w:r>
        <w:t xml:space="preserve">, </w:t>
      </w:r>
      <w:r w:rsidR="00CC13A3" w:rsidRPr="00EA49B4">
        <w:lastRenderedPageBreak/>
        <w:t>c</w:t>
      </w:r>
      <w:r>
        <w:t>’</w:t>
      </w:r>
      <w:r w:rsidR="00CC13A3" w:rsidRPr="00EA49B4">
        <w:t>était à lui à bien prendre garde jusqu</w:t>
      </w:r>
      <w:r>
        <w:t>’</w:t>
      </w:r>
      <w:r w:rsidR="00CC13A3" w:rsidRPr="00EA49B4">
        <w:t>à quel point il pouvait compter</w:t>
      </w:r>
      <w:r>
        <w:t xml:space="preserve">, </w:t>
      </w:r>
      <w:r w:rsidR="00CC13A3" w:rsidRPr="00EA49B4">
        <w:t>jusqu</w:t>
      </w:r>
      <w:r>
        <w:t>’</w:t>
      </w:r>
      <w:r w:rsidR="00CC13A3" w:rsidRPr="00EA49B4">
        <w:t>au bout</w:t>
      </w:r>
      <w:r>
        <w:t xml:space="preserve">, </w:t>
      </w:r>
      <w:r w:rsidR="00CC13A3" w:rsidRPr="00EA49B4">
        <w:t>sur l</w:t>
      </w:r>
      <w:r>
        <w:t>’</w:t>
      </w:r>
      <w:r w:rsidR="00CC13A3" w:rsidRPr="00EA49B4">
        <w:t>impunité</w:t>
      </w:r>
      <w:r>
        <w:t xml:space="preserve"> ; </w:t>
      </w:r>
      <w:r w:rsidR="00CC13A3" w:rsidRPr="00EA49B4">
        <w:t>car j</w:t>
      </w:r>
      <w:r>
        <w:t>’</w:t>
      </w:r>
      <w:r w:rsidR="00CC13A3" w:rsidRPr="00EA49B4">
        <w:t>étais bien déterminé à une chose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</w:t>
      </w:r>
      <w:r>
        <w:t>’</w:t>
      </w:r>
      <w:r w:rsidR="00CC13A3" w:rsidRPr="00EA49B4">
        <w:t>à la première tentative qu</w:t>
      </w:r>
      <w:r>
        <w:t>’</w:t>
      </w:r>
      <w:r w:rsidR="00CC13A3" w:rsidRPr="00EA49B4">
        <w:t>il ferait pour s</w:t>
      </w:r>
      <w:r>
        <w:t>’</w:t>
      </w:r>
      <w:r w:rsidR="00CC13A3" w:rsidRPr="00EA49B4">
        <w:t>échapper</w:t>
      </w:r>
      <w:r>
        <w:t xml:space="preserve">, </w:t>
      </w:r>
      <w:r w:rsidR="00CC13A3" w:rsidRPr="00EA49B4">
        <w:t>je la regarderais comme un indice de crime</w:t>
      </w:r>
      <w:r>
        <w:t xml:space="preserve">, </w:t>
      </w:r>
      <w:r w:rsidR="00CC13A3" w:rsidRPr="00EA49B4">
        <w:t>et j</w:t>
      </w:r>
      <w:r>
        <w:t>’</w:t>
      </w:r>
      <w:r w:rsidR="00CC13A3" w:rsidRPr="00EA49B4">
        <w:t>agirais en conséquence</w:t>
      </w:r>
      <w:r>
        <w:t>.</w:t>
      </w:r>
    </w:p>
    <w:p w14:paraId="2B69A3E5" w14:textId="77777777" w:rsidR="007D0B10" w:rsidRDefault="007D0B10" w:rsidP="00CC13A3">
      <w:r>
        <w:t>— </w:t>
      </w:r>
      <w:r w:rsidR="00CC13A3" w:rsidRPr="00EA49B4">
        <w:t>Depuis cette époque jusqu</w:t>
      </w:r>
      <w:r>
        <w:t>’</w:t>
      </w:r>
      <w:r w:rsidR="00CC13A3" w:rsidRPr="00EA49B4">
        <w:t>à présent</w:t>
      </w:r>
      <w:r>
        <w:t xml:space="preserve">, </w:t>
      </w:r>
      <w:r w:rsidR="00CC13A3" w:rsidRPr="00EA49B4">
        <w:t>que s</w:t>
      </w:r>
      <w:r>
        <w:t>’</w:t>
      </w:r>
      <w:r w:rsidR="00CC13A3" w:rsidRPr="00EA49B4">
        <w:t>est-il passé</w:t>
      </w:r>
      <w:r>
        <w:t> ?</w:t>
      </w:r>
    </w:p>
    <w:p w14:paraId="26A7BA75" w14:textId="2176A57E" w:rsidR="007D0B10" w:rsidRDefault="007D0B10" w:rsidP="00CC13A3">
      <w:r>
        <w:t>— </w:t>
      </w:r>
      <w:r w:rsidR="00CC13A3" w:rsidRPr="00EA49B4">
        <w:t>Rien dont je puisse inférer aucune certitude du crime</w:t>
      </w:r>
      <w:r>
        <w:t xml:space="preserve">. </w:t>
      </w:r>
      <w:r w:rsidR="00CC13A3" w:rsidRPr="00EA49B4">
        <w:t>Beaucoup de choses qui concourent à fortifier les soupçons</w:t>
      </w:r>
      <w:r>
        <w:t xml:space="preserve">. </w:t>
      </w:r>
      <w:r w:rsidR="00CC13A3" w:rsidRPr="00EA49B4">
        <w:t>Depuis cette époque</w:t>
      </w:r>
      <w:r>
        <w:t xml:space="preserve">, </w:t>
      </w:r>
      <w:r w:rsidR="00CC13A3" w:rsidRPr="00EA49B4">
        <w:t>Williams a constamment paru mécontent de sa situation</w:t>
      </w:r>
      <w:r>
        <w:t xml:space="preserve">, </w:t>
      </w:r>
      <w:r w:rsidR="00CC13A3" w:rsidRPr="00EA49B4">
        <w:t>ayant toujours</w:t>
      </w:r>
      <w:r>
        <w:t xml:space="preserve">, </w:t>
      </w:r>
      <w:r w:rsidR="00CC13A3" w:rsidRPr="00EA49B4">
        <w:t>comme on le voit bien aujourd</w:t>
      </w:r>
      <w:r>
        <w:t>’</w:t>
      </w:r>
      <w:r w:rsidR="00CC13A3" w:rsidRPr="00EA49B4">
        <w:t>hui</w:t>
      </w:r>
      <w:r>
        <w:t xml:space="preserve">, </w:t>
      </w:r>
      <w:r w:rsidR="00CC13A3" w:rsidRPr="00EA49B4">
        <w:t>un grand désir de me quitter</w:t>
      </w:r>
      <w:r>
        <w:t xml:space="preserve">, </w:t>
      </w:r>
      <w:r w:rsidR="00CC13A3" w:rsidRPr="00EA49B4">
        <w:t>mais en même temps n</w:t>
      </w:r>
      <w:r>
        <w:t>’</w:t>
      </w:r>
      <w:r w:rsidR="00CC13A3" w:rsidRPr="00EA49B4">
        <w:t>osant pas risquer une telle démarche sans prendre des précautions</w:t>
      </w:r>
      <w:r>
        <w:t xml:space="preserve">. </w:t>
      </w:r>
      <w:r w:rsidR="00CC13A3" w:rsidRPr="00EA49B4">
        <w:t>Ce fut peu de temps après cela que vous</w:t>
      </w:r>
      <w:r>
        <w:t>, M. </w:t>
      </w:r>
      <w:r w:rsidR="00CC13A3" w:rsidRPr="00EA49B4">
        <w:t>Forester</w:t>
      </w:r>
      <w:r>
        <w:t xml:space="preserve">, </w:t>
      </w:r>
      <w:r w:rsidR="00CC13A3" w:rsidRPr="00EA49B4">
        <w:t>vous vîntes passer quelques jours chez moi</w:t>
      </w:r>
      <w:r>
        <w:t xml:space="preserve"> ; </w:t>
      </w:r>
      <w:r w:rsidR="00CC13A3" w:rsidRPr="00EA49B4">
        <w:t>je ne remarquai pas sans déplaisir ses relations toujours de plus en plus intimes avec vous</w:t>
      </w:r>
      <w:r>
        <w:t xml:space="preserve">, </w:t>
      </w:r>
      <w:r w:rsidR="00CC13A3" w:rsidRPr="00EA49B4">
        <w:t>attendu l</w:t>
      </w:r>
      <w:r>
        <w:t>’</w:t>
      </w:r>
      <w:r w:rsidR="00CC13A3" w:rsidRPr="00EA49B4">
        <w:t>opinion fort équivoque que j</w:t>
      </w:r>
      <w:r>
        <w:t>’</w:t>
      </w:r>
      <w:r w:rsidR="00CC13A3" w:rsidRPr="00EA49B4">
        <w:t>avais de sa probité et la crainte où j</w:t>
      </w:r>
      <w:r>
        <w:t>’</w:t>
      </w:r>
      <w:r w:rsidR="00CC13A3" w:rsidRPr="00EA49B4">
        <w:t>étais qu</w:t>
      </w:r>
      <w:r>
        <w:t>’</w:t>
      </w:r>
      <w:r w:rsidR="00CC13A3" w:rsidRPr="00EA49B4">
        <w:t>il ne parvînt à vous faire la dupe de son hypocrisie</w:t>
      </w:r>
      <w:r>
        <w:t xml:space="preserve"> : </w:t>
      </w:r>
      <w:r w:rsidR="00CC13A3" w:rsidRPr="00EA49B4">
        <w:t>en conséquence</w:t>
      </w:r>
      <w:r>
        <w:t xml:space="preserve">, </w:t>
      </w:r>
      <w:r w:rsidR="00CC13A3" w:rsidRPr="00EA49B4">
        <w:t>je lui fis des menaces sévères</w:t>
      </w:r>
      <w:r>
        <w:t xml:space="preserve">, </w:t>
      </w:r>
      <w:r w:rsidR="00CC13A3" w:rsidRPr="00EA49B4">
        <w:t>et je pense que vous avez dû remarquer aussitôt après un changement dans sa manière de se conduire avec vous</w:t>
      </w:r>
      <w:r>
        <w:t>.</w:t>
      </w:r>
    </w:p>
    <w:p w14:paraId="6A1D57E0" w14:textId="77777777" w:rsidR="007D0B10" w:rsidRDefault="007D0B10" w:rsidP="00CC13A3">
      <w:r>
        <w:t>— </w:t>
      </w:r>
      <w:r w:rsidR="00CC13A3" w:rsidRPr="00EA49B4">
        <w:t>Je l</w:t>
      </w:r>
      <w:r>
        <w:t>’</w:t>
      </w:r>
      <w:r w:rsidR="00CC13A3" w:rsidRPr="00EA49B4">
        <w:t>ai remarqué</w:t>
      </w:r>
      <w:r>
        <w:t xml:space="preserve">, </w:t>
      </w:r>
      <w:r w:rsidR="00CC13A3" w:rsidRPr="00EA49B4">
        <w:t>et cela me parut</w:t>
      </w:r>
      <w:r>
        <w:t xml:space="preserve">, </w:t>
      </w:r>
      <w:r w:rsidR="00CC13A3" w:rsidRPr="00EA49B4">
        <w:t>dans le temps</w:t>
      </w:r>
      <w:r>
        <w:t xml:space="preserve">, </w:t>
      </w:r>
      <w:r w:rsidR="00CC13A3" w:rsidRPr="00EA49B4">
        <w:t>assez extraordinaire et assez difficile à expliquer</w:t>
      </w:r>
      <w:r>
        <w:t>.</w:t>
      </w:r>
    </w:p>
    <w:p w14:paraId="42DE94BB" w14:textId="77777777" w:rsidR="007D0B10" w:rsidRDefault="007D0B10" w:rsidP="00CC13A3">
      <w:r>
        <w:t>— </w:t>
      </w:r>
      <w:r w:rsidR="00CC13A3" w:rsidRPr="00EA49B4">
        <w:t>Quelque temps après</w:t>
      </w:r>
      <w:r>
        <w:t xml:space="preserve">, </w:t>
      </w:r>
      <w:r w:rsidR="00CC13A3" w:rsidRPr="00EA49B4">
        <w:t>comme vous savez</w:t>
      </w:r>
      <w:r>
        <w:t xml:space="preserve">, </w:t>
      </w:r>
      <w:r w:rsidR="00CC13A3" w:rsidRPr="00EA49B4">
        <w:t>il y eut une entrevue entre vous et lui</w:t>
      </w:r>
      <w:r>
        <w:t xml:space="preserve">. </w:t>
      </w:r>
      <w:r w:rsidR="00CC13A3" w:rsidRPr="00EA49B4">
        <w:t>Si le hasard vous fit rencontrer ensemble</w:t>
      </w:r>
      <w:r>
        <w:t xml:space="preserve">, </w:t>
      </w:r>
      <w:r w:rsidR="00CC13A3" w:rsidRPr="00EA49B4">
        <w:t>ou si ce fut prémédité de sa part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ce que je ne saurais dire</w:t>
      </w:r>
      <w:r>
        <w:t xml:space="preserve"> ; </w:t>
      </w:r>
      <w:r w:rsidR="00CC13A3" w:rsidRPr="00EA49B4">
        <w:t>mais alors il vous déclara l</w:t>
      </w:r>
      <w:r>
        <w:t>’</w:t>
      </w:r>
      <w:r w:rsidR="00CC13A3" w:rsidRPr="00EA49B4">
        <w:t>état de gêne et d</w:t>
      </w:r>
      <w:r>
        <w:t>’</w:t>
      </w:r>
      <w:r w:rsidR="00CC13A3" w:rsidRPr="00EA49B4">
        <w:t>embarras où il se trouvait</w:t>
      </w:r>
      <w:r>
        <w:t xml:space="preserve">, </w:t>
      </w:r>
      <w:r w:rsidR="00CC13A3" w:rsidRPr="00EA49B4">
        <w:t>sans vous en découvrir la cause</w:t>
      </w:r>
      <w:r>
        <w:t xml:space="preserve"> ; </w:t>
      </w:r>
      <w:r w:rsidR="00CC13A3" w:rsidRPr="00EA49B4">
        <w:t>il vous proposa ouvertement de l</w:t>
      </w:r>
      <w:r>
        <w:t>’</w:t>
      </w:r>
      <w:r w:rsidR="00CC13A3" w:rsidRPr="00EA49B4">
        <w:t>aider à s</w:t>
      </w:r>
      <w:r>
        <w:t>’</w:t>
      </w:r>
      <w:r w:rsidR="00CC13A3" w:rsidRPr="00EA49B4">
        <w:t>enfuir de ma maison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en cas de nécessité</w:t>
      </w:r>
      <w:r>
        <w:t xml:space="preserve">, </w:t>
      </w:r>
      <w:r w:rsidR="00CC13A3" w:rsidRPr="00EA49B4">
        <w:t xml:space="preserve">de lui servir de protecteur contre mon </w:t>
      </w:r>
      <w:r w:rsidR="00CC13A3" w:rsidRPr="00EA49B4">
        <w:lastRenderedPageBreak/>
        <w:t>ressentiment</w:t>
      </w:r>
      <w:r>
        <w:t xml:space="preserve">. </w:t>
      </w:r>
      <w:r w:rsidR="00CC13A3" w:rsidRPr="00EA49B4">
        <w:t>Vous lui offrîtes</w:t>
      </w:r>
      <w:r>
        <w:t xml:space="preserve">, </w:t>
      </w:r>
      <w:r w:rsidR="00CC13A3" w:rsidRPr="00EA49B4">
        <w:t>à ce qu</w:t>
      </w:r>
      <w:r>
        <w:t>’</w:t>
      </w:r>
      <w:r w:rsidR="00CC13A3" w:rsidRPr="00EA49B4">
        <w:t>il me semble</w:t>
      </w:r>
      <w:r>
        <w:t xml:space="preserve">, </w:t>
      </w:r>
      <w:r w:rsidR="00CC13A3" w:rsidRPr="00EA49B4">
        <w:t>de le prendre à votre service</w:t>
      </w:r>
      <w:r>
        <w:t xml:space="preserve"> ; </w:t>
      </w:r>
      <w:r w:rsidR="00CC13A3" w:rsidRPr="00EA49B4">
        <w:t>mais rien ne pouvait lui convenir</w:t>
      </w:r>
      <w:r>
        <w:t xml:space="preserve">, </w:t>
      </w:r>
      <w:r w:rsidR="00CC13A3" w:rsidRPr="00EA49B4">
        <w:t>vous dit-il</w:t>
      </w:r>
      <w:r>
        <w:t xml:space="preserve">, </w:t>
      </w:r>
      <w:r w:rsidR="00CC13A3" w:rsidRPr="00EA49B4">
        <w:t>sinon un lieu de retraite où il me serait impossible de le découvrir</w:t>
      </w:r>
      <w:r>
        <w:t>.</w:t>
      </w:r>
    </w:p>
    <w:p w14:paraId="47B407AB" w14:textId="77777777" w:rsidR="007D0B10" w:rsidRDefault="007D0B10" w:rsidP="00CC13A3">
      <w:r>
        <w:t>— </w:t>
      </w:r>
      <w:r w:rsidR="00CC13A3" w:rsidRPr="00EA49B4">
        <w:t>Ne dut-il pas vous sembler extraordinaire qu</w:t>
      </w:r>
      <w:r>
        <w:t>’</w:t>
      </w:r>
      <w:r w:rsidR="00CC13A3" w:rsidRPr="00EA49B4">
        <w:t>il pût espérer une protection réelle de ma part</w:t>
      </w:r>
      <w:r>
        <w:t xml:space="preserve">, </w:t>
      </w:r>
      <w:r w:rsidR="00CC13A3" w:rsidRPr="00EA49B4">
        <w:t>tandis que vous aviez à tout moment entre vos mains les moyens de me convaincre qu</w:t>
      </w:r>
      <w:r>
        <w:t>’</w:t>
      </w:r>
      <w:r w:rsidR="00CC13A3" w:rsidRPr="00EA49B4">
        <w:t>il en était indigne</w:t>
      </w:r>
      <w:r>
        <w:t> ?</w:t>
      </w:r>
    </w:p>
    <w:p w14:paraId="296242E0" w14:textId="6FFC9383" w:rsidR="00CC13A3" w:rsidRPr="00EA49B4" w:rsidRDefault="007D0B10" w:rsidP="00CC13A3">
      <w:r>
        <w:t>— </w:t>
      </w:r>
      <w:r w:rsidR="00CC13A3" w:rsidRPr="00EA49B4">
        <w:t>Peut-être se flattait-il que je ne ferais pas de démarches contre lui</w:t>
      </w:r>
      <w:r>
        <w:t xml:space="preserve">, </w:t>
      </w:r>
      <w:r w:rsidR="00CC13A3" w:rsidRPr="00EA49B4">
        <w:t>au moins tant que le lieu de sa retraite me serait inconnu</w:t>
      </w:r>
      <w:r>
        <w:t xml:space="preserve">, </w:t>
      </w:r>
      <w:r w:rsidR="00CC13A3" w:rsidRPr="00EA49B4">
        <w:t>et que</w:t>
      </w:r>
      <w:r>
        <w:t xml:space="preserve">, </w:t>
      </w:r>
      <w:r w:rsidR="00CC13A3" w:rsidRPr="00EA49B4">
        <w:t>par conséquent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événement de ces démarches serait douteux</w:t>
      </w:r>
      <w:r>
        <w:t xml:space="preserve">. </w:t>
      </w:r>
      <w:r w:rsidR="00CC13A3" w:rsidRPr="00EA49B4">
        <w:t>Peut-être se fiait-il à son adresse</w:t>
      </w:r>
      <w:r>
        <w:t xml:space="preserve">, </w:t>
      </w:r>
      <w:r w:rsidR="00CC13A3" w:rsidRPr="00EA49B4">
        <w:t>qui n</w:t>
      </w:r>
      <w:r>
        <w:t>’</w:t>
      </w:r>
      <w:r w:rsidR="00CC13A3" w:rsidRPr="00EA49B4">
        <w:t>est pas à mépriser</w:t>
      </w:r>
      <w:r>
        <w:t xml:space="preserve">, </w:t>
      </w:r>
      <w:r w:rsidR="00CC13A3" w:rsidRPr="00EA49B4">
        <w:t>pour arranger une histoire plausible</w:t>
      </w:r>
      <w:r>
        <w:t xml:space="preserve">, </w:t>
      </w:r>
      <w:r w:rsidR="00CC13A3" w:rsidRPr="00EA49B4">
        <w:t>ayant surtout pris soin d</w:t>
      </w:r>
      <w:r>
        <w:t>’</w:t>
      </w:r>
      <w:r w:rsidR="00CC13A3" w:rsidRPr="00EA49B4">
        <w:t>avoir en sa faveur la première impression</w:t>
      </w:r>
      <w:r>
        <w:t xml:space="preserve">. </w:t>
      </w:r>
      <w:r w:rsidR="00CC13A3" w:rsidRPr="00EA49B4">
        <w:t>Au reste</w:t>
      </w:r>
      <w:r>
        <w:t xml:space="preserve">, </w:t>
      </w:r>
      <w:r w:rsidR="00CC13A3" w:rsidRPr="00EA49B4">
        <w:t>cette protection de votre part n</w:t>
      </w:r>
      <w:r>
        <w:t>’</w:t>
      </w:r>
      <w:r w:rsidR="00CC13A3" w:rsidRPr="00EA49B4">
        <w:t>était simplement qu</w:t>
      </w:r>
      <w:r>
        <w:t>’</w:t>
      </w:r>
      <w:r w:rsidR="00CC13A3" w:rsidRPr="00EA49B4">
        <w:t>une dernière ressource dans le cas où les autres lui manqueraient</w:t>
      </w:r>
      <w:r>
        <w:t xml:space="preserve">. </w:t>
      </w:r>
      <w:r w:rsidR="00CC13A3" w:rsidRPr="00EA49B4">
        <w:t>Il paraîtrait n</w:t>
      </w:r>
      <w:r>
        <w:t>’</w:t>
      </w:r>
      <w:r w:rsidR="00CC13A3" w:rsidRPr="00EA49B4">
        <w:t>avoir eu à cet égard d</w:t>
      </w:r>
      <w:r>
        <w:t>’</w:t>
      </w:r>
      <w:r w:rsidR="00CC13A3" w:rsidRPr="00EA49B4">
        <w:t>autre idée</w:t>
      </w:r>
      <w:r>
        <w:t xml:space="preserve">, </w:t>
      </w:r>
      <w:r w:rsidR="00CC13A3" w:rsidRPr="00EA49B4">
        <w:t>si ce n</w:t>
      </w:r>
      <w:r>
        <w:t>’</w:t>
      </w:r>
      <w:r w:rsidR="00CC13A3" w:rsidRPr="00EA49B4">
        <w:t>est que</w:t>
      </w:r>
      <w:r>
        <w:t xml:space="preserve">, </w:t>
      </w:r>
      <w:r w:rsidR="00CC13A3" w:rsidRPr="00EA49B4">
        <w:t>ses projets pour se mettre hors de la portée de la justice venant à ne pas lui réussir</w:t>
      </w:r>
      <w:r>
        <w:t xml:space="preserve">, </w:t>
      </w:r>
      <w:r w:rsidR="00CC13A3" w:rsidRPr="00EA49B4">
        <w:t>il vaudrait mieux pour lui s</w:t>
      </w:r>
      <w:r>
        <w:t>’</w:t>
      </w:r>
      <w:r w:rsidR="00CC13A3" w:rsidRPr="00EA49B4">
        <w:t>être assuré un titre à votre protection que d</w:t>
      </w:r>
      <w:r>
        <w:t>’</w:t>
      </w:r>
      <w:r w:rsidR="00CC13A3" w:rsidRPr="00EA49B4">
        <w:t>être dénué de toute espèce d</w:t>
      </w:r>
      <w:r>
        <w:t>’</w:t>
      </w:r>
      <w:r w:rsidR="00CC13A3" w:rsidRPr="00EA49B4">
        <w:t>appui</w:t>
      </w:r>
      <w:r>
        <w:t>. »</w:t>
      </w:r>
    </w:p>
    <w:p w14:paraId="1D021EE7" w14:textId="20F35C6A" w:rsidR="007D0B10" w:rsidRDefault="00CC13A3" w:rsidP="00CC13A3">
      <w:r w:rsidRPr="00EA49B4">
        <w:t xml:space="preserve">Quand </w:t>
      </w:r>
      <w:r w:rsidR="007D0B10">
        <w:t>M. </w:t>
      </w:r>
      <w:r w:rsidRPr="00EA49B4">
        <w:t>Falkland eut ainsi terminé sa déposition</w:t>
      </w:r>
      <w:r w:rsidR="007D0B10">
        <w:t xml:space="preserve">, </w:t>
      </w:r>
      <w:r w:rsidRPr="00EA49B4">
        <w:t>il appela Robert</w:t>
      </w:r>
      <w:r w:rsidR="007D0B10">
        <w:t xml:space="preserve">, </w:t>
      </w:r>
      <w:r w:rsidRPr="00EA49B4">
        <w:t>un de ses valets</w:t>
      </w:r>
      <w:r w:rsidR="007D0B10">
        <w:t xml:space="preserve">, </w:t>
      </w:r>
      <w:r w:rsidRPr="00EA49B4">
        <w:t>pour confirmer ce qui avait rapport à l</w:t>
      </w:r>
      <w:r w:rsidR="007D0B10">
        <w:t>’</w:t>
      </w:r>
      <w:r w:rsidRPr="00EA49B4">
        <w:t>incendie</w:t>
      </w:r>
      <w:r w:rsidR="007D0B10">
        <w:t>.</w:t>
      </w:r>
    </w:p>
    <w:p w14:paraId="3D4C8AE5" w14:textId="6081146A" w:rsidR="007D0B10" w:rsidRDefault="00CC13A3" w:rsidP="00CC13A3">
      <w:r w:rsidRPr="00EA49B4">
        <w:t>Robert déclara qu</w:t>
      </w:r>
      <w:r w:rsidR="007D0B10">
        <w:t>’</w:t>
      </w:r>
      <w:r w:rsidRPr="00EA49B4">
        <w:t>il lui était arrivé de passer par la bibliothèque ce jour-là</w:t>
      </w:r>
      <w:r w:rsidR="007D0B10">
        <w:t xml:space="preserve">, </w:t>
      </w:r>
      <w:r w:rsidRPr="00EA49B4">
        <w:t xml:space="preserve">quelques minutes après que </w:t>
      </w:r>
      <w:r w:rsidR="007D0B10">
        <w:t>M. </w:t>
      </w:r>
      <w:r w:rsidRPr="00EA49B4">
        <w:t>Falkland eut été rappelé chez lui par la vue du feu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m</w:t>
      </w:r>
      <w:r w:rsidR="007D0B10">
        <w:t>’</w:t>
      </w:r>
      <w:r w:rsidRPr="00EA49B4">
        <w:t>y avait trouvé debout</w:t>
      </w:r>
      <w:r w:rsidR="007D0B10">
        <w:t xml:space="preserve">, </w:t>
      </w:r>
      <w:r w:rsidRPr="00EA49B4">
        <w:t>immobile</w:t>
      </w:r>
      <w:r w:rsidR="007D0B10">
        <w:t xml:space="preserve">, </w:t>
      </w:r>
      <w:r w:rsidRPr="00EA49B4">
        <w:t>et avec tous les signes du trouble et de l</w:t>
      </w:r>
      <w:r w:rsidR="007D0B10">
        <w:t>’</w:t>
      </w:r>
      <w:r w:rsidRPr="00EA49B4">
        <w:t>effroi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avait été si frappé de la figure que je faisais en ce moment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n</w:t>
      </w:r>
      <w:r w:rsidR="007D0B10">
        <w:t>’</w:t>
      </w:r>
      <w:r w:rsidRPr="00EA49B4">
        <w:t>avait pu s</w:t>
      </w:r>
      <w:r w:rsidR="007D0B10">
        <w:t>’</w:t>
      </w:r>
      <w:r w:rsidRPr="00EA49B4">
        <w:t>empêcher de s</w:t>
      </w:r>
      <w:r w:rsidR="007D0B10">
        <w:t>’</w:t>
      </w:r>
      <w:r w:rsidRPr="00EA49B4">
        <w:t>arrêter pour m</w:t>
      </w:r>
      <w:r w:rsidR="007D0B10">
        <w:t>’</w:t>
      </w:r>
      <w:r w:rsidRPr="00EA49B4">
        <w:t>observer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m</w:t>
      </w:r>
      <w:r w:rsidR="007D0B10">
        <w:t>’</w:t>
      </w:r>
      <w:r w:rsidRPr="00EA49B4">
        <w:t xml:space="preserve">avait parlé deux ou trois fois sans que je lui </w:t>
      </w:r>
      <w:r w:rsidRPr="00EA49B4">
        <w:lastRenderedPageBreak/>
        <w:t>eusse fait aucune réponse</w:t>
      </w:r>
      <w:r w:rsidR="007D0B10">
        <w:t xml:space="preserve">, </w:t>
      </w:r>
      <w:r w:rsidRPr="00EA49B4">
        <w:t>et que tout ce qu</w:t>
      </w:r>
      <w:r w:rsidR="007D0B10">
        <w:t>’</w:t>
      </w:r>
      <w:r w:rsidRPr="00EA49B4">
        <w:t>il avait pu tirer de moi à la fin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que j</w:t>
      </w:r>
      <w:r w:rsidR="007D0B10">
        <w:t>’</w:t>
      </w:r>
      <w:r w:rsidRPr="00EA49B4">
        <w:t>étais la plus malheureuse créature du monde</w:t>
      </w:r>
      <w:r w:rsidR="007D0B10">
        <w:t>.</w:t>
      </w:r>
    </w:p>
    <w:p w14:paraId="12CC91C2" w14:textId="51F969E4" w:rsidR="007D0B10" w:rsidRDefault="00CC13A3" w:rsidP="00CC13A3">
      <w:r w:rsidRPr="00EA49B4">
        <w:t>Il ajouta de plus que</w:t>
      </w:r>
      <w:r w:rsidR="007D0B10">
        <w:t xml:space="preserve">, </w:t>
      </w:r>
      <w:r w:rsidRPr="00EA49B4">
        <w:t>le soir du même jour</w:t>
      </w:r>
      <w:r w:rsidR="007D0B10">
        <w:t>, M. </w:t>
      </w:r>
      <w:r w:rsidRPr="00EA49B4">
        <w:t>Falkland l</w:t>
      </w:r>
      <w:r w:rsidR="007D0B10">
        <w:t>’</w:t>
      </w:r>
      <w:r w:rsidRPr="00EA49B4">
        <w:t>avait fait venir dans la petite pièce attenant à la bibliothèque</w:t>
      </w:r>
      <w:r w:rsidR="007D0B10">
        <w:t xml:space="preserve">, </w:t>
      </w:r>
      <w:r w:rsidRPr="00EA49B4">
        <w:t>et lui avait commandé d</w:t>
      </w:r>
      <w:r w:rsidR="007D0B10">
        <w:t>’</w:t>
      </w:r>
      <w:r w:rsidRPr="00EA49B4">
        <w:t>apporter un marteau et des clous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 xml:space="preserve">ensuite </w:t>
      </w:r>
      <w:r w:rsidR="007D0B10">
        <w:t>M. </w:t>
      </w:r>
      <w:r w:rsidRPr="00EA49B4">
        <w:t>Falkland lui avait fait voir un coffre qui était dans la chambre</w:t>
      </w:r>
      <w:r w:rsidR="007D0B10">
        <w:t xml:space="preserve">, </w:t>
      </w:r>
      <w:r w:rsidRPr="00EA49B4">
        <w:t>dont la serrure et la garniture étaient brisées</w:t>
      </w:r>
      <w:r w:rsidR="007D0B10">
        <w:t xml:space="preserve">, </w:t>
      </w:r>
      <w:r w:rsidRPr="00EA49B4">
        <w:t>et lui avait recommandé de bien observer et de se rappeler ce qu</w:t>
      </w:r>
      <w:r w:rsidR="007D0B10">
        <w:t>’</w:t>
      </w:r>
      <w:r w:rsidRPr="00EA49B4">
        <w:t>il voyait</w:t>
      </w:r>
      <w:r w:rsidR="007D0B10">
        <w:t xml:space="preserve">, </w:t>
      </w:r>
      <w:r w:rsidRPr="00EA49B4">
        <w:t>mais de n</w:t>
      </w:r>
      <w:r w:rsidR="007D0B10">
        <w:t>’</w:t>
      </w:r>
      <w:r w:rsidRPr="00EA49B4">
        <w:t>en parler à personne</w:t>
      </w:r>
      <w:r w:rsidR="007D0B10">
        <w:t xml:space="preserve">. </w:t>
      </w:r>
      <w:r w:rsidRPr="00EA49B4">
        <w:t>Robert n</w:t>
      </w:r>
      <w:r w:rsidR="007D0B10">
        <w:t>’</w:t>
      </w:r>
      <w:r w:rsidRPr="00EA49B4">
        <w:t>avait pas su quel était l</w:t>
      </w:r>
      <w:r w:rsidR="007D0B10">
        <w:t>’</w:t>
      </w:r>
      <w:r w:rsidRPr="00EA49B4">
        <w:t>objet des ordres de son maître</w:t>
      </w:r>
      <w:r w:rsidR="007D0B10">
        <w:t xml:space="preserve"> ; </w:t>
      </w:r>
      <w:r w:rsidRPr="00EA49B4">
        <w:t>mais il n</w:t>
      </w:r>
      <w:r w:rsidR="007D0B10">
        <w:t>’</w:t>
      </w:r>
      <w:r w:rsidRPr="00EA49B4">
        <w:t>avait pas de doute que la garniture du coffre n</w:t>
      </w:r>
      <w:r w:rsidR="007D0B10">
        <w:t>’</w:t>
      </w:r>
      <w:r w:rsidRPr="00EA49B4">
        <w:t>eût été rompue et arrachée par l</w:t>
      </w:r>
      <w:r w:rsidR="007D0B10">
        <w:t>’</w:t>
      </w:r>
      <w:r w:rsidRPr="00EA49B4">
        <w:t>effet d</w:t>
      </w:r>
      <w:r w:rsidR="007D0B10">
        <w:t>’</w:t>
      </w:r>
      <w:r w:rsidRPr="00EA49B4">
        <w:t>un ciseau ou de quelque autre instrument pareil qu</w:t>
      </w:r>
      <w:r w:rsidR="007D0B10">
        <w:t>’</w:t>
      </w:r>
      <w:r w:rsidRPr="00EA49B4">
        <w:t>on avait glissé sous le couvercle de ce coffre pour le forcer</w:t>
      </w:r>
      <w:r w:rsidR="007D0B10">
        <w:t>.</w:t>
      </w:r>
    </w:p>
    <w:p w14:paraId="23D11D20" w14:textId="564929CF" w:rsidR="007D0B10" w:rsidRDefault="007D0B10" w:rsidP="00CC13A3">
      <w:r>
        <w:t>M. </w:t>
      </w:r>
      <w:r w:rsidR="00CC13A3" w:rsidRPr="00EA49B4">
        <w:t>Forester fit observer</w:t>
      </w:r>
      <w:r>
        <w:t xml:space="preserve">, </w:t>
      </w:r>
      <w:r w:rsidR="00CC13A3" w:rsidRPr="00EA49B4">
        <w:t>sur cette déposition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à l</w:t>
      </w:r>
      <w:r>
        <w:t>’</w:t>
      </w:r>
      <w:r w:rsidR="00CC13A3" w:rsidRPr="00EA49B4">
        <w:t>égard de ce qui s</w:t>
      </w:r>
      <w:r>
        <w:t>’</w:t>
      </w:r>
      <w:r w:rsidR="00CC13A3" w:rsidRPr="00EA49B4">
        <w:t>était passé le jour du feu</w:t>
      </w:r>
      <w:r>
        <w:t xml:space="preserve">, </w:t>
      </w:r>
      <w:r w:rsidR="00CC13A3" w:rsidRPr="00EA49B4">
        <w:t>elle paraissait</w:t>
      </w:r>
      <w:r>
        <w:t xml:space="preserve">, </w:t>
      </w:r>
      <w:r w:rsidR="00CC13A3" w:rsidRPr="00EA49B4">
        <w:t>à la vérité</w:t>
      </w:r>
      <w:r>
        <w:t xml:space="preserve">, </w:t>
      </w:r>
      <w:r w:rsidR="00CC13A3" w:rsidRPr="00EA49B4">
        <w:t>fournir de puissants motifs de soupçon</w:t>
      </w:r>
      <w:r>
        <w:t xml:space="preserve">, </w:t>
      </w:r>
      <w:r w:rsidR="00CC13A3" w:rsidRPr="00EA49B4">
        <w:t>et que ce soupçon se trouvait singulièrement fortifié par les circonstances survenues depuis</w:t>
      </w:r>
      <w:r>
        <w:t xml:space="preserve"> ; </w:t>
      </w:r>
      <w:r w:rsidR="00CC13A3" w:rsidRPr="00EA49B4">
        <w:t>que</w:t>
      </w:r>
      <w:r>
        <w:t xml:space="preserve">, </w:t>
      </w:r>
      <w:r w:rsidR="00CC13A3" w:rsidRPr="00EA49B4">
        <w:t>néanmoins</w:t>
      </w:r>
      <w:r>
        <w:t xml:space="preserve">, </w:t>
      </w:r>
      <w:r w:rsidR="00CC13A3" w:rsidRPr="00EA49B4">
        <w:t>comme il ne fallait négliger aucun des moyens propres à éclaircir la vérité</w:t>
      </w:r>
      <w:r>
        <w:t xml:space="preserve">, </w:t>
      </w:r>
      <w:r w:rsidR="00CC13A3" w:rsidRPr="00EA49B4">
        <w:t>il proposait de visiter mes malles</w:t>
      </w:r>
      <w:r>
        <w:t xml:space="preserve">, </w:t>
      </w:r>
      <w:r w:rsidR="00CC13A3" w:rsidRPr="00EA49B4">
        <w:t>pour voir si on n</w:t>
      </w:r>
      <w:r>
        <w:t>’</w:t>
      </w:r>
      <w:r w:rsidR="00CC13A3" w:rsidRPr="00EA49B4">
        <w:t>y trouverait pas d</w:t>
      </w:r>
      <w:r>
        <w:t>’</w:t>
      </w:r>
      <w:r w:rsidR="00CC13A3" w:rsidRPr="00EA49B4">
        <w:t>indices propres à confirmer l</w:t>
      </w:r>
      <w:r>
        <w:t>’</w:t>
      </w:r>
      <w:r w:rsidR="00CC13A3" w:rsidRPr="00EA49B4">
        <w:t>accusation</w:t>
      </w:r>
      <w:r>
        <w:t> ; M. </w:t>
      </w:r>
      <w:r w:rsidR="00CC13A3" w:rsidRPr="00EA49B4">
        <w:t>Falkland traita fort légèrement cette idée</w:t>
      </w:r>
      <w:r>
        <w:t xml:space="preserve">, </w:t>
      </w:r>
      <w:r w:rsidR="00CC13A3" w:rsidRPr="00EA49B4">
        <w:t>en disant que</w:t>
      </w:r>
      <w:r>
        <w:t xml:space="preserve">, </w:t>
      </w:r>
      <w:r w:rsidR="00CC13A3" w:rsidRPr="00EA49B4">
        <w:t>si j</w:t>
      </w:r>
      <w:r>
        <w:t>’</w:t>
      </w:r>
      <w:r w:rsidR="00CC13A3" w:rsidRPr="00EA49B4">
        <w:t>étais le voleur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avais sans doute pris mes précautions pour ne pas laisser subsister contre moi des preuves aussi palpables</w:t>
      </w:r>
      <w:r>
        <w:t>. M. </w:t>
      </w:r>
      <w:r w:rsidR="00CC13A3" w:rsidRPr="00EA49B4">
        <w:t>Forester répliqua que</w:t>
      </w:r>
      <w:r>
        <w:t xml:space="preserve">, </w:t>
      </w:r>
      <w:r w:rsidR="00CC13A3" w:rsidRPr="00EA49B4">
        <w:t>dans les actions et la conduite des hommes</w:t>
      </w:r>
      <w:r>
        <w:t xml:space="preserve">, </w:t>
      </w:r>
      <w:r w:rsidR="00CC13A3" w:rsidRPr="00EA49B4">
        <w:t>la conjecture la plus raisonnable ne se trouvait pas toujours réalisée</w:t>
      </w:r>
      <w:r>
        <w:t xml:space="preserve">, </w:t>
      </w:r>
      <w:r w:rsidR="00CC13A3" w:rsidRPr="00EA49B4">
        <w:t>et il donna ordre d</w:t>
      </w:r>
      <w:r>
        <w:t>’</w:t>
      </w:r>
      <w:r w:rsidR="00CC13A3" w:rsidRPr="00EA49B4">
        <w:t>apporter mes malles dans la bibliothèque</w:t>
      </w:r>
      <w:r>
        <w:t xml:space="preserve">. </w:t>
      </w:r>
      <w:r w:rsidR="00CC13A3" w:rsidRPr="00EA49B4">
        <w:t>Les deux premières qu</w:t>
      </w:r>
      <w:r>
        <w:t>’</w:t>
      </w:r>
      <w:r w:rsidR="00CC13A3" w:rsidRPr="00EA49B4">
        <w:t>on ouvrit ne contenaient rien qui pût faire preuve contre moi</w:t>
      </w:r>
      <w:r>
        <w:t xml:space="preserve"> ; </w:t>
      </w:r>
      <w:r w:rsidR="00CC13A3" w:rsidRPr="00EA49B4">
        <w:t>mais dans la troisième on trouva une montre et plusieurs bijoux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 xml:space="preserve">on reconnut aussitôt pour </w:t>
      </w:r>
      <w:r w:rsidR="00CC13A3" w:rsidRPr="00EA49B4">
        <w:lastRenderedPageBreak/>
        <w:t xml:space="preserve">appartenir à </w:t>
      </w:r>
      <w:r>
        <w:t>M. </w:t>
      </w:r>
      <w:r w:rsidR="00CC13A3" w:rsidRPr="00EA49B4">
        <w:t>Falkland</w:t>
      </w:r>
      <w:r>
        <w:t xml:space="preserve">. </w:t>
      </w:r>
      <w:r w:rsidR="00CC13A3" w:rsidRPr="00EA49B4">
        <w:t>Un témoignage aussi décisif en apparence excita parmi tous les assistants une émotion de surprise pénible</w:t>
      </w:r>
      <w:r>
        <w:t xml:space="preserve"> ; </w:t>
      </w:r>
      <w:r w:rsidR="00CC13A3" w:rsidRPr="00EA49B4">
        <w:t>mais personne ne fit paraître autant d</w:t>
      </w:r>
      <w:r>
        <w:t>’</w:t>
      </w:r>
      <w:r w:rsidR="00CC13A3" w:rsidRPr="00EA49B4">
        <w:t xml:space="preserve">étonnement que </w:t>
      </w:r>
      <w:r>
        <w:t>M. </w:t>
      </w:r>
      <w:r w:rsidR="00CC13A3" w:rsidRPr="00EA49B4">
        <w:t>Falkland</w:t>
      </w:r>
      <w:r>
        <w:t xml:space="preserve">. </w:t>
      </w:r>
      <w:r w:rsidR="00CC13A3" w:rsidRPr="00EA49B4">
        <w:t>Il aurait dû sembler improbable que j</w:t>
      </w:r>
      <w:r>
        <w:t>’</w:t>
      </w:r>
      <w:r w:rsidR="00CC13A3" w:rsidRPr="00EA49B4">
        <w:t>eusse laissé ainsi les objets volés</w:t>
      </w:r>
      <w:r>
        <w:t xml:space="preserve"> ; </w:t>
      </w:r>
      <w:r w:rsidR="00CC13A3" w:rsidRPr="00EA49B4">
        <w:t>mais on l</w:t>
      </w:r>
      <w:r>
        <w:t>’</w:t>
      </w:r>
      <w:r w:rsidR="00CC13A3" w:rsidRPr="00EA49B4">
        <w:t>expliqua en disant qu</w:t>
      </w:r>
      <w:r>
        <w:t>’</w:t>
      </w:r>
      <w:r w:rsidR="00CC13A3" w:rsidRPr="00EA49B4">
        <w:t>aucune cachette ne pouvait être plus sûre</w:t>
      </w:r>
      <w:r>
        <w:t xml:space="preserve">, </w:t>
      </w:r>
      <w:r w:rsidR="00CC13A3" w:rsidRPr="00EA49B4">
        <w:t xml:space="preserve">et </w:t>
      </w:r>
      <w:r>
        <w:t>M. </w:t>
      </w:r>
      <w:r w:rsidR="00CC13A3" w:rsidRPr="00EA49B4">
        <w:t>Forester fit observer que je pouvais bien avoir jugé plus facile de m</w:t>
      </w:r>
      <w:r>
        <w:t>’</w:t>
      </w:r>
      <w:r w:rsidR="00CC13A3" w:rsidRPr="00EA49B4">
        <w:t>approprier les objets en les laissant après moi qu</w:t>
      </w:r>
      <w:r>
        <w:t>’</w:t>
      </w:r>
      <w:r w:rsidR="00CC13A3" w:rsidRPr="00EA49B4">
        <w:t>en les emportant dans ma fuite précipitée</w:t>
      </w:r>
      <w:r>
        <w:t>.</w:t>
      </w:r>
    </w:p>
    <w:p w14:paraId="33596002" w14:textId="77777777" w:rsidR="007D0B10" w:rsidRDefault="00CC13A3" w:rsidP="00CC13A3">
      <w:r w:rsidRPr="00EA49B4">
        <w:t>Je crus alors devoir répondre qu</w:t>
      </w:r>
      <w:r w:rsidR="007D0B10">
        <w:t>’</w:t>
      </w:r>
      <w:r w:rsidRPr="00EA49B4">
        <w:t>il était bien extraordinaire que j</w:t>
      </w:r>
      <w:r w:rsidR="007D0B10">
        <w:t>’</w:t>
      </w:r>
      <w:r w:rsidRPr="00EA49B4">
        <w:t>eusse indiqué moi-même le lieu où j</w:t>
      </w:r>
      <w:r w:rsidR="007D0B10">
        <w:t>’</w:t>
      </w:r>
      <w:r w:rsidRPr="00EA49B4">
        <w:t>avais recelé mon larcin</w:t>
      </w:r>
      <w:r w:rsidR="007D0B10">
        <w:t xml:space="preserve">, </w:t>
      </w:r>
      <w:r w:rsidRPr="00EA49B4">
        <w:t>et je réclamai une interprétation impartiale de ma conduite</w:t>
      </w:r>
      <w:r w:rsidR="007D0B10">
        <w:t>.</w:t>
      </w:r>
    </w:p>
    <w:p w14:paraId="4D1B970F" w14:textId="5678492F" w:rsidR="007D0B10" w:rsidRDefault="00CC13A3" w:rsidP="00CC13A3">
      <w:r w:rsidRPr="00EA49B4">
        <w:t>Cette insinuation contre l</w:t>
      </w:r>
      <w:r w:rsidR="007D0B10">
        <w:t>’</w:t>
      </w:r>
      <w:r w:rsidRPr="00EA49B4">
        <w:t xml:space="preserve">impartialité de </w:t>
      </w:r>
      <w:r w:rsidR="007D0B10">
        <w:t>M. </w:t>
      </w:r>
      <w:r w:rsidRPr="00EA49B4">
        <w:t>Forester le fit rougir de colère</w:t>
      </w:r>
      <w:r w:rsidR="007D0B10">
        <w:t>.</w:t>
      </w:r>
    </w:p>
    <w:p w14:paraId="308DCF58" w14:textId="06C4F5EF" w:rsidR="00CC13A3" w:rsidRPr="00EA49B4" w:rsidRDefault="007D0B10" w:rsidP="00CC13A3">
      <w:r>
        <w:t>« </w:t>
      </w:r>
      <w:r w:rsidR="00CC13A3" w:rsidRPr="00EA49B4">
        <w:t>L</w:t>
      </w:r>
      <w:r>
        <w:t>’</w:t>
      </w:r>
      <w:r w:rsidR="00CC13A3" w:rsidRPr="00EA49B4">
        <w:t>impartialité</w:t>
      </w:r>
      <w:r>
        <w:t xml:space="preserve"> ! </w:t>
      </w:r>
      <w:r w:rsidR="00CC13A3" w:rsidRPr="00EA49B4">
        <w:t>jeune homme</w:t>
      </w:r>
      <w:r>
        <w:t xml:space="preserve">, </w:t>
      </w:r>
      <w:r w:rsidR="00CC13A3" w:rsidRPr="00EA49B4">
        <w:t>dit-il</w:t>
      </w:r>
      <w:r>
        <w:t xml:space="preserve">, </w:t>
      </w:r>
      <w:r w:rsidR="00CC13A3" w:rsidRPr="00EA49B4">
        <w:t>vous l</w:t>
      </w:r>
      <w:r>
        <w:t>’</w:t>
      </w:r>
      <w:r w:rsidR="00CC13A3" w:rsidRPr="00EA49B4">
        <w:t>obtiendrez de moi assurément</w:t>
      </w:r>
      <w:r>
        <w:t xml:space="preserve">. </w:t>
      </w:r>
      <w:r w:rsidR="00CC13A3" w:rsidRPr="00EA49B4">
        <w:t>Dieu veuille qu</w:t>
      </w:r>
      <w:r>
        <w:t>’</w:t>
      </w:r>
      <w:r w:rsidR="00CC13A3" w:rsidRPr="00EA49B4">
        <w:t>elle vous soit favorable</w:t>
      </w:r>
      <w:r>
        <w:t xml:space="preserve">. </w:t>
      </w:r>
      <w:r w:rsidR="00CC13A3" w:rsidRPr="00EA49B4">
        <w:t>Dites tout ce que vous voudrez pour votre défense</w:t>
      </w:r>
      <w:r>
        <w:t xml:space="preserve">. </w:t>
      </w:r>
      <w:r w:rsidR="00CC13A3" w:rsidRPr="00EA49B4">
        <w:t>Vous espérez nous persuader de votre innocence</w:t>
      </w:r>
      <w:r>
        <w:t xml:space="preserve">, </w:t>
      </w:r>
      <w:r w:rsidR="00CC13A3" w:rsidRPr="00EA49B4">
        <w:t>parce que vous n</w:t>
      </w:r>
      <w:r>
        <w:t>’</w:t>
      </w:r>
      <w:r w:rsidR="00CC13A3" w:rsidRPr="00EA49B4">
        <w:t>avez pas emporté ces objets</w:t>
      </w:r>
      <w:r>
        <w:t xml:space="preserve"> ; </w:t>
      </w:r>
      <w:r w:rsidR="00CC13A3" w:rsidRPr="00EA49B4">
        <w:t>mais l</w:t>
      </w:r>
      <w:r>
        <w:t>’</w:t>
      </w:r>
      <w:r w:rsidR="00CC13A3" w:rsidRPr="00EA49B4">
        <w:t>argent a disparu</w:t>
      </w:r>
      <w:r>
        <w:t xml:space="preserve"> : </w:t>
      </w:r>
      <w:r w:rsidR="00CC13A3" w:rsidRPr="00EA49B4">
        <w:t>où est-il</w:t>
      </w:r>
      <w:r>
        <w:t xml:space="preserve"> ? </w:t>
      </w:r>
      <w:r w:rsidR="00CC13A3" w:rsidRPr="00EA49B4">
        <w:t>Nous ne pouvons rendre raison des inconséquences et des imprudences d</w:t>
      </w:r>
      <w:r>
        <w:t>’</w:t>
      </w:r>
      <w:r w:rsidR="00CC13A3" w:rsidRPr="00EA49B4">
        <w:t>un homme dont l</w:t>
      </w:r>
      <w:r>
        <w:t>’</w:t>
      </w:r>
      <w:r w:rsidR="00CC13A3" w:rsidRPr="00EA49B4">
        <w:t>esprit est troublé par la conscience de son crime</w:t>
      </w:r>
      <w:r>
        <w:t xml:space="preserve">. </w:t>
      </w:r>
      <w:r w:rsidR="00CC13A3" w:rsidRPr="00EA49B4">
        <w:t>Vous dites que c</w:t>
      </w:r>
      <w:r>
        <w:t>’</w:t>
      </w:r>
      <w:r w:rsidR="00CC13A3" w:rsidRPr="00EA49B4">
        <w:t>est vous qui avez indiqué vous-même ces malles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extraordinaire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presque de la démence</w:t>
      </w:r>
      <w:r>
        <w:t xml:space="preserve"> ; </w:t>
      </w:r>
      <w:r w:rsidR="00CC13A3" w:rsidRPr="00EA49B4">
        <w:t>mais à quoi servent les conjectures</w:t>
      </w:r>
      <w:r>
        <w:t xml:space="preserve">, </w:t>
      </w:r>
      <w:r w:rsidR="00CC13A3" w:rsidRPr="00EA49B4">
        <w:t>en présence de faits incontestables</w:t>
      </w:r>
      <w:r>
        <w:t xml:space="preserve"> ? </w:t>
      </w:r>
      <w:r w:rsidR="00CC13A3" w:rsidRPr="00EA49B4">
        <w:t>Voilà les malles</w:t>
      </w:r>
      <w:r>
        <w:t xml:space="preserve">, </w:t>
      </w:r>
      <w:r w:rsidR="00CC13A3" w:rsidRPr="00EA49B4">
        <w:t>monsieur</w:t>
      </w:r>
      <w:r>
        <w:t xml:space="preserve"> ; </w:t>
      </w:r>
      <w:r w:rsidR="00CC13A3" w:rsidRPr="00EA49B4">
        <w:t>seul vous saviez où elles étaient</w:t>
      </w:r>
      <w:r>
        <w:t xml:space="preserve">, </w:t>
      </w:r>
      <w:r w:rsidR="00CC13A3" w:rsidRPr="00EA49B4">
        <w:t>seul vous en aviez les clefs</w:t>
      </w:r>
      <w:r>
        <w:t xml:space="preserve">. </w:t>
      </w:r>
      <w:r w:rsidR="00CC13A3" w:rsidRPr="00EA49B4">
        <w:t>Dites-nous comment elles contiennent cette montre et ces bijoux</w:t>
      </w:r>
      <w:r>
        <w:t>. »</w:t>
      </w:r>
    </w:p>
    <w:p w14:paraId="3E7D176B" w14:textId="77777777" w:rsidR="007D0B10" w:rsidRDefault="00CC13A3" w:rsidP="00CC13A3">
      <w:r w:rsidRPr="00EA49B4">
        <w:t>J</w:t>
      </w:r>
      <w:r w:rsidR="007D0B10">
        <w:t>’</w:t>
      </w:r>
      <w:r w:rsidRPr="00EA49B4">
        <w:t>étais muet</w:t>
      </w:r>
      <w:r w:rsidR="007D0B10">
        <w:t>.</w:t>
      </w:r>
    </w:p>
    <w:p w14:paraId="51758003" w14:textId="0F09F313" w:rsidR="007D0B10" w:rsidRDefault="00CC13A3" w:rsidP="00CC13A3">
      <w:r w:rsidRPr="00EA49B4">
        <w:lastRenderedPageBreak/>
        <w:t>Le reste des spectateurs ne voyait autre chose en moi qu</w:t>
      </w:r>
      <w:r w:rsidR="007D0B10">
        <w:t>’</w:t>
      </w:r>
      <w:r w:rsidRPr="00EA49B4">
        <w:t>un coupable surpris et convaincu</w:t>
      </w:r>
      <w:r w:rsidR="007D0B10">
        <w:t xml:space="preserve"> ; </w:t>
      </w:r>
      <w:r w:rsidRPr="00EA49B4">
        <w:t>mais de tous ceux qui étaient présents à cette scène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dans la réalité</w:t>
      </w:r>
      <w:r w:rsidR="007D0B10">
        <w:t xml:space="preserve">, </w:t>
      </w:r>
      <w:r w:rsidRPr="00EA49B4">
        <w:t>le plus embarrassé de deviner où devait aboutir cet enchaînement d</w:t>
      </w:r>
      <w:r w:rsidR="007D0B10">
        <w:t>’</w:t>
      </w:r>
      <w:r w:rsidRPr="00EA49B4">
        <w:t>étranges événements</w:t>
      </w:r>
      <w:r w:rsidR="007D0B10">
        <w:t xml:space="preserve">, </w:t>
      </w:r>
      <w:r w:rsidRPr="00EA49B4">
        <w:t>et personne n</w:t>
      </w:r>
      <w:r w:rsidR="007D0B10">
        <w:t>’</w:t>
      </w:r>
      <w:r w:rsidRPr="00EA49B4">
        <w:t>avait l</w:t>
      </w:r>
      <w:r w:rsidR="007D0B10">
        <w:t>’</w:t>
      </w:r>
      <w:r w:rsidRPr="00EA49B4">
        <w:t>air plus stupéfait et plus interdit à chaque mot qui se disait</w:t>
      </w:r>
      <w:r w:rsidR="007D0B10">
        <w:t xml:space="preserve">. </w:t>
      </w:r>
      <w:r w:rsidRPr="00EA49B4">
        <w:t>Cependant l</w:t>
      </w:r>
      <w:r w:rsidR="007D0B10">
        <w:t>’</w:t>
      </w:r>
      <w:r w:rsidRPr="00EA49B4">
        <w:t>horreur et l</w:t>
      </w:r>
      <w:r w:rsidR="007D0B10">
        <w:t>’</w:t>
      </w:r>
      <w:r w:rsidRPr="00EA49B4">
        <w:t>indignation l</w:t>
      </w:r>
      <w:r w:rsidR="007D0B10">
        <w:t>’</w:t>
      </w:r>
      <w:r w:rsidRPr="00EA49B4">
        <w:t>emportaient alternativement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abord je ne pus m</w:t>
      </w:r>
      <w:r w:rsidR="007D0B10">
        <w:t>’</w:t>
      </w:r>
      <w:r w:rsidRPr="00EA49B4">
        <w:t xml:space="preserve">empêcher de faire à plusieurs fois des efforts pour interrompre </w:t>
      </w:r>
      <w:r w:rsidR="007D0B10">
        <w:t>M. </w:t>
      </w:r>
      <w:r w:rsidRPr="00EA49B4">
        <w:t>Falkland</w:t>
      </w:r>
      <w:r w:rsidR="007D0B10">
        <w:t xml:space="preserve"> ; </w:t>
      </w:r>
      <w:r w:rsidRPr="00EA49B4">
        <w:t xml:space="preserve">mais je fus toujours arrêté par </w:t>
      </w:r>
      <w:r w:rsidR="007D0B10">
        <w:t>M. </w:t>
      </w:r>
      <w:r w:rsidRPr="00EA49B4">
        <w:t>Forester</w:t>
      </w:r>
      <w:r w:rsidR="007D0B10">
        <w:t xml:space="preserve">, </w:t>
      </w:r>
      <w:r w:rsidRPr="00EA49B4">
        <w:t>et je sentis alors combien il importait à ma tranquillité future de rassembler toutes les facultés de mon âme pour repousser l</w:t>
      </w:r>
      <w:r w:rsidR="007D0B10">
        <w:t>’</w:t>
      </w:r>
      <w:r w:rsidRPr="00EA49B4">
        <w:t>accusation et établir mon innocence</w:t>
      </w:r>
      <w:r w:rsidR="007D0B10">
        <w:t>.</w:t>
      </w:r>
    </w:p>
    <w:p w14:paraId="1F088160" w14:textId="31221489" w:rsidR="007D0B10" w:rsidRDefault="00CC13A3" w:rsidP="00CC13A3">
      <w:r w:rsidRPr="00EA49B4">
        <w:t>Tout ce qu</w:t>
      </w:r>
      <w:r w:rsidR="007D0B10">
        <w:t>’</w:t>
      </w:r>
      <w:r w:rsidRPr="00EA49B4">
        <w:t>il était possible de produire contre moi étant sous les yeux de l</w:t>
      </w:r>
      <w:r w:rsidR="007D0B10">
        <w:t>’</w:t>
      </w:r>
      <w:r w:rsidRPr="00EA49B4">
        <w:t>assemblée</w:t>
      </w:r>
      <w:r w:rsidR="007D0B10">
        <w:t>, M. </w:t>
      </w:r>
      <w:r w:rsidRPr="00EA49B4">
        <w:t>Forester</w:t>
      </w:r>
      <w:r w:rsidR="007D0B10">
        <w:t xml:space="preserve">, </w:t>
      </w:r>
      <w:r w:rsidRPr="00EA49B4">
        <w:t>tournant vers moi un regard plein de douleur et de pitié</w:t>
      </w:r>
      <w:r w:rsidR="007D0B10">
        <w:t xml:space="preserve">, </w:t>
      </w:r>
      <w:r w:rsidRPr="00EA49B4">
        <w:t>me dit que</w:t>
      </w:r>
      <w:r w:rsidR="007D0B10">
        <w:t xml:space="preserve">, </w:t>
      </w:r>
      <w:r w:rsidRPr="00EA49B4">
        <w:t>si j</w:t>
      </w:r>
      <w:r w:rsidR="007D0B10">
        <w:t>’</w:t>
      </w:r>
      <w:r w:rsidRPr="00EA49B4">
        <w:t>avais quelque chose à alléguer pour ma défense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le moment de le faire</w:t>
      </w:r>
      <w:r w:rsidR="007D0B10">
        <w:t xml:space="preserve">. </w:t>
      </w:r>
      <w:r w:rsidRPr="00EA49B4">
        <w:t>Sur cette invitation</w:t>
      </w:r>
      <w:r w:rsidR="007D0B10">
        <w:t xml:space="preserve">, </w:t>
      </w:r>
      <w:r w:rsidRPr="00EA49B4">
        <w:t>je pris la parole à peu près en ces termes</w:t>
      </w:r>
      <w:r w:rsidR="007D0B10">
        <w:t> :</w:t>
      </w:r>
    </w:p>
    <w:p w14:paraId="646FA1F2" w14:textId="23BCDA1E" w:rsidR="00CC13A3" w:rsidRPr="00EA49B4" w:rsidRDefault="007D0B10" w:rsidP="00CC13A3">
      <w:r>
        <w:t>« </w:t>
      </w:r>
      <w:r w:rsidR="00CC13A3" w:rsidRPr="00EA49B4">
        <w:t>Je suis innocent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en vain que les circonstances semblent s</w:t>
      </w:r>
      <w:r>
        <w:t>’</w:t>
      </w:r>
      <w:r w:rsidR="00CC13A3" w:rsidRPr="00EA49B4">
        <w:t>accumuler contre moi</w:t>
      </w:r>
      <w:r>
        <w:t xml:space="preserve">. </w:t>
      </w:r>
      <w:r w:rsidR="00CC13A3" w:rsidRPr="00EA49B4">
        <w:t>Il n</w:t>
      </w:r>
      <w:r>
        <w:t>’</w:t>
      </w:r>
      <w:r w:rsidR="00CC13A3" w:rsidRPr="00EA49B4">
        <w:t>y a personne au monde moins capable que je ne le suis de la chose dont on m</w:t>
      </w:r>
      <w:r>
        <w:t>’</w:t>
      </w:r>
      <w:r w:rsidR="00CC13A3" w:rsidRPr="00EA49B4">
        <w:t>accuse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en appelle à mon cœur</w:t>
      </w:r>
      <w:r>
        <w:t xml:space="preserve"> ; </w:t>
      </w:r>
      <w:r w:rsidR="00CC13A3" w:rsidRPr="00EA49B4">
        <w:t>j</w:t>
      </w:r>
      <w:r>
        <w:t>’</w:t>
      </w:r>
      <w:r w:rsidR="00CC13A3" w:rsidRPr="00EA49B4">
        <w:t>en appelle à l</w:t>
      </w:r>
      <w:r>
        <w:t>’</w:t>
      </w:r>
      <w:r w:rsidR="00CC13A3" w:rsidRPr="00EA49B4">
        <w:t>innocence peinte sur mon visage</w:t>
      </w:r>
      <w:r>
        <w:t xml:space="preserve"> ; </w:t>
      </w:r>
      <w:r w:rsidR="00CC13A3" w:rsidRPr="00EA49B4">
        <w:t>j</w:t>
      </w:r>
      <w:r>
        <w:t>’</w:t>
      </w:r>
      <w:r w:rsidR="00CC13A3" w:rsidRPr="00EA49B4">
        <w:t>en appelle à tout ce qui est sorti de ma bouche jusqu</w:t>
      </w:r>
      <w:r>
        <w:t>’</w:t>
      </w:r>
      <w:r w:rsidR="00CC13A3" w:rsidRPr="00EA49B4">
        <w:t>à présent</w:t>
      </w:r>
      <w:r>
        <w:t>. »</w:t>
      </w:r>
    </w:p>
    <w:p w14:paraId="5D984FEF" w14:textId="77777777" w:rsidR="007D0B10" w:rsidRDefault="00CC13A3" w:rsidP="00CC13A3">
      <w:r w:rsidRPr="00EA49B4">
        <w:t>Je crus m</w:t>
      </w:r>
      <w:r w:rsidR="007D0B10">
        <w:t>’</w:t>
      </w:r>
      <w:r w:rsidRPr="00EA49B4">
        <w:t>apercevoir que la chaleur avec laquelle je m</w:t>
      </w:r>
      <w:r w:rsidR="007D0B10">
        <w:t>’</w:t>
      </w:r>
      <w:r w:rsidRPr="00EA49B4">
        <w:t>exprimais faisait impression sur tous ceux qui m</w:t>
      </w:r>
      <w:r w:rsidR="007D0B10">
        <w:t>’</w:t>
      </w:r>
      <w:r w:rsidRPr="00EA49B4">
        <w:t>écoutaient</w:t>
      </w:r>
      <w:r w:rsidR="007D0B10">
        <w:t xml:space="preserve"> ; </w:t>
      </w:r>
      <w:r w:rsidRPr="00EA49B4">
        <w:t>mais au même moment leurs yeux s</w:t>
      </w:r>
      <w:r w:rsidR="007D0B10">
        <w:t>’</w:t>
      </w:r>
      <w:r w:rsidRPr="00EA49B4">
        <w:t>étant reportés sur les effets exposés devant eux</w:t>
      </w:r>
      <w:r w:rsidR="007D0B10">
        <w:t xml:space="preserve">, </w:t>
      </w:r>
      <w:r w:rsidRPr="00EA49B4">
        <w:t>il se fit un changement dans leur visage</w:t>
      </w:r>
      <w:r w:rsidR="007D0B10">
        <w:t xml:space="preserve">. </w:t>
      </w:r>
      <w:r w:rsidRPr="00EA49B4">
        <w:t>Je continuai</w:t>
      </w:r>
      <w:r w:rsidR="007D0B10">
        <w:t> :</w:t>
      </w:r>
    </w:p>
    <w:p w14:paraId="2CF996F5" w14:textId="1011074D" w:rsidR="00CC13A3" w:rsidRPr="00EA49B4" w:rsidRDefault="007D0B10" w:rsidP="00CC13A3">
      <w:r>
        <w:lastRenderedPageBreak/>
        <w:t>« </w:t>
      </w:r>
      <w:r w:rsidR="00CC13A3" w:rsidRPr="00EA49B4">
        <w:t>J</w:t>
      </w:r>
      <w:r>
        <w:t>’</w:t>
      </w:r>
      <w:r w:rsidR="00CC13A3" w:rsidRPr="00EA49B4">
        <w:t>affirme encore quelque chose de plus</w:t>
      </w:r>
      <w:r>
        <w:t> ; M. </w:t>
      </w:r>
      <w:r w:rsidR="00CC13A3" w:rsidRPr="00EA49B4">
        <w:t>Falkland n</w:t>
      </w:r>
      <w:r>
        <w:t>’</w:t>
      </w:r>
      <w:r w:rsidR="00CC13A3" w:rsidRPr="00EA49B4">
        <w:t>est pas dans l</w:t>
      </w:r>
      <w:r>
        <w:t>’</w:t>
      </w:r>
      <w:r w:rsidR="00CC13A3" w:rsidRPr="00EA49B4">
        <w:t>erreur</w:t>
      </w:r>
      <w:r>
        <w:t xml:space="preserve"> ; </w:t>
      </w:r>
      <w:r w:rsidR="00CC13A3" w:rsidRPr="00EA49B4">
        <w:t>il sait parfaitement que je suis innocent</w:t>
      </w:r>
      <w:r>
        <w:t>. »</w:t>
      </w:r>
    </w:p>
    <w:p w14:paraId="17B674E0" w14:textId="73A93F46" w:rsidR="007D0B10" w:rsidRDefault="00CC13A3" w:rsidP="00CC13A3">
      <w:r w:rsidRPr="00EA49B4">
        <w:t>À peine ces derniers mots furent-ils proférés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un cri général d</w:t>
      </w:r>
      <w:r w:rsidR="007D0B10">
        <w:t>’</w:t>
      </w:r>
      <w:r w:rsidRPr="00EA49B4">
        <w:t>indignation s</w:t>
      </w:r>
      <w:r w:rsidR="007D0B10">
        <w:t>’</w:t>
      </w:r>
      <w:r w:rsidRPr="00EA49B4">
        <w:t>éleva de tous les coins de la salle</w:t>
      </w:r>
      <w:r w:rsidR="007D0B10">
        <w:t>. M. </w:t>
      </w:r>
      <w:r w:rsidRPr="00EA49B4">
        <w:t>Forester</w:t>
      </w:r>
      <w:r w:rsidR="007D0B10">
        <w:t xml:space="preserve">, </w:t>
      </w:r>
      <w:r w:rsidRPr="00EA49B4">
        <w:t>se tournant vers moi de l</w:t>
      </w:r>
      <w:r w:rsidR="007D0B10">
        <w:t>’</w:t>
      </w:r>
      <w:r w:rsidRPr="00EA49B4">
        <w:t>air le plus sévère</w:t>
      </w:r>
      <w:r w:rsidR="007D0B10">
        <w:t> :</w:t>
      </w:r>
    </w:p>
    <w:p w14:paraId="3B715165" w14:textId="77777777" w:rsidR="007D0B10" w:rsidRDefault="007D0B10" w:rsidP="00CC13A3">
      <w:r>
        <w:t>« </w:t>
      </w:r>
      <w:r w:rsidR="00CC13A3" w:rsidRPr="00EA49B4">
        <w:t>Jeune homme</w:t>
      </w:r>
      <w:r>
        <w:t xml:space="preserve">, </w:t>
      </w:r>
      <w:r w:rsidR="00CC13A3" w:rsidRPr="00EA49B4">
        <w:t>me dit-il</w:t>
      </w:r>
      <w:r>
        <w:t xml:space="preserve">, </w:t>
      </w:r>
      <w:r w:rsidR="00CC13A3" w:rsidRPr="00EA49B4">
        <w:t>prenez bien garde à ce que vous faites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le privilége de l</w:t>
      </w:r>
      <w:r>
        <w:t>’</w:t>
      </w:r>
      <w:r w:rsidR="00CC13A3" w:rsidRPr="00EA49B4">
        <w:t>accusé de dire tout ce qu</w:t>
      </w:r>
      <w:r>
        <w:t>’</w:t>
      </w:r>
      <w:r w:rsidR="00CC13A3" w:rsidRPr="00EA49B4">
        <w:t>il juge propre à sa défense</w:t>
      </w:r>
      <w:r>
        <w:t xml:space="preserve">, </w:t>
      </w:r>
      <w:r w:rsidR="00CC13A3" w:rsidRPr="00EA49B4">
        <w:t>et j</w:t>
      </w:r>
      <w:r>
        <w:t>’</w:t>
      </w:r>
      <w:r w:rsidR="00CC13A3" w:rsidRPr="00EA49B4">
        <w:t>aurai soin que vous jouissiez de ce privilége dans toute son étendue</w:t>
      </w:r>
      <w:r>
        <w:t xml:space="preserve"> ; </w:t>
      </w:r>
      <w:r w:rsidR="00CC13A3" w:rsidRPr="00EA49B4">
        <w:t>mais vous imaginez-vous que des assertions aussi impudentes et aussi insoutenables puissent tourner sous aucun rapport à votre avantage</w:t>
      </w:r>
      <w:r>
        <w:t> ?</w:t>
      </w:r>
    </w:p>
    <w:p w14:paraId="60D2488F" w14:textId="3486EE41" w:rsidR="007D0B10" w:rsidRDefault="007D0B10" w:rsidP="00CC13A3">
      <w:r>
        <w:t>— </w:t>
      </w:r>
      <w:r w:rsidR="00CC13A3" w:rsidRPr="00EA49B4">
        <w:t>Je vous rends grâce du plus profond de mon cœur</w:t>
      </w:r>
      <w:r>
        <w:t xml:space="preserve">, </w:t>
      </w:r>
      <w:r w:rsidR="00CC13A3" w:rsidRPr="00EA49B4">
        <w:t>lui répliquai-je</w:t>
      </w:r>
      <w:r>
        <w:t xml:space="preserve">, </w:t>
      </w:r>
      <w:r w:rsidR="00CC13A3" w:rsidRPr="00EA49B4">
        <w:t>de l</w:t>
      </w:r>
      <w:r>
        <w:t>’</w:t>
      </w:r>
      <w:r w:rsidR="00CC13A3" w:rsidRPr="00EA49B4">
        <w:t>avertissement que vous me donnez</w:t>
      </w:r>
      <w:r>
        <w:t xml:space="preserve"> ; </w:t>
      </w:r>
      <w:r w:rsidR="00CC13A3" w:rsidRPr="00EA49B4">
        <w:t>mais je sais ce que je fais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affirme ce que j</w:t>
      </w:r>
      <w:r>
        <w:t>’</w:t>
      </w:r>
      <w:r w:rsidR="00CC13A3" w:rsidRPr="00EA49B4">
        <w:t>ai avancé</w:t>
      </w:r>
      <w:r>
        <w:t xml:space="preserve">, </w:t>
      </w:r>
      <w:r w:rsidR="00CC13A3" w:rsidRPr="00EA49B4">
        <w:t>non-seulement parce qu</w:t>
      </w:r>
      <w:r>
        <w:t>’</w:t>
      </w:r>
      <w:r w:rsidR="00CC13A3" w:rsidRPr="00EA49B4">
        <w:t>il est de toute vérité</w:t>
      </w:r>
      <w:r>
        <w:t xml:space="preserve">, </w:t>
      </w:r>
      <w:r w:rsidR="00CC13A3" w:rsidRPr="00EA49B4">
        <w:t>mais parce qu</w:t>
      </w:r>
      <w:r>
        <w:t>’</w:t>
      </w:r>
      <w:r w:rsidR="00CC13A3" w:rsidRPr="00EA49B4">
        <w:t>il est inséparablement lié à ma défense</w:t>
      </w:r>
      <w:r>
        <w:t xml:space="preserve">. </w:t>
      </w:r>
      <w:r w:rsidR="00CC13A3" w:rsidRPr="00EA49B4">
        <w:t>Je suis accusé</w:t>
      </w:r>
      <w:r>
        <w:t xml:space="preserve">, </w:t>
      </w:r>
      <w:r w:rsidR="00CC13A3" w:rsidRPr="00EA49B4">
        <w:t>et l</w:t>
      </w:r>
      <w:r>
        <w:t>’</w:t>
      </w:r>
      <w:r w:rsidR="00CC13A3" w:rsidRPr="00EA49B4">
        <w:t>on me dira que je ne puis espérer d</w:t>
      </w:r>
      <w:r>
        <w:t>’</w:t>
      </w:r>
      <w:r w:rsidR="00CC13A3" w:rsidRPr="00EA49B4">
        <w:t>être cru sur une simple déclaration de mon innocence</w:t>
      </w:r>
      <w:r>
        <w:t xml:space="preserve"> ; </w:t>
      </w:r>
      <w:r w:rsidR="00CC13A3" w:rsidRPr="00EA49B4">
        <w:t>je n</w:t>
      </w:r>
      <w:r>
        <w:t>’</w:t>
      </w:r>
      <w:r w:rsidR="00CC13A3" w:rsidRPr="00EA49B4">
        <w:t>ai pas d</w:t>
      </w:r>
      <w:r>
        <w:t>’</w:t>
      </w:r>
      <w:r w:rsidR="00CC13A3" w:rsidRPr="00EA49B4">
        <w:t>autres témoins à produire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 xml:space="preserve">en appelle donc à </w:t>
      </w:r>
      <w:r>
        <w:t>M. </w:t>
      </w:r>
      <w:r w:rsidR="00CC13A3" w:rsidRPr="00EA49B4">
        <w:t>Falkland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son témoignage que j</w:t>
      </w:r>
      <w:r>
        <w:t>’</w:t>
      </w:r>
      <w:r w:rsidR="00CC13A3" w:rsidRPr="00EA49B4">
        <w:t>invoque</w:t>
      </w:r>
      <w:r>
        <w:t xml:space="preserve"> ; </w:t>
      </w:r>
      <w:r w:rsidR="00CC13A3" w:rsidRPr="00EA49B4">
        <w:t>je lui demande</w:t>
      </w:r>
      <w:r>
        <w:t> :</w:t>
      </w:r>
    </w:p>
    <w:p w14:paraId="494523B7" w14:textId="054C7287" w:rsidR="00CC13A3" w:rsidRPr="00EA49B4" w:rsidRDefault="007D0B10" w:rsidP="00CC13A3">
      <w:r>
        <w:t>« </w:t>
      </w:r>
      <w:r w:rsidR="00CC13A3" w:rsidRPr="00EA49B4">
        <w:t>Ne vous êtes-vous pas vanté à moi en particulier que vous aviez le pouvoir de me perdre</w:t>
      </w:r>
      <w:r>
        <w:t xml:space="preserve"> ? </w:t>
      </w:r>
      <w:r w:rsidR="00CC13A3" w:rsidRPr="00EA49B4">
        <w:t>Ne m</w:t>
      </w:r>
      <w:r>
        <w:t>’</w:t>
      </w:r>
      <w:r w:rsidR="00CC13A3" w:rsidRPr="00EA49B4">
        <w:t xml:space="preserve">avez-vous pas dit que </w:t>
      </w:r>
      <w:r w:rsidR="00CC13A3" w:rsidRPr="00182F5B">
        <w:rPr>
          <w:i/>
        </w:rPr>
        <w:t>dans ce cas j</w:t>
      </w:r>
      <w:r>
        <w:rPr>
          <w:i/>
        </w:rPr>
        <w:t>’</w:t>
      </w:r>
      <w:r w:rsidR="00CC13A3" w:rsidRPr="00182F5B">
        <w:rPr>
          <w:i/>
        </w:rPr>
        <w:t>aurais beau préparer une histoire</w:t>
      </w:r>
      <w:r>
        <w:rPr>
          <w:i/>
        </w:rPr>
        <w:t xml:space="preserve">, </w:t>
      </w:r>
      <w:r w:rsidR="00CC13A3" w:rsidRPr="00182F5B">
        <w:rPr>
          <w:i/>
        </w:rPr>
        <w:t>quelque plausible</w:t>
      </w:r>
      <w:r>
        <w:rPr>
          <w:i/>
        </w:rPr>
        <w:t xml:space="preserve">, </w:t>
      </w:r>
      <w:r w:rsidR="00CC13A3" w:rsidRPr="00182F5B">
        <w:rPr>
          <w:i/>
        </w:rPr>
        <w:t>quelque vraie même qu</w:t>
      </w:r>
      <w:r>
        <w:rPr>
          <w:i/>
        </w:rPr>
        <w:t>’</w:t>
      </w:r>
      <w:r w:rsidR="00CC13A3" w:rsidRPr="00182F5B">
        <w:rPr>
          <w:i/>
        </w:rPr>
        <w:t>elle pût être</w:t>
      </w:r>
      <w:r>
        <w:rPr>
          <w:i/>
        </w:rPr>
        <w:t xml:space="preserve">, </w:t>
      </w:r>
      <w:r w:rsidR="00CC13A3" w:rsidRPr="00182F5B">
        <w:rPr>
          <w:i/>
        </w:rPr>
        <w:t>vous sauriez bien faire en sorte que le monde entier m</w:t>
      </w:r>
      <w:r>
        <w:rPr>
          <w:i/>
        </w:rPr>
        <w:t>’</w:t>
      </w:r>
      <w:r w:rsidR="00CC13A3" w:rsidRPr="00182F5B">
        <w:rPr>
          <w:i/>
        </w:rPr>
        <w:t>eût en exécration comme un imposteur</w:t>
      </w:r>
      <w:r>
        <w:rPr>
          <w:i/>
        </w:rPr>
        <w:t xml:space="preserve"> ? </w:t>
      </w:r>
      <w:r w:rsidR="00CC13A3" w:rsidRPr="00EA49B4">
        <w:t>Ne sont-ce pas là vos propres termes</w:t>
      </w:r>
      <w:r>
        <w:t xml:space="preserve"> ? </w:t>
      </w:r>
      <w:r w:rsidR="00CC13A3" w:rsidRPr="00EA49B4">
        <w:t>N</w:t>
      </w:r>
      <w:r>
        <w:t>’</w:t>
      </w:r>
      <w:r w:rsidR="00CC13A3" w:rsidRPr="00EA49B4">
        <w:t xml:space="preserve">avez-vous pas ajouté </w:t>
      </w:r>
      <w:r w:rsidR="00CC13A3" w:rsidRPr="00182F5B">
        <w:rPr>
          <w:i/>
        </w:rPr>
        <w:t>que mon innocence ne me servirait à rien</w:t>
      </w:r>
      <w:r>
        <w:rPr>
          <w:i/>
        </w:rPr>
        <w:t xml:space="preserve">, </w:t>
      </w:r>
      <w:r w:rsidR="00CC13A3" w:rsidRPr="00182F5B">
        <w:rPr>
          <w:i/>
        </w:rPr>
        <w:t>et que vous vous ririez d</w:t>
      </w:r>
      <w:r>
        <w:rPr>
          <w:i/>
        </w:rPr>
        <w:t>’</w:t>
      </w:r>
      <w:r w:rsidR="00CC13A3" w:rsidRPr="00182F5B">
        <w:rPr>
          <w:i/>
        </w:rPr>
        <w:t>une si faible défense</w:t>
      </w:r>
      <w:r>
        <w:rPr>
          <w:i/>
        </w:rPr>
        <w:t xml:space="preserve"> ? </w:t>
      </w:r>
      <w:r w:rsidR="00CC13A3" w:rsidRPr="00EA49B4">
        <w:t>Je vous le demande</w:t>
      </w:r>
      <w:r>
        <w:t xml:space="preserve"> : </w:t>
      </w:r>
      <w:r w:rsidR="00CC13A3" w:rsidRPr="00EA49B4">
        <w:t>le matin même du jour de mon départ</w:t>
      </w:r>
      <w:r>
        <w:t xml:space="preserve">, </w:t>
      </w:r>
      <w:r w:rsidR="00CC13A3" w:rsidRPr="00EA49B4">
        <w:t>n</w:t>
      </w:r>
      <w:r>
        <w:t>’</w:t>
      </w:r>
      <w:r w:rsidR="00CC13A3" w:rsidRPr="00EA49B4">
        <w:t xml:space="preserve">avez-vous pas reçu de moi une lettre dans laquelle je vous demandais votre </w:t>
      </w:r>
      <w:r w:rsidR="00CC13A3" w:rsidRPr="00EA49B4">
        <w:lastRenderedPageBreak/>
        <w:t>consentement pour m</w:t>
      </w:r>
      <w:r>
        <w:t>’</w:t>
      </w:r>
      <w:r w:rsidR="00CC13A3" w:rsidRPr="00EA49B4">
        <w:t>en aller</w:t>
      </w:r>
      <w:r>
        <w:t xml:space="preserve"> ? </w:t>
      </w:r>
      <w:r w:rsidR="00CC13A3" w:rsidRPr="00EA49B4">
        <w:t>Aurais-je fait cette démarche si ma fuite eût été celle d</w:t>
      </w:r>
      <w:r>
        <w:t>’</w:t>
      </w:r>
      <w:r w:rsidR="00CC13A3" w:rsidRPr="00EA49B4">
        <w:t>un voleur</w:t>
      </w:r>
      <w:r>
        <w:t xml:space="preserve"> ? </w:t>
      </w:r>
      <w:r w:rsidR="00CC13A3" w:rsidRPr="00EA49B4">
        <w:t>Je défie qui que ce soit de concilier les expressions de ma lettre avec une telle accusation</w:t>
      </w:r>
      <w:r>
        <w:t xml:space="preserve"> ? </w:t>
      </w:r>
      <w:r w:rsidR="00CC13A3" w:rsidRPr="00EA49B4">
        <w:t xml:space="preserve">Aurais-je commencé par vous déclarer que </w:t>
      </w:r>
      <w:r w:rsidR="00CC13A3" w:rsidRPr="008A1497">
        <w:rPr>
          <w:i/>
        </w:rPr>
        <w:t>j</w:t>
      </w:r>
      <w:r>
        <w:rPr>
          <w:i/>
        </w:rPr>
        <w:t>’</w:t>
      </w:r>
      <w:r w:rsidR="00CC13A3" w:rsidRPr="008A1497">
        <w:rPr>
          <w:i/>
        </w:rPr>
        <w:t>avais formé le projet de quitter votre service</w:t>
      </w:r>
      <w:r>
        <w:rPr>
          <w:i/>
        </w:rPr>
        <w:t xml:space="preserve">, </w:t>
      </w:r>
      <w:r w:rsidR="00CC13A3" w:rsidRPr="00EA49B4">
        <w:t>si les motifs de ce projet eussent été tels que vous les supposez maintenant</w:t>
      </w:r>
      <w:r>
        <w:t xml:space="preserve"> ? </w:t>
      </w:r>
      <w:r w:rsidR="00CC13A3" w:rsidRPr="00EA49B4">
        <w:t xml:space="preserve">Aurais-je osé vous demander </w:t>
      </w:r>
      <w:r w:rsidR="00CC13A3" w:rsidRPr="008A1497">
        <w:rPr>
          <w:i/>
        </w:rPr>
        <w:t>pourquoi vous vouliez m</w:t>
      </w:r>
      <w:r>
        <w:rPr>
          <w:i/>
        </w:rPr>
        <w:t>’</w:t>
      </w:r>
      <w:r w:rsidR="00CC13A3" w:rsidRPr="008A1497">
        <w:rPr>
          <w:i/>
        </w:rPr>
        <w:t>assujettir à une punition éternelle</w:t>
      </w:r>
      <w:r>
        <w:rPr>
          <w:i/>
        </w:rPr>
        <w:t> ? »</w:t>
      </w:r>
    </w:p>
    <w:p w14:paraId="09FB2398" w14:textId="77777777" w:rsidR="007D0B10" w:rsidRDefault="00CC13A3" w:rsidP="00CC13A3">
      <w:r w:rsidRPr="00EA49B4">
        <w:t>En disant ceci</w:t>
      </w:r>
      <w:r w:rsidR="007D0B10">
        <w:t xml:space="preserve">, </w:t>
      </w:r>
      <w:r w:rsidRPr="00EA49B4">
        <w:t>je tirai de ma poche une copie de ma lettre</w:t>
      </w:r>
      <w:r w:rsidR="007D0B10">
        <w:t xml:space="preserve">, </w:t>
      </w:r>
      <w:r w:rsidRPr="00EA49B4">
        <w:t>et la posai sur la table</w:t>
      </w:r>
      <w:r w:rsidR="007D0B10">
        <w:t>.</w:t>
      </w:r>
    </w:p>
    <w:p w14:paraId="25741F7A" w14:textId="68C722DD" w:rsidR="00CC13A3" w:rsidRPr="00EA49B4" w:rsidRDefault="007D0B10" w:rsidP="00CC13A3">
      <w:r>
        <w:t>M. </w:t>
      </w:r>
      <w:r w:rsidR="00CC13A3" w:rsidRPr="00EA49B4">
        <w:t>Falkland ne fit aucune réponse à mes interpellations</w:t>
      </w:r>
      <w:r>
        <w:t>. M. </w:t>
      </w:r>
      <w:r w:rsidR="00CC13A3" w:rsidRPr="00EA49B4">
        <w:t>Forester se tourna vers lui</w:t>
      </w:r>
      <w:r>
        <w:t xml:space="preserve">, </w:t>
      </w:r>
      <w:r w:rsidR="00CC13A3" w:rsidRPr="00EA49B4">
        <w:t>en disant</w:t>
      </w:r>
      <w:r>
        <w:t> : « </w:t>
      </w:r>
      <w:r w:rsidR="00CC13A3" w:rsidRPr="00EA49B4">
        <w:t>Eh bien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que répondez-vous au défi que vous porte votre domestique</w:t>
      </w:r>
      <w:r>
        <w:t>. »</w:t>
      </w:r>
    </w:p>
    <w:p w14:paraId="72E848FC" w14:textId="7735E2B2" w:rsidR="00CC13A3" w:rsidRPr="00EA49B4" w:rsidRDefault="007D0B10" w:rsidP="00CC13A3">
      <w:r>
        <w:t>M. </w:t>
      </w:r>
      <w:r w:rsidR="00CC13A3" w:rsidRPr="00EA49B4">
        <w:t>Falkland répondit</w:t>
      </w:r>
      <w:r>
        <w:t> : « </w:t>
      </w:r>
      <w:r w:rsidR="00CC13A3" w:rsidRPr="00EA49B4">
        <w:t>Un pareil mode de défense ne mérite presque pas de réplique</w:t>
      </w:r>
      <w:r>
        <w:t xml:space="preserve"> ; </w:t>
      </w:r>
      <w:r w:rsidR="00CC13A3" w:rsidRPr="00EA49B4">
        <w:t>mais voici la mienne</w:t>
      </w:r>
      <w:r>
        <w:t xml:space="preserve"> : </w:t>
      </w:r>
      <w:r w:rsidR="00CC13A3" w:rsidRPr="00EA49B4">
        <w:t>Jamais je n</w:t>
      </w:r>
      <w:r>
        <w:t>’</w:t>
      </w:r>
      <w:r w:rsidR="00CC13A3" w:rsidRPr="00EA49B4">
        <w:t>ai eu cette conversation</w:t>
      </w:r>
      <w:r>
        <w:t xml:space="preserve"> ; </w:t>
      </w:r>
      <w:r w:rsidR="00CC13A3" w:rsidRPr="00EA49B4">
        <w:t>jamais je ne me suis servi de ces expressions</w:t>
      </w:r>
      <w:r>
        <w:t xml:space="preserve"> ; </w:t>
      </w:r>
      <w:r w:rsidR="00CC13A3" w:rsidRPr="00EA49B4">
        <w:t>jamais je n</w:t>
      </w:r>
      <w:r>
        <w:t>’</w:t>
      </w:r>
      <w:r w:rsidR="00CC13A3" w:rsidRPr="00EA49B4">
        <w:t>ai reçu cette lettre</w:t>
      </w:r>
      <w:r>
        <w:t xml:space="preserve">. </w:t>
      </w:r>
      <w:r w:rsidR="00CC13A3" w:rsidRPr="00EA49B4">
        <w:t>À coup sûr</w:t>
      </w:r>
      <w:r>
        <w:t xml:space="preserve">, </w:t>
      </w:r>
      <w:r w:rsidR="00CC13A3" w:rsidRPr="00EA49B4">
        <w:t>pour faire tomber une accusation</w:t>
      </w:r>
      <w:r>
        <w:t xml:space="preserve">, </w:t>
      </w:r>
      <w:r w:rsidR="00CC13A3" w:rsidRPr="00EA49B4">
        <w:t>il ne suffit pas au criminel de la repousser avec une grande volubilité de langue et une contenance intrépide</w:t>
      </w:r>
      <w:r>
        <w:t>. »</w:t>
      </w:r>
    </w:p>
    <w:p w14:paraId="14F8E4B0" w14:textId="49007327" w:rsidR="007D0B10" w:rsidRDefault="007D0B10" w:rsidP="00CC13A3">
      <w:r>
        <w:t>M. </w:t>
      </w:r>
      <w:r w:rsidR="00CC13A3" w:rsidRPr="00EA49B4">
        <w:t>Forester se tourna ensuite vers moi</w:t>
      </w:r>
      <w:r>
        <w:t>. « </w:t>
      </w:r>
      <w:r w:rsidR="00CC13A3" w:rsidRPr="00EA49B4">
        <w:t>Si c</w:t>
      </w:r>
      <w:r>
        <w:t>’</w:t>
      </w:r>
      <w:r w:rsidR="00CC13A3" w:rsidRPr="00EA49B4">
        <w:t>est sur la vraisemblance de vos assertions</w:t>
      </w:r>
      <w:r>
        <w:t xml:space="preserve">, </w:t>
      </w:r>
      <w:r w:rsidR="00CC13A3" w:rsidRPr="00EA49B4">
        <w:t>me dit-il</w:t>
      </w:r>
      <w:r>
        <w:t xml:space="preserve">, </w:t>
      </w:r>
      <w:r w:rsidR="00CC13A3" w:rsidRPr="00EA49B4">
        <w:t>que vous vous fondez pour votre justification</w:t>
      </w:r>
      <w:r>
        <w:t xml:space="preserve">, </w:t>
      </w:r>
      <w:r w:rsidR="00CC13A3" w:rsidRPr="00EA49B4">
        <w:t>il faut au moins faire en sorte qu</w:t>
      </w:r>
      <w:r>
        <w:t>’</w:t>
      </w:r>
      <w:r w:rsidR="00CC13A3" w:rsidRPr="00EA49B4">
        <w:t>elles soient conséquentes et qu</w:t>
      </w:r>
      <w:r>
        <w:t>’</w:t>
      </w:r>
      <w:r w:rsidR="00CC13A3" w:rsidRPr="00EA49B4">
        <w:t>elles répondent à tout</w:t>
      </w:r>
      <w:r>
        <w:t xml:space="preserve">. </w:t>
      </w:r>
      <w:r w:rsidR="00CC13A3" w:rsidRPr="00EA49B4">
        <w:t>Vous ne nous avez pas dit quelle était la cause de l</w:t>
      </w:r>
      <w:r>
        <w:t>’</w:t>
      </w:r>
      <w:r w:rsidR="00CC13A3" w:rsidRPr="00EA49B4">
        <w:t>inquiétude et de l</w:t>
      </w:r>
      <w:r>
        <w:t>’</w:t>
      </w:r>
      <w:r w:rsidR="00CC13A3" w:rsidRPr="00EA49B4">
        <w:t>embarras que Robert déclare avoir remarqués en vous</w:t>
      </w:r>
      <w:r>
        <w:t xml:space="preserve">, </w:t>
      </w:r>
      <w:r w:rsidR="00CC13A3" w:rsidRPr="00EA49B4">
        <w:t xml:space="preserve">pourquoi vous étiez si impatient de quitter le service de </w:t>
      </w:r>
      <w:r>
        <w:t>M. </w:t>
      </w:r>
      <w:r w:rsidR="00CC13A3" w:rsidRPr="00EA49B4">
        <w:t>Falkland</w:t>
      </w:r>
      <w:r>
        <w:t xml:space="preserve">, </w:t>
      </w:r>
      <w:r w:rsidR="00CC13A3" w:rsidRPr="00EA49B4">
        <w:t>et enfin</w:t>
      </w:r>
      <w:r>
        <w:t xml:space="preserve">, </w:t>
      </w:r>
      <w:r w:rsidR="00CC13A3" w:rsidRPr="00EA49B4">
        <w:t>comment il se fait qu</w:t>
      </w:r>
      <w:r>
        <w:t>’</w:t>
      </w:r>
      <w:r w:rsidR="00CC13A3" w:rsidRPr="00EA49B4">
        <w:t>une partie de ses effets se soient trouvés dans une de vos malles</w:t>
      </w:r>
      <w:r>
        <w:t>.</w:t>
      </w:r>
    </w:p>
    <w:p w14:paraId="191EF357" w14:textId="2A87F345" w:rsidR="007D0B10" w:rsidRDefault="007D0B10" w:rsidP="00CC13A3">
      <w:r>
        <w:lastRenderedPageBreak/>
        <w:t>— </w:t>
      </w:r>
      <w:r w:rsidR="00CC13A3" w:rsidRPr="00EA49B4">
        <w:t>Toutes ces circonstances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sont vraies</w:t>
      </w:r>
      <w:r>
        <w:t xml:space="preserve">, </w:t>
      </w:r>
      <w:r w:rsidR="00CC13A3" w:rsidRPr="00EA49B4">
        <w:t>repartis-je</w:t>
      </w:r>
      <w:r>
        <w:t xml:space="preserve">. </w:t>
      </w:r>
      <w:r w:rsidR="00CC13A3" w:rsidRPr="00EA49B4">
        <w:t>Il y a des choses que je n</w:t>
      </w:r>
      <w:r>
        <w:t>’</w:t>
      </w:r>
      <w:r w:rsidR="00CC13A3" w:rsidRPr="00EA49B4">
        <w:t>ai pas dites</w:t>
      </w:r>
      <w:r>
        <w:t xml:space="preserve">. </w:t>
      </w:r>
      <w:r w:rsidR="00CC13A3" w:rsidRPr="00EA49B4">
        <w:t>Si je les disais</w:t>
      </w:r>
      <w:r>
        <w:t xml:space="preserve">, </w:t>
      </w:r>
      <w:r w:rsidR="00CC13A3" w:rsidRPr="00EA49B4">
        <w:t>elles seraient à l</w:t>
      </w:r>
      <w:r>
        <w:t>’</w:t>
      </w:r>
      <w:r w:rsidR="00CC13A3" w:rsidRPr="00EA49B4">
        <w:t>avantage de ma cause et feraient paraître encore bien plus étonnante l</w:t>
      </w:r>
      <w:r>
        <w:t>’</w:t>
      </w:r>
      <w:r w:rsidR="00CC13A3" w:rsidRPr="00EA49B4">
        <w:t>accusation qui m</w:t>
      </w:r>
      <w:r>
        <w:t>’</w:t>
      </w:r>
      <w:r w:rsidR="00CC13A3" w:rsidRPr="00EA49B4">
        <w:t>est intentée</w:t>
      </w:r>
      <w:r>
        <w:t xml:space="preserve">. </w:t>
      </w:r>
      <w:r w:rsidR="00CC13A3" w:rsidRPr="00EA49B4">
        <w:t>Mais il m</w:t>
      </w:r>
      <w:r>
        <w:t>’</w:t>
      </w:r>
      <w:r w:rsidR="00CC13A3" w:rsidRPr="00EA49B4">
        <w:t>est impossible</w:t>
      </w:r>
      <w:r>
        <w:t xml:space="preserve">, </w:t>
      </w:r>
      <w:r w:rsidR="00CC13A3" w:rsidRPr="00EA49B4">
        <w:t>au moins quant à présent</w:t>
      </w:r>
      <w:r>
        <w:t xml:space="preserve">, </w:t>
      </w:r>
      <w:r w:rsidR="00CC13A3" w:rsidRPr="00EA49B4">
        <w:t>de prendre sur moi de les mettre au jour</w:t>
      </w:r>
      <w:r>
        <w:t xml:space="preserve">. </w:t>
      </w:r>
      <w:r w:rsidR="00CC13A3" w:rsidRPr="00EA49B4">
        <w:t>Est-il nécessaire de donner des motifs précis et particuliers du désir que j</w:t>
      </w:r>
      <w:r>
        <w:t>’</w:t>
      </w:r>
      <w:r w:rsidR="00CC13A3" w:rsidRPr="00EA49B4">
        <w:t>ai manifesté de changer de condition</w:t>
      </w:r>
      <w:r>
        <w:t xml:space="preserve"> ? </w:t>
      </w:r>
      <w:r w:rsidR="00CC13A3" w:rsidRPr="00EA49B4">
        <w:t xml:space="preserve">Vous connaissez tous la situation malheureuse de </w:t>
      </w:r>
      <w:r>
        <w:t>M. </w:t>
      </w:r>
      <w:r w:rsidR="00CC13A3" w:rsidRPr="00EA49B4">
        <w:t>Falkland</w:t>
      </w:r>
      <w:r>
        <w:t xml:space="preserve"> ; </w:t>
      </w:r>
      <w:r w:rsidR="00CC13A3" w:rsidRPr="00EA49B4">
        <w:t>vous savez combien il a de hauteur et de réserve dans les manières</w:t>
      </w:r>
      <w:r>
        <w:t xml:space="preserve">. </w:t>
      </w:r>
      <w:r w:rsidR="00CC13A3" w:rsidRPr="00EA49B4">
        <w:t>Quand je n</w:t>
      </w:r>
      <w:r>
        <w:t>’</w:t>
      </w:r>
      <w:r w:rsidR="00CC13A3" w:rsidRPr="00EA49B4">
        <w:t>aurais pas eu d</w:t>
      </w:r>
      <w:r>
        <w:t>’</w:t>
      </w:r>
      <w:r w:rsidR="00CC13A3" w:rsidRPr="00EA49B4">
        <w:t>autres motifs</w:t>
      </w:r>
      <w:r>
        <w:t xml:space="preserve">, </w:t>
      </w:r>
      <w:r w:rsidR="00CC13A3" w:rsidRPr="00EA49B4">
        <w:t>certainement il m</w:t>
      </w:r>
      <w:r>
        <w:t>’</w:t>
      </w:r>
      <w:r w:rsidR="00CC13A3" w:rsidRPr="00EA49B4">
        <w:t>était bien permis de désirer une autre place</w:t>
      </w:r>
      <w:r>
        <w:t xml:space="preserve">, </w:t>
      </w:r>
      <w:r w:rsidR="00CC13A3" w:rsidRPr="00EA49B4">
        <w:t>sans donner lieu à aucune présomption défavorable contre moi</w:t>
      </w:r>
      <w:r>
        <w:t>.</w:t>
      </w:r>
    </w:p>
    <w:p w14:paraId="187A30E8" w14:textId="3AC7657E" w:rsidR="00CC13A3" w:rsidRPr="00EA49B4" w:rsidRDefault="007D0B10" w:rsidP="00CC13A3">
      <w:r>
        <w:t>» </w:t>
      </w:r>
      <w:r w:rsidR="00CC13A3" w:rsidRPr="00EA49B4">
        <w:t xml:space="preserve">La question de savoir comment ces effets de </w:t>
      </w:r>
      <w:r>
        <w:t>M. </w:t>
      </w:r>
      <w:r w:rsidR="00CC13A3" w:rsidRPr="00EA49B4">
        <w:t>Falkland se trouvent aujourd</w:t>
      </w:r>
      <w:r>
        <w:t>’</w:t>
      </w:r>
      <w:r w:rsidR="00CC13A3" w:rsidRPr="00EA49B4">
        <w:t>hui mêlés parmi les miens est d</w:t>
      </w:r>
      <w:r>
        <w:t>’</w:t>
      </w:r>
      <w:r w:rsidR="00CC13A3" w:rsidRPr="00EA49B4">
        <w:t>une nature plus sérieuse</w:t>
      </w:r>
      <w:r>
        <w:t xml:space="preserve">. </w:t>
      </w:r>
      <w:r w:rsidR="00CC13A3" w:rsidRPr="00EA49B4">
        <w:t>Mais c</w:t>
      </w:r>
      <w:r>
        <w:t>’</w:t>
      </w:r>
      <w:r w:rsidR="00CC13A3" w:rsidRPr="00EA49B4">
        <w:t>est une question à laquelle je ne saurais répondre</w:t>
      </w:r>
      <w:r>
        <w:t xml:space="preserve">. </w:t>
      </w:r>
      <w:r w:rsidR="00CC13A3" w:rsidRPr="00EA49B4">
        <w:t>Je m</w:t>
      </w:r>
      <w:r>
        <w:t>’</w:t>
      </w:r>
      <w:r w:rsidR="00CC13A3" w:rsidRPr="00EA49B4">
        <w:t>attendais au moins aussi peu qu</w:t>
      </w:r>
      <w:r>
        <w:t>’</w:t>
      </w:r>
      <w:r w:rsidR="00CC13A3" w:rsidRPr="00EA49B4">
        <w:t>aucune autre personne de l</w:t>
      </w:r>
      <w:r>
        <w:t>’</w:t>
      </w:r>
      <w:r w:rsidR="00CC13A3" w:rsidRPr="00EA49B4">
        <w:t>assemblée à les trouver là</w:t>
      </w:r>
      <w:r>
        <w:t xml:space="preserve">. </w:t>
      </w:r>
      <w:r w:rsidR="00CC13A3" w:rsidRPr="00EA49B4">
        <w:t>Tout ce que je puis dire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</w:t>
      </w:r>
      <w:r>
        <w:t>’</w:t>
      </w:r>
      <w:r w:rsidR="00CC13A3" w:rsidRPr="00EA49B4">
        <w:t xml:space="preserve">ayant la plus parfaite assurance que </w:t>
      </w:r>
      <w:r>
        <w:t>M. </w:t>
      </w:r>
      <w:r w:rsidR="00CC13A3" w:rsidRPr="00EA49B4">
        <w:t>Falkland a la conviction intime de mon innocence</w:t>
      </w:r>
      <w:r>
        <w:t xml:space="preserve"> (</w:t>
      </w:r>
      <w:r w:rsidR="00CC13A3" w:rsidRPr="00EA49B4">
        <w:t>car observez bien que je ne me dépars point de cette assertion</w:t>
      </w:r>
      <w:r>
        <w:t xml:space="preserve">), </w:t>
      </w:r>
      <w:r w:rsidR="00CC13A3" w:rsidRPr="00EA49B4">
        <w:t>je réitère ici avec une nouvelle confiance ce que j</w:t>
      </w:r>
      <w:r>
        <w:t>’</w:t>
      </w:r>
      <w:r w:rsidR="00CC13A3" w:rsidRPr="00EA49B4">
        <w:t>ai affirmé à cet égard</w:t>
      </w:r>
      <w:r>
        <w:t xml:space="preserve"> ; </w:t>
      </w:r>
      <w:r w:rsidR="00CC13A3" w:rsidRPr="00EA49B4">
        <w:t>en conséquence</w:t>
      </w:r>
      <w:r>
        <w:t xml:space="preserve">, </w:t>
      </w:r>
      <w:r w:rsidR="00CC13A3" w:rsidRPr="00EA49B4">
        <w:t xml:space="preserve">je crois fermement que ces effets ne se trouvent ainsi placés que par le fait de </w:t>
      </w:r>
      <w:r>
        <w:t>M. </w:t>
      </w:r>
      <w:r w:rsidR="00CC13A3" w:rsidRPr="00EA49B4">
        <w:t>Falkland lui-même</w:t>
      </w:r>
      <w:r>
        <w:t>. »</w:t>
      </w:r>
    </w:p>
    <w:p w14:paraId="27677191" w14:textId="77777777" w:rsidR="007D0B10" w:rsidRDefault="00CC13A3" w:rsidP="00CC13A3">
      <w:r w:rsidRPr="00EA49B4">
        <w:t>Je n</w:t>
      </w:r>
      <w:r w:rsidR="007D0B10">
        <w:t>’</w:t>
      </w:r>
      <w:r w:rsidRPr="00EA49B4">
        <w:t>eus pas plutôt prononcé ces derniers mots</w:t>
      </w:r>
      <w:r w:rsidR="007D0B10">
        <w:t xml:space="preserve">, </w:t>
      </w:r>
      <w:r w:rsidRPr="00EA49B4">
        <w:t>que je fus encore interrompu par une exclamation involontaire de tous ceux qui étaient présents</w:t>
      </w:r>
      <w:r w:rsidR="007D0B10">
        <w:t xml:space="preserve">. </w:t>
      </w:r>
      <w:r w:rsidRPr="00EA49B4">
        <w:t>À leurs regards furieux</w:t>
      </w:r>
      <w:r w:rsidR="007D0B10">
        <w:t xml:space="preserve">, </w:t>
      </w:r>
      <w:r w:rsidRPr="00EA49B4">
        <w:t>il semblait qu</w:t>
      </w:r>
      <w:r w:rsidR="007D0B10">
        <w:t>’</w:t>
      </w:r>
      <w:r w:rsidRPr="00EA49B4">
        <w:t>ils eussent voulu me déchirer en pièces</w:t>
      </w:r>
      <w:r w:rsidR="007D0B10">
        <w:t xml:space="preserve">. </w:t>
      </w:r>
      <w:r w:rsidRPr="00EA49B4">
        <w:t>Je continuai</w:t>
      </w:r>
      <w:r w:rsidR="007D0B10">
        <w:t> :</w:t>
      </w:r>
    </w:p>
    <w:p w14:paraId="3411105D" w14:textId="77777777" w:rsidR="007D0B10" w:rsidRDefault="007D0B10" w:rsidP="00CC13A3">
      <w:r>
        <w:t>« </w:t>
      </w:r>
      <w:r w:rsidR="00CC13A3" w:rsidRPr="00EA49B4">
        <w:t>J</w:t>
      </w:r>
      <w:r>
        <w:t>’</w:t>
      </w:r>
      <w:r w:rsidR="00CC13A3" w:rsidRPr="00EA49B4">
        <w:t>ai répondu à tout ce qui est allégué contre moi</w:t>
      </w:r>
      <w:r>
        <w:t>.</w:t>
      </w:r>
    </w:p>
    <w:p w14:paraId="54452AD4" w14:textId="63BA6720" w:rsidR="007D0B10" w:rsidRDefault="007D0B10" w:rsidP="00CC13A3">
      <w:r>
        <w:lastRenderedPageBreak/>
        <w:t>» M. </w:t>
      </w:r>
      <w:r w:rsidR="00CC13A3" w:rsidRPr="00EA49B4">
        <w:t>Forester</w:t>
      </w:r>
      <w:r>
        <w:t xml:space="preserve">, </w:t>
      </w:r>
      <w:r w:rsidR="00CC13A3" w:rsidRPr="00EA49B4">
        <w:t>vous êtes ami de la justice</w:t>
      </w:r>
      <w:r>
        <w:t xml:space="preserve"> ; </w:t>
      </w:r>
      <w:r w:rsidR="00CC13A3" w:rsidRPr="00EA49B4">
        <w:t>je vous conjure de ne pas la violer en ma personne</w:t>
      </w:r>
      <w:r>
        <w:t xml:space="preserve">. </w:t>
      </w:r>
      <w:r w:rsidR="00CC13A3" w:rsidRPr="00EA49B4">
        <w:t>Vous êtes un homme plein de lumières et de pénétration</w:t>
      </w:r>
      <w:r>
        <w:t xml:space="preserve">. </w:t>
      </w:r>
      <w:r w:rsidR="00CC13A3" w:rsidRPr="00EA49B4">
        <w:t>Trouvez-vous rien en moi qui décèle un coupable</w:t>
      </w:r>
      <w:r>
        <w:t xml:space="preserve"> ? </w:t>
      </w:r>
      <w:r w:rsidR="00CC13A3" w:rsidRPr="00EA49B4">
        <w:t>Rappelez-vous tout ce que vous avez pu y remarquer</w:t>
      </w:r>
      <w:r>
        <w:t xml:space="preserve">. </w:t>
      </w:r>
      <w:r w:rsidR="00CC13A3" w:rsidRPr="00EA49B4">
        <w:t>Vous semblé-je avoir une âme capable de ce qu</w:t>
      </w:r>
      <w:r>
        <w:t>’</w:t>
      </w:r>
      <w:r w:rsidR="00CC13A3" w:rsidRPr="00EA49B4">
        <w:t>on m</w:t>
      </w:r>
      <w:r>
        <w:t>’</w:t>
      </w:r>
      <w:r w:rsidR="00CC13A3" w:rsidRPr="00EA49B4">
        <w:t>impute</w:t>
      </w:r>
      <w:r>
        <w:t xml:space="preserve"> ? </w:t>
      </w:r>
      <w:r w:rsidR="00CC13A3" w:rsidRPr="00EA49B4">
        <w:t>Un vrai criminel se montrerait-il aussi ferme</w:t>
      </w:r>
      <w:r>
        <w:t xml:space="preserve">, </w:t>
      </w:r>
      <w:r w:rsidR="00CC13A3" w:rsidRPr="00EA49B4">
        <w:t>aussi calme</w:t>
      </w:r>
      <w:r>
        <w:t xml:space="preserve">, </w:t>
      </w:r>
      <w:r w:rsidR="00CC13A3" w:rsidRPr="00EA49B4">
        <w:t>aussi inébranlable que je l</w:t>
      </w:r>
      <w:r>
        <w:t>’</w:t>
      </w:r>
      <w:r w:rsidR="00CC13A3" w:rsidRPr="00EA49B4">
        <w:t>ai paru devant vous</w:t>
      </w:r>
      <w:r>
        <w:t> ?</w:t>
      </w:r>
    </w:p>
    <w:p w14:paraId="299469D4" w14:textId="577EE7F5" w:rsidR="007D0B10" w:rsidRDefault="007D0B10" w:rsidP="00CC13A3">
      <w:r>
        <w:t>» </w:t>
      </w:r>
      <w:r w:rsidR="00CC13A3" w:rsidRPr="00EA49B4">
        <w:t>Mes camarades de service</w:t>
      </w:r>
      <w:r>
        <w:t> ! M. </w:t>
      </w:r>
      <w:r w:rsidR="00CC13A3" w:rsidRPr="00EA49B4">
        <w:t>Falkland est un homme de naissance et de fortune</w:t>
      </w:r>
      <w:r>
        <w:t xml:space="preserve"> ; </w:t>
      </w:r>
      <w:r w:rsidR="00CC13A3" w:rsidRPr="00EA49B4">
        <w:t>il est votre maître</w:t>
      </w:r>
      <w:r>
        <w:t xml:space="preserve">. </w:t>
      </w:r>
      <w:r w:rsidR="00CC13A3" w:rsidRPr="00EA49B4">
        <w:t>Moi</w:t>
      </w:r>
      <w:r>
        <w:t xml:space="preserve">, </w:t>
      </w:r>
      <w:r w:rsidR="00CC13A3" w:rsidRPr="00EA49B4">
        <w:t>je suis un pauvre garçon de village</w:t>
      </w:r>
      <w:r>
        <w:t xml:space="preserve"> ! </w:t>
      </w:r>
      <w:r w:rsidR="00CC13A3" w:rsidRPr="00EA49B4">
        <w:t>sans un ami dans le monde</w:t>
      </w:r>
      <w:r>
        <w:t xml:space="preserve">. </w:t>
      </w:r>
      <w:r w:rsidR="00CC13A3" w:rsidRPr="00EA49B4">
        <w:t>Ce sont des circonstances qui établissent entre nous deux</w:t>
      </w:r>
      <w:r>
        <w:t xml:space="preserve">, </w:t>
      </w:r>
      <w:r w:rsidR="00CC13A3" w:rsidRPr="00EA49B4">
        <w:t>jusqu</w:t>
      </w:r>
      <w:r>
        <w:t>’</w:t>
      </w:r>
      <w:r w:rsidR="00CC13A3" w:rsidRPr="00EA49B4">
        <w:t>à un certain point</w:t>
      </w:r>
      <w:r>
        <w:t xml:space="preserve">, </w:t>
      </w:r>
      <w:r w:rsidR="00CC13A3" w:rsidRPr="00EA49B4">
        <w:t>une différence réelle</w:t>
      </w:r>
      <w:r>
        <w:t xml:space="preserve"> ; </w:t>
      </w:r>
      <w:r w:rsidR="00CC13A3" w:rsidRPr="00EA49B4">
        <w:t>mais ce ne sont pas des causes suffisantes pour renverser les principes de la justice</w:t>
      </w:r>
      <w:r>
        <w:t xml:space="preserve">. </w:t>
      </w:r>
      <w:r w:rsidR="00CC13A3" w:rsidRPr="00EA49B4">
        <w:t>Ne perdez pas de vue les conséquences de la situation où je me trouve</w:t>
      </w:r>
      <w:r>
        <w:t xml:space="preserve"> ; </w:t>
      </w:r>
      <w:r w:rsidR="00CC13A3" w:rsidRPr="00EA49B4">
        <w:t>songez qu</w:t>
      </w:r>
      <w:r>
        <w:t>’</w:t>
      </w:r>
      <w:r w:rsidR="00CC13A3" w:rsidRPr="00EA49B4">
        <w:t>une décision donnée contre moi dans une affaire où je proteste si solennellement devant vous de mon innocence</w:t>
      </w:r>
      <w:r>
        <w:t xml:space="preserve">, </w:t>
      </w:r>
      <w:r w:rsidR="00CC13A3" w:rsidRPr="00EA49B4">
        <w:t>tend à me priver pour jamais de ma réputation et de mon repos</w:t>
      </w:r>
      <w:r>
        <w:t xml:space="preserve">, </w:t>
      </w:r>
      <w:r w:rsidR="00CC13A3" w:rsidRPr="00EA49B4">
        <w:t>à conjurer contre moi la haine et le mépris du monde entier</w:t>
      </w:r>
      <w:r>
        <w:t xml:space="preserve">, </w:t>
      </w:r>
      <w:r w:rsidR="00CC13A3" w:rsidRPr="00EA49B4">
        <w:t>et à décider peut-être irrévocablement de ma liberté et de ma vie</w:t>
      </w:r>
      <w:r>
        <w:t xml:space="preserve">. </w:t>
      </w:r>
      <w:r w:rsidR="00CC13A3" w:rsidRPr="00EA49B4">
        <w:t>Si votre conscience</w:t>
      </w:r>
      <w:r>
        <w:t xml:space="preserve">, </w:t>
      </w:r>
      <w:r w:rsidR="00CC13A3" w:rsidRPr="00EA49B4">
        <w:t>si vos yeux</w:t>
      </w:r>
      <w:r>
        <w:t xml:space="preserve">, </w:t>
      </w:r>
      <w:r w:rsidR="00CC13A3" w:rsidRPr="00EA49B4">
        <w:t>si les faits que vous connaissez vous disent que je suis innocent</w:t>
      </w:r>
      <w:r>
        <w:t xml:space="preserve">, </w:t>
      </w:r>
      <w:r w:rsidR="00CC13A3" w:rsidRPr="00EA49B4">
        <w:t>parlez pour moi</w:t>
      </w:r>
      <w:r>
        <w:t xml:space="preserve">. </w:t>
      </w:r>
      <w:r w:rsidR="00CC13A3" w:rsidRPr="00EA49B4">
        <w:t>Ne souffrez pas qu</w:t>
      </w:r>
      <w:r>
        <w:t>’</w:t>
      </w:r>
      <w:r w:rsidR="00CC13A3" w:rsidRPr="00EA49B4">
        <w:t>une timidité pusillanime vous empêche de sauver de l</w:t>
      </w:r>
      <w:r>
        <w:t>’</w:t>
      </w:r>
      <w:r w:rsidR="00CC13A3" w:rsidRPr="00EA49B4">
        <w:t>abîme un de vos semblables</w:t>
      </w:r>
      <w:r>
        <w:t xml:space="preserve">, </w:t>
      </w:r>
      <w:r w:rsidR="00CC13A3" w:rsidRPr="00EA49B4">
        <w:t>qui ne mérite pas d</w:t>
      </w:r>
      <w:r>
        <w:t>’</w:t>
      </w:r>
      <w:r w:rsidR="00CC13A3" w:rsidRPr="00EA49B4">
        <w:t>avoir une seule créature humaine pour ennemi</w:t>
      </w:r>
      <w:r>
        <w:t xml:space="preserve">. </w:t>
      </w:r>
      <w:r w:rsidR="00CC13A3" w:rsidRPr="00EA49B4">
        <w:t>Pourquoi la faculté de parler nous est-elle donnée</w:t>
      </w:r>
      <w:r>
        <w:t xml:space="preserve">, </w:t>
      </w:r>
      <w:r w:rsidR="00CC13A3" w:rsidRPr="00EA49B4">
        <w:t>si ce n</w:t>
      </w:r>
      <w:r>
        <w:t>’</w:t>
      </w:r>
      <w:r w:rsidR="00CC13A3" w:rsidRPr="00EA49B4">
        <w:t>est pour communiquer aux autres nos sentiments</w:t>
      </w:r>
      <w:r>
        <w:t xml:space="preserve"> ? </w:t>
      </w:r>
      <w:r w:rsidR="00CC13A3" w:rsidRPr="00EA49B4">
        <w:t>Je ne croirai jamais qu</w:t>
      </w:r>
      <w:r>
        <w:t>’</w:t>
      </w:r>
      <w:r w:rsidR="00CC13A3" w:rsidRPr="00EA49B4">
        <w:t>un homme plein de la conviction de son innocence ne puisse pas faire apercevoir aux autres que ce sentiment est dans son cœur</w:t>
      </w:r>
      <w:r>
        <w:t xml:space="preserve">. </w:t>
      </w:r>
      <w:r w:rsidR="00CC13A3" w:rsidRPr="00EA49B4">
        <w:t>Est-ce que vous n</w:t>
      </w:r>
      <w:r>
        <w:t>’</w:t>
      </w:r>
      <w:r w:rsidR="00CC13A3" w:rsidRPr="00EA49B4">
        <w:t>entendez pas toutes les puissances de mon âme qui me crient que je ne suis pas coupable</w:t>
      </w:r>
      <w:r>
        <w:t> !</w:t>
      </w:r>
    </w:p>
    <w:p w14:paraId="24C7A646" w14:textId="13B44AFF" w:rsidR="00CC13A3" w:rsidRPr="00EA49B4" w:rsidRDefault="007D0B10" w:rsidP="00CC13A3">
      <w:r>
        <w:lastRenderedPageBreak/>
        <w:t>» </w:t>
      </w:r>
      <w:r w:rsidR="00CC13A3" w:rsidRPr="00EA49B4">
        <w:t>Vous</w:t>
      </w:r>
      <w:r>
        <w:t>, M. </w:t>
      </w:r>
      <w:r w:rsidR="00CC13A3" w:rsidRPr="00EA49B4">
        <w:t>Falkland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ai rien à vous dire</w:t>
      </w:r>
      <w:r>
        <w:t xml:space="preserve">. </w:t>
      </w:r>
      <w:r w:rsidR="00CC13A3" w:rsidRPr="00EA49B4">
        <w:t>Je vous connais et sais jusqu</w:t>
      </w:r>
      <w:r>
        <w:t>’</w:t>
      </w:r>
      <w:r w:rsidR="00CC13A3" w:rsidRPr="00EA49B4">
        <w:t>à quel point vous êtes impénétrable</w:t>
      </w:r>
      <w:r>
        <w:t xml:space="preserve">. </w:t>
      </w:r>
      <w:r w:rsidR="00CC13A3" w:rsidRPr="00EA49B4">
        <w:t>Dans ce moment même où vous me chargez d</w:t>
      </w:r>
      <w:r>
        <w:t>’</w:t>
      </w:r>
      <w:r w:rsidR="00CC13A3" w:rsidRPr="00EA49B4">
        <w:t>imputations aussi odieuses</w:t>
      </w:r>
      <w:r>
        <w:t xml:space="preserve">, </w:t>
      </w:r>
      <w:r w:rsidR="00CC13A3" w:rsidRPr="00EA49B4">
        <w:t>vous admirez ma résolution et ma grandeur d</w:t>
      </w:r>
      <w:r>
        <w:t>’</w:t>
      </w:r>
      <w:r w:rsidR="00CC13A3" w:rsidRPr="00EA49B4">
        <w:t>âme</w:t>
      </w:r>
      <w:r>
        <w:t xml:space="preserve">. </w:t>
      </w:r>
      <w:r w:rsidR="00CC13A3" w:rsidRPr="00EA49B4">
        <w:t>Mais je n</w:t>
      </w:r>
      <w:r>
        <w:t>’</w:t>
      </w:r>
      <w:r w:rsidR="00CC13A3" w:rsidRPr="00EA49B4">
        <w:t>ai rien à espérer de vous</w:t>
      </w:r>
      <w:r>
        <w:t xml:space="preserve">. </w:t>
      </w:r>
      <w:r w:rsidR="00CC13A3" w:rsidRPr="00EA49B4">
        <w:t>Vous pouvez contempler d</w:t>
      </w:r>
      <w:r>
        <w:t>’</w:t>
      </w:r>
      <w:r w:rsidR="00CC13A3" w:rsidRPr="00EA49B4">
        <w:t>un œil inaccessible aux remords ou à la pitié la ruine de votre victime</w:t>
      </w:r>
      <w:r>
        <w:t xml:space="preserve">. </w:t>
      </w:r>
      <w:r w:rsidR="00CC13A3" w:rsidRPr="00EA49B4">
        <w:t>La plus grande de mes infortunes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d</w:t>
      </w:r>
      <w:r>
        <w:t>’</w:t>
      </w:r>
      <w:r w:rsidR="00CC13A3" w:rsidRPr="00EA49B4">
        <w:t>avoir à combattre un adversaire tel que vous</w:t>
      </w:r>
      <w:r>
        <w:t xml:space="preserve">. </w:t>
      </w:r>
      <w:r w:rsidR="00CC13A3" w:rsidRPr="00EA49B4">
        <w:t>Vous me forcez à dire de vous des choses pénibles à entendre</w:t>
      </w:r>
      <w:r>
        <w:t xml:space="preserve"> ; </w:t>
      </w:r>
      <w:r w:rsidR="00CC13A3" w:rsidRPr="00EA49B4">
        <w:t>mais j</w:t>
      </w:r>
      <w:r>
        <w:t>’</w:t>
      </w:r>
      <w:r w:rsidR="00CC13A3" w:rsidRPr="00EA49B4">
        <w:t>en appelle à votre cœur si j</w:t>
      </w:r>
      <w:r>
        <w:t>’</w:t>
      </w:r>
      <w:r w:rsidR="00CC13A3" w:rsidRPr="00EA49B4">
        <w:t>ai mis dans mes paroles de l</w:t>
      </w:r>
      <w:r>
        <w:t>’</w:t>
      </w:r>
      <w:r w:rsidR="00CC13A3" w:rsidRPr="00EA49B4">
        <w:t>exagération ou de l</w:t>
      </w:r>
      <w:r>
        <w:t>’</w:t>
      </w:r>
      <w:r w:rsidR="00CC13A3" w:rsidRPr="00EA49B4">
        <w:t>animosité</w:t>
      </w:r>
      <w:r>
        <w:t>. »</w:t>
      </w:r>
    </w:p>
    <w:p w14:paraId="24D49D69" w14:textId="5511BF7B" w:rsidR="007D0B10" w:rsidRDefault="00CC13A3" w:rsidP="00CC13A3">
      <w:r w:rsidRPr="00EA49B4">
        <w:t>Tout ce qu</w:t>
      </w:r>
      <w:r w:rsidR="007D0B10">
        <w:t>’</w:t>
      </w:r>
      <w:r w:rsidRPr="00EA49B4">
        <w:t>il était possible d</w:t>
      </w:r>
      <w:r w:rsidR="007D0B10">
        <w:t>’</w:t>
      </w:r>
      <w:r w:rsidRPr="00EA49B4">
        <w:t>alléguer de part et d</w:t>
      </w:r>
      <w:r w:rsidR="007D0B10">
        <w:t>’</w:t>
      </w:r>
      <w:r w:rsidRPr="00EA49B4">
        <w:t>autres étant dit</w:t>
      </w:r>
      <w:r w:rsidR="007D0B10">
        <w:t>, M. </w:t>
      </w:r>
      <w:r w:rsidRPr="00EA49B4">
        <w:t>Forester commença ses observations sur toute l</w:t>
      </w:r>
      <w:r w:rsidR="007D0B10">
        <w:t>’</w:t>
      </w:r>
      <w:r w:rsidRPr="00EA49B4">
        <w:t>affaire</w:t>
      </w:r>
      <w:r w:rsidR="007D0B10">
        <w:t>.</w:t>
      </w:r>
    </w:p>
    <w:p w14:paraId="33FBEFBA" w14:textId="77777777" w:rsidR="007D0B10" w:rsidRDefault="007D0B10" w:rsidP="00CC13A3">
      <w:r>
        <w:t>« </w:t>
      </w:r>
      <w:r w:rsidR="00CC13A3" w:rsidRPr="00EA49B4">
        <w:t>Williams</w:t>
      </w:r>
      <w:r>
        <w:t xml:space="preserve">, </w:t>
      </w:r>
      <w:r w:rsidR="00CC13A3" w:rsidRPr="00EA49B4">
        <w:t>dit-il</w:t>
      </w:r>
      <w:r>
        <w:t xml:space="preserve">, </w:t>
      </w:r>
      <w:r w:rsidR="00CC13A3" w:rsidRPr="00EA49B4">
        <w:t>il y a une masse énorme de charges contre vous</w:t>
      </w:r>
      <w:r>
        <w:t xml:space="preserve"> ; </w:t>
      </w:r>
      <w:r w:rsidR="00CC13A3" w:rsidRPr="00EA49B4">
        <w:t>les preuves directes sont fortes</w:t>
      </w:r>
      <w:r>
        <w:t xml:space="preserve">, </w:t>
      </w:r>
      <w:r w:rsidR="00CC13A3" w:rsidRPr="00EA49B4">
        <w:t>les circonstances</w:t>
      </w:r>
      <w:r>
        <w:t xml:space="preserve">, </w:t>
      </w:r>
      <w:r w:rsidR="00CC13A3" w:rsidRPr="00EA49B4">
        <w:t>qui viennent à l</w:t>
      </w:r>
      <w:r>
        <w:t>’</w:t>
      </w:r>
      <w:r w:rsidR="00CC13A3" w:rsidRPr="00EA49B4">
        <w:t>appui sont nombreuses et frappantes</w:t>
      </w:r>
      <w:r>
        <w:t xml:space="preserve">. </w:t>
      </w:r>
      <w:r w:rsidR="00CC13A3" w:rsidRPr="00EA49B4">
        <w:t>Je conviens que vous avez mis dans vos réponses une adresse extrême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jeune homme</w:t>
      </w:r>
      <w:r>
        <w:t xml:space="preserve">, </w:t>
      </w:r>
      <w:r w:rsidR="00CC13A3" w:rsidRPr="00EA49B4">
        <w:t>vous apprendrez à vos dépens que l</w:t>
      </w:r>
      <w:r>
        <w:t>’</w:t>
      </w:r>
      <w:r w:rsidR="00CC13A3" w:rsidRPr="00EA49B4">
        <w:t>adresse</w:t>
      </w:r>
      <w:r>
        <w:t xml:space="preserve">, </w:t>
      </w:r>
      <w:r w:rsidR="00CC13A3" w:rsidRPr="00EA49B4">
        <w:t>quelle qu</w:t>
      </w:r>
      <w:r>
        <w:t>’</w:t>
      </w:r>
      <w:r w:rsidR="00CC13A3" w:rsidRPr="00EA49B4">
        <w:t>elle puisse être</w:t>
      </w:r>
      <w:r>
        <w:t xml:space="preserve">, </w:t>
      </w:r>
      <w:r w:rsidR="00CC13A3" w:rsidRPr="00EA49B4">
        <w:t>ne saurait tenir contre la force insurmontable de la vérité</w:t>
      </w:r>
      <w:r>
        <w:t xml:space="preserve">. </w:t>
      </w:r>
      <w:r w:rsidR="00CC13A3" w:rsidRPr="00EA49B4">
        <w:t>Il est heureux pour les hommes que l</w:t>
      </w:r>
      <w:r>
        <w:t>’</w:t>
      </w:r>
      <w:r w:rsidR="00CC13A3" w:rsidRPr="00EA49B4">
        <w:t>empire du talent ait ses bornes</w:t>
      </w:r>
      <w:r>
        <w:t xml:space="preserve">, </w:t>
      </w:r>
      <w:r w:rsidR="00CC13A3" w:rsidRPr="00EA49B4">
        <w:t>et qu</w:t>
      </w:r>
      <w:r>
        <w:t>’</w:t>
      </w:r>
      <w:r w:rsidR="00CC13A3" w:rsidRPr="00EA49B4">
        <w:t>il ne soit pas au pouvoir de l</w:t>
      </w:r>
      <w:r>
        <w:t>’</w:t>
      </w:r>
      <w:r w:rsidR="00CC13A3" w:rsidRPr="00EA49B4">
        <w:t>esprit le plus subtil de renverser les distinctions du juste et de l</w:t>
      </w:r>
      <w:r>
        <w:t>’</w:t>
      </w:r>
      <w:r w:rsidR="00CC13A3" w:rsidRPr="00EA49B4">
        <w:t>injuste</w:t>
      </w:r>
      <w:r>
        <w:t xml:space="preserve">. </w:t>
      </w:r>
      <w:r w:rsidR="00CC13A3" w:rsidRPr="00EA49B4">
        <w:t>Croyez-moi</w:t>
      </w:r>
      <w:r>
        <w:t xml:space="preserve">, </w:t>
      </w:r>
      <w:r w:rsidR="00CC13A3" w:rsidRPr="00EA49B4">
        <w:t>le mérite de la cause contre laquelle vous avez à lutter est trop solide pour que tout l</w:t>
      </w:r>
      <w:r>
        <w:t>’</w:t>
      </w:r>
      <w:r w:rsidR="00CC13A3" w:rsidRPr="00EA49B4">
        <w:t>art des sophismes puisse le détruire</w:t>
      </w:r>
      <w:r>
        <w:t xml:space="preserve"> ; </w:t>
      </w:r>
      <w:r w:rsidR="00CC13A3" w:rsidRPr="00EA49B4">
        <w:t>la justice prévaudra</w:t>
      </w:r>
      <w:r>
        <w:t xml:space="preserve">, </w:t>
      </w:r>
      <w:r w:rsidR="00CC13A3" w:rsidRPr="00EA49B4">
        <w:t>et la malignité impuissante sera vaincue</w:t>
      </w:r>
      <w:r>
        <w:t>.</w:t>
      </w:r>
    </w:p>
    <w:p w14:paraId="23550433" w14:textId="02702AB7" w:rsidR="007D0B10" w:rsidRDefault="007D0B10" w:rsidP="00CC13A3">
      <w:r>
        <w:t>» </w:t>
      </w:r>
      <w:r w:rsidR="00CC13A3" w:rsidRPr="00EA49B4">
        <w:t>Pour vous</w:t>
      </w:r>
      <w:r>
        <w:t>, M. </w:t>
      </w:r>
      <w:r w:rsidR="00CC13A3" w:rsidRPr="00EA49B4">
        <w:t>Falkland</w:t>
      </w:r>
      <w:r>
        <w:t xml:space="preserve">, </w:t>
      </w:r>
      <w:r w:rsidR="00CC13A3" w:rsidRPr="00EA49B4">
        <w:t>la société vous est redevable pour avoir mis dans son véritable jour cette triste affaire</w:t>
      </w:r>
      <w:r>
        <w:t xml:space="preserve">. </w:t>
      </w:r>
      <w:r w:rsidR="00CC13A3" w:rsidRPr="00EA49B4">
        <w:t>Ne permettez pas que les traits envenimés</w:t>
      </w:r>
      <w:r>
        <w:t xml:space="preserve">, </w:t>
      </w:r>
      <w:r w:rsidR="00CC13A3" w:rsidRPr="00EA49B4">
        <w:t>dirigés contre vous par une main criminelle</w:t>
      </w:r>
      <w:r>
        <w:t xml:space="preserve">, </w:t>
      </w:r>
      <w:r w:rsidR="00CC13A3" w:rsidRPr="00EA49B4">
        <w:t>portent atteinte à votre tranquillité</w:t>
      </w:r>
      <w:r>
        <w:t xml:space="preserve">. </w:t>
      </w:r>
      <w:r w:rsidR="00CC13A3" w:rsidRPr="00EA49B4">
        <w:lastRenderedPageBreak/>
        <w:t>Croyez bien que tout le monde saura les juger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pas le moindre doute que tous ceux qui les ont entendus n</w:t>
      </w:r>
      <w:r>
        <w:t>’</w:t>
      </w:r>
      <w:r w:rsidR="00CC13A3" w:rsidRPr="00EA49B4">
        <w:t>en aient conçu autre chose qu</w:t>
      </w:r>
      <w:r>
        <w:t>’</w:t>
      </w:r>
      <w:r w:rsidR="00CC13A3" w:rsidRPr="00EA49B4">
        <w:t>une plus haute estime pour votre caractère</w:t>
      </w:r>
      <w:r>
        <w:t xml:space="preserve">. </w:t>
      </w:r>
      <w:r w:rsidR="00CC13A3" w:rsidRPr="00EA49B4">
        <w:t>Nous sentons tout le malheur de votre situation</w:t>
      </w:r>
      <w:r>
        <w:t xml:space="preserve">, </w:t>
      </w:r>
      <w:r w:rsidR="00CC13A3" w:rsidRPr="00EA49B4">
        <w:t>d</w:t>
      </w:r>
      <w:r>
        <w:t>’</w:t>
      </w:r>
      <w:r w:rsidR="00CC13A3" w:rsidRPr="00EA49B4">
        <w:t>avoir à entendre de pareilles calomnies d</w:t>
      </w:r>
      <w:r>
        <w:t>’</w:t>
      </w:r>
      <w:r w:rsidR="00CC13A3" w:rsidRPr="00EA49B4">
        <w:t>une personne coupable envers vous de la plus honteuse des bassesses</w:t>
      </w:r>
      <w:r>
        <w:t xml:space="preserve">. </w:t>
      </w:r>
      <w:r w:rsidR="00CC13A3" w:rsidRPr="00EA49B4">
        <w:t>Mais considérez-vous à cet égard comme un martyr de la cause publique</w:t>
      </w:r>
      <w:r>
        <w:t xml:space="preserve">. </w:t>
      </w:r>
      <w:r w:rsidR="00CC13A3" w:rsidRPr="00EA49B4">
        <w:t>La pureté de vos motifs et les qualités de votre cœur sont hors de l</w:t>
      </w:r>
      <w:r>
        <w:t>’</w:t>
      </w:r>
      <w:r w:rsidR="00CC13A3" w:rsidRPr="00EA49B4">
        <w:t>atteinte de la plus noire méchanceté</w:t>
      </w:r>
      <w:r>
        <w:t xml:space="preserve">. </w:t>
      </w:r>
      <w:r w:rsidR="00CC13A3" w:rsidRPr="00EA49B4">
        <w:t>La vérité et la justice réservent inévitablement l</w:t>
      </w:r>
      <w:r>
        <w:t>’</w:t>
      </w:r>
      <w:r w:rsidR="00CC13A3" w:rsidRPr="00EA49B4">
        <w:t>infamie à votre calomniateur</w:t>
      </w:r>
      <w:r>
        <w:t xml:space="preserve"> ; </w:t>
      </w:r>
      <w:r w:rsidR="00CC13A3" w:rsidRPr="00EA49B4">
        <w:t>à vous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amour des hommes et l</w:t>
      </w:r>
      <w:r>
        <w:t>’</w:t>
      </w:r>
      <w:r w:rsidR="00CC13A3" w:rsidRPr="00EA49B4">
        <w:t>approbation générale</w:t>
      </w:r>
      <w:r>
        <w:t>.</w:t>
      </w:r>
    </w:p>
    <w:p w14:paraId="3C3BCC1B" w14:textId="7BA2CEFC" w:rsidR="00CC13A3" w:rsidRPr="00EA49B4" w:rsidRDefault="007D0B10" w:rsidP="00CC13A3">
      <w:r>
        <w:t>» </w:t>
      </w:r>
      <w:r w:rsidR="00CC13A3" w:rsidRPr="00EA49B4">
        <w:t>Vous entendez</w:t>
      </w:r>
      <w:r>
        <w:t xml:space="preserve">, </w:t>
      </w:r>
      <w:r w:rsidR="00CC13A3" w:rsidRPr="00EA49B4">
        <w:t>Williams</w:t>
      </w:r>
      <w:r>
        <w:t xml:space="preserve">, </w:t>
      </w:r>
      <w:r w:rsidR="00CC13A3" w:rsidRPr="00EA49B4">
        <w:t>ce que je pense de votre affaire</w:t>
      </w:r>
      <w:r>
        <w:t xml:space="preserve"> ; </w:t>
      </w:r>
      <w:r w:rsidR="00CC13A3" w:rsidRPr="00EA49B4">
        <w:t>mais je n</w:t>
      </w:r>
      <w:r>
        <w:t>’</w:t>
      </w:r>
      <w:r w:rsidR="00CC13A3" w:rsidRPr="00EA49B4">
        <w:t>ai pas le droit d</w:t>
      </w:r>
      <w:r>
        <w:t>’</w:t>
      </w:r>
      <w:r w:rsidR="00CC13A3" w:rsidRPr="00EA49B4">
        <w:t>être votre juge en dernier ressort</w:t>
      </w:r>
      <w:r>
        <w:t xml:space="preserve">. </w:t>
      </w:r>
      <w:r w:rsidR="00CC13A3" w:rsidRPr="00EA49B4">
        <w:t>Quelque désespérée que me paraisse votre cause</w:t>
      </w:r>
      <w:r>
        <w:t xml:space="preserve">, </w:t>
      </w:r>
      <w:r w:rsidR="00CC13A3" w:rsidRPr="00EA49B4">
        <w:t>je veux vous donner un avis</w:t>
      </w:r>
      <w:r>
        <w:t xml:space="preserve">, </w:t>
      </w:r>
      <w:r w:rsidR="00CC13A3" w:rsidRPr="00EA49B4">
        <w:t>comme si j</w:t>
      </w:r>
      <w:r>
        <w:t>’</w:t>
      </w:r>
      <w:r w:rsidR="00CC13A3" w:rsidRPr="00EA49B4">
        <w:t>étais choisi pour vous assister en qualité de conseil</w:t>
      </w:r>
      <w:r>
        <w:t xml:space="preserve">. </w:t>
      </w:r>
      <w:r w:rsidR="00CC13A3" w:rsidRPr="00EA49B4">
        <w:t>Retranchez de votre défense tout ce que vous y avez mis d</w:t>
      </w:r>
      <w:r>
        <w:t>’</w:t>
      </w:r>
      <w:r w:rsidR="00CC13A3" w:rsidRPr="00EA49B4">
        <w:t xml:space="preserve">injurieux contre </w:t>
      </w:r>
      <w:r>
        <w:t>M. </w:t>
      </w:r>
      <w:r w:rsidR="00CC13A3" w:rsidRPr="00EA49B4">
        <w:t>Falkland</w:t>
      </w:r>
      <w:r>
        <w:t xml:space="preserve">. </w:t>
      </w:r>
      <w:r w:rsidR="00CC13A3" w:rsidRPr="00EA49B4">
        <w:t>Défendez-vous de votre mieux</w:t>
      </w:r>
      <w:r>
        <w:t xml:space="preserve">, </w:t>
      </w:r>
      <w:r w:rsidR="00CC13A3" w:rsidRPr="00EA49B4">
        <w:t>mais n</w:t>
      </w:r>
      <w:r>
        <w:t>’</w:t>
      </w:r>
      <w:r w:rsidR="00CC13A3" w:rsidRPr="00EA49B4">
        <w:t>attaquez pas votre maître</w:t>
      </w:r>
      <w:r>
        <w:t xml:space="preserve">. </w:t>
      </w:r>
      <w:r w:rsidR="00CC13A3" w:rsidRPr="00EA49B4">
        <w:t>Vous ne devez rien négliger pour faire naître quelque prévention en votre faveur dans l</w:t>
      </w:r>
      <w:r>
        <w:t>’</w:t>
      </w:r>
      <w:r w:rsidR="00CC13A3" w:rsidRPr="00EA49B4">
        <w:t>esprit de ceux qui vous entendent</w:t>
      </w:r>
      <w:r>
        <w:t xml:space="preserve"> ; </w:t>
      </w:r>
      <w:r w:rsidR="00CC13A3" w:rsidRPr="00EA49B4">
        <w:t>mais la récrimination à laquelle vous avez eu recours n</w:t>
      </w:r>
      <w:r>
        <w:t>’</w:t>
      </w:r>
      <w:r w:rsidR="00CC13A3" w:rsidRPr="00EA49B4">
        <w:t>excitera jamais que de l</w:t>
      </w:r>
      <w:r>
        <w:t>’</w:t>
      </w:r>
      <w:r w:rsidR="00CC13A3" w:rsidRPr="00EA49B4">
        <w:t>indignation</w:t>
      </w:r>
      <w:r>
        <w:t xml:space="preserve">. </w:t>
      </w:r>
      <w:r w:rsidR="00CC13A3" w:rsidRPr="00EA49B4">
        <w:t>Un crime contre la probité peut quelquefois trouver de l</w:t>
      </w:r>
      <w:r>
        <w:t>’</w:t>
      </w:r>
      <w:r w:rsidR="00CC13A3" w:rsidRPr="00EA49B4">
        <w:t>indulgence</w:t>
      </w:r>
      <w:r>
        <w:t xml:space="preserve"> : </w:t>
      </w:r>
      <w:r w:rsidR="00CC13A3" w:rsidRPr="00EA49B4">
        <w:t>la méchanceté froide et délibérée que vous avez fait voir est mille fois plus atroce</w:t>
      </w:r>
      <w:r>
        <w:t xml:space="preserve">. </w:t>
      </w:r>
      <w:r w:rsidR="00CC13A3" w:rsidRPr="00EA49B4">
        <w:t>Elle prouve que vous avez l</w:t>
      </w:r>
      <w:r>
        <w:t>’</w:t>
      </w:r>
      <w:r w:rsidR="00CC13A3" w:rsidRPr="00EA49B4">
        <w:t>âme d</w:t>
      </w:r>
      <w:r>
        <w:t>’</w:t>
      </w:r>
      <w:r w:rsidR="00CC13A3" w:rsidRPr="00EA49B4">
        <w:t>un démon plutôt encore que l</w:t>
      </w:r>
      <w:r>
        <w:t>’</w:t>
      </w:r>
      <w:r w:rsidR="00CC13A3" w:rsidRPr="00EA49B4">
        <w:t>âme d</w:t>
      </w:r>
      <w:r>
        <w:t>’</w:t>
      </w:r>
      <w:r w:rsidR="00CC13A3" w:rsidRPr="00EA49B4">
        <w:t>un voleur</w:t>
      </w:r>
      <w:r>
        <w:t xml:space="preserve">. </w:t>
      </w:r>
      <w:r w:rsidR="00CC13A3" w:rsidRPr="00EA49B4">
        <w:t>Toutes les fois qu</w:t>
      </w:r>
      <w:r>
        <w:t>’</w:t>
      </w:r>
      <w:r w:rsidR="00CC13A3" w:rsidRPr="00EA49B4">
        <w:t>il vous arrivera de répéter de pareilles noirceurs</w:t>
      </w:r>
      <w:r>
        <w:t xml:space="preserve">, </w:t>
      </w:r>
      <w:r w:rsidR="00CC13A3" w:rsidRPr="00EA49B4">
        <w:t>tous ceux qui vous entendront vous réputeront coupable par cela seul</w:t>
      </w:r>
      <w:r>
        <w:t xml:space="preserve">, </w:t>
      </w:r>
      <w:r w:rsidR="00CC13A3" w:rsidRPr="00EA49B4">
        <w:t>et quand même l</w:t>
      </w:r>
      <w:r>
        <w:t>’</w:t>
      </w:r>
      <w:r w:rsidR="00CC13A3" w:rsidRPr="00EA49B4">
        <w:t>insuffisance des autres indices serait clairement démontrée</w:t>
      </w:r>
      <w:r>
        <w:t xml:space="preserve">. </w:t>
      </w:r>
      <w:r w:rsidR="00CC13A3" w:rsidRPr="00EA49B4">
        <w:t>Si vous voulez donc bien consulter votre intérêt</w:t>
      </w:r>
      <w:r>
        <w:t xml:space="preserve">, </w:t>
      </w:r>
      <w:r w:rsidR="00CC13A3" w:rsidRPr="00EA49B4">
        <w:t>qui me paraît être la seule considération qui vous touche</w:t>
      </w:r>
      <w:r>
        <w:t xml:space="preserve">, </w:t>
      </w:r>
      <w:r w:rsidR="00CC13A3" w:rsidRPr="00EA49B4">
        <w:t>il est important pour vous de vous rétracter sur ce point au plus tôt et par tous les moyens possibles</w:t>
      </w:r>
      <w:r>
        <w:t xml:space="preserve">. </w:t>
      </w:r>
      <w:r w:rsidR="00CC13A3" w:rsidRPr="00EA49B4">
        <w:t>Si vous voulez qu</w:t>
      </w:r>
      <w:r>
        <w:t>’</w:t>
      </w:r>
      <w:r w:rsidR="00CC13A3" w:rsidRPr="00EA49B4">
        <w:t xml:space="preserve">on vous </w:t>
      </w:r>
      <w:r w:rsidR="00CC13A3" w:rsidRPr="00EA49B4">
        <w:lastRenderedPageBreak/>
        <w:t>croie honnête</w:t>
      </w:r>
      <w:r>
        <w:t xml:space="preserve">, </w:t>
      </w:r>
      <w:r w:rsidR="00CC13A3" w:rsidRPr="00EA49B4">
        <w:t>il faut commencer par faire voir que vous êtes en état de sentir et de juger la vertu dans les autres</w:t>
      </w:r>
      <w:r>
        <w:t xml:space="preserve">. </w:t>
      </w:r>
      <w:r w:rsidR="00CC13A3" w:rsidRPr="00EA49B4">
        <w:t>Ce que vous pouvez faire de mieux pour le bien de votre cause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de solliciter le pardon de votre maître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de rendre hommage à la probité et au mérite</w:t>
      </w:r>
      <w:r>
        <w:t xml:space="preserve">, </w:t>
      </w:r>
      <w:r w:rsidR="00CC13A3" w:rsidRPr="00EA49B4">
        <w:t>même quand ils demandent vengeance contre vous</w:t>
      </w:r>
      <w:r>
        <w:t>. »</w:t>
      </w:r>
    </w:p>
    <w:p w14:paraId="79651849" w14:textId="7E507714" w:rsidR="007D0B10" w:rsidRDefault="00CC13A3" w:rsidP="00CC13A3">
      <w:r w:rsidRPr="00EA49B4">
        <w:t xml:space="preserve">On concevra facilement que la décision de </w:t>
      </w:r>
      <w:r w:rsidR="007D0B10">
        <w:t>M. </w:t>
      </w:r>
      <w:r w:rsidRPr="00EA49B4">
        <w:t>Forester me porta un coup terrible</w:t>
      </w:r>
      <w:r w:rsidR="007D0B10">
        <w:t xml:space="preserve"> ; </w:t>
      </w:r>
      <w:r w:rsidRPr="00EA49B4">
        <w:t>mais quand je l</w:t>
      </w:r>
      <w:r w:rsidR="007D0B10">
        <w:t>’</w:t>
      </w:r>
      <w:r w:rsidRPr="00EA49B4">
        <w:t>entendis m</w:t>
      </w:r>
      <w:r w:rsidR="007D0B10">
        <w:t>’</w:t>
      </w:r>
      <w:r w:rsidRPr="00EA49B4">
        <w:t>inviter à me rétracter et à m</w:t>
      </w:r>
      <w:r w:rsidR="007D0B10">
        <w:t>’</w:t>
      </w:r>
      <w:r w:rsidRPr="00EA49B4">
        <w:t>humilier devant mon accusateur</w:t>
      </w:r>
      <w:r w:rsidR="007D0B10">
        <w:t xml:space="preserve">, </w:t>
      </w:r>
      <w:r w:rsidRPr="00EA49B4">
        <w:t>je sentis mon âme tout entière se soulever d</w:t>
      </w:r>
      <w:r w:rsidR="007D0B10">
        <w:t>’</w:t>
      </w:r>
      <w:r w:rsidRPr="00EA49B4">
        <w:t>indignation</w:t>
      </w:r>
      <w:r w:rsidR="007D0B10">
        <w:t xml:space="preserve">. </w:t>
      </w:r>
      <w:r w:rsidRPr="00EA49B4">
        <w:t>Je répondis</w:t>
      </w:r>
      <w:r w:rsidR="007D0B10">
        <w:t> :</w:t>
      </w:r>
    </w:p>
    <w:p w14:paraId="57E3BD5F" w14:textId="2F54EDF5" w:rsidR="007D0B10" w:rsidRDefault="007D0B10" w:rsidP="00CC13A3">
      <w:r>
        <w:t>« </w:t>
      </w:r>
      <w:r w:rsidR="00CC13A3" w:rsidRPr="00EA49B4">
        <w:t>Je vous ai déjà dit que j</w:t>
      </w:r>
      <w:r>
        <w:t>’</w:t>
      </w:r>
      <w:r w:rsidR="00CC13A3" w:rsidRPr="00EA49B4">
        <w:t>étais innocent</w:t>
      </w:r>
      <w:r>
        <w:t xml:space="preserve">. </w:t>
      </w:r>
      <w:r w:rsidR="00CC13A3" w:rsidRPr="00EA49B4">
        <w:t>Je ne me crois pas capable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en était autrement</w:t>
      </w:r>
      <w:r>
        <w:t xml:space="preserve">, </w:t>
      </w:r>
      <w:r w:rsidR="00CC13A3" w:rsidRPr="00EA49B4">
        <w:t>de l</w:t>
      </w:r>
      <w:r>
        <w:t>’</w:t>
      </w:r>
      <w:r w:rsidR="00CC13A3" w:rsidRPr="00EA49B4">
        <w:t>effort qu</w:t>
      </w:r>
      <w:r>
        <w:t>’</w:t>
      </w:r>
      <w:r w:rsidR="00CC13A3" w:rsidRPr="00EA49B4">
        <w:t>exige l</w:t>
      </w:r>
      <w:r>
        <w:t>’</w:t>
      </w:r>
      <w:r w:rsidR="00CC13A3" w:rsidRPr="00EA49B4">
        <w:t>invention d</w:t>
      </w:r>
      <w:r>
        <w:t>’</w:t>
      </w:r>
      <w:r w:rsidR="00CC13A3" w:rsidRPr="00EA49B4">
        <w:t>une défense plausible</w:t>
      </w:r>
      <w:r>
        <w:t xml:space="preserve">. </w:t>
      </w:r>
      <w:r w:rsidR="00CC13A3" w:rsidRPr="00EA49B4">
        <w:t>Vous venez de dire qu</w:t>
      </w:r>
      <w:r>
        <w:t>’</w:t>
      </w:r>
      <w:r w:rsidR="00CC13A3" w:rsidRPr="00EA49B4">
        <w:t>il n</w:t>
      </w:r>
      <w:r>
        <w:t>’</w:t>
      </w:r>
      <w:r w:rsidR="00CC13A3" w:rsidRPr="00EA49B4">
        <w:t>était pas au pouvoir de l</w:t>
      </w:r>
      <w:r>
        <w:t>’</w:t>
      </w:r>
      <w:r w:rsidR="00CC13A3" w:rsidRPr="00EA49B4">
        <w:t>esprit le plus subtil de renverser les distinctions du juste et de l</w:t>
      </w:r>
      <w:r>
        <w:t>’</w:t>
      </w:r>
      <w:r w:rsidR="00CC13A3" w:rsidRPr="00EA49B4">
        <w:t>injuste</w:t>
      </w:r>
      <w:r>
        <w:t xml:space="preserve">, </w:t>
      </w:r>
      <w:r w:rsidR="00CC13A3" w:rsidRPr="00EA49B4">
        <w:t>et dans ce moment même je les vois renversées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en vérité un moment bien épouvantable pour moi</w:t>
      </w:r>
      <w:r>
        <w:t xml:space="preserve">. </w:t>
      </w:r>
      <w:r w:rsidR="00CC13A3" w:rsidRPr="00EA49B4">
        <w:t>Jeune et sans expérience</w:t>
      </w:r>
      <w:r>
        <w:t xml:space="preserve">, </w:t>
      </w:r>
      <w:r w:rsidR="00CC13A3" w:rsidRPr="00EA49B4">
        <w:t>je ne connais rien des affaires du monde que ce qu</w:t>
      </w:r>
      <w:r>
        <w:t>’</w:t>
      </w:r>
      <w:r w:rsidR="00CC13A3" w:rsidRPr="00EA49B4">
        <w:t>on m</w:t>
      </w:r>
      <w:r>
        <w:t>’</w:t>
      </w:r>
      <w:r w:rsidR="00CC13A3" w:rsidRPr="00EA49B4">
        <w:t>en a pu dire et ce que j</w:t>
      </w:r>
      <w:r>
        <w:t>’</w:t>
      </w:r>
      <w:r w:rsidR="00CC13A3" w:rsidRPr="00EA49B4">
        <w:t>en ai lu dans les livres</w:t>
      </w:r>
      <w:r>
        <w:t xml:space="preserve">. </w:t>
      </w:r>
      <w:r w:rsidR="00CC13A3" w:rsidRPr="00EA49B4">
        <w:t>Mes premiers pas ont été accompagnés de cette ardeur et de cette confiance inséparables de mon âge</w:t>
      </w:r>
      <w:r>
        <w:t xml:space="preserve">. </w:t>
      </w:r>
      <w:r w:rsidR="00CC13A3" w:rsidRPr="00EA49B4">
        <w:t>Dans chacun de mes semblables j</w:t>
      </w:r>
      <w:r>
        <w:t>’</w:t>
      </w:r>
      <w:r w:rsidR="00CC13A3" w:rsidRPr="00EA49B4">
        <w:t>ai cru voir un ami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pas l</w:t>
      </w:r>
      <w:r>
        <w:t>’</w:t>
      </w:r>
      <w:r w:rsidR="00CC13A3" w:rsidRPr="00EA49B4">
        <w:t>habitude des détours en usage parmi les hommes</w:t>
      </w:r>
      <w:r>
        <w:t xml:space="preserve">, </w:t>
      </w:r>
      <w:r w:rsidR="00CC13A3" w:rsidRPr="00EA49B4">
        <w:t>et je ne sais pas jusqu</w:t>
      </w:r>
      <w:r>
        <w:t>’</w:t>
      </w:r>
      <w:r w:rsidR="00CC13A3" w:rsidRPr="00EA49B4">
        <w:t>où va leur injustice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rien fait pour mériter leur haine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si j</w:t>
      </w:r>
      <w:r>
        <w:t>’</w:t>
      </w:r>
      <w:r w:rsidR="00CC13A3" w:rsidRPr="00EA49B4">
        <w:t>en juge par ce que je viens de voir et d</w:t>
      </w:r>
      <w:r>
        <w:t>’</w:t>
      </w:r>
      <w:r w:rsidR="00CC13A3" w:rsidRPr="00EA49B4">
        <w:t>entendre</w:t>
      </w:r>
      <w:r>
        <w:t xml:space="preserve">, </w:t>
      </w:r>
      <w:r w:rsidR="00CC13A3" w:rsidRPr="00EA49B4">
        <w:t>je suis destiné à perdre pour jamais les avantages de l</w:t>
      </w:r>
      <w:r>
        <w:t>’</w:t>
      </w:r>
      <w:r w:rsidR="00CC13A3" w:rsidRPr="00EA49B4">
        <w:t>honneur et de la probité</w:t>
      </w:r>
      <w:r>
        <w:t xml:space="preserve">. </w:t>
      </w:r>
      <w:r w:rsidR="00CC13A3" w:rsidRPr="00EA49B4">
        <w:t>Je me vois enlever l</w:t>
      </w:r>
      <w:r>
        <w:t>’</w:t>
      </w:r>
      <w:r w:rsidR="00CC13A3" w:rsidRPr="00EA49B4">
        <w:t>amitié de tous ceux que j</w:t>
      </w:r>
      <w:r>
        <w:t>’</w:t>
      </w:r>
      <w:r w:rsidR="00CC13A3" w:rsidRPr="00EA49B4">
        <w:t>ai connus jusqu</w:t>
      </w:r>
      <w:r>
        <w:t>’</w:t>
      </w:r>
      <w:r w:rsidR="00CC13A3" w:rsidRPr="00EA49B4">
        <w:t>à présent</w:t>
      </w:r>
      <w:r>
        <w:t xml:space="preserve">, </w:t>
      </w:r>
      <w:r w:rsidR="00CC13A3" w:rsidRPr="00EA49B4">
        <w:t>et fermer tous les moyens d</w:t>
      </w:r>
      <w:r>
        <w:t>’</w:t>
      </w:r>
      <w:r w:rsidR="00CC13A3" w:rsidRPr="00EA49B4">
        <w:t>acquérir celle des autres</w:t>
      </w:r>
      <w:r>
        <w:t xml:space="preserve">. </w:t>
      </w:r>
      <w:r w:rsidR="00CC13A3" w:rsidRPr="00EA49B4">
        <w:t>Je suis donc réduit à chercher en moi seul la source de mon bonheur</w:t>
      </w:r>
      <w:r>
        <w:t xml:space="preserve">. </w:t>
      </w:r>
      <w:r w:rsidR="00CC13A3" w:rsidRPr="00EA49B4">
        <w:t>Comptez bien que je ne commencerai pas cette carrière par de lâches et honteuses concessions</w:t>
      </w:r>
      <w:r>
        <w:t xml:space="preserve">. </w:t>
      </w:r>
      <w:r w:rsidR="00CC13A3" w:rsidRPr="00EA49B4">
        <w:t>Si je n</w:t>
      </w:r>
      <w:r>
        <w:t>’</w:t>
      </w:r>
      <w:r w:rsidR="00CC13A3" w:rsidRPr="00EA49B4">
        <w:t xml:space="preserve">ai plus rien à </w:t>
      </w:r>
      <w:r w:rsidR="00CC13A3" w:rsidRPr="00EA49B4">
        <w:lastRenderedPageBreak/>
        <w:t>espérer de la bienveillance des autres</w:t>
      </w:r>
      <w:r>
        <w:t xml:space="preserve">, </w:t>
      </w:r>
      <w:r w:rsidR="00CC13A3" w:rsidRPr="00EA49B4">
        <w:t>au moins saurai-je maintenir l</w:t>
      </w:r>
      <w:r>
        <w:t>’</w:t>
      </w:r>
      <w:r w:rsidR="00CC13A3" w:rsidRPr="00EA49B4">
        <w:t>indépendance de mon âme</w:t>
      </w:r>
      <w:r>
        <w:t>. M. </w:t>
      </w:r>
      <w:r w:rsidR="00CC13A3" w:rsidRPr="00EA49B4">
        <w:t>Falkland est mon implacable ennemi</w:t>
      </w:r>
      <w:r>
        <w:t xml:space="preserve">. </w:t>
      </w:r>
      <w:r w:rsidR="00CC13A3" w:rsidRPr="00EA49B4">
        <w:t>Quelque mérite qu</w:t>
      </w:r>
      <w:r>
        <w:t>’</w:t>
      </w:r>
      <w:r w:rsidR="00CC13A3" w:rsidRPr="00EA49B4">
        <w:t>il puisse avoir sous d</w:t>
      </w:r>
      <w:r>
        <w:t>’</w:t>
      </w:r>
      <w:r w:rsidR="00CC13A3" w:rsidRPr="00EA49B4">
        <w:t>autres rapports</w:t>
      </w:r>
      <w:r>
        <w:t xml:space="preserve">, </w:t>
      </w:r>
      <w:r w:rsidR="00CC13A3" w:rsidRPr="00EA49B4">
        <w:t>il se montre envers moi sans humanité</w:t>
      </w:r>
      <w:r>
        <w:t xml:space="preserve">, </w:t>
      </w:r>
      <w:r w:rsidR="00CC13A3" w:rsidRPr="00EA49B4">
        <w:t>sans principes</w:t>
      </w:r>
      <w:r>
        <w:t xml:space="preserve">, </w:t>
      </w:r>
      <w:r w:rsidR="00CC13A3" w:rsidRPr="00EA49B4">
        <w:t>sans remords</w:t>
      </w:r>
      <w:r>
        <w:t xml:space="preserve">. </w:t>
      </w:r>
      <w:r w:rsidR="00CC13A3" w:rsidRPr="00EA49B4">
        <w:t>Pensez-vous que j</w:t>
      </w:r>
      <w:r>
        <w:t>’</w:t>
      </w:r>
      <w:r w:rsidR="00CC13A3" w:rsidRPr="00EA49B4">
        <w:t>irai jamais faire des soumissions à celui qui me traite avec tant d</w:t>
      </w:r>
      <w:r>
        <w:t>’</w:t>
      </w:r>
      <w:r w:rsidR="00CC13A3" w:rsidRPr="00EA49B4">
        <w:t>injustice</w:t>
      </w:r>
      <w:r>
        <w:t xml:space="preserve">, </w:t>
      </w:r>
      <w:r w:rsidR="00CC13A3" w:rsidRPr="00EA49B4">
        <w:t>que j</w:t>
      </w:r>
      <w:r>
        <w:t>’</w:t>
      </w:r>
      <w:r w:rsidR="00CC13A3" w:rsidRPr="00EA49B4">
        <w:t>irai tomber aux pieds d</w:t>
      </w:r>
      <w:r>
        <w:t>’</w:t>
      </w:r>
      <w:r w:rsidR="00CC13A3" w:rsidRPr="00EA49B4">
        <w:t>un homme qui est une furie pour moi</w:t>
      </w:r>
      <w:r>
        <w:t xml:space="preserve">, </w:t>
      </w:r>
      <w:r w:rsidR="00CC13A3" w:rsidRPr="00EA49B4">
        <w:t>et baiser une main teinte de mon sang</w:t>
      </w:r>
      <w:r>
        <w:t> ?</w:t>
      </w:r>
    </w:p>
    <w:p w14:paraId="22E0B699" w14:textId="065B1EF9" w:rsidR="007D0B10" w:rsidRDefault="007D0B10" w:rsidP="00CC13A3">
      <w:r>
        <w:t>— </w:t>
      </w:r>
      <w:r w:rsidR="00CC13A3" w:rsidRPr="00EA49B4">
        <w:t>À cet égard</w:t>
      </w:r>
      <w:r>
        <w:t xml:space="preserve">, </w:t>
      </w:r>
      <w:r w:rsidR="00CC13A3" w:rsidRPr="00EA49B4">
        <w:t xml:space="preserve">reprit </w:t>
      </w:r>
      <w:r>
        <w:t>M. </w:t>
      </w:r>
      <w:r w:rsidR="00CC13A3" w:rsidRPr="00EA49B4">
        <w:t>Forester</w:t>
      </w:r>
      <w:r>
        <w:t xml:space="preserve">, </w:t>
      </w:r>
      <w:r w:rsidR="00CC13A3" w:rsidRPr="00EA49B4">
        <w:t>faites comme vous le jugerez à propos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avoue que votre fermeté et votre obstination me confondent</w:t>
      </w:r>
      <w:r>
        <w:t xml:space="preserve">. </w:t>
      </w:r>
      <w:r w:rsidR="00CC13A3" w:rsidRPr="00EA49B4">
        <w:t>Vous ajoutez à l</w:t>
      </w:r>
      <w:r>
        <w:t>’</w:t>
      </w:r>
      <w:r w:rsidR="00CC13A3" w:rsidRPr="00EA49B4">
        <w:t>idée que je m</w:t>
      </w:r>
      <w:r>
        <w:t>’</w:t>
      </w:r>
      <w:r w:rsidR="00CC13A3" w:rsidRPr="00EA49B4">
        <w:t>étais faite des facultés de l</w:t>
      </w:r>
      <w:r>
        <w:t>’</w:t>
      </w:r>
      <w:r w:rsidR="00CC13A3" w:rsidRPr="00EA49B4">
        <w:t>homme</w:t>
      </w:r>
      <w:r>
        <w:t xml:space="preserve"> ; </w:t>
      </w:r>
      <w:r w:rsidR="00CC13A3" w:rsidRPr="00EA49B4">
        <w:t>peut-être</w:t>
      </w:r>
      <w:r>
        <w:t xml:space="preserve">, </w:t>
      </w:r>
      <w:r w:rsidR="00CC13A3" w:rsidRPr="00EA49B4">
        <w:t>tout bien considéré</w:t>
      </w:r>
      <w:r>
        <w:t xml:space="preserve">, </w:t>
      </w:r>
      <w:r w:rsidR="00CC13A3" w:rsidRPr="00EA49B4">
        <w:t>avez-vous choisi le rôle qui va le mieux à votre but</w:t>
      </w:r>
      <w:r>
        <w:t xml:space="preserve">, </w:t>
      </w:r>
      <w:r w:rsidR="00CC13A3" w:rsidRPr="00EA49B4">
        <w:t>quoique pourtant je pense que plus de modération vous aurait été plus favorable</w:t>
      </w:r>
      <w:r>
        <w:t xml:space="preserve">. </w:t>
      </w:r>
      <w:r w:rsidR="00CC13A3" w:rsidRPr="00EA49B4">
        <w:t>Votre extérieur d</w:t>
      </w:r>
      <w:r>
        <w:t>’</w:t>
      </w:r>
      <w:r w:rsidR="00CC13A3" w:rsidRPr="00EA49B4">
        <w:t>innocence pourra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en conviens</w:t>
      </w:r>
      <w:r>
        <w:t xml:space="preserve">, </w:t>
      </w:r>
      <w:r w:rsidR="00CC13A3" w:rsidRPr="00EA49B4">
        <w:t>ébranler les personnes qui auront à décider sur votre sort</w:t>
      </w:r>
      <w:r>
        <w:t xml:space="preserve"> ; </w:t>
      </w:r>
      <w:r w:rsidR="00CC13A3" w:rsidRPr="00EA49B4">
        <w:t>mais il ne l</w:t>
      </w:r>
      <w:r>
        <w:t>’</w:t>
      </w:r>
      <w:r w:rsidR="00CC13A3" w:rsidRPr="00EA49B4">
        <w:t>emportera jamais sur des faits clairs et incontestables</w:t>
      </w:r>
      <w:r>
        <w:t xml:space="preserve">. </w:t>
      </w:r>
      <w:r w:rsidR="00CC13A3" w:rsidRPr="00EA49B4">
        <w:t>Pour moi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ai plus rien à vous dire</w:t>
      </w:r>
      <w:r>
        <w:t xml:space="preserve">. </w:t>
      </w:r>
      <w:r w:rsidR="00CC13A3" w:rsidRPr="00EA49B4">
        <w:t>Vous me montrez un nouvel exemple de l</w:t>
      </w:r>
      <w:r>
        <w:t>’</w:t>
      </w:r>
      <w:r w:rsidR="00CC13A3" w:rsidRPr="00EA49B4">
        <w:t>abus qu</w:t>
      </w:r>
      <w:r>
        <w:t>’</w:t>
      </w:r>
      <w:r w:rsidR="00CC13A3" w:rsidRPr="00EA49B4">
        <w:t>on fait si généralement de ces talents qu</w:t>
      </w:r>
      <w:r>
        <w:t>’</w:t>
      </w:r>
      <w:r w:rsidR="00CC13A3" w:rsidRPr="00EA49B4">
        <w:t>admire une aveugle multitude</w:t>
      </w:r>
      <w:r>
        <w:t xml:space="preserve">. </w:t>
      </w:r>
      <w:r w:rsidR="00CC13A3" w:rsidRPr="00EA49B4">
        <w:t>Je ne vous vois qu</w:t>
      </w:r>
      <w:r>
        <w:t>’</w:t>
      </w:r>
      <w:r w:rsidR="00CC13A3" w:rsidRPr="00EA49B4">
        <w:t>avec horreur</w:t>
      </w:r>
      <w:r>
        <w:t xml:space="preserve">. </w:t>
      </w:r>
      <w:r w:rsidR="00CC13A3" w:rsidRPr="00EA49B4">
        <w:t>Tout ce qui me reste à faire à votre égard pour m</w:t>
      </w:r>
      <w:r>
        <w:t>’</w:t>
      </w:r>
      <w:r w:rsidR="00CC13A3" w:rsidRPr="00EA49B4">
        <w:t>acquitter de mon devoir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de vous livrer à la justice de votre pays</w:t>
      </w:r>
      <w:r>
        <w:t xml:space="preserve">, </w:t>
      </w:r>
      <w:r w:rsidR="00CC13A3" w:rsidRPr="00EA49B4">
        <w:t>comme un monstre de scélératesse</w:t>
      </w:r>
      <w:r>
        <w:t>.</w:t>
      </w:r>
    </w:p>
    <w:p w14:paraId="58062254" w14:textId="0E5E7D69" w:rsidR="007D0B10" w:rsidRDefault="007D0B10" w:rsidP="00CC13A3">
      <w:r>
        <w:t>— </w:t>
      </w:r>
      <w:r w:rsidR="00CC13A3" w:rsidRPr="00EA49B4">
        <w:t>Non pas</w:t>
      </w:r>
      <w:r>
        <w:t xml:space="preserve">, </w:t>
      </w:r>
      <w:r w:rsidR="00CC13A3" w:rsidRPr="00EA49B4">
        <w:t xml:space="preserve">reprit </w:t>
      </w:r>
      <w:r>
        <w:t>M. </w:t>
      </w:r>
      <w:r w:rsidR="00CC13A3" w:rsidRPr="00EA49B4">
        <w:t>Falkland</w:t>
      </w:r>
      <w:r>
        <w:t xml:space="preserve">, </w:t>
      </w:r>
      <w:r w:rsidR="00CC13A3" w:rsidRPr="00EA49B4">
        <w:t>je ne consentirai jamais à cela</w:t>
      </w:r>
      <w:r>
        <w:t xml:space="preserve">. </w:t>
      </w:r>
      <w:r w:rsidR="00CC13A3" w:rsidRPr="00EA49B4">
        <w:t>Je me suis contenu jusqu</w:t>
      </w:r>
      <w:r>
        <w:t>’</w:t>
      </w:r>
      <w:r w:rsidR="00CC13A3" w:rsidRPr="00EA49B4">
        <w:t>ici</w:t>
      </w:r>
      <w:r>
        <w:t xml:space="preserve">, </w:t>
      </w:r>
      <w:r w:rsidR="00CC13A3" w:rsidRPr="00EA49B4">
        <w:t>parce qu</w:t>
      </w:r>
      <w:r>
        <w:t>’</w:t>
      </w:r>
      <w:r w:rsidR="00CC13A3" w:rsidRPr="00EA49B4">
        <w:t>il était juste de laisser à la vérité le temps de s</w:t>
      </w:r>
      <w:r>
        <w:t>’</w:t>
      </w:r>
      <w:r w:rsidR="00CC13A3" w:rsidRPr="00EA49B4">
        <w:t>établir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fait violence à mes habitudes et à mes sentiments</w:t>
      </w:r>
      <w:r>
        <w:t xml:space="preserve">, </w:t>
      </w:r>
      <w:r w:rsidR="00CC13A3" w:rsidRPr="00EA49B4">
        <w:t>parce que le bien public exigeait que l</w:t>
      </w:r>
      <w:r>
        <w:t>’</w:t>
      </w:r>
      <w:r w:rsidR="00CC13A3" w:rsidRPr="00EA49B4">
        <w:t>hypocrisie fût démasquée</w:t>
      </w:r>
      <w:r>
        <w:t xml:space="preserve">. </w:t>
      </w:r>
      <w:r w:rsidR="00CC13A3" w:rsidRPr="00EA49B4">
        <w:t>Mais je ne puis me contraindre plus longtemps</w:t>
      </w:r>
      <w:r>
        <w:t xml:space="preserve">. </w:t>
      </w:r>
      <w:r w:rsidR="00CC13A3" w:rsidRPr="00EA49B4">
        <w:t>L</w:t>
      </w:r>
      <w:r>
        <w:t>’</w:t>
      </w:r>
      <w:r w:rsidR="00CC13A3" w:rsidRPr="00EA49B4">
        <w:t>emploi de toute ma vie a été de protéger ceux qui souffrent</w:t>
      </w:r>
      <w:r>
        <w:t xml:space="preserve">, </w:t>
      </w:r>
      <w:r w:rsidR="00CC13A3" w:rsidRPr="00EA49B4">
        <w:t>bien loin d</w:t>
      </w:r>
      <w:r>
        <w:t>’</w:t>
      </w:r>
      <w:r w:rsidR="00CC13A3" w:rsidRPr="00EA49B4">
        <w:t>ajouter à leurs peines</w:t>
      </w:r>
      <w:r>
        <w:t xml:space="preserve"> ; </w:t>
      </w:r>
      <w:r w:rsidR="00CC13A3" w:rsidRPr="00EA49B4">
        <w:t>et dans cette circonstance j</w:t>
      </w:r>
      <w:r>
        <w:t>’</w:t>
      </w:r>
      <w:r w:rsidR="00CC13A3" w:rsidRPr="00EA49B4">
        <w:t>agirai encore de même</w:t>
      </w:r>
      <w:r>
        <w:t xml:space="preserve">. </w:t>
      </w:r>
      <w:r w:rsidR="00CC13A3" w:rsidRPr="00EA49B4">
        <w:t>Ces attaques impuissantes contre mon honneur n</w:t>
      </w:r>
      <w:r>
        <w:t>’</w:t>
      </w:r>
      <w:r w:rsidR="00CC13A3" w:rsidRPr="00EA49B4">
        <w:t xml:space="preserve">excitent pas en </w:t>
      </w:r>
      <w:r w:rsidR="00CC13A3" w:rsidRPr="00EA49B4">
        <w:lastRenderedPageBreak/>
        <w:t>moi le plus léger ressentiment</w:t>
      </w:r>
      <w:r>
        <w:t xml:space="preserve"> ; </w:t>
      </w:r>
      <w:r w:rsidR="00CC13A3" w:rsidRPr="00EA49B4">
        <w:t>je me ris de la malignité qui les a dictées</w:t>
      </w:r>
      <w:r>
        <w:t xml:space="preserve">, </w:t>
      </w:r>
      <w:r w:rsidR="00CC13A3" w:rsidRPr="00EA49B4">
        <w:t>et elles n</w:t>
      </w:r>
      <w:r>
        <w:t>’</w:t>
      </w:r>
      <w:r w:rsidR="00CC13A3" w:rsidRPr="00EA49B4">
        <w:t>ont diminué en rien les sentiments de bienveillance que j</w:t>
      </w:r>
      <w:r>
        <w:t>’</w:t>
      </w:r>
      <w:r w:rsidR="00CC13A3" w:rsidRPr="00EA49B4">
        <w:t>ai toujours eus pour celui qui en est l</w:t>
      </w:r>
      <w:r>
        <w:t>’</w:t>
      </w:r>
      <w:r w:rsidR="00CC13A3" w:rsidRPr="00EA49B4">
        <w:t>auteur</w:t>
      </w:r>
      <w:r>
        <w:t xml:space="preserve">. </w:t>
      </w:r>
      <w:r w:rsidR="00CC13A3" w:rsidRPr="00EA49B4">
        <w:t>Qu</w:t>
      </w:r>
      <w:r>
        <w:t>’</w:t>
      </w:r>
      <w:r w:rsidR="00CC13A3" w:rsidRPr="00EA49B4">
        <w:t>il dise tout ce qu</w:t>
      </w:r>
      <w:r>
        <w:t>’</w:t>
      </w:r>
      <w:r w:rsidR="00CC13A3" w:rsidRPr="00EA49B4">
        <w:t>il voudra</w:t>
      </w:r>
      <w:r>
        <w:t xml:space="preserve">, </w:t>
      </w:r>
      <w:r w:rsidR="00CC13A3" w:rsidRPr="00EA49B4">
        <w:t>il ne saurait m</w:t>
      </w:r>
      <w:r>
        <w:t>’</w:t>
      </w:r>
      <w:r w:rsidR="00CC13A3" w:rsidRPr="00EA49B4">
        <w:t>atteindre</w:t>
      </w:r>
      <w:r>
        <w:t xml:space="preserve">. </w:t>
      </w:r>
      <w:r w:rsidR="00CC13A3" w:rsidRPr="00EA49B4">
        <w:t>Il était à propos qu</w:t>
      </w:r>
      <w:r>
        <w:t>’</w:t>
      </w:r>
      <w:r w:rsidR="00CC13A3" w:rsidRPr="00EA49B4">
        <w:t>il fût couvert d</w:t>
      </w:r>
      <w:r>
        <w:t>’</w:t>
      </w:r>
      <w:r w:rsidR="00CC13A3" w:rsidRPr="00EA49B4">
        <w:t>une ignominie publique</w:t>
      </w:r>
      <w:r>
        <w:t xml:space="preserve">, </w:t>
      </w:r>
      <w:r w:rsidR="00CC13A3" w:rsidRPr="00EA49B4">
        <w:t>afin que d</w:t>
      </w:r>
      <w:r>
        <w:t>’</w:t>
      </w:r>
      <w:r w:rsidR="00CC13A3" w:rsidRPr="00EA49B4">
        <w:t>autres ne pussent être trompés par lui</w:t>
      </w:r>
      <w:r>
        <w:t xml:space="preserve">, </w:t>
      </w:r>
      <w:r w:rsidR="00CC13A3" w:rsidRPr="00EA49B4">
        <w:t>comme nous l</w:t>
      </w:r>
      <w:r>
        <w:t>’</w:t>
      </w:r>
      <w:r w:rsidR="00CC13A3" w:rsidRPr="00EA49B4">
        <w:t>avons été nous-mêmes</w:t>
      </w:r>
      <w:r>
        <w:t xml:space="preserve">. </w:t>
      </w:r>
      <w:r w:rsidR="00CC13A3" w:rsidRPr="00EA49B4">
        <w:t>Mais il n</w:t>
      </w:r>
      <w:r>
        <w:t>’</w:t>
      </w:r>
      <w:r w:rsidR="00CC13A3" w:rsidRPr="00EA49B4">
        <w:t>y a aucune nécessité d</w:t>
      </w:r>
      <w:r>
        <w:t>’</w:t>
      </w:r>
      <w:r w:rsidR="00CC13A3" w:rsidRPr="00EA49B4">
        <w:t>aller plus loin</w:t>
      </w:r>
      <w:r>
        <w:t xml:space="preserve">, </w:t>
      </w:r>
      <w:r w:rsidR="00CC13A3" w:rsidRPr="00EA49B4">
        <w:t>et j</w:t>
      </w:r>
      <w:r>
        <w:t>’</w:t>
      </w:r>
      <w:r w:rsidR="00CC13A3" w:rsidRPr="00EA49B4">
        <w:t>insiste pour qu</w:t>
      </w:r>
      <w:r>
        <w:t>’</w:t>
      </w:r>
      <w:r w:rsidR="00CC13A3" w:rsidRPr="00EA49B4">
        <w:t>il lui soit permis de se retirer partout où bon lui semblera</w:t>
      </w:r>
      <w:r>
        <w:t xml:space="preserve">. </w:t>
      </w:r>
      <w:r w:rsidR="00CC13A3" w:rsidRPr="00EA49B4">
        <w:t>Je suis seulement fâché que l</w:t>
      </w:r>
      <w:r>
        <w:t>’</w:t>
      </w:r>
      <w:r w:rsidR="00CC13A3" w:rsidRPr="00EA49B4">
        <w:t>intérêt de la société le menace d</w:t>
      </w:r>
      <w:r>
        <w:t>’</w:t>
      </w:r>
      <w:r w:rsidR="00CC13A3" w:rsidRPr="00EA49B4">
        <w:t>une aussi affreuse perspective que celle qui l</w:t>
      </w:r>
      <w:r>
        <w:t>’</w:t>
      </w:r>
      <w:r w:rsidR="00CC13A3" w:rsidRPr="00EA49B4">
        <w:t>attend</w:t>
      </w:r>
      <w:r>
        <w:t>.</w:t>
      </w:r>
    </w:p>
    <w:p w14:paraId="3F834CF5" w14:textId="6D6D6E0B" w:rsidR="007D0B10" w:rsidRDefault="007D0B10" w:rsidP="00CC13A3">
      <w:r>
        <w:t>— M. </w:t>
      </w:r>
      <w:r w:rsidR="00CC13A3" w:rsidRPr="00EA49B4">
        <w:t>Falkland</w:t>
      </w:r>
      <w:r>
        <w:t xml:space="preserve">, </w:t>
      </w:r>
      <w:r w:rsidR="00CC13A3" w:rsidRPr="00EA49B4">
        <w:t xml:space="preserve">répliqua </w:t>
      </w:r>
      <w:r>
        <w:t>M. </w:t>
      </w:r>
      <w:r w:rsidR="00CC13A3" w:rsidRPr="00EA49B4">
        <w:t>Forester</w:t>
      </w:r>
      <w:r>
        <w:t xml:space="preserve">, </w:t>
      </w:r>
      <w:r w:rsidR="00CC13A3" w:rsidRPr="00EA49B4">
        <w:t>ces sentiments font honneur à votre humanité</w:t>
      </w:r>
      <w:r>
        <w:t xml:space="preserve"> ; </w:t>
      </w:r>
      <w:r w:rsidR="00CC13A3" w:rsidRPr="00EA49B4">
        <w:t>mais il m</w:t>
      </w:r>
      <w:r>
        <w:t>’</w:t>
      </w:r>
      <w:r w:rsidR="00CC13A3" w:rsidRPr="00EA49B4">
        <w:t>est impossible de m</w:t>
      </w:r>
      <w:r>
        <w:t>’</w:t>
      </w:r>
      <w:r w:rsidR="00CC13A3" w:rsidRPr="00EA49B4">
        <w:t>y rendre</w:t>
      </w:r>
      <w:r>
        <w:t xml:space="preserve">. </w:t>
      </w:r>
      <w:r w:rsidR="00CC13A3" w:rsidRPr="00EA49B4">
        <w:t>Ils ne servent qu</w:t>
      </w:r>
      <w:r>
        <w:t>’</w:t>
      </w:r>
      <w:r w:rsidR="00CC13A3" w:rsidRPr="00EA49B4">
        <w:t>à faire ressortir encore davantage la noirceur de ce reptile envenimé</w:t>
      </w:r>
      <w:r>
        <w:t xml:space="preserve">, </w:t>
      </w:r>
      <w:r w:rsidR="00CC13A3" w:rsidRPr="00EA49B4">
        <w:t>de ce monstre d</w:t>
      </w:r>
      <w:r>
        <w:t>’</w:t>
      </w:r>
      <w:r w:rsidR="00CC13A3" w:rsidRPr="00EA49B4">
        <w:t>ingratitude qui</w:t>
      </w:r>
      <w:r>
        <w:t xml:space="preserve">, </w:t>
      </w:r>
      <w:r w:rsidR="00CC13A3" w:rsidRPr="00EA49B4">
        <w:t>après avoir volé son bienfaiteur</w:t>
      </w:r>
      <w:r>
        <w:t xml:space="preserve">, </w:t>
      </w:r>
      <w:r w:rsidR="00CC13A3" w:rsidRPr="00EA49B4">
        <w:t>cherche encore à l</w:t>
      </w:r>
      <w:r>
        <w:t>’</w:t>
      </w:r>
      <w:r w:rsidR="00CC13A3" w:rsidRPr="00EA49B4">
        <w:t>outrager</w:t>
      </w:r>
      <w:r>
        <w:t xml:space="preserve">… </w:t>
      </w:r>
      <w:r w:rsidR="00CC13A3" w:rsidRPr="00EA49B4">
        <w:t>Misérable que vous êtes</w:t>
      </w:r>
      <w:r>
        <w:t xml:space="preserve">, </w:t>
      </w:r>
      <w:r w:rsidR="00CC13A3" w:rsidRPr="00EA49B4">
        <w:t>rien ne peut donc vous émouvoir</w:t>
      </w:r>
      <w:r>
        <w:t xml:space="preserve"> ? </w:t>
      </w:r>
      <w:r w:rsidR="00CC13A3" w:rsidRPr="00EA49B4">
        <w:t>Vous êtes donc inaccessible aux remords</w:t>
      </w:r>
      <w:r>
        <w:t xml:space="preserve"> ? </w:t>
      </w:r>
      <w:r w:rsidR="00CC13A3" w:rsidRPr="00EA49B4">
        <w:t>Quoi</w:t>
      </w:r>
      <w:r>
        <w:t xml:space="preserve"> ! </w:t>
      </w:r>
      <w:r w:rsidR="00CC13A3" w:rsidRPr="00EA49B4">
        <w:t>vous n</w:t>
      </w:r>
      <w:r>
        <w:t>’</w:t>
      </w:r>
      <w:r w:rsidR="00CC13A3" w:rsidRPr="00EA49B4">
        <w:t>êtes pas confondu de tant de bontés si peu méritées</w:t>
      </w:r>
      <w:r>
        <w:t xml:space="preserve"> ! </w:t>
      </w:r>
      <w:r w:rsidR="00CC13A3" w:rsidRPr="00EA49B4">
        <w:t>Vil calomniateur</w:t>
      </w:r>
      <w:r>
        <w:t xml:space="preserve"> ! </w:t>
      </w:r>
      <w:r w:rsidR="00CC13A3" w:rsidRPr="00EA49B4">
        <w:t>vous êtes l</w:t>
      </w:r>
      <w:r>
        <w:t>’</w:t>
      </w:r>
      <w:r w:rsidR="00CC13A3" w:rsidRPr="00EA49B4">
        <w:t>exécration de la nature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opprobre de l</w:t>
      </w:r>
      <w:r>
        <w:t>’</w:t>
      </w:r>
      <w:r w:rsidR="00CC13A3" w:rsidRPr="00EA49B4">
        <w:t>espèce humaine</w:t>
      </w:r>
      <w:r>
        <w:t xml:space="preserve">, </w:t>
      </w:r>
      <w:r w:rsidR="00CC13A3" w:rsidRPr="00EA49B4">
        <w:t>et le moment où vous serez exterminé délivrera la terre d</w:t>
      </w:r>
      <w:r>
        <w:t>’</w:t>
      </w:r>
      <w:r w:rsidR="00CC13A3" w:rsidRPr="00EA49B4">
        <w:t>un fardeau qu</w:t>
      </w:r>
      <w:r>
        <w:t>’</w:t>
      </w:r>
      <w:r w:rsidR="00CC13A3" w:rsidRPr="00EA49B4">
        <w:t>elle ne supporte qu</w:t>
      </w:r>
      <w:r>
        <w:t>’</w:t>
      </w:r>
      <w:r w:rsidR="00CC13A3" w:rsidRPr="00EA49B4">
        <w:t>avec horreur</w:t>
      </w:r>
      <w:r>
        <w:t xml:space="preserve">… </w:t>
      </w:r>
      <w:r w:rsidR="00CC13A3" w:rsidRPr="00EA49B4">
        <w:t>Souvenez-vous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que ce monstre</w:t>
      </w:r>
      <w:r>
        <w:t xml:space="preserve">, </w:t>
      </w:r>
      <w:r w:rsidR="00CC13A3" w:rsidRPr="00EA49B4">
        <w:t>au moment où vous exercez envers lui un acte inouï de clémence et de bonté</w:t>
      </w:r>
      <w:r>
        <w:t xml:space="preserve">, </w:t>
      </w:r>
      <w:r w:rsidR="00CC13A3" w:rsidRPr="00EA49B4">
        <w:t>ose vous accuser de le poursuivre pour un crime dont vous le savez innocent</w:t>
      </w:r>
      <w:r>
        <w:t xml:space="preserve"> ; </w:t>
      </w:r>
      <w:r w:rsidR="00CC13A3" w:rsidRPr="00EA49B4">
        <w:t>et même</w:t>
      </w:r>
      <w:r>
        <w:t xml:space="preserve">, </w:t>
      </w:r>
      <w:r w:rsidR="00CC13A3" w:rsidRPr="00EA49B4">
        <w:t>bien plus</w:t>
      </w:r>
      <w:r>
        <w:t xml:space="preserve">, </w:t>
      </w:r>
      <w:r w:rsidR="00CC13A3" w:rsidRPr="00EA49B4">
        <w:t>d</w:t>
      </w:r>
      <w:r>
        <w:t>’</w:t>
      </w:r>
      <w:r w:rsidR="00CC13A3" w:rsidRPr="00EA49B4">
        <w:t>avoir glissé exprès parmi ses hardes des effets prétendus volés</w:t>
      </w:r>
      <w:r>
        <w:t xml:space="preserve">, </w:t>
      </w:r>
      <w:r w:rsidR="00CC13A3" w:rsidRPr="00EA49B4">
        <w:t>à dessein de le perdre</w:t>
      </w:r>
      <w:r>
        <w:t xml:space="preserve">. </w:t>
      </w:r>
      <w:r w:rsidR="00CC13A3" w:rsidRPr="00EA49B4">
        <w:t>Cette scélératesse sans exemple vous fait un devoir de délivrer le monde d</w:t>
      </w:r>
      <w:r>
        <w:t>’</w:t>
      </w:r>
      <w:r w:rsidR="00CC13A3" w:rsidRPr="00EA49B4">
        <w:t>une telle peste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pour votre propre intérêt</w:t>
      </w:r>
      <w:r>
        <w:t xml:space="preserve">, </w:t>
      </w:r>
      <w:r w:rsidR="00CC13A3" w:rsidRPr="00EA49B4">
        <w:t>vous oblige à ne pas vous relâcher de vos poursuites</w:t>
      </w:r>
      <w:r>
        <w:t xml:space="preserve">, </w:t>
      </w:r>
      <w:r w:rsidR="00CC13A3" w:rsidRPr="00EA49B4">
        <w:t>de peur que votre indulgence pour lui ne donne du crédit à ses abominables mensonges</w:t>
      </w:r>
      <w:r>
        <w:t>.</w:t>
      </w:r>
    </w:p>
    <w:p w14:paraId="5A7058BE" w14:textId="5E6C38E7" w:rsidR="007D0B10" w:rsidRDefault="007D0B10" w:rsidP="00CC13A3">
      <w:r>
        <w:lastRenderedPageBreak/>
        <w:t>— </w:t>
      </w:r>
      <w:r w:rsidR="00CC13A3" w:rsidRPr="00EA49B4">
        <w:t>Je ne m</w:t>
      </w:r>
      <w:r>
        <w:t>’</w:t>
      </w:r>
      <w:r w:rsidR="00CC13A3" w:rsidRPr="00EA49B4">
        <w:t>inquiète pas des conséquences</w:t>
      </w:r>
      <w:r>
        <w:t xml:space="preserve">, </w:t>
      </w:r>
      <w:r w:rsidR="00CC13A3" w:rsidRPr="00EA49B4">
        <w:t xml:space="preserve">reprit </w:t>
      </w:r>
      <w:r>
        <w:t>M. </w:t>
      </w:r>
      <w:r w:rsidR="00CC13A3" w:rsidRPr="00EA49B4">
        <w:t>Falkland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obéis à l</w:t>
      </w:r>
      <w:r>
        <w:t>’</w:t>
      </w:r>
      <w:r w:rsidR="00CC13A3" w:rsidRPr="00EA49B4">
        <w:t>impulsion de mon cœur</w:t>
      </w:r>
      <w:r>
        <w:t xml:space="preserve">. </w:t>
      </w:r>
      <w:r w:rsidR="00CC13A3" w:rsidRPr="00EA49B4">
        <w:t>Je ne concourrai jamais personnellement à réformer l</w:t>
      </w:r>
      <w:r>
        <w:t>’</w:t>
      </w:r>
      <w:r w:rsidR="00CC13A3" w:rsidRPr="00EA49B4">
        <w:t>espèce humaine par les haches et les gibets</w:t>
      </w:r>
      <w:r>
        <w:t xml:space="preserve"> ; </w:t>
      </w:r>
      <w:r w:rsidR="00CC13A3" w:rsidRPr="00EA49B4">
        <w:t>je suis convaincu que les choses n</w:t>
      </w:r>
      <w:r>
        <w:t>’</w:t>
      </w:r>
      <w:r w:rsidR="00CC13A3" w:rsidRPr="00EA49B4">
        <w:t>iront jamais bien que lorsque l</w:t>
      </w:r>
      <w:r>
        <w:t>’</w:t>
      </w:r>
      <w:r w:rsidR="00CC13A3" w:rsidRPr="00EA49B4">
        <w:t>honneur et non la loi sera l</w:t>
      </w:r>
      <w:r>
        <w:t>’</w:t>
      </w:r>
      <w:r w:rsidR="00CC13A3" w:rsidRPr="00EA49B4">
        <w:t>arbitre souverain du monde</w:t>
      </w:r>
      <w:r>
        <w:t xml:space="preserve"> ; </w:t>
      </w:r>
      <w:r w:rsidR="00CC13A3" w:rsidRPr="00EA49B4">
        <w:t>que lorsque le vice aura appris à reculer devant l</w:t>
      </w:r>
      <w:r>
        <w:t>’</w:t>
      </w:r>
      <w:r w:rsidR="00CC13A3" w:rsidRPr="00EA49B4">
        <w:t>irrésistible puissance et la dignité de la vertu</w:t>
      </w:r>
      <w:r>
        <w:t xml:space="preserve">, </w:t>
      </w:r>
      <w:r w:rsidR="00CC13A3" w:rsidRPr="00EA49B4">
        <w:t>mais non devant les froides et mesquines formalités d</w:t>
      </w:r>
      <w:r>
        <w:t>’</w:t>
      </w:r>
      <w:r w:rsidR="00CC13A3" w:rsidRPr="00EA49B4">
        <w:t>un code</w:t>
      </w:r>
      <w:r>
        <w:t xml:space="preserve"> ; </w:t>
      </w:r>
      <w:r w:rsidR="00CC13A3" w:rsidRPr="00EA49B4">
        <w:t>si mon calomniateur était digne de mon ressentiment</w:t>
      </w:r>
      <w:r>
        <w:t xml:space="preserve">, </w:t>
      </w:r>
      <w:r w:rsidR="00CC13A3" w:rsidRPr="00EA49B4">
        <w:t>ce serait mon épée et non pas le glaive du magistrat qui me ferait justice de son insolence</w:t>
      </w:r>
      <w:r>
        <w:t xml:space="preserve"> ; </w:t>
      </w:r>
      <w:r w:rsidR="00CC13A3" w:rsidRPr="00EA49B4">
        <w:t>mais ici je me ris de sa malice</w:t>
      </w:r>
      <w:r>
        <w:t xml:space="preserve">, </w:t>
      </w:r>
      <w:r w:rsidR="00CC13A3" w:rsidRPr="00EA49B4">
        <w:t>je me résous à l</w:t>
      </w:r>
      <w:r>
        <w:t>’</w:t>
      </w:r>
      <w:r w:rsidR="00CC13A3" w:rsidRPr="00EA49B4">
        <w:t>épargner</w:t>
      </w:r>
      <w:r>
        <w:t xml:space="preserve">, </w:t>
      </w:r>
      <w:r w:rsidR="00CC13A3" w:rsidRPr="00EA49B4">
        <w:t>comme le roi généreux des forêts laisse vivre l</w:t>
      </w:r>
      <w:r>
        <w:t>’</w:t>
      </w:r>
      <w:r w:rsidR="00CC13A3" w:rsidRPr="00EA49B4">
        <w:t>insecte qui ose attenter à son repos</w:t>
      </w:r>
      <w:r>
        <w:t>.</w:t>
      </w:r>
    </w:p>
    <w:p w14:paraId="5F2DDA77" w14:textId="59D79AD3" w:rsidR="00CC13A3" w:rsidRPr="00EA49B4" w:rsidRDefault="007D0B10" w:rsidP="00CC13A3">
      <w:r>
        <w:t>— </w:t>
      </w:r>
      <w:r w:rsidR="00CC13A3" w:rsidRPr="00EA49B4">
        <w:t>Vous tenez là des discours romanesques</w:t>
      </w:r>
      <w:r>
        <w:t xml:space="preserve">, </w:t>
      </w:r>
      <w:r w:rsidR="00CC13A3" w:rsidRPr="00EA49B4">
        <w:t xml:space="preserve">dit </w:t>
      </w:r>
      <w:r>
        <w:t>M. </w:t>
      </w:r>
      <w:r w:rsidR="00CC13A3" w:rsidRPr="00EA49B4">
        <w:t>Forester</w:t>
      </w:r>
      <w:r>
        <w:t xml:space="preserve">, </w:t>
      </w:r>
      <w:r w:rsidR="00CC13A3" w:rsidRPr="00EA49B4">
        <w:t>au lieu de parler le langage de la raison</w:t>
      </w:r>
      <w:r>
        <w:t xml:space="preserve">. </w:t>
      </w:r>
      <w:r w:rsidR="00CC13A3" w:rsidRPr="00EA49B4">
        <w:t>Cependant il m</w:t>
      </w:r>
      <w:r>
        <w:t>’</w:t>
      </w:r>
      <w:r w:rsidR="00CC13A3" w:rsidRPr="00EA49B4">
        <w:t>est impossible de ne pas être vivement frappé du contraste dont je suis témoin entre l</w:t>
      </w:r>
      <w:r>
        <w:t>’</w:t>
      </w:r>
      <w:r w:rsidR="00CC13A3" w:rsidRPr="00EA49B4">
        <w:t>élévation sublime de la vertu et l</w:t>
      </w:r>
      <w:r>
        <w:t>’</w:t>
      </w:r>
      <w:r w:rsidR="00CC13A3" w:rsidRPr="00EA49B4">
        <w:t>injustice opiniâtre et inébranlable du crime</w:t>
      </w:r>
      <w:r>
        <w:t xml:space="preserve">. </w:t>
      </w:r>
      <w:r w:rsidR="00CC13A3" w:rsidRPr="00EA49B4">
        <w:t>Tandis que votre cœur montre un excès de bonté</w:t>
      </w:r>
      <w:r>
        <w:t xml:space="preserve">, </w:t>
      </w:r>
      <w:r w:rsidR="00CC13A3" w:rsidRPr="00EA49B4">
        <w:t>rien ne peut toucher l</w:t>
      </w:r>
      <w:r>
        <w:t>’</w:t>
      </w:r>
      <w:r w:rsidR="00CC13A3" w:rsidRPr="00EA49B4">
        <w:t>âme de cet intrépide scélérat</w:t>
      </w:r>
      <w:r>
        <w:t xml:space="preserve">. </w:t>
      </w:r>
      <w:r w:rsidR="00CC13A3" w:rsidRPr="00EA49B4">
        <w:t>Je ne me pardonnerai jamais de m</w:t>
      </w:r>
      <w:r>
        <w:t>’</w:t>
      </w:r>
      <w:r w:rsidR="00CC13A3" w:rsidRPr="00EA49B4">
        <w:t>être laissé abuser un instant par ses détestables artifices</w:t>
      </w:r>
      <w:r>
        <w:t xml:space="preserve">. </w:t>
      </w:r>
      <w:r w:rsidR="00CC13A3" w:rsidRPr="00EA49B4">
        <w:t>Ce n</w:t>
      </w:r>
      <w:r>
        <w:t>’</w:t>
      </w:r>
      <w:r w:rsidR="00CC13A3" w:rsidRPr="00EA49B4">
        <w:t>est pas ici le moment de discuter le procès entre la chevalerie et la loi</w:t>
      </w:r>
      <w:r>
        <w:t xml:space="preserve">. </w:t>
      </w:r>
      <w:r w:rsidR="00CC13A3" w:rsidRPr="00EA49B4">
        <w:t>Tout ce qu</w:t>
      </w:r>
      <w:r>
        <w:t>’</w:t>
      </w:r>
      <w:r w:rsidR="00CC13A3" w:rsidRPr="00EA49B4">
        <w:t>il y a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que</w:t>
      </w:r>
      <w:r>
        <w:t xml:space="preserve">, </w:t>
      </w:r>
      <w:r w:rsidR="00CC13A3" w:rsidRPr="00EA49B4">
        <w:t>comme magistrat</w:t>
      </w:r>
      <w:r>
        <w:t xml:space="preserve">, </w:t>
      </w:r>
      <w:r w:rsidR="00CC13A3" w:rsidRPr="00EA49B4">
        <w:t>ayant fait l</w:t>
      </w:r>
      <w:r>
        <w:t>’</w:t>
      </w:r>
      <w:r w:rsidR="00CC13A3" w:rsidRPr="00EA49B4">
        <w:t>information du délit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insiste sur ce qui est de mon devoir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est-à-dire sur ce que la justice ait son libre cours</w:t>
      </w:r>
      <w:r>
        <w:t xml:space="preserve">, </w:t>
      </w:r>
      <w:r w:rsidR="00CC13A3" w:rsidRPr="00EA49B4">
        <w:t>et que l</w:t>
      </w:r>
      <w:r>
        <w:t>’</w:t>
      </w:r>
      <w:r w:rsidR="00CC13A3" w:rsidRPr="00EA49B4">
        <w:t>accusé soit transféré dans la prison du comté</w:t>
      </w:r>
      <w:r>
        <w:t>. »</w:t>
      </w:r>
    </w:p>
    <w:p w14:paraId="35D1DA3C" w14:textId="2E2083A1" w:rsidR="007D0B10" w:rsidRDefault="00CC13A3" w:rsidP="00CC13A3">
      <w:r w:rsidRPr="00EA49B4">
        <w:t>Après quelques débats encore de part et d</w:t>
      </w:r>
      <w:r w:rsidR="007D0B10">
        <w:t>’</w:t>
      </w:r>
      <w:r w:rsidRPr="00EA49B4">
        <w:t>autre sur le même point</w:t>
      </w:r>
      <w:r w:rsidR="007D0B10">
        <w:t>, M. </w:t>
      </w:r>
      <w:r w:rsidRPr="00EA49B4">
        <w:t>Falkland</w:t>
      </w:r>
      <w:r w:rsidR="007D0B10">
        <w:t xml:space="preserve">, </w:t>
      </w:r>
      <w:r w:rsidRPr="00EA49B4">
        <w:t xml:space="preserve">trouvant </w:t>
      </w:r>
      <w:r w:rsidR="007D0B10">
        <w:t>M. </w:t>
      </w:r>
      <w:r w:rsidRPr="00EA49B4">
        <w:t>Forester obstiné</w:t>
      </w:r>
      <w:r w:rsidR="007D0B10">
        <w:t xml:space="preserve">, </w:t>
      </w:r>
      <w:r w:rsidRPr="00EA49B4">
        <w:t>et intraitable</w:t>
      </w:r>
      <w:r w:rsidR="007D0B10">
        <w:t xml:space="preserve">, </w:t>
      </w:r>
      <w:r w:rsidRPr="00EA49B4">
        <w:t>retira son opposition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on manda un officier de justice du village voisin</w:t>
      </w:r>
      <w:r w:rsidR="007D0B10">
        <w:t xml:space="preserve"> ; </w:t>
      </w:r>
      <w:r w:rsidRPr="00EA49B4">
        <w:t>le mandat fut délivré</w:t>
      </w:r>
      <w:r w:rsidR="007D0B10">
        <w:t xml:space="preserve">, </w:t>
      </w:r>
      <w:r w:rsidRPr="00EA49B4">
        <w:t xml:space="preserve">et une des voitures de </w:t>
      </w:r>
      <w:r w:rsidR="007D0B10">
        <w:t>M. </w:t>
      </w:r>
      <w:r w:rsidRPr="00EA49B4">
        <w:t>Falkland fut préparée pour me conduire à la geôle</w:t>
      </w:r>
      <w:r w:rsidR="007D0B10">
        <w:t xml:space="preserve">. </w:t>
      </w:r>
      <w:r w:rsidRPr="00EA49B4">
        <w:t>On peut aisément s</w:t>
      </w:r>
      <w:r w:rsidR="007D0B10">
        <w:t>’</w:t>
      </w:r>
      <w:r w:rsidRPr="00EA49B4">
        <w:t xml:space="preserve">imaginer combien cette </w:t>
      </w:r>
      <w:r w:rsidRPr="00EA49B4">
        <w:lastRenderedPageBreak/>
        <w:t>décision fut pénible pour moi</w:t>
      </w:r>
      <w:r w:rsidR="007D0B10">
        <w:t xml:space="preserve">. </w:t>
      </w:r>
      <w:r w:rsidRPr="00EA49B4">
        <w:t>Je jetais des yeux inquiets sur les domestiques qui avaient été spectateurs de l</w:t>
      </w:r>
      <w:r w:rsidR="007D0B10">
        <w:t>’</w:t>
      </w:r>
      <w:r w:rsidRPr="00EA49B4">
        <w:t>information</w:t>
      </w:r>
      <w:r w:rsidR="007D0B10">
        <w:t xml:space="preserve"> ; </w:t>
      </w:r>
      <w:r w:rsidRPr="00EA49B4">
        <w:t>mais pas un d</w:t>
      </w:r>
      <w:r w:rsidR="007D0B10">
        <w:t>’</w:t>
      </w:r>
      <w:r w:rsidRPr="00EA49B4">
        <w:t>eux</w:t>
      </w:r>
      <w:r w:rsidR="007D0B10">
        <w:t xml:space="preserve">, </w:t>
      </w:r>
      <w:r w:rsidRPr="00EA49B4">
        <w:t>ni par parole ni par geste</w:t>
      </w:r>
      <w:r w:rsidR="007D0B10">
        <w:t xml:space="preserve">, </w:t>
      </w:r>
      <w:r w:rsidRPr="00EA49B4">
        <w:t>ne manifesta le moindre signe de compassion pour mes malheurs</w:t>
      </w:r>
      <w:r w:rsidR="007D0B10">
        <w:t xml:space="preserve">. </w:t>
      </w:r>
      <w:r w:rsidRPr="00EA49B4">
        <w:t>Le vol dont j</w:t>
      </w:r>
      <w:r w:rsidR="007D0B10">
        <w:t>’</w:t>
      </w:r>
      <w:r w:rsidRPr="00EA49B4">
        <w:t>étais accusé leur semblait atroce</w:t>
      </w:r>
      <w:r w:rsidR="007D0B10">
        <w:t xml:space="preserve">, </w:t>
      </w:r>
      <w:r w:rsidRPr="00EA49B4">
        <w:t>à cause de son énormité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quand même quelques étincelles de commisération auraient pu s</w:t>
      </w:r>
      <w:r w:rsidR="007D0B10">
        <w:t>’</w:t>
      </w:r>
      <w:r w:rsidRPr="00EA49B4">
        <w:t>échapper de leurs âmes simples et ingénues</w:t>
      </w:r>
      <w:r w:rsidR="007D0B10">
        <w:t xml:space="preserve">, </w:t>
      </w:r>
      <w:r w:rsidRPr="00EA49B4">
        <w:t>elles auraient été bientôt étouffées par l</w:t>
      </w:r>
      <w:r w:rsidR="007D0B10">
        <w:t>’</w:t>
      </w:r>
      <w:r w:rsidRPr="00EA49B4">
        <w:t>indignation</w:t>
      </w:r>
      <w:r w:rsidR="007D0B10">
        <w:t xml:space="preserve">, </w:t>
      </w:r>
      <w:r w:rsidRPr="00EA49B4">
        <w:t>à cause de la noirceur qu</w:t>
      </w:r>
      <w:r w:rsidR="007D0B10">
        <w:t>’</w:t>
      </w:r>
      <w:r w:rsidRPr="00EA49B4">
        <w:t>ils voyaient dans ma récrimination contre leur digne et excellent maître</w:t>
      </w:r>
      <w:r w:rsidR="007D0B10">
        <w:t xml:space="preserve">. </w:t>
      </w:r>
      <w:r w:rsidRPr="00EA49B4">
        <w:t>Mon sort étant ainsi décidé</w:t>
      </w:r>
      <w:r w:rsidR="007D0B10">
        <w:t xml:space="preserve">, </w:t>
      </w:r>
      <w:r w:rsidRPr="00EA49B4">
        <w:t>et un des domestiques ayant été dépêché vers l</w:t>
      </w:r>
      <w:r w:rsidR="007D0B10">
        <w:t>’</w:t>
      </w:r>
      <w:r w:rsidRPr="00EA49B4">
        <w:t>officier de justice</w:t>
      </w:r>
      <w:r w:rsidR="007D0B10">
        <w:t>, M. </w:t>
      </w:r>
      <w:r w:rsidRPr="00EA49B4">
        <w:t xml:space="preserve">Forester et </w:t>
      </w:r>
      <w:r w:rsidR="007D0B10">
        <w:t>M. </w:t>
      </w:r>
      <w:r w:rsidRPr="00EA49B4">
        <w:t>Falkland se retirèrent et me laissèrent à la garde de deux autres domestiques</w:t>
      </w:r>
      <w:r w:rsidR="007D0B10">
        <w:t>.</w:t>
      </w:r>
    </w:p>
    <w:p w14:paraId="04EB4CF2" w14:textId="77777777" w:rsidR="007D0B10" w:rsidRDefault="00CC13A3" w:rsidP="00CC13A3">
      <w:r w:rsidRPr="00EA49B4">
        <w:t>L</w:t>
      </w:r>
      <w:r w:rsidR="007D0B10">
        <w:t>’</w:t>
      </w:r>
      <w:r w:rsidRPr="00EA49B4">
        <w:t>un de ceux-là était le fils d</w:t>
      </w:r>
      <w:r w:rsidR="007D0B10">
        <w:t>’</w:t>
      </w:r>
      <w:r w:rsidRPr="00EA49B4">
        <w:t>un fermier du voisinage qui avait été longtemps l</w:t>
      </w:r>
      <w:r w:rsidR="007D0B10">
        <w:t>’</w:t>
      </w:r>
      <w:r w:rsidRPr="00EA49B4">
        <w:t>intime ami de mon père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envie de connaître précisément le fond de l</w:t>
      </w:r>
      <w:r w:rsidR="007D0B10">
        <w:t>’</w:t>
      </w:r>
      <w:r w:rsidRPr="00EA49B4">
        <w:t>âme de ceux qui avaient été témoins de cette scène</w:t>
      </w:r>
      <w:r w:rsidR="007D0B10">
        <w:t xml:space="preserve">, </w:t>
      </w:r>
      <w:r w:rsidRPr="00EA49B4">
        <w:t>et qui avaient eu occasion d</w:t>
      </w:r>
      <w:r w:rsidR="007D0B10">
        <w:t>’</w:t>
      </w:r>
      <w:r w:rsidRPr="00EA49B4">
        <w:t>observer auparavant mes mœurs et ma conduite</w:t>
      </w:r>
      <w:r w:rsidR="007D0B10">
        <w:t xml:space="preserve">. </w:t>
      </w:r>
      <w:r w:rsidRPr="00EA49B4">
        <w:t>Je cherchai donc à entrer en conversation avec celui-ci</w:t>
      </w:r>
      <w:r w:rsidR="007D0B10">
        <w:t>, « </w:t>
      </w:r>
      <w:r w:rsidRPr="00EA49B4">
        <w:t>Eh bien</w:t>
      </w:r>
      <w:r w:rsidR="007D0B10">
        <w:t xml:space="preserve">, </w:t>
      </w:r>
      <w:r w:rsidRPr="00EA49B4">
        <w:t>mon bon Thomas</w:t>
      </w:r>
      <w:r w:rsidR="007D0B10">
        <w:t xml:space="preserve">, </w:t>
      </w:r>
      <w:r w:rsidRPr="00EA49B4">
        <w:t>lui dis-je en hésitant et avec un accent plaintif</w:t>
      </w:r>
      <w:r w:rsidR="007D0B10">
        <w:t xml:space="preserve">, </w:t>
      </w:r>
      <w:r w:rsidRPr="00EA49B4">
        <w:t>ne suis-je pas une bien malheureuse créature</w:t>
      </w:r>
      <w:r w:rsidR="007D0B10">
        <w:t> ?</w:t>
      </w:r>
    </w:p>
    <w:p w14:paraId="0595D598" w14:textId="77777777" w:rsidR="007D0B10" w:rsidRDefault="007D0B10" w:rsidP="00CC13A3">
      <w:r>
        <w:t>— </w:t>
      </w:r>
      <w:r w:rsidR="00CC13A3" w:rsidRPr="00EA49B4">
        <w:t>Ne me parlez pas</w:t>
      </w:r>
      <w:r>
        <w:t xml:space="preserve">, </w:t>
      </w:r>
      <w:r w:rsidR="00CC13A3" w:rsidRPr="00EA49B4">
        <w:t>maître Williams</w:t>
      </w:r>
      <w:r>
        <w:t xml:space="preserve"> ; </w:t>
      </w:r>
      <w:r w:rsidR="00CC13A3" w:rsidRPr="00EA49B4">
        <w:t>allez</w:t>
      </w:r>
      <w:r>
        <w:t xml:space="preserve">, </w:t>
      </w:r>
      <w:r w:rsidR="00CC13A3" w:rsidRPr="00EA49B4">
        <w:t>vous m</w:t>
      </w:r>
      <w:r>
        <w:t>’</w:t>
      </w:r>
      <w:r w:rsidR="00CC13A3" w:rsidRPr="00EA49B4">
        <w:t>avez donné une telle secousse</w:t>
      </w:r>
      <w:r>
        <w:t xml:space="preserve">, </w:t>
      </w:r>
      <w:r w:rsidR="00CC13A3" w:rsidRPr="00EA49B4">
        <w:t>que je n</w:t>
      </w:r>
      <w:r>
        <w:t>’</w:t>
      </w:r>
      <w:r w:rsidR="00CC13A3" w:rsidRPr="00EA49B4">
        <w:t>en serai remis de longtemps</w:t>
      </w:r>
      <w:r>
        <w:t xml:space="preserve">. </w:t>
      </w:r>
      <w:r w:rsidR="00CC13A3" w:rsidRPr="00EA49B4">
        <w:t>Vous avez été couvé par une poule</w:t>
      </w:r>
      <w:r>
        <w:t xml:space="preserve">, </w:t>
      </w:r>
      <w:r w:rsidR="00CC13A3" w:rsidRPr="00EA49B4">
        <w:t>comme on dit</w:t>
      </w:r>
      <w:r>
        <w:t xml:space="preserve">, </w:t>
      </w:r>
      <w:r w:rsidR="00CC13A3" w:rsidRPr="00EA49B4">
        <w:t>mais il faut que vous soyez sorti de l</w:t>
      </w:r>
      <w:r>
        <w:t>’</w:t>
      </w:r>
      <w:r w:rsidR="00CC13A3" w:rsidRPr="00EA49B4">
        <w:t>œuf d</w:t>
      </w:r>
      <w:r>
        <w:t>’</w:t>
      </w:r>
      <w:r w:rsidR="00CC13A3" w:rsidRPr="00EA49B4">
        <w:t>un basilic</w:t>
      </w:r>
      <w:r>
        <w:t xml:space="preserve">. </w:t>
      </w:r>
      <w:r w:rsidR="00CC13A3" w:rsidRPr="00EA49B4">
        <w:t>Je suis vraiment bien aise que l</w:t>
      </w:r>
      <w:r>
        <w:t>’</w:t>
      </w:r>
      <w:r w:rsidR="00CC13A3" w:rsidRPr="00EA49B4">
        <w:t>honnête fermier Williams soit mort</w:t>
      </w:r>
      <w:r>
        <w:t xml:space="preserve"> ; </w:t>
      </w:r>
      <w:r w:rsidR="00CC13A3" w:rsidRPr="00EA49B4">
        <w:t>car votre coquinerie lui ferait maudire le jour où il est né</w:t>
      </w:r>
      <w:r>
        <w:t>.</w:t>
      </w:r>
    </w:p>
    <w:p w14:paraId="27624975" w14:textId="77777777" w:rsidR="007D0B10" w:rsidRDefault="007D0B10" w:rsidP="00CC13A3">
      <w:r>
        <w:t>— </w:t>
      </w:r>
      <w:r w:rsidR="00CC13A3" w:rsidRPr="00EA49B4">
        <w:t>Thomas</w:t>
      </w:r>
      <w:r>
        <w:t xml:space="preserve">, </w:t>
      </w:r>
      <w:r w:rsidR="00CC13A3" w:rsidRPr="00EA49B4">
        <w:t>je suis innocent</w:t>
      </w:r>
      <w:r>
        <w:t xml:space="preserve"> ! </w:t>
      </w:r>
      <w:r w:rsidR="00CC13A3" w:rsidRPr="00EA49B4">
        <w:t>Je le jure par le Dieu du ciel qui doit me juger un jour</w:t>
      </w:r>
      <w:r>
        <w:t xml:space="preserve">, </w:t>
      </w:r>
      <w:r w:rsidR="00CC13A3" w:rsidRPr="00EA49B4">
        <w:t>je suis innocent</w:t>
      </w:r>
      <w:r>
        <w:t>.</w:t>
      </w:r>
    </w:p>
    <w:p w14:paraId="6966FC28" w14:textId="77777777" w:rsidR="007D0B10" w:rsidRDefault="007D0B10" w:rsidP="00CC13A3">
      <w:r>
        <w:t>— </w:t>
      </w:r>
      <w:r w:rsidR="00CC13A3" w:rsidRPr="00EA49B4">
        <w:t>Ne jurez pas</w:t>
      </w:r>
      <w:r>
        <w:t xml:space="preserve">, </w:t>
      </w:r>
      <w:r w:rsidR="00CC13A3" w:rsidRPr="00EA49B4">
        <w:t>je vous en prie</w:t>
      </w:r>
      <w:r>
        <w:t xml:space="preserve">, </w:t>
      </w:r>
      <w:r w:rsidR="00CC13A3" w:rsidRPr="00EA49B4">
        <w:t>pour l</w:t>
      </w:r>
      <w:r>
        <w:t>’</w:t>
      </w:r>
      <w:r w:rsidR="00CC13A3" w:rsidRPr="00EA49B4">
        <w:t>amour de Dieu</w:t>
      </w:r>
      <w:r>
        <w:t xml:space="preserve">, </w:t>
      </w:r>
      <w:r w:rsidR="00CC13A3" w:rsidRPr="00EA49B4">
        <w:t>ne jurez pas</w:t>
      </w:r>
      <w:r>
        <w:t xml:space="preserve"> ! </w:t>
      </w:r>
      <w:r w:rsidR="00CC13A3" w:rsidRPr="00EA49B4">
        <w:t xml:space="preserve">votre pauvre âme est déjà bien assez damnée sans </w:t>
      </w:r>
      <w:r w:rsidR="00CC13A3" w:rsidRPr="00EA49B4">
        <w:lastRenderedPageBreak/>
        <w:t>cela</w:t>
      </w:r>
      <w:r>
        <w:t xml:space="preserve">. </w:t>
      </w:r>
      <w:r w:rsidR="00CC13A3" w:rsidRPr="00EA49B4">
        <w:t>Ma foi</w:t>
      </w:r>
      <w:r>
        <w:t xml:space="preserve">, </w:t>
      </w:r>
      <w:r w:rsidR="00CC13A3" w:rsidRPr="00EA49B4">
        <w:t>grâce à vous</w:t>
      </w:r>
      <w:r>
        <w:t xml:space="preserve">, </w:t>
      </w:r>
      <w:r w:rsidR="00CC13A3" w:rsidRPr="00EA49B4">
        <w:t>mon garçon</w:t>
      </w:r>
      <w:r>
        <w:t xml:space="preserve">, </w:t>
      </w:r>
      <w:r w:rsidR="00CC13A3" w:rsidRPr="00EA49B4">
        <w:t>je ne me fie plus jamais à personne et je ne crois plus aux apparences</w:t>
      </w:r>
      <w:r>
        <w:t xml:space="preserve">, </w:t>
      </w:r>
      <w:r w:rsidR="00CC13A3" w:rsidRPr="00EA49B4">
        <w:t>quand ce serait un ange</w:t>
      </w:r>
      <w:r>
        <w:t xml:space="preserve">. </w:t>
      </w:r>
      <w:r w:rsidR="00CC13A3" w:rsidRPr="00EA49B4">
        <w:t>Bonté divine</w:t>
      </w:r>
      <w:r>
        <w:t xml:space="preserve"> ! </w:t>
      </w:r>
      <w:r w:rsidR="00CC13A3" w:rsidRPr="00EA49B4">
        <w:t>comme vous nous en avez débité</w:t>
      </w:r>
      <w:r>
        <w:t xml:space="preserve"> ! </w:t>
      </w:r>
      <w:r w:rsidR="00CC13A3" w:rsidRPr="00EA49B4">
        <w:t>comme vous avez la langue dorée</w:t>
      </w:r>
      <w:r>
        <w:t xml:space="preserve"> ! </w:t>
      </w:r>
      <w:r w:rsidR="00CC13A3" w:rsidRPr="00EA49B4">
        <w:t>À l</w:t>
      </w:r>
      <w:r>
        <w:t>’</w:t>
      </w:r>
      <w:r w:rsidR="00CC13A3" w:rsidRPr="00EA49B4">
        <w:t>entendre</w:t>
      </w:r>
      <w:r>
        <w:t xml:space="preserve">, </w:t>
      </w:r>
      <w:r w:rsidR="00CC13A3" w:rsidRPr="00EA49B4">
        <w:t>on l</w:t>
      </w:r>
      <w:r>
        <w:t>’</w:t>
      </w:r>
      <w:r w:rsidR="00CC13A3" w:rsidRPr="00EA49B4">
        <w:t>aurait cru innocent comme l</w:t>
      </w:r>
      <w:r>
        <w:t>’</w:t>
      </w:r>
      <w:r w:rsidR="00CC13A3" w:rsidRPr="00EA49B4">
        <w:t>enfant qui vient de naître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à d</w:t>
      </w:r>
      <w:r>
        <w:t>’</w:t>
      </w:r>
      <w:r w:rsidR="00CC13A3" w:rsidRPr="00EA49B4">
        <w:t>autres</w:t>
      </w:r>
      <w:r>
        <w:t xml:space="preserve">. </w:t>
      </w:r>
      <w:r w:rsidR="00CC13A3" w:rsidRPr="00EA49B4">
        <w:t>Vous ne ferez pas croire aux gens que le noir est blanc</w:t>
      </w:r>
      <w:r>
        <w:t xml:space="preserve"> ; </w:t>
      </w:r>
      <w:r w:rsidR="00CC13A3" w:rsidRPr="00EA49B4">
        <w:t>pour mon compte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bien fini avec vous</w:t>
      </w:r>
      <w:r>
        <w:t xml:space="preserve">. </w:t>
      </w:r>
      <w:r w:rsidR="00CC13A3" w:rsidRPr="00EA49B4">
        <w:t>Je vous aimais hier tout comme si vous aviez été mon frère</w:t>
      </w:r>
      <w:r>
        <w:t xml:space="preserve">. </w:t>
      </w:r>
      <w:r w:rsidR="00CC13A3" w:rsidRPr="00EA49B4">
        <w:t>Aujourd</w:t>
      </w:r>
      <w:r>
        <w:t>’</w:t>
      </w:r>
      <w:r w:rsidR="00CC13A3" w:rsidRPr="00EA49B4">
        <w:t>hui j</w:t>
      </w:r>
      <w:r>
        <w:t>’</w:t>
      </w:r>
      <w:r w:rsidR="00CC13A3" w:rsidRPr="00EA49B4">
        <w:t>ai tant d</w:t>
      </w:r>
      <w:r>
        <w:t>’</w:t>
      </w:r>
      <w:r w:rsidR="00CC13A3" w:rsidRPr="00EA49B4">
        <w:t>amitié pour vous que je ferais de tout mon cœur dix milles à pied pour vous voir pendre</w:t>
      </w:r>
      <w:r>
        <w:t>.</w:t>
      </w:r>
    </w:p>
    <w:p w14:paraId="0FF8F374" w14:textId="77777777" w:rsidR="007D0B10" w:rsidRDefault="007D0B10" w:rsidP="00CC13A3">
      <w:r>
        <w:t>— </w:t>
      </w:r>
      <w:r w:rsidR="00CC13A3" w:rsidRPr="00EA49B4">
        <w:t>Bon Dieu</w:t>
      </w:r>
      <w:r>
        <w:t xml:space="preserve">, </w:t>
      </w:r>
      <w:r w:rsidR="00CC13A3" w:rsidRPr="00EA49B4">
        <w:t>Thomas</w:t>
      </w:r>
      <w:r>
        <w:t xml:space="preserve">, </w:t>
      </w:r>
      <w:r w:rsidR="00CC13A3" w:rsidRPr="00EA49B4">
        <w:t>pouvez-vous me dire cela</w:t>
      </w:r>
      <w:r>
        <w:t xml:space="preserve"> ! </w:t>
      </w:r>
      <w:r w:rsidR="00CC13A3" w:rsidRPr="00EA49B4">
        <w:t>Quel changement dans votre cœur à mon égard</w:t>
      </w:r>
      <w:r>
        <w:t xml:space="preserve"> ! </w:t>
      </w:r>
      <w:r w:rsidR="00CC13A3" w:rsidRPr="00EA49B4">
        <w:t>Je prends Dieu à témoin que je n</w:t>
      </w:r>
      <w:r>
        <w:t>’</w:t>
      </w:r>
      <w:r w:rsidR="00CC13A3" w:rsidRPr="00EA49B4">
        <w:t>ai rien fait pour le mériter</w:t>
      </w:r>
      <w:r>
        <w:t xml:space="preserve">. </w:t>
      </w:r>
      <w:r w:rsidR="00CC13A3" w:rsidRPr="00EA49B4">
        <w:t>Quel monde que celui où nous vivons</w:t>
      </w:r>
      <w:r>
        <w:t> !</w:t>
      </w:r>
    </w:p>
    <w:p w14:paraId="47D25910" w14:textId="2EE48617" w:rsidR="00CC13A3" w:rsidRPr="00EA49B4" w:rsidRDefault="007D0B10" w:rsidP="00CC13A3">
      <w:r>
        <w:t>— </w:t>
      </w:r>
      <w:r w:rsidR="00CC13A3" w:rsidRPr="00EA49B4">
        <w:t>Arrêtez donc votre langue maudite</w:t>
      </w:r>
      <w:r>
        <w:t xml:space="preserve"> ! </w:t>
      </w:r>
      <w:r w:rsidR="00CC13A3" w:rsidRPr="00EA49B4">
        <w:t>les cheveux me dressent à la tête seulement à vous entendre</w:t>
      </w:r>
      <w:r>
        <w:t xml:space="preserve">. </w:t>
      </w:r>
      <w:r w:rsidR="00CC13A3" w:rsidRPr="00EA49B4">
        <w:t>Pour tout l</w:t>
      </w:r>
      <w:r>
        <w:t>’</w:t>
      </w:r>
      <w:r w:rsidR="00CC13A3" w:rsidRPr="00EA49B4">
        <w:t>or du monde je ne passerais pas une nuit sous le même toit que vous</w:t>
      </w:r>
      <w:r>
        <w:t xml:space="preserve">. </w:t>
      </w:r>
      <w:r w:rsidR="00CC13A3" w:rsidRPr="00EA49B4">
        <w:t>Je craindrais à tout moment de voir tomber la maison pour vous écraser</w:t>
      </w:r>
      <w:r>
        <w:t xml:space="preserve"> ! </w:t>
      </w:r>
      <w:r w:rsidR="00CC13A3" w:rsidRPr="00EA49B4">
        <w:t>Je m</w:t>
      </w:r>
      <w:r>
        <w:t>’</w:t>
      </w:r>
      <w:r w:rsidR="00CC13A3" w:rsidRPr="00EA49B4">
        <w:t>étonne que la terre ne s</w:t>
      </w:r>
      <w:r>
        <w:t>’</w:t>
      </w:r>
      <w:r w:rsidR="00CC13A3" w:rsidRPr="00EA49B4">
        <w:t>ouvre pas pour vous engloutir tout vivant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un poison rien que de vous regarder en face</w:t>
      </w:r>
      <w:r>
        <w:t xml:space="preserve"> ! </w:t>
      </w:r>
      <w:r w:rsidR="00CC13A3" w:rsidRPr="00EA49B4">
        <w:t>Si vous allez ce train-là</w:t>
      </w:r>
      <w:r>
        <w:t xml:space="preserve">, </w:t>
      </w:r>
      <w:r w:rsidR="00CC13A3" w:rsidRPr="00EA49B4">
        <w:t>je crois</w:t>
      </w:r>
      <w:r>
        <w:t xml:space="preserve">, </w:t>
      </w:r>
      <w:r w:rsidR="00CC13A3" w:rsidRPr="00EA49B4">
        <w:t>Dieu me pardonne</w:t>
      </w:r>
      <w:r>
        <w:t xml:space="preserve">, </w:t>
      </w:r>
      <w:r w:rsidR="00CC13A3" w:rsidRPr="00EA49B4">
        <w:t>que les gens à qui vous parlerez finiront par vous déchirer par morceaux</w:t>
      </w:r>
      <w:r>
        <w:t xml:space="preserve">, </w:t>
      </w:r>
      <w:r w:rsidR="00CC13A3" w:rsidRPr="00EA49B4">
        <w:t>et qu</w:t>
      </w:r>
      <w:r>
        <w:t>’</w:t>
      </w:r>
      <w:r w:rsidR="00CC13A3" w:rsidRPr="00EA49B4">
        <w:t>ils ne vous laisseront jamais le temps de gagner la potence</w:t>
      </w:r>
      <w:r>
        <w:t xml:space="preserve">. </w:t>
      </w:r>
      <w:r w:rsidR="00CC13A3" w:rsidRPr="00EA49B4">
        <w:t>Oh</w:t>
      </w:r>
      <w:r>
        <w:t xml:space="preserve"> ! </w:t>
      </w:r>
      <w:r w:rsidR="00CC13A3" w:rsidRPr="00EA49B4">
        <w:t>oui</w:t>
      </w:r>
      <w:r>
        <w:t xml:space="preserve">, </w:t>
      </w:r>
      <w:r w:rsidR="00CC13A3" w:rsidRPr="00EA49B4">
        <w:t>je vous le conseille</w:t>
      </w:r>
      <w:r>
        <w:t xml:space="preserve">, </w:t>
      </w:r>
      <w:r w:rsidR="00CC13A3" w:rsidRPr="00EA49B4">
        <w:t>plaignez-vous</w:t>
      </w:r>
      <w:r>
        <w:t xml:space="preserve">. </w:t>
      </w:r>
      <w:r w:rsidR="00CC13A3" w:rsidRPr="00EA49B4">
        <w:t>Le pauvre petit innocent</w:t>
      </w:r>
      <w:r>
        <w:t xml:space="preserve"> ! </w:t>
      </w:r>
      <w:r w:rsidR="00CC13A3" w:rsidRPr="00EA49B4">
        <w:t>C</w:t>
      </w:r>
      <w:r>
        <w:t>’</w:t>
      </w:r>
      <w:r w:rsidR="00CC13A3" w:rsidRPr="00EA49B4">
        <w:t>est dommage qu</w:t>
      </w:r>
      <w:r>
        <w:t>’</w:t>
      </w:r>
      <w:r w:rsidR="00CC13A3" w:rsidRPr="00EA49B4">
        <w:t>il crache du venin tout autour de lui comme un crapaud et qu</w:t>
      </w:r>
      <w:r>
        <w:t>’</w:t>
      </w:r>
      <w:r w:rsidR="00CC13A3" w:rsidRPr="00EA49B4">
        <w:t>il empoisonne la terre de son écume partout où il passe</w:t>
      </w:r>
      <w:r>
        <w:t>. »</w:t>
      </w:r>
    </w:p>
    <w:p w14:paraId="1194ADFA" w14:textId="696C3A7D" w:rsidR="007D0B10" w:rsidRDefault="00CC13A3" w:rsidP="00CC13A3">
      <w:r w:rsidRPr="00EA49B4">
        <w:t>Quand je vis que celui à qui je parlais était aussi inaccessible à tout ce que je pouvais dire</w:t>
      </w:r>
      <w:r w:rsidR="007D0B10">
        <w:t xml:space="preserve">, </w:t>
      </w:r>
      <w:r w:rsidRPr="00EA49B4">
        <w:t>et considérant que</w:t>
      </w:r>
      <w:r w:rsidR="007D0B10">
        <w:t xml:space="preserve">, </w:t>
      </w:r>
      <w:r w:rsidRPr="00EA49B4">
        <w:t>même en venant à bout de le ramener de sa prévention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 xml:space="preserve">en </w:t>
      </w:r>
      <w:r w:rsidRPr="00EA49B4">
        <w:lastRenderedPageBreak/>
        <w:t>tirerais pas grand avantage</w:t>
      </w:r>
      <w:r w:rsidR="007D0B10">
        <w:t xml:space="preserve">, </w:t>
      </w:r>
      <w:r w:rsidRPr="00EA49B4">
        <w:t>je me conformai à son avis et gardai le silence</w:t>
      </w:r>
      <w:r w:rsidR="007D0B10">
        <w:t xml:space="preserve">. </w:t>
      </w:r>
      <w:r w:rsidRPr="00EA49B4">
        <w:t>Il ne se passa pas beaucoup de temps sans que tout fût disposé pour mon départ</w:t>
      </w:r>
      <w:r w:rsidR="007D0B10">
        <w:t xml:space="preserve">, </w:t>
      </w:r>
      <w:r w:rsidRPr="00EA49B4">
        <w:t>et on me conduisit à la même prison qui avait renfermé peu auparavant les innocents et malheureux Hawkins</w:t>
      </w:r>
      <w:r w:rsidR="007D0B10">
        <w:t xml:space="preserve">. </w:t>
      </w:r>
      <w:r w:rsidRPr="00EA49B4">
        <w:t xml:space="preserve">Ils avaient été aussi les victimes de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Je voyais en lui une image fidèle</w:t>
      </w:r>
      <w:r w:rsidR="007D0B10">
        <w:t xml:space="preserve">, </w:t>
      </w:r>
      <w:r w:rsidRPr="00EA49B4">
        <w:t>quoiqu</w:t>
      </w:r>
      <w:r w:rsidR="007D0B10">
        <w:t>’</w:t>
      </w:r>
      <w:r w:rsidRPr="00EA49B4">
        <w:t>en raccourci</w:t>
      </w:r>
      <w:r w:rsidR="007D0B10">
        <w:t xml:space="preserve">, </w:t>
      </w:r>
      <w:r w:rsidRPr="00EA49B4">
        <w:t>de ce que sont les monarques</w:t>
      </w:r>
      <w:r w:rsidR="007D0B10">
        <w:t xml:space="preserve">, </w:t>
      </w:r>
      <w:r w:rsidRPr="00EA49B4">
        <w:t>qui comptent les prisons d</w:t>
      </w:r>
      <w:r w:rsidR="007D0B10">
        <w:t>’</w:t>
      </w:r>
      <w:r w:rsidRPr="00EA49B4">
        <w:t>État au nombre des instruments de leur pouvoir</w:t>
      </w:r>
      <w:r w:rsidR="007D0B10">
        <w:t>.</w:t>
      </w:r>
    </w:p>
    <w:p w14:paraId="4B25ADFC" w14:textId="5CA06D79" w:rsidR="00CC13A3" w:rsidRPr="00EA49B4" w:rsidRDefault="00CC13A3" w:rsidP="007D0B10">
      <w:pPr>
        <w:pStyle w:val="Titre1"/>
      </w:pPr>
      <w:bookmarkStart w:id="26" w:name="_Toc194843915"/>
      <w:r w:rsidRPr="00EA49B4">
        <w:lastRenderedPageBreak/>
        <w:t>XXIII</w:t>
      </w:r>
      <w:bookmarkEnd w:id="26"/>
    </w:p>
    <w:p w14:paraId="42DA4D1C" w14:textId="77777777" w:rsidR="007D0B10" w:rsidRDefault="00CC13A3" w:rsidP="00CC13A3">
      <w:r w:rsidRPr="00EA49B4">
        <w:t>Pour moi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jamais vu de prison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comme la plupart des hommes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guère songé à m</w:t>
      </w:r>
      <w:r w:rsidR="007D0B10">
        <w:t>’</w:t>
      </w:r>
      <w:r w:rsidRPr="00EA49B4">
        <w:t>informer quel était le sort de ceux qui avaient commis des offenses contre la société</w:t>
      </w:r>
      <w:r w:rsidR="007D0B10">
        <w:t xml:space="preserve">, </w:t>
      </w:r>
      <w:r w:rsidRPr="00EA49B4">
        <w:t>ou qui lui étaient devenus suspects</w:t>
      </w:r>
      <w:r w:rsidR="007D0B10">
        <w:t xml:space="preserve">. </w:t>
      </w:r>
      <w:r w:rsidRPr="00EA49B4">
        <w:t>Oh</w:t>
      </w:r>
      <w:r w:rsidR="007D0B10">
        <w:t xml:space="preserve"> ! </w:t>
      </w:r>
      <w:r w:rsidRPr="00EA49B4">
        <w:t>combien est désirable</w:t>
      </w:r>
      <w:r w:rsidR="007D0B10">
        <w:t xml:space="preserve">, </w:t>
      </w:r>
      <w:r w:rsidRPr="00EA49B4">
        <w:t>en comparaison de ces tristes murailles</w:t>
      </w:r>
      <w:r w:rsidR="007D0B10">
        <w:t xml:space="preserve">, </w:t>
      </w:r>
      <w:r w:rsidRPr="00EA49B4">
        <w:t>le plus pauvre des abris où le journalier va se reposer de ses fatigues</w:t>
      </w:r>
      <w:r w:rsidR="007D0B10">
        <w:t> !</w:t>
      </w:r>
    </w:p>
    <w:p w14:paraId="10A853E6" w14:textId="77777777" w:rsidR="007D0B10" w:rsidRDefault="00CC13A3" w:rsidP="00CC13A3">
      <w:r w:rsidRPr="00EA49B4">
        <w:t>Tout était nouveau pour moi</w:t>
      </w:r>
      <w:r w:rsidR="007D0B10">
        <w:t xml:space="preserve">, </w:t>
      </w:r>
      <w:r w:rsidRPr="00EA49B4">
        <w:t>ces portes massives</w:t>
      </w:r>
      <w:r w:rsidR="007D0B10">
        <w:t xml:space="preserve">, </w:t>
      </w:r>
      <w:r w:rsidRPr="00EA49B4">
        <w:t>ces verrous et ces serrures retentissantes</w:t>
      </w:r>
      <w:r w:rsidR="007D0B10">
        <w:t xml:space="preserve">, </w:t>
      </w:r>
      <w:r w:rsidRPr="00EA49B4">
        <w:t>ces passages sombres</w:t>
      </w:r>
      <w:r w:rsidR="007D0B10">
        <w:t xml:space="preserve">, </w:t>
      </w:r>
      <w:r w:rsidRPr="00EA49B4">
        <w:t>ces fenêtres grillées</w:t>
      </w:r>
      <w:r w:rsidR="007D0B10">
        <w:t xml:space="preserve">, </w:t>
      </w:r>
      <w:r w:rsidRPr="00EA49B4">
        <w:t>et les regards si caractéristiques des geôliers</w:t>
      </w:r>
      <w:r w:rsidR="007D0B10">
        <w:t xml:space="preserve">, </w:t>
      </w:r>
      <w:r w:rsidRPr="00EA49B4">
        <w:t>accoutumés à s</w:t>
      </w:r>
      <w:r w:rsidR="007D0B10">
        <w:t>’</w:t>
      </w:r>
      <w:r w:rsidRPr="00EA49B4">
        <w:t>armer de refus et à défendre leurs cœurs de tout sentiment de sympathie et de pitié</w:t>
      </w:r>
      <w:r w:rsidR="007D0B10">
        <w:t xml:space="preserve">. </w:t>
      </w:r>
      <w:r w:rsidRPr="00EA49B4">
        <w:t>La curiosité et un désir de connaître ma situation me portèrent à fixer les yeux sur leurs figures</w:t>
      </w:r>
      <w:r w:rsidR="007D0B10">
        <w:t xml:space="preserve">, </w:t>
      </w:r>
      <w:r w:rsidRPr="00EA49B4">
        <w:t>mais le moment d</w:t>
      </w:r>
      <w:r w:rsidR="007D0B10">
        <w:t>’</w:t>
      </w:r>
      <w:r w:rsidRPr="00EA49B4">
        <w:t>après je les détournai avec un dégoût insurmontable</w:t>
      </w:r>
      <w:r w:rsidR="007D0B10">
        <w:t xml:space="preserve">. </w:t>
      </w:r>
      <w:r w:rsidRPr="00EA49B4">
        <w:t>Il est impossible de dépeindre le genre d</w:t>
      </w:r>
      <w:r w:rsidR="007D0B10">
        <w:t>’</w:t>
      </w:r>
      <w:r w:rsidRPr="00EA49B4">
        <w:t>odeur et de malpropreté qui distingue ces affreuses demeures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bien vu dans ma vie des logements négligés et malpropres</w:t>
      </w:r>
      <w:r w:rsidR="007D0B10">
        <w:t xml:space="preserve">, </w:t>
      </w:r>
      <w:r w:rsidRPr="00EA49B4">
        <w:t>habités par des hommes dont la personne n</w:t>
      </w:r>
      <w:r w:rsidR="007D0B10">
        <w:t>’</w:t>
      </w:r>
      <w:r w:rsidRPr="00EA49B4">
        <w:t>était pas mieux soignée</w:t>
      </w:r>
      <w:r w:rsidR="007D0B10">
        <w:t xml:space="preserve"> ; </w:t>
      </w:r>
      <w:r w:rsidRPr="00EA49B4">
        <w:t>mais leur visage portait l</w:t>
      </w:r>
      <w:r w:rsidR="007D0B10">
        <w:t>’</w:t>
      </w:r>
      <w:r w:rsidRPr="00EA49B4">
        <w:t>empreinte de la santé</w:t>
      </w:r>
      <w:r w:rsidR="007D0B10">
        <w:t xml:space="preserve">, </w:t>
      </w:r>
      <w:r w:rsidRPr="00EA49B4">
        <w:t>et on y lisait l</w:t>
      </w:r>
      <w:r w:rsidR="007D0B10">
        <w:t>’</w:t>
      </w:r>
      <w:r w:rsidRPr="00EA49B4">
        <w:t>insouciance plutôt que le malheur</w:t>
      </w:r>
      <w:r w:rsidR="007D0B10">
        <w:t xml:space="preserve">. </w:t>
      </w:r>
      <w:r w:rsidRPr="00EA49B4">
        <w:t>La malpropreté d</w:t>
      </w:r>
      <w:r w:rsidR="007D0B10">
        <w:t>’</w:t>
      </w:r>
      <w:r w:rsidRPr="00EA49B4">
        <w:t>une prison s</w:t>
      </w:r>
      <w:r w:rsidR="007D0B10">
        <w:t>’</w:t>
      </w:r>
      <w:r w:rsidRPr="00EA49B4">
        <w:t>adresse à l</w:t>
      </w:r>
      <w:r w:rsidR="007D0B10">
        <w:t>’</w:t>
      </w:r>
      <w:r w:rsidRPr="00EA49B4">
        <w:t>âme même et a déjà un caractère d</w:t>
      </w:r>
      <w:r w:rsidR="007D0B10">
        <w:t>’</w:t>
      </w:r>
      <w:r w:rsidRPr="00EA49B4">
        <w:t>infection et de putridité</w:t>
      </w:r>
      <w:r w:rsidR="007D0B10">
        <w:t>.</w:t>
      </w:r>
    </w:p>
    <w:p w14:paraId="421CAD6A" w14:textId="77777777" w:rsidR="007D0B10" w:rsidRDefault="00CC13A3" w:rsidP="00CC13A3">
      <w:r w:rsidRPr="00EA49B4">
        <w:t>On me retint pendant plus d</w:t>
      </w:r>
      <w:r w:rsidR="007D0B10">
        <w:t>’</w:t>
      </w:r>
      <w:r w:rsidRPr="00EA49B4">
        <w:t>une heure dans la chambre du geôlier</w:t>
      </w:r>
      <w:r w:rsidR="007D0B10">
        <w:t xml:space="preserve">, </w:t>
      </w:r>
      <w:r w:rsidRPr="00EA49B4">
        <w:t>tandis que les guichetiers survenaient les uns après les autres pour se familiariser avec ma personne</w:t>
      </w:r>
      <w:r w:rsidR="007D0B10">
        <w:t xml:space="preserve">. </w:t>
      </w:r>
      <w:r w:rsidRPr="00EA49B4">
        <w:t>On me regardait déjà comme coupable d</w:t>
      </w:r>
      <w:r w:rsidR="007D0B10">
        <w:t>’</w:t>
      </w:r>
      <w:r w:rsidRPr="00EA49B4">
        <w:t>un crime capital</w:t>
      </w:r>
      <w:r w:rsidR="007D0B10">
        <w:t xml:space="preserve"> : </w:t>
      </w:r>
      <w:r w:rsidRPr="00EA49B4">
        <w:t>en conséquence</w:t>
      </w:r>
      <w:r w:rsidR="007D0B10">
        <w:t xml:space="preserve">, </w:t>
      </w:r>
      <w:r w:rsidRPr="00EA49B4">
        <w:t>on me fit subir une perquisition rigoureuse</w:t>
      </w:r>
      <w:r w:rsidR="007D0B10">
        <w:t xml:space="preserve">, </w:t>
      </w:r>
      <w:r w:rsidRPr="00EA49B4">
        <w:t>et on me prit un canif</w:t>
      </w:r>
      <w:r w:rsidR="007D0B10">
        <w:t xml:space="preserve">, </w:t>
      </w:r>
      <w:r w:rsidRPr="00EA49B4">
        <w:t>une paire de ciseaux et tout ce que j</w:t>
      </w:r>
      <w:r w:rsidR="007D0B10">
        <w:t>’</w:t>
      </w:r>
      <w:r w:rsidRPr="00EA49B4">
        <w:t>avais de monnaie d</w:t>
      </w:r>
      <w:r w:rsidR="007D0B10">
        <w:t>’</w:t>
      </w:r>
      <w:r w:rsidRPr="00EA49B4">
        <w:t>or</w:t>
      </w:r>
      <w:r w:rsidR="007D0B10">
        <w:t xml:space="preserve">. </w:t>
      </w:r>
      <w:r w:rsidRPr="00EA49B4">
        <w:t>On délibéra si ces objets ne seraient pas mis sous le scellé</w:t>
      </w:r>
      <w:r w:rsidR="007D0B10">
        <w:t xml:space="preserve">, </w:t>
      </w:r>
      <w:r w:rsidRPr="00EA49B4">
        <w:t>pour m</w:t>
      </w:r>
      <w:r w:rsidR="007D0B10">
        <w:t>’</w:t>
      </w:r>
      <w:r w:rsidRPr="00EA49B4">
        <w:t>être rendus</w:t>
      </w:r>
      <w:r w:rsidR="007D0B10">
        <w:t xml:space="preserve">, </w:t>
      </w:r>
      <w:r w:rsidRPr="00EA49B4">
        <w:t>disait-on</w:t>
      </w:r>
      <w:r w:rsidR="007D0B10">
        <w:t xml:space="preserve">, </w:t>
      </w:r>
      <w:r w:rsidRPr="00EA49B4">
        <w:t xml:space="preserve">aussitôt que je </w:t>
      </w:r>
      <w:r w:rsidRPr="00EA49B4">
        <w:lastRenderedPageBreak/>
        <w:t>serais acquitté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si je n</w:t>
      </w:r>
      <w:r w:rsidR="007D0B10">
        <w:t>’</w:t>
      </w:r>
      <w:r w:rsidRPr="00EA49B4">
        <w:t>avais pas fait voir dans mes réclamations une vigueur et une fermeté à laquelle ils ne s</w:t>
      </w:r>
      <w:r w:rsidR="007D0B10">
        <w:t>’</w:t>
      </w:r>
      <w:r w:rsidRPr="00EA49B4">
        <w:t>attendaient guère</w:t>
      </w:r>
      <w:r w:rsidR="007D0B10">
        <w:t xml:space="preserve">, </w:t>
      </w:r>
      <w:r w:rsidRPr="00EA49B4">
        <w:t>telle était la marche qu</w:t>
      </w:r>
      <w:r w:rsidR="007D0B10">
        <w:t>’</w:t>
      </w:r>
      <w:r w:rsidRPr="00EA49B4">
        <w:t>ils allaient continuer de suivre</w:t>
      </w:r>
      <w:r w:rsidR="007D0B10">
        <w:t xml:space="preserve">. </w:t>
      </w:r>
      <w:r w:rsidRPr="00EA49B4">
        <w:t>Quand j</w:t>
      </w:r>
      <w:r w:rsidR="007D0B10">
        <w:t>’</w:t>
      </w:r>
      <w:r w:rsidRPr="00EA49B4">
        <w:t>eus subi ces cérémonies</w:t>
      </w:r>
      <w:r w:rsidR="007D0B10">
        <w:t xml:space="preserve">, </w:t>
      </w:r>
      <w:r w:rsidRPr="00EA49B4">
        <w:t>on me poussa dans une chambre où étaient assemblés les détenus pour crime capital</w:t>
      </w:r>
      <w:r w:rsidRPr="00EA49B4">
        <w:rPr>
          <w:rStyle w:val="Appelnotedebasdep"/>
        </w:rPr>
        <w:footnoteReference w:id="11"/>
      </w:r>
      <w:r w:rsidR="007D0B10">
        <w:t xml:space="preserve">, </w:t>
      </w:r>
      <w:r w:rsidRPr="00EA49B4">
        <w:t>au nombre de onze</w:t>
      </w:r>
      <w:r w:rsidR="007D0B10">
        <w:t xml:space="preserve">. </w:t>
      </w:r>
      <w:r w:rsidRPr="00EA49B4">
        <w:t>Chacun d</w:t>
      </w:r>
      <w:r w:rsidR="007D0B10">
        <w:t>’</w:t>
      </w:r>
      <w:r w:rsidRPr="00EA49B4">
        <w:t>eux était trop occupé de ses réflexions pour faire attention à moi</w:t>
      </w:r>
      <w:r w:rsidR="007D0B10">
        <w:t xml:space="preserve">. </w:t>
      </w:r>
      <w:r w:rsidRPr="00EA49B4">
        <w:t>De ces onze prisonniers</w:t>
      </w:r>
      <w:r w:rsidR="007D0B10">
        <w:t xml:space="preserve">, </w:t>
      </w:r>
      <w:r w:rsidRPr="00EA49B4">
        <w:t>deux étaient là pour vol de chevaux</w:t>
      </w:r>
      <w:r w:rsidRPr="00EA49B4">
        <w:rPr>
          <w:rStyle w:val="Appelnotedebasdep"/>
        </w:rPr>
        <w:footnoteReference w:id="12"/>
      </w:r>
      <w:r w:rsidR="007D0B10">
        <w:t xml:space="preserve">, </w:t>
      </w:r>
      <w:r w:rsidRPr="00EA49B4">
        <w:t>trois pour avoir volé un mouton</w:t>
      </w:r>
      <w:r w:rsidR="007D0B10">
        <w:t xml:space="preserve">, </w:t>
      </w:r>
      <w:r w:rsidRPr="00EA49B4">
        <w:t>un pour avoir volé dans une boutique</w:t>
      </w:r>
      <w:r w:rsidRPr="00EA49B4">
        <w:rPr>
          <w:rStyle w:val="Appelnotedebasdep"/>
        </w:rPr>
        <w:footnoteReference w:id="13"/>
      </w:r>
      <w:r w:rsidR="007D0B10">
        <w:t xml:space="preserve">, </w:t>
      </w:r>
      <w:r w:rsidRPr="00EA49B4">
        <w:t>un autre pour fausse monnaie</w:t>
      </w:r>
      <w:r w:rsidR="007D0B10">
        <w:t xml:space="preserve">, </w:t>
      </w:r>
      <w:r w:rsidRPr="00EA49B4">
        <w:t>deux pour vol de grand chemin</w:t>
      </w:r>
      <w:r w:rsidR="007D0B10">
        <w:t xml:space="preserve">, </w:t>
      </w:r>
      <w:r w:rsidRPr="00EA49B4">
        <w:t>et deux pour vol avec effraction</w:t>
      </w:r>
      <w:r w:rsidRPr="00EA49B4">
        <w:rPr>
          <w:rStyle w:val="Appelnotedebasdep"/>
        </w:rPr>
        <w:footnoteReference w:id="14"/>
      </w:r>
      <w:r w:rsidR="007D0B10">
        <w:t>.</w:t>
      </w:r>
    </w:p>
    <w:p w14:paraId="5FCEE794" w14:textId="77777777" w:rsidR="007D0B10" w:rsidRDefault="00CC13A3" w:rsidP="00CC13A3">
      <w:r w:rsidRPr="00EA49B4">
        <w:t>Les voleurs de chevaux étaient à faire une partie de cartes</w:t>
      </w:r>
      <w:r w:rsidR="007D0B10">
        <w:t xml:space="preserve">, </w:t>
      </w:r>
      <w:r w:rsidRPr="00EA49B4">
        <w:t>qui fut interrompue par un différend survenu entre eux</w:t>
      </w:r>
      <w:r w:rsidR="007D0B10">
        <w:t xml:space="preserve">, </w:t>
      </w:r>
      <w:r w:rsidRPr="00EA49B4">
        <w:t>accompagné de grandes vociférations et d</w:t>
      </w:r>
      <w:r w:rsidR="007D0B10">
        <w:t>’</w:t>
      </w:r>
      <w:r w:rsidRPr="00EA49B4">
        <w:t>appels qu</w:t>
      </w:r>
      <w:r w:rsidR="007D0B10">
        <w:t>’</w:t>
      </w:r>
      <w:r w:rsidRPr="00EA49B4">
        <w:t>ils faisaient aux uns et aux autres pour décider le coup</w:t>
      </w:r>
      <w:r w:rsidR="007D0B10">
        <w:t xml:space="preserve">, </w:t>
      </w:r>
      <w:r w:rsidRPr="00EA49B4">
        <w:t>mais fort inutilement</w:t>
      </w:r>
      <w:r w:rsidR="007D0B10">
        <w:t xml:space="preserve">, </w:t>
      </w:r>
      <w:r w:rsidRPr="00EA49B4">
        <w:t>car l</w:t>
      </w:r>
      <w:r w:rsidR="007D0B10">
        <w:t>’</w:t>
      </w:r>
      <w:r w:rsidRPr="00EA49B4">
        <w:t>un ne les écoutait pas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autres les laissaient au milieu de leur récit pour aller porter loin de leur tapage leurs angoisses intérieures</w:t>
      </w:r>
      <w:r w:rsidR="007D0B10">
        <w:t>.</w:t>
      </w:r>
    </w:p>
    <w:p w14:paraId="0C236512" w14:textId="6135962B" w:rsidR="00CC13A3" w:rsidRPr="00EA49B4" w:rsidRDefault="00CC13A3" w:rsidP="00CC13A3">
      <w:r w:rsidRPr="00EA49B4">
        <w:t>C</w:t>
      </w:r>
      <w:r w:rsidR="007D0B10">
        <w:t>’</w:t>
      </w:r>
      <w:r w:rsidRPr="00EA49B4">
        <w:t>est la coutume parmi les voleurs de former entre eux une espèce de tribunal burlesque dont chacun va prendre la décision pour savoir s</w:t>
      </w:r>
      <w:r w:rsidR="007D0B10">
        <w:t>’</w:t>
      </w:r>
      <w:r w:rsidRPr="00EA49B4">
        <w:t>il sera acquitté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aura répit ou grâce</w:t>
      </w:r>
      <w:r w:rsidR="007D0B10">
        <w:t xml:space="preserve">, </w:t>
      </w:r>
      <w:r w:rsidRPr="00EA49B4">
        <w:lastRenderedPageBreak/>
        <w:t>ainsi que pour essayer la manière la plus adroite d</w:t>
      </w:r>
      <w:r w:rsidR="007D0B10">
        <w:t>’</w:t>
      </w:r>
      <w:r w:rsidRPr="00EA49B4">
        <w:t>établir sa défense</w:t>
      </w:r>
      <w:r w:rsidR="007D0B10">
        <w:t xml:space="preserve">. </w:t>
      </w:r>
      <w:r w:rsidRPr="00EA49B4">
        <w:t>Un des voleurs avec effraction</w:t>
      </w:r>
      <w:r w:rsidR="007D0B10">
        <w:t xml:space="preserve">, </w:t>
      </w:r>
      <w:r w:rsidRPr="00EA49B4">
        <w:t>qui avait déjà passé par cette épreuve</w:t>
      </w:r>
      <w:r w:rsidR="007D0B10">
        <w:t xml:space="preserve">, </w:t>
      </w:r>
      <w:r w:rsidRPr="00EA49B4">
        <w:t>était à se promener fièrement en long et en large dans la chambre avec un air de bravade</w:t>
      </w:r>
      <w:r w:rsidR="007D0B10">
        <w:t xml:space="preserve">, </w:t>
      </w:r>
      <w:r w:rsidRPr="00EA49B4">
        <w:t>en criant à son camarade qu</w:t>
      </w:r>
      <w:r w:rsidR="007D0B10">
        <w:t>’</w:t>
      </w:r>
      <w:r w:rsidRPr="00EA49B4">
        <w:t>il était aussi riche que le duc de Bedford</w:t>
      </w:r>
      <w:r w:rsidR="007D0B10">
        <w:t xml:space="preserve"> ; </w:t>
      </w:r>
      <w:r w:rsidRPr="00EA49B4">
        <w:t>il possédait cinq guinées et demie</w:t>
      </w:r>
      <w:r w:rsidR="007D0B10">
        <w:t xml:space="preserve">, </w:t>
      </w:r>
      <w:r w:rsidRPr="00EA49B4">
        <w:t>ce qui était bien tout ce qu</w:t>
      </w:r>
      <w:r w:rsidR="007D0B10">
        <w:t>’</w:t>
      </w:r>
      <w:r w:rsidRPr="00EA49B4">
        <w:t>il pourrait dépenser dans le mois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quant à ce qui arriverait après cela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</w:t>
      </w:r>
      <w:r w:rsidR="007D0B10">
        <w:t>’</w:t>
      </w:r>
      <w:r w:rsidRPr="00EA49B4">
        <w:t xml:space="preserve">affaire de </w:t>
      </w:r>
      <w:r w:rsidRPr="00EA49B4">
        <w:rPr>
          <w:i/>
          <w:iCs/>
        </w:rPr>
        <w:t>Jack</w:t>
      </w:r>
      <w:r w:rsidRPr="00EA49B4">
        <w:t xml:space="preserve"> </w:t>
      </w:r>
      <w:r w:rsidRPr="00EA49B4">
        <w:rPr>
          <w:i/>
          <w:iCs/>
        </w:rPr>
        <w:t>Ketch</w:t>
      </w:r>
      <w:r w:rsidRPr="00EA49B4">
        <w:rPr>
          <w:rStyle w:val="Appelnotedebasdep"/>
          <w:iCs/>
        </w:rPr>
        <w:footnoteReference w:id="15"/>
      </w:r>
      <w:r w:rsidRPr="00EA49B4">
        <w:t xml:space="preserve"> et non la sienne</w:t>
      </w:r>
      <w:r w:rsidR="007D0B10">
        <w:t xml:space="preserve">. </w:t>
      </w:r>
      <w:r w:rsidRPr="00EA49B4">
        <w:t>En disant cela</w:t>
      </w:r>
      <w:r w:rsidR="007D0B10">
        <w:t xml:space="preserve">, </w:t>
      </w:r>
      <w:r w:rsidRPr="00EA49B4">
        <w:t>il se jeta brusquement sur un banc qui était près de lui et parut s</w:t>
      </w:r>
      <w:r w:rsidR="007D0B10">
        <w:t>’</w:t>
      </w:r>
      <w:r w:rsidRPr="00EA49B4">
        <w:t>endormir un moment</w:t>
      </w:r>
      <w:r w:rsidR="007D0B10">
        <w:t xml:space="preserve"> ; </w:t>
      </w:r>
      <w:r w:rsidRPr="00EA49B4">
        <w:t>mais son sommeil était agité</w:t>
      </w:r>
      <w:r w:rsidR="007D0B10">
        <w:t xml:space="preserve"> ; </w:t>
      </w:r>
      <w:r w:rsidRPr="00EA49B4">
        <w:t>sa respiration pénible ressemblait de temps en temps à une sorte de gémissement</w:t>
      </w:r>
      <w:r w:rsidR="007D0B10">
        <w:t xml:space="preserve">. </w:t>
      </w:r>
      <w:r w:rsidRPr="00EA49B4">
        <w:t>Un jeune homme de l</w:t>
      </w:r>
      <w:r w:rsidR="007D0B10">
        <w:t>’</w:t>
      </w:r>
      <w:r w:rsidRPr="00EA49B4">
        <w:t>autre côté de la chambre s</w:t>
      </w:r>
      <w:r w:rsidR="007D0B10">
        <w:t>’</w:t>
      </w:r>
      <w:r w:rsidRPr="00EA49B4">
        <w:t>en vint doucement</w:t>
      </w:r>
      <w:r w:rsidR="007D0B10">
        <w:t xml:space="preserve">, </w:t>
      </w:r>
      <w:r w:rsidRPr="00EA49B4">
        <w:t>armé d</w:t>
      </w:r>
      <w:r w:rsidR="007D0B10">
        <w:t>’</w:t>
      </w:r>
      <w:r w:rsidRPr="00EA49B4">
        <w:t>un grand couteau</w:t>
      </w:r>
      <w:r w:rsidR="007D0B10">
        <w:t xml:space="preserve">, </w:t>
      </w:r>
      <w:r w:rsidRPr="00EA49B4">
        <w:t>à l</w:t>
      </w:r>
      <w:r w:rsidR="007D0B10">
        <w:t>’</w:t>
      </w:r>
      <w:r w:rsidRPr="00EA49B4">
        <w:t>endroit où celui-ci était couché</w:t>
      </w:r>
      <w:r w:rsidR="007D0B10">
        <w:t xml:space="preserve">, </w:t>
      </w:r>
      <w:r w:rsidRPr="00EA49B4">
        <w:t>la tête pendante sur un des côtés du banc</w:t>
      </w:r>
      <w:r w:rsidR="007D0B10">
        <w:t xml:space="preserve">, </w:t>
      </w:r>
      <w:r w:rsidRPr="00EA49B4">
        <w:t>et lui appuya sur le cou le dos de la lame avec tant de force que ce ne fut qu</w:t>
      </w:r>
      <w:r w:rsidR="007D0B10">
        <w:t>’</w:t>
      </w:r>
      <w:r w:rsidRPr="00EA49B4">
        <w:t>après beaucoup d</w:t>
      </w:r>
      <w:r w:rsidR="007D0B10">
        <w:t>’</w:t>
      </w:r>
      <w:r w:rsidRPr="00EA49B4">
        <w:t>efforts que l</w:t>
      </w:r>
      <w:r w:rsidR="007D0B10">
        <w:t>’</w:t>
      </w:r>
      <w:r w:rsidRPr="00EA49B4">
        <w:t>autre put venir à bout de se relever</w:t>
      </w:r>
      <w:r w:rsidR="007D0B10">
        <w:t>. « </w:t>
      </w:r>
      <w:r w:rsidRPr="00EA49B4">
        <w:t>Ma foi</w:t>
      </w:r>
      <w:r w:rsidR="007D0B10">
        <w:t xml:space="preserve">, </w:t>
      </w:r>
      <w:r w:rsidRPr="00EA49B4">
        <w:t>Jean</w:t>
      </w:r>
      <w:r w:rsidR="007D0B10">
        <w:t xml:space="preserve">, </w:t>
      </w:r>
      <w:r w:rsidRPr="00EA49B4">
        <w:t>dit l</w:t>
      </w:r>
      <w:r w:rsidR="007D0B10">
        <w:t>’</w:t>
      </w:r>
      <w:r w:rsidRPr="00EA49B4">
        <w:t>homme au couteau</w:t>
      </w:r>
      <w:r w:rsidR="007D0B10">
        <w:t xml:space="preserve">, </w:t>
      </w:r>
      <w:r w:rsidRPr="00EA49B4">
        <w:t>encore un peu et ton affaire était faite</w:t>
      </w:r>
      <w:r w:rsidR="007D0B10">
        <w:t>. »</w:t>
      </w:r>
      <w:r w:rsidRPr="00EA49B4">
        <w:t xml:space="preserve"> Celui-ci</w:t>
      </w:r>
      <w:r w:rsidR="007D0B10">
        <w:t xml:space="preserve">, </w:t>
      </w:r>
      <w:r w:rsidRPr="00EA49B4">
        <w:t>sans témoigner le moindre ressentiment</w:t>
      </w:r>
      <w:r w:rsidR="007D0B10">
        <w:t> : « </w:t>
      </w:r>
      <w:r w:rsidRPr="00EA49B4">
        <w:t>Dieu te damne</w:t>
      </w:r>
      <w:r w:rsidR="007D0B10">
        <w:t xml:space="preserve">, </w:t>
      </w:r>
      <w:r w:rsidRPr="00EA49B4">
        <w:t>lui dit il d</w:t>
      </w:r>
      <w:r w:rsidR="007D0B10">
        <w:t>’</w:t>
      </w:r>
      <w:r w:rsidRPr="00EA49B4">
        <w:t>un ton chagrin</w:t>
      </w:r>
      <w:r w:rsidR="007D0B10">
        <w:t xml:space="preserve"> : </w:t>
      </w:r>
      <w:r w:rsidRPr="00EA49B4">
        <w:t>pourquoi diable n</w:t>
      </w:r>
      <w:r w:rsidR="007D0B10">
        <w:t>’</w:t>
      </w:r>
      <w:r w:rsidRPr="00EA49B4">
        <w:t>as-tu pas pris le tranchant</w:t>
      </w:r>
      <w:r w:rsidR="007D0B10">
        <w:t xml:space="preserve"> ? </w:t>
      </w:r>
      <w:r w:rsidRPr="00EA49B4">
        <w:t>ç</w:t>
      </w:r>
      <w:r w:rsidR="007D0B10">
        <w:t>’</w:t>
      </w:r>
      <w:r w:rsidRPr="00EA49B4">
        <w:t>aurait été le meilleur ouvrage que tu eusses fait depuis longtemps</w:t>
      </w:r>
      <w:r w:rsidRPr="00EA49B4">
        <w:rPr>
          <w:rStyle w:val="Appelnotedebasdep"/>
        </w:rPr>
        <w:footnoteReference w:id="16"/>
      </w:r>
      <w:r w:rsidR="007D0B10">
        <w:t> ! »</w:t>
      </w:r>
    </w:p>
    <w:p w14:paraId="01892093" w14:textId="77777777" w:rsidR="007D0B10" w:rsidRDefault="00CC13A3" w:rsidP="00CC13A3">
      <w:r w:rsidRPr="00EA49B4">
        <w:t>Il y avait un des individus détenus pour vol de grand chemin</w:t>
      </w:r>
      <w:r w:rsidR="007D0B10">
        <w:t xml:space="preserve">, </w:t>
      </w:r>
      <w:r w:rsidRPr="00EA49B4">
        <w:t>dont le cas était assez extraordinaire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simple soldat</w:t>
      </w:r>
      <w:r w:rsidR="007D0B10">
        <w:t xml:space="preserve">, </w:t>
      </w:r>
      <w:r w:rsidRPr="00EA49B4">
        <w:t>de la physionomie la plus séduisante</w:t>
      </w:r>
      <w:r w:rsidR="007D0B10">
        <w:t xml:space="preserve">, </w:t>
      </w:r>
      <w:r w:rsidRPr="00EA49B4">
        <w:t>âgé de vingt-deux ans</w:t>
      </w:r>
      <w:r w:rsidR="007D0B10">
        <w:t xml:space="preserve">. </w:t>
      </w:r>
      <w:r w:rsidRPr="00EA49B4">
        <w:t>Le plaignant</w:t>
      </w:r>
      <w:r w:rsidR="007D0B10">
        <w:t xml:space="preserve">, </w:t>
      </w:r>
      <w:r w:rsidRPr="00EA49B4">
        <w:t xml:space="preserve">qui avait été volé un soir en revenant </w:t>
      </w:r>
      <w:r w:rsidRPr="00EA49B4">
        <w:lastRenderedPageBreak/>
        <w:t>très-tard du cabaret</w:t>
      </w:r>
      <w:r w:rsidR="007D0B10">
        <w:t xml:space="preserve">, </w:t>
      </w:r>
      <w:r w:rsidRPr="00EA49B4">
        <w:t>et à qui on avait pris trois shellings</w:t>
      </w:r>
      <w:r w:rsidRPr="00EA49B4">
        <w:rPr>
          <w:rStyle w:val="Appelnotedebasdep"/>
        </w:rPr>
        <w:footnoteReference w:id="17"/>
      </w:r>
      <w:r w:rsidR="007D0B10">
        <w:t xml:space="preserve">, </w:t>
      </w:r>
      <w:r w:rsidRPr="00EA49B4">
        <w:t>avait affirmé que ce jeune homme était son voleur</w:t>
      </w:r>
      <w:r w:rsidR="007D0B10">
        <w:t xml:space="preserve">. </w:t>
      </w:r>
      <w:r w:rsidRPr="00EA49B4">
        <w:t>Il était difficile de trouver un caractère comparable à celui de ce prisonnier</w:t>
      </w:r>
      <w:r w:rsidR="007D0B10">
        <w:t xml:space="preserve">. </w:t>
      </w:r>
      <w:r w:rsidRPr="00EA49B4">
        <w:t>Son état ne l</w:t>
      </w:r>
      <w:r w:rsidR="007D0B10">
        <w:t>’</w:t>
      </w:r>
      <w:r w:rsidRPr="00EA49B4">
        <w:t>avait pas empêché de cultiver son esprit</w:t>
      </w:r>
      <w:r w:rsidR="007D0B10">
        <w:t xml:space="preserve"> ; </w:t>
      </w:r>
      <w:r w:rsidRPr="00EA49B4">
        <w:t>la lecture de Virgile et d</w:t>
      </w:r>
      <w:r w:rsidR="007D0B10">
        <w:t>’</w:t>
      </w:r>
      <w:r w:rsidRPr="00EA49B4">
        <w:t>Horace était son amusement favori</w:t>
      </w:r>
      <w:r w:rsidR="007D0B10">
        <w:t xml:space="preserve">. </w:t>
      </w:r>
      <w:r w:rsidRPr="00EA49B4">
        <w:t>Le contraste de son humble rang et de ses goûts littéraires le rendait singulièrement intéressant</w:t>
      </w:r>
      <w:r w:rsidR="007D0B10">
        <w:t xml:space="preserve">. </w:t>
      </w:r>
      <w:r w:rsidRPr="00EA49B4">
        <w:t>Il était simple et sans affectation</w:t>
      </w:r>
      <w:r w:rsidR="007D0B10">
        <w:t xml:space="preserve">. </w:t>
      </w:r>
      <w:r w:rsidRPr="00EA49B4">
        <w:t>Sachant dans l</w:t>
      </w:r>
      <w:r w:rsidR="007D0B10">
        <w:t>’</w:t>
      </w:r>
      <w:r w:rsidRPr="00EA49B4">
        <w:t>occasion déployer de la fermeté</w:t>
      </w:r>
      <w:r w:rsidR="007D0B10">
        <w:t xml:space="preserve">, </w:t>
      </w:r>
      <w:r w:rsidRPr="00EA49B4">
        <w:t>il était doux</w:t>
      </w:r>
      <w:r w:rsidR="007D0B10">
        <w:t xml:space="preserve">, </w:t>
      </w:r>
      <w:r w:rsidRPr="00EA49B4">
        <w:t>timide</w:t>
      </w:r>
      <w:r w:rsidR="007D0B10">
        <w:t xml:space="preserve">, </w:t>
      </w:r>
      <w:r w:rsidRPr="00EA49B4">
        <w:t>inoffensif et ingénu</w:t>
      </w:r>
      <w:r w:rsidR="007D0B10">
        <w:t xml:space="preserve">. </w:t>
      </w:r>
      <w:r w:rsidRPr="00EA49B4">
        <w:t>On le citait pour sa probité</w:t>
      </w:r>
      <w:r w:rsidR="007D0B10">
        <w:t xml:space="preserve">. </w:t>
      </w:r>
      <w:r w:rsidRPr="00EA49B4">
        <w:t>Une dame l</w:t>
      </w:r>
      <w:r w:rsidR="007D0B10">
        <w:t>’</w:t>
      </w:r>
      <w:r w:rsidRPr="00EA49B4">
        <w:t>avait une fois employé pour porter une somme de mille livres sterling à quelqu</w:t>
      </w:r>
      <w:r w:rsidR="007D0B10">
        <w:t>’</w:t>
      </w:r>
      <w:r w:rsidRPr="00EA49B4">
        <w:t>un à plusieurs milles de distance</w:t>
      </w:r>
      <w:r w:rsidR="007D0B10">
        <w:t xml:space="preserve"> ; </w:t>
      </w:r>
      <w:r w:rsidRPr="00EA49B4">
        <w:t>une autre fois un particulier lui avait confié</w:t>
      </w:r>
      <w:r w:rsidR="007D0B10">
        <w:t xml:space="preserve">, </w:t>
      </w:r>
      <w:r w:rsidRPr="00EA49B4">
        <w:t>pendant son absence</w:t>
      </w:r>
      <w:r w:rsidR="007D0B10">
        <w:t xml:space="preserve">, </w:t>
      </w:r>
      <w:r w:rsidRPr="00EA49B4">
        <w:t>la garde de sa maison et de son mobilier</w:t>
      </w:r>
      <w:r w:rsidR="007D0B10">
        <w:t xml:space="preserve">, </w:t>
      </w:r>
      <w:r w:rsidRPr="00EA49B4">
        <w:t>qui valait au moins cinq fois cette somme</w:t>
      </w:r>
      <w:r w:rsidR="007D0B10">
        <w:t xml:space="preserve">. </w:t>
      </w:r>
      <w:r w:rsidRPr="00EA49B4">
        <w:t>Dans sa manière de penser</w:t>
      </w:r>
      <w:r w:rsidR="007D0B10">
        <w:t xml:space="preserve">, </w:t>
      </w:r>
      <w:r w:rsidRPr="00EA49B4">
        <w:t>il avait toujours montré un grand amour de la justice</w:t>
      </w:r>
      <w:r w:rsidR="007D0B10">
        <w:t xml:space="preserve">, </w:t>
      </w:r>
      <w:r w:rsidRPr="00EA49B4">
        <w:t>beaucoup de candeur et de sagesse</w:t>
      </w:r>
      <w:r w:rsidR="007D0B10">
        <w:t xml:space="preserve">. </w:t>
      </w:r>
      <w:r w:rsidRPr="00EA49B4">
        <w:t>Il avait gagné quelque argent à fourbir les armes de ses officiers</w:t>
      </w:r>
      <w:r w:rsidR="007D0B10">
        <w:t xml:space="preserve">, </w:t>
      </w:r>
      <w:r w:rsidRPr="00EA49B4">
        <w:t>métier pour lequel il avait un talent particulier</w:t>
      </w:r>
      <w:r w:rsidR="007D0B10">
        <w:t xml:space="preserve"> ; </w:t>
      </w:r>
      <w:r w:rsidRPr="00EA49B4">
        <w:t>mais il avait refusé le grade de sergent ou de caporal qui lui avait été offert</w:t>
      </w:r>
      <w:r w:rsidR="007D0B10">
        <w:t xml:space="preserve">, </w:t>
      </w:r>
      <w:r w:rsidRPr="00EA49B4">
        <w:t>disant qu</w:t>
      </w:r>
      <w:r w:rsidR="007D0B10">
        <w:t>’</w:t>
      </w:r>
      <w:r w:rsidRPr="00EA49B4">
        <w:t>il n</w:t>
      </w:r>
      <w:r w:rsidR="007D0B10">
        <w:t>’</w:t>
      </w:r>
      <w:r w:rsidRPr="00EA49B4">
        <w:t>avait pas besoin d</w:t>
      </w:r>
      <w:r w:rsidR="007D0B10">
        <w:t>’</w:t>
      </w:r>
      <w:r w:rsidRPr="00EA49B4">
        <w:t>argent</w:t>
      </w:r>
      <w:r w:rsidR="007D0B10">
        <w:t xml:space="preserve">, </w:t>
      </w:r>
      <w:r w:rsidRPr="00EA49B4">
        <w:t>et que dans ce nouveau poste il aurait moins de loisirs à donner à l</w:t>
      </w:r>
      <w:r w:rsidR="007D0B10">
        <w:t>’</w:t>
      </w:r>
      <w:r w:rsidRPr="00EA49B4">
        <w:t>étude</w:t>
      </w:r>
      <w:r w:rsidR="007D0B10">
        <w:t xml:space="preserve">. </w:t>
      </w:r>
      <w:r w:rsidRPr="00EA49B4">
        <w:t>Il avait aussi refusé constamment des présents que voulaient lui faire des personnes frappées de son mérite</w:t>
      </w:r>
      <w:r w:rsidR="007D0B10">
        <w:t xml:space="preserve"> ; </w:t>
      </w:r>
      <w:r w:rsidRPr="00EA49B4">
        <w:t>non que ce fût</w:t>
      </w:r>
      <w:r w:rsidR="007D0B10">
        <w:t xml:space="preserve">, </w:t>
      </w:r>
      <w:r w:rsidRPr="00EA49B4">
        <w:t>de sa part orgueil ou fausse délicatesse</w:t>
      </w:r>
      <w:r w:rsidR="007D0B10">
        <w:t xml:space="preserve">, </w:t>
      </w:r>
      <w:r w:rsidRPr="00EA49B4">
        <w:t>mais parce que</w:t>
      </w:r>
      <w:r w:rsidR="007D0B10">
        <w:t xml:space="preserve">, </w:t>
      </w:r>
      <w:r w:rsidRPr="00EA49B4">
        <w:t>disait-il</w:t>
      </w:r>
      <w:r w:rsidR="007D0B10">
        <w:t xml:space="preserve">, </w:t>
      </w:r>
      <w:r w:rsidRPr="00EA49B4">
        <w:t>il ne croyait pas devoir en conscience accepter des choses dont il ne sentait nullement avoir besoin</w:t>
      </w:r>
      <w:r w:rsidR="007D0B10">
        <w:t xml:space="preserve">. </w:t>
      </w:r>
      <w:r w:rsidRPr="00EA49B4">
        <w:t xml:space="preserve">Cet aimable jeune homme </w:t>
      </w:r>
      <w:r w:rsidRPr="00EA49B4">
        <w:lastRenderedPageBreak/>
        <w:t>mourut pendant que j</w:t>
      </w:r>
      <w:r w:rsidR="007D0B10">
        <w:t>’</w:t>
      </w:r>
      <w:r w:rsidRPr="00EA49B4">
        <w:t>étais en prison</w:t>
      </w:r>
      <w:r w:rsidR="007D0B10">
        <w:t xml:space="preserve">. </w:t>
      </w:r>
      <w:r w:rsidRPr="00EA49B4">
        <w:t>Je reçus son dernier soupir</w:t>
      </w:r>
      <w:r w:rsidRPr="00EA49B4">
        <w:rPr>
          <w:rStyle w:val="Appelnotedebasdep"/>
        </w:rPr>
        <w:footnoteReference w:id="18"/>
      </w:r>
      <w:r w:rsidR="007D0B10">
        <w:t>.</w:t>
      </w:r>
    </w:p>
    <w:p w14:paraId="6D87745E" w14:textId="77777777" w:rsidR="007D0B10" w:rsidRDefault="00CC13A3" w:rsidP="00CC13A3">
      <w:r w:rsidRPr="00EA49B4">
        <w:t>J</w:t>
      </w:r>
      <w:r w:rsidR="007D0B10">
        <w:t>’</w:t>
      </w:r>
      <w:r w:rsidRPr="00EA49B4">
        <w:t>étais obligé de passer la journée entière dans la compagnie de ces hommes</w:t>
      </w:r>
      <w:r w:rsidR="007D0B10">
        <w:t xml:space="preserve">, </w:t>
      </w:r>
      <w:r w:rsidRPr="00EA49B4">
        <w:t>dont quelques-uns avaient réellement commis les crimes dont ils étaient accusés</w:t>
      </w:r>
      <w:r w:rsidR="007D0B10">
        <w:t xml:space="preserve">, </w:t>
      </w:r>
      <w:r w:rsidRPr="00EA49B4">
        <w:t>et les autres avaient été exposés au soupçon par le malheur de leur condition</w:t>
      </w:r>
      <w:r w:rsidR="007D0B10">
        <w:t xml:space="preserve">. </w:t>
      </w:r>
      <w:r w:rsidRPr="00EA49B4">
        <w:t>Le tout composait un spectacle de misère dont il est impossible de se former une idée</w:t>
      </w:r>
      <w:r w:rsidR="007D0B10">
        <w:t xml:space="preserve">, </w:t>
      </w:r>
      <w:r w:rsidRPr="00EA49B4">
        <w:t>à moins de l</w:t>
      </w:r>
      <w:r w:rsidR="007D0B10">
        <w:t>’</w:t>
      </w:r>
      <w:r w:rsidRPr="00EA49B4">
        <w:t>avoir sous les yeux</w:t>
      </w:r>
      <w:r w:rsidR="007D0B10">
        <w:t xml:space="preserve">. </w:t>
      </w:r>
      <w:r w:rsidRPr="00EA49B4">
        <w:t>Les uns étaient extrêmement bruyants</w:t>
      </w:r>
      <w:r w:rsidR="007D0B10">
        <w:t xml:space="preserve">, </w:t>
      </w:r>
      <w:r w:rsidRPr="00EA49B4">
        <w:t>et cherchaient à s</w:t>
      </w:r>
      <w:r w:rsidR="007D0B10">
        <w:t>’</w:t>
      </w:r>
      <w:r w:rsidRPr="00EA49B4">
        <w:t>étourdir</w:t>
      </w:r>
      <w:r w:rsidR="007D0B10">
        <w:t xml:space="preserve">, </w:t>
      </w:r>
      <w:r w:rsidRPr="00EA49B4">
        <w:t>par bravade</w:t>
      </w:r>
      <w:r w:rsidR="007D0B10">
        <w:t xml:space="preserve">, </w:t>
      </w:r>
      <w:r w:rsidRPr="00EA49B4">
        <w:t>sur l</w:t>
      </w:r>
      <w:r w:rsidR="007D0B10">
        <w:t>’</w:t>
      </w:r>
      <w:r w:rsidRPr="00EA49B4">
        <w:t>idée de leur état</w:t>
      </w:r>
      <w:r w:rsidR="007D0B10">
        <w:t xml:space="preserve"> ; </w:t>
      </w:r>
      <w:r w:rsidRPr="00EA49B4">
        <w:t>tandis que les autres</w:t>
      </w:r>
      <w:r w:rsidR="007D0B10">
        <w:t xml:space="preserve">, </w:t>
      </w:r>
      <w:r w:rsidRPr="00EA49B4">
        <w:t>incapables même d</w:t>
      </w:r>
      <w:r w:rsidR="007D0B10">
        <w:t>’</w:t>
      </w:r>
      <w:r w:rsidRPr="00EA49B4">
        <w:t>un tel effort</w:t>
      </w:r>
      <w:r w:rsidR="007D0B10">
        <w:t xml:space="preserve">, </w:t>
      </w:r>
      <w:r w:rsidRPr="00EA49B4">
        <w:t>sentaient aggraver les angoisses de leur esprit par le tumulte et le fracas continuels qui se faisaient autour d</w:t>
      </w:r>
      <w:r w:rsidR="007D0B10">
        <w:t>’</w:t>
      </w:r>
      <w:r w:rsidRPr="00EA49B4">
        <w:t>eux</w:t>
      </w:r>
      <w:r w:rsidR="007D0B10">
        <w:t xml:space="preserve">. </w:t>
      </w:r>
      <w:r w:rsidRPr="00EA49B4">
        <w:t>Même ceux qui affectaient le plus de résolution offraient encore un front sillonné par les soucis et les chagrins</w:t>
      </w:r>
      <w:r w:rsidR="007D0B10">
        <w:t xml:space="preserve"> ; </w:t>
      </w:r>
      <w:r w:rsidRPr="00EA49B4">
        <w:t>au milieu de leur gaieté forcée</w:t>
      </w:r>
      <w:r w:rsidR="007D0B10">
        <w:t xml:space="preserve">, </w:t>
      </w:r>
      <w:r w:rsidRPr="00EA49B4">
        <w:t>de noires pensées qui survenaient à tout moment altéraient leur visage et y faisaient naître soudain l</w:t>
      </w:r>
      <w:r w:rsidR="007D0B10">
        <w:t>’</w:t>
      </w:r>
      <w:r w:rsidRPr="00EA49B4">
        <w:t>expression de la douleur la plus cuisante</w:t>
      </w:r>
      <w:r w:rsidR="007D0B10">
        <w:t xml:space="preserve">. </w:t>
      </w:r>
      <w:r w:rsidRPr="00EA49B4">
        <w:t>Pour les habitants de cette triste enceinte</w:t>
      </w:r>
      <w:r w:rsidR="007D0B10">
        <w:t xml:space="preserve">, </w:t>
      </w:r>
      <w:r w:rsidRPr="00EA49B4">
        <w:t>le retour du soleil n</w:t>
      </w:r>
      <w:r w:rsidR="007D0B10">
        <w:t>’</w:t>
      </w:r>
      <w:r w:rsidRPr="00EA49B4">
        <w:t>était pas celui de la joie</w:t>
      </w:r>
      <w:r w:rsidR="007D0B10">
        <w:t xml:space="preserve">. </w:t>
      </w:r>
      <w:r w:rsidRPr="00EA49B4">
        <w:t>Un jour succédait à l</w:t>
      </w:r>
      <w:r w:rsidR="007D0B10">
        <w:t>’</w:t>
      </w:r>
      <w:r w:rsidRPr="00EA49B4">
        <w:t>autre</w:t>
      </w:r>
      <w:r w:rsidR="007D0B10">
        <w:t xml:space="preserve"> ; </w:t>
      </w:r>
      <w:r w:rsidRPr="00EA49B4">
        <w:t>mais leur condition était invariable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existence n</w:t>
      </w:r>
      <w:r w:rsidR="007D0B10">
        <w:t>’</w:t>
      </w:r>
      <w:r w:rsidRPr="00EA49B4">
        <w:t>était pour eux qu</w:t>
      </w:r>
      <w:r w:rsidR="007D0B10">
        <w:t>’</w:t>
      </w:r>
      <w:r w:rsidRPr="00EA49B4">
        <w:t>une longue scène de tristesse continuelle</w:t>
      </w:r>
      <w:r w:rsidR="007D0B10">
        <w:t xml:space="preserve"> ; </w:t>
      </w:r>
      <w:r w:rsidRPr="00EA49B4">
        <w:t>chaque moment était un moment d</w:t>
      </w:r>
      <w:r w:rsidR="007D0B10">
        <w:t>’</w:t>
      </w:r>
      <w:r w:rsidRPr="00EA49B4">
        <w:t>angoisse</w:t>
      </w:r>
      <w:r w:rsidR="007D0B10">
        <w:t xml:space="preserve">, </w:t>
      </w:r>
      <w:r w:rsidRPr="00EA49B4">
        <w:t>et cependant ils cherchaient encore à le prolonger</w:t>
      </w:r>
      <w:r w:rsidR="007D0B10">
        <w:t xml:space="preserve">, </w:t>
      </w:r>
      <w:r w:rsidRPr="00EA49B4">
        <w:t>dans la crainte que l</w:t>
      </w:r>
      <w:r w:rsidR="007D0B10">
        <w:t>’</w:t>
      </w:r>
      <w:r w:rsidRPr="00EA49B4">
        <w:t>instant d</w:t>
      </w:r>
      <w:r w:rsidR="007D0B10">
        <w:t>’</w:t>
      </w:r>
      <w:r w:rsidRPr="00EA49B4">
        <w:t>après ne vînt leur apporter une destinée plus affreuse</w:t>
      </w:r>
      <w:r w:rsidR="007D0B10">
        <w:t xml:space="preserve">. </w:t>
      </w:r>
      <w:r w:rsidRPr="00EA49B4">
        <w:t>Le souvenir du passé était accompagné de regrets insupportables</w:t>
      </w:r>
      <w:r w:rsidR="007D0B10">
        <w:t xml:space="preserve">, </w:t>
      </w:r>
      <w:r w:rsidRPr="00EA49B4">
        <w:t>et chacun d</w:t>
      </w:r>
      <w:r w:rsidR="007D0B10">
        <w:t>’</w:t>
      </w:r>
      <w:r w:rsidRPr="00EA49B4">
        <w:t>eux eût sacrifié avec plaisir un de ses bras pour avoir encore le choix de cet état de paix et de liberté qu</w:t>
      </w:r>
      <w:r w:rsidR="007D0B10">
        <w:t>’</w:t>
      </w:r>
      <w:r w:rsidRPr="00EA49B4">
        <w:t>une folle conduite lui avait fait aliéner</w:t>
      </w:r>
      <w:r w:rsidR="007D0B10">
        <w:t xml:space="preserve">. </w:t>
      </w:r>
      <w:r w:rsidRPr="00EA49B4">
        <w:t xml:space="preserve">Nous parlons </w:t>
      </w:r>
      <w:r w:rsidRPr="00EA49B4">
        <w:lastRenderedPageBreak/>
        <w:t>d</w:t>
      </w:r>
      <w:r w:rsidR="007D0B10">
        <w:t>’</w:t>
      </w:r>
      <w:r w:rsidRPr="00EA49B4">
        <w:t>instruments de torture</w:t>
      </w:r>
      <w:r w:rsidR="007D0B10">
        <w:t xml:space="preserve"> ; </w:t>
      </w:r>
      <w:r w:rsidRPr="00EA49B4">
        <w:t>les Anglais tirent vanité d</w:t>
      </w:r>
      <w:r w:rsidR="007D0B10">
        <w:t>’</w:t>
      </w:r>
      <w:r w:rsidRPr="00EA49B4">
        <w:t>avoir banni de leur île fortunée cet usage monstrueux</w:t>
      </w:r>
      <w:r w:rsidR="007D0B10">
        <w:t xml:space="preserve"> ! </w:t>
      </w:r>
      <w:r w:rsidRPr="00EA49B4">
        <w:t>Hélas</w:t>
      </w:r>
      <w:r w:rsidR="007D0B10">
        <w:t xml:space="preserve"> ! </w:t>
      </w:r>
      <w:r w:rsidRPr="00EA49B4">
        <w:t>celui qui a pu voir les mystères d</w:t>
      </w:r>
      <w:r w:rsidR="007D0B10">
        <w:t>’</w:t>
      </w:r>
      <w:r w:rsidRPr="00EA49B4">
        <w:t>une prison peut dire si le fouet et le chevalet des tortionnaires sauraient jamais infliger de torture comparable à l</w:t>
      </w:r>
      <w:r w:rsidR="007D0B10">
        <w:t>’</w:t>
      </w:r>
      <w:r w:rsidRPr="00EA49B4">
        <w:t>agonie lente et silencieuse dans laquelle un prisonnier traîne son existence</w:t>
      </w:r>
      <w:r w:rsidR="007D0B10">
        <w:t>.</w:t>
      </w:r>
    </w:p>
    <w:p w14:paraId="0551610B" w14:textId="77777777" w:rsidR="007D0B10" w:rsidRDefault="00CC13A3" w:rsidP="00CC13A3">
      <w:r w:rsidRPr="00EA49B4">
        <w:t>Tels étaient nos jours</w:t>
      </w:r>
      <w:r w:rsidR="007D0B10">
        <w:t xml:space="preserve">. </w:t>
      </w:r>
      <w:r w:rsidRPr="00EA49B4">
        <w:t>Au soleil couché paraissaient nos geôliers</w:t>
      </w:r>
      <w:r w:rsidR="007D0B10">
        <w:t xml:space="preserve">, </w:t>
      </w:r>
      <w:r w:rsidRPr="00EA49B4">
        <w:t>qui ordonnaient à chacun de se retirer pour être enfermé dans son cachot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circonstance qui aggravait cruellement notre sort que d</w:t>
      </w:r>
      <w:r w:rsidR="007D0B10">
        <w:t>’</w:t>
      </w:r>
      <w:r w:rsidRPr="00EA49B4">
        <w:t>être sous la discipline arbitraire de ces êtres durs et despotiques</w:t>
      </w:r>
      <w:r w:rsidR="007D0B10">
        <w:t xml:space="preserve">. </w:t>
      </w:r>
      <w:r w:rsidRPr="00EA49B4">
        <w:t>Jamais hommes ne furent aussi étrangers à toute idée de sensibilité et de commisération</w:t>
      </w:r>
      <w:r w:rsidR="007D0B10">
        <w:t xml:space="preserve">. </w:t>
      </w:r>
      <w:r w:rsidRPr="00EA49B4">
        <w:t>Ils prenaient un plaisir barbare à donner leurs ordres odieux et à observer la répugnance avec laquelle on y obéissait</w:t>
      </w:r>
      <w:r w:rsidR="007D0B10">
        <w:t xml:space="preserve">. </w:t>
      </w:r>
      <w:r w:rsidRPr="00EA49B4">
        <w:t>Quand ils avaient parlé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y avait pas à répliquer</w:t>
      </w:r>
      <w:r w:rsidR="007D0B10">
        <w:t xml:space="preserve"> ; </w:t>
      </w:r>
      <w:r w:rsidRPr="00EA49B4">
        <w:t>les fers</w:t>
      </w:r>
      <w:r w:rsidR="007D0B10">
        <w:t xml:space="preserve">, </w:t>
      </w:r>
      <w:r w:rsidRPr="00EA49B4">
        <w:t>le pain et l</w:t>
      </w:r>
      <w:r w:rsidR="007D0B10">
        <w:t>’</w:t>
      </w:r>
      <w:r w:rsidRPr="00EA49B4">
        <w:t>eau étaient la rétribution inévitable de la moindre résistance</w:t>
      </w:r>
      <w:r w:rsidR="007D0B10">
        <w:t xml:space="preserve">. </w:t>
      </w:r>
      <w:r w:rsidRPr="00EA49B4">
        <w:t>Leur tyrannie n</w:t>
      </w:r>
      <w:r w:rsidR="007D0B10">
        <w:t>’</w:t>
      </w:r>
      <w:r w:rsidRPr="00EA49B4">
        <w:t>avait d</w:t>
      </w:r>
      <w:r w:rsidR="007D0B10">
        <w:t>’</w:t>
      </w:r>
      <w:r w:rsidRPr="00EA49B4">
        <w:t>autres bornes que leurs caprices</w:t>
      </w:r>
      <w:r w:rsidR="007D0B10">
        <w:t xml:space="preserve">. </w:t>
      </w:r>
      <w:r w:rsidRPr="00EA49B4">
        <w:t>À qui en appellerait le malheureux prisonnier</w:t>
      </w:r>
      <w:r w:rsidR="007D0B10">
        <w:t xml:space="preserve"> ? </w:t>
      </w:r>
      <w:r w:rsidRPr="00EA49B4">
        <w:t>Ira-t-il se plaindre</w:t>
      </w:r>
      <w:r w:rsidR="007D0B10">
        <w:t xml:space="preserve">, </w:t>
      </w:r>
      <w:r w:rsidRPr="00EA49B4">
        <w:t>quand il a la certitude que ses plaintes ne seront pas entendues</w:t>
      </w:r>
      <w:r w:rsidR="007D0B10">
        <w:t xml:space="preserve"> ? </w:t>
      </w:r>
      <w:r w:rsidRPr="00EA49B4">
        <w:t>Un rapport sur la rébellion et la nécessité de prendre des précautions sont pour le geôlier un infaillible refuge</w:t>
      </w:r>
      <w:r w:rsidR="007D0B10">
        <w:t xml:space="preserve">, </w:t>
      </w:r>
      <w:r w:rsidRPr="00EA49B4">
        <w:t>et opposent une barrière insurmontable à toute espèce de réparation</w:t>
      </w:r>
      <w:r w:rsidR="007D0B10">
        <w:t>.</w:t>
      </w:r>
    </w:p>
    <w:p w14:paraId="337D4110" w14:textId="77777777" w:rsidR="007D0B10" w:rsidRDefault="00CC13A3" w:rsidP="00CC13A3">
      <w:r w:rsidRPr="00EA49B4">
        <w:t>Nos cachots étaient des cellules de sept pieds sur six</w:t>
      </w:r>
      <w:r w:rsidR="007D0B10">
        <w:t xml:space="preserve">, </w:t>
      </w:r>
      <w:r w:rsidRPr="00EA49B4">
        <w:t>creusées plus bas que la terre</w:t>
      </w:r>
      <w:r w:rsidR="007D0B10">
        <w:t xml:space="preserve">, </w:t>
      </w:r>
      <w:r w:rsidRPr="00EA49B4">
        <w:t>humides</w:t>
      </w:r>
      <w:r w:rsidR="007D0B10">
        <w:t xml:space="preserve">, </w:t>
      </w:r>
      <w:r w:rsidRPr="00EA49B4">
        <w:t>sans aucune ouverture pour l</w:t>
      </w:r>
      <w:r w:rsidR="007D0B10">
        <w:t>’</w:t>
      </w:r>
      <w:r w:rsidRPr="00EA49B4">
        <w:t>air ou la lumière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quelques trous pratiqués dans la porte</w:t>
      </w:r>
      <w:r w:rsidR="007D0B10">
        <w:t xml:space="preserve">. </w:t>
      </w:r>
      <w:r w:rsidRPr="00EA49B4">
        <w:t>Dans quelques-uns de ces affreux réceptacles</w:t>
      </w:r>
      <w:r w:rsidR="007D0B10">
        <w:t xml:space="preserve">, </w:t>
      </w:r>
      <w:r w:rsidRPr="00EA49B4">
        <w:t>on entassait trois personnes ensemble pour dormir</w:t>
      </w:r>
      <w:r w:rsidRPr="00EA49B4">
        <w:rPr>
          <w:rStyle w:val="Appelnotedebasdep"/>
        </w:rPr>
        <w:footnoteReference w:id="19"/>
      </w:r>
      <w:r w:rsidR="007D0B10">
        <w:t xml:space="preserve">. </w:t>
      </w:r>
      <w:r w:rsidRPr="00EA49B4">
        <w:lastRenderedPageBreak/>
        <w:t>Je fus assez heureux pour en avoir un à moi seul</w:t>
      </w:r>
      <w:r w:rsidR="007D0B10">
        <w:t xml:space="preserve">. </w:t>
      </w:r>
      <w:r w:rsidRPr="00EA49B4">
        <w:t>Nous étions à l</w:t>
      </w:r>
      <w:r w:rsidR="007D0B10">
        <w:t>’</w:t>
      </w:r>
      <w:r w:rsidRPr="00EA49B4">
        <w:t>approche de l</w:t>
      </w:r>
      <w:r w:rsidR="007D0B10">
        <w:t>’</w:t>
      </w:r>
      <w:r w:rsidRPr="00EA49B4">
        <w:t>hiver</w:t>
      </w:r>
      <w:r w:rsidR="007D0B10">
        <w:t xml:space="preserve">. </w:t>
      </w:r>
      <w:r w:rsidRPr="00EA49B4">
        <w:t>On ne nous permettait pas d</w:t>
      </w:r>
      <w:r w:rsidR="007D0B10">
        <w:t>’</w:t>
      </w:r>
      <w:r w:rsidRPr="00EA49B4">
        <w:t>avoir de chandelle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comme je l</w:t>
      </w:r>
      <w:r w:rsidR="007D0B10">
        <w:t>’</w:t>
      </w:r>
      <w:r w:rsidRPr="00EA49B4">
        <w:t>ai dit</w:t>
      </w:r>
      <w:r w:rsidR="007D0B10">
        <w:t xml:space="preserve">, </w:t>
      </w:r>
      <w:r w:rsidRPr="00EA49B4">
        <w:t>on nous enfermait dès le coucher du soleil</w:t>
      </w:r>
      <w:r w:rsidR="007D0B10">
        <w:t xml:space="preserve">, </w:t>
      </w:r>
      <w:r w:rsidRPr="00EA49B4">
        <w:t>pour ne nous délivrer que le lendemain au jour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là notre situation pendant quatorze ou quinze heures sur vingt-quatre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</w:t>
      </w:r>
      <w:r w:rsidR="007D0B10">
        <w:t xml:space="preserve">, </w:t>
      </w:r>
      <w:r w:rsidRPr="00EA49B4">
        <w:t>dans aucun temps</w:t>
      </w:r>
      <w:r w:rsidR="007D0B10">
        <w:t xml:space="preserve">, </w:t>
      </w:r>
      <w:r w:rsidRPr="00EA49B4">
        <w:t>été accoutumé à dormir plus de six ou sept heures</w:t>
      </w:r>
      <w:r w:rsidR="007D0B10">
        <w:t xml:space="preserve">, </w:t>
      </w:r>
      <w:r w:rsidRPr="00EA49B4">
        <w:t>et alors j</w:t>
      </w:r>
      <w:r w:rsidR="007D0B10">
        <w:t>’</w:t>
      </w:r>
      <w:r w:rsidRPr="00EA49B4">
        <w:t>avais moins de penchant au sommeil que jamais</w:t>
      </w:r>
      <w:r w:rsidR="007D0B10">
        <w:t xml:space="preserve">. </w:t>
      </w:r>
      <w:r w:rsidRPr="00EA49B4">
        <w:t>Ainsi j</w:t>
      </w:r>
      <w:r w:rsidR="007D0B10">
        <w:t>’</w:t>
      </w:r>
      <w:r w:rsidRPr="00EA49B4">
        <w:t>étais réduit à passer la moitié de ma journée dans cette effroyable demeure et dans une obscurité complète</w:t>
      </w:r>
      <w:r w:rsidR="007D0B10">
        <w:t xml:space="preserve"> ; </w:t>
      </w:r>
      <w:r w:rsidRPr="00EA49B4">
        <w:t>ce qui ne laissait pas d</w:t>
      </w:r>
      <w:r w:rsidR="007D0B10">
        <w:t>’</w:t>
      </w:r>
      <w:r w:rsidRPr="00EA49B4">
        <w:t>aggraver mon sort</w:t>
      </w:r>
      <w:r w:rsidR="007D0B10">
        <w:t>.</w:t>
      </w:r>
    </w:p>
    <w:p w14:paraId="6CA5132D" w14:textId="1E04A6BC" w:rsidR="00CC13A3" w:rsidRPr="00EA49B4" w:rsidRDefault="00CC13A3" w:rsidP="00CC13A3">
      <w:r w:rsidRPr="00EA49B4">
        <w:t>Au milieu de mes sombres réflexions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exerçais ma mémoire à compter les portes</w:t>
      </w:r>
      <w:r w:rsidR="007D0B10">
        <w:t xml:space="preserve">, </w:t>
      </w:r>
      <w:r w:rsidRPr="00EA49B4">
        <w:t>les ferrures</w:t>
      </w:r>
      <w:r w:rsidR="007D0B10">
        <w:t xml:space="preserve">, </w:t>
      </w:r>
      <w:r w:rsidRPr="00EA49B4">
        <w:t>les verrous</w:t>
      </w:r>
      <w:r w:rsidR="007D0B10">
        <w:t xml:space="preserve">, </w:t>
      </w:r>
      <w:r w:rsidRPr="00EA49B4">
        <w:t>les chaînes</w:t>
      </w:r>
      <w:r w:rsidR="007D0B10">
        <w:t xml:space="preserve">, </w:t>
      </w:r>
      <w:r w:rsidRPr="00EA49B4">
        <w:t>les murs épais</w:t>
      </w:r>
      <w:r w:rsidR="007D0B10">
        <w:t xml:space="preserve">, </w:t>
      </w:r>
      <w:r w:rsidRPr="00EA49B4">
        <w:t>les barreaux et les grilles qui se trouvaient entre moi et la liberté</w:t>
      </w:r>
      <w:r w:rsidR="007D0B10">
        <w:t>. « </w:t>
      </w:r>
      <w:r w:rsidRPr="00EA49B4">
        <w:t>Voilà donc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les instruments que la tyrannie</w:t>
      </w:r>
      <w:r w:rsidR="007D0B10">
        <w:t xml:space="preserve">, </w:t>
      </w:r>
      <w:r w:rsidRPr="00EA49B4">
        <w:t>dans le recueillement de ses froides méditations</w:t>
      </w:r>
      <w:r w:rsidR="007D0B10">
        <w:t xml:space="preserve">, </w:t>
      </w:r>
      <w:r w:rsidRPr="00EA49B4">
        <w:t>se plaît à inventer</w:t>
      </w:r>
      <w:r w:rsidR="007D0B10">
        <w:t xml:space="preserve">. </w:t>
      </w:r>
      <w:r w:rsidRPr="00EA49B4">
        <w:t>Voilà l</w:t>
      </w:r>
      <w:r w:rsidR="007D0B10">
        <w:t>’</w:t>
      </w:r>
      <w:r w:rsidRPr="00EA49B4">
        <w:t>empire que l</w:t>
      </w:r>
      <w:r w:rsidR="007D0B10">
        <w:t>’</w:t>
      </w:r>
      <w:r w:rsidRPr="00EA49B4">
        <w:t>homme exerce sur l</w:t>
      </w:r>
      <w:r w:rsidR="007D0B10">
        <w:t>’</w:t>
      </w:r>
      <w:r w:rsidRPr="00EA49B4">
        <w:t>homme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ainsi que l</w:t>
      </w:r>
      <w:r w:rsidR="007D0B10">
        <w:t>’</w:t>
      </w:r>
      <w:r w:rsidRPr="00EA49B4">
        <w:t>on tient dans les liens et dans la torpeur un être né pour développer et agrandir toutes ses facultés</w:t>
      </w:r>
      <w:r w:rsidR="007D0B10">
        <w:t xml:space="preserve">. </w:t>
      </w:r>
      <w:r w:rsidRPr="00EA49B4">
        <w:t>Qu</w:t>
      </w:r>
      <w:r w:rsidR="007D0B10">
        <w:t>’</w:t>
      </w:r>
      <w:r w:rsidRPr="00EA49B4">
        <w:t>il doit être dépravé ou stupide celui qui ose soutenir ce système d</w:t>
      </w:r>
      <w:r w:rsidR="007D0B10">
        <w:t>’</w:t>
      </w:r>
      <w:r w:rsidRPr="00EA49B4">
        <w:t>oppression</w:t>
      </w:r>
      <w:r w:rsidR="007D0B10">
        <w:t xml:space="preserve">, </w:t>
      </w:r>
      <w:r w:rsidRPr="00EA49B4">
        <w:t>où la santé</w:t>
      </w:r>
      <w:r w:rsidR="007D0B10">
        <w:t xml:space="preserve">, </w:t>
      </w:r>
      <w:r w:rsidRPr="00EA49B4">
        <w:t>la gaieté</w:t>
      </w:r>
      <w:r w:rsidR="007D0B10">
        <w:t xml:space="preserve">, </w:t>
      </w:r>
      <w:r w:rsidRPr="00EA49B4">
        <w:t>la sérénité de l</w:t>
      </w:r>
      <w:r w:rsidR="007D0B10">
        <w:t>’</w:t>
      </w:r>
      <w:r w:rsidRPr="00EA49B4">
        <w:t>homme vont se perdre sous la fétidité mortelle d</w:t>
      </w:r>
      <w:r w:rsidR="007D0B10">
        <w:t>’</w:t>
      </w:r>
      <w:r w:rsidRPr="00EA49B4">
        <w:t>un cachot et sous les rides profondes du désespoir</w:t>
      </w:r>
      <w:r w:rsidR="007D0B10">
        <w:t> ! »</w:t>
      </w:r>
    </w:p>
    <w:p w14:paraId="17913D97" w14:textId="77777777" w:rsidR="007D0B10" w:rsidRDefault="007D0B10" w:rsidP="00CC13A3">
      <w:r>
        <w:t>« </w:t>
      </w:r>
      <w:r w:rsidR="00CC13A3" w:rsidRPr="00EA49B4">
        <w:t>Grâces au ciel</w:t>
      </w:r>
      <w:r>
        <w:t xml:space="preserve">, </w:t>
      </w:r>
      <w:r w:rsidR="00CC13A3" w:rsidRPr="00EA49B4">
        <w:t>dit l</w:t>
      </w:r>
      <w:r>
        <w:t>’</w:t>
      </w:r>
      <w:r w:rsidR="00CC13A3" w:rsidRPr="00EA49B4">
        <w:t>Anglais</w:t>
      </w:r>
      <w:r>
        <w:t xml:space="preserve">, </w:t>
      </w:r>
      <w:r w:rsidR="00CC13A3" w:rsidRPr="00EA49B4">
        <w:t>nous n</w:t>
      </w:r>
      <w:r>
        <w:t>’</w:t>
      </w:r>
      <w:r w:rsidR="00CC13A3" w:rsidRPr="00EA49B4">
        <w:t>avons pas de Bastille</w:t>
      </w:r>
      <w:r>
        <w:t xml:space="preserve"> ! </w:t>
      </w:r>
      <w:r w:rsidR="00CC13A3" w:rsidRPr="00EA49B4">
        <w:t>grâces au ciel</w:t>
      </w:r>
      <w:r>
        <w:t xml:space="preserve">, </w:t>
      </w:r>
      <w:r w:rsidR="00CC13A3" w:rsidRPr="00EA49B4">
        <w:t>chez nous aucun homme n</w:t>
      </w:r>
      <w:r>
        <w:t>’</w:t>
      </w:r>
      <w:r w:rsidR="00CC13A3" w:rsidRPr="00EA49B4">
        <w:t>est puni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n</w:t>
      </w:r>
      <w:r>
        <w:t>’</w:t>
      </w:r>
      <w:r w:rsidR="00CC13A3" w:rsidRPr="00EA49B4">
        <w:t>est criminel</w:t>
      </w:r>
      <w:r>
        <w:t> ! »</w:t>
      </w:r>
      <w:r w:rsidR="00CC13A3" w:rsidRPr="00EA49B4">
        <w:t xml:space="preserve"> Misérable privé de sens</w:t>
      </w:r>
      <w:r>
        <w:t xml:space="preserve"> ! </w:t>
      </w:r>
      <w:r w:rsidR="00CC13A3" w:rsidRPr="00EA49B4">
        <w:t>est-ce une terre de liberté que celle où des milliers d</w:t>
      </w:r>
      <w:r>
        <w:t>’</w:t>
      </w:r>
      <w:r w:rsidR="00CC13A3" w:rsidRPr="00EA49B4">
        <w:t>hommes languissent dans les cachots et dans les chaînes</w:t>
      </w:r>
      <w:r>
        <w:t xml:space="preserve"> ? </w:t>
      </w:r>
      <w:r w:rsidR="00CC13A3" w:rsidRPr="00EA49B4">
        <w:t>Va</w:t>
      </w:r>
      <w:r>
        <w:t xml:space="preserve">, </w:t>
      </w:r>
      <w:r w:rsidR="00CC13A3" w:rsidRPr="00EA49B4">
        <w:t>va</w:t>
      </w:r>
      <w:r>
        <w:t xml:space="preserve">, </w:t>
      </w:r>
      <w:r w:rsidR="00CC13A3" w:rsidRPr="00EA49B4">
        <w:t>ignorant</w:t>
      </w:r>
      <w:r>
        <w:t xml:space="preserve">, </w:t>
      </w:r>
      <w:r w:rsidR="00CC13A3" w:rsidRPr="00EA49B4">
        <w:t>va t</w:t>
      </w:r>
      <w:r>
        <w:t>’</w:t>
      </w:r>
      <w:r w:rsidR="00CC13A3" w:rsidRPr="00EA49B4">
        <w:t>instruire dans nos prisons</w:t>
      </w:r>
      <w:r>
        <w:t xml:space="preserve">. </w:t>
      </w:r>
      <w:r w:rsidR="00CC13A3" w:rsidRPr="00EA49B4">
        <w:t>Apprends à connaître leur insalubrité</w:t>
      </w:r>
      <w:r>
        <w:t xml:space="preserve">, </w:t>
      </w:r>
      <w:r w:rsidR="00CC13A3" w:rsidRPr="00EA49B4">
        <w:t>leur puanteur</w:t>
      </w:r>
      <w:r>
        <w:t xml:space="preserve">, </w:t>
      </w:r>
      <w:r w:rsidR="00CC13A3" w:rsidRPr="00EA49B4">
        <w:t>la tyrannie de ceux qui les gouvernent</w:t>
      </w:r>
      <w:r>
        <w:t xml:space="preserve">, </w:t>
      </w:r>
      <w:r w:rsidR="00CC13A3" w:rsidRPr="00EA49B4">
        <w:t>la misère de ceux qui les habitent</w:t>
      </w:r>
      <w:r>
        <w:t xml:space="preserve">. </w:t>
      </w:r>
      <w:r w:rsidR="00CC13A3" w:rsidRPr="00EA49B4">
        <w:t>Reviens après ce spectacle</w:t>
      </w:r>
      <w:r>
        <w:t xml:space="preserve">, </w:t>
      </w:r>
      <w:r w:rsidR="00CC13A3" w:rsidRPr="00EA49B4">
        <w:t>et montre-</w:t>
      </w:r>
      <w:r w:rsidR="00CC13A3" w:rsidRPr="00EA49B4">
        <w:lastRenderedPageBreak/>
        <w:t>moi quelqu</w:t>
      </w:r>
      <w:r>
        <w:t>’</w:t>
      </w:r>
      <w:r w:rsidR="00CC13A3" w:rsidRPr="00EA49B4">
        <w:t>un assez déhonté pour dire encore d</w:t>
      </w:r>
      <w:r>
        <w:t>’</w:t>
      </w:r>
      <w:r w:rsidR="00CC13A3" w:rsidRPr="00EA49B4">
        <w:t>un air triomphant</w:t>
      </w:r>
      <w:r>
        <w:t> : « </w:t>
      </w:r>
      <w:r w:rsidR="00CC13A3" w:rsidRPr="00EA49B4">
        <w:t>L</w:t>
      </w:r>
      <w:r>
        <w:t>’</w:t>
      </w:r>
      <w:r w:rsidR="00CC13A3" w:rsidRPr="00EA49B4">
        <w:t>Angleterre n</w:t>
      </w:r>
      <w:r>
        <w:t>’</w:t>
      </w:r>
      <w:r w:rsidR="00CC13A3" w:rsidRPr="00EA49B4">
        <w:t>a pas de Bastille</w:t>
      </w:r>
      <w:r>
        <w:t> ! »</w:t>
      </w:r>
      <w:r w:rsidR="00CC13A3" w:rsidRPr="00EA49B4">
        <w:t xml:space="preserve"> Y a-t-il une accusation si frivole qui n</w:t>
      </w:r>
      <w:r>
        <w:t>’</w:t>
      </w:r>
      <w:r w:rsidR="00CC13A3" w:rsidRPr="00EA49B4">
        <w:t>expose un homme à être plongé dans ces épouvantables demeures</w:t>
      </w:r>
      <w:r>
        <w:t xml:space="preserve"> ? </w:t>
      </w:r>
      <w:r w:rsidR="00CC13A3" w:rsidRPr="00EA49B4">
        <w:t>Y a-t-il quelque basse noirceur qui n</w:t>
      </w:r>
      <w:r>
        <w:t>’</w:t>
      </w:r>
      <w:r w:rsidR="00CC13A3" w:rsidRPr="00EA49B4">
        <w:t>ait pas été mise en œuvre par les officiers de justice et par les accusateurs</w:t>
      </w:r>
      <w:r>
        <w:t xml:space="preserve"> ? </w:t>
      </w:r>
      <w:r w:rsidR="00CC13A3" w:rsidRPr="00EA49B4">
        <w:t>Mais</w:t>
      </w:r>
      <w:r>
        <w:t xml:space="preserve">, </w:t>
      </w:r>
      <w:r w:rsidR="00CC13A3" w:rsidRPr="00EA49B4">
        <w:t>peut-être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allez-vous dire</w:t>
      </w:r>
      <w:r>
        <w:t xml:space="preserve">, </w:t>
      </w:r>
      <w:r w:rsidR="00CC13A3" w:rsidRPr="00EA49B4">
        <w:t>contre toutes ces injures on obtient des réparations</w:t>
      </w:r>
      <w:r>
        <w:t xml:space="preserve">. </w:t>
      </w:r>
      <w:r w:rsidR="00CC13A3" w:rsidRPr="00EA49B4">
        <w:t>Des réparations</w:t>
      </w:r>
      <w:r>
        <w:t xml:space="preserve"> ! </w:t>
      </w:r>
      <w:r w:rsidR="00CC13A3" w:rsidRPr="00EA49B4">
        <w:t>Ce mot même est le comble de l</w:t>
      </w:r>
      <w:r>
        <w:t>’</w:t>
      </w:r>
      <w:r w:rsidR="00CC13A3" w:rsidRPr="00EA49B4">
        <w:t>insulte</w:t>
      </w:r>
      <w:r>
        <w:t xml:space="preserve"> ! </w:t>
      </w:r>
      <w:r w:rsidR="00CC13A3" w:rsidRPr="00EA49B4">
        <w:t>Quoi</w:t>
      </w:r>
      <w:r>
        <w:t xml:space="preserve"> ! </w:t>
      </w:r>
      <w:r w:rsidR="00CC13A3" w:rsidRPr="00EA49B4">
        <w:t>ce malheureux réduit au désespoir</w:t>
      </w:r>
      <w:r>
        <w:t xml:space="preserve">, </w:t>
      </w:r>
      <w:r w:rsidR="00CC13A3" w:rsidRPr="00EA49B4">
        <w:t>qui ne s</w:t>
      </w:r>
      <w:r>
        <w:t>’</w:t>
      </w:r>
      <w:r w:rsidR="00CC13A3" w:rsidRPr="00EA49B4">
        <w:t>est vu acquitter qu</w:t>
      </w:r>
      <w:r>
        <w:t>’</w:t>
      </w:r>
      <w:r w:rsidR="00CC13A3" w:rsidRPr="00EA49B4">
        <w:t>au moment où la langueur et la misère allaient éteindre en lui les restes de la vie</w:t>
      </w:r>
      <w:r>
        <w:t xml:space="preserve">, </w:t>
      </w:r>
      <w:r w:rsidR="00CC13A3" w:rsidRPr="00EA49B4">
        <w:t>ira poursuivre des réparations</w:t>
      </w:r>
      <w:r>
        <w:t xml:space="preserve"> ? </w:t>
      </w:r>
      <w:r w:rsidR="00CC13A3" w:rsidRPr="00EA49B4">
        <w:t>Où trouvera-t-il assez de loisir</w:t>
      </w:r>
      <w:r>
        <w:t xml:space="preserve">, </w:t>
      </w:r>
      <w:r w:rsidR="00CC13A3" w:rsidRPr="00EA49B4">
        <w:t>et surtout assez d</w:t>
      </w:r>
      <w:r>
        <w:t>’</w:t>
      </w:r>
      <w:r w:rsidR="00CC13A3" w:rsidRPr="00EA49B4">
        <w:t>argent pour salarier les agents et les ministres de la loi</w:t>
      </w:r>
      <w:r>
        <w:t xml:space="preserve">, </w:t>
      </w:r>
      <w:r w:rsidR="00CC13A3" w:rsidRPr="00EA49B4">
        <w:t>pour payer ce remède si lent et toujours si chèrement acheté</w:t>
      </w:r>
      <w:r>
        <w:t xml:space="preserve"> ? </w:t>
      </w:r>
      <w:r w:rsidR="00CC13A3" w:rsidRPr="00EA49B4">
        <w:t>Non</w:t>
      </w:r>
      <w:r>
        <w:t xml:space="preserve">, </w:t>
      </w:r>
      <w:r w:rsidR="00CC13A3" w:rsidRPr="00EA49B4">
        <w:t>non</w:t>
      </w:r>
      <w:r>
        <w:t xml:space="preserve">, </w:t>
      </w:r>
      <w:r w:rsidR="00CC13A3" w:rsidRPr="00EA49B4">
        <w:t>il est trop heureux de laisser derrière lui son cachot et l</w:t>
      </w:r>
      <w:r>
        <w:t>’</w:t>
      </w:r>
      <w:r w:rsidR="00CC13A3" w:rsidRPr="00EA49B4">
        <w:t>affreux souvenir des moments qu</w:t>
      </w:r>
      <w:r>
        <w:t>’</w:t>
      </w:r>
      <w:r w:rsidR="00CC13A3" w:rsidRPr="00EA49B4">
        <w:t>il y a passés</w:t>
      </w:r>
      <w:r>
        <w:t xml:space="preserve"> ; </w:t>
      </w:r>
      <w:r w:rsidR="00CC13A3" w:rsidRPr="00EA49B4">
        <w:t>les mêmes caprices de l</w:t>
      </w:r>
      <w:r>
        <w:t>’</w:t>
      </w:r>
      <w:r w:rsidR="00CC13A3" w:rsidRPr="00EA49B4">
        <w:t>oppression et de la tyrannie seront l</w:t>
      </w:r>
      <w:r>
        <w:t>’</w:t>
      </w:r>
      <w:r w:rsidR="00CC13A3" w:rsidRPr="00EA49B4">
        <w:t>héritage de l</w:t>
      </w:r>
      <w:r>
        <w:t>’</w:t>
      </w:r>
      <w:r w:rsidR="00CC13A3" w:rsidRPr="00EA49B4">
        <w:t>infortuné qui vient prendre sa place</w:t>
      </w:r>
      <w:r>
        <w:t>.</w:t>
      </w:r>
    </w:p>
    <w:p w14:paraId="39026586" w14:textId="6735D74B" w:rsidR="00CC13A3" w:rsidRPr="00EA49B4" w:rsidRDefault="00CC13A3" w:rsidP="00CC13A3">
      <w:r w:rsidRPr="00EA49B4">
        <w:t>Pour moi</w:t>
      </w:r>
      <w:r w:rsidR="007D0B10">
        <w:t xml:space="preserve">, </w:t>
      </w:r>
      <w:r w:rsidRPr="00EA49B4">
        <w:t>je contemplais les murs tout autour de moi</w:t>
      </w:r>
      <w:r w:rsidR="007D0B10">
        <w:t xml:space="preserve">, </w:t>
      </w:r>
      <w:r w:rsidRPr="00EA49B4">
        <w:t>et ma pensée devançait déjà la mort prématurée que tout me présageait</w:t>
      </w:r>
      <w:r w:rsidR="007D0B10">
        <w:t xml:space="preserve"> ; </w:t>
      </w:r>
      <w:r w:rsidRPr="00EA49B4">
        <w:t>je redescendais au fond de mon cœur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y trouvais que l</w:t>
      </w:r>
      <w:r w:rsidR="007D0B10">
        <w:t>’</w:t>
      </w:r>
      <w:r w:rsidRPr="00EA49B4">
        <w:t>innocence</w:t>
      </w:r>
      <w:r w:rsidR="007D0B10">
        <w:t xml:space="preserve">, </w:t>
      </w:r>
      <w:r w:rsidRPr="00EA49B4">
        <w:t>et je me disais</w:t>
      </w:r>
      <w:r w:rsidR="007D0B10">
        <w:t> : « </w:t>
      </w:r>
      <w:r w:rsidRPr="00EA49B4">
        <w:t>Voilà donc ce que c</w:t>
      </w:r>
      <w:r w:rsidR="007D0B10">
        <w:t>’</w:t>
      </w:r>
      <w:r w:rsidRPr="00EA49B4">
        <w:t>est que la société</w:t>
      </w:r>
      <w:r w:rsidR="007D0B10">
        <w:t xml:space="preserve">. </w:t>
      </w:r>
      <w:r w:rsidRPr="00EA49B4">
        <w:t>Voilà cette distribution de justice qui est le but de la raison humaine</w:t>
      </w:r>
      <w:r w:rsidR="007D0B10">
        <w:t xml:space="preserve"> ! </w:t>
      </w:r>
      <w:r w:rsidRPr="00EA49B4">
        <w:t>Voilà le fruit des méditations des sages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ouvrage auquel ils ont consacré tant de veilles</w:t>
      </w:r>
      <w:r w:rsidR="007D0B10">
        <w:t xml:space="preserve"> ! </w:t>
      </w:r>
      <w:r w:rsidRPr="00EA49B4">
        <w:t>Le voilà</w:t>
      </w:r>
      <w:r w:rsidR="007D0B10">
        <w:t> ! »</w:t>
      </w:r>
    </w:p>
    <w:p w14:paraId="74730C4C" w14:textId="77777777" w:rsidR="007D0B10" w:rsidRDefault="00CC13A3" w:rsidP="00CC13A3">
      <w:r w:rsidRPr="00EA49B4">
        <w:t>Le lecteur me pardonnera de m</w:t>
      </w:r>
      <w:r w:rsidR="007D0B10">
        <w:t>’</w:t>
      </w:r>
      <w:r w:rsidRPr="00EA49B4">
        <w:t>être écarté du principal sujet de mon histoire par cette digression</w:t>
      </w:r>
      <w:r w:rsidR="007D0B10">
        <w:t xml:space="preserve">. </w:t>
      </w:r>
      <w:r w:rsidRPr="00EA49B4">
        <w:t>S</w:t>
      </w:r>
      <w:r w:rsidR="007D0B10">
        <w:t>’</w:t>
      </w:r>
      <w:r w:rsidRPr="00EA49B4">
        <w:t>il trouvait que je me suis laissé aller à des remarques générales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se souvienne que celles-ci sont le résultat d</w:t>
      </w:r>
      <w:r w:rsidR="007D0B10">
        <w:t>’</w:t>
      </w:r>
      <w:r w:rsidRPr="00EA49B4">
        <w:t>une expérience chèrement payée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de la plénitude d</w:t>
      </w:r>
      <w:r w:rsidR="007D0B10">
        <w:t>’</w:t>
      </w:r>
      <w:r w:rsidRPr="00EA49B4">
        <w:t>un cœur qui ne peut plus se contenir que l</w:t>
      </w:r>
      <w:r w:rsidR="007D0B10">
        <w:t>’</w:t>
      </w:r>
      <w:r w:rsidRPr="00EA49B4">
        <w:t>invective coule de ma plume</w:t>
      </w:r>
      <w:r w:rsidR="007D0B10">
        <w:t xml:space="preserve">. </w:t>
      </w:r>
      <w:r w:rsidRPr="00EA49B4">
        <w:t xml:space="preserve">Ce ne sont pas </w:t>
      </w:r>
      <w:r w:rsidRPr="00EA49B4">
        <w:lastRenderedPageBreak/>
        <w:t>les déclamations d</w:t>
      </w:r>
      <w:r w:rsidR="007D0B10">
        <w:t>’</w:t>
      </w:r>
      <w:r w:rsidRPr="00EA49B4">
        <w:t>un homme qui prétend à l</w:t>
      </w:r>
      <w:r w:rsidR="007D0B10">
        <w:t>’</w:t>
      </w:r>
      <w:r w:rsidRPr="00EA49B4">
        <w:t>éloquence</w:t>
      </w:r>
      <w:r w:rsidR="007D0B10">
        <w:t xml:space="preserve">. </w:t>
      </w:r>
      <w:r w:rsidRPr="00EA49B4">
        <w:t>Les fers de cet esclavage ont torturé mon âme</w:t>
      </w:r>
      <w:r w:rsidR="007D0B10">
        <w:t>.</w:t>
      </w:r>
    </w:p>
    <w:p w14:paraId="61DC57E6" w14:textId="77777777" w:rsidR="007D0B10" w:rsidRDefault="00CC13A3" w:rsidP="00CC13A3">
      <w:r w:rsidRPr="00EA49B4">
        <w:t>Je ne pouvais pas croire que tant de misère et d</w:t>
      </w:r>
      <w:r w:rsidR="007D0B10">
        <w:t>’</w:t>
      </w:r>
      <w:r w:rsidRPr="00EA49B4">
        <w:t>infortune fût jamais tombé en partage à aucune créature humaine</w:t>
      </w:r>
      <w:r w:rsidR="007D0B10">
        <w:t xml:space="preserve">. </w:t>
      </w:r>
      <w:r w:rsidRPr="00EA49B4">
        <w:t>Je me rappelais avec surprise mon empressement puéril à faire juger ma conduite et à démontrer mon innocence</w:t>
      </w:r>
      <w:r w:rsidR="007D0B10">
        <w:t xml:space="preserve">. </w:t>
      </w:r>
      <w:r w:rsidRPr="00EA49B4">
        <w:t>Je le détestais comme l</w:t>
      </w:r>
      <w:r w:rsidR="007D0B10">
        <w:t>’</w:t>
      </w:r>
      <w:r w:rsidRPr="00EA49B4">
        <w:t>effet de la plus sotte et de la plus insoutenable pédanterie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écriais</w:t>
      </w:r>
      <w:r w:rsidR="007D0B10">
        <w:t xml:space="preserve">, </w:t>
      </w:r>
      <w:r w:rsidRPr="00EA49B4">
        <w:t>dans l</w:t>
      </w:r>
      <w:r w:rsidR="007D0B10">
        <w:t>’</w:t>
      </w:r>
      <w:r w:rsidRPr="00EA49B4">
        <w:t>amertume de mon cœur</w:t>
      </w:r>
      <w:r w:rsidR="007D0B10">
        <w:t> : « </w:t>
      </w:r>
      <w:r w:rsidRPr="00EA49B4">
        <w:t>Hé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est-ce donc que la réputation</w:t>
      </w:r>
      <w:r w:rsidR="007D0B10">
        <w:t xml:space="preserve"> ? </w:t>
      </w:r>
      <w:r w:rsidRPr="00EA49B4">
        <w:t>C</w:t>
      </w:r>
      <w:r w:rsidR="007D0B10">
        <w:t>’</w:t>
      </w:r>
      <w:r w:rsidRPr="00EA49B4">
        <w:t>est un hochet d</w:t>
      </w:r>
      <w:r w:rsidR="007D0B10">
        <w:t>’</w:t>
      </w:r>
      <w:r w:rsidRPr="00EA49B4">
        <w:t>enfant pour amuser les hommes</w:t>
      </w:r>
      <w:r w:rsidR="007D0B10">
        <w:t xml:space="preserve">. </w:t>
      </w:r>
      <w:r w:rsidRPr="00EA49B4">
        <w:t>Si j</w:t>
      </w:r>
      <w:r w:rsidR="007D0B10">
        <w:t>’</w:t>
      </w:r>
      <w:r w:rsidRPr="00EA49B4">
        <w:t>avais su mépriser cette chimère</w:t>
      </w:r>
      <w:r w:rsidR="007D0B10">
        <w:t xml:space="preserve">, </w:t>
      </w:r>
      <w:r w:rsidRPr="00EA49B4">
        <w:t>je pourrais jouir de la tranquillité de mon cœur</w:t>
      </w:r>
      <w:r w:rsidR="007D0B10">
        <w:t xml:space="preserve">, </w:t>
      </w:r>
      <w:r w:rsidRPr="00EA49B4">
        <w:t>goûter les biens de la paix et de la liberté</w:t>
      </w:r>
      <w:r w:rsidR="007D0B10">
        <w:t xml:space="preserve">, </w:t>
      </w:r>
      <w:r w:rsidRPr="00EA49B4">
        <w:t>et entretenir dans de douces occupations l</w:t>
      </w:r>
      <w:r w:rsidR="007D0B10">
        <w:t>’</w:t>
      </w:r>
      <w:r w:rsidRPr="00EA49B4">
        <w:t>activité de mon esprit</w:t>
      </w:r>
      <w:r w:rsidR="007D0B10">
        <w:t xml:space="preserve">. </w:t>
      </w:r>
      <w:r w:rsidRPr="00EA49B4">
        <w:t>Et pourquoi soumettre mon bonheur à l</w:t>
      </w:r>
      <w:r w:rsidR="007D0B10">
        <w:t>’</w:t>
      </w:r>
      <w:r w:rsidRPr="00EA49B4">
        <w:t>arbitrage des autres</w:t>
      </w:r>
      <w:r w:rsidR="007D0B10">
        <w:t xml:space="preserve"> ? </w:t>
      </w:r>
      <w:r w:rsidRPr="00EA49B4">
        <w:t>Mais quand même une bonne réputation serait un bien de la plus haute valeur</w:t>
      </w:r>
      <w:r w:rsidR="007D0B10">
        <w:t xml:space="preserve">, </w:t>
      </w:r>
      <w:r w:rsidRPr="00EA49B4">
        <w:t>un pareil moyen de la recouvrer ne serait-il pas réprouvé par le sens commun</w:t>
      </w:r>
      <w:r w:rsidR="007D0B10">
        <w:t xml:space="preserve"> ? </w:t>
      </w:r>
      <w:r w:rsidRPr="00EA49B4">
        <w:t>Le langage que ces institutions tiennent à l</w:t>
      </w:r>
      <w:r w:rsidR="007D0B10">
        <w:t>’</w:t>
      </w:r>
      <w:r w:rsidRPr="00EA49B4">
        <w:t>infortuné qui les invoque n</w:t>
      </w:r>
      <w:r w:rsidR="007D0B10">
        <w:t>’</w:t>
      </w:r>
      <w:r w:rsidRPr="00EA49B4">
        <w:t>est-il pas celui-ci</w:t>
      </w:r>
      <w:r w:rsidR="007D0B10">
        <w:t> : « </w:t>
      </w:r>
      <w:r w:rsidRPr="00EA49B4">
        <w:t>Allons</w:t>
      </w:r>
      <w:r w:rsidR="007D0B10">
        <w:t xml:space="preserve">, </w:t>
      </w:r>
      <w:r w:rsidRPr="00EA49B4">
        <w:t>sois privé de la lumière du jour</w:t>
      </w:r>
      <w:r w:rsidR="007D0B10">
        <w:t xml:space="preserve">, </w:t>
      </w:r>
      <w:r w:rsidRPr="00EA49B4">
        <w:t>associe-toi à ceux que la société a marqués comme les objets de son exécration</w:t>
      </w:r>
      <w:r w:rsidR="007D0B10">
        <w:t xml:space="preserve"> ; </w:t>
      </w:r>
      <w:r w:rsidRPr="00EA49B4">
        <w:t>rends-toi l</w:t>
      </w:r>
      <w:r w:rsidR="007D0B10">
        <w:t>’</w:t>
      </w:r>
      <w:r w:rsidRPr="00EA49B4">
        <w:t>esclave des geôliers</w:t>
      </w:r>
      <w:r w:rsidR="007D0B10">
        <w:t xml:space="preserve"> ; </w:t>
      </w:r>
      <w:r w:rsidRPr="00EA49B4">
        <w:t>laisse-toi charger de chaînes</w:t>
      </w:r>
      <w:r w:rsidR="007D0B10">
        <w:t xml:space="preserve"> ; </w:t>
      </w:r>
      <w:r w:rsidRPr="00EA49B4">
        <w:t>tu pourras ensuite espérer d</w:t>
      </w:r>
      <w:r w:rsidR="007D0B10">
        <w:t>’</w:t>
      </w:r>
      <w:r w:rsidRPr="00EA49B4">
        <w:t>être purgé d</w:t>
      </w:r>
      <w:r w:rsidR="007D0B10">
        <w:t>’</w:t>
      </w:r>
      <w:r w:rsidRPr="00EA49B4">
        <w:t>une injuste accusation</w:t>
      </w:r>
      <w:r w:rsidR="007D0B10">
        <w:t xml:space="preserve">, </w:t>
      </w:r>
      <w:r w:rsidRPr="00EA49B4">
        <w:t>et de recouvrer l</w:t>
      </w:r>
      <w:r w:rsidR="007D0B10">
        <w:t>’</w:t>
      </w:r>
      <w:r w:rsidRPr="00EA49B4">
        <w:t>honneur et la réputation</w:t>
      </w:r>
      <w:r w:rsidR="007D0B10">
        <w:t> ? »</w:t>
      </w:r>
      <w:r w:rsidRPr="00EA49B4">
        <w:t xml:space="preserve"> Tels sont donc les moyens de consolation qu</w:t>
      </w:r>
      <w:r w:rsidR="007D0B10">
        <w:t>’</w:t>
      </w:r>
      <w:r w:rsidRPr="00EA49B4">
        <w:t>offre la loi à ceux que la méchanceté ou la sottise</w:t>
      </w:r>
      <w:r w:rsidR="007D0B10">
        <w:t xml:space="preserve">, </w:t>
      </w:r>
      <w:r w:rsidRPr="00EA49B4">
        <w:t>une inimitié privée ou une assertion indiscrète font gémir</w:t>
      </w:r>
      <w:r w:rsidR="007D0B10">
        <w:t xml:space="preserve">, </w:t>
      </w:r>
      <w:r w:rsidRPr="00EA49B4">
        <w:t>sans le plus léger fondement</w:t>
      </w:r>
      <w:r w:rsidR="007D0B10">
        <w:t xml:space="preserve">, </w:t>
      </w:r>
      <w:r w:rsidRPr="00EA49B4">
        <w:t>sous le poids de la calomnie</w:t>
      </w:r>
      <w:r w:rsidR="007D0B10">
        <w:t xml:space="preserve"> ! </w:t>
      </w:r>
      <w:r w:rsidRPr="00EA49B4">
        <w:t>Pour mon compte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bien certain de mon innocence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examen m</w:t>
      </w:r>
      <w:r w:rsidR="007D0B10">
        <w:t>’</w:t>
      </w:r>
      <w:r w:rsidRPr="00EA49B4">
        <w:t>a bientôt fait voir que les trois quarts de ceux qui sont habituellement assujettis à un traitement semblable sont des personnes contre lesquelles nos cours de justice</w:t>
      </w:r>
      <w:r w:rsidR="007D0B10">
        <w:t xml:space="preserve">, </w:t>
      </w:r>
      <w:r w:rsidRPr="00EA49B4">
        <w:t>malgré leur prévention dédaigneuse et leur précipitation</w:t>
      </w:r>
      <w:r w:rsidR="007D0B10">
        <w:t xml:space="preserve">, </w:t>
      </w:r>
      <w:r w:rsidRPr="00EA49B4">
        <w:t>ne trouvent pas assez de preuves pour opérer une conviction</w:t>
      </w:r>
      <w:r w:rsidR="007D0B10">
        <w:t xml:space="preserve">. </w:t>
      </w:r>
      <w:r w:rsidRPr="00EA49B4">
        <w:t>Il faut donc qu</w:t>
      </w:r>
      <w:r w:rsidR="007D0B10">
        <w:t>’</w:t>
      </w:r>
      <w:r w:rsidRPr="00EA49B4">
        <w:t xml:space="preserve">un homme soit bien mal </w:t>
      </w:r>
      <w:r w:rsidRPr="00EA49B4">
        <w:lastRenderedPageBreak/>
        <w:t>instruit ou bien dépourvu de jugement pour commettre aux hasards d</w:t>
      </w:r>
      <w:r w:rsidR="007D0B10">
        <w:t>’</w:t>
      </w:r>
      <w:r w:rsidRPr="00EA49B4">
        <w:t>une telle protection son honneur et sa vie</w:t>
      </w:r>
      <w:r w:rsidR="007D0B10">
        <w:t>.</w:t>
      </w:r>
    </w:p>
    <w:p w14:paraId="7048056D" w14:textId="1ABAD9EE" w:rsidR="007D0B10" w:rsidRDefault="00CC13A3" w:rsidP="00CC13A3">
      <w:r w:rsidRPr="00EA49B4">
        <w:t>Mais je me trouvais dans un cas encore bien plus désespéré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intimement convaincu qu</w:t>
      </w:r>
      <w:r w:rsidR="007D0B10">
        <w:t>’</w:t>
      </w:r>
      <w:r w:rsidRPr="00EA49B4">
        <w:t>un examen tel que ces institutions peuvent le faire</w:t>
      </w:r>
      <w:r w:rsidR="007D0B10">
        <w:t xml:space="preserve">, </w:t>
      </w:r>
      <w:r w:rsidRPr="00EA49B4">
        <w:t>devait répondre dignement à ces odieux préliminaires</w:t>
      </w:r>
      <w:r w:rsidR="007D0B10">
        <w:t xml:space="preserve">. </w:t>
      </w:r>
      <w:r w:rsidRPr="00EA49B4">
        <w:t>Après les souffrances que j</w:t>
      </w:r>
      <w:r w:rsidR="007D0B10">
        <w:t>’</w:t>
      </w:r>
      <w:r w:rsidRPr="00EA49B4">
        <w:t>endurais</w:t>
      </w:r>
      <w:r w:rsidR="007D0B10">
        <w:t xml:space="preserve">, </w:t>
      </w:r>
      <w:r w:rsidRPr="00EA49B4">
        <w:t>quelle chance avais-je pour espérer d</w:t>
      </w:r>
      <w:r w:rsidR="007D0B10">
        <w:t>’</w:t>
      </w:r>
      <w:r w:rsidRPr="00EA49B4">
        <w:t>être acquitté</w:t>
      </w:r>
      <w:r w:rsidR="007D0B10">
        <w:t xml:space="preserve"> ? </w:t>
      </w:r>
      <w:r w:rsidRPr="00EA49B4">
        <w:t>Quelle probabilité y avait-il que les juges devant lesquels j</w:t>
      </w:r>
      <w:r w:rsidR="007D0B10">
        <w:t>’</w:t>
      </w:r>
      <w:r w:rsidRPr="00EA49B4">
        <w:t>aurais à paraître m</w:t>
      </w:r>
      <w:r w:rsidR="007D0B10">
        <w:t>’</w:t>
      </w:r>
      <w:r w:rsidRPr="00EA49B4">
        <w:t xml:space="preserve">écouteraient plus favorablement que ceux qui avaient déjà prononcé sur ma cause dans la maison de </w:t>
      </w:r>
      <w:r w:rsidR="007D0B10">
        <w:t>M. </w:t>
      </w:r>
      <w:r w:rsidRPr="00EA49B4">
        <w:t>Falkland</w:t>
      </w:r>
      <w:r w:rsidR="007D0B10">
        <w:t xml:space="preserve"> ? </w:t>
      </w:r>
      <w:r w:rsidRPr="00EA49B4">
        <w:t>Non</w:t>
      </w:r>
      <w:r w:rsidR="007D0B10">
        <w:t xml:space="preserve">, </w:t>
      </w:r>
      <w:r w:rsidRPr="00EA49B4">
        <w:t>non</w:t>
      </w:r>
      <w:r w:rsidR="007D0B10">
        <w:t xml:space="preserve">, </w:t>
      </w:r>
      <w:r w:rsidRPr="00EA49B4">
        <w:t>je me voyais condamné par anticipation</w:t>
      </w:r>
      <w:r w:rsidR="007D0B10">
        <w:t>.</w:t>
      </w:r>
    </w:p>
    <w:p w14:paraId="5ACBC4F7" w14:textId="77777777" w:rsidR="007D0B10" w:rsidRDefault="00CC13A3" w:rsidP="00CC13A3">
      <w:r w:rsidRPr="00EA49B4">
        <w:t>Ainsi</w:t>
      </w:r>
      <w:r w:rsidR="007D0B10">
        <w:t xml:space="preserve">, </w:t>
      </w:r>
      <w:r w:rsidRPr="00EA49B4">
        <w:t>dépouillé de tous les biens que donne l</w:t>
      </w:r>
      <w:r w:rsidR="007D0B10">
        <w:t>’</w:t>
      </w:r>
      <w:r w:rsidRPr="00EA49B4">
        <w:t>existence</w:t>
      </w:r>
      <w:r w:rsidR="007D0B10">
        <w:t xml:space="preserve">, </w:t>
      </w:r>
      <w:r w:rsidRPr="00EA49B4">
        <w:t>déchu de ces belles espérances auxquelles je m</w:t>
      </w:r>
      <w:r w:rsidR="007D0B10">
        <w:t>’</w:t>
      </w:r>
      <w:r w:rsidRPr="00EA49B4">
        <w:t>étais si souvent livré</w:t>
      </w:r>
      <w:r w:rsidR="007D0B10">
        <w:t xml:space="preserve">, </w:t>
      </w:r>
      <w:r w:rsidRPr="00EA49B4">
        <w:t>arraché de cette carrière d</w:t>
      </w:r>
      <w:r w:rsidR="007D0B10">
        <w:t>’</w:t>
      </w:r>
      <w:r w:rsidRPr="00EA49B4">
        <w:t>honneur et de vertu au-devant de laquelle mon âme ardente aimait tant à s</w:t>
      </w:r>
      <w:r w:rsidR="007D0B10">
        <w:t>’</w:t>
      </w:r>
      <w:r w:rsidRPr="00EA49B4">
        <w:t>élancer</w:t>
      </w:r>
      <w:r w:rsidR="007D0B10">
        <w:t xml:space="preserve"> ; </w:t>
      </w:r>
      <w:r w:rsidRPr="00EA49B4">
        <w:t>tout ce que m</w:t>
      </w:r>
      <w:r w:rsidR="007D0B10">
        <w:t>’</w:t>
      </w:r>
      <w:r w:rsidRPr="00EA49B4">
        <w:t>offrait l</w:t>
      </w:r>
      <w:r w:rsidR="007D0B10">
        <w:t>’</w:t>
      </w:r>
      <w:r w:rsidRPr="00EA49B4">
        <w:t>avenir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quelques semaines consommées dans ce lieu misérable</w:t>
      </w:r>
      <w:r w:rsidR="007D0B10">
        <w:t xml:space="preserve">, </w:t>
      </w:r>
      <w:r w:rsidRPr="00EA49B4">
        <w:t>pour aller ensuite recevoir la mort des mains de l</w:t>
      </w:r>
      <w:r w:rsidR="007D0B10">
        <w:t>’</w:t>
      </w:r>
      <w:r w:rsidRPr="00EA49B4">
        <w:t>exécuteur public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 pas de langage pour exprimer l</w:t>
      </w:r>
      <w:r w:rsidR="007D0B10">
        <w:t>’</w:t>
      </w:r>
      <w:r w:rsidRPr="00EA49B4">
        <w:t>indignation et le dégoût affreux que ces idées excitaient dans mon âme</w:t>
      </w:r>
      <w:r w:rsidR="007D0B10">
        <w:t xml:space="preserve">. </w:t>
      </w:r>
      <w:r w:rsidRPr="00EA49B4">
        <w:t>Mon ressentiment ne s</w:t>
      </w:r>
      <w:r w:rsidR="007D0B10">
        <w:t>’</w:t>
      </w:r>
      <w:r w:rsidRPr="00EA49B4">
        <w:t>arrêtait pas à mon persécuteur</w:t>
      </w:r>
      <w:r w:rsidR="007D0B10">
        <w:t xml:space="preserve">, </w:t>
      </w:r>
      <w:r w:rsidRPr="00EA49B4">
        <w:t>il s</w:t>
      </w:r>
      <w:r w:rsidR="007D0B10">
        <w:t>’</w:t>
      </w:r>
      <w:r w:rsidRPr="00EA49B4">
        <w:t>étendait à la machine sociale tout entière</w:t>
      </w:r>
      <w:r w:rsidR="007D0B10">
        <w:t xml:space="preserve">. </w:t>
      </w:r>
      <w:r w:rsidRPr="00EA49B4">
        <w:t>Je ne pouvais croire que tout ce qui m</w:t>
      </w:r>
      <w:r w:rsidR="007D0B10">
        <w:t>’</w:t>
      </w:r>
      <w:r w:rsidRPr="00EA49B4">
        <w:t>arrivait fût le résultat d</w:t>
      </w:r>
      <w:r w:rsidR="007D0B10">
        <w:t>’</w:t>
      </w:r>
      <w:r w:rsidRPr="00EA49B4">
        <w:t>institutions inséparables du bien général</w:t>
      </w:r>
      <w:r w:rsidR="007D0B10">
        <w:t xml:space="preserve">. </w:t>
      </w:r>
      <w:r w:rsidRPr="00EA49B4">
        <w:t>Toute l</w:t>
      </w:r>
      <w:r w:rsidR="007D0B10">
        <w:t>’</w:t>
      </w:r>
      <w:r w:rsidRPr="00EA49B4">
        <w:t>espèce humaine me paraissait composée de bourreaux et de tortionnaires</w:t>
      </w:r>
      <w:r w:rsidR="007D0B10">
        <w:t xml:space="preserve">. </w:t>
      </w:r>
      <w:r w:rsidRPr="00EA49B4">
        <w:t>Je les regardais tous comme conjurés pour me déchirer en pièces</w:t>
      </w:r>
      <w:r w:rsidR="007D0B10">
        <w:t xml:space="preserve"> ; </w:t>
      </w:r>
      <w:r w:rsidRPr="00EA49B4">
        <w:t>et cet immense tableau d</w:t>
      </w:r>
      <w:r w:rsidR="007D0B10">
        <w:t>’</w:t>
      </w:r>
      <w:r w:rsidRPr="00EA49B4">
        <w:t>une persécution inexorable me jetait dans un état d</w:t>
      </w:r>
      <w:r w:rsidR="007D0B10">
        <w:t>’</w:t>
      </w:r>
      <w:r w:rsidRPr="00EA49B4">
        <w:t>angoisse impossible à décrire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examinais tour à tour ma situation sous ces deux faces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innocent</w:t>
      </w:r>
      <w:r w:rsidR="007D0B10">
        <w:t xml:space="preserve"> : </w:t>
      </w:r>
      <w:r w:rsidRPr="00EA49B4">
        <w:t>j</w:t>
      </w:r>
      <w:r w:rsidR="007D0B10">
        <w:t>’</w:t>
      </w:r>
      <w:r w:rsidRPr="00EA49B4">
        <w:t>avais droit à l</w:t>
      </w:r>
      <w:r w:rsidR="007D0B10">
        <w:t>’</w:t>
      </w:r>
      <w:r w:rsidRPr="00EA49B4">
        <w:t>assistance des hommes</w:t>
      </w:r>
      <w:r w:rsidR="007D0B10">
        <w:t xml:space="preserve"> ; </w:t>
      </w:r>
      <w:r w:rsidRPr="00EA49B4">
        <w:t>mais je ne voyais pas un cœur qui ne fût endurci contre moi</w:t>
      </w:r>
      <w:r w:rsidR="007D0B10">
        <w:t xml:space="preserve">, </w:t>
      </w:r>
      <w:r w:rsidRPr="00EA49B4">
        <w:t>pas un bras qui ne fût prêt à prêter son secours pour précipiter ma ruine</w:t>
      </w:r>
      <w:r w:rsidR="007D0B10">
        <w:t xml:space="preserve">. </w:t>
      </w:r>
      <w:r w:rsidRPr="00EA49B4">
        <w:t>Un homme qui n</w:t>
      </w:r>
      <w:r w:rsidR="007D0B10">
        <w:t>’</w:t>
      </w:r>
      <w:r w:rsidRPr="00EA49B4">
        <w:t>a pas senti</w:t>
      </w:r>
      <w:r w:rsidR="007D0B10">
        <w:t xml:space="preserve">, </w:t>
      </w:r>
      <w:r w:rsidRPr="00EA49B4">
        <w:t xml:space="preserve">dans </w:t>
      </w:r>
      <w:r w:rsidRPr="00EA49B4">
        <w:lastRenderedPageBreak/>
        <w:t>les plus grands intérêts de sa vie</w:t>
      </w:r>
      <w:r w:rsidR="007D0B10">
        <w:t xml:space="preserve">, </w:t>
      </w:r>
      <w:r w:rsidRPr="00EA49B4">
        <w:t>la justice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éternelle vérité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inaltérable équité</w:t>
      </w:r>
      <w:r w:rsidR="007D0B10">
        <w:t xml:space="preserve">, </w:t>
      </w:r>
      <w:r w:rsidRPr="00EA49B4">
        <w:t>liées inséparablement à sa cause</w:t>
      </w:r>
      <w:r w:rsidR="007D0B10">
        <w:t xml:space="preserve">, </w:t>
      </w:r>
      <w:r w:rsidRPr="00EA49B4">
        <w:t>et de l</w:t>
      </w:r>
      <w:r w:rsidR="007D0B10">
        <w:t>’</w:t>
      </w:r>
      <w:r w:rsidRPr="00EA49B4">
        <w:t>autre côté la force brutale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opiniâtreté stupide et l</w:t>
      </w:r>
      <w:r w:rsidR="007D0B10">
        <w:t>’</w:t>
      </w:r>
      <w:r w:rsidRPr="00EA49B4">
        <w:t>orgueilleuse insolence conjurées contre lui</w:t>
      </w:r>
      <w:r w:rsidR="007D0B10">
        <w:t xml:space="preserve">, </w:t>
      </w:r>
      <w:r w:rsidRPr="00EA49B4">
        <w:t>ne peut pas imaginer ce qui se passait en moi</w:t>
      </w:r>
      <w:r w:rsidR="007D0B10">
        <w:t xml:space="preserve">. </w:t>
      </w:r>
      <w:r w:rsidRPr="00EA49B4">
        <w:t>Je voyais la perfidie et le mensonge rayonnant d</w:t>
      </w:r>
      <w:r w:rsidR="007D0B10">
        <w:t>’</w:t>
      </w:r>
      <w:r w:rsidRPr="00EA49B4">
        <w:t>honneur et triomphant</w:t>
      </w:r>
      <w:r w:rsidR="007D0B10">
        <w:t xml:space="preserve"> ; </w:t>
      </w:r>
      <w:r w:rsidRPr="00EA49B4">
        <w:t>je voyais la faible innocence broyée en poussière sous la main toute-puissante du crime</w:t>
      </w:r>
      <w:r w:rsidR="007D0B10">
        <w:t>.</w:t>
      </w:r>
    </w:p>
    <w:p w14:paraId="5AB02956" w14:textId="77777777" w:rsidR="007D0B10" w:rsidRDefault="00CC13A3" w:rsidP="00CC13A3">
      <w:r w:rsidRPr="00EA49B4">
        <w:t>Où pouvais-je chercher du soulagement à ces sensations</w:t>
      </w:r>
      <w:r w:rsidR="007D0B10">
        <w:t xml:space="preserve"> ? </w:t>
      </w:r>
      <w:r w:rsidRPr="00EA49B4">
        <w:t>Était-ce au milieu de ce chaos de licence et d</w:t>
      </w:r>
      <w:r w:rsidR="007D0B10">
        <w:t>’</w:t>
      </w:r>
      <w:r w:rsidRPr="00EA49B4">
        <w:t>exécration où je passais la journée</w:t>
      </w:r>
      <w:r w:rsidR="007D0B10">
        <w:t xml:space="preserve">, </w:t>
      </w:r>
      <w:r w:rsidRPr="00EA49B4">
        <w:t>et où chaque figure me réfléchissait l</w:t>
      </w:r>
      <w:r w:rsidR="007D0B10">
        <w:t>’</w:t>
      </w:r>
      <w:r w:rsidRPr="00EA49B4">
        <w:t>image d</w:t>
      </w:r>
      <w:r w:rsidR="007D0B10">
        <w:t>’</w:t>
      </w:r>
      <w:r w:rsidRPr="00EA49B4">
        <w:t>une angoisse qui ne le cédait qu</w:t>
      </w:r>
      <w:r w:rsidR="007D0B10">
        <w:t>’</w:t>
      </w:r>
      <w:r w:rsidRPr="00EA49B4">
        <w:t>à la mienne</w:t>
      </w:r>
      <w:r w:rsidR="007D0B10">
        <w:t xml:space="preserve"> ? </w:t>
      </w:r>
      <w:r w:rsidRPr="00EA49B4">
        <w:t>Celui qui voudrait se former une idée des régions infernales n</w:t>
      </w:r>
      <w:r w:rsidR="007D0B10">
        <w:t>’</w:t>
      </w:r>
      <w:r w:rsidRPr="00EA49B4">
        <w:t>aurait besoin que d</w:t>
      </w:r>
      <w:r w:rsidR="007D0B10">
        <w:t>’</w:t>
      </w:r>
      <w:r w:rsidRPr="00EA49B4">
        <w:t>assister pendant quelques heures à l</w:t>
      </w:r>
      <w:r w:rsidR="007D0B10">
        <w:t>’</w:t>
      </w:r>
      <w:r w:rsidRPr="00EA49B4">
        <w:t>affreux spectacle que j</w:t>
      </w:r>
      <w:r w:rsidR="007D0B10">
        <w:t>’</w:t>
      </w:r>
      <w:r w:rsidRPr="00EA49B4">
        <w:t>ai eu sous les yeux pendant plusieurs mois</w:t>
      </w:r>
      <w:r w:rsidR="007D0B10">
        <w:t xml:space="preserve">. </w:t>
      </w:r>
      <w:r w:rsidRPr="00EA49B4">
        <w:t>Il ne m</w:t>
      </w:r>
      <w:r w:rsidR="007D0B10">
        <w:t>’</w:t>
      </w:r>
      <w:r w:rsidRPr="00EA49B4">
        <w:t>était pas permis de me soustraire un moment à cette complication d</w:t>
      </w:r>
      <w:r w:rsidR="007D0B10">
        <w:t>’</w:t>
      </w:r>
      <w:r w:rsidRPr="00EA49B4">
        <w:t>horreurs</w:t>
      </w:r>
      <w:r w:rsidR="007D0B10">
        <w:t xml:space="preserve">, </w:t>
      </w:r>
      <w:r w:rsidRPr="00EA49B4">
        <w:t>ni de me réfugier dans le calme de la méditation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air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exercice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attention</w:t>
      </w:r>
      <w:r w:rsidR="007D0B10">
        <w:t xml:space="preserve">, </w:t>
      </w:r>
      <w:r w:rsidRPr="00EA49B4">
        <w:t>la variété des objets</w:t>
      </w:r>
      <w:r w:rsidR="007D0B10">
        <w:t xml:space="preserve">, </w:t>
      </w:r>
      <w:r w:rsidRPr="00EA49B4">
        <w:t>tous ces grands mobiles de l</w:t>
      </w:r>
      <w:r w:rsidR="007D0B10">
        <w:t>’</w:t>
      </w:r>
      <w:r w:rsidRPr="00EA49B4">
        <w:t>activité de l</w:t>
      </w:r>
      <w:r w:rsidR="007D0B10">
        <w:t>’</w:t>
      </w:r>
      <w:r w:rsidRPr="00EA49B4">
        <w:t>homme m</w:t>
      </w:r>
      <w:r w:rsidR="007D0B10">
        <w:t>’</w:t>
      </w:r>
      <w:r w:rsidRPr="00EA49B4">
        <w:t>étaient interdits pour toujours par l</w:t>
      </w:r>
      <w:r w:rsidR="007D0B10">
        <w:t>’</w:t>
      </w:r>
      <w:r w:rsidRPr="00EA49B4">
        <w:t>inexorable tyrannie qui me tenait en son pouvoir</w:t>
      </w:r>
      <w:r w:rsidR="007D0B10">
        <w:t xml:space="preserve">. </w:t>
      </w:r>
      <w:r w:rsidRPr="00EA49B4">
        <w:t>La solitude nocturne de mon cachot n</w:t>
      </w:r>
      <w:r w:rsidR="007D0B10">
        <w:t>’</w:t>
      </w:r>
      <w:r w:rsidRPr="00EA49B4">
        <w:t>était pas moins insupportable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y avais pas d</w:t>
      </w:r>
      <w:r w:rsidR="007D0B10">
        <w:t>’</w:t>
      </w:r>
      <w:r w:rsidRPr="00EA49B4">
        <w:t>autre meuble que la paille qui servait à mon repos</w:t>
      </w:r>
      <w:r w:rsidR="007D0B10">
        <w:t xml:space="preserve">. </w:t>
      </w:r>
      <w:r w:rsidRPr="00EA49B4">
        <w:t>Il était étroit</w:t>
      </w:r>
      <w:r w:rsidR="007D0B10">
        <w:t xml:space="preserve">, </w:t>
      </w:r>
      <w:r w:rsidRPr="00EA49B4">
        <w:t>humide et malsain</w:t>
      </w:r>
      <w:r w:rsidR="007D0B10">
        <w:t xml:space="preserve">. </w:t>
      </w:r>
      <w:r w:rsidRPr="00EA49B4">
        <w:t>Un esprit épuisé comme le mien par la plus accablante uniformité</w:t>
      </w:r>
      <w:r w:rsidR="007D0B10">
        <w:t xml:space="preserve">, </w:t>
      </w:r>
      <w:r w:rsidRPr="00EA49B4">
        <w:t>auquel ne s</w:t>
      </w:r>
      <w:r w:rsidR="007D0B10">
        <w:t>’</w:t>
      </w:r>
      <w:r w:rsidRPr="00EA49B4">
        <w:t>offrait jamais ni amusement ni occupation pour tromper l</w:t>
      </w:r>
      <w:r w:rsidR="007D0B10">
        <w:t>’</w:t>
      </w:r>
      <w:r w:rsidRPr="00EA49B4">
        <w:t>ennui de ses pénibles heures</w:t>
      </w:r>
      <w:r w:rsidR="007D0B10">
        <w:t xml:space="preserve">, </w:t>
      </w:r>
      <w:r w:rsidRPr="00EA49B4">
        <w:t>ne pouvait trouver qu</w:t>
      </w:r>
      <w:r w:rsidR="007D0B10">
        <w:t>’</w:t>
      </w:r>
      <w:r w:rsidRPr="00EA49B4">
        <w:t>un sommeil court</w:t>
      </w:r>
      <w:r w:rsidR="007D0B10">
        <w:t xml:space="preserve">, </w:t>
      </w:r>
      <w:r w:rsidRPr="00EA49B4">
        <w:t>agité et peu propre à rafraîchir les sens</w:t>
      </w:r>
      <w:r w:rsidR="007D0B10">
        <w:t xml:space="preserve">. </w:t>
      </w:r>
      <w:r w:rsidRPr="00EA49B4">
        <w:t>La perplexité et le désordre de mon imagination me tourmentaient encore plus dans mes rêves que dans les pensées de mes veilles</w:t>
      </w:r>
      <w:r w:rsidR="007D0B10">
        <w:t xml:space="preserve">. </w:t>
      </w:r>
      <w:r w:rsidRPr="00EA49B4">
        <w:t>À ces intervalles de sommeil succédaient les heures que le régime de la prison m</w:t>
      </w:r>
      <w:r w:rsidR="007D0B10">
        <w:t>’</w:t>
      </w:r>
      <w:r w:rsidRPr="00EA49B4">
        <w:t>obligeait de passer</w:t>
      </w:r>
      <w:r w:rsidR="007D0B10">
        <w:t xml:space="preserve">, </w:t>
      </w:r>
      <w:r w:rsidRPr="00EA49B4">
        <w:t>quoique éveillé</w:t>
      </w:r>
      <w:r w:rsidR="007D0B10">
        <w:t xml:space="preserve">, </w:t>
      </w:r>
      <w:r w:rsidRPr="00EA49B4">
        <w:t>dans ces ténèbres solitaires</w:t>
      </w:r>
      <w:r w:rsidR="007D0B10">
        <w:t xml:space="preserve">. </w:t>
      </w:r>
      <w:r w:rsidRPr="00EA49B4">
        <w:t>Là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ni livres</w:t>
      </w:r>
      <w:r w:rsidR="007D0B10">
        <w:t xml:space="preserve">, </w:t>
      </w:r>
      <w:r w:rsidRPr="00EA49B4">
        <w:t>ni plumes</w:t>
      </w:r>
      <w:r w:rsidR="007D0B10">
        <w:t xml:space="preserve">, </w:t>
      </w:r>
      <w:r w:rsidRPr="00EA49B4">
        <w:t xml:space="preserve">ni rien qui fût propre </w:t>
      </w:r>
      <w:r w:rsidRPr="00EA49B4">
        <w:lastRenderedPageBreak/>
        <w:t>à fixer mon attention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l</w:t>
      </w:r>
      <w:r w:rsidR="007D0B10">
        <w:t>’</w:t>
      </w:r>
      <w:r w:rsidRPr="00EA49B4">
        <w:t>uniformité du néant</w:t>
      </w:r>
      <w:r w:rsidR="007D0B10">
        <w:t xml:space="preserve">. </w:t>
      </w:r>
      <w:r w:rsidRPr="00EA49B4">
        <w:t>Quelle misère pour un esprit actif et infatigable comme le mien</w:t>
      </w:r>
      <w:r w:rsidR="007D0B10">
        <w:t xml:space="preserve"> ! </w:t>
      </w:r>
      <w:r w:rsidRPr="00EA49B4">
        <w:t>Je ne pouvais pas me plonger dans la léthargie</w:t>
      </w:r>
      <w:r w:rsidR="007D0B10">
        <w:t xml:space="preserve"> ; </w:t>
      </w:r>
      <w:r w:rsidRPr="00EA49B4">
        <w:t>je ne pouvais pas oublier mes malheurs</w:t>
      </w:r>
      <w:r w:rsidR="007D0B10">
        <w:t xml:space="preserve"> ; </w:t>
      </w:r>
      <w:r w:rsidRPr="00EA49B4">
        <w:t>cette horrible image me poursuivait sans relâche avec la malignité d</w:t>
      </w:r>
      <w:r w:rsidR="007D0B10">
        <w:t>’</w:t>
      </w:r>
      <w:r w:rsidRPr="00EA49B4">
        <w:t>un démon</w:t>
      </w:r>
      <w:r w:rsidR="007D0B10">
        <w:t xml:space="preserve">. </w:t>
      </w:r>
      <w:r w:rsidRPr="00EA49B4">
        <w:t>Barbare</w:t>
      </w:r>
      <w:r w:rsidR="007D0B10">
        <w:t xml:space="preserve">, </w:t>
      </w:r>
      <w:r w:rsidRPr="00EA49B4">
        <w:t>inexorable politique des institutions humaines</w:t>
      </w:r>
      <w:r w:rsidR="007D0B10">
        <w:t xml:space="preserve">, </w:t>
      </w:r>
      <w:r w:rsidRPr="00EA49B4">
        <w:t>qui condamne un homme à des tourments aussi douloureux</w:t>
      </w:r>
      <w:r w:rsidR="007D0B10">
        <w:t xml:space="preserve">, </w:t>
      </w:r>
      <w:r w:rsidRPr="00EA49B4">
        <w:t>qui les sanctionne au moins par sa coupable indifférence et les appelle la sauvegarde de la liberté</w:t>
      </w:r>
      <w:r w:rsidR="007D0B10">
        <w:t xml:space="preserve"> ! </w:t>
      </w:r>
      <w:r w:rsidRPr="00EA49B4">
        <w:t>Mille fois j</w:t>
      </w:r>
      <w:r w:rsidR="007D0B10">
        <w:t>’</w:t>
      </w:r>
      <w:r w:rsidRPr="00EA49B4">
        <w:t>aurais brisé ma tête proscrite contre les murs de mon cachot</w:t>
      </w:r>
      <w:r w:rsidR="007D0B10">
        <w:t xml:space="preserve"> ; </w:t>
      </w:r>
      <w:r w:rsidRPr="00EA49B4">
        <w:t>mille fois j</w:t>
      </w:r>
      <w:r w:rsidR="007D0B10">
        <w:t>’</w:t>
      </w:r>
      <w:r w:rsidRPr="00EA49B4">
        <w:t>ai soupiré après la mort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ai embrassé avec une ardeur inexprimable l</w:t>
      </w:r>
      <w:r w:rsidR="007D0B10">
        <w:t>’</w:t>
      </w:r>
      <w:r w:rsidRPr="00EA49B4">
        <w:t>espoir de trouver un terme à mon horrible martyre</w:t>
      </w:r>
      <w:r w:rsidR="007D0B10">
        <w:t xml:space="preserve"> ; </w:t>
      </w:r>
      <w:r w:rsidRPr="00EA49B4">
        <w:t>mille fois j</w:t>
      </w:r>
      <w:r w:rsidR="007D0B10">
        <w:t>’</w:t>
      </w:r>
      <w:r w:rsidRPr="00EA49B4">
        <w:t>ai formé le projet de porter sur moi-même une main homicide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ai délibéré</w:t>
      </w:r>
      <w:r w:rsidR="007D0B10">
        <w:t xml:space="preserve">, </w:t>
      </w:r>
      <w:r w:rsidRPr="00EA49B4">
        <w:t>dans l</w:t>
      </w:r>
      <w:r w:rsidR="007D0B10">
        <w:t>’</w:t>
      </w:r>
      <w:r w:rsidRPr="00EA49B4">
        <w:t>amertume de mon âme</w:t>
      </w:r>
      <w:r w:rsidR="007D0B10">
        <w:t xml:space="preserve">, </w:t>
      </w:r>
      <w:r w:rsidRPr="00EA49B4">
        <w:t>sur les différents moyens de secouer le fardeau de l</w:t>
      </w:r>
      <w:r w:rsidR="007D0B10">
        <w:t>’</w:t>
      </w:r>
      <w:r w:rsidRPr="00EA49B4">
        <w:t>existence</w:t>
      </w:r>
      <w:r w:rsidR="007D0B10">
        <w:t xml:space="preserve">. </w:t>
      </w:r>
      <w:r w:rsidRPr="00EA49B4">
        <w:t>Qu</w:t>
      </w:r>
      <w:r w:rsidR="007D0B10">
        <w:t>’</w:t>
      </w:r>
      <w:r w:rsidRPr="00EA49B4">
        <w:t>avais-je à faire de la vie</w:t>
      </w:r>
      <w:r w:rsidR="007D0B10">
        <w:t xml:space="preserve"> ? </w:t>
      </w:r>
      <w:r w:rsidRPr="00EA49B4">
        <w:t>J</w:t>
      </w:r>
      <w:r w:rsidR="007D0B10">
        <w:t>’</w:t>
      </w:r>
      <w:r w:rsidRPr="00EA49B4">
        <w:t>en avais assez vu pour ne la plus regarder qu</w:t>
      </w:r>
      <w:r w:rsidR="007D0B10">
        <w:t>’</w:t>
      </w:r>
      <w:r w:rsidRPr="00EA49B4">
        <w:t>avec horreur</w:t>
      </w:r>
      <w:r w:rsidR="007D0B10">
        <w:t xml:space="preserve">. </w:t>
      </w:r>
      <w:r w:rsidRPr="00EA49B4">
        <w:t>Pourquoi attendrais-je les lentes formalités du despotisme légal</w:t>
      </w:r>
      <w:r w:rsidR="007D0B10">
        <w:t xml:space="preserve"> ? </w:t>
      </w:r>
      <w:r w:rsidRPr="00EA49B4">
        <w:t>N</w:t>
      </w:r>
      <w:r w:rsidR="007D0B10">
        <w:t>’</w:t>
      </w:r>
      <w:r w:rsidRPr="00EA49B4">
        <w:t>oserais-je donc mourir qu</w:t>
      </w:r>
      <w:r w:rsidR="007D0B10">
        <w:t>’</w:t>
      </w:r>
      <w:r w:rsidRPr="00EA49B4">
        <w:t>au moment et de la manière décrétée par ses odieux ministres</w:t>
      </w:r>
      <w:r w:rsidR="007D0B10">
        <w:t xml:space="preserve"> ? </w:t>
      </w:r>
      <w:r w:rsidRPr="00EA49B4">
        <w:t>Cependant une puissance inexplicable retenait mon bras</w:t>
      </w:r>
      <w:r w:rsidR="007D0B10">
        <w:t xml:space="preserve">. </w:t>
      </w:r>
      <w:r w:rsidRPr="00EA49B4">
        <w:t>Avec l</w:t>
      </w:r>
      <w:r w:rsidR="007D0B10">
        <w:t>’</w:t>
      </w:r>
      <w:r w:rsidRPr="00EA49B4">
        <w:t>ardeur du désespoir je m</w:t>
      </w:r>
      <w:r w:rsidR="007D0B10">
        <w:t>’</w:t>
      </w:r>
      <w:r w:rsidRPr="00EA49B4">
        <w:t>accrochai encore à ce fantôme d</w:t>
      </w:r>
      <w:r w:rsidR="007D0B10">
        <w:t>’</w:t>
      </w:r>
      <w:r w:rsidRPr="00EA49B4">
        <w:t>existence</w:t>
      </w:r>
      <w:r w:rsidR="007D0B10">
        <w:t xml:space="preserve">, </w:t>
      </w:r>
      <w:r w:rsidRPr="00EA49B4">
        <w:t>à ses mystérieuses affinités</w:t>
      </w:r>
      <w:r w:rsidR="007D0B10">
        <w:t xml:space="preserve">, </w:t>
      </w:r>
      <w:r w:rsidRPr="00EA49B4">
        <w:t>à ses perspectives trompeuses</w:t>
      </w:r>
      <w:r w:rsidR="007D0B10">
        <w:t>.</w:t>
      </w:r>
    </w:p>
    <w:p w14:paraId="330DEA33" w14:textId="56501E88" w:rsidR="00CC13A3" w:rsidRPr="00EA49B4" w:rsidRDefault="00CC13A3" w:rsidP="007D0B10">
      <w:pPr>
        <w:pStyle w:val="Titre1"/>
      </w:pPr>
      <w:bookmarkStart w:id="27" w:name="_Toc194843916"/>
      <w:r w:rsidRPr="00EA49B4">
        <w:lastRenderedPageBreak/>
        <w:t>XXIV</w:t>
      </w:r>
      <w:bookmarkEnd w:id="27"/>
    </w:p>
    <w:p w14:paraId="3BCD2581" w14:textId="77777777" w:rsidR="007D0B10" w:rsidRDefault="00CC13A3" w:rsidP="00CC13A3">
      <w:r w:rsidRPr="00EA49B4">
        <w:t>Telles étaient les réflexions qui me poursuivirent pendant les premiers jours de mon emprisonnement</w:t>
      </w:r>
      <w:r w:rsidR="007D0B10">
        <w:t xml:space="preserve">, </w:t>
      </w:r>
      <w:r w:rsidRPr="00EA49B4">
        <w:t>que je passai ainsi dans un état continuel d</w:t>
      </w:r>
      <w:r w:rsidR="007D0B10">
        <w:t>’</w:t>
      </w:r>
      <w:r w:rsidRPr="00EA49B4">
        <w:t>angoisse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après quelque temps</w:t>
      </w:r>
      <w:r w:rsidR="007D0B10">
        <w:t xml:space="preserve">, </w:t>
      </w:r>
      <w:r w:rsidRPr="00EA49B4">
        <w:t>la nature accablée refusa de plier plus longtemps sous le fardeau</w:t>
      </w:r>
      <w:r w:rsidR="007D0B10">
        <w:t xml:space="preserve"> ; </w:t>
      </w:r>
      <w:r w:rsidRPr="00EA49B4">
        <w:t>l</w:t>
      </w:r>
      <w:r w:rsidR="007D0B10">
        <w:t>’</w:t>
      </w:r>
      <w:r w:rsidRPr="00EA49B4">
        <w:t>imagination</w:t>
      </w:r>
      <w:r w:rsidR="007D0B10">
        <w:t xml:space="preserve">, </w:t>
      </w:r>
      <w:r w:rsidRPr="00EA49B4">
        <w:t>toujours mobile</w:t>
      </w:r>
      <w:r w:rsidR="007D0B10">
        <w:t xml:space="preserve">, </w:t>
      </w:r>
      <w:r w:rsidRPr="00EA49B4">
        <w:t>amena une suite de réflexions différentes</w:t>
      </w:r>
      <w:r w:rsidR="007D0B10">
        <w:t>.</w:t>
      </w:r>
    </w:p>
    <w:p w14:paraId="3E26E40C" w14:textId="77777777" w:rsidR="007D0B10" w:rsidRDefault="00CC13A3" w:rsidP="00CC13A3">
      <w:r w:rsidRPr="00EA49B4">
        <w:t>Je sentis mon courage revivre</w:t>
      </w:r>
      <w:r w:rsidR="007D0B10">
        <w:t xml:space="preserve">. </w:t>
      </w:r>
      <w:r w:rsidRPr="00EA49B4">
        <w:t>La sérénité et la bonne humeur avaient été les compagnes de toute ma vie</w:t>
      </w:r>
      <w:r w:rsidR="007D0B10">
        <w:t xml:space="preserve">, </w:t>
      </w:r>
      <w:r w:rsidRPr="00EA49B4">
        <w:t>et elles revinrent encore me visiter au fond de mon cachot</w:t>
      </w:r>
      <w:r w:rsidR="007D0B10">
        <w:t xml:space="preserve">. </w:t>
      </w:r>
      <w:r w:rsidRPr="00EA49B4">
        <w:t>Je ne m</w:t>
      </w:r>
      <w:r w:rsidR="007D0B10">
        <w:t>’</w:t>
      </w:r>
      <w:r w:rsidRPr="00EA49B4">
        <w:t>aperçus pas plutôt de ce changement dans mes idées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entrevis la possibilité et l</w:t>
      </w:r>
      <w:r w:rsidR="007D0B10">
        <w:t>’</w:t>
      </w:r>
      <w:r w:rsidRPr="00EA49B4">
        <w:t>avantage de recouvrer la tranquillité et la paix de l</w:t>
      </w:r>
      <w:r w:rsidR="007D0B10">
        <w:t>’</w:t>
      </w:r>
      <w:r w:rsidRPr="00EA49B4">
        <w:t>âme</w:t>
      </w:r>
      <w:r w:rsidR="007D0B10">
        <w:t xml:space="preserve">. </w:t>
      </w:r>
      <w:r w:rsidRPr="00EA49B4">
        <w:t>Je crus entendre au dedans de moi-même une voix secrète qui me suggérait de me montrer</w:t>
      </w:r>
      <w:r w:rsidR="007D0B10">
        <w:t xml:space="preserve">, </w:t>
      </w:r>
      <w:r w:rsidRPr="00EA49B4">
        <w:t>dans cet état d</w:t>
      </w:r>
      <w:r w:rsidR="007D0B10">
        <w:t>’</w:t>
      </w:r>
      <w:r w:rsidRPr="00EA49B4">
        <w:t>abandon et d</w:t>
      </w:r>
      <w:r w:rsidR="007D0B10">
        <w:t>’</w:t>
      </w:r>
      <w:r w:rsidRPr="00EA49B4">
        <w:t>infortune</w:t>
      </w:r>
      <w:r w:rsidR="007D0B10">
        <w:t xml:space="preserve">, </w:t>
      </w:r>
      <w:r w:rsidRPr="00EA49B4">
        <w:t>au-dessus de mes persécuteurs</w:t>
      </w:r>
      <w:r w:rsidR="007D0B10">
        <w:t xml:space="preserve">. </w:t>
      </w:r>
      <w:r w:rsidRPr="00EA49B4">
        <w:t>Heureuse innocence</w:t>
      </w:r>
      <w:r w:rsidR="007D0B10">
        <w:t xml:space="preserve"> ! </w:t>
      </w:r>
      <w:r w:rsidRPr="00EA49B4">
        <w:t>la conscience de mon intégrité</w:t>
      </w:r>
      <w:r w:rsidR="007D0B10">
        <w:t xml:space="preserve">, </w:t>
      </w:r>
      <w:r w:rsidRPr="00EA49B4">
        <w:t>cette satisfaction intérieure de moi-même</w:t>
      </w:r>
      <w:r w:rsidR="007D0B10">
        <w:t xml:space="preserve">, </w:t>
      </w:r>
      <w:r w:rsidRPr="00EA49B4">
        <w:t>était comme un soleil bienfaisant qui perçait à travers toutes les murailles de mon cachot</w:t>
      </w:r>
      <w:r w:rsidR="007D0B10">
        <w:t xml:space="preserve">, </w:t>
      </w:r>
      <w:r w:rsidRPr="00EA49B4">
        <w:t>et qui portait dans mon cœur mille fois plus de chaleur et de joie que les splendeurs réunies de la fortune et des honneurs n</w:t>
      </w:r>
      <w:r w:rsidR="007D0B10">
        <w:t>’</w:t>
      </w:r>
      <w:r w:rsidRPr="00EA49B4">
        <w:t>en donneront jamais aux esclaves du vice</w:t>
      </w:r>
      <w:r w:rsidR="007D0B10">
        <w:t>.</w:t>
      </w:r>
    </w:p>
    <w:p w14:paraId="3C57B7A5" w14:textId="77777777" w:rsidR="007D0B10" w:rsidRDefault="00CC13A3" w:rsidP="00CC13A3">
      <w:r w:rsidRPr="00EA49B4">
        <w:t>Je trouvai le secret de tenir mon esprit occupé</w:t>
      </w:r>
      <w:r w:rsidR="007D0B10">
        <w:t xml:space="preserve">. </w:t>
      </w:r>
      <w:r w:rsidRPr="00EA49B4">
        <w:t>Je me disais</w:t>
      </w:r>
      <w:r w:rsidR="007D0B10">
        <w:t> : « </w:t>
      </w:r>
      <w:r w:rsidRPr="00EA49B4">
        <w:t>Je suis enfermé pendant la moitié de la journée dans une obscurité totale</w:t>
      </w:r>
      <w:r w:rsidR="007D0B10">
        <w:t xml:space="preserve">, </w:t>
      </w:r>
      <w:r w:rsidRPr="00EA49B4">
        <w:t>et sans aucune source extérieure de dissipation</w:t>
      </w:r>
      <w:r w:rsidR="007D0B10">
        <w:t xml:space="preserve"> ; </w:t>
      </w:r>
      <w:r w:rsidRPr="00EA49B4">
        <w:t>l</w:t>
      </w:r>
      <w:r w:rsidR="007D0B10">
        <w:t>’</w:t>
      </w:r>
      <w:r w:rsidRPr="00EA49B4">
        <w:t>autre moitié</w:t>
      </w:r>
      <w:r w:rsidR="007D0B10">
        <w:t xml:space="preserve">, </w:t>
      </w:r>
      <w:r w:rsidRPr="00EA49B4">
        <w:t>je la passe au milieu du tumulte et du bruit</w:t>
      </w:r>
      <w:r w:rsidR="007D0B10">
        <w:t xml:space="preserve">. </w:t>
      </w:r>
      <w:r w:rsidRPr="00EA49B4">
        <w:t>Eh bien</w:t>
      </w:r>
      <w:r w:rsidR="007D0B10">
        <w:t xml:space="preserve"> ! </w:t>
      </w:r>
      <w:r w:rsidRPr="00EA49B4">
        <w:t>ne puis-je pas chercher de l</w:t>
      </w:r>
      <w:r w:rsidR="007D0B10">
        <w:t>’</w:t>
      </w:r>
      <w:r w:rsidRPr="00EA49B4">
        <w:t>amusement dans les propres ressources de mon esprit</w:t>
      </w:r>
      <w:r w:rsidR="007D0B10">
        <w:t xml:space="preserve"> ? </w:t>
      </w:r>
      <w:r w:rsidRPr="00EA49B4">
        <w:t>N</w:t>
      </w:r>
      <w:r w:rsidR="007D0B10">
        <w:t>’</w:t>
      </w:r>
      <w:r w:rsidRPr="00EA49B4">
        <w:t>est-il pas pourvu d</w:t>
      </w:r>
      <w:r w:rsidR="007D0B10">
        <w:t>’</w:t>
      </w:r>
      <w:r w:rsidRPr="00EA49B4">
        <w:t>une grande variété de connaissances</w:t>
      </w:r>
      <w:r w:rsidR="007D0B10">
        <w:t xml:space="preserve"> ? </w:t>
      </w:r>
      <w:r w:rsidRPr="00EA49B4">
        <w:t>Depuis mon enfance</w:t>
      </w:r>
      <w:r w:rsidR="007D0B10">
        <w:t xml:space="preserve">, </w:t>
      </w:r>
      <w:r w:rsidRPr="00EA49B4">
        <w:t>tous mes moments n</w:t>
      </w:r>
      <w:r w:rsidR="007D0B10">
        <w:t>’</w:t>
      </w:r>
      <w:r w:rsidRPr="00EA49B4">
        <w:t>ont-ils pas été employés à satisfaire une insatiable avidité de m</w:t>
      </w:r>
      <w:r w:rsidR="007D0B10">
        <w:t>’</w:t>
      </w:r>
      <w:r w:rsidRPr="00EA49B4">
        <w:t>instruire</w:t>
      </w:r>
      <w:r w:rsidR="007D0B10">
        <w:t xml:space="preserve"> ? </w:t>
      </w:r>
      <w:r w:rsidRPr="00EA49B4">
        <w:t xml:space="preserve">Quand pourrais-je mieux </w:t>
      </w:r>
      <w:r w:rsidRPr="00EA49B4">
        <w:lastRenderedPageBreak/>
        <w:t>qu</w:t>
      </w:r>
      <w:r w:rsidR="007D0B10">
        <w:t>’</w:t>
      </w:r>
      <w:r w:rsidRPr="00EA49B4">
        <w:t>à présent tirer parti de ces avantages</w:t>
      </w:r>
      <w:r w:rsidR="007D0B10">
        <w:t> ? »</w:t>
      </w:r>
      <w:r w:rsidRPr="00EA49B4">
        <w:t xml:space="preserve"> En conséquence</w:t>
      </w:r>
      <w:r w:rsidR="007D0B10">
        <w:t xml:space="preserve">, </w:t>
      </w:r>
      <w:r w:rsidRPr="00EA49B4">
        <w:t>je me mis à exercer l</w:t>
      </w:r>
      <w:r w:rsidR="007D0B10">
        <w:t>’</w:t>
      </w:r>
      <w:r w:rsidRPr="00EA49B4">
        <w:t>activité de mon imagination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amusai à repasser l</w:t>
      </w:r>
      <w:r w:rsidR="007D0B10">
        <w:t>’</w:t>
      </w:r>
      <w:r w:rsidRPr="00EA49B4">
        <w:t>histoire de ma vie</w:t>
      </w:r>
      <w:r w:rsidR="007D0B10">
        <w:t xml:space="preserve">. </w:t>
      </w:r>
      <w:r w:rsidRPr="00EA49B4">
        <w:t>Successivement je vins à me rappeler une infinité de petites circonstances qui auraient été perdues sans cet exercice</w:t>
      </w:r>
      <w:r w:rsidR="007D0B10">
        <w:t xml:space="preserve">. </w:t>
      </w:r>
      <w:r w:rsidRPr="00EA49B4">
        <w:t>Je retraçais à mon esprit des conversations tout entières</w:t>
      </w:r>
      <w:r w:rsidR="007D0B10">
        <w:t xml:space="preserve"> ; </w:t>
      </w:r>
      <w:r w:rsidRPr="00EA49B4">
        <w:t>je pensais d</w:t>
      </w:r>
      <w:r w:rsidR="007D0B10">
        <w:t>’</w:t>
      </w:r>
      <w:r w:rsidRPr="00EA49B4">
        <w:t>abord au sujet sur lequel elles avaient roulé</w:t>
      </w:r>
      <w:r w:rsidR="007D0B10">
        <w:t xml:space="preserve">, </w:t>
      </w:r>
      <w:r w:rsidRPr="00EA49B4">
        <w:t>puis à leur marche</w:t>
      </w:r>
      <w:r w:rsidR="007D0B10">
        <w:t xml:space="preserve">, </w:t>
      </w:r>
      <w:r w:rsidRPr="00EA49B4">
        <w:t>à leurs incidents</w:t>
      </w:r>
      <w:r w:rsidR="007D0B10">
        <w:t xml:space="preserve"> ; </w:t>
      </w:r>
      <w:r w:rsidRPr="00EA49B4">
        <w:t>et j</w:t>
      </w:r>
      <w:r w:rsidR="007D0B10">
        <w:t>’</w:t>
      </w:r>
      <w:r w:rsidRPr="00EA49B4">
        <w:t>allais souvent jusqu</w:t>
      </w:r>
      <w:r w:rsidR="007D0B10">
        <w:t>’</w:t>
      </w:r>
      <w:r w:rsidRPr="00EA49B4">
        <w:t>à en retrouver les propres termes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arrêtais sur ces idées jusqu</w:t>
      </w:r>
      <w:r w:rsidR="007D0B10">
        <w:t>’</w:t>
      </w:r>
      <w:r w:rsidRPr="00EA49B4">
        <w:t>à ce que je fusse totalement absorbé par mes méditations</w:t>
      </w:r>
      <w:r w:rsidR="007D0B10">
        <w:t xml:space="preserve">. </w:t>
      </w:r>
      <w:r w:rsidRPr="00EA49B4">
        <w:t>Je me les répétais jusqu</w:t>
      </w:r>
      <w:r w:rsidR="007D0B10">
        <w:t>’</w:t>
      </w:r>
      <w:r w:rsidRPr="00EA49B4">
        <w:t>à ce que je sentisse naître la chaleur de l</w:t>
      </w:r>
      <w:r w:rsidR="007D0B10">
        <w:t>’</w:t>
      </w:r>
      <w:r w:rsidRPr="00EA49B4">
        <w:t>enthousiasme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mes occupations différentes</w:t>
      </w:r>
      <w:r w:rsidR="007D0B10">
        <w:t xml:space="preserve"> ; </w:t>
      </w:r>
      <w:r w:rsidRPr="00EA49B4">
        <w:t>les unes propres à ma solitude nocturne</w:t>
      </w:r>
      <w:r w:rsidR="007D0B10">
        <w:t xml:space="preserve">, </w:t>
      </w:r>
      <w:r w:rsidRPr="00EA49B4">
        <w:t>dans laquelle je pouvais donner pleine carrière aux impulsions de mon âme</w:t>
      </w:r>
      <w:r w:rsidR="007D0B10">
        <w:t xml:space="preserve"> ; </w:t>
      </w:r>
      <w:r w:rsidRPr="00EA49B4">
        <w:t>les autres</w:t>
      </w:r>
      <w:r w:rsidR="007D0B10">
        <w:t xml:space="preserve">, </w:t>
      </w:r>
      <w:r w:rsidRPr="00EA49B4">
        <w:t>arrangées pour le désordre de la journée</w:t>
      </w:r>
      <w:r w:rsidR="007D0B10">
        <w:t xml:space="preserve">, </w:t>
      </w:r>
      <w:r w:rsidRPr="00EA49B4">
        <w:t>où mon objet était de demeurer tout à fait sourd au tumulte qui m</w:t>
      </w:r>
      <w:r w:rsidR="007D0B10">
        <w:t>’</w:t>
      </w:r>
      <w:r w:rsidRPr="00EA49B4">
        <w:t>environnait</w:t>
      </w:r>
      <w:r w:rsidR="007D0B10">
        <w:t>.</w:t>
      </w:r>
    </w:p>
    <w:p w14:paraId="3901504B" w14:textId="77777777" w:rsidR="007D0B10" w:rsidRDefault="00CC13A3" w:rsidP="00CC13A3">
      <w:r w:rsidRPr="00EA49B4">
        <w:t>Par degré j</w:t>
      </w:r>
      <w:r w:rsidR="007D0B10">
        <w:t>’</w:t>
      </w:r>
      <w:r w:rsidRPr="00EA49B4">
        <w:t>en vins à laisser mon histoire</w:t>
      </w:r>
      <w:r w:rsidR="007D0B10">
        <w:t xml:space="preserve">, </w:t>
      </w:r>
      <w:r w:rsidRPr="00EA49B4">
        <w:t>et à courir des aventures imaginaires</w:t>
      </w:r>
      <w:r w:rsidR="007D0B10">
        <w:t xml:space="preserve">. </w:t>
      </w:r>
      <w:r w:rsidRPr="00EA49B4">
        <w:t>Je me figurais toutes les positions dans lesquelles je pouvais être placé</w:t>
      </w:r>
      <w:r w:rsidR="007D0B10">
        <w:t xml:space="preserve">, </w:t>
      </w:r>
      <w:r w:rsidRPr="00EA49B4">
        <w:t>et je me traçais la conduite à suivre dans chacune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je me rendis familières toutes sortes de scènes</w:t>
      </w:r>
      <w:r w:rsidR="007D0B10">
        <w:t xml:space="preserve">, </w:t>
      </w:r>
      <w:r w:rsidRPr="00EA49B4">
        <w:t>de luttes et de dangers</w:t>
      </w:r>
      <w:r w:rsidR="007D0B10">
        <w:t xml:space="preserve">, </w:t>
      </w:r>
      <w:r w:rsidRPr="00EA49B4">
        <w:t>de bienfaisance et d</w:t>
      </w:r>
      <w:r w:rsidR="007D0B10">
        <w:t>’</w:t>
      </w:r>
      <w:r w:rsidRPr="00EA49B4">
        <w:t>oppression</w:t>
      </w:r>
      <w:r w:rsidR="007D0B10">
        <w:t xml:space="preserve">. </w:t>
      </w:r>
      <w:r w:rsidRPr="00EA49B4">
        <w:t>Je me transportais souvent</w:t>
      </w:r>
      <w:r w:rsidR="007D0B10">
        <w:t xml:space="preserve">, </w:t>
      </w:r>
      <w:r w:rsidRPr="00EA49B4">
        <w:t>en imagination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au moment terrible où la nature touche à sa dissolution</w:t>
      </w:r>
      <w:r w:rsidR="007D0B10">
        <w:t xml:space="preserve">. </w:t>
      </w:r>
      <w:r w:rsidRPr="00EA49B4">
        <w:t>Dans quelques-unes de mes rêveries</w:t>
      </w:r>
      <w:r w:rsidR="007D0B10">
        <w:t xml:space="preserve">, </w:t>
      </w:r>
      <w:r w:rsidRPr="00EA49B4">
        <w:t>mon sang bouillonnait avec toute l</w:t>
      </w:r>
      <w:r w:rsidR="007D0B10">
        <w:t>’</w:t>
      </w:r>
      <w:r w:rsidRPr="00EA49B4">
        <w:t>impétuosité du courroux et de l</w:t>
      </w:r>
      <w:r w:rsidR="007D0B10">
        <w:t>’</w:t>
      </w:r>
      <w:r w:rsidRPr="00EA49B4">
        <w:t>indignation</w:t>
      </w:r>
      <w:r w:rsidR="007D0B10">
        <w:t xml:space="preserve"> ; </w:t>
      </w:r>
      <w:r w:rsidRPr="00EA49B4">
        <w:t>dans d</w:t>
      </w:r>
      <w:r w:rsidR="007D0B10">
        <w:t>’</w:t>
      </w:r>
      <w:r w:rsidRPr="00EA49B4">
        <w:t>autres</w:t>
      </w:r>
      <w:r w:rsidR="007D0B10">
        <w:t xml:space="preserve">, </w:t>
      </w:r>
      <w:r w:rsidRPr="00EA49B4">
        <w:t>je recueillais avec constance toutes les forces de mon âme</w:t>
      </w:r>
      <w:r w:rsidR="007D0B10">
        <w:t xml:space="preserve">, </w:t>
      </w:r>
      <w:r w:rsidRPr="00EA49B4">
        <w:t>pour quelque périlleuse rencontre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exerçais aussi à l</w:t>
      </w:r>
      <w:r w:rsidR="007D0B10">
        <w:t>’</w:t>
      </w:r>
      <w:r w:rsidRPr="00EA49B4">
        <w:t>éloquence convenable pour ces diverses situations</w:t>
      </w:r>
      <w:r w:rsidR="007D0B10">
        <w:t xml:space="preserve">, </w:t>
      </w:r>
      <w:r w:rsidRPr="00EA49B4">
        <w:t>et dans la solitude de mon cachot</w:t>
      </w:r>
      <w:r w:rsidR="007D0B10">
        <w:t xml:space="preserve">, </w:t>
      </w:r>
      <w:r w:rsidRPr="00EA49B4">
        <w:t>je fis plus de progrès dans l</w:t>
      </w:r>
      <w:r w:rsidR="007D0B10">
        <w:t>’</w:t>
      </w:r>
      <w:r w:rsidRPr="00EA49B4">
        <w:t>art oratoire que je n</w:t>
      </w:r>
      <w:r w:rsidR="007D0B10">
        <w:t>’</w:t>
      </w:r>
      <w:r w:rsidRPr="00EA49B4">
        <w:t>en aurais peut-être fait au milieu du plus vivant et du plus nombreux théâtre</w:t>
      </w:r>
      <w:r w:rsidR="007D0B10">
        <w:t>.</w:t>
      </w:r>
    </w:p>
    <w:p w14:paraId="6E699EA6" w14:textId="77777777" w:rsidR="007D0B10" w:rsidRDefault="00CC13A3" w:rsidP="00CC13A3">
      <w:r w:rsidRPr="00EA49B4">
        <w:lastRenderedPageBreak/>
        <w:t>J</w:t>
      </w:r>
      <w:r w:rsidR="007D0B10">
        <w:t>’</w:t>
      </w:r>
      <w:r w:rsidRPr="00EA49B4">
        <w:t>arrivai enfin à disposer de mes heures chaque jour avec autant de méthode qu</w:t>
      </w:r>
      <w:r w:rsidR="007D0B10">
        <w:t>’</w:t>
      </w:r>
      <w:r w:rsidRPr="00EA49B4">
        <w:t>un homme dans son cabinet</w:t>
      </w:r>
      <w:r w:rsidR="007D0B10">
        <w:t xml:space="preserve">, </w:t>
      </w:r>
      <w:r w:rsidRPr="00EA49B4">
        <w:t>qui passe des mathématiques à la poésie</w:t>
      </w:r>
      <w:r w:rsidR="007D0B10">
        <w:t xml:space="preserve">, </w:t>
      </w:r>
      <w:r w:rsidRPr="00EA49B4">
        <w:t>et de la poésie à l</w:t>
      </w:r>
      <w:r w:rsidR="007D0B10">
        <w:t>’</w:t>
      </w:r>
      <w:r w:rsidRPr="00EA49B4">
        <w:t>étude du droit des nations</w:t>
      </w:r>
      <w:r w:rsidR="007D0B10">
        <w:t xml:space="preserve">. </w:t>
      </w:r>
      <w:r w:rsidRPr="00EA49B4">
        <w:t>À la régularité de ce travail je joignis la diversité des matières</w:t>
      </w:r>
      <w:r w:rsidR="007D0B10">
        <w:t xml:space="preserve">. </w:t>
      </w:r>
      <w:r w:rsidRPr="00EA49B4">
        <w:t>À l</w:t>
      </w:r>
      <w:r w:rsidR="007D0B10">
        <w:t>’</w:t>
      </w:r>
      <w:r w:rsidRPr="00EA49B4">
        <w:t>aide de ma seule mémoire</w:t>
      </w:r>
      <w:r w:rsidR="007D0B10">
        <w:t xml:space="preserve">, </w:t>
      </w:r>
      <w:r w:rsidRPr="00EA49B4">
        <w:t>je parcourus dans ma prison une partie considérable d</w:t>
      </w:r>
      <w:r w:rsidR="007D0B10">
        <w:t>’</w:t>
      </w:r>
      <w:r w:rsidRPr="00EA49B4">
        <w:t>Euclide</w:t>
      </w:r>
      <w:r w:rsidR="007D0B10">
        <w:t xml:space="preserve">, </w:t>
      </w:r>
      <w:r w:rsidRPr="00EA49B4">
        <w:t>et je retraçai</w:t>
      </w:r>
      <w:r w:rsidR="007D0B10">
        <w:t xml:space="preserve">, </w:t>
      </w:r>
      <w:r w:rsidRPr="00EA49B4">
        <w:t>jour par jour</w:t>
      </w:r>
      <w:r w:rsidR="007D0B10">
        <w:t xml:space="preserve">, </w:t>
      </w:r>
      <w:r w:rsidRPr="00EA49B4">
        <w:t>les suites de plusieurs faits et incidents de l</w:t>
      </w:r>
      <w:r w:rsidR="007D0B10">
        <w:t>’</w:t>
      </w:r>
      <w:r w:rsidRPr="00EA49B4">
        <w:t>histoire</w:t>
      </w:r>
      <w:r w:rsidR="007D0B10">
        <w:t xml:space="preserve">, </w:t>
      </w:r>
      <w:r w:rsidRPr="00EA49B4">
        <w:t>tels qu</w:t>
      </w:r>
      <w:r w:rsidR="007D0B10">
        <w:t>’</w:t>
      </w:r>
      <w:r w:rsidRPr="00EA49B4">
        <w:t>ils sont rapportés par nos plus célèbres auteurs</w:t>
      </w:r>
      <w:r w:rsidR="007D0B10">
        <w:t xml:space="preserve">. </w:t>
      </w:r>
      <w:r w:rsidRPr="00EA49B4">
        <w:t>Je devins aussi poëte</w:t>
      </w:r>
      <w:r w:rsidR="007D0B10">
        <w:t xml:space="preserve"> ; </w:t>
      </w:r>
      <w:r w:rsidRPr="00EA49B4">
        <w:t>je me mis à décrire la magnificence et la fécondité de la nature</w:t>
      </w:r>
      <w:r w:rsidR="007D0B10">
        <w:t xml:space="preserve">, </w:t>
      </w:r>
      <w:r w:rsidRPr="00EA49B4">
        <w:t>à exprimer les grands traits des passions</w:t>
      </w:r>
      <w:r w:rsidR="007D0B10">
        <w:t xml:space="preserve">, </w:t>
      </w:r>
      <w:r w:rsidRPr="00EA49B4">
        <w:t>et à partager</w:t>
      </w:r>
      <w:r w:rsidR="007D0B10">
        <w:t xml:space="preserve">, </w:t>
      </w:r>
      <w:r w:rsidRPr="00EA49B4">
        <w:t>avec tout le feu de l</w:t>
      </w:r>
      <w:r w:rsidR="007D0B10">
        <w:t>’</w:t>
      </w:r>
      <w:r w:rsidRPr="00EA49B4">
        <w:t>enthousiasme</w:t>
      </w:r>
      <w:r w:rsidR="007D0B10">
        <w:t xml:space="preserve">, </w:t>
      </w:r>
      <w:r w:rsidRPr="00EA49B4">
        <w:t>les élans d</w:t>
      </w:r>
      <w:r w:rsidR="007D0B10">
        <w:t>’</w:t>
      </w:r>
      <w:r w:rsidRPr="00EA49B4">
        <w:t>une âme généreuse</w:t>
      </w:r>
      <w:r w:rsidR="007D0B10">
        <w:t xml:space="preserve">, </w:t>
      </w:r>
      <w:r w:rsidRPr="00EA49B4">
        <w:t>trompant ainsi le dégoût et l</w:t>
      </w:r>
      <w:r w:rsidR="007D0B10">
        <w:t>’</w:t>
      </w:r>
      <w:r w:rsidRPr="00EA49B4">
        <w:t>ennui de ma solitude</w:t>
      </w:r>
      <w:r w:rsidR="007D0B10">
        <w:t xml:space="preserve">, </w:t>
      </w:r>
      <w:r w:rsidRPr="00EA49B4">
        <w:t>pour parcourir en idée toutes les scènes du monde</w:t>
      </w:r>
      <w:r w:rsidR="007D0B10">
        <w:t xml:space="preserve">. </w:t>
      </w:r>
      <w:r w:rsidRPr="00EA49B4">
        <w:t>Quant à ce besoin qu</w:t>
      </w:r>
      <w:r w:rsidR="007D0B10">
        <w:t>’</w:t>
      </w:r>
      <w:r w:rsidRPr="00EA49B4">
        <w:t>éprouve toujours l</w:t>
      </w:r>
      <w:r w:rsidR="007D0B10">
        <w:t>’</w:t>
      </w:r>
      <w:r w:rsidRPr="00EA49B4">
        <w:t>esprit humain de se rendre compte de ses progrès</w:t>
      </w:r>
      <w:r w:rsidR="007D0B10">
        <w:t xml:space="preserve">, </w:t>
      </w:r>
      <w:r w:rsidRPr="00EA49B4">
        <w:t>je trouvai facilement des expédients pour y suffire</w:t>
      </w:r>
      <w:r w:rsidR="007D0B10">
        <w:t xml:space="preserve">, </w:t>
      </w:r>
      <w:r w:rsidRPr="00EA49B4">
        <w:t>à défaut de plumes et de livres</w:t>
      </w:r>
      <w:r w:rsidR="007D0B10">
        <w:t>.</w:t>
      </w:r>
    </w:p>
    <w:p w14:paraId="1F660391" w14:textId="77777777" w:rsidR="007D0B10" w:rsidRDefault="00CC13A3" w:rsidP="00CC13A3">
      <w:r w:rsidRPr="00EA49B4">
        <w:t>Au milieu de ces occupations</w:t>
      </w:r>
      <w:r w:rsidR="007D0B10">
        <w:t xml:space="preserve">, </w:t>
      </w:r>
      <w:r w:rsidRPr="00EA49B4">
        <w:t>je voyais avec un transport de joie et de triomphe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quel point l</w:t>
      </w:r>
      <w:r w:rsidR="007D0B10">
        <w:t>’</w:t>
      </w:r>
      <w:r w:rsidRPr="00EA49B4">
        <w:t>homme est indépendant des faveurs ou des rigueurs capricieuses de la fortune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hors de la portée de ses coups</w:t>
      </w:r>
      <w:r w:rsidR="007D0B10">
        <w:t xml:space="preserve">, </w:t>
      </w:r>
      <w:r w:rsidRPr="00EA49B4">
        <w:t>car elle ne pouvait me mettre plus bas</w:t>
      </w:r>
      <w:r w:rsidR="007D0B10">
        <w:t xml:space="preserve">. </w:t>
      </w:r>
      <w:r w:rsidRPr="00EA49B4">
        <w:t>Aux yeux de tout le monde je semblais être dans un état de détresse et de misère</w:t>
      </w:r>
      <w:r w:rsidR="007D0B10">
        <w:t xml:space="preserve">, </w:t>
      </w:r>
      <w:r w:rsidRPr="00EA49B4">
        <w:t>tandis que</w:t>
      </w:r>
      <w:r w:rsidR="007D0B10">
        <w:t xml:space="preserve">, </w:t>
      </w:r>
      <w:r w:rsidRPr="00EA49B4">
        <w:t>dans la réalité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éprouvais pas un besoin</w:t>
      </w:r>
      <w:r w:rsidR="007D0B10">
        <w:t xml:space="preserve">. </w:t>
      </w:r>
      <w:r w:rsidRPr="00EA49B4">
        <w:t>Ma nourriture était grossière</w:t>
      </w:r>
      <w:r w:rsidR="007D0B10">
        <w:t xml:space="preserve">, </w:t>
      </w:r>
      <w:r w:rsidRPr="00EA49B4">
        <w:t>mais je jouissais d</w:t>
      </w:r>
      <w:r w:rsidR="007D0B10">
        <w:t>’</w:t>
      </w:r>
      <w:r w:rsidRPr="00EA49B4">
        <w:t>une bonne santé</w:t>
      </w:r>
      <w:r w:rsidR="007D0B10">
        <w:t xml:space="preserve">. </w:t>
      </w:r>
      <w:r w:rsidRPr="00EA49B4">
        <w:t>Mon cachot était infect</w:t>
      </w:r>
      <w:r w:rsidR="007D0B10">
        <w:t xml:space="preserve">, </w:t>
      </w:r>
      <w:r w:rsidRPr="00EA49B4">
        <w:t>mais mes sens s</w:t>
      </w:r>
      <w:r w:rsidR="007D0B10">
        <w:t>’</w:t>
      </w:r>
      <w:r w:rsidRPr="00EA49B4">
        <w:t>y étaient accoutumés</w:t>
      </w:r>
      <w:r w:rsidR="007D0B10">
        <w:t xml:space="preserve">. </w:t>
      </w:r>
      <w:r w:rsidRPr="00EA49B4">
        <w:t>Si l</w:t>
      </w:r>
      <w:r w:rsidR="007D0B10">
        <w:t>’</w:t>
      </w:r>
      <w:r w:rsidRPr="00EA49B4">
        <w:t>exercice en plein air m</w:t>
      </w:r>
      <w:r w:rsidR="007D0B10">
        <w:t>’</w:t>
      </w:r>
      <w:r w:rsidRPr="00EA49B4">
        <w:t>était interdit</w:t>
      </w:r>
      <w:r w:rsidR="007D0B10">
        <w:t xml:space="preserve">, </w:t>
      </w:r>
      <w:r w:rsidRPr="00EA49B4">
        <w:t>je savais en prendre dans mon cachot</w:t>
      </w:r>
      <w:r w:rsidR="007D0B10">
        <w:t xml:space="preserve">, </w:t>
      </w:r>
      <w:r w:rsidRPr="00EA49B4">
        <w:t>de manière même à provoquer la sueur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aucun moyen de délivrer ma personne d</w:t>
      </w:r>
      <w:r w:rsidR="007D0B10">
        <w:t>’</w:t>
      </w:r>
      <w:r w:rsidRPr="00EA49B4">
        <w:t>une compagnie qui ne pouvait inspirer que de l</w:t>
      </w:r>
      <w:r w:rsidR="007D0B10">
        <w:t>’</w:t>
      </w:r>
      <w:r w:rsidRPr="00EA49B4">
        <w:t>aversion et du dégoût</w:t>
      </w:r>
      <w:r w:rsidR="007D0B10">
        <w:t xml:space="preserve">, </w:t>
      </w:r>
      <w:r w:rsidRPr="00EA49B4">
        <w:t>mais j</w:t>
      </w:r>
      <w:r w:rsidR="007D0B10">
        <w:t>’</w:t>
      </w:r>
      <w:r w:rsidRPr="00EA49B4">
        <w:t>eus porté bientôt jusqu</w:t>
      </w:r>
      <w:r w:rsidR="007D0B10">
        <w:t>’</w:t>
      </w:r>
      <w:r w:rsidRPr="00EA49B4">
        <w:t>à la perfection l</w:t>
      </w:r>
      <w:r w:rsidR="007D0B10">
        <w:t>’</w:t>
      </w:r>
      <w:r w:rsidRPr="00EA49B4">
        <w:t>art d</w:t>
      </w:r>
      <w:r w:rsidR="007D0B10">
        <w:t>’</w:t>
      </w:r>
      <w:r w:rsidRPr="00EA49B4">
        <w:t>y soustraire mon âme</w:t>
      </w:r>
      <w:r w:rsidR="007D0B10">
        <w:t xml:space="preserve">, </w:t>
      </w:r>
      <w:r w:rsidRPr="00EA49B4">
        <w:t>en sorte que je ne voyais ni n</w:t>
      </w:r>
      <w:r w:rsidR="007D0B10">
        <w:t>’</w:t>
      </w:r>
      <w:r w:rsidRPr="00EA49B4">
        <w:t xml:space="preserve">entendais les gens qui </w:t>
      </w:r>
      <w:r w:rsidRPr="00EA49B4">
        <w:lastRenderedPageBreak/>
        <w:t>m</w:t>
      </w:r>
      <w:r w:rsidR="007D0B10">
        <w:t>’</w:t>
      </w:r>
      <w:r w:rsidRPr="00EA49B4">
        <w:t>entouraient que pendant les courts intervalles qui me convenaient</w:t>
      </w:r>
      <w:r w:rsidR="007D0B10">
        <w:t>.</w:t>
      </w:r>
    </w:p>
    <w:p w14:paraId="473ADAB6" w14:textId="77777777" w:rsidR="007D0B10" w:rsidRDefault="00CC13A3" w:rsidP="00CC13A3">
      <w:r w:rsidRPr="00EA49B4">
        <w:t>Tel est pourtant l</w:t>
      </w:r>
      <w:r w:rsidR="007D0B10">
        <w:t>’</w:t>
      </w:r>
      <w:r w:rsidRPr="00EA49B4">
        <w:t>homme considéré en lui-même</w:t>
      </w:r>
      <w:r w:rsidR="007D0B10">
        <w:t xml:space="preserve"> ; </w:t>
      </w:r>
      <w:r w:rsidRPr="00EA49B4">
        <w:t>tant sa nature est simple</w:t>
      </w:r>
      <w:r w:rsidR="007D0B10">
        <w:t xml:space="preserve">, </w:t>
      </w:r>
      <w:r w:rsidRPr="00EA49B4">
        <w:t>tant ses besoins sont peu nombreux</w:t>
      </w:r>
      <w:r w:rsidR="007D0B10">
        <w:t xml:space="preserve">. </w:t>
      </w:r>
      <w:r w:rsidRPr="00EA49B4">
        <w:t>Que l</w:t>
      </w:r>
      <w:r w:rsidR="007D0B10">
        <w:t>’</w:t>
      </w:r>
      <w:r w:rsidRPr="00EA49B4">
        <w:t>homme de la société artificielle est différent</w:t>
      </w:r>
      <w:r w:rsidR="007D0B10">
        <w:t xml:space="preserve"> ! </w:t>
      </w:r>
      <w:r w:rsidRPr="00EA49B4">
        <w:t>De vastes palais s</w:t>
      </w:r>
      <w:r w:rsidR="007D0B10">
        <w:t>’</w:t>
      </w:r>
      <w:r w:rsidRPr="00EA49B4">
        <w:t>élèvent pour le recevoir</w:t>
      </w:r>
      <w:r w:rsidR="007D0B10">
        <w:t xml:space="preserve">, </w:t>
      </w:r>
      <w:r w:rsidRPr="00EA49B4">
        <w:t>mille véhicules différents sont inventés pour ses promenades et ses exercices</w:t>
      </w:r>
      <w:r w:rsidR="007D0B10">
        <w:t xml:space="preserve"> ; </w:t>
      </w:r>
      <w:r w:rsidRPr="00EA49B4">
        <w:t>des provinces entières sont rançonnées pour contenter son appétit</w:t>
      </w:r>
      <w:r w:rsidR="007D0B10">
        <w:t xml:space="preserve">, </w:t>
      </w:r>
      <w:r w:rsidRPr="00EA49B4">
        <w:t>et tout le globe est mis à contribution pour lui fournir ses vêtements et ses meubles</w:t>
      </w:r>
      <w:r w:rsidR="007D0B10">
        <w:t xml:space="preserve">. </w:t>
      </w:r>
      <w:r w:rsidRPr="00EA49B4">
        <w:t>Que de dépenses pour payer la servitude</w:t>
      </w:r>
      <w:r w:rsidR="007D0B10">
        <w:t xml:space="preserve"> ? </w:t>
      </w:r>
      <w:r w:rsidRPr="00EA49B4">
        <w:t>Sa santé et son repos se trouvent dans la dépendance d</w:t>
      </w:r>
      <w:r w:rsidR="007D0B10">
        <w:t>’</w:t>
      </w:r>
      <w:r w:rsidRPr="00EA49B4">
        <w:t>une foule d</w:t>
      </w:r>
      <w:r w:rsidR="007D0B10">
        <w:t>’</w:t>
      </w:r>
      <w:r w:rsidRPr="00EA49B4">
        <w:t>accidents</w:t>
      </w:r>
      <w:r w:rsidR="007D0B10">
        <w:t xml:space="preserve"> ; </w:t>
      </w:r>
      <w:r w:rsidRPr="00EA49B4">
        <w:t>son corps et son âme sont à la merci de quiconque promettra de satisfaire ses insatiables et impérieux besoins</w:t>
      </w:r>
      <w:r w:rsidR="007D0B10">
        <w:t>.</w:t>
      </w:r>
    </w:p>
    <w:p w14:paraId="0F7A2546" w14:textId="27A3853A" w:rsidR="00CC13A3" w:rsidRPr="00EA49B4" w:rsidRDefault="00CC13A3" w:rsidP="00CC13A3">
      <w:r w:rsidRPr="00EA49B4">
        <w:t>Aux désavantages de ma situation présente se joignait encore l</w:t>
      </w:r>
      <w:r w:rsidR="007D0B10">
        <w:t>’</w:t>
      </w:r>
      <w:r w:rsidRPr="00EA49B4">
        <w:t>affreuse perspective d</w:t>
      </w:r>
      <w:r w:rsidR="007D0B10">
        <w:t>’</w:t>
      </w:r>
      <w:r w:rsidRPr="00EA49B4">
        <w:t>une mort ignominieuse</w:t>
      </w:r>
      <w:r w:rsidR="007D0B10">
        <w:t xml:space="preserve">. </w:t>
      </w:r>
      <w:r w:rsidRPr="00EA49B4">
        <w:t>Eh bien</w:t>
      </w:r>
      <w:r w:rsidR="007D0B10">
        <w:t xml:space="preserve"> ! </w:t>
      </w:r>
      <w:r w:rsidRPr="00EA49B4">
        <w:t>tout homme est fait pour mourir</w:t>
      </w:r>
      <w:r w:rsidR="007D0B10">
        <w:t xml:space="preserve">. </w:t>
      </w:r>
      <w:r w:rsidRPr="00EA49B4">
        <w:t>Personne ne sait l</w:t>
      </w:r>
      <w:r w:rsidR="007D0B10">
        <w:t>’</w:t>
      </w:r>
      <w:r w:rsidRPr="00EA49B4">
        <w:t>heure où la mort viendra le visiter</w:t>
      </w:r>
      <w:r w:rsidR="007D0B10">
        <w:t xml:space="preserve">. </w:t>
      </w:r>
      <w:r w:rsidRPr="00EA49B4">
        <w:t>À coup sûr il n</w:t>
      </w:r>
      <w:r w:rsidR="007D0B10">
        <w:t>’</w:t>
      </w:r>
      <w:r w:rsidRPr="00EA49B4">
        <w:t>est pas plus fâcheux d</w:t>
      </w:r>
      <w:r w:rsidR="007D0B10">
        <w:t>’</w:t>
      </w:r>
      <w:r w:rsidRPr="00EA49B4">
        <w:t>avoir à affronter cette ennemie formidable</w:t>
      </w:r>
      <w:r w:rsidR="007D0B10">
        <w:t xml:space="preserve">, </w:t>
      </w:r>
      <w:r w:rsidRPr="00EA49B4">
        <w:t>quand on est en pleine santé et pourvu de tous les moyens de force et de courage</w:t>
      </w:r>
      <w:r w:rsidR="007D0B10">
        <w:t xml:space="preserve">, </w:t>
      </w:r>
      <w:r w:rsidRPr="00EA49B4">
        <w:t>que d</w:t>
      </w:r>
      <w:r w:rsidR="007D0B10">
        <w:t>’</w:t>
      </w:r>
      <w:r w:rsidRPr="00EA49B4">
        <w:t>essuyer ses attaques au moment où nous sommes déjà à moitié défaits par la maladie et les souffrances</w:t>
      </w:r>
      <w:r w:rsidR="007D0B10">
        <w:t xml:space="preserve">. </w:t>
      </w:r>
      <w:r w:rsidRPr="00EA49B4">
        <w:t>Au moins</w:t>
      </w:r>
      <w:r w:rsidR="007D0B10">
        <w:t xml:space="preserve">, </w:t>
      </w:r>
      <w:r w:rsidRPr="00EA49B4">
        <w:t>étais-je bien décidé à jouir pleinement des jours que j</w:t>
      </w:r>
      <w:r w:rsidR="007D0B10">
        <w:t>’</w:t>
      </w:r>
      <w:r w:rsidRPr="00EA49B4">
        <w:t>avais encore à vivre</w:t>
      </w:r>
      <w:r w:rsidR="007D0B10">
        <w:t xml:space="preserve">, </w:t>
      </w:r>
      <w:r w:rsidRPr="00EA49B4">
        <w:t>et c</w:t>
      </w:r>
      <w:r w:rsidR="007D0B10">
        <w:t>’</w:t>
      </w:r>
      <w:r w:rsidRPr="00EA49B4">
        <w:t>est une faveur que peut espérer l</w:t>
      </w:r>
      <w:r w:rsidR="007D0B10">
        <w:t>’</w:t>
      </w:r>
      <w:r w:rsidRPr="00EA49B4">
        <w:t>homme dont la santé se prolonge jusqu</w:t>
      </w:r>
      <w:r w:rsidR="007D0B10">
        <w:t>’</w:t>
      </w:r>
      <w:r w:rsidRPr="00EA49B4">
        <w:t>au dernier moment de son existence</w:t>
      </w:r>
      <w:r w:rsidR="007D0B10">
        <w:t xml:space="preserve">. </w:t>
      </w:r>
      <w:r w:rsidRPr="00EA49B4">
        <w:t>Pourquoi m</w:t>
      </w:r>
      <w:r w:rsidR="007D0B10">
        <w:t>’</w:t>
      </w:r>
      <w:r w:rsidRPr="00EA49B4">
        <w:t>abandonner à d</w:t>
      </w:r>
      <w:r w:rsidR="007D0B10">
        <w:t>’</w:t>
      </w:r>
      <w:r w:rsidRPr="00EA49B4">
        <w:t>inutiles regrets</w:t>
      </w:r>
      <w:r w:rsidR="007D0B10">
        <w:t xml:space="preserve"> ? </w:t>
      </w:r>
      <w:r w:rsidRPr="00EA49B4">
        <w:t>Il n</w:t>
      </w:r>
      <w:r w:rsidR="007D0B10">
        <w:t>’</w:t>
      </w:r>
      <w:r w:rsidRPr="00EA49B4">
        <w:t>y avait pas au dedans de moi un sentiment de fierté</w:t>
      </w:r>
      <w:r w:rsidR="007D0B10">
        <w:t xml:space="preserve">, </w:t>
      </w:r>
      <w:r w:rsidRPr="00EA49B4">
        <w:t>ou plutôt d</w:t>
      </w:r>
      <w:r w:rsidR="007D0B10">
        <w:t>’</w:t>
      </w:r>
      <w:r w:rsidRPr="00EA49B4">
        <w:t>indépendance et de justice</w:t>
      </w:r>
      <w:r w:rsidR="007D0B10">
        <w:t xml:space="preserve">, </w:t>
      </w:r>
      <w:r w:rsidRPr="00EA49B4">
        <w:t>qui ne criât à mon persécuteur</w:t>
      </w:r>
      <w:r w:rsidR="007D0B10">
        <w:t> : « </w:t>
      </w:r>
      <w:r w:rsidRPr="00EA49B4">
        <w:t>Tu peux m</w:t>
      </w:r>
      <w:r w:rsidR="007D0B10">
        <w:t>’</w:t>
      </w:r>
      <w:r w:rsidRPr="00EA49B4">
        <w:t>ôter l</w:t>
      </w:r>
      <w:r w:rsidR="007D0B10">
        <w:t>’</w:t>
      </w:r>
      <w:r w:rsidRPr="00EA49B4">
        <w:t>existence</w:t>
      </w:r>
      <w:r w:rsidR="007D0B10">
        <w:t xml:space="preserve">, </w:t>
      </w:r>
      <w:r w:rsidRPr="00EA49B4">
        <w:t>mais tu ne saurais troubler la sérénité de mon âme</w:t>
      </w:r>
      <w:r w:rsidR="007D0B10">
        <w:t>. »</w:t>
      </w:r>
    </w:p>
    <w:p w14:paraId="5BF4AF51" w14:textId="77777777" w:rsidR="00CC13A3" w:rsidRPr="00EA49B4" w:rsidRDefault="00CC13A3" w:rsidP="007D0B10">
      <w:pPr>
        <w:pStyle w:val="Titre1"/>
      </w:pPr>
      <w:bookmarkStart w:id="28" w:name="_Toc194843917"/>
      <w:r w:rsidRPr="00EA49B4">
        <w:lastRenderedPageBreak/>
        <w:t>XXV</w:t>
      </w:r>
      <w:bookmarkEnd w:id="28"/>
    </w:p>
    <w:p w14:paraId="54F69BCE" w14:textId="3AC9AABD" w:rsidR="00CC13A3" w:rsidRPr="00EA49B4" w:rsidRDefault="00CC13A3" w:rsidP="00CC13A3">
      <w:r w:rsidRPr="00EA49B4">
        <w:t>Au milieu de ces réflexions</w:t>
      </w:r>
      <w:r w:rsidR="007D0B10">
        <w:t xml:space="preserve">, </w:t>
      </w:r>
      <w:r w:rsidRPr="00EA49B4">
        <w:t>une autre idée qui ne m</w:t>
      </w:r>
      <w:r w:rsidR="007D0B10">
        <w:t>’</w:t>
      </w:r>
      <w:r w:rsidRPr="00EA49B4">
        <w:t>avait pas encore frappé vint se présenter à mon esprit</w:t>
      </w:r>
      <w:r w:rsidR="007D0B10">
        <w:t>. « </w:t>
      </w:r>
      <w:r w:rsidRPr="00EA49B4">
        <w:t>Je triomphe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et avec raison</w:t>
      </w:r>
      <w:r w:rsidR="007D0B10">
        <w:t xml:space="preserve">, </w:t>
      </w:r>
      <w:r w:rsidRPr="00EA49B4">
        <w:t>de l</w:t>
      </w:r>
      <w:r w:rsidR="007D0B10">
        <w:t>’</w:t>
      </w:r>
      <w:r w:rsidRPr="00EA49B4">
        <w:t>impuissance de mon persécuteur</w:t>
      </w:r>
      <w:r w:rsidR="007D0B10">
        <w:t xml:space="preserve">. </w:t>
      </w:r>
      <w:r w:rsidRPr="00EA49B4">
        <w:t>Mais cette impuissance n</w:t>
      </w:r>
      <w:r w:rsidR="007D0B10">
        <w:t>’</w:t>
      </w:r>
      <w:r w:rsidRPr="00EA49B4">
        <w:t>est-elle pas encore plus grande que je ne l</w:t>
      </w:r>
      <w:r w:rsidR="007D0B10">
        <w:t>’</w:t>
      </w:r>
      <w:r w:rsidRPr="00EA49B4">
        <w:t>ai cru jusqu</w:t>
      </w:r>
      <w:r w:rsidR="007D0B10">
        <w:t>’</w:t>
      </w:r>
      <w:r w:rsidRPr="00EA49B4">
        <w:t>à présent</w:t>
      </w:r>
      <w:r w:rsidR="007D0B10">
        <w:t xml:space="preserve"> ? </w:t>
      </w:r>
      <w:r w:rsidRPr="00EA49B4">
        <w:t>Je dis qu</w:t>
      </w:r>
      <w:r w:rsidR="007D0B10">
        <w:t>’</w:t>
      </w:r>
      <w:r w:rsidRPr="00EA49B4">
        <w:t>il peut m</w:t>
      </w:r>
      <w:r w:rsidR="007D0B10">
        <w:t>’</w:t>
      </w:r>
      <w:r w:rsidRPr="00EA49B4">
        <w:t>ôter l</w:t>
      </w:r>
      <w:r w:rsidR="007D0B10">
        <w:t>’</w:t>
      </w:r>
      <w:r w:rsidRPr="00EA49B4">
        <w:t>existence</w:t>
      </w:r>
      <w:r w:rsidR="007D0B10">
        <w:t xml:space="preserve">, </w:t>
      </w:r>
      <w:r w:rsidRPr="00EA49B4">
        <w:t>mais non pas troubler la sérénité de mon âme</w:t>
      </w:r>
      <w:r w:rsidR="007D0B10">
        <w:t xml:space="preserve">. </w:t>
      </w:r>
      <w:r w:rsidRPr="00EA49B4">
        <w:t>Rien n</w:t>
      </w:r>
      <w:r w:rsidR="007D0B10">
        <w:t>’</w:t>
      </w:r>
      <w:r w:rsidRPr="00EA49B4">
        <w:t>est plus vrai</w:t>
      </w:r>
      <w:r w:rsidR="007D0B10">
        <w:t xml:space="preserve"> : </w:t>
      </w:r>
      <w:r w:rsidRPr="00EA49B4">
        <w:t>mon âme</w:t>
      </w:r>
      <w:r w:rsidR="007D0B10">
        <w:t xml:space="preserve">, </w:t>
      </w:r>
      <w:r w:rsidRPr="00EA49B4">
        <w:t>ma présence d</w:t>
      </w:r>
      <w:r w:rsidR="007D0B10">
        <w:t>’</w:t>
      </w:r>
      <w:r w:rsidRPr="00EA49B4">
        <w:t>esprit</w:t>
      </w:r>
      <w:r w:rsidR="007D0B10">
        <w:t xml:space="preserve">, </w:t>
      </w:r>
      <w:r w:rsidRPr="00EA49B4">
        <w:t>la fermeté de mon caractère sont hors de son atteinte</w:t>
      </w:r>
      <w:r w:rsidR="007D0B10">
        <w:t xml:space="preserve"> ; </w:t>
      </w:r>
      <w:r w:rsidRPr="00EA49B4">
        <w:t>mais ma vie n</w:t>
      </w:r>
      <w:r w:rsidR="007D0B10">
        <w:t>’</w:t>
      </w:r>
      <w:r w:rsidRPr="00EA49B4">
        <w:t>y serait-elle pas également si je le voulais</w:t>
      </w:r>
      <w:r w:rsidR="007D0B10">
        <w:t xml:space="preserve"> ? </w:t>
      </w:r>
      <w:r w:rsidRPr="00EA49B4">
        <w:t>Quels sont les obstacles matériels que l</w:t>
      </w:r>
      <w:r w:rsidR="007D0B10">
        <w:t>’</w:t>
      </w:r>
      <w:r w:rsidRPr="00EA49B4">
        <w:t>homme ne soit pas parvenu à vaincre</w:t>
      </w:r>
      <w:r w:rsidR="007D0B10">
        <w:t xml:space="preserve"> ? </w:t>
      </w:r>
      <w:r w:rsidRPr="00EA49B4">
        <w:t>Est-il une entreprise si difficile dont il ne soit venu à bout</w:t>
      </w:r>
      <w:r w:rsidR="007D0B10">
        <w:t xml:space="preserve"> ? </w:t>
      </w:r>
      <w:r w:rsidRPr="00EA49B4">
        <w:t>Et si d</w:t>
      </w:r>
      <w:r w:rsidR="007D0B10">
        <w:t>’</w:t>
      </w:r>
      <w:r w:rsidRPr="00EA49B4">
        <w:t>autres l</w:t>
      </w:r>
      <w:r w:rsidR="007D0B10">
        <w:t>’</w:t>
      </w:r>
      <w:r w:rsidRPr="00EA49B4">
        <w:t>ont fait</w:t>
      </w:r>
      <w:r w:rsidR="007D0B10">
        <w:t xml:space="preserve">, </w:t>
      </w:r>
      <w:r w:rsidRPr="00EA49B4">
        <w:t>pourquoi ne le ferais-je pas</w:t>
      </w:r>
      <w:r w:rsidR="007D0B10">
        <w:t xml:space="preserve"> ? </w:t>
      </w:r>
      <w:r w:rsidRPr="00EA49B4">
        <w:t>Étaient-ils excités par des motifs plus puissants que les miens</w:t>
      </w:r>
      <w:r w:rsidR="007D0B10">
        <w:t xml:space="preserve"> ? </w:t>
      </w:r>
      <w:r w:rsidRPr="00EA49B4">
        <w:t>L</w:t>
      </w:r>
      <w:r w:rsidR="007D0B10">
        <w:t>’</w:t>
      </w:r>
      <w:r w:rsidRPr="00EA49B4">
        <w:t>existence leur était-elle plus précieuse</w:t>
      </w:r>
      <w:r w:rsidR="007D0B10">
        <w:t xml:space="preserve">, </w:t>
      </w:r>
      <w:r w:rsidRPr="00EA49B4">
        <w:t>ou avaient-ils en eux plus de moyens pour l</w:t>
      </w:r>
      <w:r w:rsidR="007D0B10">
        <w:t>’</w:t>
      </w:r>
      <w:r w:rsidRPr="00EA49B4">
        <w:t>animer et l</w:t>
      </w:r>
      <w:r w:rsidR="007D0B10">
        <w:t>’</w:t>
      </w:r>
      <w:r w:rsidRPr="00EA49B4">
        <w:t>embellir</w:t>
      </w:r>
      <w:r w:rsidR="007D0B10">
        <w:t xml:space="preserve"> ? </w:t>
      </w:r>
      <w:r w:rsidRPr="00EA49B4">
        <w:t>Certainement je l</w:t>
      </w:r>
      <w:r w:rsidR="007D0B10">
        <w:t>’</w:t>
      </w:r>
      <w:r w:rsidRPr="00EA49B4">
        <w:t>emporte</w:t>
      </w:r>
      <w:r w:rsidR="007D0B10">
        <w:t xml:space="preserve">, </w:t>
      </w:r>
      <w:r w:rsidRPr="00EA49B4">
        <w:t>à cet égard</w:t>
      </w:r>
      <w:r w:rsidR="007D0B10">
        <w:t xml:space="preserve">, </w:t>
      </w:r>
      <w:r w:rsidRPr="00EA49B4">
        <w:t>sur la plupart de ceux qui ont déployé le plus de persévérance et d</w:t>
      </w:r>
      <w:r w:rsidR="007D0B10">
        <w:t>’</w:t>
      </w:r>
      <w:r w:rsidRPr="00EA49B4">
        <w:t>intrépidité</w:t>
      </w:r>
      <w:r w:rsidR="007D0B10">
        <w:t xml:space="preserve">. </w:t>
      </w:r>
      <w:r w:rsidRPr="00EA49B4">
        <w:t>Pourquoi serais-je moins entreprenant</w:t>
      </w:r>
      <w:r w:rsidR="007D0B10">
        <w:t xml:space="preserve"> ? </w:t>
      </w:r>
      <w:r w:rsidRPr="00EA49B4">
        <w:t>Un esprit hardi et contemplatif sait donner au diamant et à l</w:t>
      </w:r>
      <w:r w:rsidR="007D0B10">
        <w:t>’</w:t>
      </w:r>
      <w:r w:rsidRPr="00EA49B4">
        <w:t>acier la ductilité de l</w:t>
      </w:r>
      <w:r w:rsidR="007D0B10">
        <w:t>’</w:t>
      </w:r>
      <w:r w:rsidRPr="00EA49B4">
        <w:t>eau</w:t>
      </w:r>
      <w:r w:rsidR="007D0B10">
        <w:t xml:space="preserve">. </w:t>
      </w:r>
      <w:r w:rsidRPr="00EA49B4">
        <w:t>La puissance de l</w:t>
      </w:r>
      <w:r w:rsidR="007D0B10">
        <w:t>’</w:t>
      </w:r>
      <w:r w:rsidRPr="00EA49B4">
        <w:t>esprit humain ne connaît pas de bornes et se rit de la vigilance des tyrans</w:t>
      </w:r>
      <w:r w:rsidR="007D0B10">
        <w:t>. »</w:t>
      </w:r>
    </w:p>
    <w:p w14:paraId="13C3FE76" w14:textId="7040226B" w:rsidR="00CC13A3" w:rsidRPr="00EA49B4" w:rsidRDefault="00CC13A3" w:rsidP="00CC13A3">
      <w:r w:rsidRPr="00EA49B4">
        <w:t>Je repassais cent fois ces idées dans ma tête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quelques instants de contemplation</w:t>
      </w:r>
      <w:r w:rsidR="007D0B10">
        <w:t xml:space="preserve">, </w:t>
      </w:r>
      <w:r w:rsidRPr="00EA49B4">
        <w:t>exalté par l</w:t>
      </w:r>
      <w:r w:rsidR="007D0B10">
        <w:t>’</w:t>
      </w:r>
      <w:r w:rsidRPr="00EA49B4">
        <w:t>enthousiasme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écriais</w:t>
      </w:r>
      <w:r w:rsidR="007D0B10">
        <w:t> : « </w:t>
      </w:r>
      <w:r w:rsidRPr="00EA49B4">
        <w:t>Non</w:t>
      </w:r>
      <w:r w:rsidR="007D0B10">
        <w:t xml:space="preserve">, </w:t>
      </w:r>
      <w:r w:rsidRPr="00EA49B4">
        <w:t>je ne mourrai pas</w:t>
      </w:r>
      <w:r w:rsidR="007D0B10">
        <w:t> ! »</w:t>
      </w:r>
    </w:p>
    <w:p w14:paraId="72D69D90" w14:textId="77777777" w:rsidR="007D0B10" w:rsidRDefault="00CC13A3" w:rsidP="00CC13A3">
      <w:r w:rsidRPr="00EA49B4">
        <w:t>Dans ma première jeunesse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lu toutes sortes de livres</w:t>
      </w:r>
      <w:r w:rsidR="007D0B10">
        <w:t xml:space="preserve">. </w:t>
      </w:r>
      <w:r w:rsidRPr="00EA49B4">
        <w:t>Il m</w:t>
      </w:r>
      <w:r w:rsidR="007D0B10">
        <w:t>’</w:t>
      </w:r>
      <w:r w:rsidRPr="00EA49B4">
        <w:t>était tombé entre les mains des histoires de ces hommes pour qui les serrures</w:t>
      </w:r>
      <w:r w:rsidR="007D0B10">
        <w:t xml:space="preserve">, </w:t>
      </w:r>
      <w:r w:rsidRPr="00EA49B4">
        <w:t>les verrous n</w:t>
      </w:r>
      <w:r w:rsidR="007D0B10">
        <w:t>’</w:t>
      </w:r>
      <w:r w:rsidRPr="00EA49B4">
        <w:t>étaient qu</w:t>
      </w:r>
      <w:r w:rsidR="007D0B10">
        <w:t>’</w:t>
      </w:r>
      <w:r w:rsidRPr="00EA49B4">
        <w:t>un jeu</w:t>
      </w:r>
      <w:r w:rsidR="007D0B10">
        <w:t xml:space="preserve">, </w:t>
      </w:r>
      <w:r w:rsidRPr="00EA49B4">
        <w:t>et qui</w:t>
      </w:r>
      <w:r w:rsidR="007D0B10">
        <w:t xml:space="preserve">, </w:t>
      </w:r>
      <w:r w:rsidRPr="00EA49B4">
        <w:t>pour faire montre de leur habileté</w:t>
      </w:r>
      <w:r w:rsidR="007D0B10">
        <w:t xml:space="preserve">, </w:t>
      </w:r>
      <w:r w:rsidRPr="00EA49B4">
        <w:t>avaient fait l</w:t>
      </w:r>
      <w:r w:rsidR="007D0B10">
        <w:t>’</w:t>
      </w:r>
      <w:r w:rsidRPr="00EA49B4">
        <w:t>expérience d</w:t>
      </w:r>
      <w:r w:rsidR="007D0B10">
        <w:t>’</w:t>
      </w:r>
      <w:r w:rsidRPr="00EA49B4">
        <w:t xml:space="preserve">entrer dans la maison la plus fortement barricadée </w:t>
      </w:r>
      <w:r w:rsidRPr="00EA49B4">
        <w:lastRenderedPageBreak/>
        <w:t>avec aussi peu de bruit et presque aussi peu de peine que d</w:t>
      </w:r>
      <w:r w:rsidR="007D0B10">
        <w:t>’</w:t>
      </w:r>
      <w:r w:rsidRPr="00EA49B4">
        <w:t>autres auraient levé un loquet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 rien qui intéresse autant un jeune homme que le merveilleux</w:t>
      </w:r>
      <w:r w:rsidR="007D0B10">
        <w:t xml:space="preserve"> ; </w:t>
      </w:r>
      <w:r w:rsidRPr="00EA49B4">
        <w:t>il n</w:t>
      </w:r>
      <w:r w:rsidR="007D0B10">
        <w:t>’</w:t>
      </w:r>
      <w:r w:rsidRPr="00EA49B4">
        <w:t>y a rien qu</w:t>
      </w:r>
      <w:r w:rsidR="007D0B10">
        <w:t>’</w:t>
      </w:r>
      <w:r w:rsidRPr="00EA49B4">
        <w:t>il ambitionne plus vivement que le pouvoir d</w:t>
      </w:r>
      <w:r w:rsidR="007D0B10">
        <w:t>’</w:t>
      </w:r>
      <w:r w:rsidRPr="00EA49B4">
        <w:t>étonner les spectateurs par des tours prodigieux de force ou d</w:t>
      </w:r>
      <w:r w:rsidR="007D0B10">
        <w:t>’</w:t>
      </w:r>
      <w:r w:rsidRPr="00EA49B4">
        <w:t>adresse</w:t>
      </w:r>
      <w:r w:rsidR="007D0B10">
        <w:t xml:space="preserve">. </w:t>
      </w:r>
      <w:r w:rsidRPr="00EA49B4">
        <w:t>Sans suivre d</w:t>
      </w:r>
      <w:r w:rsidR="007D0B10">
        <w:t>’</w:t>
      </w:r>
      <w:r w:rsidRPr="00EA49B4">
        <w:t>autre guide que le cours de mes réflexions</w:t>
      </w:r>
      <w:r w:rsidR="007D0B10">
        <w:t xml:space="preserve">, </w:t>
      </w:r>
      <w:r w:rsidRPr="00EA49B4">
        <w:t>je concevais dès lors que l</w:t>
      </w:r>
      <w:r w:rsidR="007D0B10">
        <w:t>’</w:t>
      </w:r>
      <w:r w:rsidRPr="00EA49B4">
        <w:t>âme était essentiellement libre</w:t>
      </w:r>
      <w:r w:rsidR="007D0B10">
        <w:t xml:space="preserve">, </w:t>
      </w:r>
      <w:r w:rsidRPr="00EA49B4">
        <w:t>capable de céder à la raison</w:t>
      </w:r>
      <w:r w:rsidR="007D0B10">
        <w:t xml:space="preserve">, </w:t>
      </w:r>
      <w:r w:rsidRPr="00EA49B4">
        <w:t>mais destinée par la nature à ne jamais être soumise par la force</w:t>
      </w:r>
      <w:r w:rsidR="007D0B10">
        <w:t xml:space="preserve">. </w:t>
      </w:r>
      <w:r w:rsidRPr="00EA49B4">
        <w:t>Comment pourrait-il être au pouvoir d</w:t>
      </w:r>
      <w:r w:rsidR="007D0B10">
        <w:t>’</w:t>
      </w:r>
      <w:r w:rsidRPr="00EA49B4">
        <w:t>un homme de me retenir par contrainte</w:t>
      </w:r>
      <w:r w:rsidR="007D0B10">
        <w:t xml:space="preserve"> ? </w:t>
      </w:r>
      <w:r w:rsidRPr="00EA49B4">
        <w:t>Pourquoi</w:t>
      </w:r>
      <w:r w:rsidR="007D0B10">
        <w:t xml:space="preserve">, </w:t>
      </w:r>
      <w:r w:rsidRPr="00EA49B4">
        <w:t>si ma volonté était de me soustraire à sa violence</w:t>
      </w:r>
      <w:r w:rsidR="007D0B10">
        <w:t xml:space="preserve">, </w:t>
      </w:r>
      <w:r w:rsidRPr="00EA49B4">
        <w:t>ne serais-je pas en état d</w:t>
      </w:r>
      <w:r w:rsidR="007D0B10">
        <w:t>’</w:t>
      </w:r>
      <w:r w:rsidRPr="00EA49B4">
        <w:t>éluder les recherches les plus actives</w:t>
      </w:r>
      <w:r w:rsidR="007D0B10">
        <w:t xml:space="preserve"> ? </w:t>
      </w:r>
      <w:r w:rsidRPr="00EA49B4">
        <w:t>Ces membres et ce corps sont</w:t>
      </w:r>
      <w:r w:rsidR="007D0B10">
        <w:t xml:space="preserve">, </w:t>
      </w:r>
      <w:r w:rsidRPr="00EA49B4">
        <w:t>à la vérité</w:t>
      </w:r>
      <w:r w:rsidR="007D0B10">
        <w:t xml:space="preserve">, </w:t>
      </w:r>
      <w:r w:rsidRPr="00EA49B4">
        <w:t>pour la partie pensante</w:t>
      </w:r>
      <w:r w:rsidR="007D0B10">
        <w:t xml:space="preserve">, </w:t>
      </w:r>
      <w:r w:rsidRPr="00EA49B4">
        <w:t>une masse lourde et importune qu</w:t>
      </w:r>
      <w:r w:rsidR="007D0B10">
        <w:t>’</w:t>
      </w:r>
      <w:r w:rsidRPr="00EA49B4">
        <w:t>elle est condamnée à traîner avec soi</w:t>
      </w:r>
      <w:r w:rsidR="007D0B10">
        <w:t xml:space="preserve"> ; </w:t>
      </w:r>
      <w:r w:rsidRPr="00EA49B4">
        <w:t>mais pourquoi la partie pensante ne viendrait-elle pas à bout d</w:t>
      </w:r>
      <w:r w:rsidR="007D0B10">
        <w:t>’</w:t>
      </w:r>
      <w:r w:rsidRPr="00EA49B4">
        <w:t>alléger cette charge de manière à ne la plus sentir</w:t>
      </w:r>
      <w:r w:rsidR="007D0B10">
        <w:t xml:space="preserve"> ? </w:t>
      </w:r>
      <w:r w:rsidRPr="00EA49B4">
        <w:t>Ces réflexions des premiers temps de ma jeunesse n</w:t>
      </w:r>
      <w:r w:rsidR="007D0B10">
        <w:t>’</w:t>
      </w:r>
      <w:r w:rsidRPr="00EA49B4">
        <w:t>étaient nullement étrangères à l</w:t>
      </w:r>
      <w:r w:rsidR="007D0B10">
        <w:t>’</w:t>
      </w:r>
      <w:r w:rsidRPr="00EA49B4">
        <w:t>objet de mes recherches actuelles</w:t>
      </w:r>
      <w:r w:rsidR="007D0B10">
        <w:t>.</w:t>
      </w:r>
    </w:p>
    <w:p w14:paraId="556F2104" w14:textId="77777777" w:rsidR="007D0B10" w:rsidRDefault="00CC13A3" w:rsidP="00CC13A3">
      <w:r w:rsidRPr="00EA49B4">
        <w:t>Dans la maison de mon père</w:t>
      </w:r>
      <w:r w:rsidR="007D0B10">
        <w:t xml:space="preserve">, </w:t>
      </w:r>
      <w:r w:rsidRPr="00EA49B4">
        <w:t>notre plus proche voisin était un charpentier</w:t>
      </w:r>
      <w:r w:rsidR="007D0B10">
        <w:t xml:space="preserve">. </w:t>
      </w:r>
      <w:r w:rsidRPr="00EA49B4">
        <w:t>Tout plein du genre de lecture dont j</w:t>
      </w:r>
      <w:r w:rsidR="007D0B10">
        <w:t>’</w:t>
      </w:r>
      <w:r w:rsidRPr="00EA49B4">
        <w:t>ai parlé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extrêmement curieux d</w:t>
      </w:r>
      <w:r w:rsidR="007D0B10">
        <w:t>’</w:t>
      </w:r>
      <w:r w:rsidRPr="00EA49B4">
        <w:t>examiner ses outils</w:t>
      </w:r>
      <w:r w:rsidR="007D0B10">
        <w:t xml:space="preserve">, </w:t>
      </w:r>
      <w:r w:rsidRPr="00EA49B4">
        <w:t>leurs effets et leur usage</w:t>
      </w:r>
      <w:r w:rsidR="007D0B10">
        <w:t xml:space="preserve">. </w:t>
      </w:r>
      <w:r w:rsidRPr="00EA49B4">
        <w:t>Ce charpentier était doué d</w:t>
      </w:r>
      <w:r w:rsidR="007D0B10">
        <w:t>’</w:t>
      </w:r>
      <w:r w:rsidRPr="00EA49B4">
        <w:t>une rare intelligence</w:t>
      </w:r>
      <w:r w:rsidR="007D0B10">
        <w:t xml:space="preserve">, </w:t>
      </w:r>
      <w:r w:rsidRPr="00EA49B4">
        <w:t>et ses facultés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ayant eu guère à s</w:t>
      </w:r>
      <w:r w:rsidR="007D0B10">
        <w:t>’</w:t>
      </w:r>
      <w:r w:rsidRPr="00EA49B4">
        <w:t>exercer que dans sa profession</w:t>
      </w:r>
      <w:r w:rsidR="007D0B10">
        <w:t xml:space="preserve">, </w:t>
      </w:r>
      <w:r w:rsidRPr="00EA49B4">
        <w:t>il était devenu fertile en inventions et raisonnait sur son métier d</w:t>
      </w:r>
      <w:r w:rsidR="007D0B10">
        <w:t>’</w:t>
      </w:r>
      <w:r w:rsidRPr="00EA49B4">
        <w:t>une manière fort ingénieuse</w:t>
      </w:r>
      <w:r w:rsidR="007D0B10">
        <w:t xml:space="preserve">. </w:t>
      </w:r>
      <w:r w:rsidRPr="00EA49B4">
        <w:t>Sa conversation m</w:t>
      </w:r>
      <w:r w:rsidR="007D0B10">
        <w:t>’</w:t>
      </w:r>
      <w:r w:rsidRPr="00EA49B4">
        <w:t>intéressait donc vivement</w:t>
      </w:r>
      <w:r w:rsidR="007D0B10">
        <w:t xml:space="preserve">, </w:t>
      </w:r>
      <w:r w:rsidRPr="00EA49B4">
        <w:t>et mon esprit éclairé par les lumières du sien perfectionnait même quelquefois les idées de mon maître</w:t>
      </w:r>
      <w:r w:rsidR="007D0B10">
        <w:t xml:space="preserve">. </w:t>
      </w:r>
      <w:r w:rsidRPr="00EA49B4">
        <w:t>Je me mis d</w:t>
      </w:r>
      <w:r w:rsidR="007D0B10">
        <w:t>’</w:t>
      </w:r>
      <w:r w:rsidRPr="00EA49B4">
        <w:t>abord à travailler avec lui pour mon amusement</w:t>
      </w:r>
      <w:r w:rsidR="007D0B10">
        <w:t xml:space="preserve">, </w:t>
      </w:r>
      <w:r w:rsidRPr="00EA49B4">
        <w:t>et ensuite pendant quelque temps comme son compagnon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d</w:t>
      </w:r>
      <w:r w:rsidR="007D0B10">
        <w:t>’</w:t>
      </w:r>
      <w:r w:rsidRPr="00EA49B4">
        <w:t>une constitution vigoureuse</w:t>
      </w:r>
      <w:r w:rsidR="007D0B10">
        <w:t xml:space="preserve">, </w:t>
      </w:r>
      <w:r w:rsidRPr="00EA49B4">
        <w:t>et par l</w:t>
      </w:r>
      <w:r w:rsidR="007D0B10">
        <w:t>’</w:t>
      </w:r>
      <w:r w:rsidRPr="00EA49B4">
        <w:t>habitude du travail j</w:t>
      </w:r>
      <w:r w:rsidR="007D0B10">
        <w:t>’</w:t>
      </w:r>
      <w:r w:rsidRPr="00EA49B4">
        <w:t>ajoutai à l</w:t>
      </w:r>
      <w:r w:rsidR="007D0B10">
        <w:t>’</w:t>
      </w:r>
      <w:r w:rsidRPr="00EA49B4">
        <w:t xml:space="preserve">avantage abstrait de ma force </w:t>
      </w:r>
      <w:r w:rsidRPr="00EA49B4">
        <w:lastRenderedPageBreak/>
        <w:t>celui de savoir l</w:t>
      </w:r>
      <w:r w:rsidR="007D0B10">
        <w:t>’</w:t>
      </w:r>
      <w:r w:rsidRPr="00EA49B4">
        <w:t>appliquer</w:t>
      </w:r>
      <w:r w:rsidR="007D0B10">
        <w:t xml:space="preserve">, </w:t>
      </w:r>
      <w:r w:rsidRPr="00EA49B4">
        <w:t>quand je voulais</w:t>
      </w:r>
      <w:r w:rsidR="007D0B10">
        <w:t xml:space="preserve">, </w:t>
      </w:r>
      <w:r w:rsidRPr="00EA49B4">
        <w:t>de manière à n</w:t>
      </w:r>
      <w:r w:rsidR="007D0B10">
        <w:t>’</w:t>
      </w:r>
      <w:r w:rsidRPr="00EA49B4">
        <w:t>en pas perdre la moindre partie</w:t>
      </w:r>
      <w:r w:rsidR="007D0B10">
        <w:t>.</w:t>
      </w:r>
    </w:p>
    <w:p w14:paraId="2E00CF88" w14:textId="77777777" w:rsidR="007D0B10" w:rsidRDefault="00CC13A3" w:rsidP="00CC13A3">
      <w:r w:rsidRPr="00EA49B4">
        <w:t>C</w:t>
      </w:r>
      <w:r w:rsidR="007D0B10">
        <w:t>’</w:t>
      </w:r>
      <w:r w:rsidRPr="00EA49B4">
        <w:t>est une chose étrange</w:t>
      </w:r>
      <w:r w:rsidR="007D0B10">
        <w:t xml:space="preserve">, </w:t>
      </w:r>
      <w:r w:rsidRPr="00EA49B4">
        <w:t>quoique assez ordinaire</w:t>
      </w:r>
      <w:r w:rsidR="007D0B10">
        <w:t xml:space="preserve">, </w:t>
      </w:r>
      <w:r w:rsidRPr="00EA49B4">
        <w:t>que les ressources même qui nous seraient le plus utiles dans une situation critique</w:t>
      </w:r>
      <w:r w:rsidR="007D0B10">
        <w:t xml:space="preserve">, </w:t>
      </w:r>
      <w:r w:rsidRPr="00EA49B4">
        <w:t>quelque familières qu</w:t>
      </w:r>
      <w:r w:rsidR="007D0B10">
        <w:t>’</w:t>
      </w:r>
      <w:r w:rsidRPr="00EA49B4">
        <w:t>elles nous soient</w:t>
      </w:r>
      <w:r w:rsidR="007D0B10">
        <w:t xml:space="preserve">, </w:t>
      </w:r>
      <w:r w:rsidRPr="00EA49B4">
        <w:t>ne viennent pas s</w:t>
      </w:r>
      <w:r w:rsidR="007D0B10">
        <w:t>’</w:t>
      </w:r>
      <w:r w:rsidRPr="00EA49B4">
        <w:t>offrir à notre esprit quand il s</w:t>
      </w:r>
      <w:r w:rsidR="007D0B10">
        <w:t>’</w:t>
      </w:r>
      <w:r w:rsidRPr="00EA49B4">
        <w:t>agirait de les mettre en œuvre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depuis ma détention</w:t>
      </w:r>
      <w:r w:rsidR="007D0B10">
        <w:t xml:space="preserve">, </w:t>
      </w:r>
      <w:r w:rsidRPr="00EA49B4">
        <w:t>mon esprit avait déjà parcouru deux cercles d</w:t>
      </w:r>
      <w:r w:rsidR="007D0B10">
        <w:t>’</w:t>
      </w:r>
      <w:r w:rsidRPr="00EA49B4">
        <w:t>idées extrêmement différents avant que ce moyen de délivrance se fût présenté à lui</w:t>
      </w:r>
      <w:r w:rsidR="007D0B10">
        <w:t xml:space="preserve">. </w:t>
      </w:r>
      <w:r w:rsidRPr="00EA49B4">
        <w:t>Dans le premier</w:t>
      </w:r>
      <w:r w:rsidR="007D0B10">
        <w:t xml:space="preserve">, </w:t>
      </w:r>
      <w:r w:rsidRPr="00EA49B4">
        <w:t>mes facultés avaient avaient été accablées</w:t>
      </w:r>
      <w:r w:rsidR="007D0B10">
        <w:t xml:space="preserve"> ; </w:t>
      </w:r>
      <w:r w:rsidRPr="00EA49B4">
        <w:t>dans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elles avaient été exaltées au dernier point</w:t>
      </w:r>
      <w:r w:rsidR="007D0B10">
        <w:t xml:space="preserve"> ; </w:t>
      </w:r>
      <w:r w:rsidRPr="00EA49B4">
        <w:t>mais dans l</w:t>
      </w:r>
      <w:r w:rsidR="007D0B10">
        <w:t>’</w:t>
      </w:r>
      <w:r w:rsidRPr="00EA49B4">
        <w:t>une et l</w:t>
      </w:r>
      <w:r w:rsidR="007D0B10">
        <w:t>’</w:t>
      </w:r>
      <w:r w:rsidRPr="00EA49B4">
        <w:t>autre de ces situations je regardais comme irrévocable la nécessité de me soumettre passivement au bon plaisir de mes persécuteurs</w:t>
      </w:r>
      <w:r w:rsidR="007D0B10">
        <w:t>.</w:t>
      </w:r>
    </w:p>
    <w:p w14:paraId="08CE4D33" w14:textId="77777777" w:rsidR="007D0B10" w:rsidRDefault="00CC13A3" w:rsidP="00CC13A3">
      <w:r w:rsidRPr="00EA49B4">
        <w:t>Pendant le temps que j</w:t>
      </w:r>
      <w:r w:rsidR="007D0B10">
        <w:t>’</w:t>
      </w:r>
      <w:r w:rsidRPr="00EA49B4">
        <w:t>avais passé dans cet état d</w:t>
      </w:r>
      <w:r w:rsidR="007D0B10">
        <w:t>’</w:t>
      </w:r>
      <w:r w:rsidRPr="00EA49B4">
        <w:t>indécision</w:t>
      </w:r>
      <w:r w:rsidR="007D0B10">
        <w:t xml:space="preserve">, </w:t>
      </w:r>
      <w:r w:rsidRPr="00EA49B4">
        <w:t>et après un peu plus d</w:t>
      </w:r>
      <w:r w:rsidR="007D0B10">
        <w:t>’</w:t>
      </w:r>
      <w:r w:rsidRPr="00EA49B4">
        <w:t>un mois de captivité</w:t>
      </w:r>
      <w:r w:rsidR="007D0B10">
        <w:t xml:space="preserve">, </w:t>
      </w:r>
      <w:r w:rsidRPr="00EA49B4">
        <w:t>arrivèrent les assises</w:t>
      </w:r>
      <w:r w:rsidR="007D0B10">
        <w:t xml:space="preserve">, </w:t>
      </w:r>
      <w:r w:rsidRPr="00EA49B4">
        <w:t>qui se tenaient deux fois l</w:t>
      </w:r>
      <w:r w:rsidR="007D0B10">
        <w:t>’</w:t>
      </w:r>
      <w:r w:rsidRPr="00EA49B4">
        <w:t>année dans la ville où j</w:t>
      </w:r>
      <w:r w:rsidR="007D0B10">
        <w:t>’</w:t>
      </w:r>
      <w:r w:rsidRPr="00EA49B4">
        <w:t>étais prisonnier</w:t>
      </w:r>
      <w:r w:rsidR="007D0B10">
        <w:t xml:space="preserve">. </w:t>
      </w:r>
      <w:r w:rsidRPr="00EA49B4">
        <w:t>Cette fois</w:t>
      </w:r>
      <w:r w:rsidR="007D0B10">
        <w:t xml:space="preserve">, </w:t>
      </w:r>
      <w:r w:rsidRPr="00EA49B4">
        <w:t>mon affaire ne leur fut point présentée</w:t>
      </w:r>
      <w:r w:rsidR="007D0B10">
        <w:t xml:space="preserve">, </w:t>
      </w:r>
      <w:r w:rsidRPr="00EA49B4">
        <w:t>et se trouva dès lors remise à six mois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aurais eu</w:t>
      </w:r>
      <w:r w:rsidR="007D0B10">
        <w:t xml:space="preserve">, </w:t>
      </w:r>
      <w:r w:rsidRPr="00EA49B4">
        <w:t>pour espérer d</w:t>
      </w:r>
      <w:r w:rsidR="007D0B10">
        <w:t>’</w:t>
      </w:r>
      <w:r w:rsidRPr="00EA49B4">
        <w:t>être acquitté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aussi fortes raisons que j</w:t>
      </w:r>
      <w:r w:rsidR="007D0B10">
        <w:t>’</w:t>
      </w:r>
      <w:r w:rsidRPr="00EA49B4">
        <w:t>en avais pour attendre une condamnation</w:t>
      </w:r>
      <w:r w:rsidR="007D0B10">
        <w:t xml:space="preserve">, </w:t>
      </w:r>
      <w:r w:rsidRPr="00EA49B4">
        <w:t>que la chose eût toujours été la même</w:t>
      </w:r>
      <w:r w:rsidR="007D0B10">
        <w:t xml:space="preserve">. </w:t>
      </w:r>
      <w:r w:rsidRPr="00EA49B4">
        <w:t>Quand j</w:t>
      </w:r>
      <w:r w:rsidR="007D0B10">
        <w:t>’</w:t>
      </w:r>
      <w:r w:rsidRPr="00EA49B4">
        <w:t>aurais été détenu pour la cause la plus frivole pour laquelle jamais juge de paix ait décrété un mendiant vagabond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en aurait pas moins fallu que j</w:t>
      </w:r>
      <w:r w:rsidR="007D0B10">
        <w:t>’</w:t>
      </w:r>
      <w:r w:rsidRPr="00EA49B4">
        <w:t>attendisse environ cent soixante-dix jours avant que mon innocence fût légalement reconnue</w:t>
      </w:r>
      <w:r w:rsidR="007D0B10">
        <w:t xml:space="preserve">, </w:t>
      </w:r>
      <w:r w:rsidRPr="00EA49B4">
        <w:t>tant il y a encore d</w:t>
      </w:r>
      <w:r w:rsidR="007D0B10">
        <w:t>’</w:t>
      </w:r>
      <w:r w:rsidRPr="00EA49B4">
        <w:t>imperfection dans les lois de ce pays si vanté</w:t>
      </w:r>
      <w:r w:rsidR="007D0B10">
        <w:t xml:space="preserve">, </w:t>
      </w:r>
      <w:r w:rsidRPr="00EA49B4">
        <w:t>où les législateurs restent assemblés de quatre à six mois par année</w:t>
      </w:r>
      <w:r w:rsidR="007D0B10">
        <w:t xml:space="preserve"> ! </w:t>
      </w:r>
      <w:r w:rsidRPr="00EA49B4">
        <w:t>Je n</w:t>
      </w:r>
      <w:r w:rsidR="007D0B10">
        <w:t>’</w:t>
      </w:r>
      <w:r w:rsidRPr="00EA49B4">
        <w:t>ai jamais pu savoir au juste si ce délai fut l</w:t>
      </w:r>
      <w:r w:rsidR="007D0B10">
        <w:t>’</w:t>
      </w:r>
      <w:r w:rsidRPr="00EA49B4">
        <w:t>effet de quelque démarche faite par mon persécuteur</w:t>
      </w:r>
      <w:r w:rsidR="007D0B10">
        <w:t xml:space="preserve">, </w:t>
      </w:r>
      <w:r w:rsidRPr="00EA49B4">
        <w:t>ou s</w:t>
      </w:r>
      <w:r w:rsidR="007D0B10">
        <w:t>’</w:t>
      </w:r>
      <w:r w:rsidRPr="00EA49B4">
        <w:t>il fut tout naturellement une suite des formes de l</w:t>
      </w:r>
      <w:r w:rsidR="007D0B10">
        <w:t>’</w:t>
      </w:r>
      <w:r w:rsidRPr="00EA49B4">
        <w:t>administration de la justice</w:t>
      </w:r>
      <w:r w:rsidR="007D0B10">
        <w:t xml:space="preserve">, </w:t>
      </w:r>
      <w:r w:rsidRPr="00EA49B4">
        <w:t>trop graves</w:t>
      </w:r>
      <w:r w:rsidR="007D0B10">
        <w:t xml:space="preserve">, </w:t>
      </w:r>
      <w:r w:rsidRPr="00EA49B4">
        <w:t xml:space="preserve">trop </w:t>
      </w:r>
      <w:r w:rsidRPr="00EA49B4">
        <w:lastRenderedPageBreak/>
        <w:t>solennelles pour se plier aux droits ou aux besoins d</w:t>
      </w:r>
      <w:r w:rsidR="007D0B10">
        <w:t>’</w:t>
      </w:r>
      <w:r w:rsidRPr="00EA49B4">
        <w:t>un obscur individu</w:t>
      </w:r>
      <w:r w:rsidR="007D0B10">
        <w:t>.</w:t>
      </w:r>
    </w:p>
    <w:p w14:paraId="20AAF82D" w14:textId="77777777" w:rsidR="007D0B10" w:rsidRDefault="00CC13A3" w:rsidP="00CC13A3">
      <w:r w:rsidRPr="00EA49B4">
        <w:t>Mais ce ne fut pas là le seul événement survenu pendant ma détention</w:t>
      </w:r>
      <w:r w:rsidR="007D0B10">
        <w:t xml:space="preserve">, </w:t>
      </w:r>
      <w:r w:rsidRPr="00EA49B4">
        <w:t>dont je ne pourrais pas donner de solution satisfaisante</w:t>
      </w:r>
      <w:r w:rsidR="007D0B10">
        <w:t xml:space="preserve">. </w:t>
      </w:r>
      <w:r w:rsidRPr="00EA49B4">
        <w:t>À peu près à la même époque</w:t>
      </w:r>
      <w:r w:rsidR="007D0B10">
        <w:t xml:space="preserve">, </w:t>
      </w:r>
      <w:r w:rsidRPr="00EA49B4">
        <w:t>le geôlier commença à changer de conduite à mon égard</w:t>
      </w:r>
      <w:r w:rsidR="007D0B10">
        <w:t xml:space="preserve">. </w:t>
      </w:r>
      <w:r w:rsidRPr="00EA49B4">
        <w:t>Un matin</w:t>
      </w:r>
      <w:r w:rsidR="007D0B10">
        <w:t xml:space="preserve">, </w:t>
      </w:r>
      <w:r w:rsidRPr="00EA49B4">
        <w:t>il me fit venir dans la partie du bâtiment destinée à son usage</w:t>
      </w:r>
      <w:r w:rsidR="007D0B10">
        <w:t xml:space="preserve"> ; </w:t>
      </w:r>
      <w:r w:rsidRPr="00EA49B4">
        <w:t>là</w:t>
      </w:r>
      <w:r w:rsidR="007D0B10">
        <w:t xml:space="preserve">, </w:t>
      </w:r>
      <w:r w:rsidRPr="00EA49B4">
        <w:t>après avoir un peu cherché ses paroles</w:t>
      </w:r>
      <w:r w:rsidR="007D0B10">
        <w:t xml:space="preserve">, </w:t>
      </w:r>
      <w:r w:rsidRPr="00EA49B4">
        <w:t>il me dit qu</w:t>
      </w:r>
      <w:r w:rsidR="007D0B10">
        <w:t>’</w:t>
      </w:r>
      <w:r w:rsidRPr="00EA49B4">
        <w:t>il était fâché de ce que je n</w:t>
      </w:r>
      <w:r w:rsidR="007D0B10">
        <w:t>’</w:t>
      </w:r>
      <w:r w:rsidRPr="00EA49B4">
        <w:t>avais pas été placé plus commodément</w:t>
      </w:r>
      <w:r w:rsidR="007D0B10">
        <w:t xml:space="preserve">, </w:t>
      </w:r>
      <w:r w:rsidRPr="00EA49B4">
        <w:t>et il me demanda si je m</w:t>
      </w:r>
      <w:r w:rsidR="007D0B10">
        <w:t>’</w:t>
      </w:r>
      <w:r w:rsidRPr="00EA49B4">
        <w:t>arrangerais mieux d</w:t>
      </w:r>
      <w:r w:rsidR="007D0B10">
        <w:t>’</w:t>
      </w:r>
      <w:r w:rsidRPr="00EA49B4">
        <w:t>avoir une chambre dans sa propre habitation</w:t>
      </w:r>
      <w:r w:rsidR="007D0B10">
        <w:t xml:space="preserve">. </w:t>
      </w:r>
      <w:r w:rsidRPr="00EA49B4">
        <w:t>Frappé d</w:t>
      </w:r>
      <w:r w:rsidR="007D0B10">
        <w:t>’</w:t>
      </w:r>
      <w:r w:rsidRPr="00EA49B4">
        <w:t>une question à laquelle je m</w:t>
      </w:r>
      <w:r w:rsidR="007D0B10">
        <w:t>’</w:t>
      </w:r>
      <w:r w:rsidRPr="00EA49B4">
        <w:t>attendais si peu</w:t>
      </w:r>
      <w:r w:rsidR="007D0B10">
        <w:t xml:space="preserve">, </w:t>
      </w:r>
      <w:r w:rsidRPr="00EA49B4">
        <w:t>je voulus savoir de lui si quelqu</w:t>
      </w:r>
      <w:r w:rsidR="007D0B10">
        <w:t>’</w:t>
      </w:r>
      <w:r w:rsidRPr="00EA49B4">
        <w:t>un lui avait fait pour moi cette demande</w:t>
      </w:r>
      <w:r w:rsidR="007D0B10">
        <w:t xml:space="preserve">. </w:t>
      </w:r>
      <w:r w:rsidRPr="00EA49B4">
        <w:t>Il me répondit que non</w:t>
      </w:r>
      <w:r w:rsidR="007D0B10">
        <w:t xml:space="preserve"> ; </w:t>
      </w:r>
      <w:r w:rsidRPr="00EA49B4">
        <w:t>mais que les assises étaient passées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avait moins de prisonniers sur les bras et un peu plus de temps pour se reconnaître</w:t>
      </w:r>
      <w:r w:rsidR="007D0B10">
        <w:t xml:space="preserve">. </w:t>
      </w:r>
      <w:r w:rsidRPr="00EA49B4">
        <w:t>Il ajouta qu</w:t>
      </w:r>
      <w:r w:rsidR="007D0B10">
        <w:t>’</w:t>
      </w:r>
      <w:r w:rsidRPr="00EA49B4">
        <w:t>il me croyait une bonne pâte de jeune homme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 m</w:t>
      </w:r>
      <w:r w:rsidR="007D0B10">
        <w:t>’</w:t>
      </w:r>
      <w:r w:rsidRPr="00EA49B4">
        <w:t>avait pris en amitié</w:t>
      </w:r>
      <w:r w:rsidR="007D0B10">
        <w:t xml:space="preserve">. </w:t>
      </w:r>
      <w:r w:rsidRPr="00EA49B4">
        <w:t>À ce mot</w:t>
      </w:r>
      <w:r w:rsidR="007D0B10">
        <w:t xml:space="preserve">, </w:t>
      </w:r>
      <w:r w:rsidRPr="00EA49B4">
        <w:t>je fixai sur lui un œil scrutateur</w:t>
      </w:r>
      <w:r w:rsidR="007D0B10">
        <w:t xml:space="preserve"> ; </w:t>
      </w:r>
      <w:r w:rsidRPr="00EA49B4">
        <w:t>je ne découvris rien sur son visage qui portât l</w:t>
      </w:r>
      <w:r w:rsidR="007D0B10">
        <w:t>’</w:t>
      </w:r>
      <w:r w:rsidRPr="00EA49B4">
        <w:t>expression ordinaire d</w:t>
      </w:r>
      <w:r w:rsidR="007D0B10">
        <w:t>’</w:t>
      </w:r>
      <w:r w:rsidRPr="00EA49B4">
        <w:t>un pareil sentiment</w:t>
      </w:r>
      <w:r w:rsidR="007D0B10">
        <w:t xml:space="preserve"> ; </w:t>
      </w:r>
      <w:r w:rsidRPr="00EA49B4">
        <w:t>il m</w:t>
      </w:r>
      <w:r w:rsidR="007D0B10">
        <w:t>’</w:t>
      </w:r>
      <w:r w:rsidRPr="00EA49B4">
        <w:t>avait l</w:t>
      </w:r>
      <w:r w:rsidR="007D0B10">
        <w:t>’</w:t>
      </w:r>
      <w:r w:rsidRPr="00EA49B4">
        <w:t>air d</w:t>
      </w:r>
      <w:r w:rsidR="007D0B10">
        <w:t>’</w:t>
      </w:r>
      <w:r w:rsidRPr="00EA49B4">
        <w:t>un homme jouant un rôle qui ne va pas à sa figure et qui lui donne de la contrainte et de la gaucherie</w:t>
      </w:r>
      <w:r w:rsidR="007D0B10">
        <w:t xml:space="preserve">. </w:t>
      </w:r>
      <w:r w:rsidRPr="00EA49B4">
        <w:t>Il en vint toutefois à me faire l</w:t>
      </w:r>
      <w:r w:rsidR="007D0B10">
        <w:t>’</w:t>
      </w:r>
      <w:r w:rsidRPr="00EA49B4">
        <w:t>offre de manger à sa table</w:t>
      </w:r>
      <w:r w:rsidR="007D0B10">
        <w:t xml:space="preserve">, </w:t>
      </w:r>
      <w:r w:rsidRPr="00EA49B4">
        <w:t>ajoutant que</w:t>
      </w:r>
      <w:r w:rsidR="007D0B10">
        <w:t xml:space="preserve">, </w:t>
      </w:r>
      <w:r w:rsidRPr="00EA49B4">
        <w:t>si cela me convenait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en ferait pas plus gros ordinaire</w:t>
      </w:r>
      <w:r w:rsidR="007D0B10">
        <w:t xml:space="preserve">, </w:t>
      </w:r>
      <w:r w:rsidRPr="00EA49B4">
        <w:t>et il entendait qu</w:t>
      </w:r>
      <w:r w:rsidR="007D0B10">
        <w:t>’</w:t>
      </w:r>
      <w:r w:rsidRPr="00EA49B4">
        <w:t>il ne m</w:t>
      </w:r>
      <w:r w:rsidR="007D0B10">
        <w:t>’</w:t>
      </w:r>
      <w:r w:rsidRPr="00EA49B4">
        <w:t>en coûtât rien de plus pour cela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à la vérité</w:t>
      </w:r>
      <w:r w:rsidR="007D0B10">
        <w:t xml:space="preserve">, </w:t>
      </w:r>
      <w:r w:rsidRPr="00EA49B4">
        <w:t>pour lui</w:t>
      </w:r>
      <w:r w:rsidR="007D0B10">
        <w:t xml:space="preserve">, </w:t>
      </w:r>
      <w:r w:rsidRPr="00EA49B4">
        <w:t>il avait toujours tant d</w:t>
      </w:r>
      <w:r w:rsidR="007D0B10">
        <w:t>’</w:t>
      </w:r>
      <w:r w:rsidRPr="00EA49B4">
        <w:t>affaires qu</w:t>
      </w:r>
      <w:r w:rsidR="007D0B10">
        <w:t>’</w:t>
      </w:r>
      <w:r w:rsidRPr="00EA49B4">
        <w:t>il n</w:t>
      </w:r>
      <w:r w:rsidR="007D0B10">
        <w:t>’</w:t>
      </w:r>
      <w:r w:rsidRPr="00EA49B4">
        <w:t>avait pas un moment de reste</w:t>
      </w:r>
      <w:r w:rsidR="007D0B10">
        <w:t xml:space="preserve"> ; </w:t>
      </w:r>
      <w:r w:rsidRPr="00EA49B4">
        <w:t>mais que sa femme et sa fille Marguerite seraient enchantées d</w:t>
      </w:r>
      <w:r w:rsidR="007D0B10">
        <w:t>’</w:t>
      </w:r>
      <w:r w:rsidRPr="00EA49B4">
        <w:t>entendre causer un homme d</w:t>
      </w:r>
      <w:r w:rsidR="007D0B10">
        <w:t>’</w:t>
      </w:r>
      <w:r w:rsidRPr="00EA49B4">
        <w:t>esprit</w:t>
      </w:r>
      <w:r w:rsidR="007D0B10">
        <w:t xml:space="preserve">, </w:t>
      </w:r>
      <w:r w:rsidRPr="00EA49B4">
        <w:t>comme il savait que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et que peut-être moi-même je ne trouverais pas leur compagnie désagréable</w:t>
      </w:r>
      <w:r w:rsidR="007D0B10">
        <w:t>.</w:t>
      </w:r>
    </w:p>
    <w:p w14:paraId="4075FA5A" w14:textId="35BE2667" w:rsidR="007D0B10" w:rsidRDefault="00CC13A3" w:rsidP="00CC13A3">
      <w:r w:rsidRPr="00EA49B4">
        <w:t>Je réfléchis sur cette proposition</w:t>
      </w:r>
      <w:r w:rsidR="007D0B10">
        <w:t xml:space="preserve">, </w:t>
      </w:r>
      <w:r w:rsidRPr="00EA49B4">
        <w:t>et je ne fis pas de doute</w:t>
      </w:r>
      <w:r w:rsidR="007D0B10">
        <w:t xml:space="preserve">, </w:t>
      </w:r>
      <w:r w:rsidRPr="00EA49B4">
        <w:t>quoique cet homme m</w:t>
      </w:r>
      <w:r w:rsidR="007D0B10">
        <w:t>’</w:t>
      </w:r>
      <w:r w:rsidRPr="00EA49B4">
        <w:t>eût assuré le contraire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elle ne procédait pas d</w:t>
      </w:r>
      <w:r w:rsidR="007D0B10">
        <w:t>’</w:t>
      </w:r>
      <w:r w:rsidRPr="00EA49B4">
        <w:t>un mouvement spontané d</w:t>
      </w:r>
      <w:r w:rsidR="007D0B10">
        <w:t>’</w:t>
      </w:r>
      <w:r w:rsidRPr="00EA49B4">
        <w:t>humanité de sa part</w:t>
      </w:r>
      <w:r w:rsidR="007D0B10">
        <w:t xml:space="preserve"> ; </w:t>
      </w:r>
      <w:r w:rsidRPr="00EA49B4">
        <w:lastRenderedPageBreak/>
        <w:t>mais que</w:t>
      </w:r>
      <w:r w:rsidR="007D0B10">
        <w:t xml:space="preserve">, </w:t>
      </w:r>
      <w:r w:rsidRPr="00EA49B4">
        <w:t>pour parler le langage des gens de sa sorte</w:t>
      </w:r>
      <w:r w:rsidR="007D0B10">
        <w:t xml:space="preserve">, </w:t>
      </w:r>
      <w:r w:rsidRPr="00EA49B4">
        <w:t>il avait de bonnes raisons pour agir ainsi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épuisais en conjectures sur l</w:t>
      </w:r>
      <w:r w:rsidR="007D0B10">
        <w:t>’</w:t>
      </w:r>
      <w:r w:rsidRPr="00EA49B4">
        <w:t>auteur de cet acte d</w:t>
      </w:r>
      <w:r w:rsidR="007D0B10">
        <w:t>’</w:t>
      </w:r>
      <w:r w:rsidRPr="00EA49B4">
        <w:t>attention et d</w:t>
      </w:r>
      <w:r w:rsidR="007D0B10">
        <w:t>’</w:t>
      </w:r>
      <w:r w:rsidRPr="00EA49B4">
        <w:t>indulgence</w:t>
      </w:r>
      <w:r w:rsidR="007D0B10">
        <w:t xml:space="preserve">. </w:t>
      </w:r>
      <w:r w:rsidRPr="00EA49B4">
        <w:t xml:space="preserve">Les deux personnes qui se présentaient à mon esprit étaient </w:t>
      </w:r>
      <w:r w:rsidR="007D0B10">
        <w:t>M. </w:t>
      </w:r>
      <w:r w:rsidRPr="00EA49B4">
        <w:t xml:space="preserve">Falkland et </w:t>
      </w:r>
      <w:r w:rsidR="007D0B10">
        <w:t>M. </w:t>
      </w:r>
      <w:r w:rsidRPr="00EA49B4">
        <w:t>Forester</w:t>
      </w:r>
      <w:r w:rsidR="007D0B10">
        <w:t xml:space="preserve"> : </w:t>
      </w:r>
      <w:r w:rsidRPr="00EA49B4">
        <w:t>je connaissais celui-ci pour un homme austère et inexorable envers ceux qu</w:t>
      </w:r>
      <w:r w:rsidR="007D0B10">
        <w:t>’</w:t>
      </w:r>
      <w:r w:rsidRPr="00EA49B4">
        <w:t>il avait une fois jugés vicieux</w:t>
      </w:r>
      <w:r w:rsidR="007D0B10">
        <w:t xml:space="preserve"> : </w:t>
      </w:r>
      <w:r w:rsidRPr="00EA49B4">
        <w:t>il se piquait d</w:t>
      </w:r>
      <w:r w:rsidR="007D0B10">
        <w:t>’</w:t>
      </w:r>
      <w:r w:rsidRPr="00EA49B4">
        <w:t>être inaccessible à ces mouvements de pitié qui ne sont bons</w:t>
      </w:r>
      <w:r w:rsidR="007D0B10">
        <w:t xml:space="preserve">, </w:t>
      </w:r>
      <w:r w:rsidRPr="00EA49B4">
        <w:t>disait-il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à nous faire manquer à notre devoir</w:t>
      </w:r>
      <w:r w:rsidR="007D0B10">
        <w:t>. M. </w:t>
      </w:r>
      <w:r w:rsidRPr="00EA49B4">
        <w:t>Falkland</w:t>
      </w:r>
      <w:r w:rsidR="007D0B10">
        <w:t xml:space="preserve">, </w:t>
      </w:r>
      <w:r w:rsidRPr="00EA49B4">
        <w:t>au contraire</w:t>
      </w:r>
      <w:r w:rsidR="007D0B10">
        <w:t xml:space="preserve">, </w:t>
      </w:r>
      <w:r w:rsidRPr="00EA49B4">
        <w:t>était de la plus exquise sensibilité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là la source de ses plaisirs et de ses peines</w:t>
      </w:r>
      <w:r w:rsidR="007D0B10">
        <w:t xml:space="preserve">, </w:t>
      </w:r>
      <w:r w:rsidRPr="00EA49B4">
        <w:t>de ses vertus et de ses vices</w:t>
      </w:r>
      <w:r w:rsidR="007D0B10">
        <w:t xml:space="preserve">. </w:t>
      </w:r>
      <w:r w:rsidRPr="00EA49B4">
        <w:t>Quoiqu</w:t>
      </w:r>
      <w:r w:rsidR="007D0B10">
        <w:t>’</w:t>
      </w:r>
      <w:r w:rsidRPr="00EA49B4">
        <w:t>il fût l</w:t>
      </w:r>
      <w:r w:rsidR="007D0B10">
        <w:t>’</w:t>
      </w:r>
      <w:r w:rsidRPr="00EA49B4">
        <w:t>ennemi le plus cruel que j</w:t>
      </w:r>
      <w:r w:rsidR="007D0B10">
        <w:t>’</w:t>
      </w:r>
      <w:r w:rsidRPr="00EA49B4">
        <w:t>eusse à redouter</w:t>
      </w:r>
      <w:r w:rsidR="007D0B10">
        <w:t xml:space="preserve">, </w:t>
      </w:r>
      <w:r w:rsidRPr="00EA49B4">
        <w:t>et quoique aucun sentiment d</w:t>
      </w:r>
      <w:r w:rsidR="007D0B10">
        <w:t>’</w:t>
      </w:r>
      <w:r w:rsidRPr="00EA49B4">
        <w:t>humanité ne fût capable de l</w:t>
      </w:r>
      <w:r w:rsidR="007D0B10">
        <w:t>’</w:t>
      </w:r>
      <w:r w:rsidRPr="00EA49B4">
        <w:t>arrêter ou de le détourner le moins du monde de la marche qu</w:t>
      </w:r>
      <w:r w:rsidR="007D0B10">
        <w:t>’</w:t>
      </w:r>
      <w:r w:rsidRPr="00EA49B4">
        <w:t>il s</w:t>
      </w:r>
      <w:r w:rsidR="007D0B10">
        <w:t>’</w:t>
      </w:r>
      <w:r w:rsidRPr="00EA49B4">
        <w:t>était tracée</w:t>
      </w:r>
      <w:r w:rsidR="007D0B10">
        <w:t xml:space="preserve">, </w:t>
      </w:r>
      <w:r w:rsidRPr="00EA49B4">
        <w:t>je le crus bien plus porté que son frère à s</w:t>
      </w:r>
      <w:r w:rsidR="007D0B10">
        <w:t>’</w:t>
      </w:r>
      <w:r w:rsidRPr="00EA49B4">
        <w:t>occuper de ma captivité et à vouloir alléger mes souffrances</w:t>
      </w:r>
      <w:r w:rsidR="007D0B10">
        <w:t>.</w:t>
      </w:r>
    </w:p>
    <w:p w14:paraId="18AFA12F" w14:textId="77777777" w:rsidR="007D0B10" w:rsidRDefault="00CC13A3" w:rsidP="00CC13A3">
      <w:r w:rsidRPr="00EA49B4">
        <w:t>Cette conjecture n</w:t>
      </w:r>
      <w:r w:rsidR="007D0B10">
        <w:t>’</w:t>
      </w:r>
      <w:r w:rsidRPr="00EA49B4">
        <w:t>était pas de nature à verser du baume sur mes plaies</w:t>
      </w:r>
      <w:r w:rsidR="007D0B10">
        <w:t xml:space="preserve">. </w:t>
      </w:r>
      <w:r w:rsidRPr="00EA49B4">
        <w:t>Je ne pensais à mon persécuteur qu</w:t>
      </w:r>
      <w:r w:rsidR="007D0B10">
        <w:t>’</w:t>
      </w:r>
      <w:r w:rsidRPr="00EA49B4">
        <w:t>avec un mouvement de colère</w:t>
      </w:r>
      <w:r w:rsidR="007D0B10">
        <w:t xml:space="preserve">. </w:t>
      </w:r>
      <w:r w:rsidRPr="00EA49B4">
        <w:t>Comment aurais-je pu voir d</w:t>
      </w:r>
      <w:r w:rsidR="007D0B10">
        <w:t>’</w:t>
      </w:r>
      <w:r w:rsidRPr="00EA49B4">
        <w:t>un autre œil l</w:t>
      </w:r>
      <w:r w:rsidR="007D0B10">
        <w:t>’</w:t>
      </w:r>
      <w:r w:rsidRPr="00EA49B4">
        <w:t>homme qui</w:t>
      </w:r>
      <w:r w:rsidR="007D0B10">
        <w:t xml:space="preserve">, </w:t>
      </w:r>
      <w:r w:rsidRPr="00EA49B4">
        <w:t>pour contenter sa passion dominante</w:t>
      </w:r>
      <w:r w:rsidR="007D0B10">
        <w:t xml:space="preserve">, </w:t>
      </w:r>
      <w:r w:rsidRPr="00EA49B4">
        <w:t>ne comptait pour rien ni mon honneur ni ma vie</w:t>
      </w:r>
      <w:r w:rsidR="007D0B10">
        <w:t xml:space="preserve"> ? </w:t>
      </w:r>
      <w:r w:rsidRPr="00EA49B4">
        <w:t>Je le voyais détruisant l</w:t>
      </w:r>
      <w:r w:rsidR="007D0B10">
        <w:t>’</w:t>
      </w:r>
      <w:r w:rsidRPr="00EA49B4">
        <w:t>un et se jouant de l</w:t>
      </w:r>
      <w:r w:rsidR="007D0B10">
        <w:t>’</w:t>
      </w:r>
      <w:r w:rsidRPr="00EA49B4">
        <w:t>autre avec un sang-froid et une tranquillité que je ne pouvais me rappeler qu</w:t>
      </w:r>
      <w:r w:rsidR="007D0B10">
        <w:t>’</w:t>
      </w:r>
      <w:r w:rsidRPr="00EA49B4">
        <w:t>avec horreur</w:t>
      </w:r>
      <w:r w:rsidR="007D0B10">
        <w:t xml:space="preserve">. </w:t>
      </w:r>
      <w:r w:rsidRPr="00EA49B4">
        <w:t>Je ne savais pas quels étaient ses projets à mon égard</w:t>
      </w:r>
      <w:r w:rsidR="007D0B10">
        <w:t xml:space="preserve"> ; </w:t>
      </w:r>
      <w:r w:rsidRPr="00EA49B4">
        <w:t>je ne savais s</w:t>
      </w:r>
      <w:r w:rsidR="007D0B10">
        <w:t>’</w:t>
      </w:r>
      <w:r w:rsidRPr="00EA49B4">
        <w:t>il prenait seulement la peine de former un vœu stérile pour la conservation de celui dont il avait flétri l</w:t>
      </w:r>
      <w:r w:rsidR="007D0B10">
        <w:t>’</w:t>
      </w:r>
      <w:r w:rsidRPr="00EA49B4">
        <w:t>avenir avec tant d</w:t>
      </w:r>
      <w:r w:rsidR="007D0B10">
        <w:t>’</w:t>
      </w:r>
      <w:r w:rsidRPr="00EA49B4">
        <w:t>iniquité</w:t>
      </w:r>
      <w:r w:rsidR="007D0B10">
        <w:t xml:space="preserve">. </w:t>
      </w:r>
      <w:r w:rsidRPr="00EA49B4">
        <w:t>Jusqu</w:t>
      </w:r>
      <w:r w:rsidR="007D0B10">
        <w:t>’</w:t>
      </w:r>
      <w:r w:rsidRPr="00EA49B4">
        <w:t>à ce moment j</w:t>
      </w:r>
      <w:r w:rsidR="007D0B10">
        <w:t>’</w:t>
      </w:r>
      <w:r w:rsidRPr="00EA49B4">
        <w:t>avais gardé le silence sur mon grand moyen de récrimination</w:t>
      </w:r>
      <w:r w:rsidR="007D0B10">
        <w:t xml:space="preserve"> ; </w:t>
      </w:r>
      <w:r w:rsidRPr="00EA49B4">
        <w:t>mais il n</w:t>
      </w:r>
      <w:r w:rsidR="007D0B10">
        <w:t>’</w:t>
      </w:r>
      <w:r w:rsidRPr="00EA49B4">
        <w:t>était pas très-certain que je consentisse à périr en silence victime des artifices et de l</w:t>
      </w:r>
      <w:r w:rsidR="007D0B10">
        <w:t>’</w:t>
      </w:r>
      <w:r w:rsidRPr="00EA49B4">
        <w:t>opiniâtreté d</w:t>
      </w:r>
      <w:r w:rsidR="007D0B10">
        <w:t>’</w:t>
      </w:r>
      <w:r w:rsidRPr="00EA49B4">
        <w:t>un tel homme</w:t>
      </w:r>
      <w:r w:rsidR="007D0B10">
        <w:t xml:space="preserve">. </w:t>
      </w:r>
      <w:r w:rsidRPr="00EA49B4">
        <w:t>De quelque côté que je sondasse mon cœur</w:t>
      </w:r>
      <w:r w:rsidR="007D0B10">
        <w:t xml:space="preserve">, </w:t>
      </w:r>
      <w:r w:rsidRPr="00EA49B4">
        <w:t>je le trouvais partout ulcéré de l</w:t>
      </w:r>
      <w:r w:rsidR="007D0B10">
        <w:t>’</w:t>
      </w:r>
      <w:r w:rsidRPr="00EA49B4">
        <w:t>injustice de mon oppresseur</w:t>
      </w:r>
      <w:r w:rsidR="007D0B10">
        <w:t xml:space="preserve">, </w:t>
      </w:r>
      <w:r w:rsidRPr="00EA49B4">
        <w:t xml:space="preserve">et mon âme se révoltait à </w:t>
      </w:r>
      <w:r w:rsidRPr="00EA49B4">
        <w:lastRenderedPageBreak/>
        <w:t>l</w:t>
      </w:r>
      <w:r w:rsidR="007D0B10">
        <w:t>’</w:t>
      </w:r>
      <w:r w:rsidRPr="00EA49B4">
        <w:t>idée d</w:t>
      </w:r>
      <w:r w:rsidR="007D0B10">
        <w:t>’</w:t>
      </w:r>
      <w:r w:rsidRPr="00EA49B4">
        <w:t>une lâche compassion au moment même où son inexorable vengeance cherchait à m</w:t>
      </w:r>
      <w:r w:rsidR="007D0B10">
        <w:t>’</w:t>
      </w:r>
      <w:r w:rsidRPr="00EA49B4">
        <w:t>écraser</w:t>
      </w:r>
      <w:r w:rsidR="007D0B10">
        <w:t>.</w:t>
      </w:r>
    </w:p>
    <w:p w14:paraId="1A9970DB" w14:textId="091228B0" w:rsidR="00CC13A3" w:rsidRPr="00EA49B4" w:rsidRDefault="00CC13A3" w:rsidP="00CC13A3">
      <w:r w:rsidRPr="00EA49B4">
        <w:t>Ces sentiments dictèrent ma réponse au geôlier</w:t>
      </w:r>
      <w:r w:rsidR="007D0B10">
        <w:t xml:space="preserve">, </w:t>
      </w:r>
      <w:r w:rsidRPr="00EA49B4">
        <w:t>et je trouvai un secret plaisir à les laisser s</w:t>
      </w:r>
      <w:r w:rsidR="007D0B10">
        <w:t>’</w:t>
      </w:r>
      <w:r w:rsidRPr="00EA49B4">
        <w:t>exhaler dans toute leur amertume</w:t>
      </w:r>
      <w:r w:rsidR="007D0B10">
        <w:t xml:space="preserve">. </w:t>
      </w:r>
      <w:r w:rsidRPr="00EA49B4">
        <w:t>Je le regardai avec le sourire du sarcasme</w:t>
      </w:r>
      <w:r w:rsidR="007D0B10">
        <w:t xml:space="preserve">, </w:t>
      </w:r>
      <w:r w:rsidRPr="00EA49B4">
        <w:t>et lui dis que j</w:t>
      </w:r>
      <w:r w:rsidR="007D0B10">
        <w:t>’</w:t>
      </w:r>
      <w:r w:rsidRPr="00EA49B4">
        <w:t>étais ravi de le voir devenu tout à coup aussi humain</w:t>
      </w:r>
      <w:r w:rsidR="007D0B10">
        <w:t xml:space="preserve"> ; </w:t>
      </w:r>
      <w:r w:rsidRPr="00EA49B4">
        <w:t>que pourtant je savais un peu lire dans l</w:t>
      </w:r>
      <w:r w:rsidR="007D0B10">
        <w:t>’</w:t>
      </w:r>
      <w:r w:rsidRPr="00EA49B4">
        <w:t>humanité d</w:t>
      </w:r>
      <w:r w:rsidR="007D0B10">
        <w:t>’</w:t>
      </w:r>
      <w:r w:rsidRPr="00EA49B4">
        <w:t>un geôlier</w:t>
      </w:r>
      <w:r w:rsidR="007D0B10">
        <w:t xml:space="preserve">, </w:t>
      </w:r>
      <w:r w:rsidRPr="00EA49B4">
        <w:t>et que je devinais bien comment la sienne lui était venue</w:t>
      </w:r>
      <w:r w:rsidR="007D0B10">
        <w:t xml:space="preserve"> ; </w:t>
      </w:r>
      <w:r w:rsidRPr="00EA49B4">
        <w:t>mais qu</w:t>
      </w:r>
      <w:r w:rsidR="007D0B10">
        <w:t>’</w:t>
      </w:r>
      <w:r w:rsidRPr="00EA49B4">
        <w:t>il pouvait dire à celui qui le mettait en œuvre qu</w:t>
      </w:r>
      <w:r w:rsidR="007D0B10">
        <w:t>’</w:t>
      </w:r>
      <w:r w:rsidRPr="00EA49B4">
        <w:t>il prenait une peine inutile</w:t>
      </w:r>
      <w:r w:rsidR="007D0B10">
        <w:t xml:space="preserve"> ; </w:t>
      </w:r>
      <w:r w:rsidRPr="00EA49B4">
        <w:t>que je n</w:t>
      </w:r>
      <w:r w:rsidR="007D0B10">
        <w:t>’</w:t>
      </w:r>
      <w:r w:rsidRPr="00EA49B4">
        <w:t>accepterais jamais rien d</w:t>
      </w:r>
      <w:r w:rsidR="007D0B10">
        <w:t>’</w:t>
      </w:r>
      <w:r w:rsidRPr="00EA49B4">
        <w:t>un homme qui avait machiné ma perte</w:t>
      </w:r>
      <w:r w:rsidR="007D0B10">
        <w:t xml:space="preserve">, </w:t>
      </w:r>
      <w:r w:rsidRPr="00EA49B4">
        <w:t>et que j</w:t>
      </w:r>
      <w:r w:rsidR="007D0B10">
        <w:t>’</w:t>
      </w:r>
      <w:r w:rsidRPr="00EA49B4">
        <w:t>avais assez de courage pour endurer mon mal à l</w:t>
      </w:r>
      <w:r w:rsidR="007D0B10">
        <w:t>’</w:t>
      </w:r>
      <w:r w:rsidRPr="00EA49B4">
        <w:t>avenir comme à présent</w:t>
      </w:r>
      <w:r w:rsidR="007D0B10">
        <w:t xml:space="preserve">. </w:t>
      </w:r>
      <w:r w:rsidRPr="00EA49B4">
        <w:t>Le geôlier me regarda d</w:t>
      </w:r>
      <w:r w:rsidR="007D0B10">
        <w:t>’</w:t>
      </w:r>
      <w:r w:rsidRPr="00EA49B4">
        <w:t>un air étonné</w:t>
      </w:r>
      <w:r w:rsidR="007D0B10">
        <w:t xml:space="preserve"> ; </w:t>
      </w:r>
      <w:r w:rsidRPr="00EA49B4">
        <w:t>puis</w:t>
      </w:r>
      <w:r w:rsidR="007D0B10">
        <w:t xml:space="preserve">, </w:t>
      </w:r>
      <w:r w:rsidRPr="00EA49B4">
        <w:t>en faisant une pirouette sur le talon</w:t>
      </w:r>
      <w:r w:rsidR="007D0B10">
        <w:t> : « </w:t>
      </w:r>
      <w:r w:rsidRPr="00EA49B4">
        <w:t>À la bonne heure</w:t>
      </w:r>
      <w:r w:rsidR="007D0B10">
        <w:t xml:space="preserve">, </w:t>
      </w:r>
      <w:r w:rsidRPr="00EA49B4">
        <w:t>mon jeune coq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écria-t-il</w:t>
      </w:r>
      <w:r w:rsidR="007D0B10">
        <w:t xml:space="preserve">, </w:t>
      </w:r>
      <w:r w:rsidRPr="00EA49B4">
        <w:t>vous n</w:t>
      </w:r>
      <w:r w:rsidR="007D0B10">
        <w:t>’</w:t>
      </w:r>
      <w:r w:rsidRPr="00EA49B4">
        <w:t>en avez pas tant appris pour rien</w:t>
      </w:r>
      <w:r w:rsidR="007D0B10">
        <w:t xml:space="preserve">, </w:t>
      </w:r>
      <w:r w:rsidRPr="00EA49B4">
        <w:t>à ce que je vois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fort bien d</w:t>
      </w:r>
      <w:r w:rsidR="007D0B10">
        <w:t>’</w:t>
      </w:r>
      <w:r w:rsidRPr="00EA49B4">
        <w:t>avoir du cœur</w:t>
      </w:r>
      <w:r w:rsidR="007D0B10">
        <w:t xml:space="preserve"> ; </w:t>
      </w:r>
      <w:r w:rsidRPr="00EA49B4">
        <w:t>mais il y a temps pour tout</w:t>
      </w:r>
      <w:r w:rsidR="007D0B10">
        <w:t xml:space="preserve">, </w:t>
      </w:r>
      <w:r w:rsidRPr="00EA49B4">
        <w:t>mon garçon</w:t>
      </w:r>
      <w:r w:rsidR="007D0B10">
        <w:t xml:space="preserve"> : </w:t>
      </w:r>
      <w:r w:rsidRPr="00EA49B4">
        <w:t>je crois que vous auriez mieux fait de garder votre courage pour le moment où vous en aurez besoin</w:t>
      </w:r>
      <w:r w:rsidR="007D0B10">
        <w:t>. »</w:t>
      </w:r>
    </w:p>
    <w:p w14:paraId="0EB6AEAF" w14:textId="77777777" w:rsidR="007D0B10" w:rsidRDefault="00CC13A3" w:rsidP="00CC13A3">
      <w:r w:rsidRPr="00EA49B4">
        <w:t>Les assises</w:t>
      </w:r>
      <w:r w:rsidR="007D0B10">
        <w:t xml:space="preserve">, </w:t>
      </w:r>
      <w:r w:rsidRPr="00EA49B4">
        <w:t>qui se passèrent sans rien changer à ma destinée</w:t>
      </w:r>
      <w:r w:rsidR="007D0B10">
        <w:t xml:space="preserve">, </w:t>
      </w:r>
      <w:r w:rsidRPr="00EA49B4">
        <w:t>opérèrent une grande révolution parmi mes camarades de prison</w:t>
      </w:r>
      <w:r w:rsidR="007D0B10">
        <w:t xml:space="preserve">. </w:t>
      </w:r>
      <w:r w:rsidRPr="00EA49B4">
        <w:t>Je séjournai assez longtemps dans cette demeure pour y voir renouveler tous ses habitants</w:t>
      </w:r>
      <w:r w:rsidR="007D0B10">
        <w:t xml:space="preserve">. </w:t>
      </w:r>
      <w:r w:rsidRPr="00EA49B4">
        <w:t>Un des voleurs avec effraction</w:t>
      </w:r>
      <w:r w:rsidR="007D0B10">
        <w:t xml:space="preserve"> (</w:t>
      </w:r>
      <w:r w:rsidRPr="00EA49B4">
        <w:t>le rival du duc de Bedford</w:t>
      </w:r>
      <w:r w:rsidR="007D0B10">
        <w:t xml:space="preserve">) </w:t>
      </w:r>
      <w:r w:rsidRPr="00EA49B4">
        <w:t>et le faux monnayeur furent pendus</w:t>
      </w:r>
      <w:r w:rsidR="007D0B10">
        <w:t xml:space="preserve"> ; </w:t>
      </w:r>
      <w:r w:rsidRPr="00EA49B4">
        <w:t>deux autres furent condamnés à la déportation</w:t>
      </w:r>
      <w:r w:rsidR="007D0B10">
        <w:t xml:space="preserve">, </w:t>
      </w:r>
      <w:r w:rsidRPr="00EA49B4">
        <w:t>et le reste fut acquitté</w:t>
      </w:r>
      <w:r w:rsidR="007D0B10">
        <w:t xml:space="preserve">. </w:t>
      </w:r>
      <w:r w:rsidRPr="00EA49B4">
        <w:t>Les déportés restèrent avec nous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quoique la prison se trouvât ainsi allégée par là de neuf de ses pensionnaires</w:t>
      </w:r>
      <w:r w:rsidR="007D0B10">
        <w:t xml:space="preserve">, </w:t>
      </w:r>
      <w:r w:rsidRPr="00EA49B4">
        <w:t>il y avait</w:t>
      </w:r>
      <w:r w:rsidR="007D0B10">
        <w:t xml:space="preserve">, </w:t>
      </w:r>
      <w:r w:rsidRPr="00EA49B4">
        <w:t>au semestre suivant des assises</w:t>
      </w:r>
      <w:r w:rsidR="007D0B10">
        <w:t xml:space="preserve">, </w:t>
      </w:r>
      <w:r w:rsidRPr="00EA49B4">
        <w:t>autant de personnes</w:t>
      </w:r>
      <w:r w:rsidR="007D0B10">
        <w:t xml:space="preserve">, </w:t>
      </w:r>
      <w:r w:rsidRPr="00EA49B4">
        <w:t>à peu près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en avais trouvé en entrant</w:t>
      </w:r>
      <w:r w:rsidR="007D0B10">
        <w:t>.</w:t>
      </w:r>
    </w:p>
    <w:p w14:paraId="7FDA9DA5" w14:textId="77777777" w:rsidR="007D0B10" w:rsidRDefault="00CC13A3" w:rsidP="00CC13A3">
      <w:r w:rsidRPr="00EA49B4">
        <w:lastRenderedPageBreak/>
        <w:t>Le soldat dont j</w:t>
      </w:r>
      <w:r w:rsidR="007D0B10">
        <w:t>’</w:t>
      </w:r>
      <w:r w:rsidRPr="00EA49B4">
        <w:t>ai parlé vint à mourir</w:t>
      </w:r>
      <w:r w:rsidR="007D0B10">
        <w:t xml:space="preserve">, </w:t>
      </w:r>
      <w:r w:rsidRPr="00EA49B4">
        <w:t>le soir même de l</w:t>
      </w:r>
      <w:r w:rsidR="007D0B10">
        <w:t>’</w:t>
      </w:r>
      <w:r w:rsidRPr="00EA49B4">
        <w:t>arrivée des juges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une maladie causée par son emprisonnement</w:t>
      </w:r>
      <w:r w:rsidR="007D0B10">
        <w:t xml:space="preserve">. </w:t>
      </w:r>
      <w:r w:rsidRPr="00EA49B4">
        <w:t>Telle fut la justice que trouva dans son pays un être fait pour honorer un siècle</w:t>
      </w:r>
      <w:r w:rsidR="007D0B10">
        <w:t xml:space="preserve"> ; </w:t>
      </w:r>
      <w:r w:rsidRPr="00EA49B4">
        <w:t>le plus doux</w:t>
      </w:r>
      <w:r w:rsidR="007D0B10">
        <w:t xml:space="preserve">, </w:t>
      </w:r>
      <w:r w:rsidRPr="00EA49B4">
        <w:t>le plus sensible des hommes</w:t>
      </w:r>
      <w:r w:rsidR="007D0B10">
        <w:t xml:space="preserve">, </w:t>
      </w:r>
      <w:r w:rsidRPr="00EA49B4">
        <w:t>celui dont les mœurs étaient les plus simples et les plus aimables</w:t>
      </w:r>
      <w:r w:rsidR="007D0B10">
        <w:t xml:space="preserve">, </w:t>
      </w:r>
      <w:r w:rsidRPr="00EA49B4">
        <w:t>dont la vie était la plus pure</w:t>
      </w:r>
      <w:r w:rsidR="007D0B10">
        <w:t xml:space="preserve"> ; </w:t>
      </w:r>
      <w:r w:rsidRPr="00EA49B4">
        <w:t>il se nommait Brightwell</w:t>
      </w:r>
      <w:r w:rsidR="007D0B10">
        <w:t xml:space="preserve">. </w:t>
      </w:r>
      <w:r w:rsidRPr="00EA49B4">
        <w:t>Si ma plume pouvait immortaliser ce nom</w:t>
      </w:r>
      <w:r w:rsidR="007D0B10">
        <w:t xml:space="preserve">, </w:t>
      </w:r>
      <w:r w:rsidRPr="00EA49B4">
        <w:t>je ne pourrais rien faire de plus doux pour mon cœur</w:t>
      </w:r>
      <w:r w:rsidR="007D0B10">
        <w:t xml:space="preserve">. </w:t>
      </w:r>
      <w:r w:rsidRPr="00EA49B4">
        <w:t>Il avait le jugement sain et plein de pénétration</w:t>
      </w:r>
      <w:r w:rsidR="007D0B10">
        <w:t xml:space="preserve">, </w:t>
      </w:r>
      <w:r w:rsidRPr="00EA49B4">
        <w:t>les idées élevées et claires</w:t>
      </w:r>
      <w:r w:rsidR="007D0B10">
        <w:t xml:space="preserve">, </w:t>
      </w:r>
      <w:r w:rsidRPr="00EA49B4">
        <w:t>en même temps qu</w:t>
      </w:r>
      <w:r w:rsidR="007D0B10">
        <w:t>’</w:t>
      </w:r>
      <w:r w:rsidRPr="00EA49B4">
        <w:t>il régnait dans toute sa personne une franchise si naturelle et si confiante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un observateur superficiel l</w:t>
      </w:r>
      <w:r w:rsidR="007D0B10">
        <w:t>’</w:t>
      </w:r>
      <w:r w:rsidRPr="00EA49B4">
        <w:t>aurait jugé fait pour se laisser prendre au premier piége dressé contre lui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bien sujet de me rappeler sa mémoire avec affection</w:t>
      </w:r>
      <w:r w:rsidR="007D0B10">
        <w:t xml:space="preserve">. </w:t>
      </w:r>
      <w:r w:rsidRPr="00EA49B4">
        <w:t>Il fut le plus chaud</w:t>
      </w:r>
      <w:r w:rsidR="007D0B10">
        <w:t xml:space="preserve">, </w:t>
      </w:r>
      <w:r w:rsidRPr="00EA49B4">
        <w:t>je dirais presque</w:t>
      </w:r>
      <w:r w:rsidR="007D0B10">
        <w:t xml:space="preserve">, </w:t>
      </w:r>
      <w:r w:rsidRPr="00EA49B4">
        <w:t>hélas</w:t>
      </w:r>
      <w:r w:rsidR="007D0B10">
        <w:t xml:space="preserve"> ! </w:t>
      </w:r>
      <w:r w:rsidRPr="00EA49B4">
        <w:t>le dernier de mes amis</w:t>
      </w:r>
      <w:r w:rsidR="007D0B10">
        <w:t xml:space="preserve">, </w:t>
      </w:r>
      <w:r w:rsidRPr="00EA49B4">
        <w:t>et à cet égard je ne fus pas en reste avec lui</w:t>
      </w:r>
      <w:r w:rsidR="007D0B10">
        <w:t xml:space="preserve">. </w:t>
      </w:r>
      <w:r w:rsidRPr="00EA49B4">
        <w:t>Dans le fait</w:t>
      </w:r>
      <w:r w:rsidR="007D0B10">
        <w:t xml:space="preserve">, </w:t>
      </w:r>
      <w:r w:rsidRPr="00EA49B4">
        <w:t>il y avait</w:t>
      </w:r>
      <w:r w:rsidR="007D0B10">
        <w:t xml:space="preserve">, </w:t>
      </w:r>
      <w:r w:rsidRPr="00EA49B4">
        <w:t>si j</w:t>
      </w:r>
      <w:r w:rsidR="007D0B10">
        <w:t>’</w:t>
      </w:r>
      <w:r w:rsidRPr="00EA49B4">
        <w:t>ose le dire</w:t>
      </w:r>
      <w:r w:rsidR="007D0B10">
        <w:t xml:space="preserve">, </w:t>
      </w:r>
      <w:r w:rsidRPr="00EA49B4">
        <w:t>une grande conformité entre nos deux caractères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que je ne saurais prétendre l</w:t>
      </w:r>
      <w:r w:rsidR="007D0B10">
        <w:t>’</w:t>
      </w:r>
      <w:r w:rsidRPr="00EA49B4">
        <w:t>égaler pour la mâle originalité de son esprit</w:t>
      </w:r>
      <w:r w:rsidR="007D0B10">
        <w:t xml:space="preserve">, </w:t>
      </w:r>
      <w:r w:rsidRPr="00EA49B4">
        <w:t>ni même me comparer à lui pour l</w:t>
      </w:r>
      <w:r w:rsidR="007D0B10">
        <w:t>’</w:t>
      </w:r>
      <w:r w:rsidRPr="00EA49B4">
        <w:t>extrême pureté de sa conduite</w:t>
      </w:r>
      <w:r w:rsidR="007D0B10">
        <w:t xml:space="preserve">. </w:t>
      </w:r>
      <w:r w:rsidRPr="00EA49B4">
        <w:t>Je lui racontai mon histoire</w:t>
      </w:r>
      <w:r w:rsidR="007D0B10">
        <w:t xml:space="preserve">, </w:t>
      </w:r>
      <w:r w:rsidRPr="00EA49B4">
        <w:t>du moins ce que je crus pouvoir lui en apprendre</w:t>
      </w:r>
      <w:r w:rsidR="007D0B10">
        <w:t xml:space="preserve"> ; </w:t>
      </w:r>
      <w:r w:rsidRPr="00EA49B4">
        <w:t>il l</w:t>
      </w:r>
      <w:r w:rsidR="007D0B10">
        <w:t>’</w:t>
      </w:r>
      <w:r w:rsidRPr="00EA49B4">
        <w:t>écouta avec intérêt</w:t>
      </w:r>
      <w:r w:rsidR="007D0B10">
        <w:t xml:space="preserve">, </w:t>
      </w:r>
      <w:r w:rsidRPr="00EA49B4">
        <w:t>il l</w:t>
      </w:r>
      <w:r w:rsidR="007D0B10">
        <w:t>’</w:t>
      </w:r>
      <w:r w:rsidRPr="00EA49B4">
        <w:t>examina avec une véritable impartialité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conçut quelques doutes au premier moment</w:t>
      </w:r>
      <w:r w:rsidR="007D0B10">
        <w:t xml:space="preserve">, </w:t>
      </w:r>
      <w:r w:rsidRPr="00EA49B4">
        <w:t>les fréquentes occasions qu</w:t>
      </w:r>
      <w:r w:rsidR="007D0B10">
        <w:t>’</w:t>
      </w:r>
      <w:r w:rsidRPr="00EA49B4">
        <w:t>il eut de m</w:t>
      </w:r>
      <w:r w:rsidR="007D0B10">
        <w:t>’</w:t>
      </w:r>
      <w:r w:rsidRPr="00EA49B4">
        <w:t>observer dans les instants où j</w:t>
      </w:r>
      <w:r w:rsidR="007D0B10">
        <w:t>’</w:t>
      </w:r>
      <w:r w:rsidRPr="00EA49B4">
        <w:t>étais le moins sur mes gardes</w:t>
      </w:r>
      <w:r w:rsidR="007D0B10">
        <w:t xml:space="preserve">, </w:t>
      </w:r>
      <w:r w:rsidRPr="00EA49B4">
        <w:t>lui apprirent bientôt à m</w:t>
      </w:r>
      <w:r w:rsidR="007D0B10">
        <w:t>’</w:t>
      </w:r>
      <w:r w:rsidRPr="00EA49B4">
        <w:t>accorder une confiance sans réserve</w:t>
      </w:r>
      <w:r w:rsidR="007D0B10">
        <w:t xml:space="preserve">, </w:t>
      </w:r>
      <w:r w:rsidRPr="00EA49B4">
        <w:t>et lui donnèrent une parfaite conviction de mon innocence</w:t>
      </w:r>
      <w:r w:rsidR="007D0B10">
        <w:t>.</w:t>
      </w:r>
    </w:p>
    <w:p w14:paraId="7E8F2190" w14:textId="77777777" w:rsidR="007D0B10" w:rsidRDefault="00CC13A3" w:rsidP="00CC13A3">
      <w:r w:rsidRPr="00EA49B4">
        <w:t>Il parlait sans amertume de l</w:t>
      </w:r>
      <w:r w:rsidR="007D0B10">
        <w:t>’</w:t>
      </w:r>
      <w:r w:rsidRPr="00EA49B4">
        <w:t>injustice dont nous étions victimes l</w:t>
      </w:r>
      <w:r w:rsidR="007D0B10">
        <w:t>’</w:t>
      </w:r>
      <w:r w:rsidRPr="00EA49B4">
        <w:t>un et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et il prédisait qu</w:t>
      </w:r>
      <w:r w:rsidR="007D0B10">
        <w:t>’</w:t>
      </w:r>
      <w:r w:rsidRPr="00EA49B4">
        <w:t>il viendrait un temps où la possibilité même d</w:t>
      </w:r>
      <w:r w:rsidR="007D0B10">
        <w:t>’</w:t>
      </w:r>
      <w:r w:rsidRPr="00EA49B4">
        <w:t>une oppression aussi intolérable n</w:t>
      </w:r>
      <w:r w:rsidR="007D0B10">
        <w:t>’</w:t>
      </w:r>
      <w:r w:rsidRPr="00EA49B4">
        <w:t>existerait plus</w:t>
      </w:r>
      <w:r w:rsidR="007D0B10">
        <w:t xml:space="preserve"> ; </w:t>
      </w:r>
      <w:r w:rsidRPr="00EA49B4">
        <w:t>mais c</w:t>
      </w:r>
      <w:r w:rsidR="007D0B10">
        <w:t>’</w:t>
      </w:r>
      <w:r w:rsidRPr="00EA49B4">
        <w:t>était un bonheur</w:t>
      </w:r>
      <w:r w:rsidR="007D0B10">
        <w:t xml:space="preserve">, </w:t>
      </w:r>
      <w:r w:rsidRPr="00EA49B4">
        <w:t>disait-il</w:t>
      </w:r>
      <w:r w:rsidR="007D0B10">
        <w:t xml:space="preserve">, </w:t>
      </w:r>
      <w:r w:rsidRPr="00EA49B4">
        <w:t>réservé à la postérité</w:t>
      </w:r>
      <w:r w:rsidR="007D0B10">
        <w:t xml:space="preserve"> ; </w:t>
      </w:r>
      <w:r w:rsidRPr="00EA49B4">
        <w:t>nous ne pouvions pas espérer d</w:t>
      </w:r>
      <w:r w:rsidR="007D0B10">
        <w:t>’</w:t>
      </w:r>
      <w:r w:rsidRPr="00EA49B4">
        <w:t>en jouir nous-mêmes</w:t>
      </w:r>
      <w:r w:rsidR="007D0B10">
        <w:t xml:space="preserve">. </w:t>
      </w:r>
      <w:r w:rsidRPr="00EA49B4">
        <w:t>Il trouvait quelque consolation à penser qu</w:t>
      </w:r>
      <w:r w:rsidR="007D0B10">
        <w:t>’</w:t>
      </w:r>
      <w:r w:rsidRPr="00EA49B4">
        <w:t>il n</w:t>
      </w:r>
      <w:r w:rsidR="007D0B10">
        <w:t>’</w:t>
      </w:r>
      <w:r w:rsidRPr="00EA49B4">
        <w:t xml:space="preserve">y avait </w:t>
      </w:r>
      <w:r w:rsidRPr="00EA49B4">
        <w:lastRenderedPageBreak/>
        <w:t>pas dans toute sa vie passée un moment dont il pût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après son jugement</w:t>
      </w:r>
      <w:r w:rsidR="007D0B10">
        <w:t xml:space="preserve">, </w:t>
      </w:r>
      <w:r w:rsidRPr="00EA49B4">
        <w:t>désirer un meilleur emploi</w:t>
      </w:r>
      <w:r w:rsidR="007D0B10">
        <w:t xml:space="preserve">. </w:t>
      </w:r>
      <w:r w:rsidRPr="00EA49B4">
        <w:t>Il pouvait dire avec autant de raison que beaucoup d</w:t>
      </w:r>
      <w:r w:rsidR="007D0B10">
        <w:t>’</w:t>
      </w:r>
      <w:r w:rsidRPr="00EA49B4">
        <w:t>autres hommes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avait rempli ses devoirs</w:t>
      </w:r>
      <w:r w:rsidR="007D0B10">
        <w:t xml:space="preserve"> ; </w:t>
      </w:r>
      <w:r w:rsidRPr="00EA49B4">
        <w:t>mais il prévoyait ne pas survivre à son infortune actuelle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étaient là ses discours quand il avait encore toute sa présence d</w:t>
      </w:r>
      <w:r w:rsidR="007D0B10">
        <w:t>’</w:t>
      </w:r>
      <w:r w:rsidRPr="00EA49B4">
        <w:t>esprit</w:t>
      </w:r>
      <w:r w:rsidR="007D0B10">
        <w:t xml:space="preserve"> ; </w:t>
      </w:r>
      <w:r w:rsidRPr="00EA49B4">
        <w:t>car on peut dire</w:t>
      </w:r>
      <w:r w:rsidR="007D0B10">
        <w:t xml:space="preserve">, </w:t>
      </w:r>
      <w:r w:rsidRPr="00EA49B4">
        <w:t>dans un sens</w:t>
      </w:r>
      <w:r w:rsidR="007D0B10">
        <w:t xml:space="preserve">, </w:t>
      </w:r>
      <w:r w:rsidRPr="00EA49B4">
        <w:t>que ses malheurs lui avaient fait perdre courage</w:t>
      </w:r>
      <w:r w:rsidR="007D0B10">
        <w:t xml:space="preserve">, </w:t>
      </w:r>
      <w:r w:rsidRPr="00EA49B4">
        <w:t>mais au moins</w:t>
      </w:r>
      <w:r w:rsidR="007D0B10">
        <w:t xml:space="preserve">, </w:t>
      </w:r>
      <w:r w:rsidRPr="00EA49B4">
        <w:t>si on peut lui appliquer cette expression</w:t>
      </w:r>
      <w:r w:rsidR="007D0B10">
        <w:t xml:space="preserve">, </w:t>
      </w:r>
      <w:r w:rsidRPr="00EA49B4">
        <w:t>il faut convenir que jamais désespoir ne fut plus calme ni plus résigné que le sien</w:t>
      </w:r>
      <w:r w:rsidR="007D0B10">
        <w:t>.</w:t>
      </w:r>
    </w:p>
    <w:p w14:paraId="3FAE85F3" w14:textId="77777777" w:rsidR="007D0B10" w:rsidRDefault="00CC13A3" w:rsidP="00CC13A3">
      <w:r w:rsidRPr="00EA49B4">
        <w:t>Dans tout le cours de mes aventures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ai pas éprouvé de chagrin plus amer qu</w:t>
      </w:r>
      <w:r w:rsidR="007D0B10">
        <w:t>’</w:t>
      </w:r>
      <w:r w:rsidRPr="00EA49B4">
        <w:t>à la mort de cet homme infortuné</w:t>
      </w:r>
      <w:r w:rsidR="007D0B10">
        <w:t xml:space="preserve">. </w:t>
      </w:r>
      <w:r w:rsidRPr="00EA49B4">
        <w:t>Les circonstances de son sort se présentèrent à mon esprit dans toute leur complication de dureté et d</w:t>
      </w:r>
      <w:r w:rsidR="007D0B10">
        <w:t>’</w:t>
      </w:r>
      <w:r w:rsidRPr="00EA49B4">
        <w:t>injustice</w:t>
      </w:r>
      <w:r w:rsidR="007D0B10">
        <w:t xml:space="preserve">. </w:t>
      </w:r>
      <w:r w:rsidRPr="00EA49B4">
        <w:t>Après avoir chargé d</w:t>
      </w:r>
      <w:r w:rsidR="007D0B10">
        <w:t>’</w:t>
      </w:r>
      <w:r w:rsidRPr="00EA49B4">
        <w:t>exécrations tout gouvernement humain qui pouvait être l</w:t>
      </w:r>
      <w:r w:rsidR="007D0B10">
        <w:t>’</w:t>
      </w:r>
      <w:r w:rsidRPr="00EA49B4">
        <w:t>instrument d</w:t>
      </w:r>
      <w:r w:rsidR="007D0B10">
        <w:t>’</w:t>
      </w:r>
      <w:r w:rsidRPr="00EA49B4">
        <w:t>un aussi abominable forfait</w:t>
      </w:r>
      <w:r w:rsidR="007D0B10">
        <w:t xml:space="preserve">, </w:t>
      </w:r>
      <w:r w:rsidRPr="00EA49B4">
        <w:t>je me reportai sur moi-même</w:t>
      </w:r>
      <w:r w:rsidR="007D0B10">
        <w:t xml:space="preserve">. </w:t>
      </w:r>
      <w:r w:rsidRPr="00EA49B4">
        <w:t>Je voyais d</w:t>
      </w:r>
      <w:r w:rsidR="007D0B10">
        <w:t>’</w:t>
      </w:r>
      <w:r w:rsidRPr="00EA49B4">
        <w:t>un œil d</w:t>
      </w:r>
      <w:r w:rsidR="007D0B10">
        <w:t>’</w:t>
      </w:r>
      <w:r w:rsidRPr="00EA49B4">
        <w:t>envie la fin de mon ami Brightwell</w:t>
      </w:r>
      <w:r w:rsidR="007D0B10">
        <w:t xml:space="preserve">. </w:t>
      </w:r>
      <w:r w:rsidRPr="00EA49B4">
        <w:t>Mille fois je désirai que mon corps fût froid et insensible à la place du sien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étais conservé à la vie</w:t>
      </w:r>
      <w:r w:rsidR="007D0B10">
        <w:t xml:space="preserve">, </w:t>
      </w:r>
      <w:r w:rsidRPr="00EA49B4">
        <w:t>à ce que je me persuadais</w:t>
      </w:r>
      <w:r w:rsidR="007D0B10">
        <w:t xml:space="preserve">, </w:t>
      </w:r>
      <w:r w:rsidRPr="00EA49B4">
        <w:t>que pour endurer des maux inexprimables</w:t>
      </w:r>
      <w:r w:rsidR="007D0B10">
        <w:t xml:space="preserve">. </w:t>
      </w:r>
      <w:r w:rsidRPr="00EA49B4">
        <w:t>Dans peu de jours il aurait été acquitté</w:t>
      </w:r>
      <w:r w:rsidR="007D0B10">
        <w:t xml:space="preserve">, </w:t>
      </w:r>
      <w:r w:rsidRPr="00EA49B4">
        <w:t>il aurait recouvré sa liberté</w:t>
      </w:r>
      <w:r w:rsidR="007D0B10">
        <w:t xml:space="preserve">, </w:t>
      </w:r>
      <w:r w:rsidRPr="00EA49B4">
        <w:t>sa réputation</w:t>
      </w:r>
      <w:r w:rsidR="007D0B10">
        <w:t xml:space="preserve"> ; </w:t>
      </w:r>
      <w:r w:rsidRPr="00EA49B4">
        <w:t>peut-être que les hommes</w:t>
      </w:r>
      <w:r w:rsidR="007D0B10">
        <w:t xml:space="preserve">, </w:t>
      </w:r>
      <w:r w:rsidRPr="00EA49B4">
        <w:t>touchés des injustices qu</w:t>
      </w:r>
      <w:r w:rsidR="007D0B10">
        <w:t>’</w:t>
      </w:r>
      <w:r w:rsidRPr="00EA49B4">
        <w:t>il avait eu à essuyer</w:t>
      </w:r>
      <w:r w:rsidR="007D0B10">
        <w:t xml:space="preserve">, </w:t>
      </w:r>
      <w:r w:rsidRPr="00EA49B4">
        <w:t>se seraient montrés empressés à réparer ses infortunes et à effacer jusqu</w:t>
      </w:r>
      <w:r w:rsidR="007D0B10">
        <w:t>’</w:t>
      </w:r>
      <w:r w:rsidRPr="00EA49B4">
        <w:t>au souvenir de son traitement ignominieux</w:t>
      </w:r>
      <w:r w:rsidR="007D0B10">
        <w:t xml:space="preserve">. </w:t>
      </w:r>
      <w:r w:rsidRPr="00EA49B4">
        <w:t>Mais il venait de mourir</w:t>
      </w:r>
      <w:r w:rsidR="007D0B10">
        <w:t xml:space="preserve">, </w:t>
      </w:r>
      <w:r w:rsidRPr="00EA49B4">
        <w:t>cet infortuné</w:t>
      </w:r>
      <w:r w:rsidR="007D0B10">
        <w:t xml:space="preserve">, </w:t>
      </w:r>
      <w:r w:rsidRPr="00EA49B4">
        <w:t>et moi je restais</w:t>
      </w:r>
      <w:r w:rsidR="007D0B10">
        <w:t xml:space="preserve"> ! </w:t>
      </w:r>
      <w:r w:rsidRPr="00EA49B4">
        <w:t>Moi</w:t>
      </w:r>
      <w:r w:rsidR="007D0B10">
        <w:t xml:space="preserve">, </w:t>
      </w:r>
      <w:r w:rsidRPr="00EA49B4">
        <w:t>victime d</w:t>
      </w:r>
      <w:r w:rsidR="007D0B10">
        <w:t>’</w:t>
      </w:r>
      <w:r w:rsidRPr="00EA49B4">
        <w:t>une iniquité non moins révoltante</w:t>
      </w:r>
      <w:r w:rsidR="007D0B10">
        <w:t xml:space="preserve">, </w:t>
      </w:r>
      <w:r w:rsidRPr="00EA49B4">
        <w:t>mais qui ne pouvais espérer de réparation</w:t>
      </w:r>
      <w:r w:rsidR="007D0B10">
        <w:t xml:space="preserve">, </w:t>
      </w:r>
      <w:r w:rsidRPr="00EA49B4">
        <w:t>qui étais marqué d</w:t>
      </w:r>
      <w:r w:rsidR="007D0B10">
        <w:t>’</w:t>
      </w:r>
      <w:r w:rsidRPr="00EA49B4">
        <w:t>infamie pour toute la durée de ma triste existence</w:t>
      </w:r>
      <w:r w:rsidR="007D0B10">
        <w:t xml:space="preserve">, </w:t>
      </w:r>
      <w:r w:rsidRPr="00EA49B4">
        <w:t>et qui devais emporter en mourant le mépris et l</w:t>
      </w:r>
      <w:r w:rsidR="007D0B10">
        <w:t>’</w:t>
      </w:r>
      <w:r w:rsidRPr="00EA49B4">
        <w:t>exécration de mes semblables</w:t>
      </w:r>
      <w:r w:rsidR="007D0B10">
        <w:t> !</w:t>
      </w:r>
    </w:p>
    <w:p w14:paraId="618DF751" w14:textId="77777777" w:rsidR="007D0B10" w:rsidRDefault="00CC13A3" w:rsidP="00CC13A3">
      <w:r w:rsidRPr="00EA49B4">
        <w:t>Telles furent en partie les premières réflexions que me fit naître le sort de ce martyr de nos barbares institutions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 xml:space="preserve">un </w:t>
      </w:r>
      <w:r w:rsidRPr="00EA49B4">
        <w:lastRenderedPageBreak/>
        <w:t>autre côté</w:t>
      </w:r>
      <w:r w:rsidR="007D0B10">
        <w:t xml:space="preserve">, </w:t>
      </w:r>
      <w:r w:rsidRPr="00EA49B4">
        <w:t>cependant</w:t>
      </w:r>
      <w:r w:rsidR="007D0B10">
        <w:t xml:space="preserve">, </w:t>
      </w:r>
      <w:r w:rsidRPr="00EA49B4">
        <w:t>mes relations avec le malheureux Brightwell ne laissaient pas de m</w:t>
      </w:r>
      <w:r w:rsidR="007D0B10">
        <w:t>’</w:t>
      </w:r>
      <w:r w:rsidRPr="00EA49B4">
        <w:t>avoir fourni quelques motifs de consolation</w:t>
      </w:r>
      <w:r w:rsidR="007D0B10">
        <w:t xml:space="preserve">. </w:t>
      </w:r>
      <w:r w:rsidRPr="00EA49B4">
        <w:t>Je me disais</w:t>
      </w:r>
      <w:r w:rsidR="007D0B10">
        <w:t> : « </w:t>
      </w:r>
      <w:r w:rsidRPr="00EA49B4">
        <w:t>Il a vu au travers de ces tissus de calomnie qui m</w:t>
      </w:r>
      <w:r w:rsidR="007D0B10">
        <w:t>’</w:t>
      </w:r>
      <w:r w:rsidRPr="00EA49B4">
        <w:t>enveloppent</w:t>
      </w:r>
      <w:r w:rsidR="007D0B10">
        <w:t xml:space="preserve"> ; </w:t>
      </w:r>
      <w:r w:rsidRPr="00EA49B4">
        <w:t>il a reconnu mon cœur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a donné son amitié</w:t>
      </w:r>
      <w:r w:rsidR="007D0B10">
        <w:t xml:space="preserve">. </w:t>
      </w:r>
      <w:r w:rsidRPr="00EA49B4">
        <w:t>Pourquoi désespérer</w:t>
      </w:r>
      <w:r w:rsidR="007D0B10">
        <w:t xml:space="preserve"> ? </w:t>
      </w:r>
      <w:r w:rsidRPr="00EA49B4">
        <w:t>Ne pourrai-je pas rencontrer par la suite des âmes aussi libérales que la sienne</w:t>
      </w:r>
      <w:r w:rsidR="007D0B10">
        <w:t xml:space="preserve">, </w:t>
      </w:r>
      <w:r w:rsidRPr="00EA49B4">
        <w:t>qui me rendront justice et compatiront à mes infortunes</w:t>
      </w:r>
      <w:r w:rsidR="007D0B10">
        <w:t xml:space="preserve"> ? </w:t>
      </w:r>
      <w:r w:rsidRPr="00EA49B4">
        <w:t>Que j</w:t>
      </w:r>
      <w:r w:rsidR="007D0B10">
        <w:t>’</w:t>
      </w:r>
      <w:r w:rsidRPr="00EA49B4">
        <w:t>aie ce bonheur</w:t>
      </w:r>
      <w:r w:rsidR="007D0B10">
        <w:t xml:space="preserve">, </w:t>
      </w:r>
      <w:r w:rsidRPr="00EA49B4">
        <w:t>et je serai content</w:t>
      </w:r>
      <w:r w:rsidR="007D0B10">
        <w:t xml:space="preserve">. </w:t>
      </w:r>
      <w:r w:rsidRPr="00EA49B4">
        <w:t>Je me réfugierai dans les bras de l</w:t>
      </w:r>
      <w:r w:rsidR="007D0B10">
        <w:t>’</w:t>
      </w:r>
      <w:r w:rsidRPr="00EA49B4">
        <w:t>amitié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y oublierai la méchanceté des hommes</w:t>
      </w:r>
      <w:r w:rsidR="007D0B10">
        <w:t xml:space="preserve">. </w:t>
      </w:r>
      <w:r w:rsidRPr="00EA49B4">
        <w:t>Je vivrai satisfait au sein d</w:t>
      </w:r>
      <w:r w:rsidR="007D0B10">
        <w:t>’</w:t>
      </w:r>
      <w:r w:rsidRPr="00EA49B4">
        <w:t>une obscurité paisible</w:t>
      </w:r>
      <w:r w:rsidR="007D0B10">
        <w:t xml:space="preserve">, </w:t>
      </w:r>
      <w:r w:rsidRPr="00EA49B4">
        <w:t>en cultivant les jouissances du cœur et de l</w:t>
      </w:r>
      <w:r w:rsidR="007D0B10">
        <w:t>’</w:t>
      </w:r>
      <w:r w:rsidRPr="00EA49B4">
        <w:t>esprit</w:t>
      </w:r>
      <w:r w:rsidR="007D0B10">
        <w:t xml:space="preserve">, </w:t>
      </w:r>
      <w:r w:rsidRPr="00EA49B4">
        <w:t>en me livrant dans un petit cercle aux douceurs de la bienfaisance</w:t>
      </w:r>
      <w:r w:rsidR="007D0B10">
        <w:t>. »</w:t>
      </w:r>
      <w:r w:rsidRPr="00EA49B4">
        <w:t xml:space="preserve"> Ainsi mon âme s</w:t>
      </w:r>
      <w:r w:rsidR="007D0B10">
        <w:t>’</w:t>
      </w:r>
      <w:r w:rsidRPr="00EA49B4">
        <w:t>excitait au projet que j</w:t>
      </w:r>
      <w:r w:rsidR="007D0B10">
        <w:t>’</w:t>
      </w:r>
      <w:r w:rsidRPr="00EA49B4">
        <w:t>allais entreprendre</w:t>
      </w:r>
      <w:r w:rsidR="007D0B10">
        <w:t>.</w:t>
      </w:r>
    </w:p>
    <w:p w14:paraId="5A962E59" w14:textId="77777777" w:rsidR="007D0B10" w:rsidRDefault="00CC13A3" w:rsidP="00CC13A3">
      <w:r w:rsidRPr="00EA49B4">
        <w:t>Je n</w:t>
      </w:r>
      <w:r w:rsidR="007D0B10">
        <w:t>’</w:t>
      </w:r>
      <w:r w:rsidRPr="00EA49B4">
        <w:t>eus pas plutôt conçu l</w:t>
      </w:r>
      <w:r w:rsidR="007D0B10">
        <w:t>’</w:t>
      </w:r>
      <w:r w:rsidRPr="00EA49B4">
        <w:t>idée d</w:t>
      </w:r>
      <w:r w:rsidR="007D0B10">
        <w:t>’</w:t>
      </w:r>
      <w:r w:rsidRPr="00EA49B4">
        <w:t>une évasion</w:t>
      </w:r>
      <w:r w:rsidR="007D0B10">
        <w:t xml:space="preserve">, </w:t>
      </w:r>
      <w:r w:rsidRPr="00EA49B4">
        <w:t>que</w:t>
      </w:r>
      <w:r w:rsidR="007D0B10">
        <w:t xml:space="preserve">, </w:t>
      </w:r>
      <w:r w:rsidRPr="00EA49B4">
        <w:t>pour m</w:t>
      </w:r>
      <w:r w:rsidR="007D0B10">
        <w:t>’</w:t>
      </w:r>
      <w:r w:rsidRPr="00EA49B4">
        <w:t>en faciliter les préparatifs</w:t>
      </w:r>
      <w:r w:rsidR="007D0B10">
        <w:t xml:space="preserve">, </w:t>
      </w:r>
      <w:r w:rsidRPr="00EA49B4">
        <w:t>je me déterminai au plan que voici</w:t>
      </w:r>
      <w:r w:rsidR="007D0B10">
        <w:t xml:space="preserve">. </w:t>
      </w:r>
      <w:r w:rsidRPr="00EA49B4">
        <w:t>Je résolus de me mettre dans les bonnes grâces du concierge</w:t>
      </w:r>
      <w:r w:rsidR="007D0B10">
        <w:t xml:space="preserve">. </w:t>
      </w:r>
      <w:r w:rsidRPr="00EA49B4">
        <w:t>Dans le monde</w:t>
      </w:r>
      <w:r w:rsidR="007D0B10">
        <w:t xml:space="preserve">, </w:t>
      </w:r>
      <w:r w:rsidRPr="00EA49B4">
        <w:t>en général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ai trouvé toutes les personnes qui étaient au fait des apparences de mon histoire</w:t>
      </w:r>
      <w:r w:rsidR="007D0B10">
        <w:t xml:space="preserve">, </w:t>
      </w:r>
      <w:r w:rsidRPr="00EA49B4">
        <w:t>disposées à ne me regarder qu</w:t>
      </w:r>
      <w:r w:rsidR="007D0B10">
        <w:t>’</w:t>
      </w:r>
      <w:r w:rsidRPr="00EA49B4">
        <w:t>avec une sorte de dégoût et d</w:t>
      </w:r>
      <w:r w:rsidR="007D0B10">
        <w:t>’</w:t>
      </w:r>
      <w:r w:rsidRPr="00EA49B4">
        <w:t>horreur qui les portait à me fuir</w:t>
      </w:r>
      <w:r w:rsidR="007D0B10">
        <w:t xml:space="preserve">, </w:t>
      </w:r>
      <w:r w:rsidRPr="00EA49B4">
        <w:t>comme si j</w:t>
      </w:r>
      <w:r w:rsidR="007D0B10">
        <w:t>’</w:t>
      </w:r>
      <w:r w:rsidRPr="00EA49B4">
        <w:t>eusse été frappé de la peste</w:t>
      </w:r>
      <w:r w:rsidR="007D0B10">
        <w:t xml:space="preserve">. </w:t>
      </w:r>
      <w:r w:rsidRPr="00EA49B4">
        <w:t>La supposition que j</w:t>
      </w:r>
      <w:r w:rsidR="007D0B10">
        <w:t>’</w:t>
      </w:r>
      <w:r w:rsidRPr="00EA49B4">
        <w:t>avais d</w:t>
      </w:r>
      <w:r w:rsidR="007D0B10">
        <w:t>’</w:t>
      </w:r>
      <w:r w:rsidRPr="00EA49B4">
        <w:t>abord volé mon maître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ensuite</w:t>
      </w:r>
      <w:r w:rsidR="007D0B10">
        <w:t xml:space="preserve">, </w:t>
      </w:r>
      <w:r w:rsidRPr="00EA49B4">
        <w:t>pour me laver</w:t>
      </w:r>
      <w:r w:rsidR="007D0B10">
        <w:t xml:space="preserve">, </w:t>
      </w:r>
      <w:r w:rsidRPr="00EA49B4">
        <w:t>je l</w:t>
      </w:r>
      <w:r w:rsidR="007D0B10">
        <w:t>’</w:t>
      </w:r>
      <w:r w:rsidRPr="00EA49B4">
        <w:t>avais accusé lui-même d</w:t>
      </w:r>
      <w:r w:rsidR="007D0B10">
        <w:t>’</w:t>
      </w:r>
      <w:r w:rsidRPr="00EA49B4">
        <w:t>avoir voulu me suborner</w:t>
      </w:r>
      <w:r w:rsidR="007D0B10">
        <w:t xml:space="preserve">, </w:t>
      </w:r>
      <w:r w:rsidRPr="00EA49B4">
        <w:t>me mettait dans une classe particulière</w:t>
      </w:r>
      <w:r w:rsidR="007D0B10">
        <w:t xml:space="preserve">, </w:t>
      </w:r>
      <w:r w:rsidRPr="00EA49B4">
        <w:t>et infiniment plus odieuse que les criminels ordinaires</w:t>
      </w:r>
      <w:r w:rsidR="007D0B10">
        <w:t xml:space="preserve">. </w:t>
      </w:r>
      <w:r w:rsidRPr="00EA49B4">
        <w:t>Mais cet homme-ci était trop passé maître dans sa profession pour entretenir de l</w:t>
      </w:r>
      <w:r w:rsidR="007D0B10">
        <w:t>’</w:t>
      </w:r>
      <w:r w:rsidRPr="00EA49B4">
        <w:t>aversion contre un de ses semblables pour de pareils motifs</w:t>
      </w:r>
      <w:r w:rsidR="007D0B10">
        <w:t xml:space="preserve">. </w:t>
      </w:r>
      <w:r w:rsidRPr="00EA49B4">
        <w:t>Il considérait les personnes commises à sa garde comme autant de corps humains dont il était responsable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 était tenu de représenter en temps et lieu</w:t>
      </w:r>
      <w:r w:rsidR="007D0B10">
        <w:t xml:space="preserve"> ; </w:t>
      </w:r>
      <w:r w:rsidRPr="00EA49B4">
        <w:t>mais quant à la différence de l</w:t>
      </w:r>
      <w:r w:rsidR="007D0B10">
        <w:t>’</w:t>
      </w:r>
      <w:r w:rsidRPr="00EA49B4">
        <w:t>innocent et du coupable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une affaire qu</w:t>
      </w:r>
      <w:r w:rsidR="007D0B10">
        <w:t>’</w:t>
      </w:r>
      <w:r w:rsidRPr="00EA49B4">
        <w:t>il jugeait au-dessous de son attention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en cherchant à me faire bien venir de lui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pas à lutter contre ces préventions que</w:t>
      </w:r>
      <w:r w:rsidR="007D0B10">
        <w:t xml:space="preserve">, </w:t>
      </w:r>
      <w:r w:rsidRPr="00EA49B4">
        <w:t xml:space="preserve">dans une foule </w:t>
      </w:r>
      <w:r w:rsidRPr="00EA49B4">
        <w:lastRenderedPageBreak/>
        <w:t>d</w:t>
      </w:r>
      <w:r w:rsidR="007D0B10">
        <w:t>’</w:t>
      </w:r>
      <w:r w:rsidRPr="00EA49B4">
        <w:t>autres cas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ai trouvées si cruellement enracinées</w:t>
      </w:r>
      <w:r w:rsidR="007D0B10">
        <w:t xml:space="preserve">. </w:t>
      </w:r>
      <w:r w:rsidRPr="00EA49B4">
        <w:t>Ajoutez que</w:t>
      </w:r>
      <w:r w:rsidR="007D0B10">
        <w:t xml:space="preserve">, </w:t>
      </w:r>
      <w:r w:rsidRPr="00EA49B4">
        <w:t>dans cette circonstance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encore pour moi l</w:t>
      </w:r>
      <w:r w:rsidR="007D0B10">
        <w:t>’</w:t>
      </w:r>
      <w:r w:rsidRPr="00EA49B4">
        <w:t>influence de ce même motif</w:t>
      </w:r>
      <w:r w:rsidR="007D0B10">
        <w:t xml:space="preserve">, </w:t>
      </w:r>
      <w:r w:rsidRPr="00EA49B4">
        <w:t>quel qu</w:t>
      </w:r>
      <w:r w:rsidR="007D0B10">
        <w:t>’</w:t>
      </w:r>
      <w:r w:rsidRPr="00EA49B4">
        <w:t>il pût être</w:t>
      </w:r>
      <w:r w:rsidR="007D0B10">
        <w:t xml:space="preserve">, </w:t>
      </w:r>
      <w:r w:rsidRPr="00EA49B4">
        <w:t>qui l</w:t>
      </w:r>
      <w:r w:rsidR="007D0B10">
        <w:t>’</w:t>
      </w:r>
      <w:r w:rsidRPr="00EA49B4">
        <w:t>avait rendu si généreux dans ses offres à mon égard</w:t>
      </w:r>
      <w:r w:rsidR="007D0B10">
        <w:t>.</w:t>
      </w:r>
    </w:p>
    <w:p w14:paraId="289417CA" w14:textId="77777777" w:rsidR="007D0B10" w:rsidRDefault="00CC13A3" w:rsidP="00CC13A3">
      <w:r w:rsidRPr="00EA49B4">
        <w:t>Je lui parlai de mon talent pour la menuiserie</w:t>
      </w:r>
      <w:r w:rsidR="007D0B10">
        <w:t xml:space="preserve">, </w:t>
      </w:r>
      <w:r w:rsidRPr="00EA49B4">
        <w:t>et je m</w:t>
      </w:r>
      <w:r w:rsidR="007D0B10">
        <w:t>’</w:t>
      </w:r>
      <w:r w:rsidRPr="00EA49B4">
        <w:t>offris de lui faire une demi-douzaine de jolies chaises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voulait me procurer les moyens et les outils nécessaires</w:t>
      </w:r>
      <w:r w:rsidR="007D0B10">
        <w:t xml:space="preserve"> ; </w:t>
      </w:r>
      <w:r w:rsidRPr="00EA49B4">
        <w:t>car il ne fallait pas espérer</w:t>
      </w:r>
      <w:r w:rsidR="007D0B10">
        <w:t xml:space="preserve">, </w:t>
      </w:r>
      <w:r w:rsidRPr="00EA49B4">
        <w:t>sans son consentement</w:t>
      </w:r>
      <w:r w:rsidR="007D0B10">
        <w:t xml:space="preserve">, </w:t>
      </w:r>
      <w:r w:rsidRPr="00EA49B4">
        <w:t>de pouvoir exercer paisiblement une industrie de ce genre</w:t>
      </w:r>
      <w:r w:rsidR="007D0B10">
        <w:t xml:space="preserve">, </w:t>
      </w:r>
      <w:r w:rsidRPr="00EA49B4">
        <w:t>quand même mon existence en eût entièrement dépendu</w:t>
      </w:r>
      <w:r w:rsidR="007D0B10">
        <w:t xml:space="preserve">. </w:t>
      </w:r>
      <w:r w:rsidRPr="00EA49B4">
        <w:t>Il me regarda d</w:t>
      </w:r>
      <w:r w:rsidR="007D0B10">
        <w:t>’</w:t>
      </w:r>
      <w:r w:rsidRPr="00EA49B4">
        <w:t>abord fixement</w:t>
      </w:r>
      <w:r w:rsidR="007D0B10">
        <w:t xml:space="preserve">, </w:t>
      </w:r>
      <w:r w:rsidRPr="00EA49B4">
        <w:t>comme cherchant en lui-même ce que voulait dire cette nouvelle proposition</w:t>
      </w:r>
      <w:r w:rsidR="007D0B10">
        <w:t xml:space="preserve"> ; </w:t>
      </w:r>
      <w:r w:rsidRPr="00EA49B4">
        <w:t>ensuite</w:t>
      </w:r>
      <w:r w:rsidR="007D0B10">
        <w:t xml:space="preserve">, </w:t>
      </w:r>
      <w:r w:rsidRPr="00EA49B4">
        <w:t>prenant un air gracieux</w:t>
      </w:r>
      <w:r w:rsidR="007D0B10">
        <w:t xml:space="preserve">, </w:t>
      </w:r>
      <w:r w:rsidRPr="00EA49B4">
        <w:t>il me dit qu</w:t>
      </w:r>
      <w:r w:rsidR="007D0B10">
        <w:t>’</w:t>
      </w:r>
      <w:r w:rsidRPr="00EA49B4">
        <w:t>il était ravi de me voir ainsi m</w:t>
      </w:r>
      <w:r w:rsidR="007D0B10">
        <w:t>’</w:t>
      </w:r>
      <w:r w:rsidRPr="00EA49B4">
        <w:t>humaniser un peu avec les gens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 verrait ce qu</w:t>
      </w:r>
      <w:r w:rsidR="007D0B10">
        <w:t>’</w:t>
      </w:r>
      <w:r w:rsidRPr="00EA49B4">
        <w:t>il pouvait faire</w:t>
      </w:r>
      <w:r w:rsidR="007D0B10">
        <w:t xml:space="preserve">. </w:t>
      </w:r>
      <w:r w:rsidRPr="00EA49B4">
        <w:t>Deux jours après</w:t>
      </w:r>
      <w:r w:rsidR="007D0B10">
        <w:t xml:space="preserve">, </w:t>
      </w:r>
      <w:r w:rsidRPr="00EA49B4">
        <w:t>il me signifia qu</w:t>
      </w:r>
      <w:r w:rsidR="007D0B10">
        <w:t>’</w:t>
      </w:r>
      <w:r w:rsidRPr="00EA49B4">
        <w:t>il m</w:t>
      </w:r>
      <w:r w:rsidR="007D0B10">
        <w:t>’</w:t>
      </w:r>
      <w:r w:rsidRPr="00EA49B4">
        <w:t>accordait ma demande</w:t>
      </w:r>
      <w:r w:rsidR="007D0B10">
        <w:t xml:space="preserve">. </w:t>
      </w:r>
      <w:r w:rsidRPr="00EA49B4">
        <w:t>Il ajouta que</w:t>
      </w:r>
      <w:r w:rsidR="007D0B10">
        <w:t xml:space="preserve">, </w:t>
      </w:r>
      <w:r w:rsidRPr="00EA49B4">
        <w:t>quant au présent que je voulais lui faire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avait rien à me dire là-dessus</w:t>
      </w:r>
      <w:r w:rsidR="007D0B10">
        <w:t xml:space="preserve">, </w:t>
      </w:r>
      <w:r w:rsidRPr="00EA49B4">
        <w:t>que je ferais comme il me plairait</w:t>
      </w:r>
      <w:r w:rsidR="007D0B10">
        <w:t xml:space="preserve"> ; </w:t>
      </w:r>
      <w:r w:rsidRPr="00EA49B4">
        <w:t>mais que je pouvais compter sur lui pour toutes les douceurs qu</w:t>
      </w:r>
      <w:r w:rsidR="007D0B10">
        <w:t>’</w:t>
      </w:r>
      <w:r w:rsidRPr="00EA49B4">
        <w:t>il pourrait me procurer sans se compromettre</w:t>
      </w:r>
      <w:r w:rsidR="007D0B10">
        <w:t xml:space="preserve">, </w:t>
      </w:r>
      <w:r w:rsidRPr="00EA49B4">
        <w:t>pourvu que quand il se montrerait civil envers moi je ne m</w:t>
      </w:r>
      <w:r w:rsidR="007D0B10">
        <w:t>’</w:t>
      </w:r>
      <w:r w:rsidRPr="00EA49B4">
        <w:t>avisasse pas une seconde fois de le rebuter et de lui répondre par de mauvais propos</w:t>
      </w:r>
      <w:r w:rsidR="007D0B10">
        <w:t>.</w:t>
      </w:r>
    </w:p>
    <w:p w14:paraId="3567CA42" w14:textId="77777777" w:rsidR="007D0B10" w:rsidRDefault="00CC13A3" w:rsidP="00CC13A3">
      <w:r w:rsidRPr="00EA49B4">
        <w:t>Ces préliminaires ainsi gagnés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amassai successivement des outils de différentes espèces</w:t>
      </w:r>
      <w:r w:rsidR="007D0B10">
        <w:t xml:space="preserve">, </w:t>
      </w:r>
      <w:r w:rsidRPr="00EA49B4">
        <w:t>tarières</w:t>
      </w:r>
      <w:r w:rsidR="007D0B10">
        <w:t xml:space="preserve">, </w:t>
      </w:r>
      <w:r w:rsidRPr="00EA49B4">
        <w:t>perçoirs</w:t>
      </w:r>
      <w:r w:rsidR="007D0B10">
        <w:t xml:space="preserve">, </w:t>
      </w:r>
      <w:r w:rsidRPr="00EA49B4">
        <w:t>ciseaux</w:t>
      </w:r>
      <w:r w:rsidR="007D0B10">
        <w:t xml:space="preserve">, </w:t>
      </w:r>
      <w:r w:rsidRPr="00EA49B4">
        <w:t>etc</w:t>
      </w:r>
      <w:r w:rsidR="007D0B10">
        <w:t xml:space="preserve">. </w:t>
      </w:r>
      <w:r w:rsidRPr="00EA49B4">
        <w:t>Enfin je me mis à l</w:t>
      </w:r>
      <w:r w:rsidR="007D0B10">
        <w:t>’</w:t>
      </w:r>
      <w:r w:rsidRPr="00EA49B4">
        <w:t>ouvrage</w:t>
      </w:r>
      <w:r w:rsidR="007D0B10">
        <w:t xml:space="preserve"> : </w:t>
      </w:r>
      <w:r w:rsidRPr="00EA49B4">
        <w:t>les nuits étaient longues</w:t>
      </w:r>
      <w:r w:rsidR="007D0B10">
        <w:t xml:space="preserve"> ; </w:t>
      </w:r>
      <w:r w:rsidRPr="00EA49B4">
        <w:t>mon geôlier</w:t>
      </w:r>
      <w:r w:rsidR="007D0B10">
        <w:t xml:space="preserve">, </w:t>
      </w:r>
      <w:r w:rsidRPr="00EA49B4">
        <w:t>malgré son ostentation de générosité</w:t>
      </w:r>
      <w:r w:rsidR="007D0B10">
        <w:t xml:space="preserve">, </w:t>
      </w:r>
      <w:r w:rsidRPr="00EA49B4">
        <w:t>était excessivement pressé</w:t>
      </w:r>
      <w:r w:rsidR="007D0B10">
        <w:t xml:space="preserve">. </w:t>
      </w:r>
      <w:r w:rsidRPr="00EA49B4">
        <w:t>Je sollicitai donc encore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obtins un bout de chandelle pour pouvoir travailler une heure ou deux de plus</w:t>
      </w:r>
      <w:r w:rsidR="007D0B10">
        <w:t xml:space="preserve">, </w:t>
      </w:r>
      <w:r w:rsidRPr="00EA49B4">
        <w:t>après que j</w:t>
      </w:r>
      <w:r w:rsidR="007D0B10">
        <w:t>’</w:t>
      </w:r>
      <w:r w:rsidRPr="00EA49B4">
        <w:t>étais enfermé dans mon cachot</w:t>
      </w:r>
      <w:r w:rsidR="007D0B10">
        <w:t xml:space="preserve">. </w:t>
      </w:r>
      <w:r w:rsidRPr="00EA49B4">
        <w:t>Néanmoins je ne travaillais pas constamment à l</w:t>
      </w:r>
      <w:r w:rsidR="007D0B10">
        <w:t>’</w:t>
      </w:r>
      <w:r w:rsidRPr="00EA49B4">
        <w:t>ouvrage que j</w:t>
      </w:r>
      <w:r w:rsidR="007D0B10">
        <w:t>’</w:t>
      </w:r>
      <w:r w:rsidRPr="00EA49B4">
        <w:t>avais entrepris</w:t>
      </w:r>
      <w:r w:rsidR="007D0B10">
        <w:t xml:space="preserve">, </w:t>
      </w:r>
      <w:r w:rsidRPr="00EA49B4">
        <w:t>et mon geôlier laissait percer à tout moment des signes d</w:t>
      </w:r>
      <w:r w:rsidR="007D0B10">
        <w:t>’</w:t>
      </w:r>
      <w:r w:rsidRPr="00EA49B4">
        <w:t>impatience</w:t>
      </w:r>
      <w:r w:rsidR="007D0B10">
        <w:t xml:space="preserve">. </w:t>
      </w:r>
      <w:r w:rsidRPr="00EA49B4">
        <w:t>Peut-être avait-il peur que je n</w:t>
      </w:r>
      <w:r w:rsidR="007D0B10">
        <w:t>’</w:t>
      </w:r>
      <w:r w:rsidRPr="00EA49B4">
        <w:t xml:space="preserve">eusse </w:t>
      </w:r>
      <w:r w:rsidRPr="00EA49B4">
        <w:lastRenderedPageBreak/>
        <w:t>pas le temps de finir avant d</w:t>
      </w:r>
      <w:r w:rsidR="007D0B10">
        <w:t>’</w:t>
      </w:r>
      <w:r w:rsidRPr="00EA49B4">
        <w:t>être pendu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insistai toutefois sur la liberté de travailler à mon loisir et quand il me plairait</w:t>
      </w:r>
      <w:r w:rsidR="007D0B10">
        <w:t xml:space="preserve">, </w:t>
      </w:r>
      <w:r w:rsidRPr="00EA49B4">
        <w:t>ce qu</w:t>
      </w:r>
      <w:r w:rsidR="007D0B10">
        <w:t>’</w:t>
      </w:r>
      <w:r w:rsidRPr="00EA49B4">
        <w:t>il n</w:t>
      </w:r>
      <w:r w:rsidR="007D0B10">
        <w:t>’</w:t>
      </w:r>
      <w:r w:rsidRPr="00EA49B4">
        <w:t>osa pourtant pas me contester expressément</w:t>
      </w:r>
      <w:r w:rsidR="007D0B10">
        <w:t xml:space="preserve">. </w:t>
      </w:r>
      <w:r w:rsidRPr="00EA49B4">
        <w:t>Pour surcroît de bonne fortune</w:t>
      </w:r>
      <w:r w:rsidR="007D0B10">
        <w:t xml:space="preserve">, </w:t>
      </w:r>
      <w:r w:rsidRPr="00EA49B4">
        <w:t>je parvins à me procurer secrètement un levier de fer</w:t>
      </w:r>
      <w:r w:rsidR="007D0B10">
        <w:t xml:space="preserve">, </w:t>
      </w:r>
      <w:r w:rsidRPr="00EA49B4">
        <w:t>par le moyen de miss Marguerite</w:t>
      </w:r>
      <w:r w:rsidR="007D0B10">
        <w:t xml:space="preserve">, </w:t>
      </w:r>
      <w:r w:rsidRPr="00EA49B4">
        <w:t>qui venait de temps en temps à la geôle examiner les prisonniers</w:t>
      </w:r>
      <w:r w:rsidR="007D0B10">
        <w:t xml:space="preserve">, </w:t>
      </w:r>
      <w:r w:rsidRPr="00EA49B4">
        <w:t>et qui paraissait m</w:t>
      </w:r>
      <w:r w:rsidR="007D0B10">
        <w:t>’</w:t>
      </w:r>
      <w:r w:rsidRPr="00EA49B4">
        <w:t>avoir pris particulièrement en amitié</w:t>
      </w:r>
      <w:r w:rsidR="007D0B10">
        <w:t>.</w:t>
      </w:r>
    </w:p>
    <w:p w14:paraId="158718D6" w14:textId="77777777" w:rsidR="007D0B10" w:rsidRDefault="00CC13A3" w:rsidP="00CC13A3">
      <w:r w:rsidRPr="00EA49B4">
        <w:t>Ici il est facile de reconnaître comment le vice et la duplicité naissent nécessairement de l</w:t>
      </w:r>
      <w:r w:rsidR="007D0B10">
        <w:t>’</w:t>
      </w:r>
      <w:r w:rsidRPr="00EA49B4">
        <w:t>injustice</w:t>
      </w:r>
      <w:r w:rsidR="007D0B10">
        <w:t xml:space="preserve">. </w:t>
      </w:r>
      <w:r w:rsidRPr="00EA49B4">
        <w:t>Je ne sais si mes lecteurs me pardonneront le profit peu délicat que je comptais tirer de l</w:t>
      </w:r>
      <w:r w:rsidR="007D0B10">
        <w:t>’</w:t>
      </w:r>
      <w:r w:rsidRPr="00EA49B4">
        <w:t>indulgence inexplicable de mon geôlier envers moi</w:t>
      </w:r>
      <w:r w:rsidR="007D0B10">
        <w:t xml:space="preserve">. </w:t>
      </w:r>
      <w:r w:rsidRPr="00EA49B4">
        <w:t>Mais je ne dois pas taire mes faiblesses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est mon histoire et non mon apologie que j</w:t>
      </w:r>
      <w:r w:rsidR="007D0B10">
        <w:t>’</w:t>
      </w:r>
      <w:r w:rsidRPr="00EA49B4">
        <w:t>ai voulu écrire</w:t>
      </w:r>
      <w:r w:rsidR="007D0B10">
        <w:t xml:space="preserve"> ; </w:t>
      </w:r>
      <w:r w:rsidRPr="00EA49B4">
        <w:t>et je ne me sentais pas préparé à conserver dans ma conduite une franchise invariable</w:t>
      </w:r>
      <w:r w:rsidR="007D0B10">
        <w:t xml:space="preserve">, </w:t>
      </w:r>
      <w:r w:rsidRPr="00EA49B4">
        <w:t>dont le prix était toujours une mort prématurée</w:t>
      </w:r>
      <w:r w:rsidR="007D0B10">
        <w:t>.</w:t>
      </w:r>
    </w:p>
    <w:p w14:paraId="2C26F618" w14:textId="77777777" w:rsidR="007D0B10" w:rsidRDefault="00CC13A3" w:rsidP="00CC13A3">
      <w:r w:rsidRPr="00EA49B4">
        <w:t>Mon plan était tout fait</w:t>
      </w:r>
      <w:r w:rsidR="007D0B10">
        <w:t xml:space="preserve">. </w:t>
      </w:r>
      <w:r w:rsidRPr="00EA49B4">
        <w:t>Je pensai qu</w:t>
      </w:r>
      <w:r w:rsidR="007D0B10">
        <w:t>’</w:t>
      </w:r>
      <w:r w:rsidRPr="00EA49B4">
        <w:t>à l</w:t>
      </w:r>
      <w:r w:rsidR="007D0B10">
        <w:t>’</w:t>
      </w:r>
      <w:r w:rsidRPr="00EA49B4">
        <w:t>aide du levier il me serait aisé de soulever sans beaucoup de bruit la porte de mon cachot hors de ses gonds</w:t>
      </w:r>
      <w:r w:rsidR="007D0B10">
        <w:t xml:space="preserve">, </w:t>
      </w:r>
      <w:r w:rsidRPr="00EA49B4">
        <w:t>ou bien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en cas de nécessité</w:t>
      </w:r>
      <w:r w:rsidR="007D0B10">
        <w:t xml:space="preserve">, </w:t>
      </w:r>
      <w:r w:rsidRPr="00EA49B4">
        <w:t>je pourrais enlever la serrure</w:t>
      </w:r>
      <w:r w:rsidR="007D0B10">
        <w:t xml:space="preserve">. </w:t>
      </w:r>
      <w:r w:rsidRPr="00EA49B4">
        <w:t>Cette porte donnait dans un passage étroit où était d</w:t>
      </w:r>
      <w:r w:rsidR="007D0B10">
        <w:t>’</w:t>
      </w:r>
      <w:r w:rsidRPr="00EA49B4">
        <w:t>un côté l</w:t>
      </w:r>
      <w:r w:rsidR="007D0B10">
        <w:t>’</w:t>
      </w:r>
      <w:r w:rsidRPr="00EA49B4">
        <w:t>enfilade des cachots</w:t>
      </w:r>
      <w:r w:rsidR="007D0B10">
        <w:t xml:space="preserve">, </w:t>
      </w:r>
      <w:r w:rsidRPr="00EA49B4">
        <w:t>et de l</w:t>
      </w:r>
      <w:r w:rsidR="007D0B10">
        <w:t>’</w:t>
      </w:r>
      <w:r w:rsidRPr="00EA49B4">
        <w:t>autre les logements du geôlier et des guichetiers</w:t>
      </w:r>
      <w:r w:rsidR="007D0B10">
        <w:t xml:space="preserve">, </w:t>
      </w:r>
      <w:r w:rsidRPr="00EA49B4">
        <w:t>au delà desquels était l</w:t>
      </w:r>
      <w:r w:rsidR="007D0B10">
        <w:t>’</w:t>
      </w:r>
      <w:r w:rsidRPr="00EA49B4">
        <w:t>entrée ordinaire de la rue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osai pas tenter cette sortie</w:t>
      </w:r>
      <w:r w:rsidR="007D0B10">
        <w:t xml:space="preserve">, </w:t>
      </w:r>
      <w:r w:rsidRPr="00EA49B4">
        <w:t>de peur de réveiller les personnes contre la porte desquelles il m</w:t>
      </w:r>
      <w:r w:rsidR="007D0B10">
        <w:t>’</w:t>
      </w:r>
      <w:r w:rsidRPr="00EA49B4">
        <w:t>aurait fallu nécessairement passer</w:t>
      </w:r>
      <w:r w:rsidR="007D0B10">
        <w:t xml:space="preserve">. </w:t>
      </w:r>
      <w:r w:rsidRPr="00EA49B4">
        <w:t>Je me déterminai donc à choisir celle de l</w:t>
      </w:r>
      <w:r w:rsidR="007D0B10">
        <w:t>’</w:t>
      </w:r>
      <w:r w:rsidRPr="00EA49B4">
        <w:t>autre extrémité du passage</w:t>
      </w:r>
      <w:r w:rsidR="007D0B10">
        <w:t xml:space="preserve">, </w:t>
      </w:r>
      <w:r w:rsidRPr="00EA49B4">
        <w:t>qui était bien barricadée et donnait sur une espèce de jardin appartenant au geôlier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étais jamais entré dans ce jardin</w:t>
      </w:r>
      <w:r w:rsidR="007D0B10">
        <w:t xml:space="preserve">, </w:t>
      </w:r>
      <w:r w:rsidRPr="00EA49B4">
        <w:t>mais j</w:t>
      </w:r>
      <w:r w:rsidR="007D0B10">
        <w:t>’</w:t>
      </w:r>
      <w:r w:rsidRPr="00EA49B4">
        <w:t>avais eu occasion de le voir de la fenêtre de notre chambre commune</w:t>
      </w:r>
      <w:r w:rsidR="007D0B10">
        <w:t xml:space="preserve">, </w:t>
      </w:r>
      <w:r w:rsidRPr="00EA49B4">
        <w:t>la chambre même étant immédiatement au-dessus des cachots</w:t>
      </w:r>
      <w:r w:rsidR="007D0B10">
        <w:t xml:space="preserve">. </w:t>
      </w:r>
      <w:r w:rsidRPr="00EA49B4">
        <w:t>Un mur très-élevé terminait le bâtiment de ce côté</w:t>
      </w:r>
      <w:r w:rsidR="007D0B10">
        <w:t xml:space="preserve">, </w:t>
      </w:r>
      <w:r w:rsidRPr="00EA49B4">
        <w:t>à ce que j</w:t>
      </w:r>
      <w:r w:rsidR="007D0B10">
        <w:t>’</w:t>
      </w:r>
      <w:r w:rsidRPr="00EA49B4">
        <w:t>avais appris par mes camarades de prison</w:t>
      </w:r>
      <w:r w:rsidR="007D0B10">
        <w:t xml:space="preserve">, </w:t>
      </w:r>
      <w:r w:rsidRPr="00EA49B4">
        <w:t xml:space="preserve">et au delà était une ruelle assez longue qui </w:t>
      </w:r>
      <w:r w:rsidRPr="00EA49B4">
        <w:lastRenderedPageBreak/>
        <w:t>aboutissait à une des extrémités de la ville</w:t>
      </w:r>
      <w:r w:rsidR="007D0B10">
        <w:t xml:space="preserve">. </w:t>
      </w:r>
      <w:r w:rsidRPr="00EA49B4">
        <w:t>Après avoir bien examiné le local et avoir longtemps réfléchi sur ce sujet</w:t>
      </w:r>
      <w:r w:rsidR="007D0B10">
        <w:t xml:space="preserve">, </w:t>
      </w:r>
      <w:r w:rsidRPr="00EA49B4">
        <w:t>il me sembla que si une fois je pouvais gagner le jardin</w:t>
      </w:r>
      <w:r w:rsidR="007D0B10">
        <w:t xml:space="preserve">, </w:t>
      </w:r>
      <w:r w:rsidRPr="00EA49B4">
        <w:t>il me serait facile</w:t>
      </w:r>
      <w:r w:rsidR="007D0B10">
        <w:t xml:space="preserve">, </w:t>
      </w:r>
      <w:r w:rsidRPr="00EA49B4">
        <w:t>à l</w:t>
      </w:r>
      <w:r w:rsidR="007D0B10">
        <w:t>’</w:t>
      </w:r>
      <w:r w:rsidRPr="00EA49B4">
        <w:t>aide de perçoirs et d</w:t>
      </w:r>
      <w:r w:rsidR="007D0B10">
        <w:t>’</w:t>
      </w:r>
      <w:r w:rsidRPr="00EA49B4">
        <w:t>autres outils fichés à des distances convenables</w:t>
      </w:r>
      <w:r w:rsidR="007D0B10">
        <w:t xml:space="preserve">, </w:t>
      </w:r>
      <w:r w:rsidRPr="00EA49B4">
        <w:t>de me faire une espèce d</w:t>
      </w:r>
      <w:r w:rsidR="007D0B10">
        <w:t>’</w:t>
      </w:r>
      <w:r w:rsidRPr="00EA49B4">
        <w:t>échelle avec laquelle j</w:t>
      </w:r>
      <w:r w:rsidR="007D0B10">
        <w:t>’</w:t>
      </w:r>
      <w:r w:rsidRPr="00EA49B4">
        <w:t>escaladerais le mur</w:t>
      </w:r>
      <w:r w:rsidR="007D0B10">
        <w:t xml:space="preserve">, </w:t>
      </w:r>
      <w:r w:rsidRPr="00EA49B4">
        <w:t>et reprendrais bientôt possession de ma chère liberté</w:t>
      </w:r>
      <w:r w:rsidR="007D0B10">
        <w:t xml:space="preserve">. </w:t>
      </w:r>
      <w:r w:rsidRPr="00EA49B4">
        <w:t>Je préférai ce mur à celui qui bornait immédiatement mon cachot</w:t>
      </w:r>
      <w:r w:rsidR="007D0B10">
        <w:t xml:space="preserve">, </w:t>
      </w:r>
      <w:r w:rsidRPr="00EA49B4">
        <w:t>parce que celui-ci donnait sur une rue très-peuplée</w:t>
      </w:r>
      <w:r w:rsidR="007D0B10">
        <w:t>.</w:t>
      </w:r>
    </w:p>
    <w:p w14:paraId="56CFEB8E" w14:textId="77777777" w:rsidR="007D0B10" w:rsidRDefault="00CC13A3" w:rsidP="00CC13A3">
      <w:r w:rsidRPr="00EA49B4">
        <w:t>Je laissai écouler deux jours depuis le moment où j</w:t>
      </w:r>
      <w:r w:rsidR="007D0B10">
        <w:t>’</w:t>
      </w:r>
      <w:r w:rsidRPr="00EA49B4">
        <w:t>eus tout à fait arrêté mon plan</w:t>
      </w:r>
      <w:r w:rsidR="007D0B10">
        <w:t xml:space="preserve"> ; </w:t>
      </w:r>
      <w:r w:rsidRPr="00EA49B4">
        <w:t>et puis</w:t>
      </w:r>
      <w:r w:rsidR="007D0B10">
        <w:t xml:space="preserve">, </w:t>
      </w:r>
      <w:r w:rsidRPr="00EA49B4">
        <w:t>dans le milieu de la nuit</w:t>
      </w:r>
      <w:r w:rsidR="007D0B10">
        <w:t xml:space="preserve">, </w:t>
      </w:r>
      <w:r w:rsidRPr="00EA49B4">
        <w:t>je commençai à me mettre à l</w:t>
      </w:r>
      <w:r w:rsidR="007D0B10">
        <w:t>’</w:t>
      </w:r>
      <w:r w:rsidRPr="00EA49B4">
        <w:t>exécution</w:t>
      </w:r>
      <w:r w:rsidR="007D0B10">
        <w:t xml:space="preserve">. </w:t>
      </w:r>
      <w:r w:rsidRPr="00EA49B4">
        <w:t>Je trouvai les plus grandes difficultés à venir à bout de la première porte</w:t>
      </w:r>
      <w:r w:rsidR="007D0B10">
        <w:t xml:space="preserve"> ; </w:t>
      </w:r>
      <w:r w:rsidRPr="00EA49B4">
        <w:t>mais enfin je surmontai cet obstacle</w:t>
      </w:r>
      <w:r w:rsidR="007D0B10">
        <w:t xml:space="preserve">. </w:t>
      </w:r>
      <w:r w:rsidRPr="00EA49B4">
        <w:t>La seconde était fermée en dedans</w:t>
      </w:r>
      <w:r w:rsidR="007D0B10">
        <w:t xml:space="preserve">, </w:t>
      </w:r>
      <w:r w:rsidRPr="00EA49B4">
        <w:t>ainsi il me fut très-facile d</w:t>
      </w:r>
      <w:r w:rsidR="007D0B10">
        <w:t>’</w:t>
      </w:r>
      <w:r w:rsidRPr="00EA49B4">
        <w:t>en repousser les verrous</w:t>
      </w:r>
      <w:r w:rsidR="007D0B10">
        <w:t xml:space="preserve">. </w:t>
      </w:r>
      <w:r w:rsidRPr="00EA49B4">
        <w:t>Mais la serrure</w:t>
      </w:r>
      <w:r w:rsidR="007D0B10">
        <w:t xml:space="preserve">, </w:t>
      </w:r>
      <w:r w:rsidRPr="00EA49B4">
        <w:t>qui en faisait alors la principale sûreté</w:t>
      </w:r>
      <w:r w:rsidR="007D0B10">
        <w:t xml:space="preserve">, </w:t>
      </w:r>
      <w:r w:rsidRPr="00EA49B4">
        <w:t>fermait à double tour</w:t>
      </w:r>
      <w:r w:rsidR="007D0B10">
        <w:t xml:space="preserve">, </w:t>
      </w:r>
      <w:r w:rsidRPr="00EA49B4">
        <w:t>et la clef était ôtée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essayai avec mon ciseau de faire jouer le pêne</w:t>
      </w:r>
      <w:r w:rsidR="007D0B10">
        <w:t xml:space="preserve">, </w:t>
      </w:r>
      <w:r w:rsidRPr="00EA49B4">
        <w:t>mais vainement</w:t>
      </w:r>
      <w:r w:rsidR="007D0B10">
        <w:t xml:space="preserve">. </w:t>
      </w:r>
      <w:r w:rsidRPr="00EA49B4">
        <w:t>Alors je me mis à démonter les vis de la serrure</w:t>
      </w:r>
      <w:r w:rsidR="007D0B10">
        <w:t xml:space="preserve"> ; </w:t>
      </w:r>
      <w:r w:rsidRPr="00EA49B4">
        <w:t>et dès que je fus parvenu à l</w:t>
      </w:r>
      <w:r w:rsidR="007D0B10">
        <w:t>’</w:t>
      </w:r>
      <w:r w:rsidRPr="00EA49B4">
        <w:t>enlever</w:t>
      </w:r>
      <w:r w:rsidR="007D0B10">
        <w:t xml:space="preserve">, </w:t>
      </w:r>
      <w:r w:rsidRPr="00EA49B4">
        <w:t>la porte ne m</w:t>
      </w:r>
      <w:r w:rsidR="007D0B10">
        <w:t>’</w:t>
      </w:r>
      <w:r w:rsidRPr="00EA49B4">
        <w:t>opposa plus de résistance</w:t>
      </w:r>
      <w:r w:rsidR="007D0B10">
        <w:t>.</w:t>
      </w:r>
    </w:p>
    <w:p w14:paraId="07471A57" w14:textId="77777777" w:rsidR="007D0B10" w:rsidRDefault="00CC13A3" w:rsidP="00CC13A3">
      <w:r w:rsidRPr="00EA49B4">
        <w:t>Jusque-là mes tentatives avaient été suivies du plus heureux succès</w:t>
      </w:r>
      <w:r w:rsidR="007D0B10">
        <w:t xml:space="preserve"> ; </w:t>
      </w:r>
      <w:r w:rsidRPr="00EA49B4">
        <w:t>mais tout près de la porte</w:t>
      </w:r>
      <w:r w:rsidR="007D0B10">
        <w:t xml:space="preserve">, </w:t>
      </w:r>
      <w:r w:rsidRPr="00EA49B4">
        <w:t>de l</w:t>
      </w:r>
      <w:r w:rsidR="007D0B10">
        <w:t>’</w:t>
      </w:r>
      <w:r w:rsidRPr="00EA49B4">
        <w:t>autre côté</w:t>
      </w:r>
      <w:r w:rsidR="007D0B10">
        <w:t xml:space="preserve">, </w:t>
      </w:r>
      <w:r w:rsidRPr="00EA49B4">
        <w:t>il y avait une loge avec un énorme mâtin</w:t>
      </w:r>
      <w:r w:rsidR="007D0B10">
        <w:t xml:space="preserve">, </w:t>
      </w:r>
      <w:r w:rsidRPr="00EA49B4">
        <w:t>dont je n</w:t>
      </w:r>
      <w:r w:rsidR="007D0B10">
        <w:t>’</w:t>
      </w:r>
      <w:r w:rsidRPr="00EA49B4">
        <w:t>avais pas la moindre connaissance</w:t>
      </w:r>
      <w:r w:rsidR="007D0B10">
        <w:t xml:space="preserve">. </w:t>
      </w:r>
      <w:r w:rsidRPr="00EA49B4">
        <w:t>Quoique je prisse les plus grandes précautions en marchant</w:t>
      </w:r>
      <w:r w:rsidR="007D0B10">
        <w:t xml:space="preserve">, </w:t>
      </w:r>
      <w:r w:rsidRPr="00EA49B4">
        <w:t>le chien m</w:t>
      </w:r>
      <w:r w:rsidR="007D0B10">
        <w:t>’</w:t>
      </w:r>
      <w:r w:rsidRPr="00EA49B4">
        <w:t>entendit et se mit à aboyer</w:t>
      </w:r>
      <w:r w:rsidR="007D0B10">
        <w:t xml:space="preserve">. </w:t>
      </w:r>
      <w:r w:rsidRPr="00EA49B4">
        <w:t>Je fus bien déconcerté</w:t>
      </w:r>
      <w:r w:rsidR="007D0B10">
        <w:t xml:space="preserve"> ; </w:t>
      </w:r>
      <w:r w:rsidRPr="00EA49B4">
        <w:t>mais je tâchai d</w:t>
      </w:r>
      <w:r w:rsidR="007D0B10">
        <w:t>’</w:t>
      </w:r>
      <w:r w:rsidRPr="00EA49B4">
        <w:t>adoucir cet animal par des caresses</w:t>
      </w:r>
      <w:r w:rsidR="007D0B10">
        <w:t xml:space="preserve">, </w:t>
      </w:r>
      <w:r w:rsidRPr="00EA49B4">
        <w:t>et je réussis</w:t>
      </w:r>
      <w:r w:rsidR="007D0B10">
        <w:t xml:space="preserve">. </w:t>
      </w:r>
      <w:r w:rsidRPr="00EA49B4">
        <w:t>Je revins alors sur mes pas le long du passage</w:t>
      </w:r>
      <w:r w:rsidR="007D0B10">
        <w:t xml:space="preserve">, </w:t>
      </w:r>
      <w:r w:rsidRPr="00EA49B4">
        <w:t>pour écouter si le bruit du chien n</w:t>
      </w:r>
      <w:r w:rsidR="007D0B10">
        <w:t>’</w:t>
      </w:r>
      <w:r w:rsidRPr="00EA49B4">
        <w:t>avait pas réveillé quelqu</w:t>
      </w:r>
      <w:r w:rsidR="007D0B10">
        <w:t>’</w:t>
      </w:r>
      <w:r w:rsidRPr="00EA49B4">
        <w:t>un</w:t>
      </w:r>
      <w:r w:rsidR="007D0B10">
        <w:t xml:space="preserve"> ; </w:t>
      </w:r>
      <w:r w:rsidRPr="00EA49B4">
        <w:t>résolu</w:t>
      </w:r>
      <w:r w:rsidR="007D0B10">
        <w:t xml:space="preserve">, </w:t>
      </w:r>
      <w:r w:rsidRPr="00EA49B4">
        <w:t>si cela était</w:t>
      </w:r>
      <w:r w:rsidR="007D0B10">
        <w:t xml:space="preserve">, </w:t>
      </w:r>
      <w:r w:rsidRPr="00EA49B4">
        <w:t>de rentrer dans mon cachot</w:t>
      </w:r>
      <w:r w:rsidR="007D0B10">
        <w:t xml:space="preserve">, </w:t>
      </w:r>
      <w:r w:rsidRPr="00EA49B4">
        <w:t>et de tâcher de remettre les choses dans le premier état</w:t>
      </w:r>
      <w:r w:rsidR="007D0B10">
        <w:t xml:space="preserve">. </w:t>
      </w:r>
      <w:r w:rsidRPr="00EA49B4">
        <w:t>Mais tout me parut parfaitement tranquille</w:t>
      </w:r>
      <w:r w:rsidR="007D0B10">
        <w:t xml:space="preserve">, </w:t>
      </w:r>
      <w:r w:rsidRPr="00EA49B4">
        <w:t>ce qui m</w:t>
      </w:r>
      <w:r w:rsidR="007D0B10">
        <w:t>’</w:t>
      </w:r>
      <w:r w:rsidRPr="00EA49B4">
        <w:t>encouragea à poursuivre</w:t>
      </w:r>
      <w:r w:rsidR="007D0B10">
        <w:t>.</w:t>
      </w:r>
    </w:p>
    <w:p w14:paraId="61E74581" w14:textId="77777777" w:rsidR="007D0B10" w:rsidRDefault="00CC13A3" w:rsidP="00CC13A3">
      <w:r w:rsidRPr="00EA49B4">
        <w:lastRenderedPageBreak/>
        <w:t>J</w:t>
      </w:r>
      <w:r w:rsidR="007D0B10">
        <w:t>’</w:t>
      </w:r>
      <w:r w:rsidRPr="00EA49B4">
        <w:t>avais déjà gagné le mur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même monté presque à la moitié de sa hauteur</w:t>
      </w:r>
      <w:r w:rsidR="007D0B10">
        <w:t xml:space="preserve">, </w:t>
      </w:r>
      <w:r w:rsidRPr="00EA49B4">
        <w:t>quand j</w:t>
      </w:r>
      <w:r w:rsidR="007D0B10">
        <w:t>’</w:t>
      </w:r>
      <w:r w:rsidRPr="00EA49B4">
        <w:t>entendis une voix qui criait de la porte du jardin</w:t>
      </w:r>
      <w:r w:rsidR="007D0B10">
        <w:t> : « </w:t>
      </w:r>
      <w:r w:rsidRPr="00EA49B4">
        <w:t>Holà</w:t>
      </w:r>
      <w:r w:rsidR="007D0B10">
        <w:t xml:space="preserve"> ! </w:t>
      </w:r>
      <w:r w:rsidRPr="00EA49B4">
        <w:t>qui est là</w:t>
      </w:r>
      <w:r w:rsidR="007D0B10">
        <w:t xml:space="preserve"> ? </w:t>
      </w:r>
      <w:r w:rsidRPr="00EA49B4">
        <w:t>Qui a ouvert la porte</w:t>
      </w:r>
      <w:r w:rsidR="007D0B10">
        <w:t> ? »</w:t>
      </w:r>
      <w:r w:rsidRPr="00EA49B4">
        <w:t xml:space="preserve"> L</w:t>
      </w:r>
      <w:r w:rsidR="007D0B10">
        <w:t>’</w:t>
      </w:r>
      <w:r w:rsidRPr="00EA49B4">
        <w:t>homme qui criait ne reçut point de réponse</w:t>
      </w:r>
      <w:r w:rsidR="007D0B10">
        <w:t xml:space="preserve">, </w:t>
      </w:r>
      <w:r w:rsidRPr="00EA49B4">
        <w:t>et la nuit était trop noire pour qu</w:t>
      </w:r>
      <w:r w:rsidR="007D0B10">
        <w:t>’</w:t>
      </w:r>
      <w:r w:rsidRPr="00EA49B4">
        <w:t>il pût distinguer les objets à une certaine distance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à ce que je m</w:t>
      </w:r>
      <w:r w:rsidR="007D0B10">
        <w:t>’</w:t>
      </w:r>
      <w:r w:rsidRPr="00EA49B4">
        <w:t>imaginai</w:t>
      </w:r>
      <w:r w:rsidR="007D0B10">
        <w:t xml:space="preserve">, </w:t>
      </w:r>
      <w:r w:rsidRPr="00EA49B4">
        <w:t>il retourna sur ses pas pour prendre de la lumière</w:t>
      </w:r>
      <w:r w:rsidR="007D0B10">
        <w:t xml:space="preserve">. </w:t>
      </w:r>
      <w:r w:rsidRPr="00EA49B4">
        <w:t>Pendant ce temps-là</w:t>
      </w:r>
      <w:r w:rsidR="007D0B10">
        <w:t xml:space="preserve">, </w:t>
      </w:r>
      <w:r w:rsidRPr="00EA49B4">
        <w:t>le chien</w:t>
      </w:r>
      <w:r w:rsidR="007D0B10">
        <w:t xml:space="preserve">, </w:t>
      </w:r>
      <w:r w:rsidRPr="00EA49B4">
        <w:t>qui comprit le ton sur lequel ces questions étaient faites</w:t>
      </w:r>
      <w:r w:rsidR="007D0B10">
        <w:t xml:space="preserve">, </w:t>
      </w:r>
      <w:r w:rsidRPr="00EA49B4">
        <w:t>recommença à aboyer plus fort que jamais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plus moyen de songer à faire retraite</w:t>
      </w:r>
      <w:r w:rsidR="007D0B10">
        <w:t xml:space="preserve">, </w:t>
      </w:r>
      <w:r w:rsidRPr="00EA49B4">
        <w:t>mais je n</w:t>
      </w:r>
      <w:r w:rsidR="007D0B10">
        <w:t>’</w:t>
      </w:r>
      <w:r w:rsidRPr="00EA49B4">
        <w:t>étais pas sans espoir de pouvoir encore venir à bout de mon dessein</w:t>
      </w:r>
      <w:r w:rsidR="007D0B10">
        <w:t xml:space="preserve">, </w:t>
      </w:r>
      <w:r w:rsidRPr="00EA49B4">
        <w:t>et de franchir le mur</w:t>
      </w:r>
      <w:r w:rsidR="007D0B10">
        <w:t xml:space="preserve">. </w:t>
      </w:r>
      <w:r w:rsidRPr="00EA49B4">
        <w:t>Par malheur</w:t>
      </w:r>
      <w:r w:rsidR="007D0B10">
        <w:t xml:space="preserve">, </w:t>
      </w:r>
      <w:r w:rsidRPr="00EA49B4">
        <w:t>tandis que cet homme était allé chercher sa lanterne</w:t>
      </w:r>
      <w:r w:rsidR="007D0B10">
        <w:t xml:space="preserve">, </w:t>
      </w:r>
      <w:r w:rsidRPr="00EA49B4">
        <w:t>il en survint un second</w:t>
      </w:r>
      <w:r w:rsidR="007D0B10">
        <w:t xml:space="preserve"> ; </w:t>
      </w:r>
      <w:r w:rsidRPr="00EA49B4">
        <w:t>et comme pendant ce temps j</w:t>
      </w:r>
      <w:r w:rsidR="007D0B10">
        <w:t>’</w:t>
      </w:r>
      <w:r w:rsidRPr="00EA49B4">
        <w:t>avais atteint le sommet du mur</w:t>
      </w:r>
      <w:r w:rsidR="007D0B10">
        <w:t xml:space="preserve">, </w:t>
      </w:r>
      <w:r w:rsidRPr="00EA49B4">
        <w:t>je fus aperçu de ce dernier</w:t>
      </w:r>
      <w:r w:rsidR="007D0B10">
        <w:t xml:space="preserve">. </w:t>
      </w:r>
      <w:r w:rsidRPr="00EA49B4">
        <w:t>Celui-ci</w:t>
      </w:r>
      <w:r w:rsidR="007D0B10">
        <w:t xml:space="preserve">, </w:t>
      </w:r>
      <w:r w:rsidRPr="00EA49B4">
        <w:t>dès qu</w:t>
      </w:r>
      <w:r w:rsidR="007D0B10">
        <w:t>’</w:t>
      </w:r>
      <w:r w:rsidRPr="00EA49B4">
        <w:t>il me vit</w:t>
      </w:r>
      <w:r w:rsidR="007D0B10">
        <w:t xml:space="preserve">, </w:t>
      </w:r>
      <w:r w:rsidRPr="00EA49B4">
        <w:t>poussa un grand cri et me lança une énorme pierre qui me rasa de fort près</w:t>
      </w:r>
      <w:r w:rsidR="007D0B10">
        <w:t xml:space="preserve">. </w:t>
      </w:r>
      <w:r w:rsidRPr="00EA49B4">
        <w:t>Dans une situation aussi critique</w:t>
      </w:r>
      <w:r w:rsidR="007D0B10">
        <w:t xml:space="preserve">, </w:t>
      </w:r>
      <w:r w:rsidRPr="00EA49B4">
        <w:t>je ne vis pas d</w:t>
      </w:r>
      <w:r w:rsidR="007D0B10">
        <w:t>’</w:t>
      </w:r>
      <w:r w:rsidRPr="00EA49B4">
        <w:t>autre ressource que de me laisser aller de l</w:t>
      </w:r>
      <w:r w:rsidR="007D0B10">
        <w:t>’</w:t>
      </w:r>
      <w:r w:rsidRPr="00EA49B4">
        <w:t>autre côté</w:t>
      </w:r>
      <w:r w:rsidR="007D0B10">
        <w:t xml:space="preserve">, </w:t>
      </w:r>
      <w:r w:rsidRPr="00EA49B4">
        <w:t>sans prendre les précautions nécessaires</w:t>
      </w:r>
      <w:r w:rsidR="007D0B10">
        <w:t xml:space="preserve">, </w:t>
      </w:r>
      <w:r w:rsidRPr="00EA49B4">
        <w:t>et dans ma chute je me démis presque la cheville du pied</w:t>
      </w:r>
      <w:r w:rsidR="007D0B10">
        <w:t>.</w:t>
      </w:r>
    </w:p>
    <w:p w14:paraId="58FE16D7" w14:textId="77777777" w:rsidR="007D0B10" w:rsidRDefault="00CC13A3" w:rsidP="00CC13A3">
      <w:r w:rsidRPr="00EA49B4">
        <w:t>Il y avait dans le mur une porte dont je n</w:t>
      </w:r>
      <w:r w:rsidR="007D0B10">
        <w:t>’</w:t>
      </w:r>
      <w:r w:rsidRPr="00EA49B4">
        <w:t>avais aucune connaissance</w:t>
      </w:r>
      <w:r w:rsidR="007D0B10">
        <w:t xml:space="preserve">, </w:t>
      </w:r>
      <w:r w:rsidRPr="00EA49B4">
        <w:t>et au moyen de laquelle les deux hommes furent en un moment de l</w:t>
      </w:r>
      <w:r w:rsidR="007D0B10">
        <w:t>’</w:t>
      </w:r>
      <w:r w:rsidRPr="00EA49B4">
        <w:t>autre côté avec la lanterne</w:t>
      </w:r>
      <w:r w:rsidR="007D0B10">
        <w:t xml:space="preserve">. </w:t>
      </w:r>
      <w:r w:rsidRPr="00EA49B4">
        <w:t>Ils n</w:t>
      </w:r>
      <w:r w:rsidR="007D0B10">
        <w:t>’</w:t>
      </w:r>
      <w:r w:rsidRPr="00EA49B4">
        <w:t>avaient pas autre chose à faire que de courir le long de la ruelle jusqu</w:t>
      </w:r>
      <w:r w:rsidR="007D0B10">
        <w:t>’</w:t>
      </w:r>
      <w:r w:rsidRPr="00EA49B4">
        <w:t>à l</w:t>
      </w:r>
      <w:r w:rsidR="007D0B10">
        <w:t>’</w:t>
      </w:r>
      <w:r w:rsidRPr="00EA49B4">
        <w:t>endroit où j</w:t>
      </w:r>
      <w:r w:rsidR="007D0B10">
        <w:t>’</w:t>
      </w:r>
      <w:r w:rsidRPr="00EA49B4">
        <w:t>étais descendu</w:t>
      </w:r>
      <w:r w:rsidR="007D0B10">
        <w:t xml:space="preserve">. </w:t>
      </w:r>
      <w:r w:rsidRPr="00EA49B4">
        <w:t>Je voulus me relever</w:t>
      </w:r>
      <w:r w:rsidR="007D0B10">
        <w:t xml:space="preserve"> ; </w:t>
      </w:r>
      <w:r w:rsidRPr="00EA49B4">
        <w:t>mais la douleur de ma chute était si vive</w:t>
      </w:r>
      <w:r w:rsidR="007D0B10">
        <w:t xml:space="preserve">, </w:t>
      </w:r>
      <w:r w:rsidRPr="00EA49B4">
        <w:t>que je pouvais à peine me tenir debout</w:t>
      </w:r>
      <w:r w:rsidR="007D0B10">
        <w:t xml:space="preserve"> ; </w:t>
      </w:r>
      <w:r w:rsidRPr="00EA49B4">
        <w:t>après m</w:t>
      </w:r>
      <w:r w:rsidR="007D0B10">
        <w:t>’</w:t>
      </w:r>
      <w:r w:rsidRPr="00EA49B4">
        <w:t>être traîné l</w:t>
      </w:r>
      <w:r w:rsidR="007D0B10">
        <w:t>’</w:t>
      </w:r>
      <w:r w:rsidRPr="00EA49B4">
        <w:t>espace de quelques pas</w:t>
      </w:r>
      <w:r w:rsidR="007D0B10">
        <w:t xml:space="preserve">, </w:t>
      </w:r>
      <w:r w:rsidRPr="00EA49B4">
        <w:t>je sentis mon pied fléchir sous moi</w:t>
      </w:r>
      <w:r w:rsidR="007D0B10">
        <w:t xml:space="preserve">, </w:t>
      </w:r>
      <w:r w:rsidRPr="00EA49B4">
        <w:t>et je retombai par terre</w:t>
      </w:r>
      <w:r w:rsidR="007D0B10">
        <w:t xml:space="preserve">. </w:t>
      </w:r>
      <w:r w:rsidRPr="00EA49B4">
        <w:t>Il fallut tranquillement me laisser reprendre</w:t>
      </w:r>
      <w:r w:rsidR="007D0B10">
        <w:t>.</w:t>
      </w:r>
    </w:p>
    <w:p w14:paraId="1FAE7D26" w14:textId="00625FB3" w:rsidR="00CC13A3" w:rsidRPr="00EA49B4" w:rsidRDefault="00CC13A3" w:rsidP="007D0B10">
      <w:pPr>
        <w:pStyle w:val="Titre1"/>
      </w:pPr>
      <w:bookmarkStart w:id="29" w:name="_Toc194843918"/>
      <w:r w:rsidRPr="00EA49B4">
        <w:lastRenderedPageBreak/>
        <w:t>XXVI</w:t>
      </w:r>
      <w:bookmarkEnd w:id="29"/>
    </w:p>
    <w:p w14:paraId="2E51BF0D" w14:textId="77777777" w:rsidR="007D0B10" w:rsidRDefault="00CC13A3" w:rsidP="00CC13A3">
      <w:r w:rsidRPr="00EA49B4">
        <w:t>On me conduisit pour cette nuit dans la chambre du geôlier</w:t>
      </w:r>
      <w:r w:rsidR="007D0B10">
        <w:t xml:space="preserve">, </w:t>
      </w:r>
      <w:r w:rsidRPr="00EA49B4">
        <w:t>et les deux hommes y restèrent avec moi</w:t>
      </w:r>
      <w:r w:rsidR="007D0B10">
        <w:t xml:space="preserve">. </w:t>
      </w:r>
      <w:r w:rsidRPr="00EA49B4">
        <w:t>On me fit mille questions</w:t>
      </w:r>
      <w:r w:rsidR="007D0B10">
        <w:t xml:space="preserve">, </w:t>
      </w:r>
      <w:r w:rsidRPr="00EA49B4">
        <w:t>auxquelles je ne répondis guère</w:t>
      </w:r>
      <w:r w:rsidR="007D0B10">
        <w:t xml:space="preserve">, </w:t>
      </w:r>
      <w:r w:rsidRPr="00EA49B4">
        <w:t>mais je me plaignis beaucoup de ma jambe</w:t>
      </w:r>
      <w:r w:rsidR="007D0B10">
        <w:t xml:space="preserve">. </w:t>
      </w:r>
      <w:r w:rsidRPr="00EA49B4">
        <w:t>Je ne pus obtenir à cet égard aucune satisfaction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qu</w:t>
      </w:r>
      <w:r w:rsidR="007D0B10">
        <w:t>’</w:t>
      </w:r>
      <w:r w:rsidRPr="00EA49B4">
        <w:t>on me dit</w:t>
      </w:r>
      <w:r w:rsidR="007D0B10">
        <w:t> : « </w:t>
      </w:r>
      <w:r w:rsidRPr="00EA49B4">
        <w:t>Au diable</w:t>
      </w:r>
      <w:r w:rsidR="007D0B10">
        <w:t xml:space="preserve">, </w:t>
      </w:r>
      <w:r w:rsidRPr="00EA49B4">
        <w:t>mon garçon</w:t>
      </w:r>
      <w:r w:rsidR="007D0B10">
        <w:t xml:space="preserve"> ; </w:t>
      </w:r>
      <w:r w:rsidRPr="00EA49B4">
        <w:t>allez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que cela</w:t>
      </w:r>
      <w:r w:rsidR="007D0B10">
        <w:t xml:space="preserve">, </w:t>
      </w:r>
      <w:r w:rsidRPr="00EA49B4">
        <w:t>nous vous donnerons un onguent pour vous guérir</w:t>
      </w:r>
      <w:r w:rsidR="007D0B10">
        <w:t xml:space="preserve"> ; </w:t>
      </w:r>
      <w:r w:rsidRPr="00EA49B4">
        <w:t>nous y mettrons un bon emplâtre de fer</w:t>
      </w:r>
      <w:r w:rsidR="007D0B10">
        <w:t>. »</w:t>
      </w:r>
      <w:r w:rsidRPr="00EA49B4">
        <w:t xml:space="preserve"> Dans le fait</w:t>
      </w:r>
      <w:r w:rsidR="007D0B10">
        <w:t xml:space="preserve">, </w:t>
      </w:r>
      <w:r w:rsidRPr="00EA49B4">
        <w:t>ils étaient de fort mauvaise humeur contre moi</w:t>
      </w:r>
      <w:r w:rsidR="007D0B10">
        <w:t xml:space="preserve">, </w:t>
      </w:r>
      <w:r w:rsidRPr="00EA49B4">
        <w:t>pour avoir troublé leur sommeil et leur avoir causé tant d</w:t>
      </w:r>
      <w:r w:rsidR="007D0B10">
        <w:t>’</w:t>
      </w:r>
      <w:r w:rsidRPr="00EA49B4">
        <w:t>embarras</w:t>
      </w:r>
      <w:r w:rsidR="007D0B10">
        <w:t xml:space="preserve">. </w:t>
      </w:r>
      <w:r w:rsidRPr="00EA49B4">
        <w:t>Dès le matin ils me tinrent parole</w:t>
      </w:r>
      <w:r w:rsidR="007D0B10">
        <w:t xml:space="preserve"> ; </w:t>
      </w:r>
      <w:r w:rsidRPr="00EA49B4">
        <w:t>sans avoir égard à l</w:t>
      </w:r>
      <w:r w:rsidR="007D0B10">
        <w:t>’</w:t>
      </w:r>
      <w:r w:rsidRPr="00EA49B4">
        <w:t>enflure excessive de ma jambe</w:t>
      </w:r>
      <w:r w:rsidR="007D0B10">
        <w:t xml:space="preserve">, </w:t>
      </w:r>
      <w:r w:rsidRPr="00EA49B4">
        <w:t>ils me mirent les fers aux deux pieds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attachèrent à un anneau sur le plancher de mon cachot avec une chaîne fermée d</w:t>
      </w:r>
      <w:r w:rsidR="007D0B10">
        <w:t>’</w:t>
      </w:r>
      <w:r w:rsidRPr="00EA49B4">
        <w:t>un cadenas</w:t>
      </w:r>
      <w:r w:rsidR="007D0B10">
        <w:t xml:space="preserve">. </w:t>
      </w:r>
      <w:r w:rsidRPr="00EA49B4">
        <w:t>Je leur fis de vives remontrances contre un pareil traitement</w:t>
      </w:r>
      <w:r w:rsidR="007D0B10">
        <w:t xml:space="preserve"> ; </w:t>
      </w:r>
      <w:r w:rsidRPr="00EA49B4">
        <w:t>je leur dis que la loi n</w:t>
      </w:r>
      <w:r w:rsidR="007D0B10">
        <w:t>’</w:t>
      </w:r>
      <w:r w:rsidRPr="00EA49B4">
        <w:t>avait pas encore prononcé sur moi</w:t>
      </w:r>
      <w:r w:rsidR="007D0B10">
        <w:t xml:space="preserve">, </w:t>
      </w:r>
      <w:r w:rsidRPr="00EA49B4">
        <w:t>et que</w:t>
      </w:r>
      <w:r w:rsidR="007D0B10">
        <w:t xml:space="preserve">, </w:t>
      </w:r>
      <w:r w:rsidRPr="00EA49B4">
        <w:t>par conséquent</w:t>
      </w:r>
      <w:r w:rsidR="007D0B10">
        <w:t xml:space="preserve">, </w:t>
      </w:r>
      <w:r w:rsidRPr="00EA49B4">
        <w:t>à ses yeux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réputé innocent</w:t>
      </w:r>
      <w:r w:rsidR="007D0B10">
        <w:t xml:space="preserve">. </w:t>
      </w:r>
      <w:r w:rsidRPr="00EA49B4">
        <w:t>Mais ils me dirent de garder tout ce verbiage pour d</w:t>
      </w:r>
      <w:r w:rsidR="007D0B10">
        <w:t>’</w:t>
      </w:r>
      <w:r w:rsidRPr="00EA49B4">
        <w:t>autres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ils savaient bien ce qu</w:t>
      </w:r>
      <w:r w:rsidR="007D0B10">
        <w:t>’</w:t>
      </w:r>
      <w:r w:rsidRPr="00EA49B4">
        <w:t>ils faisaient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ils étaient bons pour en répondre devant toutes les cours de justice d</w:t>
      </w:r>
      <w:r w:rsidR="007D0B10">
        <w:t>’</w:t>
      </w:r>
      <w:r w:rsidRPr="00EA49B4">
        <w:t>Angleterre</w:t>
      </w:r>
      <w:r w:rsidR="007D0B10">
        <w:t>.</w:t>
      </w:r>
    </w:p>
    <w:p w14:paraId="59644B59" w14:textId="77777777" w:rsidR="007D0B10" w:rsidRDefault="00CC13A3" w:rsidP="00CC13A3">
      <w:r w:rsidRPr="00EA49B4">
        <w:t>La douleur que me causaient les fers était insurmontable</w:t>
      </w:r>
      <w:r w:rsidR="007D0B10">
        <w:t xml:space="preserve">. </w:t>
      </w:r>
      <w:r w:rsidRPr="00EA49B4">
        <w:t>Je tentai tous les moyens pour me soulager</w:t>
      </w:r>
      <w:r w:rsidR="007D0B10">
        <w:t xml:space="preserve">, </w:t>
      </w:r>
      <w:r w:rsidRPr="00EA49B4">
        <w:t>et même pour dégager secrètement ma jambe</w:t>
      </w:r>
      <w:r w:rsidR="007D0B10">
        <w:t xml:space="preserve"> ; </w:t>
      </w:r>
      <w:r w:rsidRPr="00EA49B4">
        <w:t>mais plus elle était enflée</w:t>
      </w:r>
      <w:r w:rsidR="007D0B10">
        <w:t xml:space="preserve">, </w:t>
      </w:r>
      <w:r w:rsidRPr="00EA49B4">
        <w:t>moins la chose devenait possible</w:t>
      </w:r>
      <w:r w:rsidR="007D0B10">
        <w:t xml:space="preserve">. </w:t>
      </w:r>
      <w:r w:rsidRPr="00EA49B4">
        <w:t>Il fallut donc me résoudre à endurer mon mal avec patience</w:t>
      </w:r>
      <w:r w:rsidR="007D0B10">
        <w:t xml:space="preserve"> ; </w:t>
      </w:r>
      <w:r w:rsidRPr="00EA49B4">
        <w:t>mais il augmentait de plus en plus</w:t>
      </w:r>
      <w:r w:rsidR="007D0B10">
        <w:t xml:space="preserve">. </w:t>
      </w:r>
      <w:r w:rsidRPr="00EA49B4">
        <w:t>Après avoir laissé passer deux jours et deux nuits dans cet état de souffrance</w:t>
      </w:r>
      <w:r w:rsidR="007D0B10">
        <w:t xml:space="preserve">, </w:t>
      </w:r>
      <w:r w:rsidRPr="00EA49B4">
        <w:t>je suppliai le tourne-clef de me faire venir le chirurgien ordinaire de la maison</w:t>
      </w:r>
      <w:r w:rsidR="007D0B10">
        <w:t xml:space="preserve">, </w:t>
      </w:r>
      <w:r w:rsidRPr="00EA49B4">
        <w:t>pour qu</w:t>
      </w:r>
      <w:r w:rsidR="007D0B10">
        <w:t>’</w:t>
      </w:r>
      <w:r w:rsidRPr="00EA49B4">
        <w:t>il vît ma jambe</w:t>
      </w:r>
      <w:r w:rsidR="007D0B10">
        <w:t xml:space="preserve">, </w:t>
      </w:r>
      <w:r w:rsidRPr="00EA49B4">
        <w:t>ne doutant pas que</w:t>
      </w:r>
      <w:r w:rsidR="007D0B10">
        <w:t xml:space="preserve">, </w:t>
      </w:r>
      <w:r w:rsidRPr="00EA49B4">
        <w:t>si on la laissait sans y rien faire</w:t>
      </w:r>
      <w:r w:rsidR="007D0B10">
        <w:t xml:space="preserve">, </w:t>
      </w:r>
      <w:r w:rsidRPr="00EA49B4">
        <w:t>la gangrène ne vînt à s</w:t>
      </w:r>
      <w:r w:rsidR="007D0B10">
        <w:t>’</w:t>
      </w:r>
      <w:r w:rsidRPr="00EA49B4">
        <w:t>y mettre</w:t>
      </w:r>
      <w:r w:rsidR="007D0B10">
        <w:t xml:space="preserve">. </w:t>
      </w:r>
      <w:r w:rsidRPr="00EA49B4">
        <w:t>Mais il me regarda d</w:t>
      </w:r>
      <w:r w:rsidR="007D0B10">
        <w:t>’</w:t>
      </w:r>
      <w:r w:rsidRPr="00EA49B4">
        <w:t xml:space="preserve">un </w:t>
      </w:r>
      <w:r w:rsidRPr="00EA49B4">
        <w:lastRenderedPageBreak/>
        <w:t>air insolent</w:t>
      </w:r>
      <w:r w:rsidR="007D0B10">
        <w:t xml:space="preserve">, </w:t>
      </w:r>
      <w:r w:rsidRPr="00EA49B4">
        <w:t>en me disant</w:t>
      </w:r>
      <w:r w:rsidR="007D0B10">
        <w:t> : « </w:t>
      </w:r>
      <w:r w:rsidRPr="00EA49B4">
        <w:t>Malédiction</w:t>
      </w:r>
      <w:r w:rsidR="007D0B10">
        <w:t xml:space="preserve"> ! </w:t>
      </w:r>
      <w:r w:rsidRPr="00EA49B4">
        <w:t>je voudrais le voir</w:t>
      </w:r>
      <w:r w:rsidR="007D0B10">
        <w:t xml:space="preserve">. </w:t>
      </w:r>
      <w:r w:rsidRPr="00EA49B4">
        <w:t>La gangrène serait encore une trop belle mort pour un pareil vaurien</w:t>
      </w:r>
      <w:r w:rsidR="007D0B10">
        <w:t> ! »</w:t>
      </w:r>
      <w:r w:rsidRPr="00EA49B4">
        <w:t xml:space="preserve"> J</w:t>
      </w:r>
      <w:r w:rsidR="007D0B10">
        <w:t>’</w:t>
      </w:r>
      <w:r w:rsidRPr="00EA49B4">
        <w:t>avais déjà le sang allumé par la fièvre que la douleur m</w:t>
      </w:r>
      <w:r w:rsidR="007D0B10">
        <w:t>’</w:t>
      </w:r>
      <w:r w:rsidRPr="00EA49B4">
        <w:t>avait causée</w:t>
      </w:r>
      <w:r w:rsidR="007D0B10">
        <w:t xml:space="preserve">, </w:t>
      </w:r>
      <w:r w:rsidRPr="00EA49B4">
        <w:t>ma patience était tout à fait à bout</w:t>
      </w:r>
      <w:r w:rsidR="007D0B10">
        <w:t xml:space="preserve">, </w:t>
      </w:r>
      <w:r w:rsidRPr="00EA49B4">
        <w:t>et je fus assez sot pour m</w:t>
      </w:r>
      <w:r w:rsidR="007D0B10">
        <w:t>’</w:t>
      </w:r>
      <w:r w:rsidRPr="00EA49B4">
        <w:t>irriter au dernier point de ces grossières impertinences</w:t>
      </w:r>
      <w:r w:rsidR="007D0B10">
        <w:t>.</w:t>
      </w:r>
    </w:p>
    <w:p w14:paraId="528AFA7A" w14:textId="111B24ED" w:rsidR="00CC13A3" w:rsidRPr="00EA49B4" w:rsidRDefault="007D0B10" w:rsidP="00CC13A3">
      <w:r>
        <w:t>« </w:t>
      </w:r>
      <w:r w:rsidR="00CC13A3" w:rsidRPr="00EA49B4">
        <w:t>Monsieur le tourne-clef</w:t>
      </w:r>
      <w:r>
        <w:t xml:space="preserve">, </w:t>
      </w:r>
      <w:r w:rsidR="00CC13A3" w:rsidRPr="00EA49B4">
        <w:t>lui dis-je</w:t>
      </w:r>
      <w:r>
        <w:t xml:space="preserve">, </w:t>
      </w:r>
      <w:r w:rsidR="00CC13A3" w:rsidRPr="00EA49B4">
        <w:t>prenez-y garde</w:t>
      </w:r>
      <w:r>
        <w:t xml:space="preserve">. </w:t>
      </w:r>
      <w:r w:rsidR="00CC13A3" w:rsidRPr="00EA49B4">
        <w:t>Il y a certaines choses qui sont permises aux gens de votre espèce</w:t>
      </w:r>
      <w:r>
        <w:t xml:space="preserve">, </w:t>
      </w:r>
      <w:r w:rsidR="00CC13A3" w:rsidRPr="00EA49B4">
        <w:t>et d</w:t>
      </w:r>
      <w:r>
        <w:t>’</w:t>
      </w:r>
      <w:r w:rsidR="00CC13A3" w:rsidRPr="00EA49B4">
        <w:t>autres qui ne le sont pas</w:t>
      </w:r>
      <w:r>
        <w:t xml:space="preserve">. </w:t>
      </w:r>
      <w:r w:rsidR="00CC13A3" w:rsidRPr="00EA49B4">
        <w:t>Vous êtes ici pour veiller à ce que nous ne puissions nous échapper</w:t>
      </w:r>
      <w:r>
        <w:t xml:space="preserve"> ; </w:t>
      </w:r>
      <w:r w:rsidR="00CC13A3" w:rsidRPr="00EA49B4">
        <w:t>mais il ne vous appartient pas de nous maltraiter par des injures</w:t>
      </w:r>
      <w:r>
        <w:t xml:space="preserve">. </w:t>
      </w:r>
      <w:r w:rsidR="00CC13A3" w:rsidRPr="00EA49B4">
        <w:t>Si je n</w:t>
      </w:r>
      <w:r>
        <w:t>’</w:t>
      </w:r>
      <w:r w:rsidR="00CC13A3" w:rsidRPr="00EA49B4">
        <w:t>étais pas enchaîné par terre</w:t>
      </w:r>
      <w:r>
        <w:t xml:space="preserve">, </w:t>
      </w:r>
      <w:r w:rsidR="00CC13A3" w:rsidRPr="00EA49B4">
        <w:t>vous n</w:t>
      </w:r>
      <w:r>
        <w:t>’</w:t>
      </w:r>
      <w:r w:rsidR="00CC13A3" w:rsidRPr="00EA49B4">
        <w:t>oseriez pas me tenir un pareil langage</w:t>
      </w:r>
      <w:r>
        <w:t xml:space="preserve"> ; </w:t>
      </w:r>
      <w:r w:rsidR="00CC13A3" w:rsidRPr="00EA49B4">
        <w:t>et vous pourriez vivre encore assez pour vous repentir de votre insolence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moi qui vous le dis</w:t>
      </w:r>
      <w:r>
        <w:t>. »</w:t>
      </w:r>
    </w:p>
    <w:p w14:paraId="08392CA0" w14:textId="77777777" w:rsidR="007D0B10" w:rsidRDefault="00CC13A3" w:rsidP="00CC13A3">
      <w:r w:rsidRPr="00EA49B4">
        <w:t>Pendant que je parlais ainsi</w:t>
      </w:r>
      <w:r w:rsidR="007D0B10">
        <w:t xml:space="preserve">, </w:t>
      </w:r>
      <w:r w:rsidRPr="00EA49B4">
        <w:t>cet homme me regardait avec de grands yeux</w:t>
      </w:r>
      <w:r w:rsidR="007D0B10">
        <w:t xml:space="preserve">. </w:t>
      </w:r>
      <w:r w:rsidRPr="00EA49B4">
        <w:t>Il était si peu accoutumé à de pareilles réprimandes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pouvait à peine en croire ses oreilles</w:t>
      </w:r>
      <w:r w:rsidR="007D0B10">
        <w:t xml:space="preserve"> ; </w:t>
      </w:r>
      <w:r w:rsidRPr="00EA49B4">
        <w:t>et le ton dont je lui parlais était si ferme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parut oublier un moment que je n</w:t>
      </w:r>
      <w:r w:rsidR="007D0B10">
        <w:t>’</w:t>
      </w:r>
      <w:r w:rsidRPr="00EA49B4">
        <w:t>avais pas la liberté de me remuer</w:t>
      </w:r>
      <w:r w:rsidR="007D0B10">
        <w:t xml:space="preserve">. </w:t>
      </w:r>
      <w:r w:rsidRPr="00EA49B4">
        <w:t>Mais aussitôt qu</w:t>
      </w:r>
      <w:r w:rsidR="007D0B10">
        <w:t>’</w:t>
      </w:r>
      <w:r w:rsidRPr="00EA49B4">
        <w:t>il eut eu le temps de se calmer</w:t>
      </w:r>
      <w:r w:rsidR="007D0B10">
        <w:t xml:space="preserve">, </w:t>
      </w:r>
      <w:r w:rsidRPr="00EA49B4">
        <w:t>il ne daigna pas même se mettre en colère</w:t>
      </w:r>
      <w:r w:rsidR="007D0B10">
        <w:t xml:space="preserve">. </w:t>
      </w:r>
      <w:r w:rsidRPr="00EA49B4">
        <w:t>Il me regarda avec un sourire de mépris</w:t>
      </w:r>
      <w:r w:rsidR="007D0B10">
        <w:t xml:space="preserve">, </w:t>
      </w:r>
      <w:r w:rsidRPr="00EA49B4">
        <w:t>et puis</w:t>
      </w:r>
      <w:r w:rsidR="007D0B10">
        <w:t xml:space="preserve">, </w:t>
      </w:r>
      <w:r w:rsidRPr="00EA49B4">
        <w:t>faisant claquer ses doigts devant moi en signe de moquerie</w:t>
      </w:r>
      <w:r w:rsidR="007D0B10">
        <w:t xml:space="preserve">, </w:t>
      </w:r>
      <w:r w:rsidRPr="00EA49B4">
        <w:t>et tournant sur son talon</w:t>
      </w:r>
      <w:r w:rsidR="007D0B10">
        <w:t> : « </w:t>
      </w:r>
      <w:r w:rsidRPr="00EA49B4">
        <w:t>Bien dit</w:t>
      </w:r>
      <w:r w:rsidR="007D0B10">
        <w:t xml:space="preserve">, </w:t>
      </w:r>
      <w:r w:rsidRPr="00EA49B4">
        <w:t>mon jeune coq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écria-t-il</w:t>
      </w:r>
      <w:r w:rsidR="007D0B10">
        <w:t xml:space="preserve">, </w:t>
      </w:r>
      <w:r w:rsidRPr="00EA49B4">
        <w:t>chantez</w:t>
      </w:r>
      <w:r w:rsidR="007D0B10">
        <w:t xml:space="preserve">, </w:t>
      </w:r>
      <w:r w:rsidRPr="00EA49B4">
        <w:t>chantez tout votre soûl</w:t>
      </w:r>
      <w:r w:rsidR="007D0B10">
        <w:t xml:space="preserve"> ; </w:t>
      </w:r>
      <w:r w:rsidRPr="00EA49B4">
        <w:t>prenez garde seulement de vous étrangler</w:t>
      </w:r>
      <w:r w:rsidR="007D0B10">
        <w:t> ! »</w:t>
      </w:r>
      <w:r w:rsidRPr="00EA49B4">
        <w:t xml:space="preserve"> et il ferma la porte sur moi</w:t>
      </w:r>
      <w:r w:rsidR="007D0B10">
        <w:t xml:space="preserve">, </w:t>
      </w:r>
      <w:r w:rsidRPr="00EA49B4">
        <w:t>en contrefaisant la voix du volatile auquel il me comparait</w:t>
      </w:r>
      <w:r w:rsidR="007D0B10">
        <w:t>.</w:t>
      </w:r>
    </w:p>
    <w:p w14:paraId="65A16058" w14:textId="77777777" w:rsidR="007D0B10" w:rsidRDefault="00CC13A3" w:rsidP="00CC13A3">
      <w:r w:rsidRPr="00EA49B4">
        <w:t>Cette réplique me rappela aussitôt à moi-même</w:t>
      </w:r>
      <w:r w:rsidR="007D0B10">
        <w:t xml:space="preserve">, </w:t>
      </w:r>
      <w:r w:rsidRPr="00EA49B4">
        <w:t>et me fit voir toute l</w:t>
      </w:r>
      <w:r w:rsidR="007D0B10">
        <w:t>’</w:t>
      </w:r>
      <w:r w:rsidRPr="00EA49B4">
        <w:t>impuissance de mon ressentiment</w:t>
      </w:r>
      <w:r w:rsidR="007D0B10">
        <w:t xml:space="preserve">. </w:t>
      </w:r>
      <w:r w:rsidRPr="00EA49B4">
        <w:t>Mais s</w:t>
      </w:r>
      <w:r w:rsidR="007D0B10">
        <w:t>’</w:t>
      </w:r>
      <w:r w:rsidRPr="00EA49B4">
        <w:t>il était venu à bout par là de refroidir mon accès de colère</w:t>
      </w:r>
      <w:r w:rsidR="007D0B10">
        <w:t xml:space="preserve">, </w:t>
      </w:r>
      <w:r w:rsidRPr="00EA49B4">
        <w:t>les tortures de mon corps étaient toujours de plus en plus cruelles</w:t>
      </w:r>
      <w:r w:rsidR="007D0B10">
        <w:t xml:space="preserve">. </w:t>
      </w:r>
      <w:r w:rsidRPr="00EA49B4">
        <w:t>Je me déterminai donc à tenter un autre genre d</w:t>
      </w:r>
      <w:r w:rsidR="007D0B10">
        <w:t>’</w:t>
      </w:r>
      <w:r w:rsidRPr="00EA49B4">
        <w:t>attaque</w:t>
      </w:r>
      <w:r w:rsidR="007D0B10">
        <w:t xml:space="preserve">. </w:t>
      </w:r>
      <w:r w:rsidRPr="00EA49B4">
        <w:t xml:space="preserve">Le </w:t>
      </w:r>
      <w:r w:rsidRPr="00EA49B4">
        <w:lastRenderedPageBreak/>
        <w:t>même geôlier revint au bout de quelques minutes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comme il m</w:t>
      </w:r>
      <w:r w:rsidR="007D0B10">
        <w:t>’</w:t>
      </w:r>
      <w:r w:rsidRPr="00EA49B4">
        <w:t>approchait pour poser à terre quelque nourriture qu</w:t>
      </w:r>
      <w:r w:rsidR="007D0B10">
        <w:t>’</w:t>
      </w:r>
      <w:r w:rsidRPr="00EA49B4">
        <w:t>il avait apportée</w:t>
      </w:r>
      <w:r w:rsidR="007D0B10">
        <w:t xml:space="preserve">, </w:t>
      </w:r>
      <w:r w:rsidRPr="00EA49B4">
        <w:t>je lui glissai un shelling dans la main</w:t>
      </w:r>
      <w:r w:rsidR="007D0B10">
        <w:t xml:space="preserve">, </w:t>
      </w:r>
      <w:r w:rsidRPr="00EA49B4">
        <w:t>en disant</w:t>
      </w:r>
      <w:r w:rsidR="007D0B10">
        <w:t> : « </w:t>
      </w:r>
      <w:r w:rsidRPr="00EA49B4">
        <w:t>Mon cher camarade</w:t>
      </w:r>
      <w:r w:rsidR="007D0B10">
        <w:t xml:space="preserve">, </w:t>
      </w:r>
      <w:r w:rsidRPr="00EA49B4">
        <w:t>pour l</w:t>
      </w:r>
      <w:r w:rsidR="007D0B10">
        <w:t>’</w:t>
      </w:r>
      <w:r w:rsidRPr="00EA49B4">
        <w:t>amour de Dieu</w:t>
      </w:r>
      <w:r w:rsidR="007D0B10">
        <w:t xml:space="preserve">, </w:t>
      </w:r>
      <w:r w:rsidRPr="00EA49B4">
        <w:t>appelez un chirurgien</w:t>
      </w:r>
      <w:r w:rsidR="007D0B10">
        <w:t xml:space="preserve"> ; </w:t>
      </w:r>
      <w:r w:rsidRPr="00EA49B4">
        <w:t>je suis sûr que vous ne voudrez pas me laisser périr faute de secours</w:t>
      </w:r>
      <w:r w:rsidR="007D0B10">
        <w:t>. »</w:t>
      </w:r>
      <w:r w:rsidRPr="00EA49B4">
        <w:t xml:space="preserve"> Le drôle mit le shelling dans sa poche</w:t>
      </w:r>
      <w:r w:rsidR="007D0B10">
        <w:t xml:space="preserve">, </w:t>
      </w:r>
      <w:r w:rsidRPr="00EA49B4">
        <w:t>me jeta un regard assez dur</w:t>
      </w:r>
      <w:r w:rsidR="007D0B10">
        <w:t xml:space="preserve">, </w:t>
      </w:r>
      <w:r w:rsidRPr="00EA49B4">
        <w:t>et sortit en branlant la tête sans proférer une syllabe</w:t>
      </w:r>
      <w:r w:rsidR="007D0B10">
        <w:t xml:space="preserve">. </w:t>
      </w:r>
      <w:r w:rsidRPr="00EA49B4">
        <w:t>Le chirurgien parut aussitôt</w:t>
      </w:r>
      <w:r w:rsidR="007D0B10">
        <w:t xml:space="preserve">, </w:t>
      </w:r>
      <w:r w:rsidRPr="00EA49B4">
        <w:t>trouva la jambe malade très-enflammée</w:t>
      </w:r>
      <w:r w:rsidR="007D0B10">
        <w:t xml:space="preserve">, </w:t>
      </w:r>
      <w:r w:rsidRPr="00EA49B4">
        <w:t>indiqua les remèdes qu</w:t>
      </w:r>
      <w:r w:rsidR="007D0B10">
        <w:t>’</w:t>
      </w:r>
      <w:r w:rsidRPr="00EA49B4">
        <w:t>il fallait appliquer</w:t>
      </w:r>
      <w:r w:rsidR="007D0B10">
        <w:t xml:space="preserve">, </w:t>
      </w:r>
      <w:r w:rsidRPr="00EA49B4">
        <w:t>et donna l</w:t>
      </w:r>
      <w:r w:rsidR="007D0B10">
        <w:t>’</w:t>
      </w:r>
      <w:r w:rsidRPr="00EA49B4">
        <w:t>ordre exprès qu</w:t>
      </w:r>
      <w:r w:rsidR="007D0B10">
        <w:t>’</w:t>
      </w:r>
      <w:r w:rsidRPr="00EA49B4">
        <w:t>on ne me remît plus de fers à cette jambe pendant tout le temps de la cure</w:t>
      </w:r>
      <w:r w:rsidR="007D0B10">
        <w:t xml:space="preserve">. </w:t>
      </w:r>
      <w:r w:rsidRPr="00EA49B4">
        <w:t>Il se passa un mois entier avant que mon mal fût parfaitement guéri</w:t>
      </w:r>
      <w:r w:rsidR="007D0B10">
        <w:t xml:space="preserve">, </w:t>
      </w:r>
      <w:r w:rsidRPr="00EA49B4">
        <w:t>et que ma jambe fût redevenue aussi ferme et aussi souple que l</w:t>
      </w:r>
      <w:r w:rsidR="007D0B10">
        <w:t>’</w:t>
      </w:r>
      <w:r w:rsidRPr="00EA49B4">
        <w:t>autre</w:t>
      </w:r>
      <w:r w:rsidR="007D0B10">
        <w:t>.</w:t>
      </w:r>
    </w:p>
    <w:p w14:paraId="60BF398B" w14:textId="168165A9" w:rsidR="007D0B10" w:rsidRDefault="00CC13A3" w:rsidP="00CC13A3">
      <w:r w:rsidRPr="00EA49B4">
        <w:t>Je me trouvai</w:t>
      </w:r>
      <w:r w:rsidR="007D0B10">
        <w:t xml:space="preserve">, </w:t>
      </w:r>
      <w:r w:rsidRPr="00EA49B4">
        <w:t>après cette tentative</w:t>
      </w:r>
      <w:r w:rsidR="007D0B10">
        <w:t xml:space="preserve">, </w:t>
      </w:r>
      <w:r w:rsidRPr="00EA49B4">
        <w:t>dans une situation totalement différente de celle qui avait précédé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toute la journée enfermé dans mon cachot</w:t>
      </w:r>
      <w:r w:rsidR="007D0B10">
        <w:t xml:space="preserve">, </w:t>
      </w:r>
      <w:r w:rsidRPr="00EA49B4">
        <w:t>sans aucun adoucissement à mon sort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qu</w:t>
      </w:r>
      <w:r w:rsidR="007D0B10">
        <w:t>’</w:t>
      </w:r>
      <w:r w:rsidRPr="00EA49B4">
        <w:t>on laissait la porte ouverte quelques heures de l</w:t>
      </w:r>
      <w:r w:rsidR="007D0B10">
        <w:t>’</w:t>
      </w:r>
      <w:r w:rsidRPr="00EA49B4">
        <w:t>après-midi</w:t>
      </w:r>
      <w:r w:rsidR="007D0B10">
        <w:t xml:space="preserve">, </w:t>
      </w:r>
      <w:r w:rsidRPr="00EA49B4">
        <w:t>pendant lequel temps les prisonniers venaient me voir et causer avec moi</w:t>
      </w:r>
      <w:r w:rsidR="007D0B10">
        <w:t xml:space="preserve">, </w:t>
      </w:r>
      <w:r w:rsidRPr="00EA49B4">
        <w:t>particulièrement un qui était</w:t>
      </w:r>
      <w:r w:rsidR="007D0B10">
        <w:t xml:space="preserve">, </w:t>
      </w:r>
      <w:r w:rsidRPr="00EA49B4">
        <w:t>il est vrai</w:t>
      </w:r>
      <w:r w:rsidR="007D0B10">
        <w:t xml:space="preserve">, </w:t>
      </w:r>
      <w:r w:rsidRPr="00EA49B4">
        <w:t>bien loin de me tenir lieu de mon pauvre ami Brightwell</w:t>
      </w:r>
      <w:r w:rsidR="007D0B10">
        <w:t xml:space="preserve">, </w:t>
      </w:r>
      <w:r w:rsidRPr="00EA49B4">
        <w:t>mais qui avait néanmoins d</w:t>
      </w:r>
      <w:r w:rsidR="007D0B10">
        <w:t>’</w:t>
      </w:r>
      <w:r w:rsidRPr="00EA49B4">
        <w:t>excellentes qualités</w:t>
      </w:r>
      <w:r w:rsidR="007D0B10">
        <w:t xml:space="preserve">. </w:t>
      </w:r>
      <w:r w:rsidRPr="00EA49B4">
        <w:t>Ce n</w:t>
      </w:r>
      <w:r w:rsidR="007D0B10">
        <w:t>’</w:t>
      </w:r>
      <w:r w:rsidRPr="00EA49B4">
        <w:t xml:space="preserve">était autre que ce même individu renvoyé il y avait quelques mois par </w:t>
      </w:r>
      <w:r w:rsidR="007D0B10">
        <w:t>M. </w:t>
      </w:r>
      <w:r w:rsidRPr="00EA49B4">
        <w:t>Falkland sur une accusation de meurtre</w:t>
      </w:r>
      <w:r w:rsidR="007D0B10">
        <w:t xml:space="preserve">. </w:t>
      </w:r>
      <w:r w:rsidRPr="00EA49B4">
        <w:t>Son courage était abattu</w:t>
      </w:r>
      <w:r w:rsidR="007D0B10">
        <w:t xml:space="preserve"> ; </w:t>
      </w:r>
      <w:r w:rsidRPr="00EA49B4">
        <w:t>le chagrin et la misère l</w:t>
      </w:r>
      <w:r w:rsidR="007D0B10">
        <w:t>’</w:t>
      </w:r>
      <w:r w:rsidRPr="00EA49B4">
        <w:t>avaient entièrement défiguré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encore une victime innocente de nos institutions</w:t>
      </w:r>
      <w:r w:rsidR="007D0B10">
        <w:t xml:space="preserve">, </w:t>
      </w:r>
      <w:r w:rsidRPr="00EA49B4">
        <w:t>un homme plein de droiture et de bonté</w:t>
      </w:r>
      <w:r w:rsidR="007D0B10">
        <w:t xml:space="preserve">. </w:t>
      </w:r>
      <w:r w:rsidRPr="00EA49B4">
        <w:t>Il finit</w:t>
      </w:r>
      <w:r w:rsidR="007D0B10">
        <w:t xml:space="preserve">, </w:t>
      </w:r>
      <w:r w:rsidRPr="00EA49B4">
        <w:t>je crois</w:t>
      </w:r>
      <w:r w:rsidR="007D0B10">
        <w:t xml:space="preserve">, </w:t>
      </w:r>
      <w:r w:rsidRPr="00EA49B4">
        <w:t>par être acquitté</w:t>
      </w:r>
      <w:r w:rsidR="007D0B10">
        <w:t xml:space="preserve">, </w:t>
      </w:r>
      <w:r w:rsidRPr="00EA49B4">
        <w:t>et il alla traîner par le monde</w:t>
      </w:r>
      <w:r w:rsidR="007D0B10">
        <w:t xml:space="preserve">, </w:t>
      </w:r>
      <w:r w:rsidRPr="00EA49B4">
        <w:t>dans le malheur et l</w:t>
      </w:r>
      <w:r w:rsidR="007D0B10">
        <w:t>’</w:t>
      </w:r>
      <w:r w:rsidRPr="00EA49B4">
        <w:t>obscurité</w:t>
      </w:r>
      <w:r w:rsidR="007D0B10">
        <w:t xml:space="preserve">, </w:t>
      </w:r>
      <w:r w:rsidRPr="00EA49B4">
        <w:t>les restes de son existence</w:t>
      </w:r>
      <w:r w:rsidR="007D0B10">
        <w:t>.</w:t>
      </w:r>
    </w:p>
    <w:p w14:paraId="20B3284C" w14:textId="77777777" w:rsidR="007D0B10" w:rsidRDefault="00CC13A3" w:rsidP="00CC13A3">
      <w:r w:rsidRPr="00EA49B4">
        <w:t>Mes travaux mécaniques avaient cessé</w:t>
      </w:r>
      <w:r w:rsidR="007D0B10">
        <w:t xml:space="preserve"> ; </w:t>
      </w:r>
      <w:r w:rsidRPr="00EA49B4">
        <w:t>toutes les nuits on faisait une perquisition dans mon cachot</w:t>
      </w:r>
      <w:r w:rsidR="007D0B10">
        <w:t xml:space="preserve">, </w:t>
      </w:r>
      <w:r w:rsidRPr="00EA49B4">
        <w:t xml:space="preserve">et on écartait de </w:t>
      </w:r>
      <w:r w:rsidRPr="00EA49B4">
        <w:lastRenderedPageBreak/>
        <w:t>moi avec le plus grand soin toute espèce d</w:t>
      </w:r>
      <w:r w:rsidR="007D0B10">
        <w:t>’</w:t>
      </w:r>
      <w:r w:rsidRPr="00EA49B4">
        <w:t>outils</w:t>
      </w:r>
      <w:r w:rsidR="007D0B10">
        <w:t xml:space="preserve">. </w:t>
      </w:r>
      <w:r w:rsidRPr="00EA49B4">
        <w:t>La paille qu</w:t>
      </w:r>
      <w:r w:rsidR="007D0B10">
        <w:t>’</w:t>
      </w:r>
      <w:r w:rsidRPr="00EA49B4">
        <w:t>on m</w:t>
      </w:r>
      <w:r w:rsidR="007D0B10">
        <w:t>’</w:t>
      </w:r>
      <w:r w:rsidRPr="00EA49B4">
        <w:t>avait jusqu</w:t>
      </w:r>
      <w:r w:rsidR="007D0B10">
        <w:t>’</w:t>
      </w:r>
      <w:r w:rsidRPr="00EA49B4">
        <w:t>alors accordée m</w:t>
      </w:r>
      <w:r w:rsidR="007D0B10">
        <w:t>’</w:t>
      </w:r>
      <w:r w:rsidRPr="00EA49B4">
        <w:t>avait été ôtée sous prétexte qu</w:t>
      </w:r>
      <w:r w:rsidR="007D0B10">
        <w:t>’</w:t>
      </w:r>
      <w:r w:rsidRPr="00EA49B4">
        <w:t>elle était propre à cacher des objets défendus</w:t>
      </w:r>
      <w:r w:rsidR="007D0B10">
        <w:t xml:space="preserve">, </w:t>
      </w:r>
      <w:r w:rsidRPr="00EA49B4">
        <w:t>et les seules choses qu</w:t>
      </w:r>
      <w:r w:rsidR="007D0B10">
        <w:t>’</w:t>
      </w:r>
      <w:r w:rsidRPr="00EA49B4">
        <w:t>on daigna me laisser étaient une chaise et une couverture</w:t>
      </w:r>
      <w:r w:rsidR="007D0B10">
        <w:t>.</w:t>
      </w:r>
    </w:p>
    <w:p w14:paraId="4F5021F5" w14:textId="77777777" w:rsidR="007D0B10" w:rsidRDefault="00CC13A3" w:rsidP="00CC13A3">
      <w:r w:rsidRPr="00EA49B4">
        <w:t>J</w:t>
      </w:r>
      <w:r w:rsidR="007D0B10">
        <w:t>’</w:t>
      </w:r>
      <w:r w:rsidRPr="00EA49B4">
        <w:t>entrevis au bout de peu de temps la perspective de quelque soulagement</w:t>
      </w:r>
      <w:r w:rsidR="007D0B10">
        <w:t xml:space="preserve"> ; </w:t>
      </w:r>
      <w:r w:rsidRPr="00EA49B4">
        <w:t>mais le mauvais sort qui me poursuivait fit évanouir cette faible espérance</w:t>
      </w:r>
      <w:r w:rsidR="007D0B10">
        <w:t xml:space="preserve">. </w:t>
      </w:r>
      <w:r w:rsidRPr="00EA49B4">
        <w:t>Le geôlier vint encore une fois me trouver</w:t>
      </w:r>
      <w:r w:rsidR="007D0B10">
        <w:t xml:space="preserve">, </w:t>
      </w:r>
      <w:r w:rsidRPr="00EA49B4">
        <w:t>avec cet air équivoque d</w:t>
      </w:r>
      <w:r w:rsidR="007D0B10">
        <w:t>’</w:t>
      </w:r>
      <w:r w:rsidRPr="00EA49B4">
        <w:t>humanité si étranger à sa figure</w:t>
      </w:r>
      <w:r w:rsidR="007D0B10">
        <w:t xml:space="preserve">. </w:t>
      </w:r>
      <w:r w:rsidRPr="00EA49B4">
        <w:t>Il feignit d</w:t>
      </w:r>
      <w:r w:rsidR="007D0B10">
        <w:t>’</w:t>
      </w:r>
      <w:r w:rsidRPr="00EA49B4">
        <w:t>être surpris de me voir ainsi manquer de tout</w:t>
      </w:r>
      <w:r w:rsidR="007D0B10">
        <w:t xml:space="preserve">. </w:t>
      </w:r>
      <w:r w:rsidRPr="00EA49B4">
        <w:t>Il me réprimanda fort sévèrement de la tentative que j</w:t>
      </w:r>
      <w:r w:rsidR="007D0B10">
        <w:t>’</w:t>
      </w:r>
      <w:r w:rsidRPr="00EA49B4">
        <w:t>avais faite</w:t>
      </w:r>
      <w:r w:rsidR="007D0B10">
        <w:t xml:space="preserve">, </w:t>
      </w:r>
      <w:r w:rsidRPr="00EA49B4">
        <w:t>et il déclara qu</w:t>
      </w:r>
      <w:r w:rsidR="007D0B10">
        <w:t>’</w:t>
      </w:r>
      <w:r w:rsidRPr="00EA49B4">
        <w:t>il fallait absolument dans son état renoncer à avoir de bons procédés pour les gens</w:t>
      </w:r>
      <w:r w:rsidR="007D0B10">
        <w:t xml:space="preserve">, </w:t>
      </w:r>
      <w:r w:rsidRPr="00EA49B4">
        <w:t>si</w:t>
      </w:r>
      <w:r w:rsidR="007D0B10">
        <w:t xml:space="preserve">, </w:t>
      </w:r>
      <w:r w:rsidRPr="00EA49B4">
        <w:t>au bout du compte</w:t>
      </w:r>
      <w:r w:rsidR="007D0B10">
        <w:t xml:space="preserve">, </w:t>
      </w:r>
      <w:r w:rsidRPr="00EA49B4">
        <w:t>ils ne sentaient pas le bien qu</w:t>
      </w:r>
      <w:r w:rsidR="007D0B10">
        <w:t>’</w:t>
      </w:r>
      <w:r w:rsidRPr="00EA49B4">
        <w:t>on leur faisait</w:t>
      </w:r>
      <w:r w:rsidR="007D0B10">
        <w:t xml:space="preserve"> ; </w:t>
      </w:r>
      <w:r w:rsidRPr="00EA49B4">
        <w:t>que dans pareil cas on était bien forcé de laisser aller le cours de la justice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 serait fort ridicule à moi de me plaindre si j</w:t>
      </w:r>
      <w:r w:rsidR="007D0B10">
        <w:t>’</w:t>
      </w:r>
      <w:r w:rsidRPr="00EA49B4">
        <w:t>étais jugé dans les formes</w:t>
      </w:r>
      <w:r w:rsidR="007D0B10">
        <w:t xml:space="preserve">, </w:t>
      </w:r>
      <w:r w:rsidRPr="00EA49B4">
        <w:t>et que les choses vinssent à tourner mal pour moi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cherchait tous les moyens pour me faire voir qu</w:t>
      </w:r>
      <w:r w:rsidR="007D0B10">
        <w:t>’</w:t>
      </w:r>
      <w:r w:rsidRPr="00EA49B4">
        <w:t>il était mon ami</w:t>
      </w:r>
      <w:r w:rsidR="007D0B10">
        <w:t xml:space="preserve">, </w:t>
      </w:r>
      <w:r w:rsidRPr="00EA49B4">
        <w:t>pourvu que</w:t>
      </w:r>
      <w:r w:rsidR="007D0B10">
        <w:t xml:space="preserve">, </w:t>
      </w:r>
      <w:r w:rsidRPr="00EA49B4">
        <w:t>de mon côté</w:t>
      </w:r>
      <w:r w:rsidR="007D0B10">
        <w:t xml:space="preserve">… </w:t>
      </w:r>
      <w:r w:rsidRPr="00EA49B4">
        <w:t>Il était au milieu de cette circonlocution de son préambule</w:t>
      </w:r>
      <w:r w:rsidR="007D0B10">
        <w:t xml:space="preserve">, </w:t>
      </w:r>
      <w:r w:rsidRPr="00EA49B4">
        <w:t>quand on l</w:t>
      </w:r>
      <w:r w:rsidR="007D0B10">
        <w:t>’</w:t>
      </w:r>
      <w:r w:rsidRPr="00EA49B4">
        <w:t>appela pour quelque affaire relative à son emploi</w:t>
      </w:r>
      <w:r w:rsidR="007D0B10">
        <w:t xml:space="preserve">. </w:t>
      </w:r>
      <w:r w:rsidRPr="00EA49B4">
        <w:t>Je me mis alors à méditer sur ces ouvertures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quoique je détestasse la source dont je les supposais provenir</w:t>
      </w:r>
      <w:r w:rsidR="007D0B10">
        <w:t xml:space="preserve">, </w:t>
      </w:r>
      <w:r w:rsidRPr="00EA49B4">
        <w:t>je ne pouvais cependant m</w:t>
      </w:r>
      <w:r w:rsidR="007D0B10">
        <w:t>’</w:t>
      </w:r>
      <w:r w:rsidRPr="00EA49B4">
        <w:t>empêcher de songer jusqu</w:t>
      </w:r>
      <w:r w:rsidR="007D0B10">
        <w:t>’</w:t>
      </w:r>
      <w:r w:rsidRPr="00EA49B4">
        <w:t>à quel point il me serait possible d</w:t>
      </w:r>
      <w:r w:rsidR="007D0B10">
        <w:t>’</w:t>
      </w:r>
      <w:r w:rsidRPr="00EA49B4">
        <w:t>en tirer parti pour une nouvelle évasion</w:t>
      </w:r>
      <w:r w:rsidR="007D0B10">
        <w:t xml:space="preserve">. </w:t>
      </w:r>
      <w:r w:rsidRPr="00EA49B4">
        <w:t>Mais mes conjectures furent vaines de ce côté-là</w:t>
      </w:r>
      <w:r w:rsidR="007D0B10">
        <w:t xml:space="preserve">. </w:t>
      </w:r>
      <w:r w:rsidRPr="00EA49B4">
        <w:t>Le geôlier ne reparut pas du reste de la journée</w:t>
      </w:r>
      <w:r w:rsidR="007D0B10">
        <w:t xml:space="preserve">, </w:t>
      </w:r>
      <w:r w:rsidRPr="00EA49B4">
        <w:t>et le lendemain il survint un incident qui mit fin à toutes les espérances que je pouvais fonder sur ses bonnes dispositions</w:t>
      </w:r>
      <w:r w:rsidR="007D0B10">
        <w:t>.</w:t>
      </w:r>
    </w:p>
    <w:p w14:paraId="65316500" w14:textId="77777777" w:rsidR="007D0B10" w:rsidRDefault="00CC13A3" w:rsidP="00CC13A3">
      <w:r w:rsidRPr="00EA49B4">
        <w:t>Quand un esprit actif s</w:t>
      </w:r>
      <w:r w:rsidR="007D0B10">
        <w:t>’</w:t>
      </w:r>
      <w:r w:rsidRPr="00EA49B4">
        <w:t>est une fois attaché à une idée</w:t>
      </w:r>
      <w:r w:rsidR="007D0B10">
        <w:t xml:space="preserve">, </w:t>
      </w:r>
      <w:r w:rsidRPr="00EA49B4">
        <w:t>il lui est difficile de se décider à l</w:t>
      </w:r>
      <w:r w:rsidR="007D0B10">
        <w:t>’</w:t>
      </w:r>
      <w:r w:rsidRPr="00EA49B4">
        <w:t>abandonner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 xml:space="preserve">avais étudié mes chaînes pendant les douleurs extrêmes que me causait la </w:t>
      </w:r>
      <w:r w:rsidRPr="00EA49B4">
        <w:lastRenderedPageBreak/>
        <w:t>pression du fer sur la cheville qui avait été foulée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quoique l</w:t>
      </w:r>
      <w:r w:rsidR="007D0B10">
        <w:t>’</w:t>
      </w:r>
      <w:r w:rsidRPr="00EA49B4">
        <w:t>enflure et la sensibilité de la partie malade eussent rendu impraticables tous les efforts que j</w:t>
      </w:r>
      <w:r w:rsidR="007D0B10">
        <w:t>’</w:t>
      </w:r>
      <w:r w:rsidRPr="00EA49B4">
        <w:t>avais tentés pour me soulager</w:t>
      </w:r>
      <w:r w:rsidR="007D0B10">
        <w:t xml:space="preserve">, </w:t>
      </w:r>
      <w:r w:rsidRPr="00EA49B4">
        <w:t>cependant mon attention tendue continuellement sur cet objet m</w:t>
      </w:r>
      <w:r w:rsidR="007D0B10">
        <w:t>’</w:t>
      </w:r>
      <w:r w:rsidRPr="00EA49B4">
        <w:t>avait fait acquérir un autre avantage peut-être plus important en lui-même</w:t>
      </w:r>
      <w:r w:rsidR="007D0B10">
        <w:t xml:space="preserve">. </w:t>
      </w:r>
      <w:r w:rsidRPr="00EA49B4">
        <w:t>Pendant la nuit</w:t>
      </w:r>
      <w:r w:rsidR="007D0B10">
        <w:t xml:space="preserve">, </w:t>
      </w:r>
      <w:r w:rsidRPr="00EA49B4">
        <w:t>mon cachot était dans une obscurité complète</w:t>
      </w:r>
      <w:r w:rsidR="007D0B10">
        <w:t xml:space="preserve"> ; </w:t>
      </w:r>
      <w:r w:rsidRPr="00EA49B4">
        <w:t>mais quand la porte était ouverte</w:t>
      </w:r>
      <w:r w:rsidR="007D0B10">
        <w:t xml:space="preserve">, </w:t>
      </w:r>
      <w:r w:rsidRPr="00EA49B4">
        <w:t>ce n</w:t>
      </w:r>
      <w:r w:rsidR="007D0B10">
        <w:t>’</w:t>
      </w:r>
      <w:r w:rsidRPr="00EA49B4">
        <w:t>était pas tout à fait la même chose</w:t>
      </w:r>
      <w:r w:rsidR="007D0B10">
        <w:t xml:space="preserve">. </w:t>
      </w:r>
      <w:r w:rsidRPr="00EA49B4">
        <w:t>Il est vrai que le passage sur lequel elle donnait était étroit</w:t>
      </w:r>
      <w:r w:rsidR="007D0B10">
        <w:t xml:space="preserve">, </w:t>
      </w:r>
      <w:r w:rsidRPr="00EA49B4">
        <w:t>et la muraille vis-à-vis était si proche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ne pénétrait dans ma cellule qu</w:t>
      </w:r>
      <w:r w:rsidR="007D0B10">
        <w:t>’</w:t>
      </w:r>
      <w:r w:rsidRPr="00EA49B4">
        <w:t>une faible et triste lueur</w:t>
      </w:r>
      <w:r w:rsidR="007D0B10">
        <w:t xml:space="preserve">, </w:t>
      </w:r>
      <w:r w:rsidRPr="00EA49B4">
        <w:t>même en plein midi et quand la porte était toute grande ouverte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après deux ou trois semaines d</w:t>
      </w:r>
      <w:r w:rsidR="007D0B10">
        <w:t>’</w:t>
      </w:r>
      <w:r w:rsidRPr="00EA49B4">
        <w:t>exercice</w:t>
      </w:r>
      <w:r w:rsidR="007D0B10">
        <w:t xml:space="preserve">, </w:t>
      </w:r>
      <w:r w:rsidRPr="00EA49B4">
        <w:t>mes yeux s</w:t>
      </w:r>
      <w:r w:rsidR="007D0B10">
        <w:t>’</w:t>
      </w:r>
      <w:r w:rsidRPr="00EA49B4">
        <w:t>accommodèrent si bien à ces ténèbres de prison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appris à distinguer jusqu</w:t>
      </w:r>
      <w:r w:rsidR="007D0B10">
        <w:t>’</w:t>
      </w:r>
      <w:r w:rsidRPr="00EA49B4">
        <w:t>aux moindres objets</w:t>
      </w:r>
      <w:r w:rsidR="007D0B10">
        <w:t xml:space="preserve">. </w:t>
      </w:r>
      <w:r w:rsidRPr="00EA49B4">
        <w:t>Un jour que j</w:t>
      </w:r>
      <w:r w:rsidR="007D0B10">
        <w:t>’</w:t>
      </w:r>
      <w:r w:rsidRPr="00EA49B4">
        <w:t>étais alternativement à méditer et à porter des yeux inquiets autour de moi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eus le bonheur d</w:t>
      </w:r>
      <w:r w:rsidR="007D0B10">
        <w:t>’</w:t>
      </w:r>
      <w:r w:rsidRPr="00EA49B4">
        <w:t>apercevoir un clou enfoncé dans la terre à peu de distance</w:t>
      </w:r>
      <w:r w:rsidR="007D0B10">
        <w:t xml:space="preserve">. </w:t>
      </w:r>
      <w:r w:rsidRPr="00EA49B4">
        <w:t>Je conçus aussitôt le désir de me rendre possesseur de cet instrument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de peur de surprise à cause des gens qui passaient et repassaient continuellement</w:t>
      </w:r>
      <w:r w:rsidR="007D0B10">
        <w:t xml:space="preserve">, </w:t>
      </w:r>
      <w:r w:rsidRPr="00EA49B4">
        <w:t>je me contentai pour le moment d</w:t>
      </w:r>
      <w:r w:rsidR="007D0B10">
        <w:t>’</w:t>
      </w:r>
      <w:r w:rsidRPr="00EA49B4">
        <w:t>observer bien exactement la place où il était</w:t>
      </w:r>
      <w:r w:rsidR="007D0B10">
        <w:t xml:space="preserve">, </w:t>
      </w:r>
      <w:r w:rsidRPr="00EA49B4">
        <w:t>afin de pouvoir le retrouver aisément dans l</w:t>
      </w:r>
      <w:r w:rsidR="007D0B10">
        <w:t>’</w:t>
      </w:r>
      <w:r w:rsidRPr="00EA49B4">
        <w:t>obscurité</w:t>
      </w:r>
      <w:r w:rsidR="007D0B10">
        <w:t xml:space="preserve">. </w:t>
      </w:r>
      <w:r w:rsidRPr="00EA49B4">
        <w:t>Ma porte ne fut pas plutôt fermée</w:t>
      </w:r>
      <w:r w:rsidR="007D0B10">
        <w:t xml:space="preserve">, </w:t>
      </w:r>
      <w:r w:rsidRPr="00EA49B4">
        <w:t>que je me saisis de ce nouveau trésor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ayant façonné pour l</w:t>
      </w:r>
      <w:r w:rsidR="007D0B10">
        <w:t>’</w:t>
      </w:r>
      <w:r w:rsidRPr="00EA49B4">
        <w:t>usage que j</w:t>
      </w:r>
      <w:r w:rsidR="007D0B10">
        <w:t>’</w:t>
      </w:r>
      <w:r w:rsidRPr="00EA49B4">
        <w:t>en voulais faire</w:t>
      </w:r>
      <w:r w:rsidR="007D0B10">
        <w:t xml:space="preserve">, </w:t>
      </w:r>
      <w:r w:rsidRPr="00EA49B4">
        <w:t>je trouvai que je pouvais</w:t>
      </w:r>
      <w:r w:rsidR="007D0B10">
        <w:t xml:space="preserve">, </w:t>
      </w:r>
      <w:r w:rsidRPr="00EA49B4">
        <w:t>par son moyen</w:t>
      </w:r>
      <w:r w:rsidR="007D0B10">
        <w:t xml:space="preserve">, </w:t>
      </w:r>
      <w:r w:rsidRPr="00EA49B4">
        <w:t>ouvrir le cadenas qui me retenait à mon anneau sur le plancher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avantage que je venais d</w:t>
      </w:r>
      <w:r w:rsidR="007D0B10">
        <w:t>’</w:t>
      </w:r>
      <w:r w:rsidRPr="00EA49B4">
        <w:t>obtenir ne laissait pas que d</w:t>
      </w:r>
      <w:r w:rsidR="007D0B10">
        <w:t>’</w:t>
      </w:r>
      <w:r w:rsidRPr="00EA49B4">
        <w:t>être important</w:t>
      </w:r>
      <w:r w:rsidR="007D0B10">
        <w:t xml:space="preserve">, </w:t>
      </w:r>
      <w:r w:rsidRPr="00EA49B4">
        <w:t>indépendamment du secours dont il devait m</w:t>
      </w:r>
      <w:r w:rsidR="007D0B10">
        <w:t>’</w:t>
      </w:r>
      <w:r w:rsidRPr="00EA49B4">
        <w:t>être pour mon grand objet</w:t>
      </w:r>
      <w:r w:rsidR="007D0B10">
        <w:t xml:space="preserve">. </w:t>
      </w:r>
      <w:r w:rsidRPr="00EA49B4">
        <w:t>Ma chaîne ne me laissait la liberté de me mouvoir que de dix-huit pouces environ à droite et à gauche</w:t>
      </w:r>
      <w:r w:rsidR="007D0B10">
        <w:t xml:space="preserve"> ; </w:t>
      </w:r>
      <w:r w:rsidRPr="00EA49B4">
        <w:t>ayant eu à supporter cette contrainte pendant plusieurs semaines</w:t>
      </w:r>
      <w:r w:rsidR="007D0B10">
        <w:t xml:space="preserve">, </w:t>
      </w:r>
      <w:r w:rsidRPr="00EA49B4">
        <w:t>la misérable consolation de pouvoir parcourir à mon aise</w:t>
      </w:r>
      <w:r w:rsidR="007D0B10">
        <w:t xml:space="preserve">, </w:t>
      </w:r>
      <w:r w:rsidRPr="00EA49B4">
        <w:t>dans toute son étendue</w:t>
      </w:r>
      <w:r w:rsidR="007D0B10">
        <w:t xml:space="preserve">, </w:t>
      </w:r>
      <w:r w:rsidRPr="00EA49B4">
        <w:t>le trou dans lequel j</w:t>
      </w:r>
      <w:r w:rsidR="007D0B10">
        <w:t>’</w:t>
      </w:r>
      <w:r w:rsidRPr="00EA49B4">
        <w:t xml:space="preserve">étais </w:t>
      </w:r>
      <w:r w:rsidRPr="00EA49B4">
        <w:lastRenderedPageBreak/>
        <w:t>claquemuré</w:t>
      </w:r>
      <w:r w:rsidR="007D0B10">
        <w:t xml:space="preserve">, </w:t>
      </w:r>
      <w:r w:rsidRPr="00EA49B4">
        <w:t>faisait bondir mon cœur de joie</w:t>
      </w:r>
      <w:r w:rsidR="007D0B10">
        <w:t xml:space="preserve">. </w:t>
      </w:r>
      <w:r w:rsidRPr="00EA49B4">
        <w:t>Cet événement avait précédé de quelques jours la dernière visite de mon geôlier</w:t>
      </w:r>
      <w:r w:rsidR="007D0B10">
        <w:t>.</w:t>
      </w:r>
    </w:p>
    <w:p w14:paraId="2091C74F" w14:textId="7F6EDFF2" w:rsidR="007D0B10" w:rsidRDefault="00CC13A3" w:rsidP="00CC13A3">
      <w:r w:rsidRPr="00EA49B4">
        <w:t>Depuis cette époque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coutume de me mettre en liberté chaque nuit</w:t>
      </w:r>
      <w:r w:rsidR="007D0B10">
        <w:t xml:space="preserve">, </w:t>
      </w:r>
      <w:r w:rsidRPr="00EA49B4">
        <w:t>et de ne replacer les choses en leur premier état que lorsque je me réveillais le matin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avais qu</w:t>
      </w:r>
      <w:r w:rsidR="007D0B10">
        <w:t>’</w:t>
      </w:r>
      <w:r w:rsidRPr="00EA49B4">
        <w:t>un moment</w:t>
      </w:r>
      <w:r w:rsidR="007D0B10">
        <w:t xml:space="preserve">, </w:t>
      </w:r>
      <w:r w:rsidRPr="00EA49B4">
        <w:t>car le tourne-clef ne tardait guère à paraître</w:t>
      </w:r>
      <w:r w:rsidR="007D0B10">
        <w:t xml:space="preserve">. </w:t>
      </w:r>
      <w:r w:rsidRPr="00EA49B4">
        <w:t>La sécurité engendre la négligence</w:t>
      </w:r>
      <w:r w:rsidR="007D0B10">
        <w:t xml:space="preserve">. </w:t>
      </w:r>
      <w:r w:rsidRPr="00EA49B4">
        <w:t>Le matin qui suivit ma conférence avec le geôlier</w:t>
      </w:r>
      <w:r w:rsidR="007D0B10">
        <w:t xml:space="preserve">, </w:t>
      </w:r>
      <w:r w:rsidRPr="00EA49B4">
        <w:t>soit que j</w:t>
      </w:r>
      <w:r w:rsidR="007D0B10">
        <w:t>’</w:t>
      </w:r>
      <w:r w:rsidRPr="00EA49B4">
        <w:t>eusse dormi plus tard qu</w:t>
      </w:r>
      <w:r w:rsidR="007D0B10">
        <w:t>’</w:t>
      </w:r>
      <w:r w:rsidRPr="00EA49B4">
        <w:t>à l</w:t>
      </w:r>
      <w:r w:rsidR="007D0B10">
        <w:t>’</w:t>
      </w:r>
      <w:r w:rsidRPr="00EA49B4">
        <w:t>ordinaire</w:t>
      </w:r>
      <w:r w:rsidR="007D0B10">
        <w:t xml:space="preserve">, </w:t>
      </w:r>
      <w:r w:rsidRPr="00EA49B4">
        <w:t>soit que le tourne-clef eût fait sa ronde de plus grand matin</w:t>
      </w:r>
      <w:r w:rsidR="007D0B10">
        <w:t xml:space="preserve">, </w:t>
      </w:r>
      <w:r w:rsidRPr="00EA49B4">
        <w:t>je ne fus réveillé que par le bruit qu</w:t>
      </w:r>
      <w:r w:rsidR="007D0B10">
        <w:t>’</w:t>
      </w:r>
      <w:r w:rsidRPr="00EA49B4">
        <w:t>il fit en ouvrant le cachot qui touchait au mien</w:t>
      </w:r>
      <w:r w:rsidR="007D0B10">
        <w:t xml:space="preserve"> ; </w:t>
      </w:r>
      <w:r w:rsidRPr="00EA49B4">
        <w:t>et avec toute la diligence que je pus y mettre</w:t>
      </w:r>
      <w:r w:rsidR="007D0B10">
        <w:t xml:space="preserve">, </w:t>
      </w:r>
      <w:r w:rsidRPr="00EA49B4">
        <w:t>comme il me fallait tâtonner dans l</w:t>
      </w:r>
      <w:r w:rsidR="007D0B10">
        <w:t>’</w:t>
      </w:r>
      <w:r w:rsidRPr="00EA49B4">
        <w:t>obscurité pour rassembler tous mes matériaux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eus jamais le temps de rattacher ma chaîne à l</w:t>
      </w:r>
      <w:r w:rsidR="007D0B10">
        <w:t>’</w:t>
      </w:r>
      <w:r w:rsidRPr="00EA49B4">
        <w:t>anneau</w:t>
      </w:r>
      <w:r w:rsidR="007D0B10">
        <w:t xml:space="preserve">, </w:t>
      </w:r>
      <w:r w:rsidRPr="00EA49B4">
        <w:t>avant le moment où il entra comme de coutume avec sa lanterne</w:t>
      </w:r>
      <w:r w:rsidR="007D0B10">
        <w:t xml:space="preserve">. </w:t>
      </w:r>
      <w:r w:rsidRPr="00EA49B4">
        <w:t>Il fut surpris de me trouver détaché</w:t>
      </w:r>
      <w:r w:rsidR="007D0B10">
        <w:t xml:space="preserve">, </w:t>
      </w:r>
      <w:r w:rsidRPr="00EA49B4">
        <w:t>et appela aussitôt le geôlier en chef</w:t>
      </w:r>
      <w:r w:rsidR="007D0B10">
        <w:t xml:space="preserve">. </w:t>
      </w:r>
      <w:r w:rsidRPr="00EA49B4">
        <w:t>On me questionna sur les moyens que j</w:t>
      </w:r>
      <w:r w:rsidR="007D0B10">
        <w:t>’</w:t>
      </w:r>
      <w:r w:rsidRPr="00EA49B4">
        <w:t>avais employés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comme je vis bien que la dissimulation ne servirait qu</w:t>
      </w:r>
      <w:r w:rsidR="007D0B10">
        <w:t>’</w:t>
      </w:r>
      <w:r w:rsidRPr="00EA49B4">
        <w:t>à occasionner des recherches plus exactes et une surveillance plus rigoureuse</w:t>
      </w:r>
      <w:r w:rsidR="007D0B10">
        <w:t xml:space="preserve">, </w:t>
      </w:r>
      <w:r w:rsidRPr="00EA49B4">
        <w:t>je déclarai toute la vérité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illustre personnage qui avait le gouvernement de la place</w:t>
      </w:r>
      <w:r w:rsidR="007D0B10">
        <w:t xml:space="preserve">, </w:t>
      </w:r>
      <w:r w:rsidRPr="00EA49B4">
        <w:t>ne tint pas à cette dernière hardiesse de ma part</w:t>
      </w:r>
      <w:r w:rsidR="007D0B10">
        <w:t xml:space="preserve">, </w:t>
      </w:r>
      <w:r w:rsidRPr="00EA49B4">
        <w:t>et se mit sérieusement en colère contre moi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adresse et les belles paroles ne pouvaient plus servir à rien</w:t>
      </w:r>
      <w:r w:rsidR="007D0B10">
        <w:t xml:space="preserve">. </w:t>
      </w:r>
      <w:r w:rsidRPr="00EA49B4">
        <w:t>Il s</w:t>
      </w:r>
      <w:r w:rsidR="007D0B10">
        <w:t>’</w:t>
      </w:r>
      <w:r w:rsidRPr="00EA49B4">
        <w:t>écria qu</w:t>
      </w:r>
      <w:r w:rsidR="007D0B10">
        <w:t>’</w:t>
      </w:r>
      <w:r w:rsidRPr="00EA49B4">
        <w:t>il était bien convaincu</w:t>
      </w:r>
      <w:r w:rsidR="007D0B10">
        <w:t xml:space="preserve">, </w:t>
      </w:r>
      <w:r w:rsidRPr="00EA49B4">
        <w:t>à présent</w:t>
      </w:r>
      <w:r w:rsidR="007D0B10">
        <w:t xml:space="preserve">, </w:t>
      </w:r>
      <w:r w:rsidRPr="00EA49B4">
        <w:t>de la sottise qu</w:t>
      </w:r>
      <w:r w:rsidR="007D0B10">
        <w:t>’</w:t>
      </w:r>
      <w:r w:rsidRPr="00EA49B4">
        <w:t>il y avait à montrer de la bienveillance à des coquins comme moi qui était l</w:t>
      </w:r>
      <w:r w:rsidR="007D0B10">
        <w:t>’</w:t>
      </w:r>
      <w:r w:rsidRPr="00EA49B4">
        <w:t>écume de la terre</w:t>
      </w:r>
      <w:r w:rsidR="007D0B10">
        <w:t xml:space="preserve"> ; </w:t>
      </w:r>
      <w:r w:rsidRPr="00EA49B4">
        <w:t>et il voulait être damné</w:t>
      </w:r>
      <w:r w:rsidR="007D0B10">
        <w:t xml:space="preserve">, </w:t>
      </w:r>
      <w:r w:rsidRPr="00EA49B4">
        <w:t>si jamais on l</w:t>
      </w:r>
      <w:r w:rsidR="007D0B10">
        <w:t>’</w:t>
      </w:r>
      <w:r w:rsidRPr="00EA49B4">
        <w:t>y rattrapait</w:t>
      </w:r>
      <w:r w:rsidR="007D0B10">
        <w:t xml:space="preserve"> ; </w:t>
      </w:r>
      <w:r w:rsidRPr="00EA49B4">
        <w:t>que je l</w:t>
      </w:r>
      <w:r w:rsidR="007D0B10">
        <w:t>’</w:t>
      </w:r>
      <w:r w:rsidRPr="00EA49B4">
        <w:t>en avais guéri pour jamais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était étonné que les lois n</w:t>
      </w:r>
      <w:r w:rsidR="007D0B10">
        <w:t>’</w:t>
      </w:r>
      <w:r w:rsidRPr="00EA49B4">
        <w:t>eussent pas établi quelque supplice particulier pour les voleurs qui cherchaient à tromper leurs geôliers</w:t>
      </w:r>
      <w:r w:rsidR="007D0B10">
        <w:t xml:space="preserve"> ; </w:t>
      </w:r>
      <w:r w:rsidRPr="00EA49B4">
        <w:t>que la pendaison était cent fois trop bonne pour moi</w:t>
      </w:r>
      <w:r w:rsidR="007D0B10">
        <w:t> !!!</w:t>
      </w:r>
    </w:p>
    <w:p w14:paraId="46D942FB" w14:textId="77777777" w:rsidR="007D0B10" w:rsidRDefault="00CC13A3" w:rsidP="00CC13A3">
      <w:r w:rsidRPr="00EA49B4">
        <w:lastRenderedPageBreak/>
        <w:t>Après avoir ainsi exhalé sa bile</w:t>
      </w:r>
      <w:r w:rsidR="007D0B10">
        <w:t xml:space="preserve">, </w:t>
      </w:r>
      <w:r w:rsidRPr="00EA49B4">
        <w:t>il se mit à donner tous les ordres que les instigations réunies de la colère et de la crainte purent lui suggérer</w:t>
      </w:r>
      <w:r w:rsidR="007D0B10">
        <w:t xml:space="preserve">. </w:t>
      </w:r>
      <w:r w:rsidRPr="00EA49B4">
        <w:t>On me changea de logement</w:t>
      </w:r>
      <w:r w:rsidR="007D0B10">
        <w:t xml:space="preserve">. </w:t>
      </w:r>
      <w:r w:rsidRPr="00EA49B4">
        <w:t>Je fus conduit à une chambre sombre et spacieuse qu</w:t>
      </w:r>
      <w:r w:rsidR="007D0B10">
        <w:t>’</w:t>
      </w:r>
      <w:r w:rsidRPr="00EA49B4">
        <w:t xml:space="preserve">on nommait la </w:t>
      </w:r>
      <w:r w:rsidRPr="00EA49B4">
        <w:rPr>
          <w:i/>
          <w:iCs/>
        </w:rPr>
        <w:t>chambre forte</w:t>
      </w:r>
      <w:r w:rsidR="007D0B10">
        <w:t xml:space="preserve">, </w:t>
      </w:r>
      <w:r w:rsidRPr="00EA49B4">
        <w:t>dont la porte ouvrait dans le cachot du milieu</w:t>
      </w:r>
      <w:r w:rsidR="007D0B10">
        <w:t xml:space="preserve">. </w:t>
      </w:r>
      <w:r w:rsidRPr="00EA49B4">
        <w:t>Elle était plus bas que terre</w:t>
      </w:r>
      <w:r w:rsidR="007D0B10">
        <w:t xml:space="preserve">, </w:t>
      </w:r>
      <w:r w:rsidRPr="00EA49B4">
        <w:t>comme tous les cachots</w:t>
      </w:r>
      <w:r w:rsidR="007D0B10">
        <w:t xml:space="preserve">, </w:t>
      </w:r>
      <w:r w:rsidRPr="00EA49B4">
        <w:t>et située sous cette chambre commune dont j</w:t>
      </w:r>
      <w:r w:rsidR="007D0B10">
        <w:t>’</w:t>
      </w:r>
      <w:r w:rsidRPr="00EA49B4">
        <w:t>ai déjà parlé</w:t>
      </w:r>
      <w:r w:rsidR="007D0B10">
        <w:t xml:space="preserve">. </w:t>
      </w:r>
      <w:r w:rsidRPr="00EA49B4">
        <w:t>Il y avait plusieurs années qu</w:t>
      </w:r>
      <w:r w:rsidR="007D0B10">
        <w:t>’</w:t>
      </w:r>
      <w:r w:rsidRPr="00EA49B4">
        <w:t>on n</w:t>
      </w:r>
      <w:r w:rsidR="007D0B10">
        <w:t>’</w:t>
      </w:r>
      <w:r w:rsidRPr="00EA49B4">
        <w:t>en avait ouvert la porte</w:t>
      </w:r>
      <w:r w:rsidR="007D0B10">
        <w:t xml:space="preserve"> ; </w:t>
      </w:r>
      <w:r w:rsidRPr="00EA49B4">
        <w:t>l</w:t>
      </w:r>
      <w:r w:rsidR="007D0B10">
        <w:t>’</w:t>
      </w:r>
      <w:r w:rsidRPr="00EA49B4">
        <w:t>air en était infect</w:t>
      </w:r>
      <w:r w:rsidR="007D0B10">
        <w:t xml:space="preserve">, </w:t>
      </w:r>
      <w:r w:rsidRPr="00EA49B4">
        <w:t>et les murs tachés de moisissures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eus comme auparavant les fers</w:t>
      </w:r>
      <w:r w:rsidR="007D0B10">
        <w:t xml:space="preserve">, </w:t>
      </w:r>
      <w:r w:rsidRPr="00EA49B4">
        <w:t>le cadenas et la chaîne</w:t>
      </w:r>
      <w:r w:rsidR="007D0B10">
        <w:t xml:space="preserve"> ; </w:t>
      </w:r>
      <w:r w:rsidRPr="00EA49B4">
        <w:t>mais on y ajouta les menottes</w:t>
      </w:r>
      <w:r w:rsidR="007D0B10">
        <w:t xml:space="preserve">. </w:t>
      </w:r>
      <w:r w:rsidRPr="00EA49B4">
        <w:t>Pour ma première provision</w:t>
      </w:r>
      <w:r w:rsidR="007D0B10">
        <w:t xml:space="preserve">, </w:t>
      </w:r>
      <w:r w:rsidRPr="00EA49B4">
        <w:t>le geôlier ne m</w:t>
      </w:r>
      <w:r w:rsidR="007D0B10">
        <w:t>’</w:t>
      </w:r>
      <w:r w:rsidRPr="00EA49B4">
        <w:t>envoya qu</w:t>
      </w:r>
      <w:r w:rsidR="007D0B10">
        <w:t>’</w:t>
      </w:r>
      <w:r w:rsidRPr="00EA49B4">
        <w:t>un morceau de pain noir et moisi</w:t>
      </w:r>
      <w:r w:rsidR="007D0B10">
        <w:t xml:space="preserve">, </w:t>
      </w:r>
      <w:r w:rsidRPr="00EA49B4">
        <w:t>avec un peu d</w:t>
      </w:r>
      <w:r w:rsidR="007D0B10">
        <w:t>’</w:t>
      </w:r>
      <w:r w:rsidRPr="00EA49B4">
        <w:t>eau fétide et bourbeuse</w:t>
      </w:r>
      <w:r w:rsidR="007D0B10">
        <w:t xml:space="preserve">. </w:t>
      </w:r>
      <w:r w:rsidRPr="00EA49B4">
        <w:t>Je ne sais</w:t>
      </w:r>
      <w:r w:rsidR="007D0B10">
        <w:t xml:space="preserve">, </w:t>
      </w:r>
      <w:r w:rsidRPr="00EA49B4">
        <w:t>à la vérité</w:t>
      </w:r>
      <w:r w:rsidR="007D0B10">
        <w:t xml:space="preserve">, </w:t>
      </w:r>
      <w:r w:rsidRPr="00EA49B4">
        <w:t>si je dois regarder ceci comme un acte gratuit de tyrannie de la part du geôlier</w:t>
      </w:r>
      <w:r w:rsidR="007D0B10">
        <w:t xml:space="preserve"> ; </w:t>
      </w:r>
      <w:r w:rsidRPr="00EA49B4">
        <w:t>la loi ayant</w:t>
      </w:r>
      <w:r w:rsidR="007D0B10">
        <w:t xml:space="preserve">, </w:t>
      </w:r>
      <w:r w:rsidRPr="00EA49B4">
        <w:t>dans sa sagesse</w:t>
      </w:r>
      <w:r w:rsidR="007D0B10">
        <w:t xml:space="preserve">, </w:t>
      </w:r>
      <w:r w:rsidRPr="00EA49B4">
        <w:t>décrété que</w:t>
      </w:r>
      <w:r w:rsidR="007D0B10">
        <w:t xml:space="preserve">, </w:t>
      </w:r>
      <w:r w:rsidRPr="00EA49B4">
        <w:t>dans certains cas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 xml:space="preserve">eau qui serait fournie aux prisonniers serait prise </w:t>
      </w:r>
      <w:r w:rsidRPr="00EA49B4">
        <w:rPr>
          <w:i/>
          <w:iCs/>
        </w:rPr>
        <w:t>dans l</w:t>
      </w:r>
      <w:r w:rsidR="007D0B10">
        <w:rPr>
          <w:i/>
          <w:iCs/>
        </w:rPr>
        <w:t>’</w:t>
      </w:r>
      <w:r w:rsidRPr="00EA49B4">
        <w:rPr>
          <w:i/>
          <w:iCs/>
        </w:rPr>
        <w:t>égout ou la mare la plus voisine de la geôle</w:t>
      </w:r>
      <w:r w:rsidRPr="00EA49B4">
        <w:rPr>
          <w:rStyle w:val="Appelnotedebasdep"/>
          <w:iCs/>
        </w:rPr>
        <w:footnoteReference w:id="20"/>
      </w:r>
      <w:r w:rsidR="007D0B10">
        <w:t xml:space="preserve">. </w:t>
      </w:r>
      <w:r w:rsidRPr="00EA49B4">
        <w:t>Il fut ordonné de plus qu</w:t>
      </w:r>
      <w:r w:rsidR="007D0B10">
        <w:t>’</w:t>
      </w:r>
      <w:r w:rsidRPr="00EA49B4">
        <w:t>un des tourne-clefs passerait la nuit dans le cachot ou cabinet qui formait une sorte d</w:t>
      </w:r>
      <w:r w:rsidR="007D0B10">
        <w:t>’</w:t>
      </w:r>
      <w:r w:rsidRPr="00EA49B4">
        <w:t>antichambre de mon logement</w:t>
      </w:r>
      <w:r w:rsidR="007D0B10">
        <w:t xml:space="preserve">. </w:t>
      </w:r>
      <w:r w:rsidRPr="00EA49B4">
        <w:t>Bien qu</w:t>
      </w:r>
      <w:r w:rsidR="007D0B10">
        <w:t>’</w:t>
      </w:r>
      <w:r w:rsidRPr="00EA49B4">
        <w:t>on eût pourvu cette petite pièce de toutes les commodités convenables pour y recevoir un personnage d</w:t>
      </w:r>
      <w:r w:rsidR="007D0B10">
        <w:t>’</w:t>
      </w:r>
      <w:r w:rsidRPr="00EA49B4">
        <w:t>une dignité si supérieure aux malheureux qu</w:t>
      </w:r>
      <w:r w:rsidR="007D0B10">
        <w:t>’</w:t>
      </w:r>
      <w:r w:rsidRPr="00EA49B4">
        <w:t>il était chargé de garder</w:t>
      </w:r>
      <w:r w:rsidR="007D0B10">
        <w:t xml:space="preserve">, </w:t>
      </w:r>
      <w:r w:rsidRPr="00EA49B4">
        <w:t>il ne laissa pas de témoigner beaucoup de mécontentement d</w:t>
      </w:r>
      <w:r w:rsidR="007D0B10">
        <w:t>’</w:t>
      </w:r>
      <w:r w:rsidRPr="00EA49B4">
        <w:t>une pareille mission</w:t>
      </w:r>
      <w:r w:rsidR="007D0B10">
        <w:t xml:space="preserve"> ; </w:t>
      </w:r>
      <w:r w:rsidRPr="00EA49B4">
        <w:t>mais il n</w:t>
      </w:r>
      <w:r w:rsidR="007D0B10">
        <w:t>’</w:t>
      </w:r>
      <w:r w:rsidRPr="00EA49B4">
        <w:t>y avait pas d</w:t>
      </w:r>
      <w:r w:rsidR="007D0B10">
        <w:t>’</w:t>
      </w:r>
      <w:r w:rsidRPr="00EA49B4">
        <w:t>alternative</w:t>
      </w:r>
      <w:r w:rsidR="007D0B10">
        <w:t>.</w:t>
      </w:r>
    </w:p>
    <w:p w14:paraId="3CE615AA" w14:textId="77777777" w:rsidR="007D0B10" w:rsidRDefault="00CC13A3" w:rsidP="00CC13A3">
      <w:r w:rsidRPr="00EA49B4">
        <w:t>La nouvelle situation dans laquelle on venait de me mettre semblait la plus fâcheuse qu</w:t>
      </w:r>
      <w:r w:rsidR="007D0B10">
        <w:t>’</w:t>
      </w:r>
      <w:r w:rsidRPr="00EA49B4">
        <w:t>il fût possible d</w:t>
      </w:r>
      <w:r w:rsidR="007D0B10">
        <w:t>’</w:t>
      </w:r>
      <w:r w:rsidRPr="00EA49B4">
        <w:t>imaginer</w:t>
      </w:r>
      <w:r w:rsidR="007D0B10">
        <w:t xml:space="preserve"> ; </w:t>
      </w:r>
      <w:r w:rsidRPr="00EA49B4">
        <w:t>mais je ne me décourageai point</w:t>
      </w:r>
      <w:r w:rsidR="007D0B10">
        <w:t xml:space="preserve">. </w:t>
      </w:r>
      <w:r w:rsidRPr="00EA49B4">
        <w:t xml:space="preserve">Il y avait déjà quelque temps </w:t>
      </w:r>
      <w:r w:rsidRPr="00EA49B4">
        <w:lastRenderedPageBreak/>
        <w:t>que j</w:t>
      </w:r>
      <w:r w:rsidR="007D0B10">
        <w:t>’</w:t>
      </w:r>
      <w:r w:rsidRPr="00EA49B4">
        <w:t>avais appris à ne plus juger sur les apparences</w:t>
      </w:r>
      <w:r w:rsidR="007D0B10">
        <w:t xml:space="preserve">. </w:t>
      </w:r>
      <w:r w:rsidRPr="00EA49B4">
        <w:t>Le logement était sombre et malsain</w:t>
      </w:r>
      <w:r w:rsidR="007D0B10">
        <w:t xml:space="preserve"> ; </w:t>
      </w:r>
      <w:r w:rsidRPr="00EA49B4">
        <w:t>mais j</w:t>
      </w:r>
      <w:r w:rsidR="007D0B10">
        <w:t>’</w:t>
      </w:r>
      <w:r w:rsidRPr="00EA49B4">
        <w:t>avais acquis le moyen de braver ces inconvénients</w:t>
      </w:r>
      <w:r w:rsidR="007D0B10">
        <w:t xml:space="preserve">. </w:t>
      </w:r>
      <w:r w:rsidRPr="00EA49B4">
        <w:t>Ma porte était fermée continuellement</w:t>
      </w:r>
      <w:r w:rsidR="007D0B10">
        <w:t xml:space="preserve">, </w:t>
      </w:r>
      <w:r w:rsidRPr="00EA49B4">
        <w:t>et tout commerce avec les autres prisonniers m</w:t>
      </w:r>
      <w:r w:rsidR="007D0B10">
        <w:t>’</w:t>
      </w:r>
      <w:r w:rsidRPr="00EA49B4">
        <w:t>était interdit</w:t>
      </w:r>
      <w:r w:rsidR="007D0B10">
        <w:t xml:space="preserve">. </w:t>
      </w:r>
      <w:r w:rsidRPr="00EA49B4">
        <w:t>Mais si c</w:t>
      </w:r>
      <w:r w:rsidR="007D0B10">
        <w:t>’</w:t>
      </w:r>
      <w:r w:rsidRPr="00EA49B4">
        <w:t>est un plaisir d</w:t>
      </w:r>
      <w:r w:rsidR="007D0B10">
        <w:t>’</w:t>
      </w:r>
      <w:r w:rsidRPr="00EA49B4">
        <w:t>entretenir des relations avec nos semblables</w:t>
      </w:r>
      <w:r w:rsidR="007D0B10">
        <w:t xml:space="preserve">, </w:t>
      </w:r>
      <w:r w:rsidRPr="00EA49B4">
        <w:t>la solitude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 autre côté</w:t>
      </w:r>
      <w:r w:rsidR="007D0B10">
        <w:t xml:space="preserve">, </w:t>
      </w:r>
      <w:r w:rsidRPr="00EA49B4">
        <w:t>ne laisse pas d</w:t>
      </w:r>
      <w:r w:rsidR="007D0B10">
        <w:t>’</w:t>
      </w:r>
      <w:r w:rsidRPr="00EA49B4">
        <w:t>avoir ses charmes</w:t>
      </w:r>
      <w:r w:rsidR="007D0B10">
        <w:t xml:space="preserve">. </w:t>
      </w:r>
      <w:r w:rsidRPr="00EA49B4">
        <w:t>Nous pouvons y suivre sans trouble le cours de nos pensées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avais mille moyens de chasser l</w:t>
      </w:r>
      <w:r w:rsidR="007D0B10">
        <w:t>’</w:t>
      </w:r>
      <w:r w:rsidRPr="00EA49B4">
        <w:t>ennui par les plus agréables rêveries</w:t>
      </w:r>
      <w:r w:rsidR="007D0B10">
        <w:t xml:space="preserve">. </w:t>
      </w:r>
      <w:r w:rsidRPr="00EA49B4">
        <w:t>Outre cela</w:t>
      </w:r>
      <w:r w:rsidR="007D0B10">
        <w:t xml:space="preserve">, </w:t>
      </w:r>
      <w:r w:rsidRPr="00EA49B4">
        <w:t>pour quelqu</w:t>
      </w:r>
      <w:r w:rsidR="007D0B10">
        <w:t>’</w:t>
      </w:r>
      <w:r w:rsidRPr="00EA49B4">
        <w:t>un qui méditait des projets de la nature de ceux que je roulais dans ma tête</w:t>
      </w:r>
      <w:r w:rsidR="007D0B10">
        <w:t xml:space="preserve">, </w:t>
      </w:r>
      <w:r w:rsidRPr="00EA49B4">
        <w:t>la solitude a des avantages particuliers</w:t>
      </w:r>
      <w:r w:rsidR="007D0B10">
        <w:t xml:space="preserve">. </w:t>
      </w:r>
      <w:r w:rsidRPr="00EA49B4">
        <w:t>À peine fus-je laissé à moi-même</w:t>
      </w:r>
      <w:r w:rsidR="007D0B10">
        <w:t xml:space="preserve">, </w:t>
      </w:r>
      <w:r w:rsidRPr="00EA49B4">
        <w:t>que je me mis à faire l</w:t>
      </w:r>
      <w:r w:rsidR="007D0B10">
        <w:t>’</w:t>
      </w:r>
      <w:r w:rsidRPr="00EA49B4">
        <w:t>expérience d</w:t>
      </w:r>
      <w:r w:rsidR="007D0B10">
        <w:t>’</w:t>
      </w:r>
      <w:r w:rsidRPr="00EA49B4">
        <w:t>une idée qui m</w:t>
      </w:r>
      <w:r w:rsidR="007D0B10">
        <w:t>’</w:t>
      </w:r>
      <w:r w:rsidRPr="00EA49B4">
        <w:t>était venue pendant le temps qu</w:t>
      </w:r>
      <w:r w:rsidR="007D0B10">
        <w:t>’</w:t>
      </w:r>
      <w:r w:rsidRPr="00EA49B4">
        <w:t>on m</w:t>
      </w:r>
      <w:r w:rsidR="007D0B10">
        <w:t>’</w:t>
      </w:r>
      <w:r w:rsidRPr="00EA49B4">
        <w:t>attachait les menottes</w:t>
      </w:r>
      <w:r w:rsidR="007D0B10">
        <w:t xml:space="preserve"> ; </w:t>
      </w:r>
      <w:r w:rsidRPr="00EA49B4">
        <w:t>avec le seul secours de mes dents</w:t>
      </w:r>
      <w:r w:rsidR="007D0B10">
        <w:t xml:space="preserve">, </w:t>
      </w:r>
      <w:r w:rsidRPr="00EA49B4">
        <w:t>je me délivrai de cette entrave</w:t>
      </w:r>
      <w:r w:rsidR="007D0B10">
        <w:t xml:space="preserve">. </w:t>
      </w:r>
      <w:r w:rsidRPr="00EA49B4">
        <w:t>Les heures auxquelles les geôliers me visitaient étaient fixes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avais soin de me tenir sur mes gardes</w:t>
      </w:r>
      <w:r w:rsidR="007D0B10">
        <w:t xml:space="preserve">. </w:t>
      </w:r>
      <w:r w:rsidRPr="00EA49B4">
        <w:t>Ajoutez à cela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avais une fenêtre à barreaux fort étroite</w:t>
      </w:r>
      <w:r w:rsidR="007D0B10">
        <w:t xml:space="preserve">, </w:t>
      </w:r>
      <w:r w:rsidRPr="00EA49B4">
        <w:t>près du plafond</w:t>
      </w:r>
      <w:r w:rsidR="007D0B10">
        <w:t xml:space="preserve">, </w:t>
      </w:r>
      <w:r w:rsidRPr="00EA49B4">
        <w:t>de neuf pouces environ de hauteur perpendiculaire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un pied et demi de large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toute petite qu</w:t>
      </w:r>
      <w:r w:rsidR="007D0B10">
        <w:t>’</w:t>
      </w:r>
      <w:r w:rsidRPr="00EA49B4">
        <w:t>elle était</w:t>
      </w:r>
      <w:r w:rsidR="007D0B10">
        <w:t xml:space="preserve">, </w:t>
      </w:r>
      <w:r w:rsidRPr="00EA49B4">
        <w:t>me donnait beaucoup plus de jour que je n</w:t>
      </w:r>
      <w:r w:rsidR="007D0B10">
        <w:t>’</w:t>
      </w:r>
      <w:r w:rsidRPr="00EA49B4">
        <w:t>avais été accoutumé d</w:t>
      </w:r>
      <w:r w:rsidR="007D0B10">
        <w:t>’</w:t>
      </w:r>
      <w:r w:rsidRPr="00EA49B4">
        <w:t>en avoir pendant plusieurs semaines</w:t>
      </w:r>
      <w:r w:rsidR="007D0B10">
        <w:t xml:space="preserve">. </w:t>
      </w:r>
      <w:r w:rsidRPr="00EA49B4">
        <w:t>Au moyen de cela</w:t>
      </w:r>
      <w:r w:rsidR="007D0B10">
        <w:t xml:space="preserve">, </w:t>
      </w:r>
      <w:r w:rsidRPr="00EA49B4">
        <w:t>je ne me trouvais presque jamais dans une obscurité totale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plus à l</w:t>
      </w:r>
      <w:r w:rsidR="007D0B10">
        <w:t>’</w:t>
      </w:r>
      <w:r w:rsidRPr="00EA49B4">
        <w:t>abri des surprises que dans ma situation précédente</w:t>
      </w:r>
      <w:r w:rsidR="007D0B10">
        <w:t xml:space="preserve">. </w:t>
      </w:r>
      <w:r w:rsidRPr="00EA49B4">
        <w:t>Toutes ces idées se présentèrent à moi aussitôt après mon entrée dans ma nouvelle demeure</w:t>
      </w:r>
      <w:r w:rsidR="007D0B10">
        <w:t>.</w:t>
      </w:r>
    </w:p>
    <w:p w14:paraId="0144665D" w14:textId="4F9D0C06" w:rsidR="007D0B10" w:rsidRDefault="00CC13A3" w:rsidP="00CC13A3">
      <w:r w:rsidRPr="00EA49B4">
        <w:t>Il y avait très-peu de temps qu</w:t>
      </w:r>
      <w:r w:rsidR="007D0B10">
        <w:t>’</w:t>
      </w:r>
      <w:r w:rsidRPr="00EA49B4">
        <w:t>on m</w:t>
      </w:r>
      <w:r w:rsidR="007D0B10">
        <w:t>’</w:t>
      </w:r>
      <w:r w:rsidRPr="00EA49B4">
        <w:t>avait changé de local</w:t>
      </w:r>
      <w:r w:rsidR="007D0B10">
        <w:t xml:space="preserve">, </w:t>
      </w:r>
      <w:r w:rsidRPr="00EA49B4">
        <w:t>lorsque je reçus une visite bien inattendue</w:t>
      </w:r>
      <w:r w:rsidR="007D0B10">
        <w:t xml:space="preserve">, </w:t>
      </w:r>
      <w:r w:rsidRPr="00EA49B4">
        <w:t>celle de Thomas</w:t>
      </w:r>
      <w:r w:rsidR="007D0B10">
        <w:t xml:space="preserve">, </w:t>
      </w:r>
      <w:r w:rsidRPr="00EA49B4">
        <w:t xml:space="preserve">ce domestique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dont j</w:t>
      </w:r>
      <w:r w:rsidR="007D0B10">
        <w:t>’</w:t>
      </w:r>
      <w:r w:rsidRPr="00EA49B4">
        <w:t>ai déjà eu occasion de parler dans le cours de mon histoire</w:t>
      </w:r>
      <w:r w:rsidR="007D0B10">
        <w:t xml:space="preserve">. </w:t>
      </w:r>
      <w:r w:rsidRPr="00EA49B4">
        <w:t xml:space="preserve">Un des gens de </w:t>
      </w:r>
      <w:r w:rsidR="007D0B10">
        <w:t>M. </w:t>
      </w:r>
      <w:r w:rsidRPr="00EA49B4">
        <w:t>Forester était par hasard venu à la ville</w:t>
      </w:r>
      <w:r w:rsidR="007D0B10">
        <w:t xml:space="preserve">, </w:t>
      </w:r>
      <w:r w:rsidRPr="00EA49B4">
        <w:t>quelques semaines auparavant</w:t>
      </w:r>
      <w:r w:rsidR="007D0B10">
        <w:t xml:space="preserve">, </w:t>
      </w:r>
      <w:r w:rsidRPr="00EA49B4">
        <w:t>dans le temps où je souffrais encore de la blessure de ma chute</w:t>
      </w:r>
      <w:r w:rsidR="007D0B10">
        <w:t xml:space="preserve">, </w:t>
      </w:r>
      <w:r w:rsidRPr="00EA49B4">
        <w:t>et il avait demandé à me voir</w:t>
      </w:r>
      <w:r w:rsidR="007D0B10">
        <w:t xml:space="preserve">. </w:t>
      </w:r>
      <w:r w:rsidRPr="00EA49B4">
        <w:t>Le rapport qu</w:t>
      </w:r>
      <w:r w:rsidR="007D0B10">
        <w:t>’</w:t>
      </w:r>
      <w:r w:rsidRPr="00EA49B4">
        <w:t xml:space="preserve">il avait fait de ma situation avait été pour Thomas une source </w:t>
      </w:r>
      <w:r w:rsidRPr="00EA49B4">
        <w:lastRenderedPageBreak/>
        <w:t>de mille sensations pénibles</w:t>
      </w:r>
      <w:r w:rsidR="007D0B10">
        <w:t xml:space="preserve">. </w:t>
      </w:r>
      <w:r w:rsidRPr="00EA49B4">
        <w:t>La première visite avait été une affaire de pure curiosité</w:t>
      </w:r>
      <w:r w:rsidR="007D0B10">
        <w:t xml:space="preserve"> ; </w:t>
      </w:r>
      <w:r w:rsidRPr="00EA49B4">
        <w:t>mais Thomas n</w:t>
      </w:r>
      <w:r w:rsidR="007D0B10">
        <w:t>’</w:t>
      </w:r>
      <w:r w:rsidRPr="00EA49B4">
        <w:t>était pas un domestique de la classe ordinaire</w:t>
      </w:r>
      <w:r w:rsidR="007D0B10">
        <w:t xml:space="preserve">. </w:t>
      </w:r>
      <w:r w:rsidRPr="00EA49B4">
        <w:t>Il fut frappé de l</w:t>
      </w:r>
      <w:r w:rsidR="007D0B10">
        <w:t>’</w:t>
      </w:r>
      <w:r w:rsidRPr="00EA49B4">
        <w:t>état où il me vit</w:t>
      </w:r>
      <w:r w:rsidR="007D0B10">
        <w:t xml:space="preserve">. </w:t>
      </w:r>
      <w:r w:rsidRPr="00EA49B4">
        <w:t>Quoique j</w:t>
      </w:r>
      <w:r w:rsidR="007D0B10">
        <w:t>’</w:t>
      </w:r>
      <w:r w:rsidRPr="00EA49B4">
        <w:t>eusse alors l</w:t>
      </w:r>
      <w:r w:rsidR="007D0B10">
        <w:t>’</w:t>
      </w:r>
      <w:r w:rsidRPr="00EA49B4">
        <w:t>esprit calme et une santé passablement bonne</w:t>
      </w:r>
      <w:r w:rsidR="007D0B10">
        <w:t xml:space="preserve">, </w:t>
      </w:r>
      <w:r w:rsidRPr="00EA49B4">
        <w:t>cependant je n</w:t>
      </w:r>
      <w:r w:rsidR="007D0B10">
        <w:t>’</w:t>
      </w:r>
      <w:r w:rsidRPr="00EA49B4">
        <w:t>avais plus ce teint fleuri qu</w:t>
      </w:r>
      <w:r w:rsidR="007D0B10">
        <w:t>’</w:t>
      </w:r>
      <w:r w:rsidRPr="00EA49B4">
        <w:t>il m</w:t>
      </w:r>
      <w:r w:rsidR="007D0B10">
        <w:t>’</w:t>
      </w:r>
      <w:r w:rsidRPr="00EA49B4">
        <w:t>avait vu</w:t>
      </w:r>
      <w:r w:rsidR="007D0B10">
        <w:t xml:space="preserve"> ; </w:t>
      </w:r>
      <w:r w:rsidRPr="00EA49B4">
        <w:t>la vie dure que je menais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habitude du courage avaient fait contracter à mes traits une sorte de rudesse bien différente de cette fraîcheur et de cette douceur de physionomie que j</w:t>
      </w:r>
      <w:r w:rsidR="007D0B10">
        <w:t>’</w:t>
      </w:r>
      <w:r w:rsidRPr="00EA49B4">
        <w:t>avais dans mes beaux jours</w:t>
      </w:r>
      <w:r w:rsidR="007D0B10">
        <w:t xml:space="preserve">. </w:t>
      </w:r>
      <w:r w:rsidRPr="00EA49B4">
        <w:t>Les regards de Thomas se portaient alternativement sur ma figure</w:t>
      </w:r>
      <w:r w:rsidR="007D0B10">
        <w:t xml:space="preserve">, </w:t>
      </w:r>
      <w:r w:rsidRPr="00EA49B4">
        <w:t>sur mes mains et sur mes pieds</w:t>
      </w:r>
      <w:r w:rsidR="007D0B10">
        <w:t xml:space="preserve"> ; </w:t>
      </w:r>
      <w:r w:rsidRPr="00EA49B4">
        <w:t>ensuite il poussa un profond soupir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une pause</w:t>
      </w:r>
      <w:r w:rsidR="007D0B10">
        <w:t> :</w:t>
      </w:r>
    </w:p>
    <w:p w14:paraId="7D7A05B8" w14:textId="77777777" w:rsidR="007D0B10" w:rsidRDefault="007D0B10" w:rsidP="00CC13A3">
      <w:r>
        <w:t>« </w:t>
      </w:r>
      <w:r w:rsidR="00CC13A3" w:rsidRPr="00EA49B4">
        <w:t>Bonté divine</w:t>
      </w:r>
      <w:r>
        <w:t xml:space="preserve"> ! </w:t>
      </w:r>
      <w:r w:rsidR="00CC13A3" w:rsidRPr="00EA49B4">
        <w:t>s</w:t>
      </w:r>
      <w:r>
        <w:t>’</w:t>
      </w:r>
      <w:r w:rsidR="00CC13A3" w:rsidRPr="00EA49B4">
        <w:t>écria-t-il d</w:t>
      </w:r>
      <w:r>
        <w:t>’</w:t>
      </w:r>
      <w:r w:rsidR="00CC13A3" w:rsidRPr="00EA49B4">
        <w:t>un ton qui annonçait assez les sentiments de commisération dont son cœur était plein</w:t>
      </w:r>
      <w:r>
        <w:t xml:space="preserve">, </w:t>
      </w:r>
      <w:r w:rsidR="00CC13A3" w:rsidRPr="00EA49B4">
        <w:t>est-ce bien vous</w:t>
      </w:r>
      <w:r>
        <w:t> ?</w:t>
      </w:r>
    </w:p>
    <w:p w14:paraId="54E3491B" w14:textId="77777777" w:rsidR="007D0B10" w:rsidRDefault="007D0B10" w:rsidP="00CC13A3">
      <w:r>
        <w:t>— </w:t>
      </w:r>
      <w:r w:rsidR="00CC13A3" w:rsidRPr="00EA49B4">
        <w:t>Pourquoi non</w:t>
      </w:r>
      <w:r>
        <w:t xml:space="preserve">, </w:t>
      </w:r>
      <w:r w:rsidR="00CC13A3" w:rsidRPr="00EA49B4">
        <w:t>Thomas</w:t>
      </w:r>
      <w:r>
        <w:t xml:space="preserve"> ? </w:t>
      </w:r>
      <w:r w:rsidR="00CC13A3" w:rsidRPr="00EA49B4">
        <w:t>Vous saviez bien que j</w:t>
      </w:r>
      <w:r>
        <w:t>’</w:t>
      </w:r>
      <w:r w:rsidR="00CC13A3" w:rsidRPr="00EA49B4">
        <w:t>avais été envoyé en prison</w:t>
      </w:r>
      <w:r>
        <w:t xml:space="preserve">, </w:t>
      </w:r>
      <w:r w:rsidR="00CC13A3" w:rsidRPr="00EA49B4">
        <w:t>n</w:t>
      </w:r>
      <w:r>
        <w:t>’</w:t>
      </w:r>
      <w:r w:rsidR="00CC13A3" w:rsidRPr="00EA49B4">
        <w:t>est-ce pas</w:t>
      </w:r>
      <w:r>
        <w:t> ?</w:t>
      </w:r>
    </w:p>
    <w:p w14:paraId="5FF02DD3" w14:textId="77777777" w:rsidR="007D0B10" w:rsidRDefault="007D0B10" w:rsidP="00CC13A3">
      <w:r>
        <w:t>— </w:t>
      </w:r>
      <w:r w:rsidR="00CC13A3" w:rsidRPr="00EA49B4">
        <w:t>En prison</w:t>
      </w:r>
      <w:r>
        <w:t xml:space="preserve"> ! </w:t>
      </w:r>
      <w:r w:rsidR="00CC13A3" w:rsidRPr="00EA49B4">
        <w:t>Et il faut que les gens qui sont en prison soient enchaînés et garrottés de cette façon-là</w:t>
      </w:r>
      <w:r>
        <w:t xml:space="preserve"> ?… </w:t>
      </w:r>
      <w:r w:rsidR="00CC13A3" w:rsidRPr="00EA49B4">
        <w:t>Et où couchez-vous donc la nuit</w:t>
      </w:r>
      <w:r>
        <w:t> ?</w:t>
      </w:r>
    </w:p>
    <w:p w14:paraId="4D9B6CA8" w14:textId="77777777" w:rsidR="007D0B10" w:rsidRDefault="007D0B10" w:rsidP="00CC13A3">
      <w:r>
        <w:t>— </w:t>
      </w:r>
      <w:r w:rsidR="00CC13A3" w:rsidRPr="00EA49B4">
        <w:t>Ici</w:t>
      </w:r>
      <w:r>
        <w:t>.</w:t>
      </w:r>
    </w:p>
    <w:p w14:paraId="61D3B215" w14:textId="77777777" w:rsidR="007D0B10" w:rsidRDefault="007D0B10" w:rsidP="00CC13A3">
      <w:r>
        <w:t>— </w:t>
      </w:r>
      <w:r w:rsidR="00CC13A3" w:rsidRPr="00EA49B4">
        <w:t>Ici</w:t>
      </w:r>
      <w:r>
        <w:t xml:space="preserve"> ! </w:t>
      </w:r>
      <w:r w:rsidR="00CC13A3" w:rsidRPr="00EA49B4">
        <w:t>Et il n</w:t>
      </w:r>
      <w:r>
        <w:t>’</w:t>
      </w:r>
      <w:r w:rsidR="00CC13A3" w:rsidRPr="00EA49B4">
        <w:t>y a pas de lit</w:t>
      </w:r>
      <w:r>
        <w:t> !</w:t>
      </w:r>
    </w:p>
    <w:p w14:paraId="3ACA6B57" w14:textId="77777777" w:rsidR="007D0B10" w:rsidRDefault="007D0B10" w:rsidP="00CC13A3">
      <w:r>
        <w:t>— </w:t>
      </w:r>
      <w:r w:rsidR="00CC13A3" w:rsidRPr="00EA49B4">
        <w:t>Non</w:t>
      </w:r>
      <w:r>
        <w:t xml:space="preserve">, </w:t>
      </w:r>
      <w:r w:rsidR="00CC13A3" w:rsidRPr="00EA49B4">
        <w:t>Thomas</w:t>
      </w:r>
      <w:r>
        <w:t xml:space="preserve">, </w:t>
      </w:r>
      <w:r w:rsidR="00CC13A3" w:rsidRPr="00EA49B4">
        <w:t>on ne me donne pas de lit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avais autrefois de la paille</w:t>
      </w:r>
      <w:r>
        <w:t xml:space="preserve">, </w:t>
      </w:r>
      <w:r w:rsidR="00CC13A3" w:rsidRPr="00EA49B4">
        <w:t>mais on me l</w:t>
      </w:r>
      <w:r>
        <w:t>’</w:t>
      </w:r>
      <w:r w:rsidR="00CC13A3" w:rsidRPr="00EA49B4">
        <w:t>a ôtée</w:t>
      </w:r>
      <w:r>
        <w:t>.</w:t>
      </w:r>
    </w:p>
    <w:p w14:paraId="382797FA" w14:textId="77777777" w:rsidR="007D0B10" w:rsidRDefault="007D0B10" w:rsidP="00CC13A3">
      <w:r>
        <w:t>— </w:t>
      </w:r>
      <w:r w:rsidR="00CC13A3" w:rsidRPr="00EA49B4">
        <w:t>Mais on vous débarrasse de tous ces fers pendant la nuit</w:t>
      </w:r>
      <w:r>
        <w:t> ?</w:t>
      </w:r>
    </w:p>
    <w:p w14:paraId="6EE0BAF0" w14:textId="77777777" w:rsidR="007D0B10" w:rsidRDefault="007D0B10" w:rsidP="00CC13A3">
      <w:r>
        <w:t>— </w:t>
      </w:r>
      <w:r w:rsidR="00CC13A3" w:rsidRPr="00EA49B4">
        <w:t>Non</w:t>
      </w:r>
      <w:r>
        <w:t xml:space="preserve"> ; </w:t>
      </w:r>
      <w:r w:rsidR="00CC13A3" w:rsidRPr="00EA49B4">
        <w:t>on me laisse pour dormir</w:t>
      </w:r>
      <w:r>
        <w:t xml:space="preserve">, </w:t>
      </w:r>
      <w:r w:rsidR="00CC13A3" w:rsidRPr="00EA49B4">
        <w:t>précisément comme vous me voyez</w:t>
      </w:r>
      <w:r>
        <w:t>.</w:t>
      </w:r>
    </w:p>
    <w:p w14:paraId="7C486A9C" w14:textId="77777777" w:rsidR="007D0B10" w:rsidRDefault="007D0B10" w:rsidP="00CC13A3">
      <w:r>
        <w:lastRenderedPageBreak/>
        <w:t>— </w:t>
      </w:r>
      <w:r w:rsidR="00CC13A3" w:rsidRPr="00EA49B4">
        <w:t>Pour dormir</w:t>
      </w:r>
      <w:r>
        <w:t xml:space="preserve"> ! </w:t>
      </w:r>
      <w:r w:rsidR="00CC13A3" w:rsidRPr="00EA49B4">
        <w:t>Bon Dieu</w:t>
      </w:r>
      <w:r>
        <w:t xml:space="preserve">, </w:t>
      </w:r>
      <w:r w:rsidR="00CC13A3" w:rsidRPr="00EA49B4">
        <w:t>je croyais que nous étions dans un pays de chrétiens</w:t>
      </w:r>
      <w:r>
        <w:t xml:space="preserve"> ; </w:t>
      </w:r>
      <w:r w:rsidR="00CC13A3" w:rsidRPr="00EA49B4">
        <w:t>mais on n</w:t>
      </w:r>
      <w:r>
        <w:t>’</w:t>
      </w:r>
      <w:r w:rsidR="00CC13A3" w:rsidRPr="00EA49B4">
        <w:t>aurait pas le cœur de traiter un chien de cette façon-là</w:t>
      </w:r>
      <w:r>
        <w:t> ?</w:t>
      </w:r>
    </w:p>
    <w:p w14:paraId="7D276F89" w14:textId="77777777" w:rsidR="007D0B10" w:rsidRDefault="007D0B10" w:rsidP="00CC13A3">
      <w:r>
        <w:t>— </w:t>
      </w:r>
      <w:r w:rsidR="00CC13A3" w:rsidRPr="00EA49B4">
        <w:t>Il ne faut pas dire cela</w:t>
      </w:r>
      <w:r>
        <w:t xml:space="preserve">, </w:t>
      </w:r>
      <w:r w:rsidR="00CC13A3" w:rsidRPr="00EA49B4">
        <w:t>Thomas</w:t>
      </w:r>
      <w:r>
        <w:t xml:space="preserve">. </w:t>
      </w:r>
      <w:r w:rsidR="00CC13A3" w:rsidRPr="00EA49B4">
        <w:t>Ce sont des choses que le gouvernement a réglées ainsi dans sa sagesse</w:t>
      </w:r>
      <w:r>
        <w:t>.</w:t>
      </w:r>
    </w:p>
    <w:p w14:paraId="2455E885" w14:textId="77777777" w:rsidR="007D0B10" w:rsidRDefault="007D0B10" w:rsidP="00CC13A3">
      <w:pPr>
        <w:tabs>
          <w:tab w:val="left" w:pos="360"/>
        </w:tabs>
      </w:pPr>
      <w:r>
        <w:t>— </w:t>
      </w:r>
      <w:r w:rsidR="00CC13A3" w:rsidRPr="00EA49B4">
        <w:t>Peste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été bien pris pour dupe</w:t>
      </w:r>
      <w:r>
        <w:t xml:space="preserve">, </w:t>
      </w:r>
      <w:r w:rsidR="00CC13A3" w:rsidRPr="00EA49B4">
        <w:t>toujours</w:t>
      </w:r>
      <w:r>
        <w:t xml:space="preserve"> ! </w:t>
      </w:r>
      <w:r w:rsidR="00CC13A3" w:rsidRPr="00EA49B4">
        <w:t>Ils ne font que nous dire que c</w:t>
      </w:r>
      <w:r>
        <w:t>’</w:t>
      </w:r>
      <w:r w:rsidR="00CC13A3" w:rsidRPr="00EA49B4">
        <w:t>est une si belle chose que d</w:t>
      </w:r>
      <w:r>
        <w:t>’</w:t>
      </w:r>
      <w:r w:rsidR="00CC13A3" w:rsidRPr="00EA49B4">
        <w:t>être Anglais</w:t>
      </w:r>
      <w:r>
        <w:t xml:space="preserve"> ! </w:t>
      </w:r>
      <w:r w:rsidR="00CC13A3" w:rsidRPr="00EA49B4">
        <w:t xml:space="preserve">avec leurs grands mots de </w:t>
      </w:r>
      <w:r w:rsidR="00CC13A3" w:rsidRPr="00EA49B4">
        <w:rPr>
          <w:i/>
          <w:iCs/>
        </w:rPr>
        <w:t>liberté</w:t>
      </w:r>
      <w:r>
        <w:t xml:space="preserve">, </w:t>
      </w:r>
      <w:r w:rsidR="00CC13A3" w:rsidRPr="00EA49B4">
        <w:t xml:space="preserve">de </w:t>
      </w:r>
      <w:r w:rsidR="00CC13A3" w:rsidRPr="00EA49B4">
        <w:rPr>
          <w:i/>
          <w:iCs/>
        </w:rPr>
        <w:t>propriété</w:t>
      </w:r>
      <w:r w:rsidR="00CC13A3" w:rsidRPr="00EA49B4">
        <w:t xml:space="preserve"> et ce qui s</w:t>
      </w:r>
      <w:r>
        <w:t>’</w:t>
      </w:r>
      <w:r w:rsidR="00CC13A3" w:rsidRPr="00EA49B4">
        <w:t>ensuit</w:t>
      </w:r>
      <w:r>
        <w:t xml:space="preserve">, </w:t>
      </w:r>
      <w:r w:rsidR="00CC13A3" w:rsidRPr="00EA49B4">
        <w:t>je vois que tout cela c</w:t>
      </w:r>
      <w:r>
        <w:t>’</w:t>
      </w:r>
      <w:r w:rsidR="00CC13A3" w:rsidRPr="00EA49B4">
        <w:t>est autant de chansons</w:t>
      </w:r>
      <w:r>
        <w:t xml:space="preserve">. </w:t>
      </w:r>
      <w:r w:rsidR="00CC13A3" w:rsidRPr="00EA49B4">
        <w:t>Seigneur Dieu</w:t>
      </w:r>
      <w:r>
        <w:t xml:space="preserve"> ! </w:t>
      </w:r>
      <w:r w:rsidR="00CC13A3" w:rsidRPr="00EA49B4">
        <w:t>que nous sommes sots</w:t>
      </w:r>
      <w:r>
        <w:t xml:space="preserve"> ! </w:t>
      </w:r>
      <w:r w:rsidR="00CC13A3" w:rsidRPr="00EA49B4">
        <w:t>Voilà ce qui se passe pourtant sous notre nez</w:t>
      </w:r>
      <w:r>
        <w:t xml:space="preserve">, </w:t>
      </w:r>
      <w:r w:rsidR="00CC13A3" w:rsidRPr="00EA49B4">
        <w:t>et nous n</w:t>
      </w:r>
      <w:r>
        <w:t>’</w:t>
      </w:r>
      <w:r w:rsidR="00CC13A3" w:rsidRPr="00EA49B4">
        <w:t>en savons seulement rien</w:t>
      </w:r>
      <w:r>
        <w:t xml:space="preserve">, </w:t>
      </w:r>
      <w:r w:rsidR="00CC13A3" w:rsidRPr="00EA49B4">
        <w:t>pendant qu</w:t>
      </w:r>
      <w:r>
        <w:t>’</w:t>
      </w:r>
      <w:r w:rsidR="00CC13A3" w:rsidRPr="00EA49B4">
        <w:t>un tas de graves docteurs</w:t>
      </w:r>
      <w:r>
        <w:t xml:space="preserve">, </w:t>
      </w:r>
      <w:r w:rsidR="00CC13A3" w:rsidRPr="00EA49B4">
        <w:t>avec un air capable</w:t>
      </w:r>
      <w:r>
        <w:t xml:space="preserve">, </w:t>
      </w:r>
      <w:r w:rsidR="00CC13A3" w:rsidRPr="00EA49B4">
        <w:t>viennent nous jurer que ces choses-là n</w:t>
      </w:r>
      <w:r>
        <w:t>’</w:t>
      </w:r>
      <w:r w:rsidR="00CC13A3" w:rsidRPr="00EA49B4">
        <w:t>arrivent jamais qu</w:t>
      </w:r>
      <w:r>
        <w:t>’</w:t>
      </w:r>
      <w:r w:rsidR="00CC13A3" w:rsidRPr="00EA49B4">
        <w:t>en France et dans d</w:t>
      </w:r>
      <w:r>
        <w:t>’</w:t>
      </w:r>
      <w:r w:rsidR="00CC13A3" w:rsidRPr="00EA49B4">
        <w:t>autres pays semblables</w:t>
      </w:r>
      <w:r>
        <w:t xml:space="preserve"> !… </w:t>
      </w:r>
      <w:r w:rsidR="00CC13A3" w:rsidRPr="00EA49B4">
        <w:t>Mais enfin</w:t>
      </w:r>
      <w:r>
        <w:t xml:space="preserve">, </w:t>
      </w:r>
      <w:r w:rsidR="00CC13A3" w:rsidRPr="00EA49B4">
        <w:t>vous avez été jugé</w:t>
      </w:r>
      <w:r>
        <w:t xml:space="preserve">, </w:t>
      </w:r>
      <w:r w:rsidR="00CC13A3" w:rsidRPr="00EA49B4">
        <w:t>n</w:t>
      </w:r>
      <w:r>
        <w:t>’</w:t>
      </w:r>
      <w:r w:rsidR="00CC13A3" w:rsidRPr="00EA49B4">
        <w:t>est-ce pas</w:t>
      </w:r>
      <w:r>
        <w:t> ?</w:t>
      </w:r>
    </w:p>
    <w:p w14:paraId="5DDFB1CA" w14:textId="77777777" w:rsidR="007D0B10" w:rsidRDefault="007D0B10" w:rsidP="00CC13A3">
      <w:r>
        <w:t>— </w:t>
      </w:r>
      <w:r w:rsidR="00CC13A3" w:rsidRPr="00EA49B4">
        <w:t>Non</w:t>
      </w:r>
      <w:r>
        <w:t>.</w:t>
      </w:r>
    </w:p>
    <w:p w14:paraId="055DF9F6" w14:textId="0EC605F8" w:rsidR="00CC13A3" w:rsidRPr="00EA49B4" w:rsidRDefault="007D0B10" w:rsidP="00CC13A3">
      <w:r>
        <w:t>— </w:t>
      </w:r>
      <w:r w:rsidR="00CC13A3" w:rsidRPr="00EA49B4">
        <w:t>Et qu</w:t>
      </w:r>
      <w:r>
        <w:t>’</w:t>
      </w:r>
      <w:r w:rsidR="00CC13A3" w:rsidRPr="00EA49B4">
        <w:t>est-ce que cela signifie donc d</w:t>
      </w:r>
      <w:r>
        <w:t>’</w:t>
      </w:r>
      <w:r w:rsidR="00CC13A3" w:rsidRPr="00EA49B4">
        <w:t>être jugé</w:t>
      </w:r>
      <w:r>
        <w:t xml:space="preserve">, </w:t>
      </w:r>
      <w:r w:rsidR="00CC13A3" w:rsidRPr="00EA49B4">
        <w:t>quand on commence d</w:t>
      </w:r>
      <w:r>
        <w:t>’</w:t>
      </w:r>
      <w:r w:rsidR="00CC13A3" w:rsidRPr="00EA49B4">
        <w:t>abord par faire à un homme pis que de le pendre</w:t>
      </w:r>
      <w:r>
        <w:t xml:space="preserve"> ? </w:t>
      </w:r>
      <w:r w:rsidR="00CC13A3" w:rsidRPr="00EA49B4">
        <w:t>Ma foi</w:t>
      </w:r>
      <w:r>
        <w:t xml:space="preserve">, </w:t>
      </w:r>
      <w:r w:rsidR="00CC13A3" w:rsidRPr="00EA49B4">
        <w:t>tenez</w:t>
      </w:r>
      <w:r>
        <w:t xml:space="preserve">, </w:t>
      </w:r>
      <w:r w:rsidR="00CC13A3" w:rsidRPr="00EA49B4">
        <w:t>maître Williams</w:t>
      </w:r>
      <w:r>
        <w:t xml:space="preserve">, </w:t>
      </w:r>
      <w:r w:rsidR="00CC13A3" w:rsidRPr="00EA49B4">
        <w:t>vous avez été bien méchant</w:t>
      </w:r>
      <w:r>
        <w:t xml:space="preserve">, </w:t>
      </w:r>
      <w:r w:rsidR="00CC13A3" w:rsidRPr="00EA49B4">
        <w:t>il faut en convenir</w:t>
      </w:r>
      <w:r>
        <w:t xml:space="preserve">, </w:t>
      </w:r>
      <w:r w:rsidR="00CC13A3" w:rsidRPr="00EA49B4">
        <w:t>et je crois</w:t>
      </w:r>
      <w:r>
        <w:t xml:space="preserve">, </w:t>
      </w:r>
      <w:r w:rsidR="00CC13A3" w:rsidRPr="00EA49B4">
        <w:t>Dieu me pardonne</w:t>
      </w:r>
      <w:r>
        <w:t xml:space="preserve">, </w:t>
      </w:r>
      <w:r w:rsidR="00CC13A3" w:rsidRPr="00EA49B4">
        <w:t>que j</w:t>
      </w:r>
      <w:r>
        <w:t>’</w:t>
      </w:r>
      <w:r w:rsidR="00CC13A3" w:rsidRPr="00EA49B4">
        <w:t>aurais eu du plaisir à vous voir pendre</w:t>
      </w:r>
      <w:r>
        <w:t xml:space="preserve">. </w:t>
      </w:r>
      <w:r w:rsidR="00CC13A3" w:rsidRPr="00EA49B4">
        <w:t>Mais je ne sais comment cela se fait</w:t>
      </w:r>
      <w:r>
        <w:t xml:space="preserve"> ; </w:t>
      </w:r>
      <w:r w:rsidR="00CC13A3" w:rsidRPr="00EA49B4">
        <w:t>avec le temps</w:t>
      </w:r>
      <w:r>
        <w:t xml:space="preserve">, </w:t>
      </w:r>
      <w:r w:rsidR="00CC13A3" w:rsidRPr="00EA49B4">
        <w:t>le cœur s</w:t>
      </w:r>
      <w:r>
        <w:t>’</w:t>
      </w:r>
      <w:r w:rsidR="00CC13A3" w:rsidRPr="00EA49B4">
        <w:t>attendrit malgré qu</w:t>
      </w:r>
      <w:r>
        <w:t>’</w:t>
      </w:r>
      <w:r w:rsidR="00CC13A3" w:rsidRPr="00EA49B4">
        <w:t>on en ait</w:t>
      </w:r>
      <w:r>
        <w:t xml:space="preserve">, </w:t>
      </w:r>
      <w:r w:rsidR="00CC13A3" w:rsidRPr="00EA49B4">
        <w:t>et la pitié finit par prendre le dessus</w:t>
      </w:r>
      <w:r>
        <w:t xml:space="preserve">. </w:t>
      </w:r>
      <w:r w:rsidR="00CC13A3" w:rsidRPr="00EA49B4">
        <w:t>Cela ne devrait pas être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en conviens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quand je parlais de vous voir pendre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entendais pas que vous auriez encore toutes ces choses-là à souffrir par-dessus le marché</w:t>
      </w:r>
      <w:r>
        <w:t>. »</w:t>
      </w:r>
    </w:p>
    <w:p w14:paraId="014AF669" w14:textId="53C851EA" w:rsidR="00CC13A3" w:rsidRPr="00EA49B4" w:rsidRDefault="00CC13A3" w:rsidP="00CC13A3">
      <w:r w:rsidRPr="00EA49B4">
        <w:t>Thomas me quitta aussitôt après cette conversation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idée de la liaison qui avait eu lieu si longtemps entre nos familles revenait à sa mémoire</w:t>
      </w:r>
      <w:r w:rsidR="007D0B10">
        <w:t xml:space="preserve">, </w:t>
      </w:r>
      <w:r w:rsidRPr="00EA49B4">
        <w:t>et il avait le cœur plus navré que moi-même de mes souffrances</w:t>
      </w:r>
      <w:r w:rsidR="007D0B10">
        <w:t xml:space="preserve">. </w:t>
      </w:r>
      <w:r w:rsidRPr="00EA49B4">
        <w:t xml:space="preserve">Je fus surpris de le revoir </w:t>
      </w:r>
      <w:r w:rsidRPr="00EA49B4">
        <w:lastRenderedPageBreak/>
        <w:t>dans l</w:t>
      </w:r>
      <w:r w:rsidR="007D0B10">
        <w:t>’</w:t>
      </w:r>
      <w:r w:rsidRPr="00EA49B4">
        <w:t>après-midi</w:t>
      </w:r>
      <w:r w:rsidR="007D0B10">
        <w:t xml:space="preserve">. </w:t>
      </w:r>
      <w:r w:rsidRPr="00EA49B4">
        <w:t>Il me dit que je ne lui sortais pas de l</w:t>
      </w:r>
      <w:r w:rsidR="007D0B10">
        <w:t>’</w:t>
      </w:r>
      <w:r w:rsidRPr="00EA49B4">
        <w:t>esprit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 espérait que je ne serais pas fâché s</w:t>
      </w:r>
      <w:r w:rsidR="007D0B10">
        <w:t>’</w:t>
      </w:r>
      <w:r w:rsidRPr="00EA49B4">
        <w:t>il était revenu pour me dire adieu</w:t>
      </w:r>
      <w:r w:rsidR="007D0B10">
        <w:t xml:space="preserve">. </w:t>
      </w:r>
      <w:r w:rsidRPr="00EA49B4">
        <w:t>Je crus voir qu</w:t>
      </w:r>
      <w:r w:rsidR="007D0B10">
        <w:t>’</w:t>
      </w:r>
      <w:r w:rsidRPr="00EA49B4">
        <w:t>il avait quelque chose à me dire dont il ne savait comment se débarrasser</w:t>
      </w:r>
      <w:r w:rsidR="007D0B10">
        <w:t xml:space="preserve">. </w:t>
      </w:r>
      <w:r w:rsidRPr="00EA49B4">
        <w:t>Chaque fois qu</w:t>
      </w:r>
      <w:r w:rsidR="007D0B10">
        <w:t>’</w:t>
      </w:r>
      <w:r w:rsidRPr="00EA49B4">
        <w:t>il était venu</w:t>
      </w:r>
      <w:r w:rsidR="007D0B10">
        <w:t xml:space="preserve">, </w:t>
      </w:r>
      <w:r w:rsidRPr="00EA49B4">
        <w:t>un des guichetiers l</w:t>
      </w:r>
      <w:r w:rsidR="007D0B10">
        <w:t>’</w:t>
      </w:r>
      <w:r w:rsidRPr="00EA49B4">
        <w:t>avait accompagné et n</w:t>
      </w:r>
      <w:r w:rsidR="007D0B10">
        <w:t>’</w:t>
      </w:r>
      <w:r w:rsidRPr="00EA49B4">
        <w:t>avait pas quitté la chambre</w:t>
      </w:r>
      <w:r w:rsidR="007D0B10">
        <w:t xml:space="preserve">. </w:t>
      </w:r>
      <w:r w:rsidRPr="00EA49B4">
        <w:t>Cependant je ne sais quelle affaire</w:t>
      </w:r>
      <w:r w:rsidR="007D0B10">
        <w:t xml:space="preserve">, </w:t>
      </w:r>
      <w:r w:rsidRPr="00EA49B4">
        <w:t>un bruit</w:t>
      </w:r>
      <w:r w:rsidR="007D0B10">
        <w:t xml:space="preserve">, </w:t>
      </w:r>
      <w:r w:rsidRPr="00EA49B4">
        <w:t>je crois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on faisait dans le passage ayant excité la curiosité du tourne-clef</w:t>
      </w:r>
      <w:r w:rsidR="007D0B10">
        <w:t xml:space="preserve">, </w:t>
      </w:r>
      <w:r w:rsidRPr="00EA49B4">
        <w:t>celui-ci s</w:t>
      </w:r>
      <w:r w:rsidR="007D0B10">
        <w:t>’</w:t>
      </w:r>
      <w:r w:rsidRPr="00EA49B4">
        <w:t>avança jusqu</w:t>
      </w:r>
      <w:r w:rsidR="007D0B10">
        <w:t>’</w:t>
      </w:r>
      <w:r w:rsidRPr="00EA49B4">
        <w:t>à la porte pour voir ce que c</w:t>
      </w:r>
      <w:r w:rsidR="007D0B10">
        <w:t>’</w:t>
      </w:r>
      <w:r w:rsidRPr="00EA49B4">
        <w:t>était</w:t>
      </w:r>
      <w:r w:rsidR="007D0B10">
        <w:t xml:space="preserve"> ; </w:t>
      </w:r>
      <w:r w:rsidRPr="00EA49B4">
        <w:t>Thomas</w:t>
      </w:r>
      <w:r w:rsidR="007D0B10">
        <w:t xml:space="preserve">, </w:t>
      </w:r>
      <w:r w:rsidRPr="00EA49B4">
        <w:t>qui épiait le moment</w:t>
      </w:r>
      <w:r w:rsidR="007D0B10">
        <w:t xml:space="preserve">, </w:t>
      </w:r>
      <w:r w:rsidRPr="00EA49B4">
        <w:t>me glissa dans la main un ciseau</w:t>
      </w:r>
      <w:r w:rsidR="007D0B10">
        <w:t xml:space="preserve">, </w:t>
      </w:r>
      <w:r w:rsidRPr="00EA49B4">
        <w:t>une lime et une scie en me disant d</w:t>
      </w:r>
      <w:r w:rsidR="007D0B10">
        <w:t>’</w:t>
      </w:r>
      <w:r w:rsidRPr="00EA49B4">
        <w:t>un air affligé</w:t>
      </w:r>
      <w:r w:rsidR="007D0B10">
        <w:t> : « </w:t>
      </w:r>
      <w:r w:rsidRPr="00EA49B4">
        <w:t>Je sais bien que je fais mal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dût-on me pendre à mon tour</w:t>
      </w:r>
      <w:r w:rsidR="007D0B10">
        <w:t xml:space="preserve">, </w:t>
      </w:r>
      <w:r w:rsidRPr="00EA49B4">
        <w:t>je ne saurais qu</w:t>
      </w:r>
      <w:r w:rsidR="007D0B10">
        <w:t>’</w:t>
      </w:r>
      <w:r w:rsidRPr="00EA49B4">
        <w:t>y faire</w:t>
      </w:r>
      <w:r w:rsidR="007D0B10">
        <w:t xml:space="preserve"> : </w:t>
      </w:r>
      <w:r w:rsidRPr="00EA49B4">
        <w:t>c</w:t>
      </w:r>
      <w:r w:rsidR="007D0B10">
        <w:t>’</w:t>
      </w:r>
      <w:r w:rsidRPr="00EA49B4">
        <w:t>est plus fort que moi</w:t>
      </w:r>
      <w:r w:rsidR="007D0B10">
        <w:t xml:space="preserve">. </w:t>
      </w:r>
      <w:r w:rsidRPr="00EA49B4">
        <w:t>Pour l</w:t>
      </w:r>
      <w:r w:rsidR="007D0B10">
        <w:t>’</w:t>
      </w:r>
      <w:r w:rsidRPr="00EA49B4">
        <w:t>amour de Dieu</w:t>
      </w:r>
      <w:r w:rsidR="007D0B10">
        <w:t xml:space="preserve">, </w:t>
      </w:r>
      <w:r w:rsidRPr="00EA49B4">
        <w:t>tirez-vous d</w:t>
      </w:r>
      <w:r w:rsidR="007D0B10">
        <w:t>’</w:t>
      </w:r>
      <w:r w:rsidRPr="00EA49B4">
        <w:t>ici</w:t>
      </w:r>
      <w:r w:rsidR="007D0B10">
        <w:t xml:space="preserve"> ; </w:t>
      </w:r>
      <w:r w:rsidRPr="00EA49B4">
        <w:t>je ne peux pas y tenir seulement que d</w:t>
      </w:r>
      <w:r w:rsidR="007D0B10">
        <w:t>’</w:t>
      </w:r>
      <w:r w:rsidRPr="00EA49B4">
        <w:t>y penser</w:t>
      </w:r>
      <w:r w:rsidR="007D0B10">
        <w:t>… »</w:t>
      </w:r>
    </w:p>
    <w:p w14:paraId="4D1830CE" w14:textId="77777777" w:rsidR="007D0B10" w:rsidRDefault="00CC13A3" w:rsidP="00CC13A3">
      <w:r w:rsidRPr="00EA49B4">
        <w:t>Je reçus avec une grande joie son présent</w:t>
      </w:r>
      <w:r w:rsidR="007D0B10">
        <w:t xml:space="preserve">, </w:t>
      </w:r>
      <w:r w:rsidRPr="00EA49B4">
        <w:t>que je serrai bien vite dans mon sein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aussitôt qu</w:t>
      </w:r>
      <w:r w:rsidR="007D0B10">
        <w:t>’</w:t>
      </w:r>
      <w:r w:rsidRPr="00EA49B4">
        <w:t>il fut parti</w:t>
      </w:r>
      <w:r w:rsidR="007D0B10">
        <w:t xml:space="preserve">, </w:t>
      </w:r>
      <w:r w:rsidRPr="00EA49B4">
        <w:t>je cachai le tout dans la paille de ma chaise</w:t>
      </w:r>
      <w:r w:rsidR="007D0B10">
        <w:t xml:space="preserve">. </w:t>
      </w:r>
      <w:r w:rsidRPr="00EA49B4">
        <w:t>Pour lui</w:t>
      </w:r>
      <w:r w:rsidR="007D0B10">
        <w:t xml:space="preserve">, </w:t>
      </w:r>
      <w:r w:rsidRPr="00EA49B4">
        <w:t>dès qu</w:t>
      </w:r>
      <w:r w:rsidR="007D0B10">
        <w:t>’</w:t>
      </w:r>
      <w:r w:rsidRPr="00EA49B4">
        <w:t>il avait eu rempli l</w:t>
      </w:r>
      <w:r w:rsidR="007D0B10">
        <w:t>’</w:t>
      </w:r>
      <w:r w:rsidRPr="00EA49B4">
        <w:t>objet de sa visite</w:t>
      </w:r>
      <w:r w:rsidR="007D0B10">
        <w:t xml:space="preserve">, </w:t>
      </w:r>
      <w:r w:rsidRPr="00EA49B4">
        <w:t>il avait pris congé de moi</w:t>
      </w:r>
      <w:r w:rsidR="007D0B10">
        <w:t>.</w:t>
      </w:r>
    </w:p>
    <w:p w14:paraId="2B72BEC3" w14:textId="77777777" w:rsidR="007D0B10" w:rsidRDefault="00CC13A3" w:rsidP="00CC13A3">
      <w:r w:rsidRPr="00EA49B4">
        <w:t>Le lendemain</w:t>
      </w:r>
      <w:r w:rsidR="007D0B10">
        <w:t xml:space="preserve">, </w:t>
      </w:r>
      <w:r w:rsidRPr="00EA49B4">
        <w:t>les geôliers</w:t>
      </w:r>
      <w:r w:rsidR="007D0B10">
        <w:t xml:space="preserve">, </w:t>
      </w:r>
      <w:r w:rsidRPr="00EA49B4">
        <w:t>je ne sais pourquoi</w:t>
      </w:r>
      <w:r w:rsidR="007D0B10">
        <w:t xml:space="preserve">, </w:t>
      </w:r>
      <w:r w:rsidRPr="00EA49B4">
        <w:t>mirent plus de soin que de coutume dans leurs perquisitions</w:t>
      </w:r>
      <w:r w:rsidR="007D0B10">
        <w:t xml:space="preserve">, </w:t>
      </w:r>
      <w:r w:rsidRPr="00EA49B4">
        <w:t>disant</w:t>
      </w:r>
      <w:r w:rsidR="007D0B10">
        <w:t xml:space="preserve">, </w:t>
      </w:r>
      <w:r w:rsidRPr="00EA49B4">
        <w:t>sans pourtant donner aucun motif de leurs soupçons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ils étaient sûrs que j</w:t>
      </w:r>
      <w:r w:rsidR="007D0B10">
        <w:t>’</w:t>
      </w:r>
      <w:r w:rsidRPr="00EA49B4">
        <w:t>avais en ma possession quelque instrument qu</w:t>
      </w:r>
      <w:r w:rsidR="007D0B10">
        <w:t>’</w:t>
      </w:r>
      <w:r w:rsidRPr="00EA49B4">
        <w:t>il fallait m</w:t>
      </w:r>
      <w:r w:rsidR="007D0B10">
        <w:t>’</w:t>
      </w:r>
      <w:r w:rsidRPr="00EA49B4">
        <w:t>enlever</w:t>
      </w:r>
      <w:r w:rsidR="007D0B10">
        <w:t xml:space="preserve"> ; </w:t>
      </w:r>
      <w:r w:rsidRPr="00EA49B4">
        <w:t>mais le lieu que j</w:t>
      </w:r>
      <w:r w:rsidR="007D0B10">
        <w:t>’</w:t>
      </w:r>
      <w:r w:rsidRPr="00EA49B4">
        <w:t>avais choisi pour mon dépôt échappa à leur vigilance</w:t>
      </w:r>
      <w:r w:rsidR="007D0B10">
        <w:t>.</w:t>
      </w:r>
    </w:p>
    <w:p w14:paraId="4AD7FB25" w14:textId="77777777" w:rsidR="007D0B10" w:rsidRDefault="00CC13A3" w:rsidP="00CC13A3">
      <w:r w:rsidRPr="00EA49B4">
        <w:t>Depuis ce jour-là</w:t>
      </w:r>
      <w:r w:rsidR="007D0B10">
        <w:t xml:space="preserve">, </w:t>
      </w:r>
      <w:r w:rsidRPr="00EA49B4">
        <w:t>je laissai passer la plus grande partie de la semaine pour attendre un beau clair de lune</w:t>
      </w:r>
      <w:r w:rsidR="007D0B10">
        <w:t xml:space="preserve">. </w:t>
      </w:r>
      <w:r w:rsidRPr="00EA49B4">
        <w:t>Il me fallait nécessairement travailler pendant la nuit</w:t>
      </w:r>
      <w:r w:rsidR="007D0B10">
        <w:t xml:space="preserve">, </w:t>
      </w:r>
      <w:r w:rsidRPr="00EA49B4">
        <w:t>et il n</w:t>
      </w:r>
      <w:r w:rsidR="007D0B10">
        <w:t>’</w:t>
      </w:r>
      <w:r w:rsidRPr="00EA49B4">
        <w:t>était pas moins indispensable que toutes mes opérations fussent consommées entre la dernière visite du soir de mes geôliers et la première du lendemain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est-à-dire entre neuf heures du soir et sept du matin</w:t>
      </w:r>
      <w:r w:rsidR="007D0B10">
        <w:t xml:space="preserve">. </w:t>
      </w:r>
      <w:r w:rsidRPr="00EA49B4">
        <w:t>Dans mon cachot je passais</w:t>
      </w:r>
      <w:r w:rsidR="007D0B10">
        <w:t xml:space="preserve">, </w:t>
      </w:r>
      <w:r w:rsidRPr="00EA49B4">
        <w:t>comme je l</w:t>
      </w:r>
      <w:r w:rsidR="007D0B10">
        <w:t>’</w:t>
      </w:r>
      <w:r w:rsidRPr="00EA49B4">
        <w:t xml:space="preserve">ai </w:t>
      </w:r>
      <w:r w:rsidRPr="00EA49B4">
        <w:lastRenderedPageBreak/>
        <w:t>déjà dit</w:t>
      </w:r>
      <w:r w:rsidR="007D0B10">
        <w:t xml:space="preserve">, </w:t>
      </w:r>
      <w:r w:rsidRPr="00EA49B4">
        <w:t>de quatorze à seize heures sur vingt-quatre sans être dérangé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depuis que je m</w:t>
      </w:r>
      <w:r w:rsidR="007D0B10">
        <w:t>’</w:t>
      </w:r>
      <w:r w:rsidRPr="00EA49B4">
        <w:t>étais acquis une réputation par mon industrie</w:t>
      </w:r>
      <w:r w:rsidR="007D0B10">
        <w:t xml:space="preserve">, </w:t>
      </w:r>
      <w:r w:rsidRPr="00EA49B4">
        <w:t>on avait fait pour moi une exception aux règles générales de la prison</w:t>
      </w:r>
      <w:r w:rsidR="007D0B10">
        <w:t>.</w:t>
      </w:r>
    </w:p>
    <w:p w14:paraId="295F578E" w14:textId="77777777" w:rsidR="007D0B10" w:rsidRDefault="00CC13A3" w:rsidP="00CC13A3">
      <w:r w:rsidRPr="00EA49B4">
        <w:t>Il était dix heures</w:t>
      </w:r>
      <w:r w:rsidR="007D0B10">
        <w:t xml:space="preserve">, </w:t>
      </w:r>
      <w:r w:rsidRPr="00EA49B4">
        <w:t>quand je mis la main à l</w:t>
      </w:r>
      <w:r w:rsidR="007D0B10">
        <w:t>’</w:t>
      </w:r>
      <w:r w:rsidRPr="00EA49B4">
        <w:t>œuvre pour ma grande entreprise</w:t>
      </w:r>
      <w:r w:rsidR="007D0B10">
        <w:t xml:space="preserve">. </w:t>
      </w:r>
      <w:r w:rsidRPr="00EA49B4">
        <w:t>La chambre dans laquelle j</w:t>
      </w:r>
      <w:r w:rsidR="007D0B10">
        <w:t>’</w:t>
      </w:r>
      <w:r w:rsidRPr="00EA49B4">
        <w:t>étais renfermé était assurée par une double porte</w:t>
      </w:r>
      <w:r w:rsidR="007D0B10">
        <w:t xml:space="preserve">. </w:t>
      </w:r>
      <w:r w:rsidRPr="00EA49B4">
        <w:t>Cette précaution était bien superflue</w:t>
      </w:r>
      <w:r w:rsidR="007D0B10">
        <w:t xml:space="preserve">, </w:t>
      </w:r>
      <w:r w:rsidRPr="00EA49B4">
        <w:t>puisqu</w:t>
      </w:r>
      <w:r w:rsidR="007D0B10">
        <w:t>’</w:t>
      </w:r>
      <w:r w:rsidRPr="00EA49B4">
        <w:t>il y avait un homme qui faisait sentinelle à l</w:t>
      </w:r>
      <w:r w:rsidR="007D0B10">
        <w:t>’</w:t>
      </w:r>
      <w:r w:rsidRPr="00EA49B4">
        <w:t>extérieur</w:t>
      </w:r>
      <w:r w:rsidR="007D0B10">
        <w:t xml:space="preserve"> ; </w:t>
      </w:r>
      <w:r w:rsidRPr="00EA49B4">
        <w:t>mais elle était très-heureuse pour mon projet</w:t>
      </w:r>
      <w:r w:rsidR="007D0B10">
        <w:t xml:space="preserve">, </w:t>
      </w:r>
      <w:r w:rsidRPr="00EA49B4">
        <w:t>parce que ces deux portes empêchaient la communication du bruit et me garantissaient assez du danger d</w:t>
      </w:r>
      <w:r w:rsidR="007D0B10">
        <w:t>’</w:t>
      </w:r>
      <w:r w:rsidRPr="00EA49B4">
        <w:t>être entendu pour peu que je prisse de précaution</w:t>
      </w:r>
      <w:r w:rsidR="007D0B10">
        <w:t xml:space="preserve">. </w:t>
      </w:r>
      <w:r w:rsidRPr="00EA49B4">
        <w:t>Je commençai par me délivrer des menottes</w:t>
      </w:r>
      <w:r w:rsidR="007D0B10">
        <w:t xml:space="preserve">. </w:t>
      </w:r>
      <w:r w:rsidRPr="00EA49B4">
        <w:t>Ensuite je me mis à limer et mes fers et trois des barreaux qui défendaient ma fenêtre</w:t>
      </w:r>
      <w:r w:rsidR="007D0B10">
        <w:t xml:space="preserve">, </w:t>
      </w:r>
      <w:r w:rsidRPr="00EA49B4">
        <w:t>à laquelle je grimpai en partie par le moyen de ma chaise et en partie à l</w:t>
      </w:r>
      <w:r w:rsidR="007D0B10">
        <w:t>’</w:t>
      </w:r>
      <w:r w:rsidRPr="00EA49B4">
        <w:t>aide de quelques inégalités du mur</w:t>
      </w:r>
      <w:r w:rsidR="007D0B10">
        <w:t xml:space="preserve">. </w:t>
      </w:r>
      <w:r w:rsidRPr="00EA49B4">
        <w:t>Tout ceci fut l</w:t>
      </w:r>
      <w:r w:rsidR="007D0B10">
        <w:t>’</w:t>
      </w:r>
      <w:r w:rsidRPr="00EA49B4">
        <w:t>ouvrage de plus de deux heures</w:t>
      </w:r>
      <w:r w:rsidR="007D0B10">
        <w:t xml:space="preserve">. </w:t>
      </w:r>
      <w:r w:rsidRPr="00EA49B4">
        <w:t>Quand les barreaux furent limés</w:t>
      </w:r>
      <w:r w:rsidR="007D0B10">
        <w:t xml:space="preserve">, </w:t>
      </w:r>
      <w:r w:rsidRPr="00EA49B4">
        <w:t>il me fut aisé de les forcer un peu hors de la ligne perpendiculaire et de les tirer ensuite l</w:t>
      </w:r>
      <w:r w:rsidR="007D0B10">
        <w:t>’</w:t>
      </w:r>
      <w:r w:rsidRPr="00EA49B4">
        <w:t>un après l</w:t>
      </w:r>
      <w:r w:rsidR="007D0B10">
        <w:t>’</w:t>
      </w:r>
      <w:r w:rsidRPr="00EA49B4">
        <w:t>autre de dedans le mur</w:t>
      </w:r>
      <w:r w:rsidR="007D0B10">
        <w:t xml:space="preserve">, </w:t>
      </w:r>
      <w:r w:rsidRPr="00EA49B4">
        <w:t>où ils n</w:t>
      </w:r>
      <w:r w:rsidR="007D0B10">
        <w:t>’</w:t>
      </w:r>
      <w:r w:rsidRPr="00EA49B4">
        <w:t>étaient enfoncés que d</w:t>
      </w:r>
      <w:r w:rsidR="007D0B10">
        <w:t>’</w:t>
      </w:r>
      <w:r w:rsidRPr="00EA49B4">
        <w:t>environ trois pouces</w:t>
      </w:r>
      <w:r w:rsidR="007D0B10">
        <w:t xml:space="preserve">, </w:t>
      </w:r>
      <w:r w:rsidRPr="00EA49B4">
        <w:t>sans qu</w:t>
      </w:r>
      <w:r w:rsidR="007D0B10">
        <w:t>’</w:t>
      </w:r>
      <w:r w:rsidRPr="00EA49B4">
        <w:t>on eût pensé à les fixer autrement</w:t>
      </w:r>
      <w:r w:rsidR="007D0B10">
        <w:t xml:space="preserve">. </w:t>
      </w:r>
      <w:r w:rsidRPr="00EA49B4">
        <w:t>Mais l</w:t>
      </w:r>
      <w:r w:rsidR="007D0B10">
        <w:t>’</w:t>
      </w:r>
      <w:r w:rsidRPr="00EA49B4">
        <w:t>ouverture ne se trouva pas assez large pour pouvoir donner passage à mon corps</w:t>
      </w:r>
      <w:r w:rsidR="007D0B10">
        <w:t xml:space="preserve">. </w:t>
      </w:r>
      <w:r w:rsidRPr="00EA49B4">
        <w:t>Il fallut donc que je me misse</w:t>
      </w:r>
      <w:r w:rsidR="007D0B10">
        <w:t xml:space="preserve">, </w:t>
      </w:r>
      <w:r w:rsidRPr="00EA49B4">
        <w:t>partie avec mon ciseau</w:t>
      </w:r>
      <w:r w:rsidR="007D0B10">
        <w:t xml:space="preserve">, </w:t>
      </w:r>
      <w:r w:rsidRPr="00EA49B4">
        <w:t>partie avec un des barreaux</w:t>
      </w:r>
      <w:r w:rsidR="007D0B10">
        <w:t xml:space="preserve">, </w:t>
      </w:r>
      <w:r w:rsidRPr="00EA49B4">
        <w:t>à élargir la croisée en démolissant la maçonnerie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quand je fus ainsi venu à bout de détacher quatre ou cinq briques</w:t>
      </w:r>
      <w:r w:rsidR="007D0B10">
        <w:t xml:space="preserve">, </w:t>
      </w:r>
      <w:r w:rsidRPr="00EA49B4">
        <w:t>je redescendis et les entassai sur le plancher</w:t>
      </w:r>
      <w:r w:rsidR="007D0B10">
        <w:t xml:space="preserve">. </w:t>
      </w:r>
      <w:r w:rsidRPr="00EA49B4">
        <w:t>Je répétai cette opération trois ou quatre fois</w:t>
      </w:r>
      <w:r w:rsidR="007D0B10">
        <w:t xml:space="preserve">. </w:t>
      </w:r>
      <w:r w:rsidRPr="00EA49B4">
        <w:t>Alors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étant glissé à travers l</w:t>
      </w:r>
      <w:r w:rsidR="007D0B10">
        <w:t>’</w:t>
      </w:r>
      <w:r w:rsidRPr="00EA49B4">
        <w:t>ouverture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avançai jusque sur une espèce de hangar qui était en dehors</w:t>
      </w:r>
      <w:r w:rsidR="007D0B10">
        <w:t>.</w:t>
      </w:r>
    </w:p>
    <w:p w14:paraId="4A666DFC" w14:textId="77777777" w:rsidR="007D0B10" w:rsidRDefault="00CC13A3" w:rsidP="00CC13A3">
      <w:r w:rsidRPr="00EA49B4">
        <w:t>Je me trouvais dans une cour étroite entre deux murs</w:t>
      </w:r>
      <w:r w:rsidR="007D0B10">
        <w:t xml:space="preserve"> : </w:t>
      </w:r>
      <w:r w:rsidRPr="00EA49B4">
        <w:t>savoir</w:t>
      </w:r>
      <w:r w:rsidR="007D0B10">
        <w:t xml:space="preserve">, </w:t>
      </w:r>
      <w:r w:rsidRPr="00EA49B4">
        <w:t xml:space="preserve">celui de la chambre commune des criminels et le mur </w:t>
      </w:r>
      <w:r w:rsidRPr="00EA49B4">
        <w:lastRenderedPageBreak/>
        <w:t>de clôture de la prison</w:t>
      </w:r>
      <w:r w:rsidR="007D0B10">
        <w:t xml:space="preserve">. </w:t>
      </w:r>
      <w:r w:rsidRPr="00EA49B4">
        <w:t>Mais je n</w:t>
      </w:r>
      <w:r w:rsidR="007D0B10">
        <w:t>’</w:t>
      </w:r>
      <w:r w:rsidRPr="00EA49B4">
        <w:t>avais pas</w:t>
      </w:r>
      <w:r w:rsidR="007D0B10">
        <w:t xml:space="preserve">, </w:t>
      </w:r>
      <w:r w:rsidRPr="00EA49B4">
        <w:t>comme l</w:t>
      </w:r>
      <w:r w:rsidR="007D0B10">
        <w:t>’</w:t>
      </w:r>
      <w:r w:rsidRPr="00EA49B4">
        <w:t>autre fois</w:t>
      </w:r>
      <w:r w:rsidR="007D0B10">
        <w:t xml:space="preserve">, </w:t>
      </w:r>
      <w:r w:rsidRPr="00EA49B4">
        <w:t>des instruments pour m</w:t>
      </w:r>
      <w:r w:rsidR="007D0B10">
        <w:t>’</w:t>
      </w:r>
      <w:r w:rsidRPr="00EA49B4">
        <w:t>aider à escalader ce mur</w:t>
      </w:r>
      <w:r w:rsidR="007D0B10">
        <w:t xml:space="preserve">, </w:t>
      </w:r>
      <w:r w:rsidRPr="00EA49B4">
        <w:t>qui était d</w:t>
      </w:r>
      <w:r w:rsidR="007D0B10">
        <w:t>’</w:t>
      </w:r>
      <w:r w:rsidRPr="00EA49B4">
        <w:t>une hauteur considérable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pour moi d</w:t>
      </w:r>
      <w:r w:rsidR="007D0B10">
        <w:t>’</w:t>
      </w:r>
      <w:r w:rsidRPr="00EA49B4">
        <w:t>autre ressource que celle de faire une brèche suffisante dans le bas du mur</w:t>
      </w:r>
      <w:r w:rsidR="007D0B10">
        <w:t xml:space="preserve">, </w:t>
      </w:r>
      <w:r w:rsidRPr="00EA49B4">
        <w:t>qui ne laissait pas d</w:t>
      </w:r>
      <w:r w:rsidR="007D0B10">
        <w:t>’</w:t>
      </w:r>
      <w:r w:rsidRPr="00EA49B4">
        <w:t>être fort</w:t>
      </w:r>
      <w:r w:rsidR="007D0B10">
        <w:t xml:space="preserve">, </w:t>
      </w:r>
      <w:r w:rsidRPr="00EA49B4">
        <w:t>étant de pierre à l</w:t>
      </w:r>
      <w:r w:rsidR="007D0B10">
        <w:t>’</w:t>
      </w:r>
      <w:r w:rsidRPr="00EA49B4">
        <w:t>extérieur et revêtu de briques en dedans</w:t>
      </w:r>
      <w:r w:rsidR="007D0B10">
        <w:t xml:space="preserve">. </w:t>
      </w:r>
      <w:r w:rsidRPr="00EA49B4">
        <w:t>Les chambres des prisonniers pour dettes formaient angle droit avec le bâtiment d</w:t>
      </w:r>
      <w:r w:rsidR="007D0B10">
        <w:t>’</w:t>
      </w:r>
      <w:r w:rsidRPr="00EA49B4">
        <w:t>où je venais de m</w:t>
      </w:r>
      <w:r w:rsidR="007D0B10">
        <w:t>’</w:t>
      </w:r>
      <w:r w:rsidRPr="00EA49B4">
        <w:t>évader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comme il faisait clair de lune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eus un moment la crainte d</w:t>
      </w:r>
      <w:r w:rsidR="007D0B10">
        <w:t>’</w:t>
      </w:r>
      <w:r w:rsidRPr="00EA49B4">
        <w:t>être découvert par eux</w:t>
      </w:r>
      <w:r w:rsidR="007D0B10">
        <w:t xml:space="preserve">, </w:t>
      </w:r>
      <w:r w:rsidRPr="00EA49B4">
        <w:t>particulièrement dans le cas où j</w:t>
      </w:r>
      <w:r w:rsidR="007D0B10">
        <w:t>’</w:t>
      </w:r>
      <w:r w:rsidRPr="00EA49B4">
        <w:t>aurais fait quelque bruit</w:t>
      </w:r>
      <w:r w:rsidR="007D0B10">
        <w:t xml:space="preserve">, </w:t>
      </w:r>
      <w:r w:rsidRPr="00EA49B4">
        <w:t>plusieurs de leurs croisées donnant sur cette cour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pourquoi je me déterminai à me servir du hangar comme d</w:t>
      </w:r>
      <w:r w:rsidR="007D0B10">
        <w:t>’</w:t>
      </w:r>
      <w:r w:rsidRPr="00EA49B4">
        <w:t>un abri pour me cacher</w:t>
      </w:r>
      <w:r w:rsidR="007D0B10">
        <w:t xml:space="preserve">. </w:t>
      </w:r>
      <w:r w:rsidRPr="00EA49B4">
        <w:t>Il était fermé à clef</w:t>
      </w:r>
      <w:r w:rsidR="007D0B10">
        <w:t xml:space="preserve"> ; </w:t>
      </w:r>
      <w:r w:rsidRPr="00EA49B4">
        <w:t>mais avec un des anneaux rompus de mes fers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avais eu la précaution de porter avec moi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eus pas beaucoup de peine à ouvrir la serrure</w:t>
      </w:r>
      <w:r w:rsidR="007D0B10">
        <w:t xml:space="preserve">. </w:t>
      </w:r>
      <w:r w:rsidRPr="00EA49B4">
        <w:t>Dès lors j</w:t>
      </w:r>
      <w:r w:rsidR="007D0B10">
        <w:t>’</w:t>
      </w:r>
      <w:r w:rsidRPr="00EA49B4">
        <w:t>avais un moyen suffisant de me mettre hors d</w:t>
      </w:r>
      <w:r w:rsidR="007D0B10">
        <w:t>’</w:t>
      </w:r>
      <w:r w:rsidRPr="00EA49B4">
        <w:t>état d</w:t>
      </w:r>
      <w:r w:rsidR="007D0B10">
        <w:t>’</w:t>
      </w:r>
      <w:r w:rsidRPr="00EA49B4">
        <w:t>être vu</w:t>
      </w:r>
      <w:r w:rsidR="007D0B10">
        <w:t xml:space="preserve">, </w:t>
      </w:r>
      <w:r w:rsidRPr="00EA49B4">
        <w:t>pendant que je travaillais à ma besogne</w:t>
      </w:r>
      <w:r w:rsidR="007D0B10">
        <w:t xml:space="preserve"> ; </w:t>
      </w:r>
      <w:r w:rsidRPr="00EA49B4">
        <w:t>et le seul inconvénient que je trouvais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d</w:t>
      </w:r>
      <w:r w:rsidR="007D0B10">
        <w:t>’</w:t>
      </w:r>
      <w:r w:rsidRPr="00EA49B4">
        <w:t>être obligé de laisser la porte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avais forcée</w:t>
      </w:r>
      <w:r w:rsidR="007D0B10">
        <w:t xml:space="preserve">, </w:t>
      </w:r>
      <w:r w:rsidRPr="00EA49B4">
        <w:t>un peu ouverte pour avoir de la clarté</w:t>
      </w:r>
      <w:r w:rsidR="007D0B10">
        <w:t xml:space="preserve">. </w:t>
      </w:r>
      <w:r w:rsidRPr="00EA49B4">
        <w:t>Au bout de quelque temps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déjà venu à bout de démolir une partie assez considérable de la couche de briques du mur</w:t>
      </w:r>
      <w:r w:rsidR="007D0B10">
        <w:t xml:space="preserve"> ; </w:t>
      </w:r>
      <w:r w:rsidRPr="00EA49B4">
        <w:t>mais quand j</w:t>
      </w:r>
      <w:r w:rsidR="007D0B10">
        <w:t>’</w:t>
      </w:r>
      <w:r w:rsidRPr="00EA49B4">
        <w:t>en vins à la pierre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entreprise me parut plus difficile</w:t>
      </w:r>
      <w:r w:rsidR="007D0B10">
        <w:t xml:space="preserve">. </w:t>
      </w:r>
      <w:r w:rsidRPr="00EA49B4">
        <w:t>Le mortier qui liait la maçonnerie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étant presque pétrifié</w:t>
      </w:r>
      <w:r w:rsidR="007D0B10">
        <w:t xml:space="preserve">, </w:t>
      </w:r>
      <w:r w:rsidRPr="00EA49B4">
        <w:t>ne cédait pas plus à mes premiers efforts que n</w:t>
      </w:r>
      <w:r w:rsidR="007D0B10">
        <w:t>’</w:t>
      </w:r>
      <w:r w:rsidRPr="00EA49B4">
        <w:t>eût fait un rocher du diamant le plus dur</w:t>
      </w:r>
      <w:r w:rsidR="007D0B10">
        <w:t xml:space="preserve">. </w:t>
      </w:r>
      <w:r w:rsidRPr="00EA49B4">
        <w:t>Il y avait déjà six heures que j</w:t>
      </w:r>
      <w:r w:rsidR="007D0B10">
        <w:t>’</w:t>
      </w:r>
      <w:r w:rsidRPr="00EA49B4">
        <w:t>étais à travailler sans relâche</w:t>
      </w:r>
      <w:r w:rsidR="007D0B10">
        <w:t xml:space="preserve"> ; </w:t>
      </w:r>
      <w:r w:rsidRPr="00EA49B4">
        <w:t>à la première tentative que je fis contre ce nouvel obstacle</w:t>
      </w:r>
      <w:r w:rsidR="007D0B10">
        <w:t xml:space="preserve">, </w:t>
      </w:r>
      <w:r w:rsidRPr="00EA49B4">
        <w:t>mon ciseau se brisa dans mes mains</w:t>
      </w:r>
      <w:r w:rsidR="007D0B10">
        <w:t xml:space="preserve">. </w:t>
      </w:r>
      <w:r w:rsidRPr="00EA49B4">
        <w:t>Après la fatigue que j</w:t>
      </w:r>
      <w:r w:rsidR="007D0B10">
        <w:t>’</w:t>
      </w:r>
      <w:r w:rsidRPr="00EA49B4">
        <w:t>avais déjà endurée</w:t>
      </w:r>
      <w:r w:rsidR="007D0B10">
        <w:t xml:space="preserve">, </w:t>
      </w:r>
      <w:r w:rsidRPr="00EA49B4">
        <w:t>rencontrant un dernier obstacle en apparence insurmontable</w:t>
      </w:r>
      <w:r w:rsidR="007D0B10">
        <w:t xml:space="preserve">, </w:t>
      </w:r>
      <w:r w:rsidRPr="00EA49B4">
        <w:t>je conclus qu</w:t>
      </w:r>
      <w:r w:rsidR="007D0B10">
        <w:t>’</w:t>
      </w:r>
      <w:r w:rsidRPr="00EA49B4">
        <w:t>il fallait m</w:t>
      </w:r>
      <w:r w:rsidR="007D0B10">
        <w:t>’</w:t>
      </w:r>
      <w:r w:rsidRPr="00EA49B4">
        <w:t>arrêter où j</w:t>
      </w:r>
      <w:r w:rsidR="007D0B10">
        <w:t>’</w:t>
      </w:r>
      <w:r w:rsidRPr="00EA49B4">
        <w:t>en étais et abandonner toute idée d</w:t>
      </w:r>
      <w:r w:rsidR="007D0B10">
        <w:t>’</w:t>
      </w:r>
      <w:r w:rsidRPr="00EA49B4">
        <w:t>aller plus loin</w:t>
      </w:r>
      <w:r w:rsidR="007D0B10">
        <w:t xml:space="preserve">. </w:t>
      </w:r>
      <w:r w:rsidRPr="00EA49B4">
        <w:t>En même temps</w:t>
      </w:r>
      <w:r w:rsidR="007D0B10">
        <w:t xml:space="preserve">, </w:t>
      </w:r>
      <w:r w:rsidRPr="00EA49B4">
        <w:t>la lune</w:t>
      </w:r>
      <w:r w:rsidR="007D0B10">
        <w:t xml:space="preserve">, </w:t>
      </w:r>
      <w:r w:rsidRPr="00EA49B4">
        <w:t>dont la lumière m</w:t>
      </w:r>
      <w:r w:rsidR="007D0B10">
        <w:t>’</w:t>
      </w:r>
      <w:r w:rsidRPr="00EA49B4">
        <w:t>avait été d</w:t>
      </w:r>
      <w:r w:rsidR="007D0B10">
        <w:t>’</w:t>
      </w:r>
      <w:r w:rsidRPr="00EA49B4">
        <w:t>un si grand secours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éclipsa</w:t>
      </w:r>
      <w:r w:rsidR="007D0B10">
        <w:t xml:space="preserve">, </w:t>
      </w:r>
      <w:r w:rsidRPr="00EA49B4">
        <w:t>et je demeurai dans une obscurité totale</w:t>
      </w:r>
      <w:r w:rsidR="007D0B10">
        <w:t>.</w:t>
      </w:r>
    </w:p>
    <w:p w14:paraId="5A4CD5AC" w14:textId="77777777" w:rsidR="007D0B10" w:rsidRDefault="00CC13A3" w:rsidP="00CC13A3">
      <w:r w:rsidRPr="00EA49B4">
        <w:lastRenderedPageBreak/>
        <w:t>Toutefois</w:t>
      </w:r>
      <w:r w:rsidR="007D0B10">
        <w:t xml:space="preserve">, </w:t>
      </w:r>
      <w:r w:rsidRPr="00EA49B4">
        <w:t>après un répit de dix minutes</w:t>
      </w:r>
      <w:r w:rsidR="007D0B10">
        <w:t xml:space="preserve">, </w:t>
      </w:r>
      <w:r w:rsidRPr="00EA49B4">
        <w:t>je revins à la charge avec une nouvelle vigueur</w:t>
      </w:r>
      <w:r w:rsidR="007D0B10">
        <w:t xml:space="preserve">. </w:t>
      </w:r>
      <w:r w:rsidRPr="00EA49B4">
        <w:t>Il ne me fallut pas moins de deux heures pour arracher la première pierre</w:t>
      </w:r>
      <w:r w:rsidR="007D0B10">
        <w:t xml:space="preserve">. </w:t>
      </w:r>
      <w:r w:rsidRPr="00EA49B4">
        <w:t>Une heure de plus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ouverture fut assez grande pour me permettre le passage</w:t>
      </w:r>
      <w:r w:rsidR="007D0B10">
        <w:t xml:space="preserve">. </w:t>
      </w:r>
      <w:r w:rsidRPr="00EA49B4">
        <w:t>Le tas de briques que j</w:t>
      </w:r>
      <w:r w:rsidR="007D0B10">
        <w:t>’</w:t>
      </w:r>
      <w:r w:rsidRPr="00EA49B4">
        <w:t xml:space="preserve">avais laissé dans la </w:t>
      </w:r>
      <w:r w:rsidRPr="00EA49B4">
        <w:rPr>
          <w:i/>
          <w:iCs/>
        </w:rPr>
        <w:t>chambre</w:t>
      </w:r>
      <w:r w:rsidRPr="00EA49B4">
        <w:t xml:space="preserve"> </w:t>
      </w:r>
      <w:r w:rsidRPr="00EA49B4">
        <w:rPr>
          <w:i/>
          <w:iCs/>
        </w:rPr>
        <w:t>forte</w:t>
      </w:r>
      <w:r w:rsidRPr="00EA49B4">
        <w:t xml:space="preserve"> était considérable</w:t>
      </w:r>
      <w:r w:rsidR="007D0B10">
        <w:t xml:space="preserve">, </w:t>
      </w:r>
      <w:r w:rsidRPr="00EA49B4">
        <w:t>mais ce n</w:t>
      </w:r>
      <w:r w:rsidR="007D0B10">
        <w:t>’</w:t>
      </w:r>
      <w:r w:rsidRPr="00EA49B4">
        <w:t>était rien en comparaison des décombres que j</w:t>
      </w:r>
      <w:r w:rsidR="007D0B10">
        <w:t>’</w:t>
      </w:r>
      <w:r w:rsidRPr="00EA49B4">
        <w:t>avais abattus du mur extérieur de la prison</w:t>
      </w:r>
      <w:r w:rsidR="007D0B10">
        <w:t xml:space="preserve">. </w:t>
      </w:r>
      <w:r w:rsidRPr="00EA49B4">
        <w:t>Je suis sûr que l</w:t>
      </w:r>
      <w:r w:rsidR="007D0B10">
        <w:t>’</w:t>
      </w:r>
      <w:r w:rsidRPr="00EA49B4">
        <w:t>ouvrage que j</w:t>
      </w:r>
      <w:r w:rsidR="007D0B10">
        <w:t>’</w:t>
      </w:r>
      <w:r w:rsidRPr="00EA49B4">
        <w:t>avais fait aurait été l</w:t>
      </w:r>
      <w:r w:rsidR="007D0B10">
        <w:t>’</w:t>
      </w:r>
      <w:r w:rsidRPr="00EA49B4">
        <w:t>ouvrage de deux ou trois jours pour un ouvrier ordinaire qui aurait été muni de tous les outils convenables</w:t>
      </w:r>
      <w:r w:rsidR="007D0B10">
        <w:t>.</w:t>
      </w:r>
    </w:p>
    <w:p w14:paraId="403BCA64" w14:textId="77777777" w:rsidR="007D0B10" w:rsidRDefault="00CC13A3" w:rsidP="00CC13A3">
      <w:r w:rsidRPr="00EA49B4">
        <w:t>Mais les difficultés</w:t>
      </w:r>
      <w:r w:rsidR="007D0B10">
        <w:t xml:space="preserve">, </w:t>
      </w:r>
      <w:r w:rsidRPr="00EA49B4">
        <w:t>au lieu d</w:t>
      </w:r>
      <w:r w:rsidR="007D0B10">
        <w:t>’</w:t>
      </w:r>
      <w:r w:rsidRPr="00EA49B4">
        <w:t>être à leur fin</w:t>
      </w:r>
      <w:r w:rsidR="007D0B10">
        <w:t xml:space="preserve">, </w:t>
      </w:r>
      <w:r w:rsidRPr="00EA49B4">
        <w:t>semblaient ne faire que commencer pour moi</w:t>
      </w:r>
      <w:r w:rsidR="007D0B10">
        <w:t xml:space="preserve">. </w:t>
      </w:r>
      <w:r w:rsidRPr="00EA49B4">
        <w:t>Le jour vint à paraître avant que j</w:t>
      </w:r>
      <w:r w:rsidR="007D0B10">
        <w:t>’</w:t>
      </w:r>
      <w:r w:rsidRPr="00EA49B4">
        <w:t>eusse achevé l</w:t>
      </w:r>
      <w:r w:rsidR="007D0B10">
        <w:t>’</w:t>
      </w:r>
      <w:r w:rsidRPr="00EA49B4">
        <w:t>ouverture</w:t>
      </w:r>
      <w:r w:rsidR="007D0B10">
        <w:t xml:space="preserve"> ; </w:t>
      </w:r>
      <w:r w:rsidRPr="00EA49B4">
        <w:t>dans dix minutes encore les geôliers allaient vraisemblablement entrer dans ma prison et apercevoir tout le dégât que j</w:t>
      </w:r>
      <w:r w:rsidR="007D0B10">
        <w:t>’</w:t>
      </w:r>
      <w:r w:rsidRPr="00EA49B4">
        <w:t>avais fait</w:t>
      </w:r>
      <w:r w:rsidR="007D0B10">
        <w:t xml:space="preserve">. </w:t>
      </w:r>
      <w:r w:rsidRPr="00EA49B4">
        <w:t>La ruelle qui joignait le côté de la prison par où je m</w:t>
      </w:r>
      <w:r w:rsidR="007D0B10">
        <w:t>’</w:t>
      </w:r>
      <w:r w:rsidRPr="00EA49B4">
        <w:t>étais échappé avec la campagne adjacente</w:t>
      </w:r>
      <w:r w:rsidR="007D0B10">
        <w:t xml:space="preserve">, </w:t>
      </w:r>
      <w:r w:rsidRPr="00EA49B4">
        <w:t>était formée principalement par deux murs de clôture</w:t>
      </w:r>
      <w:r w:rsidR="007D0B10">
        <w:t xml:space="preserve">, </w:t>
      </w:r>
      <w:r w:rsidRPr="00EA49B4">
        <w:t>avec des écuries de côté et d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quelques magasins et un petit nombre de maisons occupées par des familles de la dernière classe du peuple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rien de mieux à faire pour ma sûreté que de traverser la ville le plus tôt possible et de chercher mon salut en pleine campagne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les bras enflés et meurtris par le travail</w:t>
      </w:r>
      <w:r w:rsidR="007D0B10">
        <w:t xml:space="preserve"> ; – </w:t>
      </w:r>
      <w:r w:rsidRPr="00EA49B4">
        <w:t>mes forces étaient épuisées</w:t>
      </w:r>
      <w:r w:rsidR="007D0B10">
        <w:t xml:space="preserve">. </w:t>
      </w:r>
      <w:r w:rsidRPr="00EA49B4">
        <w:t>Je sentais l</w:t>
      </w:r>
      <w:r w:rsidR="007D0B10">
        <w:t>’</w:t>
      </w:r>
      <w:r w:rsidRPr="00EA49B4">
        <w:t>impossibilité de soutenir une course rapide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quand je l</w:t>
      </w:r>
      <w:r w:rsidR="007D0B10">
        <w:t>’</w:t>
      </w:r>
      <w:r w:rsidRPr="00EA49B4">
        <w:t>aurais pu</w:t>
      </w:r>
      <w:r w:rsidR="007D0B10">
        <w:t xml:space="preserve">, </w:t>
      </w:r>
      <w:r w:rsidRPr="00EA49B4">
        <w:t>à quoi m</w:t>
      </w:r>
      <w:r w:rsidR="007D0B10">
        <w:t>’</w:t>
      </w:r>
      <w:r w:rsidRPr="00EA49B4">
        <w:t>eût servi toute ma vitesse avec un ennemi qui me serrait de si près</w:t>
      </w:r>
      <w:r w:rsidR="007D0B10">
        <w:t xml:space="preserve"> ? </w:t>
      </w:r>
      <w:r w:rsidRPr="00EA49B4">
        <w:t>Il me semblait que je me retrouverais à peu près dans la même situation où j</w:t>
      </w:r>
      <w:r w:rsidR="007D0B10">
        <w:t>’</w:t>
      </w:r>
      <w:r w:rsidRPr="00EA49B4">
        <w:t>avais été cinq ou six semaines auparavant</w:t>
      </w:r>
      <w:r w:rsidR="007D0B10">
        <w:t xml:space="preserve">, </w:t>
      </w:r>
      <w:r w:rsidRPr="00EA49B4">
        <w:t>lorsque</w:t>
      </w:r>
      <w:r w:rsidR="007D0B10">
        <w:t xml:space="preserve">, </w:t>
      </w:r>
      <w:r w:rsidRPr="00EA49B4">
        <w:t>après avoir accompli tout à fait mon évasion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étais vu obligé de me rendre sans résistance à ceux qui me poursuivaient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étais pourtant pas actuellement hors d</w:t>
      </w:r>
      <w:r w:rsidR="007D0B10">
        <w:t>’</w:t>
      </w:r>
      <w:r w:rsidRPr="00EA49B4">
        <w:t>état de marcher comme alors</w:t>
      </w:r>
      <w:r w:rsidR="007D0B10">
        <w:t xml:space="preserve"> ; </w:t>
      </w:r>
      <w:r w:rsidRPr="00EA49B4">
        <w:t>il me restait encore quelque force</w:t>
      </w:r>
      <w:r w:rsidR="007D0B10">
        <w:t xml:space="preserve">, </w:t>
      </w:r>
      <w:r w:rsidRPr="00EA49B4">
        <w:t>sans pouvoir dire jusqu</w:t>
      </w:r>
      <w:r w:rsidR="007D0B10">
        <w:t>’</w:t>
      </w:r>
      <w:r w:rsidRPr="00EA49B4">
        <w:t>où elle me mènerait</w:t>
      </w:r>
      <w:r w:rsidR="007D0B10">
        <w:t xml:space="preserve"> ; </w:t>
      </w:r>
      <w:r w:rsidRPr="00EA49B4">
        <w:t xml:space="preserve">enfin je sentais </w:t>
      </w:r>
      <w:r w:rsidRPr="00EA49B4">
        <w:lastRenderedPageBreak/>
        <w:t>très-bien que</w:t>
      </w:r>
      <w:r w:rsidR="007D0B10">
        <w:t xml:space="preserve">, </w:t>
      </w:r>
      <w:r w:rsidRPr="00EA49B4">
        <w:t>si je venais à échouer une seconde fois dans mon dessein</w:t>
      </w:r>
      <w:r w:rsidR="007D0B10">
        <w:t xml:space="preserve">, </w:t>
      </w:r>
      <w:r w:rsidRPr="00EA49B4">
        <w:t>la difficulté en augmenterait d</w:t>
      </w:r>
      <w:r w:rsidR="007D0B10">
        <w:t>’</w:t>
      </w:r>
      <w:r w:rsidRPr="00EA49B4">
        <w:t>autant pour toutes les nouvelles tentatives que je voudrais faire par la suite</w:t>
      </w:r>
      <w:r w:rsidR="007D0B10">
        <w:t xml:space="preserve">. </w:t>
      </w:r>
      <w:r w:rsidRPr="00EA49B4">
        <w:t>Telles furent les considérations qui se présentèrent à moi sur les risques de mon évasion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quand même je serais venu à bout de surmonter tous ces obstacles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encore à compter</w:t>
      </w:r>
      <w:r w:rsidR="007D0B10">
        <w:t xml:space="preserve">, </w:t>
      </w:r>
      <w:r w:rsidRPr="00EA49B4">
        <w:t>parmi ceux qui me restaient à vaincre</w:t>
      </w:r>
      <w:r w:rsidR="007D0B10">
        <w:t xml:space="preserve">, </w:t>
      </w:r>
      <w:r w:rsidRPr="00EA49B4">
        <w:t>mon dénûment absolu</w:t>
      </w:r>
      <w:r w:rsidR="007D0B10">
        <w:t xml:space="preserve">, </w:t>
      </w:r>
      <w:r w:rsidRPr="00EA49B4">
        <w:t>ne possédant pas un shelling dans le monde</w:t>
      </w:r>
      <w:r w:rsidR="007D0B10">
        <w:t>.</w:t>
      </w:r>
    </w:p>
    <w:p w14:paraId="2802E0F0" w14:textId="50AE0D29" w:rsidR="00CC13A3" w:rsidRPr="00EA49B4" w:rsidRDefault="00CC13A3" w:rsidP="007D0B10">
      <w:pPr>
        <w:pStyle w:val="Titre1"/>
      </w:pPr>
      <w:bookmarkStart w:id="30" w:name="_Toc194843919"/>
      <w:r w:rsidRPr="00EA49B4">
        <w:lastRenderedPageBreak/>
        <w:t>XXVII</w:t>
      </w:r>
      <w:bookmarkEnd w:id="30"/>
    </w:p>
    <w:p w14:paraId="7C18859F" w14:textId="77777777" w:rsidR="007D0B10" w:rsidRDefault="00CC13A3" w:rsidP="00CC13A3">
      <w:r w:rsidRPr="00EA49B4">
        <w:t>Je suivis la ruelle dont j</w:t>
      </w:r>
      <w:r w:rsidR="007D0B10">
        <w:t>’</w:t>
      </w:r>
      <w:r w:rsidRPr="00EA49B4">
        <w:t>ai parlé</w:t>
      </w:r>
      <w:r w:rsidR="007D0B10">
        <w:t xml:space="preserve">, </w:t>
      </w:r>
      <w:r w:rsidRPr="00EA49B4">
        <w:t>sans apercevoir aucune créature humaine et sans être aperçu</w:t>
      </w:r>
      <w:r w:rsidR="007D0B10">
        <w:t xml:space="preserve">. </w:t>
      </w:r>
      <w:r w:rsidRPr="00EA49B4">
        <w:t>Les portes et les volets des fenêtres étaient fermés</w:t>
      </w:r>
      <w:r w:rsidR="007D0B10">
        <w:t xml:space="preserve"> ; </w:t>
      </w:r>
      <w:r w:rsidRPr="00EA49B4">
        <w:t>tout était encore dans le silence de la nuit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arrivai jusqu</w:t>
      </w:r>
      <w:r w:rsidR="007D0B10">
        <w:t>’</w:t>
      </w:r>
      <w:r w:rsidRPr="00EA49B4">
        <w:t>au bout de la ruelle sans accident</w:t>
      </w:r>
      <w:r w:rsidR="007D0B10">
        <w:t>. « </w:t>
      </w:r>
      <w:r w:rsidRPr="00EA49B4">
        <w:t>Si ceux qui sont à ma poursuite</w:t>
      </w:r>
      <w:r w:rsidR="007D0B10">
        <w:t xml:space="preserve">, </w:t>
      </w:r>
      <w:r w:rsidRPr="00EA49B4">
        <w:t>me dis-je</w:t>
      </w:r>
      <w:r w:rsidR="007D0B10">
        <w:t xml:space="preserve">, </w:t>
      </w:r>
      <w:r w:rsidRPr="00EA49B4">
        <w:t>suivent immédiatement mes traces</w:t>
      </w:r>
      <w:r w:rsidR="007D0B10">
        <w:t xml:space="preserve">, </w:t>
      </w:r>
      <w:r w:rsidRPr="00EA49B4">
        <w:t>ils verront peu de probabilité à ce que j</w:t>
      </w:r>
      <w:r w:rsidR="007D0B10">
        <w:t>’</w:t>
      </w:r>
      <w:r w:rsidRPr="00EA49B4">
        <w:t>aie trouvé une retraite dans cet endroit</w:t>
      </w:r>
      <w:r w:rsidR="007D0B10">
        <w:t xml:space="preserve">, </w:t>
      </w:r>
      <w:r w:rsidRPr="00EA49B4">
        <w:t>et en conséquence ils ne manqueront pas de continuer la route que j</w:t>
      </w:r>
      <w:r w:rsidR="007D0B10">
        <w:t>’</w:t>
      </w:r>
      <w:r w:rsidRPr="00EA49B4">
        <w:t>aurais été obligé de faire moi-même</w:t>
      </w:r>
      <w:r w:rsidR="007D0B10">
        <w:t>. »</w:t>
      </w:r>
      <w:r w:rsidRPr="00EA49B4">
        <w:t xml:space="preserve"> La campagne m</w:t>
      </w:r>
      <w:r w:rsidR="007D0B10">
        <w:t>’</w:t>
      </w:r>
      <w:r w:rsidRPr="00EA49B4">
        <w:t>offrait un aspect aride et inculte</w:t>
      </w:r>
      <w:r w:rsidR="007D0B10">
        <w:t xml:space="preserve"> ; </w:t>
      </w:r>
      <w:r w:rsidRPr="00EA49B4">
        <w:t>elle était couverte d</w:t>
      </w:r>
      <w:r w:rsidR="007D0B10">
        <w:t>’</w:t>
      </w:r>
      <w:r w:rsidRPr="00EA49B4">
        <w:t>épines et de broussailles</w:t>
      </w:r>
      <w:r w:rsidR="007D0B10">
        <w:t xml:space="preserve"> ; </w:t>
      </w:r>
      <w:r w:rsidRPr="00EA49B4">
        <w:t>le sol était presque partout sablonneux</w:t>
      </w:r>
      <w:r w:rsidR="007D0B10">
        <w:t xml:space="preserve">, </w:t>
      </w:r>
      <w:r w:rsidRPr="00EA49B4">
        <w:t>et la surface extrêmement irrégulière</w:t>
      </w:r>
      <w:r w:rsidR="007D0B10">
        <w:t xml:space="preserve">. </w:t>
      </w:r>
      <w:r w:rsidRPr="00EA49B4">
        <w:t>Je gravis une petite éminence</w:t>
      </w:r>
      <w:r w:rsidR="007D0B10">
        <w:t xml:space="preserve">, </w:t>
      </w:r>
      <w:r w:rsidRPr="00EA49B4">
        <w:t>et je distinguai à peu de distance quelques chaumières éparses</w:t>
      </w:r>
      <w:r w:rsidR="007D0B10">
        <w:t xml:space="preserve">. </w:t>
      </w:r>
      <w:r w:rsidRPr="00EA49B4">
        <w:t>Cette vue ne me fit pas grand plaisir</w:t>
      </w:r>
      <w:r w:rsidR="007D0B10">
        <w:t xml:space="preserve"> ; </w:t>
      </w:r>
      <w:r w:rsidRPr="00EA49B4">
        <w:t>je sentis que pour le moment il était essentiel à ma sûreté de me soustraire à la vue de tout être humain</w:t>
      </w:r>
      <w:r w:rsidR="007D0B10">
        <w:t>.</w:t>
      </w:r>
    </w:p>
    <w:p w14:paraId="305F0B9F" w14:textId="77777777" w:rsidR="007D0B10" w:rsidRDefault="00CC13A3" w:rsidP="00CC13A3">
      <w:r w:rsidRPr="00EA49B4">
        <w:t>Je redescendis donc dans la vallée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l</w:t>
      </w:r>
      <w:r w:rsidR="007D0B10">
        <w:t>’</w:t>
      </w:r>
      <w:r w:rsidRPr="00EA49B4">
        <w:t>avoir examinée avec plus d</w:t>
      </w:r>
      <w:r w:rsidR="007D0B10">
        <w:t>’</w:t>
      </w:r>
      <w:r w:rsidRPr="00EA49B4">
        <w:t>attention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aperçus qu</w:t>
      </w:r>
      <w:r w:rsidR="007D0B10">
        <w:t>’</w:t>
      </w:r>
      <w:r w:rsidRPr="00EA49B4">
        <w:t>elle était parsemée de cavités inégales</w:t>
      </w:r>
      <w:r w:rsidR="007D0B10">
        <w:t xml:space="preserve">, </w:t>
      </w:r>
      <w:r w:rsidRPr="00EA49B4">
        <w:t>mais toutes trop peu profondes pour pouvoir cacher quelqu</w:t>
      </w:r>
      <w:r w:rsidR="007D0B10">
        <w:t>’</w:t>
      </w:r>
      <w:r w:rsidRPr="00EA49B4">
        <w:t>un ou même pour qu</w:t>
      </w:r>
      <w:r w:rsidR="007D0B10">
        <w:t>’</w:t>
      </w:r>
      <w:r w:rsidRPr="00EA49B4">
        <w:t>on pût les soupçonner de servir à cet usage</w:t>
      </w:r>
      <w:r w:rsidR="007D0B10">
        <w:t xml:space="preserve">. </w:t>
      </w:r>
      <w:r w:rsidRPr="00EA49B4">
        <w:t>Cependant le jour ne faisait que de poindre</w:t>
      </w:r>
      <w:r w:rsidR="007D0B10">
        <w:t xml:space="preserve"> ; </w:t>
      </w:r>
      <w:r w:rsidRPr="00EA49B4">
        <w:t>le temps était pluvieux</w:t>
      </w:r>
      <w:r w:rsidR="007D0B10">
        <w:t xml:space="preserve">, </w:t>
      </w:r>
      <w:r w:rsidRPr="00EA49B4">
        <w:t>et pour un étranger à qui ces cavités n</w:t>
      </w:r>
      <w:r w:rsidR="007D0B10">
        <w:t>’</w:t>
      </w:r>
      <w:r w:rsidRPr="00EA49B4">
        <w:t>étaient pas bien connues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épaisseur de l</w:t>
      </w:r>
      <w:r w:rsidR="007D0B10">
        <w:t>’</w:t>
      </w:r>
      <w:r w:rsidRPr="00EA49B4">
        <w:t>ombre qu</w:t>
      </w:r>
      <w:r w:rsidR="007D0B10">
        <w:t>’</w:t>
      </w:r>
      <w:r w:rsidRPr="00EA49B4">
        <w:t>elles répandaient en ce moment pouvait bien les faire présumer propres à procurer une retraite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tout faible qu</w:t>
      </w:r>
      <w:r w:rsidR="007D0B10">
        <w:t>’</w:t>
      </w:r>
      <w:r w:rsidRPr="00EA49B4">
        <w:t>était le secours que je pouvais en retirer</w:t>
      </w:r>
      <w:r w:rsidR="007D0B10">
        <w:t xml:space="preserve">, </w:t>
      </w:r>
      <w:r w:rsidRPr="00EA49B4">
        <w:t>je crus devoir user de cette ressource</w:t>
      </w:r>
      <w:r w:rsidR="007D0B10">
        <w:t xml:space="preserve">, </w:t>
      </w:r>
      <w:r w:rsidRPr="00EA49B4">
        <w:t>pour l</w:t>
      </w:r>
      <w:r w:rsidR="007D0B10">
        <w:t>’</w:t>
      </w:r>
      <w:r w:rsidRPr="00EA49B4">
        <w:t>instant</w:t>
      </w:r>
      <w:r w:rsidR="007D0B10">
        <w:t xml:space="preserve">, </w:t>
      </w:r>
      <w:r w:rsidRPr="00EA49B4">
        <w:t>comme la meilleure dans la circonstance</w:t>
      </w:r>
      <w:r w:rsidR="007D0B10">
        <w:t xml:space="preserve">. </w:t>
      </w:r>
      <w:r w:rsidRPr="00EA49B4">
        <w:t>Il s</w:t>
      </w:r>
      <w:r w:rsidR="007D0B10">
        <w:t>’</w:t>
      </w:r>
      <w:r w:rsidRPr="00EA49B4">
        <w:t>agissait de ma vie</w:t>
      </w:r>
      <w:r w:rsidR="007D0B10">
        <w:t xml:space="preserve">, </w:t>
      </w:r>
      <w:r w:rsidRPr="00EA49B4">
        <w:t>et plus était grand le péril auquel elle était exposée</w:t>
      </w:r>
      <w:r w:rsidR="007D0B10">
        <w:t xml:space="preserve">, </w:t>
      </w:r>
      <w:r w:rsidRPr="00EA49B4">
        <w:t>plus elle me paraissait chère</w:t>
      </w:r>
      <w:r w:rsidR="007D0B10">
        <w:t xml:space="preserve">. </w:t>
      </w:r>
      <w:r w:rsidRPr="00EA49B4">
        <w:t>La retraite que j</w:t>
      </w:r>
      <w:r w:rsidR="007D0B10">
        <w:t>’</w:t>
      </w:r>
      <w:r w:rsidRPr="00EA49B4">
        <w:t>adoptai comme la plus sûre n</w:t>
      </w:r>
      <w:r w:rsidR="007D0B10">
        <w:t>’</w:t>
      </w:r>
      <w:r w:rsidRPr="00EA49B4">
        <w:t>était guère qu</w:t>
      </w:r>
      <w:r w:rsidR="007D0B10">
        <w:t>’</w:t>
      </w:r>
      <w:r w:rsidRPr="00EA49B4">
        <w:t xml:space="preserve">à </w:t>
      </w:r>
      <w:r w:rsidRPr="00EA49B4">
        <w:lastRenderedPageBreak/>
        <w:t>cinquante toises de l</w:t>
      </w:r>
      <w:r w:rsidR="007D0B10">
        <w:t>’</w:t>
      </w:r>
      <w:r w:rsidRPr="00EA49B4">
        <w:t>extrémité de la ruelle et des dernières maisons de la ville</w:t>
      </w:r>
      <w:r w:rsidR="007D0B10">
        <w:t>.</w:t>
      </w:r>
    </w:p>
    <w:p w14:paraId="412EA0C9" w14:textId="77777777" w:rsidR="007D0B10" w:rsidRDefault="00CC13A3" w:rsidP="00CC13A3">
      <w:r w:rsidRPr="00EA49B4">
        <w:t>Il n</w:t>
      </w:r>
      <w:r w:rsidR="007D0B10">
        <w:t>’</w:t>
      </w:r>
      <w:r w:rsidRPr="00EA49B4">
        <w:t>y avait pas deux minutes que je m</w:t>
      </w:r>
      <w:r w:rsidR="007D0B10">
        <w:t>’</w:t>
      </w:r>
      <w:r w:rsidRPr="00EA49B4">
        <w:t>y tenais</w:t>
      </w:r>
      <w:r w:rsidR="007D0B10">
        <w:t xml:space="preserve">, </w:t>
      </w:r>
      <w:r w:rsidRPr="00EA49B4">
        <w:t>lorsque j</w:t>
      </w:r>
      <w:r w:rsidR="007D0B10">
        <w:t>’</w:t>
      </w:r>
      <w:r w:rsidRPr="00EA49B4">
        <w:t>entendis un bruit de pas précipités</w:t>
      </w:r>
      <w:r w:rsidR="007D0B10">
        <w:t xml:space="preserve">, </w:t>
      </w:r>
      <w:r w:rsidRPr="00EA49B4">
        <w:t>et que j</w:t>
      </w:r>
      <w:r w:rsidR="007D0B10">
        <w:t>’</w:t>
      </w:r>
      <w:r w:rsidRPr="00EA49B4">
        <w:t>aperçus aussitôt le guichetier ordinaire avec un autre passer tout à côté de ma niche</w:t>
      </w:r>
      <w:r w:rsidR="007D0B10">
        <w:t xml:space="preserve"> : </w:t>
      </w:r>
      <w:r w:rsidRPr="00EA49B4">
        <w:t>ils étaient si près de moi que si j</w:t>
      </w:r>
      <w:r w:rsidR="007D0B10">
        <w:t>’</w:t>
      </w:r>
      <w:r w:rsidRPr="00EA49B4">
        <w:t>avais allongé la main</w:t>
      </w:r>
      <w:r w:rsidR="007D0B10">
        <w:t xml:space="preserve">, </w:t>
      </w:r>
      <w:r w:rsidRPr="00EA49B4">
        <w:t>je crois que j</w:t>
      </w:r>
      <w:r w:rsidR="007D0B10">
        <w:t>’</w:t>
      </w:r>
      <w:r w:rsidRPr="00EA49B4">
        <w:t>aurais pu toucher leurs habits sans remuer de ma place</w:t>
      </w:r>
      <w:r w:rsidR="007D0B10">
        <w:t xml:space="preserve">. </w:t>
      </w:r>
      <w:r w:rsidRPr="00EA49B4">
        <w:t>Comme il n</w:t>
      </w:r>
      <w:r w:rsidR="007D0B10">
        <w:t>’</w:t>
      </w:r>
      <w:r w:rsidRPr="00EA49B4">
        <w:t>y avait entre eux et moi aucune partie du monticule sous lequel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je pouvais les voir en entier</w:t>
      </w:r>
      <w:r w:rsidR="007D0B10">
        <w:t xml:space="preserve">, </w:t>
      </w:r>
      <w:r w:rsidRPr="00EA49B4">
        <w:t>quoique l</w:t>
      </w:r>
      <w:r w:rsidR="007D0B10">
        <w:t>’</w:t>
      </w:r>
      <w:r w:rsidRPr="00EA49B4">
        <w:t>ombre fût assez étendue pour me laisser à peu près invisible</w:t>
      </w:r>
      <w:r w:rsidR="007D0B10">
        <w:t xml:space="preserve">. </w:t>
      </w:r>
      <w:r w:rsidRPr="00EA49B4">
        <w:t>Je les entendis se parler entre eux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 ton de colère</w:t>
      </w:r>
      <w:r w:rsidR="007D0B10">
        <w:t> : « </w:t>
      </w:r>
      <w:r w:rsidRPr="00EA49B4">
        <w:t>Maudit soit le coquin</w:t>
      </w:r>
      <w:r w:rsidR="007D0B10">
        <w:t xml:space="preserve"> ! </w:t>
      </w:r>
      <w:r w:rsidRPr="00EA49B4">
        <w:t>disait l</w:t>
      </w:r>
      <w:r w:rsidR="007D0B10">
        <w:t>’</w:t>
      </w:r>
      <w:r w:rsidRPr="00EA49B4">
        <w:t>un</w:t>
      </w:r>
      <w:r w:rsidR="007D0B10">
        <w:t xml:space="preserve"> ; </w:t>
      </w:r>
      <w:r w:rsidRPr="00EA49B4">
        <w:t>où peut-il être allé</w:t>
      </w:r>
      <w:r w:rsidR="007D0B10">
        <w:t xml:space="preserve"> ? – </w:t>
      </w:r>
      <w:r w:rsidRPr="00EA49B4">
        <w:t>Que le diable l</w:t>
      </w:r>
      <w:r w:rsidR="007D0B10">
        <w:t>’</w:t>
      </w:r>
      <w:r w:rsidRPr="00EA49B4">
        <w:t>emporte</w:t>
      </w:r>
      <w:r w:rsidR="007D0B10">
        <w:t xml:space="preserve"> ! </w:t>
      </w:r>
      <w:r w:rsidRPr="00EA49B4">
        <w:t>disait l</w:t>
      </w:r>
      <w:r w:rsidR="007D0B10">
        <w:t>’</w:t>
      </w:r>
      <w:r w:rsidRPr="00EA49B4">
        <w:t>autre</w:t>
      </w:r>
      <w:r w:rsidR="007D0B10">
        <w:t xml:space="preserve">. </w:t>
      </w:r>
      <w:r w:rsidRPr="00EA49B4">
        <w:t>Je voudrais seulement le tenir encore une bonne fois</w:t>
      </w:r>
      <w:r w:rsidR="007D0B10">
        <w:t xml:space="preserve">. – </w:t>
      </w:r>
      <w:r w:rsidRPr="00EA49B4">
        <w:t>N</w:t>
      </w:r>
      <w:r w:rsidR="007D0B10">
        <w:t>’</w:t>
      </w:r>
      <w:r w:rsidRPr="00EA49B4">
        <w:t>aie pas peur</w:t>
      </w:r>
      <w:r w:rsidR="007D0B10">
        <w:t xml:space="preserve">, </w:t>
      </w:r>
      <w:r w:rsidRPr="00EA49B4">
        <w:t>répliqua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il ne peut pas avoir plus d</w:t>
      </w:r>
      <w:r w:rsidR="007D0B10">
        <w:t>’</w:t>
      </w:r>
      <w:r w:rsidRPr="00EA49B4">
        <w:t>un demi-mille d</w:t>
      </w:r>
      <w:r w:rsidR="007D0B10">
        <w:t>’</w:t>
      </w:r>
      <w:r w:rsidRPr="00EA49B4">
        <w:t>avance sur nous</w:t>
      </w:r>
      <w:r w:rsidR="007D0B10">
        <w:t>. »</w:t>
      </w:r>
      <w:r w:rsidRPr="00EA49B4">
        <w:t xml:space="preserve"> Je ne pouvais plus les entendre</w:t>
      </w:r>
      <w:r w:rsidR="007D0B10">
        <w:t xml:space="preserve"> ; </w:t>
      </w:r>
      <w:r w:rsidRPr="00EA49B4">
        <w:t>quant à les voir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osais pas seulement m</w:t>
      </w:r>
      <w:r w:rsidR="007D0B10">
        <w:t>’</w:t>
      </w:r>
      <w:r w:rsidRPr="00EA49B4">
        <w:t>avancer d</w:t>
      </w:r>
      <w:r w:rsidR="007D0B10">
        <w:t>’</w:t>
      </w:r>
      <w:r w:rsidRPr="00EA49B4">
        <w:t>un pouce pour regarder</w:t>
      </w:r>
      <w:r w:rsidR="007D0B10">
        <w:t xml:space="preserve">, </w:t>
      </w:r>
      <w:r w:rsidRPr="00EA49B4">
        <w:t>de peur d</w:t>
      </w:r>
      <w:r w:rsidR="007D0B10">
        <w:t>’</w:t>
      </w:r>
      <w:r w:rsidRPr="00EA49B4">
        <w:t>être découvert par ceux qui seraient à ma poursuite dans une autre direction</w:t>
      </w:r>
      <w:r w:rsidR="007D0B10">
        <w:t xml:space="preserve">. </w:t>
      </w:r>
      <w:r w:rsidRPr="00EA49B4">
        <w:t>Par le peu de temps qui s</w:t>
      </w:r>
      <w:r w:rsidR="007D0B10">
        <w:t>’</w:t>
      </w:r>
      <w:r w:rsidRPr="00EA49B4">
        <w:t>était écoulé entre l</w:t>
      </w:r>
      <w:r w:rsidR="007D0B10">
        <w:t>’</w:t>
      </w:r>
      <w:r w:rsidRPr="00EA49B4">
        <w:t>instant de mon évasion et l</w:t>
      </w:r>
      <w:r w:rsidR="007D0B10">
        <w:t>’</w:t>
      </w:r>
      <w:r w:rsidRPr="00EA49B4">
        <w:t>apparition de ces deux hommes</w:t>
      </w:r>
      <w:r w:rsidR="007D0B10">
        <w:t xml:space="preserve">, </w:t>
      </w:r>
      <w:r w:rsidRPr="00EA49B4">
        <w:t>je conclus qu</w:t>
      </w:r>
      <w:r w:rsidR="007D0B10">
        <w:t>’</w:t>
      </w:r>
      <w:r w:rsidRPr="00EA49B4">
        <w:t>ils étaient passés par l</w:t>
      </w:r>
      <w:r w:rsidR="007D0B10">
        <w:t>’</w:t>
      </w:r>
      <w:r w:rsidRPr="00EA49B4">
        <w:t>issue que j</w:t>
      </w:r>
      <w:r w:rsidR="007D0B10">
        <w:t>’</w:t>
      </w:r>
      <w:r w:rsidRPr="00EA49B4">
        <w:t>avais faite moi-même</w:t>
      </w:r>
      <w:r w:rsidR="007D0B10">
        <w:t xml:space="preserve">, </w:t>
      </w:r>
      <w:r w:rsidRPr="00EA49B4">
        <w:t>car il était impossible qu</w:t>
      </w:r>
      <w:r w:rsidR="007D0B10">
        <w:t>’</w:t>
      </w:r>
      <w:r w:rsidRPr="00EA49B4">
        <w:t>ils eussent eu le temps de sortir par la porte de la prison et de faire un détour considérable dans la ville</w:t>
      </w:r>
      <w:r w:rsidR="007D0B10">
        <w:t xml:space="preserve">, </w:t>
      </w:r>
      <w:r w:rsidRPr="00EA49B4">
        <w:t>comme ils y auraient été obligés sans cela</w:t>
      </w:r>
      <w:r w:rsidR="007D0B10">
        <w:t>.</w:t>
      </w:r>
    </w:p>
    <w:p w14:paraId="53A069BE" w14:textId="77777777" w:rsidR="007D0B10" w:rsidRDefault="00CC13A3" w:rsidP="00CC13A3">
      <w:r w:rsidRPr="00EA49B4">
        <w:t>Cette preuve de diligence de la part de l</w:t>
      </w:r>
      <w:r w:rsidR="007D0B10">
        <w:t>’</w:t>
      </w:r>
      <w:r w:rsidRPr="00EA49B4">
        <w:t>ennemi m</w:t>
      </w:r>
      <w:r w:rsidR="007D0B10">
        <w:t>’</w:t>
      </w:r>
      <w:r w:rsidRPr="00EA49B4">
        <w:t>alarma tellement</w:t>
      </w:r>
      <w:r w:rsidR="007D0B10">
        <w:t xml:space="preserve">, </w:t>
      </w:r>
      <w:r w:rsidRPr="00EA49B4">
        <w:t>que je fus quelque temps sans oser quitter d</w:t>
      </w:r>
      <w:r w:rsidR="007D0B10">
        <w:t>’</w:t>
      </w:r>
      <w:r w:rsidRPr="00EA49B4">
        <w:t>un pas le lieu de ma retraite</w:t>
      </w:r>
      <w:r w:rsidR="007D0B10">
        <w:t xml:space="preserve">, </w:t>
      </w:r>
      <w:r w:rsidRPr="00EA49B4">
        <w:t>ni presque changer de posture</w:t>
      </w:r>
      <w:r w:rsidR="007D0B10">
        <w:t xml:space="preserve">. </w:t>
      </w:r>
      <w:r w:rsidRPr="00EA49B4">
        <w:t>Le temps avait été dès le matin couvert d</w:t>
      </w:r>
      <w:r w:rsidR="007D0B10">
        <w:t>’</w:t>
      </w:r>
      <w:r w:rsidRPr="00EA49B4">
        <w:t>une brume</w:t>
      </w:r>
      <w:r w:rsidR="007D0B10">
        <w:t xml:space="preserve">, </w:t>
      </w:r>
      <w:r w:rsidRPr="00EA49B4">
        <w:t>qui se changea avec le jour en une pluie presque continuelle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aspect triste et nébuleux du ciel et de tous les objets qui m</w:t>
      </w:r>
      <w:r w:rsidR="007D0B10">
        <w:t>’</w:t>
      </w:r>
      <w:r w:rsidRPr="00EA49B4">
        <w:t>environnaient</w:t>
      </w:r>
      <w:r w:rsidR="007D0B10">
        <w:t xml:space="preserve">, </w:t>
      </w:r>
      <w:r w:rsidRPr="00EA49B4">
        <w:t>la proximité de ma prison et un manque absolu de nourriture</w:t>
      </w:r>
      <w:r w:rsidR="007D0B10">
        <w:t xml:space="preserve">, </w:t>
      </w:r>
      <w:r w:rsidRPr="00EA49B4">
        <w:lastRenderedPageBreak/>
        <w:t>étaient autant de circonstances qui me firent passer les heures d</w:t>
      </w:r>
      <w:r w:rsidR="007D0B10">
        <w:t>’</w:t>
      </w:r>
      <w:r w:rsidRPr="00EA49B4">
        <w:t>une manière peu agréable</w:t>
      </w:r>
      <w:r w:rsidR="007D0B10">
        <w:t xml:space="preserve">. </w:t>
      </w:r>
      <w:r w:rsidRPr="00EA49B4">
        <w:t>Toutefois</w:t>
      </w:r>
      <w:r w:rsidR="007D0B10">
        <w:t xml:space="preserve">, </w:t>
      </w:r>
      <w:r w:rsidRPr="00EA49B4">
        <w:t>ce mauvais temps</w:t>
      </w:r>
      <w:r w:rsidR="007D0B10">
        <w:t xml:space="preserve">, </w:t>
      </w:r>
      <w:r w:rsidRPr="00EA49B4">
        <w:t>qui semblait amener avec lui le silence et la solitude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encouragea par degrés à changer mon abri pour un autre de même genre</w:t>
      </w:r>
      <w:r w:rsidR="007D0B10">
        <w:t xml:space="preserve">, </w:t>
      </w:r>
      <w:r w:rsidRPr="00EA49B4">
        <w:t>mais qui semblait m</w:t>
      </w:r>
      <w:r w:rsidR="007D0B10">
        <w:t>’</w:t>
      </w:r>
      <w:r w:rsidRPr="00EA49B4">
        <w:t>offrir plus de sûreté</w:t>
      </w:r>
      <w:r w:rsidR="007D0B10">
        <w:t xml:space="preserve">. </w:t>
      </w:r>
      <w:r w:rsidRPr="00EA49B4">
        <w:t>Je ne fis que rôder autour du même coin de terre</w:t>
      </w:r>
      <w:r w:rsidR="007D0B10">
        <w:t xml:space="preserve">, </w:t>
      </w:r>
      <w:r w:rsidRPr="00EA49B4">
        <w:t>pendant tout le temps que le soleil demeura sur l</w:t>
      </w:r>
      <w:r w:rsidR="007D0B10">
        <w:t>’</w:t>
      </w:r>
      <w:r w:rsidRPr="00EA49B4">
        <w:t>horizon</w:t>
      </w:r>
      <w:r w:rsidR="007D0B10">
        <w:t>.</w:t>
      </w:r>
    </w:p>
    <w:p w14:paraId="076CDB20" w14:textId="77777777" w:rsidR="007D0B10" w:rsidRDefault="00CC13A3" w:rsidP="00CC13A3">
      <w:r w:rsidRPr="00EA49B4">
        <w:t>Vers le soir</w:t>
      </w:r>
      <w:r w:rsidR="007D0B10">
        <w:t xml:space="preserve">, </w:t>
      </w:r>
      <w:r w:rsidRPr="00EA49B4">
        <w:t>les nuages commencèrent à se dissiper</w:t>
      </w:r>
      <w:r w:rsidR="007D0B10">
        <w:t xml:space="preserve">, </w:t>
      </w:r>
      <w:r w:rsidRPr="00EA49B4">
        <w:t>et la lune reparut dans tout son éclat</w:t>
      </w:r>
      <w:r w:rsidR="007D0B10">
        <w:t xml:space="preserve">, </w:t>
      </w:r>
      <w:r w:rsidRPr="00EA49B4">
        <w:t>comme le soir précédent</w:t>
      </w:r>
      <w:r w:rsidR="007D0B10">
        <w:t xml:space="preserve">. </w:t>
      </w:r>
      <w:r w:rsidRPr="00EA49B4">
        <w:t>Pendant tout le jour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pas vu trace d</w:t>
      </w:r>
      <w:r w:rsidR="007D0B10">
        <w:t>’</w:t>
      </w:r>
      <w:r w:rsidRPr="00EA49B4">
        <w:t>homme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la rencontre dont j</w:t>
      </w:r>
      <w:r w:rsidR="007D0B10">
        <w:t>’</w:t>
      </w:r>
      <w:r w:rsidRPr="00EA49B4">
        <w:t>ai parlé</w:t>
      </w:r>
      <w:r w:rsidR="007D0B10">
        <w:t xml:space="preserve">. </w:t>
      </w:r>
      <w:r w:rsidRPr="00EA49B4">
        <w:t>Peut-être en avais-je été redevable à l</w:t>
      </w:r>
      <w:r w:rsidR="007D0B10">
        <w:t>’</w:t>
      </w:r>
      <w:r w:rsidRPr="00EA49B4">
        <w:t>état du ciel</w:t>
      </w:r>
      <w:r w:rsidR="007D0B10">
        <w:t xml:space="preserve"> ; </w:t>
      </w:r>
      <w:r w:rsidRPr="00EA49B4">
        <w:t>dans tous les cas</w:t>
      </w:r>
      <w:r w:rsidR="007D0B10">
        <w:t xml:space="preserve">, </w:t>
      </w:r>
      <w:r w:rsidRPr="00EA49B4">
        <w:t>je trouvais que c</w:t>
      </w:r>
      <w:r w:rsidR="007D0B10">
        <w:t>’</w:t>
      </w:r>
      <w:r w:rsidRPr="00EA49B4">
        <w:t>était une épreuve trop dangereuse que de m</w:t>
      </w:r>
      <w:r w:rsidR="007D0B10">
        <w:t>’</w:t>
      </w:r>
      <w:r w:rsidRPr="00EA49B4">
        <w:t>aventurer à quitter ma retraite par une nuit aussi éclairée</w:t>
      </w:r>
      <w:r w:rsidR="007D0B10">
        <w:t xml:space="preserve">. </w:t>
      </w:r>
      <w:r w:rsidRPr="00EA49B4">
        <w:t>Je fus donc obligé d</w:t>
      </w:r>
      <w:r w:rsidR="007D0B10">
        <w:t>’</w:t>
      </w:r>
      <w:r w:rsidRPr="00EA49B4">
        <w:t>attendre le coucher de la lune</w:t>
      </w:r>
      <w:r w:rsidR="007D0B10">
        <w:t xml:space="preserve">, </w:t>
      </w:r>
      <w:r w:rsidRPr="00EA49B4">
        <w:t>ce qui n</w:t>
      </w:r>
      <w:r w:rsidR="007D0B10">
        <w:t>’</w:t>
      </w:r>
      <w:r w:rsidRPr="00EA49B4">
        <w:t>eut lieu qu</w:t>
      </w:r>
      <w:r w:rsidR="007D0B10">
        <w:t>’</w:t>
      </w:r>
      <w:r w:rsidRPr="00EA49B4">
        <w:t>à cinq heures du matin</w:t>
      </w:r>
      <w:r w:rsidR="007D0B10">
        <w:t xml:space="preserve">. </w:t>
      </w:r>
      <w:r w:rsidRPr="00EA49B4">
        <w:t>Tout ce que je pus faire pour me soulager fut de m</w:t>
      </w:r>
      <w:r w:rsidR="007D0B10">
        <w:t>’</w:t>
      </w:r>
      <w:r w:rsidRPr="00EA49B4">
        <w:t>étendre au fond de ma petite caverne</w:t>
      </w:r>
      <w:r w:rsidR="007D0B10">
        <w:t xml:space="preserve">, </w:t>
      </w:r>
      <w:r w:rsidRPr="00EA49B4">
        <w:t>ne pouvant presque plus me tenir sur mes pieds</w:t>
      </w:r>
      <w:r w:rsidR="007D0B10">
        <w:t xml:space="preserve">. </w:t>
      </w:r>
      <w:r w:rsidRPr="00EA49B4">
        <w:t>Là je tombai dans un assoupissement pénible et interrompu à tout moment</w:t>
      </w:r>
      <w:r w:rsidR="007D0B10">
        <w:t xml:space="preserve">, </w:t>
      </w:r>
      <w:r w:rsidRPr="00EA49B4">
        <w:t>résultat d</w:t>
      </w:r>
      <w:r w:rsidR="007D0B10">
        <w:t>’</w:t>
      </w:r>
      <w:r w:rsidRPr="00EA49B4">
        <w:t>une nuit aussi laborieuse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une journée aussi triste et aussi fatigante</w:t>
      </w:r>
      <w:r w:rsidR="007D0B10">
        <w:t xml:space="preserve"> ; </w:t>
      </w:r>
      <w:r w:rsidRPr="00EA49B4">
        <w:t>je luttai d</w:t>
      </w:r>
      <w:r w:rsidR="007D0B10">
        <w:t>’</w:t>
      </w:r>
      <w:r w:rsidRPr="00EA49B4">
        <w:t>ailleurs par la pensée avec le sommeil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joint à la fraîcheur du temps</w:t>
      </w:r>
      <w:r w:rsidR="007D0B10">
        <w:t xml:space="preserve">, </w:t>
      </w:r>
      <w:r w:rsidRPr="00EA49B4">
        <w:t>devait me faire plus de mal que de bien</w:t>
      </w:r>
      <w:r w:rsidR="007D0B10">
        <w:t>.</w:t>
      </w:r>
    </w:p>
    <w:p w14:paraId="22D11193" w14:textId="77777777" w:rsidR="007D0B10" w:rsidRDefault="00CC13A3" w:rsidP="00CC13A3">
      <w:r w:rsidRPr="00EA49B4">
        <w:t>L</w:t>
      </w:r>
      <w:r w:rsidR="007D0B10">
        <w:t>’</w:t>
      </w:r>
      <w:r w:rsidRPr="00EA49B4">
        <w:t>intervalle d</w:t>
      </w:r>
      <w:r w:rsidR="007D0B10">
        <w:t>’</w:t>
      </w:r>
      <w:r w:rsidRPr="00EA49B4">
        <w:t>obscurité dont j</w:t>
      </w:r>
      <w:r w:rsidR="007D0B10">
        <w:t>’</w:t>
      </w:r>
      <w:r w:rsidRPr="00EA49B4">
        <w:t>étais résolu de profiter pour me retirer à une plus grande distance de ma prison</w:t>
      </w:r>
      <w:r w:rsidR="007D0B10">
        <w:t xml:space="preserve">, </w:t>
      </w:r>
      <w:r w:rsidRPr="00EA49B4">
        <w:t>était tout au plus de trois heures dans toute sa durée</w:t>
      </w:r>
      <w:r w:rsidR="007D0B10">
        <w:t xml:space="preserve">. </w:t>
      </w:r>
      <w:r w:rsidRPr="00EA49B4">
        <w:t>Quand je voulus me lever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accablé par la faim et la fatigue</w:t>
      </w:r>
      <w:r w:rsidR="007D0B10">
        <w:t xml:space="preserve"> ; </w:t>
      </w:r>
      <w:r w:rsidRPr="00EA49B4">
        <w:t>ce qu</w:t>
      </w:r>
      <w:r w:rsidR="007D0B10">
        <w:t>’</w:t>
      </w:r>
      <w:r w:rsidRPr="00EA49B4">
        <w:t>il y avait de pis encore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humidité du jour précédent</w:t>
      </w:r>
      <w:r w:rsidR="007D0B10">
        <w:t xml:space="preserve">, </w:t>
      </w:r>
      <w:r w:rsidRPr="00EA49B4">
        <w:t>jointe au froid sec et piquant de la nuit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avait presque perclus les membres</w:t>
      </w:r>
      <w:r w:rsidR="007D0B10">
        <w:t xml:space="preserve">. </w:t>
      </w:r>
      <w:r w:rsidRPr="00EA49B4">
        <w:t>Je me levai néanmoins</w:t>
      </w:r>
      <w:r w:rsidR="007D0B10">
        <w:t xml:space="preserve">, </w:t>
      </w:r>
      <w:r w:rsidRPr="00EA49B4">
        <w:t>et tâchai de me mouvoir</w:t>
      </w:r>
      <w:r w:rsidR="007D0B10">
        <w:t xml:space="preserve">, </w:t>
      </w:r>
      <w:r w:rsidRPr="00EA49B4">
        <w:t>appuyé contre un des côtés de la butte</w:t>
      </w:r>
      <w:r w:rsidR="007D0B10">
        <w:t xml:space="preserve"> ; </w:t>
      </w:r>
      <w:r w:rsidRPr="00EA49B4">
        <w:t>je me mis à étendre dans tous les sens les muscles des extrémités</w:t>
      </w:r>
      <w:r w:rsidR="007D0B10">
        <w:t xml:space="preserve">, </w:t>
      </w:r>
      <w:r w:rsidRPr="00EA49B4">
        <w:t xml:space="preserve">et à la fin je </w:t>
      </w:r>
      <w:r w:rsidRPr="00EA49B4">
        <w:lastRenderedPageBreak/>
        <w:t>parvins à sortir de cet état d</w:t>
      </w:r>
      <w:r w:rsidR="007D0B10">
        <w:t>’</w:t>
      </w:r>
      <w:r w:rsidRPr="00EA49B4">
        <w:t>engourdissement</w:t>
      </w:r>
      <w:r w:rsidR="007D0B10">
        <w:t xml:space="preserve">, </w:t>
      </w:r>
      <w:r w:rsidRPr="00EA49B4">
        <w:t>ce qui n</w:t>
      </w:r>
      <w:r w:rsidR="007D0B10">
        <w:t>’</w:t>
      </w:r>
      <w:r w:rsidRPr="00EA49B4">
        <w:t>eut lieu qu</w:t>
      </w:r>
      <w:r w:rsidR="007D0B10">
        <w:t>’</w:t>
      </w:r>
      <w:r w:rsidRPr="00EA49B4">
        <w:t>au prix de douleurs incroyables</w:t>
      </w:r>
      <w:r w:rsidR="007D0B10">
        <w:t xml:space="preserve">. </w:t>
      </w:r>
      <w:r w:rsidRPr="00EA49B4">
        <w:t>Après avoir quitté ma retraite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avançai d</w:t>
      </w:r>
      <w:r w:rsidR="007D0B10">
        <w:t>’</w:t>
      </w:r>
      <w:r w:rsidRPr="00EA49B4">
        <w:t>abord d</w:t>
      </w:r>
      <w:r w:rsidR="007D0B10">
        <w:t>’</w:t>
      </w:r>
      <w:r w:rsidRPr="00EA49B4">
        <w:t>un pas faible et incertain</w:t>
      </w:r>
      <w:r w:rsidR="007D0B10">
        <w:t xml:space="preserve"> ; </w:t>
      </w:r>
      <w:r w:rsidRPr="00EA49B4">
        <w:t>mais à mesure que j</w:t>
      </w:r>
      <w:r w:rsidR="007D0B10">
        <w:t>’</w:t>
      </w:r>
      <w:r w:rsidRPr="00EA49B4">
        <w:t>allais</w:t>
      </w:r>
      <w:r w:rsidR="007D0B10">
        <w:t xml:space="preserve">, </w:t>
      </w:r>
      <w:r w:rsidRPr="00EA49B4">
        <w:t>je hâtais ma marche</w:t>
      </w:r>
      <w:r w:rsidR="007D0B10">
        <w:t xml:space="preserve">. </w:t>
      </w:r>
      <w:r w:rsidRPr="00EA49B4">
        <w:t>Les friches qui bordaient ce côté de la ville n</w:t>
      </w:r>
      <w:r w:rsidR="007D0B10">
        <w:t>’</w:t>
      </w:r>
      <w:r w:rsidRPr="00EA49B4">
        <w:t>étaient</w:t>
      </w:r>
      <w:r w:rsidR="007D0B10">
        <w:t xml:space="preserve">, </w:t>
      </w:r>
      <w:r w:rsidRPr="00EA49B4">
        <w:t>du moins en cet endroit</w:t>
      </w:r>
      <w:r w:rsidR="007D0B10">
        <w:t xml:space="preserve">, </w:t>
      </w:r>
      <w:r w:rsidRPr="00EA49B4">
        <w:t>frayées par aucun sentier</w:t>
      </w:r>
      <w:r w:rsidR="007D0B10">
        <w:t xml:space="preserve"> ; </w:t>
      </w:r>
      <w:r w:rsidRPr="00EA49B4">
        <w:t>mais j</w:t>
      </w:r>
      <w:r w:rsidR="007D0B10">
        <w:t>’</w:t>
      </w:r>
      <w:r w:rsidRPr="00EA49B4">
        <w:t>avais les étoiles qui me guidaient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déterminé à m</w:t>
      </w:r>
      <w:r w:rsidR="007D0B10">
        <w:t>’</w:t>
      </w:r>
      <w:r w:rsidRPr="00EA49B4">
        <w:t>éloigner le plus possible de l</w:t>
      </w:r>
      <w:r w:rsidR="007D0B10">
        <w:t>’</w:t>
      </w:r>
      <w:r w:rsidRPr="00EA49B4">
        <w:t>odieux séjour où j</w:t>
      </w:r>
      <w:r w:rsidR="007D0B10">
        <w:t>’</w:t>
      </w:r>
      <w:r w:rsidRPr="00EA49B4">
        <w:t>avais été retenu si longtemps</w:t>
      </w:r>
      <w:r w:rsidR="007D0B10">
        <w:t xml:space="preserve">. </w:t>
      </w:r>
      <w:r w:rsidRPr="00EA49B4">
        <w:t>Ma marche était très-irrégulière</w:t>
      </w:r>
      <w:r w:rsidR="007D0B10">
        <w:t xml:space="preserve"> : </w:t>
      </w:r>
      <w:r w:rsidRPr="00EA49B4">
        <w:t>tantôt il fallait gravir un chemin escarpé</w:t>
      </w:r>
      <w:r w:rsidR="007D0B10">
        <w:t xml:space="preserve">, </w:t>
      </w:r>
      <w:r w:rsidRPr="00EA49B4">
        <w:t>tantôt franchir un fossé profond</w:t>
      </w:r>
      <w:r w:rsidR="007D0B10">
        <w:t xml:space="preserve"> ; </w:t>
      </w:r>
      <w:r w:rsidRPr="00EA49B4">
        <w:t>quelquefois même le passage était si dangereux</w:t>
      </w:r>
      <w:r w:rsidR="007D0B10">
        <w:t xml:space="preserve">, </w:t>
      </w:r>
      <w:r w:rsidRPr="00EA49B4">
        <w:t>que je me trouvais obligé de m</w:t>
      </w:r>
      <w:r w:rsidR="007D0B10">
        <w:t>’</w:t>
      </w:r>
      <w:r w:rsidRPr="00EA49B4">
        <w:t>écarter considérablement de ma direction</w:t>
      </w:r>
      <w:r w:rsidR="007D0B10">
        <w:t xml:space="preserve">. </w:t>
      </w:r>
      <w:r w:rsidRPr="00EA49B4">
        <w:t>Néanmoins j</w:t>
      </w:r>
      <w:r w:rsidR="007D0B10">
        <w:t>’</w:t>
      </w:r>
      <w:r w:rsidRPr="00EA49B4">
        <w:t>avançais toujours avec autant de rapidité que tous ces obstacles pouvaient me le permettre</w:t>
      </w:r>
      <w:r w:rsidR="007D0B10">
        <w:t xml:space="preserve">. </w:t>
      </w:r>
      <w:r w:rsidRPr="00EA49B4">
        <w:t>Le mouvement de la marche et l</w:t>
      </w:r>
      <w:r w:rsidR="007D0B10">
        <w:t>’</w:t>
      </w:r>
      <w:r w:rsidRPr="00EA49B4">
        <w:t>activité de l</w:t>
      </w:r>
      <w:r w:rsidR="007D0B10">
        <w:t>’</w:t>
      </w:r>
      <w:r w:rsidRPr="00EA49B4">
        <w:t>air me rendirent plus dispos et plus alerte</w:t>
      </w:r>
      <w:r w:rsidR="007D0B10">
        <w:t xml:space="preserve"> : </w:t>
      </w:r>
      <w:r w:rsidRPr="00EA49B4">
        <w:t>j</w:t>
      </w:r>
      <w:r w:rsidR="007D0B10">
        <w:t>’</w:t>
      </w:r>
      <w:r w:rsidRPr="00EA49B4">
        <w:t>oubliai tous les inconvénients de ma situation</w:t>
      </w:r>
      <w:r w:rsidR="007D0B10">
        <w:t xml:space="preserve">, </w:t>
      </w:r>
      <w:r w:rsidRPr="00EA49B4">
        <w:t>et je sentis renaître mon ardeur et mon énergie</w:t>
      </w:r>
      <w:r w:rsidR="007D0B10">
        <w:t>.</w:t>
      </w:r>
    </w:p>
    <w:p w14:paraId="7DBC6D2A" w14:textId="77777777" w:rsidR="007D0B10" w:rsidRDefault="00CC13A3" w:rsidP="00CC13A3">
      <w:r w:rsidRPr="00EA49B4">
        <w:t>J</w:t>
      </w:r>
      <w:r w:rsidR="007D0B10">
        <w:t>’</w:t>
      </w:r>
      <w:r w:rsidRPr="00EA49B4">
        <w:t>avais déjà gagné le bord des bruyères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entrais dans ce qu</w:t>
      </w:r>
      <w:r w:rsidR="007D0B10">
        <w:t>’</w:t>
      </w:r>
      <w:r w:rsidRPr="00EA49B4">
        <w:t>on appelle ordinairement la forêt</w:t>
      </w:r>
      <w:r w:rsidR="007D0B10">
        <w:t xml:space="preserve">. </w:t>
      </w:r>
      <w:r w:rsidRPr="00EA49B4">
        <w:t>Quelque étrange que la chose puisse paraître</w:t>
      </w:r>
      <w:r w:rsidR="007D0B10">
        <w:t xml:space="preserve">, </w:t>
      </w:r>
      <w:r w:rsidRPr="00EA49B4">
        <w:t>torturé par la faim comme je l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dépourvu de toute espèce de moyen de pourvoir à mes besoins et environné de mille sujets d</w:t>
      </w:r>
      <w:r w:rsidR="007D0B10">
        <w:t>’</w:t>
      </w:r>
      <w:r w:rsidRPr="00EA49B4">
        <w:t>alarmes</w:t>
      </w:r>
      <w:r w:rsidR="007D0B10">
        <w:t xml:space="preserve">, </w:t>
      </w:r>
      <w:r w:rsidRPr="00EA49B4">
        <w:t>je sentis une joyeuse animation</w:t>
      </w:r>
      <w:r w:rsidR="007D0B10">
        <w:t xml:space="preserve">. </w:t>
      </w:r>
      <w:r w:rsidRPr="00EA49B4">
        <w:t>Je voyais les plus redoutables difficultés de mon entreprise surmontées</w:t>
      </w:r>
      <w:r w:rsidR="007D0B10">
        <w:t xml:space="preserve">, </w:t>
      </w:r>
      <w:r w:rsidRPr="00EA49B4">
        <w:t>et je ne pouvais pas croire qu</w:t>
      </w:r>
      <w:r w:rsidR="007D0B10">
        <w:t>’</w:t>
      </w:r>
      <w:r w:rsidRPr="00EA49B4">
        <w:t>après en avoir tant fait</w:t>
      </w:r>
      <w:r w:rsidR="007D0B10">
        <w:t xml:space="preserve">, </w:t>
      </w:r>
      <w:r w:rsidRPr="00EA49B4">
        <w:t>rien de ce qui me restait à faire fût capable de m</w:t>
      </w:r>
      <w:r w:rsidR="007D0B10">
        <w:t>’</w:t>
      </w:r>
      <w:r w:rsidRPr="00EA49B4">
        <w:t>arrêter</w:t>
      </w:r>
      <w:r w:rsidR="007D0B10">
        <w:t xml:space="preserve">. </w:t>
      </w:r>
      <w:r w:rsidRPr="00EA49B4">
        <w:t>Je me rappelais avec horreur les chaînes que j</w:t>
      </w:r>
      <w:r w:rsidR="007D0B10">
        <w:t>’</w:t>
      </w:r>
      <w:r w:rsidRPr="00EA49B4">
        <w:t>avais portées</w:t>
      </w:r>
      <w:r w:rsidR="007D0B10">
        <w:t xml:space="preserve">, </w:t>
      </w:r>
      <w:r w:rsidRPr="00EA49B4">
        <w:t>et le sort affreux que j</w:t>
      </w:r>
      <w:r w:rsidR="007D0B10">
        <w:t>’</w:t>
      </w:r>
      <w:r w:rsidRPr="00EA49B4">
        <w:t>avais vu si longtemps suspendu sur ma tête</w:t>
      </w:r>
      <w:r w:rsidR="007D0B10">
        <w:t xml:space="preserve"> : </w:t>
      </w:r>
      <w:r w:rsidRPr="00EA49B4">
        <w:t>jamais homme ne savoura plus délicieusement que je le fis alors</w:t>
      </w:r>
      <w:r w:rsidR="007D0B10">
        <w:t xml:space="preserve">, </w:t>
      </w:r>
      <w:r w:rsidRPr="00EA49B4">
        <w:t>les douceurs de la liberté</w:t>
      </w:r>
      <w:r w:rsidR="007D0B10">
        <w:t xml:space="preserve"> ; </w:t>
      </w:r>
      <w:r w:rsidRPr="00EA49B4">
        <w:t>jamais homme ne sentit avec plus d</w:t>
      </w:r>
      <w:r w:rsidR="007D0B10">
        <w:t>’</w:t>
      </w:r>
      <w:r w:rsidRPr="00EA49B4">
        <w:t>énergie combien la pauvreté indépendante l</w:t>
      </w:r>
      <w:r w:rsidR="007D0B10">
        <w:t>’</w:t>
      </w:r>
      <w:r w:rsidRPr="00EA49B4">
        <w:t>emporte sur les trompeuses amorces d</w:t>
      </w:r>
      <w:r w:rsidR="007D0B10">
        <w:t>’</w:t>
      </w:r>
      <w:r w:rsidRPr="00EA49B4">
        <w:t>une vie de servitude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étendis mes bras avec transport</w:t>
      </w:r>
      <w:r w:rsidR="007D0B10">
        <w:t xml:space="preserve">, </w:t>
      </w:r>
      <w:r w:rsidRPr="00EA49B4">
        <w:t>et en battant des mains je m</w:t>
      </w:r>
      <w:r w:rsidR="007D0B10">
        <w:t>’</w:t>
      </w:r>
      <w:r w:rsidRPr="00EA49B4">
        <w:t>écriai</w:t>
      </w:r>
      <w:r w:rsidR="007D0B10">
        <w:t> :</w:t>
      </w:r>
    </w:p>
    <w:p w14:paraId="5F341535" w14:textId="499BEC13" w:rsidR="00CC13A3" w:rsidRPr="00EA49B4" w:rsidRDefault="007D0B10" w:rsidP="00CC13A3">
      <w:r>
        <w:lastRenderedPageBreak/>
        <w:t>« </w:t>
      </w:r>
      <w:r w:rsidR="00CC13A3" w:rsidRPr="00EA49B4">
        <w:t>C</w:t>
      </w:r>
      <w:r>
        <w:t>’</w:t>
      </w:r>
      <w:r w:rsidR="00CC13A3" w:rsidRPr="00EA49B4">
        <w:t>est à présent que je suis un homme</w:t>
      </w:r>
      <w:r>
        <w:t xml:space="preserve"> ! </w:t>
      </w:r>
      <w:r w:rsidR="00CC13A3" w:rsidRPr="00EA49B4">
        <w:t>hier</w:t>
      </w:r>
      <w:r>
        <w:t xml:space="preserve">, </w:t>
      </w:r>
      <w:r w:rsidR="00CC13A3" w:rsidRPr="00EA49B4">
        <w:t>ces bras étaient meurtris par des fers</w:t>
      </w:r>
      <w:r>
        <w:t xml:space="preserve"> ; </w:t>
      </w:r>
      <w:r w:rsidR="00CC13A3" w:rsidRPr="00EA49B4">
        <w:t>chaque mouvement que je faisais pour me lever ou pour m</w:t>
      </w:r>
      <w:r>
        <w:t>’</w:t>
      </w:r>
      <w:r w:rsidR="00CC13A3" w:rsidRPr="00EA49B4">
        <w:t>asseoir était marqué par le bruit de mes chaînes</w:t>
      </w:r>
      <w:r>
        <w:t xml:space="preserve"> ; </w:t>
      </w:r>
      <w:r w:rsidR="00CC13A3" w:rsidRPr="00EA49B4">
        <w:t>j</w:t>
      </w:r>
      <w:r>
        <w:t>’</w:t>
      </w:r>
      <w:r w:rsidR="00CC13A3" w:rsidRPr="00EA49B4">
        <w:t>étais lié par terre comme une bête sauvage</w:t>
      </w:r>
      <w:r>
        <w:t xml:space="preserve">, </w:t>
      </w:r>
      <w:r w:rsidR="00CC13A3" w:rsidRPr="00EA49B4">
        <w:t>et un cercle de quelques pieds de circonférence était le seul espace où je pusse m</w:t>
      </w:r>
      <w:r>
        <w:t>’</w:t>
      </w:r>
      <w:r w:rsidR="00CC13A3" w:rsidRPr="00EA49B4">
        <w:t>étendre</w:t>
      </w:r>
      <w:r>
        <w:t xml:space="preserve">. </w:t>
      </w:r>
      <w:r w:rsidR="00CC13A3" w:rsidRPr="00EA49B4">
        <w:t>Aujourd</w:t>
      </w:r>
      <w:r>
        <w:t>’</w:t>
      </w:r>
      <w:r w:rsidR="00CC13A3" w:rsidRPr="00EA49B4">
        <w:t>hui</w:t>
      </w:r>
      <w:r>
        <w:t xml:space="preserve">, </w:t>
      </w:r>
      <w:r w:rsidR="00CC13A3" w:rsidRPr="00EA49B4">
        <w:t>je puis courir comme le lévrier en chasse et bondir comme le jeune daim sur les montagnes</w:t>
      </w:r>
      <w:r>
        <w:t xml:space="preserve">. </w:t>
      </w:r>
      <w:r w:rsidR="00CC13A3" w:rsidRPr="00EA49B4">
        <w:t>Grand Dieu</w:t>
      </w:r>
      <w:r>
        <w:t xml:space="preserve"> (</w:t>
      </w:r>
      <w:r w:rsidR="00CC13A3" w:rsidRPr="00EA49B4">
        <w:t>s</w:t>
      </w:r>
      <w:r>
        <w:t>’</w:t>
      </w:r>
      <w:r w:rsidR="00CC13A3" w:rsidRPr="00EA49B4">
        <w:t>il est un Dieu qui daigne compter les battements solitaires d</w:t>
      </w:r>
      <w:r>
        <w:t>’</w:t>
      </w:r>
      <w:r w:rsidR="00CC13A3" w:rsidRPr="00EA49B4">
        <w:t>un cœur rempli d</w:t>
      </w:r>
      <w:r>
        <w:t>’</w:t>
      </w:r>
      <w:r w:rsidR="00CC13A3" w:rsidRPr="00EA49B4">
        <w:t>anxiété</w:t>
      </w:r>
      <w:r>
        <w:t xml:space="preserve">) ! </w:t>
      </w:r>
      <w:r w:rsidR="00CC13A3" w:rsidRPr="00EA49B4">
        <w:t>toi seul</w:t>
      </w:r>
      <w:r>
        <w:t xml:space="preserve">, </w:t>
      </w:r>
      <w:r w:rsidR="00CC13A3" w:rsidRPr="00EA49B4">
        <w:t>tu pourrais dire avec quelles délices un prisonnier qui vient de briser sa chaîne goûte le bonheur de se retrouver libre</w:t>
      </w:r>
      <w:r>
        <w:t xml:space="preserve"> ! </w:t>
      </w:r>
      <w:r w:rsidR="00CC13A3" w:rsidRPr="00EA49B4">
        <w:t>Moment sacré</w:t>
      </w:r>
      <w:r>
        <w:t xml:space="preserve">, </w:t>
      </w:r>
      <w:r w:rsidR="00CC13A3" w:rsidRPr="00EA49B4">
        <w:t>moment ineffable</w:t>
      </w:r>
      <w:r>
        <w:t xml:space="preserve">, </w:t>
      </w:r>
      <w:r w:rsidR="00CC13A3" w:rsidRPr="00EA49B4">
        <w:t>où l</w:t>
      </w:r>
      <w:r>
        <w:t>’</w:t>
      </w:r>
      <w:r w:rsidR="00CC13A3" w:rsidRPr="00EA49B4">
        <w:t>homme se ressaisit de ses droits</w:t>
      </w:r>
      <w:r>
        <w:t xml:space="preserve"> ! </w:t>
      </w:r>
      <w:r w:rsidR="00CC13A3" w:rsidRPr="00EA49B4">
        <w:t>Est-il possible que ma vie soit menacée</w:t>
      </w:r>
      <w:r>
        <w:t xml:space="preserve">, </w:t>
      </w:r>
      <w:r w:rsidR="00CC13A3" w:rsidRPr="00EA49B4">
        <w:t>parce qu</w:t>
      </w:r>
      <w:r>
        <w:t>’</w:t>
      </w:r>
      <w:r w:rsidR="00CC13A3" w:rsidRPr="00EA49B4">
        <w:t>un homme sans foi a osé soutenir ce qu</w:t>
      </w:r>
      <w:r>
        <w:t>’</w:t>
      </w:r>
      <w:r w:rsidR="00CC13A3" w:rsidRPr="00EA49B4">
        <w:t>il sait bien être un mensonge</w:t>
      </w:r>
      <w:r>
        <w:t xml:space="preserve"> ; </w:t>
      </w:r>
      <w:r w:rsidR="00CC13A3" w:rsidRPr="00EA49B4">
        <w:t>suis-je donc destiné</w:t>
      </w:r>
      <w:r>
        <w:t xml:space="preserve">, </w:t>
      </w:r>
      <w:r w:rsidR="00CC13A3" w:rsidRPr="00EA49B4">
        <w:t>au printemps de mon âge</w:t>
      </w:r>
      <w:r>
        <w:t xml:space="preserve">, </w:t>
      </w:r>
      <w:r w:rsidR="00CC13A3" w:rsidRPr="00EA49B4">
        <w:t>à recevoir une mort ignominieuse</w:t>
      </w:r>
      <w:r>
        <w:t xml:space="preserve">, </w:t>
      </w:r>
      <w:r w:rsidR="00CC13A3" w:rsidRPr="00EA49B4">
        <w:t>de la main de mes semblables</w:t>
      </w:r>
      <w:r>
        <w:t xml:space="preserve">, </w:t>
      </w:r>
      <w:r w:rsidR="00CC13A3" w:rsidRPr="00EA49B4">
        <w:t>parce qu</w:t>
      </w:r>
      <w:r>
        <w:t>’</w:t>
      </w:r>
      <w:r w:rsidR="00CC13A3" w:rsidRPr="00EA49B4">
        <w:t>aucun d</w:t>
      </w:r>
      <w:r>
        <w:t>’</w:t>
      </w:r>
      <w:r w:rsidR="00CC13A3" w:rsidRPr="00EA49B4">
        <w:t>eux n</w:t>
      </w:r>
      <w:r>
        <w:t>’</w:t>
      </w:r>
      <w:r w:rsidR="00CC13A3" w:rsidRPr="00EA49B4">
        <w:t>a eu assez de pénétration pour reconnaître la vérité</w:t>
      </w:r>
      <w:r>
        <w:t xml:space="preserve"> ; </w:t>
      </w:r>
      <w:r w:rsidR="00CC13A3" w:rsidRPr="00EA49B4">
        <w:t>parce qu</w:t>
      </w:r>
      <w:r>
        <w:t>’</w:t>
      </w:r>
      <w:r w:rsidR="00CC13A3" w:rsidRPr="00EA49B4">
        <w:t>ils ont pris pour des impostures des paroles qui partaient d</w:t>
      </w:r>
      <w:r>
        <w:t>’</w:t>
      </w:r>
      <w:r w:rsidR="00CC13A3" w:rsidRPr="00EA49B4">
        <w:t>un cœur trop plein de sa conviction</w:t>
      </w:r>
      <w:r>
        <w:t xml:space="preserve"> ! </w:t>
      </w:r>
      <w:r w:rsidR="00CC13A3" w:rsidRPr="00EA49B4">
        <w:t>Chose étrange</w:t>
      </w:r>
      <w:r>
        <w:t xml:space="preserve">, </w:t>
      </w:r>
      <w:r w:rsidR="00CC13A3" w:rsidRPr="00EA49B4">
        <w:t>que les hommes se soumettent de génération en génération à laisser dépendre leur vie du souffle d</w:t>
      </w:r>
      <w:r>
        <w:t>’</w:t>
      </w:r>
      <w:r w:rsidR="00CC13A3" w:rsidRPr="00EA49B4">
        <w:t>un autre</w:t>
      </w:r>
      <w:r>
        <w:t xml:space="preserve">, </w:t>
      </w:r>
      <w:r w:rsidR="00CC13A3" w:rsidRPr="00EA49B4">
        <w:t>et cela simplement pour que chacun ait à son tour le pouvoir de jouer</w:t>
      </w:r>
      <w:r>
        <w:t xml:space="preserve">, </w:t>
      </w:r>
      <w:r w:rsidR="00CC13A3" w:rsidRPr="00EA49B4">
        <w:t>au nom de la loi</w:t>
      </w:r>
      <w:r>
        <w:t xml:space="preserve">, </w:t>
      </w:r>
      <w:r w:rsidR="00CC13A3" w:rsidRPr="00EA49B4">
        <w:t>le rôle de tyran</w:t>
      </w:r>
      <w:r>
        <w:t xml:space="preserve"> ! </w:t>
      </w:r>
      <w:r w:rsidR="00CC13A3" w:rsidRPr="00EA49B4">
        <w:t>Ô Dieu</w:t>
      </w:r>
      <w:r>
        <w:t xml:space="preserve">, </w:t>
      </w:r>
      <w:r w:rsidR="00CC13A3" w:rsidRPr="00EA49B4">
        <w:t>donne-moi la pauvreté</w:t>
      </w:r>
      <w:r>
        <w:t xml:space="preserve"> ! </w:t>
      </w:r>
      <w:r w:rsidR="00CC13A3" w:rsidRPr="00EA49B4">
        <w:t>fais pleuvoir sur moi toutes les contrariétés possibles de la vie</w:t>
      </w:r>
      <w:r>
        <w:t xml:space="preserve">, </w:t>
      </w:r>
      <w:r w:rsidR="00CC13A3" w:rsidRPr="00EA49B4">
        <w:t>je les recevrai avec mille actions de grâces</w:t>
      </w:r>
      <w:r>
        <w:t xml:space="preserve">. </w:t>
      </w:r>
      <w:r w:rsidR="00CC13A3" w:rsidRPr="00EA49B4">
        <w:t>Mais que je sois livré aux bêtes féroces plutôt que de redevenir la victime de ceux que l</w:t>
      </w:r>
      <w:r>
        <w:t>’</w:t>
      </w:r>
      <w:r w:rsidR="00CC13A3" w:rsidRPr="00EA49B4">
        <w:t>autorité a revêtus de sa robe ensanglantée</w:t>
      </w:r>
      <w:r>
        <w:t xml:space="preserve"> ! </w:t>
      </w:r>
      <w:r w:rsidR="00CC13A3" w:rsidRPr="00EA49B4">
        <w:t>permets au moins que ma vie soit mon bien</w:t>
      </w:r>
      <w:r>
        <w:t xml:space="preserve">. </w:t>
      </w:r>
      <w:r w:rsidR="00CC13A3" w:rsidRPr="00EA49B4">
        <w:t>Que j</w:t>
      </w:r>
      <w:r>
        <w:t>’</w:t>
      </w:r>
      <w:r w:rsidR="00CC13A3" w:rsidRPr="00EA49B4">
        <w:t>aie à la défendre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y consens</w:t>
      </w:r>
      <w:r>
        <w:t xml:space="preserve">, </w:t>
      </w:r>
      <w:r w:rsidR="00CC13A3" w:rsidRPr="00EA49B4">
        <w:t>de la fureur des éléments</w:t>
      </w:r>
      <w:r>
        <w:t xml:space="preserve">, </w:t>
      </w:r>
      <w:r w:rsidR="00CC13A3" w:rsidRPr="00EA49B4">
        <w:t>de la rage des tigres affamés</w:t>
      </w:r>
      <w:r>
        <w:t xml:space="preserve">, </w:t>
      </w:r>
      <w:r w:rsidR="00CC13A3" w:rsidRPr="00EA49B4">
        <w:t>ou de la vengeance effrénée des barbares</w:t>
      </w:r>
      <w:r>
        <w:t xml:space="preserve">, </w:t>
      </w:r>
      <w:r w:rsidR="00CC13A3" w:rsidRPr="00EA49B4">
        <w:t>mais jamais de la froide prévoyance des rois et de tous ceux qui font leur monopole du pouvoir</w:t>
      </w:r>
      <w:r>
        <w:t>. »</w:t>
      </w:r>
    </w:p>
    <w:p w14:paraId="7685166C" w14:textId="77777777" w:rsidR="007D0B10" w:rsidRDefault="00CC13A3" w:rsidP="00CC13A3">
      <w:r w:rsidRPr="00EA49B4">
        <w:lastRenderedPageBreak/>
        <w:t>Quel heureux enthousiasme que celui qui m</w:t>
      </w:r>
      <w:r w:rsidR="007D0B10">
        <w:t>’</w:t>
      </w:r>
      <w:r w:rsidRPr="00EA49B4">
        <w:t>inspirait cette énergie</w:t>
      </w:r>
      <w:r w:rsidR="007D0B10">
        <w:t xml:space="preserve">, </w:t>
      </w:r>
      <w:r w:rsidRPr="00EA49B4">
        <w:t>au milieu des horreurs de la faim</w:t>
      </w:r>
      <w:r w:rsidR="007D0B10">
        <w:t xml:space="preserve">, </w:t>
      </w:r>
      <w:r w:rsidRPr="00EA49B4">
        <w:t>de la pauvreté et de l</w:t>
      </w:r>
      <w:r w:rsidR="007D0B10">
        <w:t>’</w:t>
      </w:r>
      <w:r w:rsidRPr="00EA49B4">
        <w:t>abandon universel</w:t>
      </w:r>
      <w:r w:rsidR="007D0B10">
        <w:t> !</w:t>
      </w:r>
    </w:p>
    <w:p w14:paraId="018DE8F6" w14:textId="77777777" w:rsidR="007D0B10" w:rsidRDefault="00CC13A3" w:rsidP="00CC13A3">
      <w:r w:rsidRPr="00EA49B4">
        <w:t>J</w:t>
      </w:r>
      <w:r w:rsidR="007D0B10">
        <w:t>’</w:t>
      </w:r>
      <w:r w:rsidRPr="00EA49B4">
        <w:t>avais déjà fait au moins six milles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abord j</w:t>
      </w:r>
      <w:r w:rsidR="007D0B10">
        <w:t>’</w:t>
      </w:r>
      <w:r w:rsidRPr="00EA49B4">
        <w:t>avais mis beaucoup d</w:t>
      </w:r>
      <w:r w:rsidR="007D0B10">
        <w:t>’</w:t>
      </w:r>
      <w:r w:rsidRPr="00EA49B4">
        <w:t>attention à éviter les habitations qui se trouvaient sur ma route</w:t>
      </w:r>
      <w:r w:rsidR="007D0B10">
        <w:t xml:space="preserve">, </w:t>
      </w:r>
      <w:r w:rsidRPr="00EA49B4">
        <w:t>dans la crainte d</w:t>
      </w:r>
      <w:r w:rsidR="007D0B10">
        <w:t>’</w:t>
      </w:r>
      <w:r w:rsidRPr="00EA49B4">
        <w:t>être vu par les personnes du dedans</w:t>
      </w:r>
      <w:r w:rsidR="007D0B10">
        <w:t xml:space="preserve">, </w:t>
      </w:r>
      <w:r w:rsidRPr="00EA49B4">
        <w:t>et de laisser après moi des traces à ceux qui étaient à ma poursuite</w:t>
      </w:r>
      <w:r w:rsidR="007D0B10">
        <w:t xml:space="preserve">. </w:t>
      </w:r>
      <w:r w:rsidRPr="00EA49B4">
        <w:t>À mesure que j</w:t>
      </w:r>
      <w:r w:rsidR="007D0B10">
        <w:t>’</w:t>
      </w:r>
      <w:r w:rsidRPr="00EA49B4">
        <w:t>avançai</w:t>
      </w:r>
      <w:r w:rsidR="007D0B10">
        <w:t xml:space="preserve">, </w:t>
      </w:r>
      <w:r w:rsidRPr="00EA49B4">
        <w:t>je crus pouvoir me relâcher un peu de mes précautions</w:t>
      </w:r>
      <w:r w:rsidR="007D0B10">
        <w:t xml:space="preserve">. </w:t>
      </w:r>
      <w:r w:rsidRPr="00EA49B4">
        <w:t>Dans ce moment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aperçus plusieurs individus qui</w:t>
      </w:r>
      <w:r w:rsidR="007D0B10">
        <w:t xml:space="preserve">, </w:t>
      </w:r>
      <w:r w:rsidRPr="00EA49B4">
        <w:t>sortis d</w:t>
      </w:r>
      <w:r w:rsidR="007D0B10">
        <w:t>’</w:t>
      </w:r>
      <w:r w:rsidRPr="00EA49B4">
        <w:t>un endroit un peu plus fourré du bois</w:t>
      </w:r>
      <w:r w:rsidR="007D0B10">
        <w:t xml:space="preserve">, </w:t>
      </w:r>
      <w:r w:rsidRPr="00EA49B4">
        <w:t>venaient droit à moi</w:t>
      </w:r>
      <w:r w:rsidR="007D0B10">
        <w:t xml:space="preserve">. </w:t>
      </w:r>
      <w:r w:rsidRPr="00EA49B4">
        <w:t>Je ne vis rien que de favorable dans cette rencontre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dans la nécessité d</w:t>
      </w:r>
      <w:r w:rsidR="007D0B10">
        <w:t>’</w:t>
      </w:r>
      <w:r w:rsidRPr="00EA49B4">
        <w:t>éviter l</w:t>
      </w:r>
      <w:r w:rsidR="007D0B10">
        <w:t>’</w:t>
      </w:r>
      <w:r w:rsidRPr="00EA49B4">
        <w:t>entrée des villes et des hameaux du voisinage</w:t>
      </w:r>
      <w:r w:rsidR="007D0B10">
        <w:t xml:space="preserve"> ; </w:t>
      </w:r>
      <w:r w:rsidRPr="00EA49B4">
        <w:t>mais en même temps je ne pouvais plus longtemps me passer de quelque nourriture</w:t>
      </w:r>
      <w:r w:rsidR="007D0B10">
        <w:t xml:space="preserve">, </w:t>
      </w:r>
      <w:r w:rsidRPr="00EA49B4">
        <w:t>et il était assez vraisemblable que je trouverais à cet égard un peu d</w:t>
      </w:r>
      <w:r w:rsidR="007D0B10">
        <w:t>’</w:t>
      </w:r>
      <w:r w:rsidRPr="00EA49B4">
        <w:t>assistance auprès de ces gens-ci</w:t>
      </w:r>
      <w:r w:rsidR="007D0B10">
        <w:t xml:space="preserve">. </w:t>
      </w:r>
      <w:r w:rsidRPr="00EA49B4">
        <w:t>Dans ma situation présente</w:t>
      </w:r>
      <w:r w:rsidR="007D0B10">
        <w:t xml:space="preserve">, </w:t>
      </w:r>
      <w:r w:rsidRPr="00EA49B4">
        <w:t>leur profession était une considération fort indifférente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guère à craindre de la part des voleurs</w:t>
      </w:r>
      <w:r w:rsidR="007D0B10">
        <w:t xml:space="preserve">, </w:t>
      </w:r>
      <w:r w:rsidRPr="00EA49B4">
        <w:t>et des voleurs même</w:t>
      </w:r>
      <w:r w:rsidR="007D0B10">
        <w:t xml:space="preserve">, </w:t>
      </w:r>
      <w:r w:rsidRPr="00EA49B4">
        <w:t>à ce que je pensais</w:t>
      </w:r>
      <w:r w:rsidR="007D0B10">
        <w:t xml:space="preserve">, </w:t>
      </w:r>
      <w:r w:rsidRPr="00EA49B4">
        <w:t>ne pouvaient manquer d</w:t>
      </w:r>
      <w:r w:rsidR="007D0B10">
        <w:t>’</w:t>
      </w:r>
      <w:r w:rsidRPr="00EA49B4">
        <w:t>être</w:t>
      </w:r>
      <w:r w:rsidR="007D0B10">
        <w:t xml:space="preserve">, </w:t>
      </w:r>
      <w:r w:rsidRPr="00EA49B4">
        <w:t>tout aussi bien que d</w:t>
      </w:r>
      <w:r w:rsidR="007D0B10">
        <w:t>’</w:t>
      </w:r>
      <w:r w:rsidRPr="00EA49B4">
        <w:t>honnêtes gens</w:t>
      </w:r>
      <w:r w:rsidR="007D0B10">
        <w:t xml:space="preserve">, </w:t>
      </w:r>
      <w:r w:rsidRPr="00EA49B4">
        <w:t>touchés de compassion pour mon état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bien loin de les éviter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allai droit à eux</w:t>
      </w:r>
      <w:r w:rsidR="007D0B10">
        <w:t>.</w:t>
      </w:r>
    </w:p>
    <w:p w14:paraId="6BD74CED" w14:textId="77777777" w:rsidR="007D0B10" w:rsidRDefault="00CC13A3" w:rsidP="00CC13A3">
      <w:r w:rsidRPr="00EA49B4">
        <w:t>C</w:t>
      </w:r>
      <w:r w:rsidR="007D0B10">
        <w:t>’</w:t>
      </w:r>
      <w:r w:rsidRPr="00EA49B4">
        <w:t>étaient des voleurs</w:t>
      </w:r>
      <w:r w:rsidR="007D0B10">
        <w:t xml:space="preserve">. </w:t>
      </w:r>
      <w:r w:rsidRPr="00EA49B4">
        <w:t>Un de la bande s</w:t>
      </w:r>
      <w:r w:rsidR="007D0B10">
        <w:t>’</w:t>
      </w:r>
      <w:r w:rsidRPr="00EA49B4">
        <w:t>écria</w:t>
      </w:r>
      <w:r w:rsidR="007D0B10">
        <w:t xml:space="preserve"> : </w:t>
      </w:r>
      <w:r w:rsidRPr="00EA49B4">
        <w:rPr>
          <w:i/>
          <w:iCs/>
        </w:rPr>
        <w:t>Qui va là</w:t>
      </w:r>
      <w:r w:rsidR="007D0B10">
        <w:rPr>
          <w:i/>
          <w:iCs/>
        </w:rPr>
        <w:t xml:space="preserve"> ? </w:t>
      </w:r>
      <w:r w:rsidRPr="00EA49B4">
        <w:rPr>
          <w:i/>
          <w:iCs/>
        </w:rPr>
        <w:t>arrêtez</w:t>
      </w:r>
      <w:r w:rsidR="007D0B10">
        <w:t xml:space="preserve">. </w:t>
      </w:r>
      <w:r w:rsidRPr="00EA49B4">
        <w:t>Je les abordai</w:t>
      </w:r>
      <w:r w:rsidR="007D0B10">
        <w:t>. « </w:t>
      </w:r>
      <w:r w:rsidRPr="00EA49B4">
        <w:t>Messieurs</w:t>
      </w:r>
      <w:r w:rsidR="007D0B10">
        <w:t xml:space="preserve">, </w:t>
      </w:r>
      <w:r w:rsidRPr="00EA49B4">
        <w:t>leur dis-je</w:t>
      </w:r>
      <w:r w:rsidR="007D0B10">
        <w:t xml:space="preserve">, </w:t>
      </w:r>
      <w:r w:rsidRPr="00EA49B4">
        <w:t>je suis un pauvre voyageur</w:t>
      </w:r>
      <w:r w:rsidR="007D0B10">
        <w:t xml:space="preserve">, </w:t>
      </w:r>
      <w:r w:rsidRPr="00EA49B4">
        <w:t>presque</w:t>
      </w:r>
      <w:r w:rsidR="007D0B10">
        <w:t>… »</w:t>
      </w:r>
      <w:r w:rsidRPr="00EA49B4">
        <w:t xml:space="preserve"> Pendant que je parlais</w:t>
      </w:r>
      <w:r w:rsidR="007D0B10">
        <w:t xml:space="preserve">, </w:t>
      </w:r>
      <w:r w:rsidRPr="00EA49B4">
        <w:t>ils m</w:t>
      </w:r>
      <w:r w:rsidR="007D0B10">
        <w:t>’</w:t>
      </w:r>
      <w:r w:rsidRPr="00EA49B4">
        <w:t>entourèrent</w:t>
      </w:r>
      <w:r w:rsidR="007D0B10">
        <w:t xml:space="preserve"> ; </w:t>
      </w:r>
      <w:r w:rsidRPr="00EA49B4">
        <w:t xml:space="preserve">et celui qui avait crié le premier </w:t>
      </w:r>
      <w:r w:rsidRPr="00EA49B4">
        <w:rPr>
          <w:i/>
          <w:iCs/>
        </w:rPr>
        <w:t>Qui va là</w:t>
      </w:r>
      <w:r w:rsidR="007D0B10">
        <w:rPr>
          <w:i/>
          <w:iCs/>
        </w:rPr>
        <w:t xml:space="preserve"> ? </w:t>
      </w:r>
      <w:r w:rsidRPr="00EA49B4">
        <w:t>se mit à dire</w:t>
      </w:r>
      <w:r w:rsidR="007D0B10">
        <w:t> : « </w:t>
      </w:r>
      <w:r w:rsidRPr="00EA49B4">
        <w:t>Que diable viens-tu nous chanter avec ton pauvre voyageur</w:t>
      </w:r>
      <w:r w:rsidR="007D0B10">
        <w:t xml:space="preserve"> ? </w:t>
      </w:r>
      <w:r w:rsidRPr="00EA49B4">
        <w:t>Il y a dix ans que nous n</w:t>
      </w:r>
      <w:r w:rsidR="007D0B10">
        <w:t>’</w:t>
      </w:r>
      <w:r w:rsidRPr="00EA49B4">
        <w:t>entendons que cela</w:t>
      </w:r>
      <w:r w:rsidR="007D0B10">
        <w:t xml:space="preserve">. </w:t>
      </w:r>
      <w:r w:rsidRPr="00EA49B4">
        <w:t>Allons</w:t>
      </w:r>
      <w:r w:rsidR="007D0B10">
        <w:t xml:space="preserve">, </w:t>
      </w:r>
      <w:r w:rsidRPr="00EA49B4">
        <w:t>allons</w:t>
      </w:r>
      <w:r w:rsidR="007D0B10">
        <w:t xml:space="preserve">, </w:t>
      </w:r>
      <w:r w:rsidRPr="00EA49B4">
        <w:t>commence par retourner tes poches</w:t>
      </w:r>
      <w:r w:rsidR="007D0B10">
        <w:t xml:space="preserve">, </w:t>
      </w:r>
      <w:r w:rsidRPr="00EA49B4">
        <w:t>afin que nous sachions si la prise est bonne</w:t>
      </w:r>
      <w:r w:rsidR="007D0B10">
        <w:t>.</w:t>
      </w:r>
    </w:p>
    <w:p w14:paraId="7E386C9A" w14:textId="77777777" w:rsidR="007D0B10" w:rsidRDefault="007D0B10" w:rsidP="00CC13A3">
      <w:r>
        <w:lastRenderedPageBreak/>
        <w:t>— </w:t>
      </w:r>
      <w:r w:rsidR="00CC13A3" w:rsidRPr="00EA49B4">
        <w:t>Monsieur</w:t>
      </w:r>
      <w:r>
        <w:t xml:space="preserve">, </w:t>
      </w:r>
      <w:r w:rsidR="00CC13A3" w:rsidRPr="00EA49B4">
        <w:t>répliquai-je</w:t>
      </w:r>
      <w:r>
        <w:t xml:space="preserve">, </w:t>
      </w:r>
      <w:r w:rsidR="00CC13A3" w:rsidRPr="00EA49B4">
        <w:t>je ne possède pas un shelling dans le monde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par-dessus le marché</w:t>
      </w:r>
      <w:r>
        <w:t xml:space="preserve">, </w:t>
      </w:r>
      <w:r w:rsidR="00CC13A3" w:rsidRPr="00EA49B4">
        <w:t>je suis à demi mort de faim</w:t>
      </w:r>
      <w:r>
        <w:t xml:space="preserve">. – </w:t>
      </w:r>
      <w:r w:rsidR="00CC13A3" w:rsidRPr="00EA49B4">
        <w:t>Pas un shelling</w:t>
      </w:r>
      <w:r>
        <w:t xml:space="preserve"> ! </w:t>
      </w:r>
      <w:r w:rsidR="00CC13A3" w:rsidRPr="00EA49B4">
        <w:t>reprit mon adversaire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est-à-dire donc que tu es pauvre comme un voleur</w:t>
      </w:r>
      <w:r>
        <w:t xml:space="preserve"> ? </w:t>
      </w:r>
      <w:r w:rsidR="00CC13A3" w:rsidRPr="00EA49B4">
        <w:t>Mais</w:t>
      </w:r>
      <w:r>
        <w:t xml:space="preserve">, </w:t>
      </w:r>
      <w:r w:rsidR="00CC13A3" w:rsidRPr="00EA49B4">
        <w:t>si tu n</w:t>
      </w:r>
      <w:r>
        <w:t>’</w:t>
      </w:r>
      <w:r w:rsidR="00CC13A3" w:rsidRPr="00EA49B4">
        <w:t>as pas d</w:t>
      </w:r>
      <w:r>
        <w:t>’</w:t>
      </w:r>
      <w:r w:rsidR="00CC13A3" w:rsidRPr="00EA49B4">
        <w:t>argent</w:t>
      </w:r>
      <w:r>
        <w:t xml:space="preserve">, </w:t>
      </w:r>
      <w:r w:rsidR="00CC13A3" w:rsidRPr="00EA49B4">
        <w:t>tu as des habits</w:t>
      </w:r>
      <w:r>
        <w:t xml:space="preserve">, </w:t>
      </w:r>
      <w:r w:rsidR="00CC13A3" w:rsidRPr="00EA49B4">
        <w:t>et il faut que tu t</w:t>
      </w:r>
      <w:r>
        <w:t>’</w:t>
      </w:r>
      <w:r w:rsidR="00CC13A3" w:rsidRPr="00EA49B4">
        <w:t>en débarrasses</w:t>
      </w:r>
      <w:r>
        <w:t>.</w:t>
      </w:r>
    </w:p>
    <w:p w14:paraId="1C77C94F" w14:textId="3DAF03FA" w:rsidR="00CC13A3" w:rsidRPr="00EA49B4" w:rsidRDefault="007D0B10" w:rsidP="00CC13A3">
      <w:r>
        <w:t>— </w:t>
      </w:r>
      <w:r w:rsidR="00CC13A3" w:rsidRPr="00EA49B4">
        <w:t>Mes habits</w:t>
      </w:r>
      <w:r>
        <w:t xml:space="preserve"> ! </w:t>
      </w:r>
      <w:r w:rsidR="00CC13A3" w:rsidRPr="00EA49B4">
        <w:t>m</w:t>
      </w:r>
      <w:r>
        <w:t>’</w:t>
      </w:r>
      <w:r w:rsidR="00CC13A3" w:rsidRPr="00EA49B4">
        <w:t>écriai-je avec indignation</w:t>
      </w:r>
      <w:r>
        <w:t xml:space="preserve"> ; </w:t>
      </w:r>
      <w:r w:rsidR="00CC13A3" w:rsidRPr="00EA49B4">
        <w:t>il n</w:t>
      </w:r>
      <w:r>
        <w:t>’</w:t>
      </w:r>
      <w:r w:rsidR="00CC13A3" w:rsidRPr="00EA49B4">
        <w:t>est pas possible que vous vouliez exiger pareille chose</w:t>
      </w:r>
      <w:r>
        <w:t xml:space="preserve">. </w:t>
      </w:r>
      <w:r w:rsidR="00CC13A3" w:rsidRPr="00EA49B4">
        <w:t>N</w:t>
      </w:r>
      <w:r>
        <w:t>’</w:t>
      </w:r>
      <w:r w:rsidR="00CC13A3" w:rsidRPr="00EA49B4">
        <w:t>est-ce pas assez que je sois sans argent</w:t>
      </w:r>
      <w:r>
        <w:t xml:space="preserve"> ? </w:t>
      </w:r>
      <w:r w:rsidR="00CC13A3" w:rsidRPr="00EA49B4">
        <w:t>J</w:t>
      </w:r>
      <w:r>
        <w:t>’</w:t>
      </w:r>
      <w:r w:rsidR="00CC13A3" w:rsidRPr="00EA49B4">
        <w:t>ai été obligé de passer toute la nuit en plein air</w:t>
      </w:r>
      <w:r>
        <w:t xml:space="preserve"> ; </w:t>
      </w:r>
      <w:r w:rsidR="00CC13A3" w:rsidRPr="00EA49B4">
        <w:t>voici le second jour que je n</w:t>
      </w:r>
      <w:r>
        <w:t>’</w:t>
      </w:r>
      <w:r w:rsidR="00CC13A3" w:rsidRPr="00EA49B4">
        <w:t>ai pas mangé un morceau de pain</w:t>
      </w:r>
      <w:r>
        <w:t xml:space="preserve">. </w:t>
      </w:r>
      <w:r w:rsidR="00CC13A3" w:rsidRPr="00EA49B4">
        <w:t>Auriez-vous bien le courage de me laisser nu par le temps qu</w:t>
      </w:r>
      <w:r>
        <w:t>’</w:t>
      </w:r>
      <w:r w:rsidR="00CC13A3" w:rsidRPr="00EA49B4">
        <w:t>il fait</w:t>
      </w:r>
      <w:r>
        <w:t xml:space="preserve">, </w:t>
      </w:r>
      <w:r w:rsidR="00CC13A3" w:rsidRPr="00EA49B4">
        <w:t>au milieu de ce bois</w:t>
      </w:r>
      <w:r>
        <w:t xml:space="preserve"> ? </w:t>
      </w:r>
      <w:r w:rsidR="00CC13A3" w:rsidRPr="00EA49B4">
        <w:t>Non</w:t>
      </w:r>
      <w:r>
        <w:t xml:space="preserve">, </w:t>
      </w:r>
      <w:r w:rsidR="00CC13A3" w:rsidRPr="00EA49B4">
        <w:t>non</w:t>
      </w:r>
      <w:r>
        <w:t xml:space="preserve"> ; </w:t>
      </w:r>
      <w:r w:rsidR="00CC13A3" w:rsidRPr="00EA49B4">
        <w:t>vous êtes de braves gens</w:t>
      </w:r>
      <w:r>
        <w:t xml:space="preserve"> ; </w:t>
      </w:r>
      <w:r w:rsidR="00CC13A3" w:rsidRPr="00EA49B4">
        <w:t>cette haine de l</w:t>
      </w:r>
      <w:r>
        <w:t>’</w:t>
      </w:r>
      <w:r w:rsidR="00CC13A3" w:rsidRPr="00EA49B4">
        <w:t>oppression qui a armé vos mains contre l</w:t>
      </w:r>
      <w:r>
        <w:t>’</w:t>
      </w:r>
      <w:r w:rsidR="00CC13A3" w:rsidRPr="00EA49B4">
        <w:t>insolence des riches vous dira de soulager ceux qui périssent de besoin comme moi</w:t>
      </w:r>
      <w:r>
        <w:t xml:space="preserve">. </w:t>
      </w:r>
      <w:r w:rsidR="00CC13A3" w:rsidRPr="00EA49B4">
        <w:t>Pour l</w:t>
      </w:r>
      <w:r>
        <w:t>’</w:t>
      </w:r>
      <w:r w:rsidR="00CC13A3" w:rsidRPr="00EA49B4">
        <w:t>amour de Dieu</w:t>
      </w:r>
      <w:r>
        <w:t xml:space="preserve">, </w:t>
      </w:r>
      <w:r w:rsidR="00CC13A3" w:rsidRPr="00EA49B4">
        <w:t>donnez-moi quelque chose à manger</w:t>
      </w:r>
      <w:r>
        <w:t xml:space="preserve"> ! </w:t>
      </w:r>
      <w:r w:rsidR="00CC13A3" w:rsidRPr="00EA49B4">
        <w:t>Ne me dépouillez pas au moins du seul bien qui me reste</w:t>
      </w:r>
      <w:r>
        <w:t> ! »</w:t>
      </w:r>
    </w:p>
    <w:p w14:paraId="26E4025A" w14:textId="77777777" w:rsidR="007D0B10" w:rsidRDefault="00CC13A3" w:rsidP="00CC13A3">
      <w:r w:rsidRPr="00EA49B4">
        <w:t>Pendant que je leur adressais cette harangue avec l</w:t>
      </w:r>
      <w:r w:rsidR="007D0B10">
        <w:t>’</w:t>
      </w:r>
      <w:r w:rsidRPr="00EA49B4">
        <w:t>éloquence improvisée du sentiment</w:t>
      </w:r>
      <w:r w:rsidR="007D0B10">
        <w:t xml:space="preserve">, </w:t>
      </w:r>
      <w:r w:rsidRPr="00EA49B4">
        <w:t>il ne me fut pas difficile</w:t>
      </w:r>
      <w:r w:rsidR="007D0B10">
        <w:t xml:space="preserve">, </w:t>
      </w:r>
      <w:r w:rsidRPr="00EA49B4">
        <w:t>malgré la faible lueur du jour</w:t>
      </w:r>
      <w:r w:rsidR="007D0B10">
        <w:t xml:space="preserve">, </w:t>
      </w:r>
      <w:r w:rsidRPr="00EA49B4">
        <w:t>de m</w:t>
      </w:r>
      <w:r w:rsidR="007D0B10">
        <w:t>’</w:t>
      </w:r>
      <w:r w:rsidRPr="00EA49B4">
        <w:t>apercevoir à leurs gestes que deux ou trois d</w:t>
      </w:r>
      <w:r w:rsidR="007D0B10">
        <w:t>’</w:t>
      </w:r>
      <w:r w:rsidRPr="00EA49B4">
        <w:t>entre eux paraissaient disposés à prendre mon parti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homme qui s</w:t>
      </w:r>
      <w:r w:rsidR="007D0B10">
        <w:t>’</w:t>
      </w:r>
      <w:r w:rsidRPr="00EA49B4">
        <w:t>était déjà constitué l</w:t>
      </w:r>
      <w:r w:rsidR="007D0B10">
        <w:t>’</w:t>
      </w:r>
      <w:r w:rsidRPr="00EA49B4">
        <w:t>interprète de la troupe s</w:t>
      </w:r>
      <w:r w:rsidR="007D0B10">
        <w:t>’</w:t>
      </w:r>
      <w:r w:rsidRPr="00EA49B4">
        <w:t>en aperçut comme moi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soit par brutalité de caractère</w:t>
      </w:r>
      <w:r w:rsidR="007D0B10">
        <w:t xml:space="preserve">, </w:t>
      </w:r>
      <w:r w:rsidRPr="00EA49B4">
        <w:t>soit par jalousie de pouvoir</w:t>
      </w:r>
      <w:r w:rsidR="007D0B10">
        <w:t xml:space="preserve">, </w:t>
      </w:r>
      <w:r w:rsidRPr="00EA49B4">
        <w:t>il voulut s</w:t>
      </w:r>
      <w:r w:rsidR="007D0B10">
        <w:t>’</w:t>
      </w:r>
      <w:r w:rsidRPr="00EA49B4">
        <w:t>épargner la honte d</w:t>
      </w:r>
      <w:r w:rsidR="007D0B10">
        <w:t>’</w:t>
      </w:r>
      <w:r w:rsidRPr="00EA49B4">
        <w:t>avoir le dessous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il se hâta de prévenir les autres</w:t>
      </w:r>
      <w:r w:rsidR="007D0B10">
        <w:t xml:space="preserve">, </w:t>
      </w:r>
      <w:r w:rsidRPr="00EA49B4">
        <w:t>en se ruant brusquement sur moi et en me repoussant de plusieurs pas de la place où j</w:t>
      </w:r>
      <w:r w:rsidR="007D0B10">
        <w:t>’</w:t>
      </w:r>
      <w:r w:rsidRPr="00EA49B4">
        <w:t>étais</w:t>
      </w:r>
      <w:r w:rsidR="007D0B10">
        <w:t xml:space="preserve">. </w:t>
      </w:r>
      <w:r w:rsidRPr="00EA49B4">
        <w:t>La secousse que j</w:t>
      </w:r>
      <w:r w:rsidR="007D0B10">
        <w:t>’</w:t>
      </w:r>
      <w:r w:rsidRPr="00EA49B4">
        <w:t>avais reçue attira sur moi un autre de la bande qui n</w:t>
      </w:r>
      <w:r w:rsidR="007D0B10">
        <w:t>’</w:t>
      </w:r>
      <w:r w:rsidRPr="00EA49B4">
        <w:t>était pas du nombre de ceux qui m</w:t>
      </w:r>
      <w:r w:rsidR="007D0B10">
        <w:t>’</w:t>
      </w:r>
      <w:r w:rsidRPr="00EA49B4">
        <w:t>avaient paru écouter ma remontrance</w:t>
      </w:r>
      <w:r w:rsidR="007D0B10">
        <w:t xml:space="preserve">, </w:t>
      </w:r>
      <w:r w:rsidRPr="00EA49B4">
        <w:t>et celui-ci répéta la même brutalité</w:t>
      </w:r>
      <w:r w:rsidR="007D0B10">
        <w:t xml:space="preserve">. </w:t>
      </w:r>
      <w:r w:rsidRPr="00EA49B4">
        <w:t>Ce traitement m</w:t>
      </w:r>
      <w:r w:rsidR="007D0B10">
        <w:t>’</w:t>
      </w:r>
      <w:r w:rsidRPr="00EA49B4">
        <w:t>indigna au dernier point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avoir été ballotté deux ou trois fois en avant et en arrière</w:t>
      </w:r>
      <w:r w:rsidR="007D0B10">
        <w:t xml:space="preserve">, </w:t>
      </w:r>
      <w:r w:rsidRPr="00EA49B4">
        <w:t>je me dégageai de mes assaillants en faisant volte-face</w:t>
      </w:r>
      <w:r w:rsidR="007D0B10">
        <w:t xml:space="preserve">, </w:t>
      </w:r>
      <w:r w:rsidRPr="00EA49B4">
        <w:t xml:space="preserve">et me mis en posture de me </w:t>
      </w:r>
      <w:r w:rsidRPr="00EA49B4">
        <w:lastRenderedPageBreak/>
        <w:t>défendre</w:t>
      </w:r>
      <w:r w:rsidR="007D0B10">
        <w:t xml:space="preserve">. </w:t>
      </w:r>
      <w:r w:rsidRPr="00EA49B4">
        <w:t>Le premier qui s</w:t>
      </w:r>
      <w:r w:rsidR="007D0B10">
        <w:t>’</w:t>
      </w:r>
      <w:r w:rsidRPr="00EA49B4">
        <w:t>avança jusqu</w:t>
      </w:r>
      <w:r w:rsidR="007D0B10">
        <w:t>’</w:t>
      </w:r>
      <w:r w:rsidRPr="00EA49B4">
        <w:t>à ma portée était celui qui avait commencé l</w:t>
      </w:r>
      <w:r w:rsidR="007D0B10">
        <w:t>’</w:t>
      </w:r>
      <w:r w:rsidRPr="00EA49B4">
        <w:t>attaque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écoutai alors que le mouvement de ma colère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étendis par terre tout de son long</w:t>
      </w:r>
      <w:r w:rsidR="007D0B10">
        <w:t xml:space="preserve">. </w:t>
      </w:r>
      <w:r w:rsidRPr="00EA49B4">
        <w:t>Au même instant</w:t>
      </w:r>
      <w:r w:rsidR="007D0B10">
        <w:t xml:space="preserve">, </w:t>
      </w:r>
      <w:r w:rsidRPr="00EA49B4">
        <w:t>je fus assailli de tous côtés</w:t>
      </w:r>
      <w:r w:rsidR="007D0B10">
        <w:t xml:space="preserve"> ; </w:t>
      </w:r>
      <w:r w:rsidRPr="00EA49B4">
        <w:t>ils tombèrent sur moi avec de gros bâtons noueux</w:t>
      </w:r>
      <w:r w:rsidR="007D0B10">
        <w:t xml:space="preserve">, </w:t>
      </w:r>
      <w:r w:rsidRPr="00EA49B4">
        <w:t>et je reçus un coup qui me fit presque perdre connaissance</w:t>
      </w:r>
      <w:r w:rsidR="007D0B10">
        <w:t xml:space="preserve">. </w:t>
      </w:r>
      <w:r w:rsidRPr="00EA49B4">
        <w:t>Celui que j</w:t>
      </w:r>
      <w:r w:rsidR="007D0B10">
        <w:t>’</w:t>
      </w:r>
      <w:r w:rsidRPr="00EA49B4">
        <w:t>avais renversé s</w:t>
      </w:r>
      <w:r w:rsidR="007D0B10">
        <w:t>’</w:t>
      </w:r>
      <w:r w:rsidRPr="00EA49B4">
        <w:t>était relevé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au moment où je tombai</w:t>
      </w:r>
      <w:r w:rsidR="007D0B10">
        <w:t xml:space="preserve">, </w:t>
      </w:r>
      <w:r w:rsidRPr="00EA49B4">
        <w:t>il m</w:t>
      </w:r>
      <w:r w:rsidR="007D0B10">
        <w:t>’</w:t>
      </w:r>
      <w:r w:rsidRPr="00EA49B4">
        <w:t>asséna un revers de coutelas qui me fit une large blessure entre le cou et l</w:t>
      </w:r>
      <w:r w:rsidR="007D0B10">
        <w:t>’</w:t>
      </w:r>
      <w:r w:rsidRPr="00EA49B4">
        <w:t>épaule</w:t>
      </w:r>
      <w:r w:rsidR="007D0B10">
        <w:t xml:space="preserve">. </w:t>
      </w:r>
      <w:r w:rsidRPr="00EA49B4">
        <w:t>Il allait redoubler</w:t>
      </w:r>
      <w:r w:rsidR="007D0B10">
        <w:t xml:space="preserve"> ; </w:t>
      </w:r>
      <w:r w:rsidRPr="00EA49B4">
        <w:t>les deux dont l</w:t>
      </w:r>
      <w:r w:rsidR="007D0B10">
        <w:t>’</w:t>
      </w:r>
      <w:r w:rsidRPr="00EA49B4">
        <w:t>animosité avait paru s</w:t>
      </w:r>
      <w:r w:rsidR="007D0B10">
        <w:t>’</w:t>
      </w:r>
      <w:r w:rsidRPr="00EA49B4">
        <w:t>ébranler dans le commencement se mirent aussi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me sembla</w:t>
      </w:r>
      <w:r w:rsidR="007D0B10">
        <w:t xml:space="preserve">, </w:t>
      </w:r>
      <w:r w:rsidRPr="00EA49B4">
        <w:t>en devoir de se joindre à l</w:t>
      </w:r>
      <w:r w:rsidR="007D0B10">
        <w:t>’</w:t>
      </w:r>
      <w:r w:rsidRPr="00EA49B4">
        <w:t>attaque</w:t>
      </w:r>
      <w:r w:rsidR="007D0B10">
        <w:t xml:space="preserve">, </w:t>
      </w:r>
      <w:r w:rsidRPr="00EA49B4">
        <w:t>soit par une sorte de mouvement machinal</w:t>
      </w:r>
      <w:r w:rsidR="007D0B10">
        <w:t xml:space="preserve">, </w:t>
      </w:r>
      <w:r w:rsidRPr="00EA49B4">
        <w:t>soit par esprit d</w:t>
      </w:r>
      <w:r w:rsidR="007D0B10">
        <w:t>’</w:t>
      </w:r>
      <w:r w:rsidRPr="00EA49B4">
        <w:t>imitation</w:t>
      </w:r>
      <w:r w:rsidR="007D0B10">
        <w:t xml:space="preserve">. </w:t>
      </w:r>
      <w:r w:rsidRPr="00EA49B4">
        <w:t>Cependant un d</w:t>
      </w:r>
      <w:r w:rsidR="007D0B10">
        <w:t>’</w:t>
      </w:r>
      <w:r w:rsidRPr="00EA49B4">
        <w:t>eux</w:t>
      </w:r>
      <w:r w:rsidR="007D0B10">
        <w:t xml:space="preserve">, </w:t>
      </w:r>
      <w:r w:rsidRPr="00EA49B4">
        <w:t>à ce que j</w:t>
      </w:r>
      <w:r w:rsidR="007D0B10">
        <w:t>’</w:t>
      </w:r>
      <w:r w:rsidRPr="00EA49B4">
        <w:t>ai su depuis</w:t>
      </w:r>
      <w:r w:rsidR="007D0B10">
        <w:t xml:space="preserve">, </w:t>
      </w:r>
      <w:r w:rsidRPr="00EA49B4">
        <w:t>saisit le bras du voleur qui se disposait à me frapper une seconde fois de son coutelas</w:t>
      </w:r>
      <w:r w:rsidR="007D0B10">
        <w:t xml:space="preserve">, </w:t>
      </w:r>
      <w:r w:rsidRPr="00EA49B4">
        <w:t>et qui allait vraisemblablement mettre fin à ma faible existence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entendis ces mots</w:t>
      </w:r>
      <w:r w:rsidR="007D0B10">
        <w:t> :</w:t>
      </w:r>
    </w:p>
    <w:p w14:paraId="352D7506" w14:textId="77777777" w:rsidR="007D0B10" w:rsidRDefault="007D0B10" w:rsidP="00CC13A3">
      <w:r>
        <w:t>« </w:t>
      </w:r>
      <w:r w:rsidR="00CC13A3" w:rsidRPr="00EA49B4">
        <w:t>Assez</w:t>
      </w:r>
      <w:r>
        <w:t xml:space="preserve">, </w:t>
      </w:r>
      <w:r w:rsidR="00CC13A3" w:rsidRPr="00EA49B4">
        <w:t>assez donc</w:t>
      </w:r>
      <w:r>
        <w:t xml:space="preserve">. </w:t>
      </w:r>
      <w:r w:rsidR="00CC13A3" w:rsidRPr="00EA49B4">
        <w:t>Que diable</w:t>
      </w:r>
      <w:r>
        <w:t xml:space="preserve">, </w:t>
      </w:r>
      <w:r w:rsidR="00CC13A3" w:rsidRPr="00EA49B4">
        <w:t>Gines</w:t>
      </w:r>
      <w:r>
        <w:t xml:space="preserve"> ! </w:t>
      </w:r>
      <w:r w:rsidR="00CC13A3" w:rsidRPr="00EA49B4">
        <w:t>c</w:t>
      </w:r>
      <w:r>
        <w:t>’</w:t>
      </w:r>
      <w:r w:rsidR="00CC13A3" w:rsidRPr="00EA49B4">
        <w:t>est être aussi trop mauvais</w:t>
      </w:r>
      <w:r>
        <w:t> !…</w:t>
      </w:r>
    </w:p>
    <w:p w14:paraId="6ED825AB" w14:textId="143AF749" w:rsidR="00CC13A3" w:rsidRPr="00EA49B4" w:rsidRDefault="007D0B10" w:rsidP="00CC13A3">
      <w:r>
        <w:t>— </w:t>
      </w:r>
      <w:r w:rsidR="00CC13A3" w:rsidRPr="00EA49B4">
        <w:t>Pourquoi cela</w:t>
      </w:r>
      <w:r>
        <w:t xml:space="preserve"> ? </w:t>
      </w:r>
      <w:r w:rsidR="00CC13A3" w:rsidRPr="00EA49B4">
        <w:t>reprit une seconde voix</w:t>
      </w:r>
      <w:r>
        <w:t xml:space="preserve"> : </w:t>
      </w:r>
      <w:r w:rsidR="00CC13A3" w:rsidRPr="00EA49B4">
        <w:t>il va languir ici dans le bois et mourir à petit feu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une charité que de l</w:t>
      </w:r>
      <w:r>
        <w:t>’</w:t>
      </w:r>
      <w:r w:rsidR="00CC13A3" w:rsidRPr="00EA49B4">
        <w:t>achever pour l</w:t>
      </w:r>
      <w:r>
        <w:t>’</w:t>
      </w:r>
      <w:r w:rsidR="00CC13A3" w:rsidRPr="00EA49B4">
        <w:t>empêcher de souffrir</w:t>
      </w:r>
      <w:r>
        <w:t>… »</w:t>
      </w:r>
    </w:p>
    <w:p w14:paraId="15B501F2" w14:textId="77777777" w:rsidR="007D0B10" w:rsidRDefault="00CC13A3" w:rsidP="00CC13A3">
      <w:r w:rsidRPr="00EA49B4">
        <w:t>On s</w:t>
      </w:r>
      <w:r w:rsidR="007D0B10">
        <w:t>’</w:t>
      </w:r>
      <w:r w:rsidRPr="00EA49B4">
        <w:t>imagine bien que je n</w:t>
      </w:r>
      <w:r w:rsidR="007D0B10">
        <w:t>’</w:t>
      </w:r>
      <w:r w:rsidRPr="00EA49B4">
        <w:t>entendais pas cette espèce de débat sans intérêt</w:t>
      </w:r>
      <w:r w:rsidR="007D0B10">
        <w:t xml:space="preserve"> ; </w:t>
      </w:r>
      <w:r w:rsidRPr="00EA49B4">
        <w:t>je fis un effort pour parler</w:t>
      </w:r>
      <w:r w:rsidR="007D0B10">
        <w:t xml:space="preserve">, </w:t>
      </w:r>
      <w:r w:rsidRPr="00EA49B4">
        <w:t>mais la voix me manqua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étendis la main d</w:t>
      </w:r>
      <w:r w:rsidR="007D0B10">
        <w:t>’</w:t>
      </w:r>
      <w:r w:rsidRPr="00EA49B4">
        <w:t>un air suppliant</w:t>
      </w:r>
      <w:r w:rsidR="007D0B10">
        <w:t>.</w:t>
      </w:r>
    </w:p>
    <w:p w14:paraId="6591E0D1" w14:textId="2BEF484A" w:rsidR="00CC13A3" w:rsidRPr="00EA49B4" w:rsidRDefault="007D0B10" w:rsidP="00CC13A3">
      <w:r>
        <w:t>— </w:t>
      </w:r>
      <w:r w:rsidR="00CC13A3" w:rsidRPr="00EA49B4">
        <w:t>Vous ne le frapperez pas</w:t>
      </w:r>
      <w:r>
        <w:t xml:space="preserve">, </w:t>
      </w:r>
      <w:r w:rsidR="00CC13A3" w:rsidRPr="00EA49B4">
        <w:t>pardieu</w:t>
      </w:r>
      <w:r>
        <w:t xml:space="preserve"> ! </w:t>
      </w:r>
      <w:r w:rsidR="00CC13A3" w:rsidRPr="00EA49B4">
        <w:t>dit une des voix</w:t>
      </w:r>
      <w:r>
        <w:t xml:space="preserve"> : </w:t>
      </w:r>
      <w:r w:rsidR="00CC13A3" w:rsidRPr="00EA49B4">
        <w:t>à quoi bon être des assassins</w:t>
      </w:r>
      <w:r>
        <w:t> ?… »</w:t>
      </w:r>
    </w:p>
    <w:p w14:paraId="2FAECC5E" w14:textId="77777777" w:rsidR="007D0B10" w:rsidRDefault="00CC13A3" w:rsidP="00CC13A3">
      <w:r w:rsidRPr="00EA49B4">
        <w:t>Enfin</w:t>
      </w:r>
      <w:r w:rsidR="007D0B10">
        <w:t xml:space="preserve">, </w:t>
      </w:r>
      <w:r w:rsidRPr="00EA49B4">
        <w:t>le parti de la clémence l</w:t>
      </w:r>
      <w:r w:rsidR="007D0B10">
        <w:t>’</w:t>
      </w:r>
      <w:r w:rsidRPr="00EA49B4">
        <w:t>emporta</w:t>
      </w:r>
      <w:r w:rsidR="007D0B10">
        <w:t xml:space="preserve">. </w:t>
      </w:r>
      <w:r w:rsidRPr="00EA49B4">
        <w:t>Ils se contentèrent donc de me dépouiller de mon habit et de ma veste</w:t>
      </w:r>
      <w:r w:rsidR="007D0B10">
        <w:t xml:space="preserve">, </w:t>
      </w:r>
      <w:r w:rsidRPr="00EA49B4">
        <w:t>et puis de me rouler dans un fossé à sec qui était près de là</w:t>
      </w:r>
      <w:r w:rsidR="007D0B10">
        <w:t xml:space="preserve">. </w:t>
      </w:r>
      <w:r w:rsidRPr="00EA49B4">
        <w:t>Ensuite ils me laissèrent</w:t>
      </w:r>
      <w:r w:rsidR="007D0B10">
        <w:t xml:space="preserve">, </w:t>
      </w:r>
      <w:r w:rsidRPr="00EA49B4">
        <w:t>sans s</w:t>
      </w:r>
      <w:r w:rsidR="007D0B10">
        <w:t>’</w:t>
      </w:r>
      <w:r w:rsidRPr="00EA49B4">
        <w:t xml:space="preserve">occuper le moins du monde de </w:t>
      </w:r>
      <w:r w:rsidRPr="00EA49B4">
        <w:lastRenderedPageBreak/>
        <w:t>la malheureuse situation où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ni de l</w:t>
      </w:r>
      <w:r w:rsidR="007D0B10">
        <w:t>’</w:t>
      </w:r>
      <w:r w:rsidRPr="00EA49B4">
        <w:t>abondance du sang qui coulait de ma blessure</w:t>
      </w:r>
      <w:r w:rsidR="007D0B10">
        <w:t>.</w:t>
      </w:r>
    </w:p>
    <w:p w14:paraId="1E29C5B8" w14:textId="5C186A31" w:rsidR="00CC13A3" w:rsidRPr="00EA49B4" w:rsidRDefault="00CC13A3" w:rsidP="007D0B10">
      <w:pPr>
        <w:pStyle w:val="Titre1"/>
      </w:pPr>
      <w:bookmarkStart w:id="31" w:name="_Toc194843920"/>
      <w:r w:rsidRPr="00EA49B4">
        <w:lastRenderedPageBreak/>
        <w:t>XXVIII</w:t>
      </w:r>
      <w:bookmarkEnd w:id="31"/>
    </w:p>
    <w:p w14:paraId="72948FE1" w14:textId="77777777" w:rsidR="007D0B10" w:rsidRDefault="00CC13A3" w:rsidP="00CC13A3">
      <w:r w:rsidRPr="00EA49B4">
        <w:t>Dans cet état déplorable</w:t>
      </w:r>
      <w:r w:rsidR="007D0B10">
        <w:t xml:space="preserve">, </w:t>
      </w:r>
      <w:r w:rsidRPr="00EA49B4">
        <w:t>quelle que fût ma faiblesse</w:t>
      </w:r>
      <w:r w:rsidR="007D0B10">
        <w:t xml:space="preserve">, </w:t>
      </w:r>
      <w:r w:rsidRPr="00EA49B4">
        <w:t>je ne perdis pas connaissance</w:t>
      </w:r>
      <w:r w:rsidR="007D0B10">
        <w:t xml:space="preserve">. </w:t>
      </w:r>
      <w:r w:rsidRPr="00EA49B4">
        <w:t>Je déchirai ma chemise pour m</w:t>
      </w:r>
      <w:r w:rsidR="007D0B10">
        <w:t>’</w:t>
      </w:r>
      <w:r w:rsidRPr="00EA49B4">
        <w:t>en faire un bandage</w:t>
      </w:r>
      <w:r w:rsidR="007D0B10">
        <w:t xml:space="preserve">, </w:t>
      </w:r>
      <w:r w:rsidRPr="00EA49B4">
        <w:t>et je réussis assez bien à arrêter le sang</w:t>
      </w:r>
      <w:r w:rsidR="007D0B10">
        <w:t xml:space="preserve">. </w:t>
      </w:r>
      <w:r w:rsidRPr="00EA49B4">
        <w:t>Je tâchai ensuite de me traîner jusqu</w:t>
      </w:r>
      <w:r w:rsidR="007D0B10">
        <w:t>’</w:t>
      </w:r>
      <w:r w:rsidRPr="00EA49B4">
        <w:t>au haut du fossé</w:t>
      </w:r>
      <w:r w:rsidR="007D0B10">
        <w:t xml:space="preserve">. </w:t>
      </w:r>
      <w:r w:rsidRPr="00EA49B4">
        <w:t>À peine y étais-je parvenu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avec autant de joie que de surprise j</w:t>
      </w:r>
      <w:r w:rsidR="007D0B10">
        <w:t>’</w:t>
      </w:r>
      <w:r w:rsidRPr="00EA49B4">
        <w:t>aperçus un homme assez près de moi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appelai à mon aide du mieux qu</w:t>
      </w:r>
      <w:r w:rsidR="007D0B10">
        <w:t>’</w:t>
      </w:r>
      <w:r w:rsidRPr="00EA49B4">
        <w:t>il me fut possible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inconnu s</w:t>
      </w:r>
      <w:r w:rsidR="007D0B10">
        <w:t>’</w:t>
      </w:r>
      <w:r w:rsidRPr="00EA49B4">
        <w:t>approcha avec les signes d</w:t>
      </w:r>
      <w:r w:rsidR="007D0B10">
        <w:t>’</w:t>
      </w:r>
      <w:r w:rsidRPr="00EA49B4">
        <w:t>une compassion non équivoque</w:t>
      </w:r>
      <w:r w:rsidR="007D0B10">
        <w:t xml:space="preserve">, </w:t>
      </w:r>
      <w:r w:rsidRPr="00EA49B4">
        <w:t>et en vérité rien n</w:t>
      </w:r>
      <w:r w:rsidR="007D0B10">
        <w:t>’</w:t>
      </w:r>
      <w:r w:rsidRPr="00EA49B4">
        <w:t>était plus propre à la faire naître que le spectacle que j</w:t>
      </w:r>
      <w:r w:rsidR="007D0B10">
        <w:t>’</w:t>
      </w:r>
      <w:r w:rsidRPr="00EA49B4">
        <w:t>offrais en ce moment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la tête nue</w:t>
      </w:r>
      <w:r w:rsidR="007D0B10">
        <w:t xml:space="preserve">, </w:t>
      </w:r>
      <w:r w:rsidRPr="00EA49B4">
        <w:t>et les cheveux mêlés</w:t>
      </w:r>
      <w:r w:rsidR="007D0B10">
        <w:t xml:space="preserve">, </w:t>
      </w:r>
      <w:r w:rsidRPr="00EA49B4">
        <w:t>épars</w:t>
      </w:r>
      <w:r w:rsidR="007D0B10">
        <w:t xml:space="preserve">, </w:t>
      </w:r>
      <w:r w:rsidRPr="00EA49B4">
        <w:t>trempés de sang</w:t>
      </w:r>
      <w:r w:rsidR="007D0B10">
        <w:t xml:space="preserve"> ; </w:t>
      </w:r>
      <w:r w:rsidRPr="00EA49B4">
        <w:t>ma chemise</w:t>
      </w:r>
      <w:r w:rsidR="007D0B10">
        <w:t xml:space="preserve">, </w:t>
      </w:r>
      <w:r w:rsidRPr="00EA49B4">
        <w:t>entortillée autour de mon cou et de mon épaule</w:t>
      </w:r>
      <w:r w:rsidR="007D0B10">
        <w:t xml:space="preserve">, </w:t>
      </w:r>
      <w:r w:rsidRPr="00EA49B4">
        <w:t>était toute rougie par le torrent sorti de ma plaie</w:t>
      </w:r>
      <w:r w:rsidR="007D0B10">
        <w:t xml:space="preserve"> ; </w:t>
      </w:r>
      <w:r w:rsidRPr="00EA49B4">
        <w:t>enfin</w:t>
      </w:r>
      <w:r w:rsidR="007D0B10">
        <w:t xml:space="preserve">, </w:t>
      </w:r>
      <w:r w:rsidRPr="00EA49B4">
        <w:t>mon corps</w:t>
      </w:r>
      <w:r w:rsidR="007D0B10">
        <w:t xml:space="preserve">, </w:t>
      </w:r>
      <w:r w:rsidRPr="00EA49B4">
        <w:t>nu jusqu</w:t>
      </w:r>
      <w:r w:rsidR="007D0B10">
        <w:t>’</w:t>
      </w:r>
      <w:r w:rsidRPr="00EA49B4">
        <w:t>à la ceinture</w:t>
      </w:r>
      <w:r w:rsidR="007D0B10">
        <w:t xml:space="preserve">, </w:t>
      </w:r>
      <w:r w:rsidRPr="00EA49B4">
        <w:t>était défiguré par de larges bandes de sang</w:t>
      </w:r>
      <w:r w:rsidR="007D0B10">
        <w:t xml:space="preserve"> ; </w:t>
      </w:r>
      <w:r w:rsidRPr="00EA49B4">
        <w:t>et le seul vêtement que les brigands m</w:t>
      </w:r>
      <w:r w:rsidR="007D0B10">
        <w:t>’</w:t>
      </w:r>
      <w:r w:rsidRPr="00EA49B4">
        <w:t>eussent laissé en était aussi tout couvert</w:t>
      </w:r>
      <w:r w:rsidR="007D0B10">
        <w:t>.</w:t>
      </w:r>
    </w:p>
    <w:p w14:paraId="3D294CB7" w14:textId="77777777" w:rsidR="007D0B10" w:rsidRDefault="007D0B10" w:rsidP="00CC13A3">
      <w:r>
        <w:t>« </w:t>
      </w:r>
      <w:r w:rsidR="00CC13A3" w:rsidRPr="00EA49B4">
        <w:t>Hé</w:t>
      </w:r>
      <w:r>
        <w:t xml:space="preserve"> ! </w:t>
      </w:r>
      <w:r w:rsidR="00CC13A3" w:rsidRPr="00EA49B4">
        <w:t>pour Dieu</w:t>
      </w:r>
      <w:r>
        <w:t xml:space="preserve">, </w:t>
      </w:r>
      <w:r w:rsidR="00CC13A3" w:rsidRPr="00EA49B4">
        <w:t>mon pauvre ami</w:t>
      </w:r>
      <w:r>
        <w:t xml:space="preserve">, </w:t>
      </w:r>
      <w:r w:rsidR="00CC13A3" w:rsidRPr="00EA49B4">
        <w:t>me dit l</w:t>
      </w:r>
      <w:r>
        <w:t>’</w:t>
      </w:r>
      <w:r w:rsidR="00CC13A3" w:rsidRPr="00EA49B4">
        <w:t>inconnu du ton le plus affectueux qu</w:t>
      </w:r>
      <w:r>
        <w:t>’</w:t>
      </w:r>
      <w:r w:rsidR="00CC13A3" w:rsidRPr="00EA49B4">
        <w:t>il soit possible d</w:t>
      </w:r>
      <w:r>
        <w:t>’</w:t>
      </w:r>
      <w:r w:rsidR="00CC13A3" w:rsidRPr="00EA49B4">
        <w:t>imaginer</w:t>
      </w:r>
      <w:r>
        <w:t xml:space="preserve">, </w:t>
      </w:r>
      <w:r w:rsidR="00CC13A3" w:rsidRPr="00EA49B4">
        <w:t>qui vous a mis dans cet état-là</w:t>
      </w:r>
      <w:r>
        <w:t> ? »</w:t>
      </w:r>
      <w:r w:rsidR="00CC13A3" w:rsidRPr="00EA49B4">
        <w:t xml:space="preserve"> Et</w:t>
      </w:r>
      <w:r>
        <w:t xml:space="preserve">, </w:t>
      </w:r>
      <w:r w:rsidR="00CC13A3" w:rsidRPr="00EA49B4">
        <w:t>en disant ceci</w:t>
      </w:r>
      <w:r>
        <w:t xml:space="preserve">, </w:t>
      </w:r>
      <w:r w:rsidR="00CC13A3" w:rsidRPr="00EA49B4">
        <w:t>il me releva et me plaça sur mes pieds</w:t>
      </w:r>
      <w:r>
        <w:t>. « </w:t>
      </w:r>
      <w:r w:rsidR="00CC13A3" w:rsidRPr="00EA49B4">
        <w:t>Pouvez-vous bien vous soutenir</w:t>
      </w:r>
      <w:r>
        <w:t xml:space="preserve"> ? </w:t>
      </w:r>
      <w:r w:rsidR="00CC13A3" w:rsidRPr="00EA49B4">
        <w:t>ajouta-t-il d</w:t>
      </w:r>
      <w:r>
        <w:t>’</w:t>
      </w:r>
      <w:r w:rsidR="00CC13A3" w:rsidRPr="00EA49B4">
        <w:t>un air de doute</w:t>
      </w:r>
      <w:r>
        <w:t xml:space="preserve">. – </w:t>
      </w:r>
      <w:r w:rsidR="00CC13A3" w:rsidRPr="00EA49B4">
        <w:t>Oh</w:t>
      </w:r>
      <w:r>
        <w:t xml:space="preserve"> ! </w:t>
      </w:r>
      <w:r w:rsidR="00CC13A3" w:rsidRPr="00EA49B4">
        <w:t>oui</w:t>
      </w:r>
      <w:r>
        <w:t xml:space="preserve">, </w:t>
      </w:r>
      <w:r w:rsidR="00CC13A3" w:rsidRPr="00EA49B4">
        <w:t>très-bien</w:t>
      </w:r>
      <w:r>
        <w:t>, »</w:t>
      </w:r>
      <w:r w:rsidR="00CC13A3" w:rsidRPr="00EA49B4">
        <w:t xml:space="preserve"> répliquai-je</w:t>
      </w:r>
      <w:r>
        <w:t xml:space="preserve">. </w:t>
      </w:r>
      <w:r w:rsidR="00CC13A3" w:rsidRPr="00EA49B4">
        <w:t>Sur cette réponse</w:t>
      </w:r>
      <w:r>
        <w:t xml:space="preserve">, </w:t>
      </w:r>
      <w:r w:rsidR="00CC13A3" w:rsidRPr="00EA49B4">
        <w:t>il me laissa pour ôter son habit</w:t>
      </w:r>
      <w:r>
        <w:t xml:space="preserve">, </w:t>
      </w:r>
      <w:r w:rsidR="00CC13A3" w:rsidRPr="00EA49B4">
        <w:t>dans le dessein de me garantir du froid</w:t>
      </w:r>
      <w:r>
        <w:t xml:space="preserve">. </w:t>
      </w:r>
      <w:r w:rsidR="00CC13A3" w:rsidRPr="00EA49B4">
        <w:t>Mais j</w:t>
      </w:r>
      <w:r>
        <w:t>’</w:t>
      </w:r>
      <w:r w:rsidR="00CC13A3" w:rsidRPr="00EA49B4">
        <w:t>avais trop compté sur mes forces</w:t>
      </w:r>
      <w:r>
        <w:t xml:space="preserve"> ; </w:t>
      </w:r>
      <w:r w:rsidR="00CC13A3" w:rsidRPr="00EA49B4">
        <w:t>je tombai presque tout de mon long par terre</w:t>
      </w:r>
      <w:r>
        <w:t xml:space="preserve">. </w:t>
      </w:r>
      <w:r w:rsidR="00CC13A3" w:rsidRPr="00EA49B4">
        <w:t>Je me retins cependant un peu</w:t>
      </w:r>
      <w:r>
        <w:t xml:space="preserve">, </w:t>
      </w:r>
      <w:r w:rsidR="00CC13A3" w:rsidRPr="00EA49B4">
        <w:t>en étendant le bras qui n</w:t>
      </w:r>
      <w:r>
        <w:t>’</w:t>
      </w:r>
      <w:r w:rsidR="00CC13A3" w:rsidRPr="00EA49B4">
        <w:t>était pas malade</w:t>
      </w:r>
      <w:r>
        <w:t xml:space="preserve">, </w:t>
      </w:r>
      <w:r w:rsidR="00CC13A3" w:rsidRPr="00EA49B4">
        <w:t>et je me remis sur mes genoux</w:t>
      </w:r>
      <w:r>
        <w:t xml:space="preserve">. </w:t>
      </w:r>
      <w:r w:rsidR="00CC13A3" w:rsidRPr="00EA49B4">
        <w:t>Mon bienfaiteur alors me couvrit</w:t>
      </w:r>
      <w:r>
        <w:t xml:space="preserve">, </w:t>
      </w:r>
      <w:r w:rsidR="00CC13A3" w:rsidRPr="00EA49B4">
        <w:t>me releva tout à fait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en me disant de m</w:t>
      </w:r>
      <w:r>
        <w:t>’</w:t>
      </w:r>
      <w:r w:rsidR="00CC13A3" w:rsidRPr="00EA49B4">
        <w:t>appuyer sur lui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annonça qu</w:t>
      </w:r>
      <w:r>
        <w:t>’</w:t>
      </w:r>
      <w:r w:rsidR="00CC13A3" w:rsidRPr="00EA49B4">
        <w:t>il allait me conduire dans un endroit où on aurait soin de moi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une vertu capricieuse que le courage</w:t>
      </w:r>
      <w:r>
        <w:t xml:space="preserve"> ; </w:t>
      </w:r>
      <w:r w:rsidR="00CC13A3" w:rsidRPr="00EA49B4">
        <w:t>le mien semblait inépuisable quand je n</w:t>
      </w:r>
      <w:r>
        <w:t>’</w:t>
      </w:r>
      <w:r w:rsidR="00CC13A3" w:rsidRPr="00EA49B4">
        <w:t xml:space="preserve">avais </w:t>
      </w:r>
      <w:r w:rsidR="00CC13A3" w:rsidRPr="00EA49B4">
        <w:lastRenderedPageBreak/>
        <w:t>que moi seul sur qui je pusse compter</w:t>
      </w:r>
      <w:r>
        <w:t xml:space="preserve"> ; </w:t>
      </w:r>
      <w:r w:rsidR="00CC13A3" w:rsidRPr="00EA49B4">
        <w:t>mais à peine eus-je trouvé dans un autre ces sentiments de compassion auxquels j</w:t>
      </w:r>
      <w:r>
        <w:t>’</w:t>
      </w:r>
      <w:r w:rsidR="00CC13A3" w:rsidRPr="00EA49B4">
        <w:t>étais bien loin de m</w:t>
      </w:r>
      <w:r>
        <w:t>’</w:t>
      </w:r>
      <w:r w:rsidR="00CC13A3" w:rsidRPr="00EA49B4">
        <w:t>attendre en ce moment</w:t>
      </w:r>
      <w:r>
        <w:t xml:space="preserve">, </w:t>
      </w:r>
      <w:r w:rsidR="00CC13A3" w:rsidRPr="00EA49B4">
        <w:t>que tout à coup ma résolution parut m</w:t>
      </w:r>
      <w:r>
        <w:t>’</w:t>
      </w:r>
      <w:r w:rsidR="00CC13A3" w:rsidRPr="00EA49B4">
        <w:t>abandonner</w:t>
      </w:r>
      <w:r>
        <w:t xml:space="preserve">, </w:t>
      </w:r>
      <w:r w:rsidR="00CC13A3" w:rsidRPr="00EA49B4">
        <w:t>et je me sentis près de tomber en défaillance</w:t>
      </w:r>
      <w:r>
        <w:t xml:space="preserve">. </w:t>
      </w:r>
      <w:r w:rsidR="00CC13A3" w:rsidRPr="00EA49B4">
        <w:t>Mon charitable conducteur s</w:t>
      </w:r>
      <w:r>
        <w:t>’</w:t>
      </w:r>
      <w:r w:rsidR="00CC13A3" w:rsidRPr="00EA49B4">
        <w:t>en aperçut</w:t>
      </w:r>
      <w:r>
        <w:t xml:space="preserve">, </w:t>
      </w:r>
      <w:r w:rsidR="00CC13A3" w:rsidRPr="00EA49B4">
        <w:t>et il se mit à m</w:t>
      </w:r>
      <w:r>
        <w:t>’</w:t>
      </w:r>
      <w:r w:rsidR="00CC13A3" w:rsidRPr="00EA49B4">
        <w:t>encourager de temps en temps d</w:t>
      </w:r>
      <w:r>
        <w:t>’</w:t>
      </w:r>
      <w:r w:rsidR="00CC13A3" w:rsidRPr="00EA49B4">
        <w:t>une manière si affectueuse</w:t>
      </w:r>
      <w:r>
        <w:t xml:space="preserve">, </w:t>
      </w:r>
      <w:r w:rsidR="00CC13A3" w:rsidRPr="00EA49B4">
        <w:t>si pleine à la fois de bonté et d</w:t>
      </w:r>
      <w:r>
        <w:t>’</w:t>
      </w:r>
      <w:r w:rsidR="00CC13A3" w:rsidRPr="00EA49B4">
        <w:t>enjouement</w:t>
      </w:r>
      <w:r>
        <w:t xml:space="preserve">, </w:t>
      </w:r>
      <w:r w:rsidR="00CC13A3" w:rsidRPr="00EA49B4">
        <w:t>si éloignée en même temps de la dureté et de la faiblesse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en vérité je crus marcher sous la conduite d</w:t>
      </w:r>
      <w:r>
        <w:t>’</w:t>
      </w:r>
      <w:r w:rsidR="00CC13A3" w:rsidRPr="00EA49B4">
        <w:t>un ange plutôt que d</w:t>
      </w:r>
      <w:r>
        <w:t>’</w:t>
      </w:r>
      <w:r w:rsidR="00CC13A3" w:rsidRPr="00EA49B4">
        <w:t>un homme</w:t>
      </w:r>
      <w:r>
        <w:t xml:space="preserve">. </w:t>
      </w:r>
      <w:r w:rsidR="00CC13A3" w:rsidRPr="00EA49B4">
        <w:t>Il me fut aisé de voir qu</w:t>
      </w:r>
      <w:r>
        <w:t>’</w:t>
      </w:r>
      <w:r w:rsidR="00CC13A3" w:rsidRPr="00EA49B4">
        <w:t>il n</w:t>
      </w:r>
      <w:r>
        <w:t>’</w:t>
      </w:r>
      <w:r w:rsidR="00CC13A3" w:rsidRPr="00EA49B4">
        <w:t>y avait rien dans ses façons qui se ressentît de la rudesse campagnarde</w:t>
      </w:r>
      <w:r>
        <w:t xml:space="preserve">, </w:t>
      </w:r>
      <w:r w:rsidR="00CC13A3" w:rsidRPr="00EA49B4">
        <w:t>et qu</w:t>
      </w:r>
      <w:r>
        <w:t>’</w:t>
      </w:r>
      <w:r w:rsidR="00CC13A3" w:rsidRPr="00EA49B4">
        <w:t>elles annonçaient un homme habitué à une politesse ouverte et affectueuse</w:t>
      </w:r>
      <w:r>
        <w:t>.</w:t>
      </w:r>
    </w:p>
    <w:p w14:paraId="2953D937" w14:textId="77777777" w:rsidR="007D0B10" w:rsidRDefault="00CC13A3" w:rsidP="00CC13A3">
      <w:r w:rsidRPr="00EA49B4">
        <w:t>Nous marchâmes environ trois quarts de mille dans le bois</w:t>
      </w:r>
      <w:r w:rsidR="007D0B10">
        <w:t xml:space="preserve">, </w:t>
      </w:r>
      <w:r w:rsidRPr="00EA49B4">
        <w:t>non pas du côté qui conduisait à la campagne découverte</w:t>
      </w:r>
      <w:r w:rsidR="007D0B10">
        <w:t xml:space="preserve">, </w:t>
      </w:r>
      <w:r w:rsidRPr="00EA49B4">
        <w:t>mais au contraire en nous enfonçant toujours dans la partie la plus épaisse et la moins fréquentée</w:t>
      </w:r>
      <w:r w:rsidR="007D0B10">
        <w:t xml:space="preserve">. </w:t>
      </w:r>
      <w:r w:rsidRPr="00EA49B4">
        <w:t>Nous traversâmes un endroit qui avait autrefois formé un large fossé</w:t>
      </w:r>
      <w:r w:rsidR="007D0B10">
        <w:t xml:space="preserve">, </w:t>
      </w:r>
      <w:r w:rsidRPr="00EA49B4">
        <w:t>et qui</w:t>
      </w:r>
      <w:r w:rsidR="007D0B10">
        <w:t xml:space="preserve">, </w:t>
      </w:r>
      <w:r w:rsidRPr="00EA49B4">
        <w:t>maintenant sec en grande partie</w:t>
      </w:r>
      <w:r w:rsidR="007D0B10">
        <w:t xml:space="preserve">, </w:t>
      </w:r>
      <w:r w:rsidRPr="00EA49B4">
        <w:t>contenait seulement çà et là un peu d</w:t>
      </w:r>
      <w:r w:rsidR="007D0B10">
        <w:t>’</w:t>
      </w:r>
      <w:r w:rsidRPr="00EA49B4">
        <w:t>eau bourbeuse et stagnante</w:t>
      </w:r>
      <w:r w:rsidR="007D0B10">
        <w:t xml:space="preserve">. </w:t>
      </w:r>
      <w:r w:rsidRPr="00EA49B4">
        <w:t>Dans l</w:t>
      </w:r>
      <w:r w:rsidR="007D0B10">
        <w:t>’</w:t>
      </w:r>
      <w:r w:rsidRPr="00EA49B4">
        <w:t>enceinte de ce fossé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aperçus autre chose qu</w:t>
      </w:r>
      <w:r w:rsidR="007D0B10">
        <w:t>’</w:t>
      </w:r>
      <w:r w:rsidRPr="00EA49B4">
        <w:t>un amas de ruines et quelques vieilles murailles qui semblaient prêtes à s</w:t>
      </w:r>
      <w:r w:rsidR="007D0B10">
        <w:t>’</w:t>
      </w:r>
      <w:r w:rsidRPr="00EA49B4">
        <w:t>écrouler</w:t>
      </w:r>
      <w:r w:rsidR="007D0B10">
        <w:t xml:space="preserve">. </w:t>
      </w:r>
      <w:r w:rsidRPr="00EA49B4">
        <w:t>Mais mon conducteur me fit passer sous une espèce de voûte</w:t>
      </w:r>
      <w:r w:rsidR="007D0B10">
        <w:t xml:space="preserve">, </w:t>
      </w:r>
      <w:r w:rsidRPr="00EA49B4">
        <w:t>et ensuite par une allée tortueuse et obscure</w:t>
      </w:r>
      <w:r w:rsidR="007D0B10">
        <w:t xml:space="preserve">, </w:t>
      </w:r>
      <w:r w:rsidRPr="00EA49B4">
        <w:t>au bout de laquelle nous nous arrêtâmes</w:t>
      </w:r>
      <w:r w:rsidR="007D0B10">
        <w:t>.</w:t>
      </w:r>
    </w:p>
    <w:p w14:paraId="4F258131" w14:textId="77777777" w:rsidR="007D0B10" w:rsidRDefault="00CC13A3" w:rsidP="00CC13A3">
      <w:r w:rsidRPr="00EA49B4">
        <w:t>Il y avait là une porte qu</w:t>
      </w:r>
      <w:r w:rsidR="007D0B10">
        <w:t>’</w:t>
      </w:r>
      <w:r w:rsidRPr="00EA49B4">
        <w:t>il ne m</w:t>
      </w:r>
      <w:r w:rsidR="007D0B10">
        <w:t>’</w:t>
      </w:r>
      <w:r w:rsidRPr="00EA49B4">
        <w:t>était pas possible d</w:t>
      </w:r>
      <w:r w:rsidR="007D0B10">
        <w:t>’</w:t>
      </w:r>
      <w:r w:rsidRPr="00EA49B4">
        <w:t>apercevoir</w:t>
      </w:r>
      <w:r w:rsidR="007D0B10">
        <w:t xml:space="preserve">, </w:t>
      </w:r>
      <w:r w:rsidRPr="00EA49B4">
        <w:t>et à laquelle frappa mon conducteur</w:t>
      </w:r>
      <w:r w:rsidR="007D0B10">
        <w:t xml:space="preserve">. </w:t>
      </w:r>
      <w:r w:rsidRPr="00EA49B4">
        <w:t>Une voix qui</w:t>
      </w:r>
      <w:r w:rsidR="007D0B10">
        <w:t xml:space="preserve">, </w:t>
      </w:r>
      <w:r w:rsidRPr="00EA49B4">
        <w:t>par sa force</w:t>
      </w:r>
      <w:r w:rsidR="007D0B10">
        <w:t xml:space="preserve">, </w:t>
      </w:r>
      <w:r w:rsidRPr="00EA49B4">
        <w:t>aurait pu passer pour une voix d</w:t>
      </w:r>
      <w:r w:rsidR="007D0B10">
        <w:t>’</w:t>
      </w:r>
      <w:r w:rsidRPr="00EA49B4">
        <w:t>homme</w:t>
      </w:r>
      <w:r w:rsidR="007D0B10">
        <w:t xml:space="preserve">, </w:t>
      </w:r>
      <w:r w:rsidRPr="00EA49B4">
        <w:t>mais qui</w:t>
      </w:r>
      <w:r w:rsidR="007D0B10">
        <w:t xml:space="preserve">, </w:t>
      </w:r>
      <w:r w:rsidRPr="00EA49B4">
        <w:t>par le son aigre et aigu de la finale</w:t>
      </w:r>
      <w:r w:rsidR="007D0B10">
        <w:t xml:space="preserve">, </w:t>
      </w:r>
      <w:r w:rsidRPr="00EA49B4">
        <w:t>avait quelque chose de féminin</w:t>
      </w:r>
      <w:r w:rsidR="007D0B10">
        <w:t xml:space="preserve">, </w:t>
      </w:r>
      <w:r w:rsidRPr="00EA49B4">
        <w:t>demanda</w:t>
      </w:r>
      <w:r w:rsidR="007D0B10">
        <w:t xml:space="preserve"> : </w:t>
      </w:r>
      <w:r w:rsidRPr="00EA49B4">
        <w:rPr>
          <w:i/>
          <w:iCs/>
        </w:rPr>
        <w:t>Qui est là</w:t>
      </w:r>
      <w:r w:rsidR="007D0B10">
        <w:rPr>
          <w:i/>
          <w:iCs/>
        </w:rPr>
        <w:t xml:space="preserve"> ? </w:t>
      </w:r>
      <w:r w:rsidRPr="00EA49B4">
        <w:t>Sur la réponse qui fut faite de notre côté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entendis aussitôt tirer deux verrous</w:t>
      </w:r>
      <w:r w:rsidR="007D0B10">
        <w:t xml:space="preserve">, </w:t>
      </w:r>
      <w:r w:rsidRPr="00EA49B4">
        <w:t>et après plusieurs tours de clef</w:t>
      </w:r>
      <w:r w:rsidR="007D0B10">
        <w:t xml:space="preserve">, </w:t>
      </w:r>
      <w:r w:rsidRPr="00EA49B4">
        <w:t>la porte s</w:t>
      </w:r>
      <w:r w:rsidR="007D0B10">
        <w:t>’</w:t>
      </w:r>
      <w:r w:rsidRPr="00EA49B4">
        <w:t>ouvrit et nous entrâmes</w:t>
      </w:r>
      <w:r w:rsidR="007D0B10">
        <w:t xml:space="preserve">. </w:t>
      </w:r>
      <w:r w:rsidRPr="00EA49B4">
        <w:lastRenderedPageBreak/>
        <w:t>L</w:t>
      </w:r>
      <w:r w:rsidR="007D0B10">
        <w:t>’</w:t>
      </w:r>
      <w:r w:rsidRPr="00EA49B4">
        <w:t>intérieur du logement ne répondait guère à l</w:t>
      </w:r>
      <w:r w:rsidR="007D0B10">
        <w:t>’</w:t>
      </w:r>
      <w:r w:rsidRPr="00EA49B4">
        <w:t>air d</w:t>
      </w:r>
      <w:r w:rsidR="007D0B10">
        <w:t>’</w:t>
      </w:r>
      <w:r w:rsidRPr="00EA49B4">
        <w:t>aisance de mon protecteur</w:t>
      </w:r>
      <w:r w:rsidR="007D0B10">
        <w:t xml:space="preserve"> ; </w:t>
      </w:r>
      <w:r w:rsidRPr="00EA49B4">
        <w:t>au contraire</w:t>
      </w:r>
      <w:r w:rsidR="007D0B10">
        <w:t xml:space="preserve">, </w:t>
      </w:r>
      <w:r w:rsidRPr="00EA49B4">
        <w:t>on y remarquait un air de dénûment</w:t>
      </w:r>
      <w:r w:rsidR="007D0B10">
        <w:t xml:space="preserve">, </w:t>
      </w:r>
      <w:r w:rsidRPr="00EA49B4">
        <w:t>de négligence et de malpropreté</w:t>
      </w:r>
      <w:r w:rsidR="007D0B10">
        <w:t xml:space="preserve">. </w:t>
      </w:r>
      <w:r w:rsidRPr="00EA49B4">
        <w:t>La seule personne que j</w:t>
      </w:r>
      <w:r w:rsidR="007D0B10">
        <w:t>’</w:t>
      </w:r>
      <w:r w:rsidRPr="00EA49B4">
        <w:t>y vis était une femme un peu sur l</w:t>
      </w:r>
      <w:r w:rsidR="007D0B10">
        <w:t>’</w:t>
      </w:r>
      <w:r w:rsidRPr="00EA49B4">
        <w:t>âge</w:t>
      </w:r>
      <w:r w:rsidR="007D0B10">
        <w:t xml:space="preserve">, </w:t>
      </w:r>
      <w:r w:rsidRPr="00EA49B4">
        <w:t>dont l</w:t>
      </w:r>
      <w:r w:rsidR="007D0B10">
        <w:t>’</w:t>
      </w:r>
      <w:r w:rsidRPr="00EA49B4">
        <w:t>extérieur avait je ne sais quoi d</w:t>
      </w:r>
      <w:r w:rsidR="007D0B10">
        <w:t>’</w:t>
      </w:r>
      <w:r w:rsidRPr="00EA49B4">
        <w:t>extraordinaire et de repoussant</w:t>
      </w:r>
      <w:r w:rsidR="007D0B10">
        <w:t xml:space="preserve">. </w:t>
      </w:r>
      <w:r w:rsidRPr="00EA49B4">
        <w:t>Elle avait les yeux d</w:t>
      </w:r>
      <w:r w:rsidR="007D0B10">
        <w:t>’</w:t>
      </w:r>
      <w:r w:rsidRPr="00EA49B4">
        <w:t>un rouge couleur de sang</w:t>
      </w:r>
      <w:r w:rsidR="007D0B10">
        <w:t xml:space="preserve"> ; </w:t>
      </w:r>
      <w:r w:rsidRPr="00EA49B4">
        <w:t>une chevelure en désordre lui pendait sur les épaules</w:t>
      </w:r>
      <w:r w:rsidR="007D0B10">
        <w:t xml:space="preserve"> ; </w:t>
      </w:r>
      <w:r w:rsidRPr="00EA49B4">
        <w:t>son teint était basané et sa peau sèche comme du parchemin</w:t>
      </w:r>
      <w:r w:rsidR="007D0B10">
        <w:t xml:space="preserve"> ; </w:t>
      </w:r>
      <w:r w:rsidRPr="00EA49B4">
        <w:t>malgré sa maigreur</w:t>
      </w:r>
      <w:r w:rsidR="007D0B10">
        <w:t xml:space="preserve">, </w:t>
      </w:r>
      <w:r w:rsidRPr="00EA49B4">
        <w:t>son corps semblait très-robuste</w:t>
      </w:r>
      <w:r w:rsidR="007D0B10">
        <w:t xml:space="preserve">, </w:t>
      </w:r>
      <w:r w:rsidRPr="00EA49B4">
        <w:t>et ses bras surtout laissaient voir des muscles saillants</w:t>
      </w:r>
      <w:r w:rsidR="007D0B10">
        <w:t xml:space="preserve">. </w:t>
      </w:r>
      <w:r w:rsidRPr="00EA49B4">
        <w:t>Rien de doux ni d</w:t>
      </w:r>
      <w:r w:rsidR="007D0B10">
        <w:t>’</w:t>
      </w:r>
      <w:r w:rsidRPr="00EA49B4">
        <w:t>humain ne tempérait la rudesse de ses traits</w:t>
      </w:r>
      <w:r w:rsidR="007D0B10">
        <w:t xml:space="preserve"> ; </w:t>
      </w:r>
      <w:r w:rsidRPr="00EA49B4">
        <w:t>son sang paraissait continuellement allumé par une férocité sauvage</w:t>
      </w:r>
      <w:r w:rsidR="007D0B10">
        <w:t xml:space="preserve">, </w:t>
      </w:r>
      <w:r w:rsidRPr="00EA49B4">
        <w:t>toute sa figure respirait la haine et la méchanceté</w:t>
      </w:r>
      <w:r w:rsidR="007D0B10">
        <w:t xml:space="preserve">, </w:t>
      </w:r>
      <w:r w:rsidRPr="00EA49B4">
        <w:t>et on y lisait un besoin insatiable de mal faire</w:t>
      </w:r>
      <w:r w:rsidR="007D0B10">
        <w:t xml:space="preserve">. </w:t>
      </w:r>
      <w:r w:rsidRPr="00EA49B4">
        <w:t>Cette infernale Thalestris n</w:t>
      </w:r>
      <w:r w:rsidR="007D0B10">
        <w:t>’</w:t>
      </w:r>
      <w:r w:rsidRPr="00EA49B4">
        <w:t>eut pas plutôt jeté les yeux sur nous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elle s</w:t>
      </w:r>
      <w:r w:rsidR="007D0B10">
        <w:t>’</w:t>
      </w:r>
      <w:r w:rsidRPr="00EA49B4">
        <w:t>écria d</w:t>
      </w:r>
      <w:r w:rsidR="007D0B10">
        <w:t>’</w:t>
      </w:r>
      <w:r w:rsidRPr="00EA49B4">
        <w:t>une voix chagrine et discordante</w:t>
      </w:r>
      <w:r w:rsidR="007D0B10">
        <w:t> :</w:t>
      </w:r>
    </w:p>
    <w:p w14:paraId="390D809C" w14:textId="10C0CA81" w:rsidR="00CC13A3" w:rsidRPr="00EA49B4" w:rsidRDefault="007D0B10" w:rsidP="00CC13A3">
      <w:r>
        <w:t>« </w:t>
      </w:r>
      <w:r w:rsidR="00CC13A3" w:rsidRPr="00EA49B4">
        <w:t>Que nous amenez-vous donc là</w:t>
      </w:r>
      <w:r>
        <w:t xml:space="preserve"> ? </w:t>
      </w:r>
      <w:r w:rsidR="00CC13A3" w:rsidRPr="00EA49B4">
        <w:t>ce n</w:t>
      </w:r>
      <w:r>
        <w:t>’</w:t>
      </w:r>
      <w:r w:rsidR="00CC13A3" w:rsidRPr="00EA49B4">
        <w:t>est pas là un de nos gens</w:t>
      </w:r>
      <w:r>
        <w:t>. »</w:t>
      </w:r>
    </w:p>
    <w:p w14:paraId="05846ED7" w14:textId="77777777" w:rsidR="007D0B10" w:rsidRDefault="00CC13A3" w:rsidP="00CC13A3">
      <w:r w:rsidRPr="00EA49B4">
        <w:t>Sans répondre à son apostrophe</w:t>
      </w:r>
      <w:r w:rsidR="007D0B10">
        <w:t xml:space="preserve">, </w:t>
      </w:r>
      <w:r w:rsidRPr="00EA49B4">
        <w:t>mon conducteur lui ordonna de pousser un mauvais fauteuil qui était dans un coin de la chambre et de le placer devant le feu</w:t>
      </w:r>
      <w:r w:rsidR="007D0B10">
        <w:t xml:space="preserve">. </w:t>
      </w:r>
      <w:r w:rsidRPr="00EA49B4">
        <w:t>Elle obéit avec répugnance et en murmurant</w:t>
      </w:r>
      <w:r w:rsidR="007D0B10">
        <w:t> :</w:t>
      </w:r>
    </w:p>
    <w:p w14:paraId="4FAF7802" w14:textId="77777777" w:rsidR="007D0B10" w:rsidRDefault="007D0B10" w:rsidP="00CC13A3">
      <w:r>
        <w:t>« </w:t>
      </w:r>
      <w:r w:rsidR="00CC13A3" w:rsidRPr="00EA49B4">
        <w:t>Ah</w:t>
      </w:r>
      <w:r>
        <w:t xml:space="preserve"> ! </w:t>
      </w:r>
      <w:r w:rsidR="00CC13A3" w:rsidRPr="00EA49B4">
        <w:t>ah</w:t>
      </w:r>
      <w:r>
        <w:t xml:space="preserve"> ! </w:t>
      </w:r>
      <w:r w:rsidR="00CC13A3" w:rsidRPr="00EA49B4">
        <w:t>voilà de vos tours</w:t>
      </w:r>
      <w:r>
        <w:t xml:space="preserve"> ! </w:t>
      </w:r>
      <w:r w:rsidR="00CC13A3" w:rsidRPr="00EA49B4">
        <w:t>Je voudrais bien savoir si des gens comme nous ont des charités à faire</w:t>
      </w:r>
      <w:r>
        <w:t xml:space="preserve"> ! </w:t>
      </w:r>
      <w:r w:rsidR="00CC13A3" w:rsidRPr="00EA49B4">
        <w:t>Ce sera notre perte à tous</w:t>
      </w:r>
      <w:r>
        <w:t xml:space="preserve">, </w:t>
      </w:r>
      <w:r w:rsidR="00CC13A3" w:rsidRPr="00EA49B4">
        <w:t>vous le verrez</w:t>
      </w:r>
      <w:r>
        <w:t>…</w:t>
      </w:r>
    </w:p>
    <w:p w14:paraId="0A65AA43" w14:textId="77777777" w:rsidR="007D0B10" w:rsidRDefault="007D0B10" w:rsidP="00CC13A3">
      <w:r>
        <w:t>— </w:t>
      </w:r>
      <w:r w:rsidR="00CC13A3" w:rsidRPr="00EA49B4">
        <w:t>Retenez votre maudite langue</w:t>
      </w:r>
      <w:r>
        <w:t xml:space="preserve">, </w:t>
      </w:r>
      <w:r w:rsidR="00CC13A3" w:rsidRPr="00EA49B4">
        <w:t>la vieille</w:t>
      </w:r>
      <w:r>
        <w:t xml:space="preserve">, </w:t>
      </w:r>
      <w:r w:rsidR="00CC13A3" w:rsidRPr="00EA49B4">
        <w:t>lui dit-il d</w:t>
      </w:r>
      <w:r>
        <w:t>’</w:t>
      </w:r>
      <w:r w:rsidR="00CC13A3" w:rsidRPr="00EA49B4">
        <w:t>un ton sévère</w:t>
      </w:r>
      <w:r>
        <w:t xml:space="preserve">, </w:t>
      </w:r>
      <w:r w:rsidR="00CC13A3" w:rsidRPr="00EA49B4">
        <w:t>et allez-vous-en chercher une de mes meilleures chemises</w:t>
      </w:r>
      <w:r>
        <w:t xml:space="preserve">, </w:t>
      </w:r>
      <w:r w:rsidR="00CC13A3" w:rsidRPr="00EA49B4">
        <w:t>une veste et quelques linges</w:t>
      </w:r>
      <w:r>
        <w:t>.</w:t>
      </w:r>
    </w:p>
    <w:p w14:paraId="5F055B4A" w14:textId="77777777" w:rsidR="007D0B10" w:rsidRDefault="00CC13A3" w:rsidP="00CC13A3">
      <w:r w:rsidRPr="00EA49B4">
        <w:t>En disant cela</w:t>
      </w:r>
      <w:r w:rsidR="007D0B10">
        <w:t xml:space="preserve">, </w:t>
      </w:r>
      <w:r w:rsidRPr="00EA49B4">
        <w:t>il lui remit un petit trousseau de clefs</w:t>
      </w:r>
      <w:r w:rsidR="007D0B10">
        <w:t xml:space="preserve">. </w:t>
      </w:r>
      <w:r w:rsidRPr="00EA49B4">
        <w:t>En un mot</w:t>
      </w:r>
      <w:r w:rsidR="007D0B10">
        <w:t xml:space="preserve">, </w:t>
      </w:r>
      <w:r w:rsidRPr="00EA49B4">
        <w:t>il me prodigua les soins d</w:t>
      </w:r>
      <w:r w:rsidR="007D0B10">
        <w:t>’</w:t>
      </w:r>
      <w:r w:rsidRPr="00EA49B4">
        <w:t>un père</w:t>
      </w:r>
      <w:r w:rsidR="007D0B10">
        <w:t xml:space="preserve"> ; </w:t>
      </w:r>
      <w:r w:rsidRPr="00EA49B4">
        <w:t xml:space="preserve">il examina ma </w:t>
      </w:r>
      <w:r w:rsidRPr="00EA49B4">
        <w:lastRenderedPageBreak/>
        <w:t>blessure</w:t>
      </w:r>
      <w:r w:rsidR="007D0B10">
        <w:t xml:space="preserve">, </w:t>
      </w:r>
      <w:r w:rsidRPr="00EA49B4">
        <w:t>la nettoya</w:t>
      </w:r>
      <w:r w:rsidR="007D0B10">
        <w:t xml:space="preserve">, </w:t>
      </w:r>
      <w:r w:rsidRPr="00EA49B4">
        <w:t>et y appliqua un appareil</w:t>
      </w:r>
      <w:r w:rsidR="007D0B10">
        <w:t xml:space="preserve">, </w:t>
      </w:r>
      <w:r w:rsidRPr="00EA49B4">
        <w:t>dans le même temps que</w:t>
      </w:r>
      <w:r w:rsidR="007D0B10">
        <w:t xml:space="preserve">, </w:t>
      </w:r>
      <w:r w:rsidRPr="00EA49B4">
        <w:t>par son ordre exprès</w:t>
      </w:r>
      <w:r w:rsidR="007D0B10">
        <w:t xml:space="preserve">, </w:t>
      </w:r>
      <w:r w:rsidRPr="00EA49B4">
        <w:t>la vieille me préparait les aliments qu</w:t>
      </w:r>
      <w:r w:rsidR="007D0B10">
        <w:t>’</w:t>
      </w:r>
      <w:r w:rsidRPr="00EA49B4">
        <w:t>il avait jugés les plus convenables à mon état de faiblesse et de langueur</w:t>
      </w:r>
      <w:r w:rsidR="007D0B10">
        <w:t>.</w:t>
      </w:r>
    </w:p>
    <w:p w14:paraId="75E6A1FA" w14:textId="77777777" w:rsidR="007D0B10" w:rsidRDefault="00CC13A3" w:rsidP="00CC13A3">
      <w:r w:rsidRPr="00EA49B4">
        <w:t>Ces opérations ne furent pas plutôt achevées</w:t>
      </w:r>
      <w:r w:rsidR="007D0B10">
        <w:t xml:space="preserve">, </w:t>
      </w:r>
      <w:r w:rsidRPr="00EA49B4">
        <w:t>que mon bienfaiteur me recommanda d</w:t>
      </w:r>
      <w:r w:rsidR="007D0B10">
        <w:t>’</w:t>
      </w:r>
      <w:r w:rsidRPr="00EA49B4">
        <w:t>aller me reposer</w:t>
      </w:r>
      <w:r w:rsidR="007D0B10">
        <w:t xml:space="preserve">. </w:t>
      </w:r>
      <w:r w:rsidRPr="00EA49B4">
        <w:t>On était à faire tous les préparatifs nécessaires à cet effet</w:t>
      </w:r>
      <w:r w:rsidR="007D0B10">
        <w:t xml:space="preserve">, </w:t>
      </w:r>
      <w:r w:rsidRPr="00EA49B4">
        <w:t>quand nous entendîmes tout à coup la marche de plusieurs personnes en dehors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instant d</w:t>
      </w:r>
      <w:r w:rsidR="007D0B10">
        <w:t>’</w:t>
      </w:r>
      <w:r w:rsidRPr="00EA49B4">
        <w:t>après</w:t>
      </w:r>
      <w:r w:rsidR="007D0B10">
        <w:t xml:space="preserve">, </w:t>
      </w:r>
      <w:r w:rsidRPr="00EA49B4">
        <w:t>un coup fut frappé à la porte</w:t>
      </w:r>
      <w:r w:rsidR="007D0B10">
        <w:t xml:space="preserve">. </w:t>
      </w:r>
      <w:r w:rsidRPr="00EA49B4">
        <w:t>La vieille ouvrit avec les mêmes précautions qu</w:t>
      </w:r>
      <w:r w:rsidR="007D0B10">
        <w:t>’</w:t>
      </w:r>
      <w:r w:rsidRPr="00EA49B4">
        <w:t>à notre arrivée</w:t>
      </w:r>
      <w:r w:rsidR="007D0B10">
        <w:t xml:space="preserve">, </w:t>
      </w:r>
      <w:r w:rsidRPr="00EA49B4">
        <w:t>et à l</w:t>
      </w:r>
      <w:r w:rsidR="007D0B10">
        <w:t>’</w:t>
      </w:r>
      <w:r w:rsidRPr="00EA49B4">
        <w:t>instant six ou sept hommes entrèrent tumultueusement dans la chambre</w:t>
      </w:r>
      <w:r w:rsidR="007D0B10">
        <w:t xml:space="preserve">. </w:t>
      </w:r>
      <w:r w:rsidRPr="00EA49B4">
        <w:t>Ils formaient un groupe assez bizarre</w:t>
      </w:r>
      <w:r w:rsidR="007D0B10">
        <w:t xml:space="preserve">, </w:t>
      </w:r>
      <w:r w:rsidRPr="00EA49B4">
        <w:t>les uns étant vêtus comme de simples paysans</w:t>
      </w:r>
      <w:r w:rsidR="007D0B10">
        <w:t xml:space="preserve">, </w:t>
      </w:r>
      <w:r w:rsidRPr="00EA49B4">
        <w:t>les autres comme des bourgeois de campagne mal vêtus</w:t>
      </w:r>
      <w:r w:rsidR="007D0B10">
        <w:t xml:space="preserve"> ; </w:t>
      </w:r>
      <w:r w:rsidRPr="00EA49B4">
        <w:t>mais tous avaient un air de désordre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audace et de turbulence</w:t>
      </w:r>
      <w:r w:rsidR="007D0B10">
        <w:t xml:space="preserve">, </w:t>
      </w:r>
      <w:r w:rsidRPr="00EA49B4">
        <w:t>tel que je n</w:t>
      </w:r>
      <w:r w:rsidR="007D0B10">
        <w:t>’</w:t>
      </w:r>
      <w:r w:rsidRPr="00EA49B4">
        <w:t>en avais jamais rencontré sur tant de figures à la fois</w:t>
      </w:r>
      <w:r w:rsidR="007D0B10">
        <w:t xml:space="preserve">. </w:t>
      </w:r>
      <w:r w:rsidRPr="00EA49B4">
        <w:t>Ce qui redoubla ma surprise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qu</w:t>
      </w:r>
      <w:r w:rsidR="007D0B10">
        <w:t>’</w:t>
      </w:r>
      <w:r w:rsidRPr="00EA49B4">
        <w:t>au second coup d</w:t>
      </w:r>
      <w:r w:rsidR="007D0B10">
        <w:t>’</w:t>
      </w:r>
      <w:r w:rsidRPr="00EA49B4">
        <w:t>œil je trouvai dans la mine de plusieurs d</w:t>
      </w:r>
      <w:r w:rsidR="007D0B10">
        <w:t>’</w:t>
      </w:r>
      <w:r w:rsidRPr="00EA49B4">
        <w:t>entre eux</w:t>
      </w:r>
      <w:r w:rsidR="007D0B10">
        <w:t xml:space="preserve">, </w:t>
      </w:r>
      <w:r w:rsidRPr="00EA49B4">
        <w:t>et surtout d</w:t>
      </w:r>
      <w:r w:rsidR="007D0B10">
        <w:t>’</w:t>
      </w:r>
      <w:r w:rsidRPr="00EA49B4">
        <w:t>un en particulier</w:t>
      </w:r>
      <w:r w:rsidR="007D0B10">
        <w:t xml:space="preserve">, </w:t>
      </w:r>
      <w:r w:rsidRPr="00EA49B4">
        <w:t>quelque chose qui me fit croire que c</w:t>
      </w:r>
      <w:r w:rsidR="007D0B10">
        <w:t>’</w:t>
      </w:r>
      <w:r w:rsidRPr="00EA49B4">
        <w:t>était là la bande de brigands auxquels je venais d</w:t>
      </w:r>
      <w:r w:rsidR="007D0B10">
        <w:t>’</w:t>
      </w:r>
      <w:r w:rsidRPr="00EA49B4">
        <w:t>échapper</w:t>
      </w:r>
      <w:r w:rsidR="007D0B10">
        <w:t xml:space="preserve">, </w:t>
      </w:r>
      <w:r w:rsidRPr="00EA49B4">
        <w:t>et que celui dont l</w:t>
      </w:r>
      <w:r w:rsidR="007D0B10">
        <w:t>’</w:t>
      </w:r>
      <w:r w:rsidRPr="00EA49B4">
        <w:t>air m</w:t>
      </w:r>
      <w:r w:rsidR="007D0B10">
        <w:t>’</w:t>
      </w:r>
      <w:r w:rsidRPr="00EA49B4">
        <w:t>avait le plus frappé était ce même adversaire dont l</w:t>
      </w:r>
      <w:r w:rsidR="007D0B10">
        <w:t>’</w:t>
      </w:r>
      <w:r w:rsidRPr="00EA49B4">
        <w:t>animosité avait failli m</w:t>
      </w:r>
      <w:r w:rsidR="007D0B10">
        <w:t>’</w:t>
      </w:r>
      <w:r w:rsidRPr="00EA49B4">
        <w:t>arracher la vie</w:t>
      </w:r>
      <w:r w:rsidR="007D0B10">
        <w:t xml:space="preserve">. </w:t>
      </w:r>
      <w:r w:rsidRPr="00EA49B4">
        <w:t>Aussitôt il me vint à l</w:t>
      </w:r>
      <w:r w:rsidR="007D0B10">
        <w:t>’</w:t>
      </w:r>
      <w:r w:rsidRPr="00EA49B4">
        <w:t>idée qu</w:t>
      </w:r>
      <w:r w:rsidR="007D0B10">
        <w:t>’</w:t>
      </w:r>
      <w:r w:rsidRPr="00EA49B4">
        <w:t>ils étaient entrés dans notre retraite avec des intentions hostiles</w:t>
      </w:r>
      <w:r w:rsidR="007D0B10">
        <w:t xml:space="preserve"> ; </w:t>
      </w:r>
      <w:r w:rsidRPr="00EA49B4">
        <w:t>que mon bienfaiteur était sur le point d</w:t>
      </w:r>
      <w:r w:rsidR="007D0B10">
        <w:t>’</w:t>
      </w:r>
      <w:r w:rsidRPr="00EA49B4">
        <w:t>être volé</w:t>
      </w:r>
      <w:r w:rsidR="007D0B10">
        <w:t xml:space="preserve">, </w:t>
      </w:r>
      <w:r w:rsidRPr="00EA49B4">
        <w:t>et moi probablement massacré</w:t>
      </w:r>
      <w:r w:rsidR="007D0B10">
        <w:t>.</w:t>
      </w:r>
    </w:p>
    <w:p w14:paraId="709F54AE" w14:textId="77777777" w:rsidR="007D0B10" w:rsidRDefault="00CC13A3" w:rsidP="00CC13A3">
      <w:r w:rsidRPr="00EA49B4">
        <w:t>Toutefois ce soupçon fut bientôt dissipé</w:t>
      </w:r>
      <w:r w:rsidR="007D0B10">
        <w:t xml:space="preserve">. </w:t>
      </w:r>
      <w:r w:rsidRPr="00EA49B4">
        <w:t>Ils saluèrent mon conducteur d</w:t>
      </w:r>
      <w:r w:rsidR="007D0B10">
        <w:t>’</w:t>
      </w:r>
      <w:r w:rsidRPr="00EA49B4">
        <w:t>un air respectueux</w:t>
      </w:r>
      <w:r w:rsidR="007D0B10">
        <w:t xml:space="preserve">, </w:t>
      </w:r>
      <w:r w:rsidRPr="00EA49B4">
        <w:t>en l</w:t>
      </w:r>
      <w:r w:rsidR="007D0B10">
        <w:t>’</w:t>
      </w:r>
      <w:r w:rsidRPr="00EA49B4">
        <w:t>appelant leur capitaine</w:t>
      </w:r>
      <w:r w:rsidR="007D0B10">
        <w:t xml:space="preserve">. </w:t>
      </w:r>
      <w:r w:rsidRPr="00EA49B4">
        <w:t>Ils étaient en général très-emportés et très-bruyants dans leurs propos entremêlés de jurements et d</w:t>
      </w:r>
      <w:r w:rsidR="007D0B10">
        <w:t>’</w:t>
      </w:r>
      <w:r w:rsidRPr="00EA49B4">
        <w:t>exclamations continuelles</w:t>
      </w:r>
      <w:r w:rsidR="007D0B10">
        <w:t xml:space="preserve"> ; </w:t>
      </w:r>
      <w:r w:rsidRPr="00EA49B4">
        <w:t>mais une certaine déférence pour mon hôte tempérait un peu leur fougue</w:t>
      </w:r>
      <w:r w:rsidR="007D0B10">
        <w:t xml:space="preserve">. </w:t>
      </w:r>
      <w:r w:rsidRPr="00EA49B4">
        <w:t>Je crus remarquer dans celui qui m</w:t>
      </w:r>
      <w:r w:rsidR="007D0B10">
        <w:t>’</w:t>
      </w:r>
      <w:r w:rsidRPr="00EA49B4">
        <w:t>avait attaqué avec tant d</w:t>
      </w:r>
      <w:r w:rsidR="007D0B10">
        <w:t>’</w:t>
      </w:r>
      <w:r w:rsidRPr="00EA49B4">
        <w:t>acharnement</w:t>
      </w:r>
      <w:r w:rsidR="007D0B10">
        <w:t xml:space="preserve">, </w:t>
      </w:r>
      <w:r w:rsidRPr="00EA49B4">
        <w:t xml:space="preserve">un air </w:t>
      </w:r>
      <w:r w:rsidRPr="00EA49B4">
        <w:lastRenderedPageBreak/>
        <w:t>d</w:t>
      </w:r>
      <w:r w:rsidR="007D0B10">
        <w:t>’</w:t>
      </w:r>
      <w:r w:rsidRPr="00EA49B4">
        <w:t>embarras et d</w:t>
      </w:r>
      <w:r w:rsidR="007D0B10">
        <w:t>’</w:t>
      </w:r>
      <w:r w:rsidRPr="00EA49B4">
        <w:t>irrésolution aussitôt qu</w:t>
      </w:r>
      <w:r w:rsidR="007D0B10">
        <w:t>’</w:t>
      </w:r>
      <w:r w:rsidRPr="00EA49B4">
        <w:t>il m</w:t>
      </w:r>
      <w:r w:rsidR="007D0B10">
        <w:t>’</w:t>
      </w:r>
      <w:r w:rsidRPr="00EA49B4">
        <w:t>eut aperçu</w:t>
      </w:r>
      <w:r w:rsidR="007D0B10">
        <w:t xml:space="preserve"> ; </w:t>
      </w:r>
      <w:r w:rsidRPr="00EA49B4">
        <w:t>mais il chercha à secouer ce premier mouvement avec un sorte d</w:t>
      </w:r>
      <w:r w:rsidR="007D0B10">
        <w:t>’</w:t>
      </w:r>
      <w:r w:rsidRPr="00EA49B4">
        <w:t>effort</w:t>
      </w:r>
      <w:r w:rsidR="007D0B10">
        <w:t xml:space="preserve">, </w:t>
      </w:r>
      <w:r w:rsidRPr="00EA49B4">
        <w:t>en s</w:t>
      </w:r>
      <w:r w:rsidR="007D0B10">
        <w:t>’</w:t>
      </w:r>
      <w:r w:rsidRPr="00EA49B4">
        <w:t>écriant</w:t>
      </w:r>
      <w:r w:rsidR="007D0B10">
        <w:t> : « </w:t>
      </w:r>
      <w:r w:rsidRPr="00EA49B4">
        <w:t>Qui diable est donc celui-ci</w:t>
      </w:r>
      <w:r w:rsidR="007D0B10">
        <w:t> ? »</w:t>
      </w:r>
      <w:r w:rsidRPr="00EA49B4">
        <w:t xml:space="preserve"> Il y avait dans le ton de cette apostrophe quelque chose qui éveilla l</w:t>
      </w:r>
      <w:r w:rsidR="007D0B10">
        <w:t>’</w:t>
      </w:r>
      <w:r w:rsidRPr="00EA49B4">
        <w:t>attention de mon protecteur</w:t>
      </w:r>
      <w:r w:rsidR="007D0B10">
        <w:t xml:space="preserve">. </w:t>
      </w:r>
      <w:r w:rsidRPr="00EA49B4">
        <w:t>Il lança à celui qui venait de parler un regard fixe et pénétrant</w:t>
      </w:r>
      <w:r w:rsidR="007D0B10">
        <w:t> : « </w:t>
      </w:r>
      <w:r w:rsidRPr="00EA49B4">
        <w:t>Et vous</w:t>
      </w:r>
      <w:r w:rsidR="007D0B10">
        <w:t xml:space="preserve">, </w:t>
      </w:r>
      <w:r w:rsidRPr="00EA49B4">
        <w:t>Gines</w:t>
      </w:r>
      <w:r w:rsidR="007D0B10">
        <w:t xml:space="preserve">, </w:t>
      </w:r>
      <w:r w:rsidRPr="00EA49B4">
        <w:t>lui dit-il ensuite</w:t>
      </w:r>
      <w:r w:rsidR="007D0B10">
        <w:t xml:space="preserve">, </w:t>
      </w:r>
      <w:r w:rsidRPr="00EA49B4">
        <w:t>le connaissez-vous</w:t>
      </w:r>
      <w:r w:rsidR="007D0B10">
        <w:t xml:space="preserve"> ? </w:t>
      </w:r>
      <w:r w:rsidRPr="00EA49B4">
        <w:t>ne l</w:t>
      </w:r>
      <w:r w:rsidR="007D0B10">
        <w:t>’</w:t>
      </w:r>
      <w:r w:rsidRPr="00EA49B4">
        <w:t>avez-vous jamais rencontré nulle part</w:t>
      </w:r>
      <w:r w:rsidR="007D0B10">
        <w:t xml:space="preserve"> ? – </w:t>
      </w:r>
      <w:r w:rsidRPr="00EA49B4">
        <w:t>Malédiction</w:t>
      </w:r>
      <w:r w:rsidR="007D0B10">
        <w:t xml:space="preserve">, </w:t>
      </w:r>
      <w:r w:rsidRPr="00EA49B4">
        <w:t>Gines</w:t>
      </w:r>
      <w:r w:rsidR="007D0B10">
        <w:t xml:space="preserve"> ! </w:t>
      </w:r>
      <w:r w:rsidRPr="00EA49B4">
        <w:t>interrompit un troisième</w:t>
      </w:r>
      <w:r w:rsidR="007D0B10">
        <w:t xml:space="preserve">, </w:t>
      </w:r>
      <w:r w:rsidRPr="00EA49B4">
        <w:t>tu joues diablement de malheur</w:t>
      </w:r>
      <w:r w:rsidR="007D0B10">
        <w:t xml:space="preserve">. </w:t>
      </w:r>
      <w:r w:rsidRPr="00EA49B4">
        <w:t>Il y en a qui disent que les morts reviennent</w:t>
      </w:r>
      <w:r w:rsidR="007D0B10">
        <w:t xml:space="preserve"> ; </w:t>
      </w:r>
      <w:r w:rsidRPr="00EA49B4">
        <w:t>tu vois bien qu</w:t>
      </w:r>
      <w:r w:rsidR="007D0B10">
        <w:t>’</w:t>
      </w:r>
      <w:r w:rsidRPr="00EA49B4">
        <w:t>il y a quelque vérité à cela</w:t>
      </w:r>
      <w:r w:rsidR="007D0B10">
        <w:t xml:space="preserve">… – </w:t>
      </w:r>
      <w:r w:rsidRPr="00EA49B4">
        <w:t>Trêve de mauvaise plaisanterie</w:t>
      </w:r>
      <w:r w:rsidR="007D0B10">
        <w:t xml:space="preserve">, </w:t>
      </w:r>
      <w:r w:rsidRPr="00EA49B4">
        <w:t>Jeckels</w:t>
      </w:r>
      <w:r w:rsidR="007D0B10">
        <w:t xml:space="preserve">, </w:t>
      </w:r>
      <w:r w:rsidRPr="00EA49B4">
        <w:t>reprit mon protecteur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y a pas là de quoi rire</w:t>
      </w:r>
      <w:r w:rsidR="007D0B10">
        <w:t xml:space="preserve">. </w:t>
      </w:r>
      <w:r w:rsidRPr="00EA49B4">
        <w:t>Gines</w:t>
      </w:r>
      <w:r w:rsidR="007D0B10">
        <w:t xml:space="preserve">, </w:t>
      </w:r>
      <w:r w:rsidRPr="00EA49B4">
        <w:t>répondez-moi</w:t>
      </w:r>
      <w:r w:rsidR="007D0B10">
        <w:t xml:space="preserve">, </w:t>
      </w:r>
      <w:r w:rsidRPr="00EA49B4">
        <w:t>est-ce vous qui êtes cause que ce jeune homme a été laissé ce matin dans le bois</w:t>
      </w:r>
      <w:r w:rsidR="007D0B10">
        <w:t xml:space="preserve">, </w:t>
      </w:r>
      <w:r w:rsidRPr="00EA49B4">
        <w:t>dépouillé et blessé</w:t>
      </w:r>
      <w:r w:rsidR="007D0B10">
        <w:t> ?</w:t>
      </w:r>
    </w:p>
    <w:p w14:paraId="0020A51E" w14:textId="77777777" w:rsidR="007D0B10" w:rsidRDefault="007D0B10" w:rsidP="00CC13A3">
      <w:r>
        <w:t>— </w:t>
      </w:r>
      <w:r w:rsidR="00CC13A3" w:rsidRPr="00EA49B4">
        <w:t>Eh bien</w:t>
      </w:r>
      <w:r>
        <w:t xml:space="preserve"> ! </w:t>
      </w:r>
      <w:r w:rsidR="00CC13A3" w:rsidRPr="00EA49B4">
        <w:t>quand cela serait</w:t>
      </w:r>
      <w:r>
        <w:t xml:space="preserve">, </w:t>
      </w:r>
      <w:r w:rsidR="00CC13A3" w:rsidRPr="00EA49B4">
        <w:t>voyons</w:t>
      </w:r>
      <w:r>
        <w:t> ?</w:t>
      </w:r>
    </w:p>
    <w:p w14:paraId="4B729479" w14:textId="77777777" w:rsidR="007D0B10" w:rsidRDefault="007D0B10" w:rsidP="00CC13A3">
      <w:r>
        <w:t>— </w:t>
      </w:r>
      <w:r w:rsidR="00CC13A3" w:rsidRPr="00EA49B4">
        <w:t>Quelle raison a pu vous porter à agir envers lui d</w:t>
      </w:r>
      <w:r>
        <w:t>’</w:t>
      </w:r>
      <w:r w:rsidR="00CC13A3" w:rsidRPr="00EA49B4">
        <w:t>une manière aussi cruelle</w:t>
      </w:r>
      <w:r>
        <w:t> ?</w:t>
      </w:r>
    </w:p>
    <w:p w14:paraId="4DA11586" w14:textId="77777777" w:rsidR="007D0B10" w:rsidRDefault="007D0B10" w:rsidP="00CC13A3">
      <w:r>
        <w:t>— </w:t>
      </w:r>
      <w:r w:rsidR="00CC13A3" w:rsidRPr="00EA49B4">
        <w:t>Une assez bonne raison</w:t>
      </w:r>
      <w:r>
        <w:t xml:space="preserve">, </w:t>
      </w:r>
      <w:r w:rsidR="00CC13A3" w:rsidRPr="00EA49B4">
        <w:t>pardieu</w:t>
      </w:r>
      <w:r>
        <w:t xml:space="preserve"> ! </w:t>
      </w:r>
      <w:r w:rsidR="00CC13A3" w:rsidRPr="00EA49B4">
        <w:t>il n</w:t>
      </w:r>
      <w:r>
        <w:t>’</w:t>
      </w:r>
      <w:r w:rsidR="00CC13A3" w:rsidRPr="00EA49B4">
        <w:t>avait pas d</w:t>
      </w:r>
      <w:r>
        <w:t>’</w:t>
      </w:r>
      <w:r w:rsidR="00CC13A3" w:rsidRPr="00EA49B4">
        <w:t>argent</w:t>
      </w:r>
      <w:r>
        <w:t>.</w:t>
      </w:r>
    </w:p>
    <w:p w14:paraId="65BEA378" w14:textId="77777777" w:rsidR="007D0B10" w:rsidRDefault="007D0B10" w:rsidP="00CC13A3">
      <w:r>
        <w:t>— </w:t>
      </w:r>
      <w:r w:rsidR="00CC13A3" w:rsidRPr="00EA49B4">
        <w:t>Comment</w:t>
      </w:r>
      <w:r>
        <w:t xml:space="preserve"> ! </w:t>
      </w:r>
      <w:r w:rsidR="00CC13A3" w:rsidRPr="00EA49B4">
        <w:t>vous l</w:t>
      </w:r>
      <w:r>
        <w:t>’</w:t>
      </w:r>
      <w:r w:rsidR="00CC13A3" w:rsidRPr="00EA49B4">
        <w:t>avez ainsi maltraité</w:t>
      </w:r>
      <w:r>
        <w:t xml:space="preserve">, </w:t>
      </w:r>
      <w:r w:rsidR="00CC13A3" w:rsidRPr="00EA49B4">
        <w:t>sans avoir été seulement provoqué de sa part par la moindre résistance</w:t>
      </w:r>
      <w:r>
        <w:t> !</w:t>
      </w:r>
    </w:p>
    <w:p w14:paraId="47838988" w14:textId="77777777" w:rsidR="007D0B10" w:rsidRDefault="007D0B10" w:rsidP="00CC13A3">
      <w:r>
        <w:t>— </w:t>
      </w:r>
      <w:r w:rsidR="00CC13A3" w:rsidRPr="00EA49B4">
        <w:t>Si fait</w:t>
      </w:r>
      <w:r>
        <w:t xml:space="preserve">, </w:t>
      </w:r>
      <w:r w:rsidR="00CC13A3" w:rsidRPr="00EA49B4">
        <w:t>il a résisté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fait que le pousser un peu</w:t>
      </w:r>
      <w:r>
        <w:t xml:space="preserve">, </w:t>
      </w:r>
      <w:r w:rsidR="00CC13A3" w:rsidRPr="00EA49B4">
        <w:t>et il a eu l</w:t>
      </w:r>
      <w:r>
        <w:t>’</w:t>
      </w:r>
      <w:r w:rsidR="00CC13A3" w:rsidRPr="00EA49B4">
        <w:t>imprudence de me frapper</w:t>
      </w:r>
      <w:r>
        <w:t>.</w:t>
      </w:r>
    </w:p>
    <w:p w14:paraId="5C22DBE8" w14:textId="77777777" w:rsidR="007D0B10" w:rsidRDefault="007D0B10" w:rsidP="00CC13A3">
      <w:r>
        <w:t>— </w:t>
      </w:r>
      <w:r w:rsidR="00CC13A3" w:rsidRPr="00EA49B4">
        <w:t>Gines</w:t>
      </w:r>
      <w:r>
        <w:t xml:space="preserve">, </w:t>
      </w:r>
      <w:r w:rsidR="00CC13A3" w:rsidRPr="00EA49B4">
        <w:t>vous êtes un incorrigible coquin</w:t>
      </w:r>
      <w:r>
        <w:t>.</w:t>
      </w:r>
    </w:p>
    <w:p w14:paraId="051E0D18" w14:textId="77777777" w:rsidR="007D0B10" w:rsidRDefault="007D0B10" w:rsidP="00CC13A3">
      <w:r>
        <w:t>— </w:t>
      </w:r>
      <w:r w:rsidR="00CC13A3" w:rsidRPr="00EA49B4">
        <w:t>Bah</w:t>
      </w:r>
      <w:r>
        <w:t xml:space="preserve"> ! </w:t>
      </w:r>
      <w:r w:rsidR="00CC13A3" w:rsidRPr="00EA49B4">
        <w:t>que signifie ce que je suis</w:t>
      </w:r>
      <w:r>
        <w:t xml:space="preserve"> ? </w:t>
      </w:r>
      <w:r w:rsidR="00CC13A3" w:rsidRPr="00EA49B4">
        <w:t>Vous</w:t>
      </w:r>
      <w:r>
        <w:t xml:space="preserve">, </w:t>
      </w:r>
      <w:r w:rsidR="00CC13A3" w:rsidRPr="00EA49B4">
        <w:t>avec votre compassion et vos beaux sentiments</w:t>
      </w:r>
      <w:r>
        <w:t xml:space="preserve">, </w:t>
      </w:r>
      <w:r w:rsidR="00CC13A3" w:rsidRPr="00EA49B4">
        <w:t>vous nous mènerez tous au gibet</w:t>
      </w:r>
      <w:r>
        <w:t>.</w:t>
      </w:r>
    </w:p>
    <w:p w14:paraId="6FE9E40F" w14:textId="405B2EC5" w:rsidR="00CC13A3" w:rsidRPr="00EA49B4" w:rsidRDefault="007D0B10" w:rsidP="00CC13A3">
      <w:r>
        <w:t>— </w:t>
      </w:r>
      <w:r w:rsidR="00CC13A3" w:rsidRPr="00EA49B4">
        <w:t>Je n</w:t>
      </w:r>
      <w:r>
        <w:t>’</w:t>
      </w:r>
      <w:r w:rsidR="00CC13A3" w:rsidRPr="00EA49B4">
        <w:t>ai rien à vous dire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espère rien de vous</w:t>
      </w:r>
      <w:r>
        <w:t xml:space="preserve">. </w:t>
      </w:r>
      <w:r w:rsidR="00CC13A3" w:rsidRPr="00EA49B4">
        <w:t>Camarades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 xml:space="preserve">est à vous de prononcer sur la conduite de cet </w:t>
      </w:r>
      <w:r w:rsidR="00CC13A3" w:rsidRPr="00EA49B4">
        <w:lastRenderedPageBreak/>
        <w:t>homme</w:t>
      </w:r>
      <w:r>
        <w:t xml:space="preserve">, </w:t>
      </w:r>
      <w:r w:rsidR="00CC13A3" w:rsidRPr="00EA49B4">
        <w:t>comme vous le jugerez à propos</w:t>
      </w:r>
      <w:r>
        <w:t xml:space="preserve">. </w:t>
      </w:r>
      <w:r w:rsidR="00CC13A3" w:rsidRPr="00EA49B4">
        <w:t>Vous savez combien de fois il est retombé en faute</w:t>
      </w:r>
      <w:r>
        <w:t xml:space="preserve"> ; </w:t>
      </w:r>
      <w:r w:rsidR="00CC13A3" w:rsidRPr="00EA49B4">
        <w:t>vous connaissez toutes les peines que je me suis données pour le corriger</w:t>
      </w:r>
      <w:r>
        <w:t xml:space="preserve">. </w:t>
      </w:r>
      <w:r w:rsidR="00CC13A3" w:rsidRPr="00EA49B4">
        <w:t>Ce qui nous dirige dans notre profession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la justice</w:t>
      </w:r>
      <w:r>
        <w:t>. (</w:t>
      </w:r>
      <w:r w:rsidR="00CC13A3" w:rsidRPr="00EA49B4">
        <w:t>Tant la prévention a l</w:t>
      </w:r>
      <w:r>
        <w:t>’</w:t>
      </w:r>
      <w:r w:rsidR="00CC13A3" w:rsidRPr="00EA49B4">
        <w:t>art de revêtir des plus belles couleurs la plus mauvaise cause du monde</w:t>
      </w:r>
      <w:r>
        <w:t xml:space="preserve">, </w:t>
      </w:r>
      <w:r w:rsidR="00CC13A3" w:rsidRPr="00EA49B4">
        <w:t>quand une fois on a pris le parti de la suivre</w:t>
      </w:r>
      <w:r>
        <w:t xml:space="preserve">.) </w:t>
      </w:r>
      <w:r w:rsidR="00CC13A3" w:rsidRPr="00EA49B4">
        <w:t>Nous autres voleurs non patentés</w:t>
      </w:r>
      <w:r>
        <w:t xml:space="preserve">, </w:t>
      </w:r>
      <w:r w:rsidR="00CC13A3" w:rsidRPr="00EA49B4">
        <w:t>nous sommes en guerre ouverte avec une autre classe d</w:t>
      </w:r>
      <w:r>
        <w:t>’</w:t>
      </w:r>
      <w:r w:rsidR="00CC13A3" w:rsidRPr="00EA49B4">
        <w:t>hommes qui volent suivant la loi</w:t>
      </w:r>
      <w:r>
        <w:t xml:space="preserve">. </w:t>
      </w:r>
      <w:r w:rsidR="00CC13A3" w:rsidRPr="00EA49B4">
        <w:t>Avec une telle cause à soutenir</w:t>
      </w:r>
      <w:r>
        <w:t xml:space="preserve">, </w:t>
      </w:r>
      <w:r w:rsidR="00CC13A3" w:rsidRPr="00EA49B4">
        <w:t>voudrions-nous la souiller par des actes de cruauté</w:t>
      </w:r>
      <w:r>
        <w:t xml:space="preserve">, </w:t>
      </w:r>
      <w:r w:rsidR="00CC13A3" w:rsidRPr="00EA49B4">
        <w:t>de vengeance et de méchanceté</w:t>
      </w:r>
      <w:r>
        <w:t xml:space="preserve"> ?…… </w:t>
      </w:r>
      <w:r w:rsidR="00CC13A3" w:rsidRPr="00EA49B4">
        <w:t>Par suite de nos principes</w:t>
      </w:r>
      <w:r>
        <w:t xml:space="preserve">, </w:t>
      </w:r>
      <w:r w:rsidR="00CC13A3" w:rsidRPr="00EA49B4">
        <w:t>un voleur est un homme qui vit au milieu de ses égaux</w:t>
      </w:r>
      <w:r>
        <w:t xml:space="preserve"> ; </w:t>
      </w:r>
      <w:r w:rsidR="00CC13A3" w:rsidRPr="00EA49B4">
        <w:t>ainsi je ne prétends pas m</w:t>
      </w:r>
      <w:r>
        <w:t>’</w:t>
      </w:r>
      <w:r w:rsidR="00CC13A3" w:rsidRPr="00EA49B4">
        <w:t>arroger d</w:t>
      </w:r>
      <w:r>
        <w:t>’</w:t>
      </w:r>
      <w:r w:rsidR="00CC13A3" w:rsidRPr="00EA49B4">
        <w:t>autorité sur vous</w:t>
      </w:r>
      <w:r>
        <w:t xml:space="preserve"> ; </w:t>
      </w:r>
      <w:r w:rsidR="00CC13A3" w:rsidRPr="00EA49B4">
        <w:t>faites comme vous le croirez convenable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quant à ce qui me concerne personnellement</w:t>
      </w:r>
      <w:r>
        <w:t xml:space="preserve">, </w:t>
      </w:r>
      <w:r w:rsidR="00CC13A3" w:rsidRPr="00EA49B4">
        <w:t>je vote pour que Gines soit chassé d</w:t>
      </w:r>
      <w:r>
        <w:t>’</w:t>
      </w:r>
      <w:r w:rsidR="00CC13A3" w:rsidRPr="00EA49B4">
        <w:t>entre nous</w:t>
      </w:r>
      <w:r>
        <w:t xml:space="preserve">, </w:t>
      </w:r>
      <w:r w:rsidR="00CC13A3" w:rsidRPr="00EA49B4">
        <w:t>comme un homme qui déshonore la société</w:t>
      </w:r>
      <w:r>
        <w:t>. »</w:t>
      </w:r>
    </w:p>
    <w:p w14:paraId="405139AB" w14:textId="77777777" w:rsidR="007D0B10" w:rsidRDefault="00CC13A3" w:rsidP="00CC13A3">
      <w:r w:rsidRPr="00EA49B4">
        <w:t>Cette proposition réunit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parut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assentiment général</w:t>
      </w:r>
      <w:r w:rsidR="007D0B10">
        <w:t xml:space="preserve">. </w:t>
      </w:r>
      <w:r w:rsidRPr="00EA49B4">
        <w:t>Il était aisé de s</w:t>
      </w:r>
      <w:r w:rsidR="007D0B10">
        <w:t>’</w:t>
      </w:r>
      <w:r w:rsidRPr="00EA49B4">
        <w:t>apercevoir que l</w:t>
      </w:r>
      <w:r w:rsidR="007D0B10">
        <w:t>’</w:t>
      </w:r>
      <w:r w:rsidRPr="00EA49B4">
        <w:t>opinion de tous les autres était la même que celle du chef</w:t>
      </w:r>
      <w:r w:rsidR="007D0B10">
        <w:t xml:space="preserve">, </w:t>
      </w:r>
      <w:r w:rsidRPr="00EA49B4">
        <w:t>quoique cependant quelques-uns fussent en suspens sur le parti qu</w:t>
      </w:r>
      <w:r w:rsidR="007D0B10">
        <w:t>’</w:t>
      </w:r>
      <w:r w:rsidRPr="00EA49B4">
        <w:t>il y avait à prendre</w:t>
      </w:r>
      <w:r w:rsidR="007D0B10">
        <w:t xml:space="preserve">. </w:t>
      </w:r>
      <w:r w:rsidRPr="00EA49B4">
        <w:t>En même temps</w:t>
      </w:r>
      <w:r w:rsidR="007D0B10">
        <w:t xml:space="preserve">, </w:t>
      </w:r>
      <w:r w:rsidRPr="00EA49B4">
        <w:t>Gines se mit à murmurer quelques mots d</w:t>
      </w:r>
      <w:r w:rsidR="007D0B10">
        <w:t>’</w:t>
      </w:r>
      <w:r w:rsidRPr="00EA49B4">
        <w:t>insolence et de mécontentement</w:t>
      </w:r>
      <w:r w:rsidR="007D0B10">
        <w:t xml:space="preserve">, </w:t>
      </w:r>
      <w:r w:rsidRPr="00EA49B4">
        <w:t>dont le sens était qu</w:t>
      </w:r>
      <w:r w:rsidR="007D0B10">
        <w:t>’</w:t>
      </w:r>
      <w:r w:rsidRPr="00EA49B4">
        <w:t>on eût à prendre garde de le fâcher</w:t>
      </w:r>
      <w:r w:rsidR="007D0B10">
        <w:t xml:space="preserve">. </w:t>
      </w:r>
      <w:r w:rsidRPr="00EA49B4">
        <w:t>À cette espèce de menace</w:t>
      </w:r>
      <w:r w:rsidR="007D0B10">
        <w:t xml:space="preserve">, </w:t>
      </w:r>
      <w:r w:rsidRPr="00EA49B4">
        <w:t>le courroux de mon protecteur s</w:t>
      </w:r>
      <w:r w:rsidR="007D0B10">
        <w:t>’</w:t>
      </w:r>
      <w:r w:rsidRPr="00EA49B4">
        <w:t>alluma</w:t>
      </w:r>
      <w:r w:rsidR="007D0B10">
        <w:t xml:space="preserve"> ; </w:t>
      </w:r>
      <w:r w:rsidRPr="00EA49B4">
        <w:t>le dédain et l</w:t>
      </w:r>
      <w:r w:rsidR="007D0B10">
        <w:t>’</w:t>
      </w:r>
      <w:r w:rsidRPr="00EA49B4">
        <w:t>indignation étincelèrent dans ses yeux</w:t>
      </w:r>
      <w:r w:rsidR="007D0B10">
        <w:t>.</w:t>
      </w:r>
    </w:p>
    <w:p w14:paraId="588F1B9B" w14:textId="6CE8F6CE" w:rsidR="00CC13A3" w:rsidRPr="00EA49B4" w:rsidRDefault="007D0B10" w:rsidP="00CC13A3">
      <w:r>
        <w:t>« </w:t>
      </w:r>
      <w:r w:rsidR="00CC13A3" w:rsidRPr="00EA49B4">
        <w:t>Scélérat</w:t>
      </w:r>
      <w:r>
        <w:t xml:space="preserve"> ! </w:t>
      </w:r>
      <w:r w:rsidR="00CC13A3" w:rsidRPr="00EA49B4">
        <w:t>dit-il</w:t>
      </w:r>
      <w:r>
        <w:t xml:space="preserve">, </w:t>
      </w:r>
      <w:r w:rsidR="00CC13A3" w:rsidRPr="00EA49B4">
        <w:t>je crois que vous nous menacez</w:t>
      </w:r>
      <w:r>
        <w:t xml:space="preserve"> ! </w:t>
      </w:r>
      <w:r w:rsidR="00CC13A3" w:rsidRPr="00EA49B4">
        <w:t>Vous imaginez-vous que nous serons vos esclaves</w:t>
      </w:r>
      <w:r>
        <w:t xml:space="preserve"> ? </w:t>
      </w:r>
      <w:r w:rsidR="00CC13A3" w:rsidRPr="00EA49B4">
        <w:t>Non</w:t>
      </w:r>
      <w:r>
        <w:t xml:space="preserve">, </w:t>
      </w:r>
      <w:r w:rsidR="00CC13A3" w:rsidRPr="00EA49B4">
        <w:t>non</w:t>
      </w:r>
      <w:r>
        <w:t xml:space="preserve">, </w:t>
      </w:r>
      <w:r w:rsidR="00CC13A3" w:rsidRPr="00EA49B4">
        <w:t>faites tout ce qui vous plaira</w:t>
      </w:r>
      <w:r>
        <w:t xml:space="preserve">. </w:t>
      </w:r>
      <w:r w:rsidR="00CC13A3" w:rsidRPr="00EA49B4">
        <w:t>Allez</w:t>
      </w:r>
      <w:r>
        <w:t xml:space="preserve">, </w:t>
      </w:r>
      <w:r w:rsidR="00CC13A3" w:rsidRPr="00EA49B4">
        <w:t>allez nous dénoncer au premier juge de paix</w:t>
      </w:r>
      <w:r>
        <w:t xml:space="preserve"> ; </w:t>
      </w:r>
      <w:r w:rsidR="00CC13A3" w:rsidRPr="00EA49B4">
        <w:t>je vous en crois assez capable</w:t>
      </w:r>
      <w:r>
        <w:t xml:space="preserve">. </w:t>
      </w:r>
      <w:r w:rsidR="00CC13A3" w:rsidRPr="00EA49B4">
        <w:t>Monsieur</w:t>
      </w:r>
      <w:r>
        <w:t xml:space="preserve">, </w:t>
      </w:r>
      <w:r w:rsidR="00CC13A3" w:rsidRPr="00EA49B4">
        <w:t>quand nous sommes entrés dans cette troupe</w:t>
      </w:r>
      <w:r>
        <w:t xml:space="preserve">, </w:t>
      </w:r>
      <w:r w:rsidR="00CC13A3" w:rsidRPr="00EA49B4">
        <w:t>nous n</w:t>
      </w:r>
      <w:r>
        <w:t>’</w:t>
      </w:r>
      <w:r w:rsidR="00CC13A3" w:rsidRPr="00EA49B4">
        <w:t>avons pas été assez sots pour ne pas voir que nous nous jetions dans une carrière semée de dangers</w:t>
      </w:r>
      <w:r>
        <w:t xml:space="preserve">. </w:t>
      </w:r>
      <w:r w:rsidR="00CC13A3" w:rsidRPr="00EA49B4">
        <w:t xml:space="preserve">Un de ces </w:t>
      </w:r>
      <w:r w:rsidR="00CC13A3" w:rsidRPr="00EA49B4">
        <w:lastRenderedPageBreak/>
        <w:t>dangers consiste à avoir avec soi des traîtres comme vous</w:t>
      </w:r>
      <w:r>
        <w:t xml:space="preserve">. </w:t>
      </w:r>
      <w:r w:rsidR="00CC13A3" w:rsidRPr="00EA49B4">
        <w:t>Mais nous ne sommes pas venus jusqu</w:t>
      </w:r>
      <w:r>
        <w:t>’</w:t>
      </w:r>
      <w:r w:rsidR="00CC13A3" w:rsidRPr="00EA49B4">
        <w:t>ici pour reculer devant personne</w:t>
      </w:r>
      <w:r>
        <w:t xml:space="preserve">. </w:t>
      </w:r>
      <w:r w:rsidR="00CC13A3" w:rsidRPr="00EA49B4">
        <w:t>Croyez-vous que nous consentirons à vivre dans une crainte continuelle de vous</w:t>
      </w:r>
      <w:r>
        <w:t xml:space="preserve">, </w:t>
      </w:r>
      <w:r w:rsidR="00CC13A3" w:rsidRPr="00EA49B4">
        <w:t>à trembler de vos menaces et à marchander avec votre insolence</w:t>
      </w:r>
      <w:r>
        <w:t xml:space="preserve">, </w:t>
      </w:r>
      <w:r w:rsidR="00CC13A3" w:rsidRPr="00EA49B4">
        <w:t>toutes les fois qu</w:t>
      </w:r>
      <w:r>
        <w:t>’</w:t>
      </w:r>
      <w:r w:rsidR="00CC13A3" w:rsidRPr="00EA49B4">
        <w:t>il vous plaira</w:t>
      </w:r>
      <w:r>
        <w:t xml:space="preserve"> ? </w:t>
      </w:r>
      <w:r w:rsidR="00CC13A3" w:rsidRPr="00EA49B4">
        <w:t>Ce serait la une belle vie à mener</w:t>
      </w:r>
      <w:r>
        <w:t xml:space="preserve">, </w:t>
      </w:r>
      <w:r w:rsidR="00CC13A3" w:rsidRPr="00EA49B4">
        <w:t>en vérité</w:t>
      </w:r>
      <w:r>
        <w:t xml:space="preserve"> ! </w:t>
      </w:r>
      <w:r w:rsidR="00CC13A3" w:rsidRPr="00EA49B4">
        <w:t>J</w:t>
      </w:r>
      <w:r>
        <w:t>’</w:t>
      </w:r>
      <w:r w:rsidR="00CC13A3" w:rsidRPr="00EA49B4">
        <w:t>aimerais cent fois mieux me faire tenailler et brûler à petit feu</w:t>
      </w:r>
      <w:r>
        <w:t xml:space="preserve">. </w:t>
      </w:r>
      <w:r w:rsidR="00CC13A3" w:rsidRPr="00EA49B4">
        <w:t>Allez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je vous défie de faire ce que vous dites</w:t>
      </w:r>
      <w:r>
        <w:t xml:space="preserve"> ! </w:t>
      </w:r>
      <w:r w:rsidR="00CC13A3" w:rsidRPr="00EA49B4">
        <w:t>Vous n</w:t>
      </w:r>
      <w:r>
        <w:t>’</w:t>
      </w:r>
      <w:r w:rsidR="00CC13A3" w:rsidRPr="00EA49B4">
        <w:t>oseriez</w:t>
      </w:r>
      <w:r>
        <w:t xml:space="preserve"> ! </w:t>
      </w:r>
      <w:r w:rsidR="00CC13A3" w:rsidRPr="00EA49B4">
        <w:t>vous n</w:t>
      </w:r>
      <w:r>
        <w:t>’</w:t>
      </w:r>
      <w:r w:rsidR="00CC13A3" w:rsidRPr="00EA49B4">
        <w:t>iriez pas sacrifier tant de braves gens à votre rage</w:t>
      </w:r>
      <w:r>
        <w:t xml:space="preserve">, </w:t>
      </w:r>
      <w:r w:rsidR="00CC13A3" w:rsidRPr="00EA49B4">
        <w:t>et vous afficher devant tout le monde pour un traître et un infâme</w:t>
      </w:r>
      <w:r>
        <w:t xml:space="preserve"> ! </w:t>
      </w:r>
      <w:r w:rsidR="00CC13A3" w:rsidRPr="00EA49B4">
        <w:t>Si vous le faites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vous que vous punirez et non pas nous</w:t>
      </w:r>
      <w:r>
        <w:t xml:space="preserve">. </w:t>
      </w:r>
      <w:r w:rsidR="00CC13A3" w:rsidRPr="00EA49B4">
        <w:t>Allez-vous-en</w:t>
      </w:r>
      <w:r>
        <w:t> ! »</w:t>
      </w:r>
    </w:p>
    <w:p w14:paraId="0522F9C8" w14:textId="7F64312C" w:rsidR="00CC13A3" w:rsidRPr="00EA49B4" w:rsidRDefault="00CC13A3" w:rsidP="00CC13A3">
      <w:r w:rsidRPr="00EA49B4">
        <w:t>L</w:t>
      </w:r>
      <w:r w:rsidR="007D0B10">
        <w:t>’</w:t>
      </w:r>
      <w:r w:rsidRPr="00EA49B4">
        <w:t>intrépidité du chef se communiqua au reste de l</w:t>
      </w:r>
      <w:r w:rsidR="007D0B10">
        <w:t>’</w:t>
      </w:r>
      <w:r w:rsidRPr="00EA49B4">
        <w:t>assemblée</w:t>
      </w:r>
      <w:r w:rsidR="007D0B10">
        <w:t xml:space="preserve">. </w:t>
      </w:r>
      <w:r w:rsidRPr="00EA49B4">
        <w:t>Gines vit bien qu</w:t>
      </w:r>
      <w:r w:rsidR="007D0B10">
        <w:t>’</w:t>
      </w:r>
      <w:r w:rsidRPr="00EA49B4">
        <w:t>il n</w:t>
      </w:r>
      <w:r w:rsidR="007D0B10">
        <w:t>’</w:t>
      </w:r>
      <w:r w:rsidRPr="00EA49B4">
        <w:t>y avait pas d</w:t>
      </w:r>
      <w:r w:rsidR="007D0B10">
        <w:t>’</w:t>
      </w:r>
      <w:r w:rsidRPr="00EA49B4">
        <w:t>espoir pour lui de les ramener à un autre avis</w:t>
      </w:r>
      <w:r w:rsidR="007D0B10">
        <w:t xml:space="preserve">. </w:t>
      </w:r>
      <w:r w:rsidRPr="00EA49B4">
        <w:t>Après une pause d</w:t>
      </w:r>
      <w:r w:rsidR="007D0B10">
        <w:t>’</w:t>
      </w:r>
      <w:r w:rsidRPr="00EA49B4">
        <w:t>un moment</w:t>
      </w:r>
      <w:r w:rsidR="007D0B10">
        <w:t>, « </w:t>
      </w:r>
      <w:r w:rsidRPr="00EA49B4">
        <w:t>Je n</w:t>
      </w:r>
      <w:r w:rsidR="007D0B10">
        <w:t>’</w:t>
      </w:r>
      <w:r w:rsidRPr="00EA49B4">
        <w:t>imaginais pas</w:t>
      </w:r>
      <w:r w:rsidR="007D0B10">
        <w:t xml:space="preserve">, </w:t>
      </w:r>
      <w:r w:rsidRPr="00EA49B4">
        <w:t>dit-il</w:t>
      </w:r>
      <w:r w:rsidR="007D0B10">
        <w:t xml:space="preserve">… </w:t>
      </w:r>
      <w:r w:rsidRPr="00EA49B4">
        <w:t>non</w:t>
      </w:r>
      <w:r w:rsidR="007D0B10">
        <w:t xml:space="preserve">, </w:t>
      </w:r>
      <w:r w:rsidRPr="00EA49B4">
        <w:t>le diable m</w:t>
      </w:r>
      <w:r w:rsidR="007D0B10">
        <w:t>’</w:t>
      </w:r>
      <w:r w:rsidRPr="00EA49B4">
        <w:t>emporte</w:t>
      </w:r>
      <w:r w:rsidR="007D0B10">
        <w:t xml:space="preserve"> ! </w:t>
      </w:r>
      <w:r w:rsidRPr="00EA49B4">
        <w:t>allez</w:t>
      </w:r>
      <w:r w:rsidR="007D0B10">
        <w:t xml:space="preserve">, </w:t>
      </w:r>
      <w:r w:rsidRPr="00EA49B4">
        <w:t>je ne ferai pas le pleureur</w:t>
      </w:r>
      <w:r w:rsidR="007D0B10">
        <w:t xml:space="preserve">, </w:t>
      </w:r>
      <w:r w:rsidRPr="00EA49B4">
        <w:t>non plus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toujours été franc dans mes principes</w:t>
      </w:r>
      <w:r w:rsidR="007D0B10">
        <w:t xml:space="preserve">, </w:t>
      </w:r>
      <w:r w:rsidRPr="00EA49B4">
        <w:t>et un bon camarade envers vous tous</w:t>
      </w:r>
      <w:r w:rsidR="007D0B10">
        <w:t xml:space="preserve">. </w:t>
      </w:r>
      <w:r w:rsidRPr="00EA49B4">
        <w:t>Mais puisque vous êtes décidés à me renvoyer</w:t>
      </w:r>
      <w:r w:rsidR="007D0B10">
        <w:t xml:space="preserve">, </w:t>
      </w:r>
      <w:r w:rsidRPr="00EA49B4">
        <w:t>eh bien</w:t>
      </w:r>
      <w:r w:rsidR="007D0B10">
        <w:t xml:space="preserve">… </w:t>
      </w:r>
      <w:r w:rsidRPr="00EA49B4">
        <w:t>bonsoir</w:t>
      </w:r>
      <w:r w:rsidR="007D0B10">
        <w:t> ! »</w:t>
      </w:r>
    </w:p>
    <w:p w14:paraId="29C8FE63" w14:textId="77777777" w:rsidR="007D0B10" w:rsidRDefault="00CC13A3" w:rsidP="00CC13A3">
      <w:r w:rsidRPr="00EA49B4">
        <w:t>L</w:t>
      </w:r>
      <w:r w:rsidR="007D0B10">
        <w:t>’</w:t>
      </w:r>
      <w:r w:rsidRPr="00EA49B4">
        <w:t>expulsion de cet homme produisit un excellent effet sur la troupe</w:t>
      </w:r>
      <w:r w:rsidR="007D0B10">
        <w:t xml:space="preserve">. </w:t>
      </w:r>
      <w:r w:rsidRPr="00EA49B4">
        <w:t>Ceux qui avaient déjà du penchant à l</w:t>
      </w:r>
      <w:r w:rsidR="007D0B10">
        <w:t>’</w:t>
      </w:r>
      <w:r w:rsidRPr="00EA49B4">
        <w:t>humanité s</w:t>
      </w:r>
      <w:r w:rsidR="007D0B10">
        <w:t>’</w:t>
      </w:r>
      <w:r w:rsidRPr="00EA49B4">
        <w:t>attachèrent plus fortement à leurs principes</w:t>
      </w:r>
      <w:r w:rsidR="007D0B10">
        <w:t xml:space="preserve">, </w:t>
      </w:r>
      <w:r w:rsidRPr="00EA49B4">
        <w:t>à mesure qu</w:t>
      </w:r>
      <w:r w:rsidR="007D0B10">
        <w:t>’</w:t>
      </w:r>
      <w:r w:rsidRPr="00EA49B4">
        <w:t>ils virent les bons sentiments prendre le dessus</w:t>
      </w:r>
      <w:r w:rsidR="007D0B10">
        <w:t xml:space="preserve">. </w:t>
      </w:r>
      <w:r w:rsidRPr="00EA49B4">
        <w:t>Jusque-là ils s</w:t>
      </w:r>
      <w:r w:rsidR="007D0B10">
        <w:t>’</w:t>
      </w:r>
      <w:r w:rsidRPr="00EA49B4">
        <w:t>étaient laissé dominer par la fougue et l</w:t>
      </w:r>
      <w:r w:rsidR="007D0B10">
        <w:t>’</w:t>
      </w:r>
      <w:r w:rsidRPr="00EA49B4">
        <w:t>insolence du parti contraire</w:t>
      </w:r>
      <w:r w:rsidR="007D0B10">
        <w:t xml:space="preserve"> ; </w:t>
      </w:r>
      <w:r w:rsidRPr="00EA49B4">
        <w:t>mais dès lors ils adoptèrent une conduite toute différente</w:t>
      </w:r>
      <w:r w:rsidR="007D0B10">
        <w:t xml:space="preserve">, </w:t>
      </w:r>
      <w:r w:rsidRPr="00EA49B4">
        <w:t>et avec succès</w:t>
      </w:r>
      <w:r w:rsidR="007D0B10">
        <w:t xml:space="preserve">. </w:t>
      </w:r>
      <w:r w:rsidRPr="00EA49B4">
        <w:t>Ceux qui</w:t>
      </w:r>
      <w:r w:rsidR="007D0B10">
        <w:t xml:space="preserve">, </w:t>
      </w:r>
      <w:r w:rsidRPr="00EA49B4">
        <w:t>jaloux de l</w:t>
      </w:r>
      <w:r w:rsidR="007D0B10">
        <w:t>’</w:t>
      </w:r>
      <w:r w:rsidRPr="00EA49B4">
        <w:t>ascendant que leur camarade avait usurpé sur eux</w:t>
      </w:r>
      <w:r w:rsidR="007D0B10">
        <w:t xml:space="preserve">, </w:t>
      </w:r>
      <w:r w:rsidRPr="00EA49B4">
        <w:t>avaient imité ses façons d</w:t>
      </w:r>
      <w:r w:rsidR="007D0B10">
        <w:t>’</w:t>
      </w:r>
      <w:r w:rsidRPr="00EA49B4">
        <w:t>agir</w:t>
      </w:r>
      <w:r w:rsidR="007D0B10">
        <w:t xml:space="preserve">, </w:t>
      </w:r>
      <w:r w:rsidRPr="00EA49B4">
        <w:t>commencèrent à pencher vers une réforme</w:t>
      </w:r>
      <w:r w:rsidR="007D0B10">
        <w:t xml:space="preserve">. </w:t>
      </w:r>
      <w:r w:rsidRPr="00EA49B4">
        <w:t>On rapporta des histoires de la cruauté et de la brutalité de Gines envers des hommes et des animaux</w:t>
      </w:r>
      <w:r w:rsidR="007D0B10">
        <w:t xml:space="preserve">, </w:t>
      </w:r>
      <w:r w:rsidRPr="00EA49B4">
        <w:t>dont aucune n</w:t>
      </w:r>
      <w:r w:rsidR="007D0B10">
        <w:t>’</w:t>
      </w:r>
      <w:r w:rsidRPr="00EA49B4">
        <w:t>était encore venue aux oreilles du chef</w:t>
      </w:r>
      <w:r w:rsidR="007D0B10">
        <w:t xml:space="preserve">. </w:t>
      </w:r>
      <w:r w:rsidRPr="00EA49B4">
        <w:t>Je ne les répéterai pas</w:t>
      </w:r>
      <w:r w:rsidR="007D0B10">
        <w:t xml:space="preserve"> ; </w:t>
      </w:r>
      <w:r w:rsidRPr="00EA49B4">
        <w:t>car elles ne pourraient exciter que de l</w:t>
      </w:r>
      <w:r w:rsidR="007D0B10">
        <w:t>’</w:t>
      </w:r>
      <w:r w:rsidRPr="00EA49B4">
        <w:t>horreur et du dégoût</w:t>
      </w:r>
      <w:r w:rsidR="007D0B10">
        <w:t xml:space="preserve">, </w:t>
      </w:r>
      <w:r w:rsidRPr="00EA49B4">
        <w:t xml:space="preserve">et il </w:t>
      </w:r>
      <w:r w:rsidRPr="00EA49B4">
        <w:lastRenderedPageBreak/>
        <w:t>y en avait qui annonçaient une telle dépravation de cœur</w:t>
      </w:r>
      <w:r w:rsidR="007D0B10">
        <w:t xml:space="preserve">, </w:t>
      </w:r>
      <w:r w:rsidRPr="00EA49B4">
        <w:t>que beaucoup de lecteurs refuseraient de les croire</w:t>
      </w:r>
      <w:r w:rsidR="007D0B10">
        <w:t xml:space="preserve">. </w:t>
      </w:r>
      <w:r w:rsidRPr="00EA49B4">
        <w:t>Cependant cet homme avait aussi ses vertus</w:t>
      </w:r>
      <w:r w:rsidR="007D0B10">
        <w:t xml:space="preserve">. </w:t>
      </w:r>
      <w:r w:rsidRPr="00EA49B4">
        <w:t>Il était entreprenant</w:t>
      </w:r>
      <w:r w:rsidR="007D0B10">
        <w:t xml:space="preserve">, </w:t>
      </w:r>
      <w:r w:rsidRPr="00EA49B4">
        <w:t>plein de persévérance et de fidélité</w:t>
      </w:r>
      <w:r w:rsidR="007D0B10">
        <w:t>.</w:t>
      </w:r>
    </w:p>
    <w:p w14:paraId="44C8EEAA" w14:textId="77777777" w:rsidR="007D0B10" w:rsidRDefault="00CC13A3" w:rsidP="00CC13A3">
      <w:r w:rsidRPr="00EA49B4">
        <w:t>Son éloignement fut un événement heureux pour moi</w:t>
      </w:r>
      <w:r w:rsidR="007D0B10">
        <w:t xml:space="preserve">. </w:t>
      </w:r>
      <w:r w:rsidRPr="00EA49B4">
        <w:t>Ce n</w:t>
      </w:r>
      <w:r w:rsidR="007D0B10">
        <w:t>’</w:t>
      </w:r>
      <w:r w:rsidRPr="00EA49B4">
        <w:t>aurait pas été un petit inconvénient que d</w:t>
      </w:r>
      <w:r w:rsidR="007D0B10">
        <w:t>’</w:t>
      </w:r>
      <w:r w:rsidRPr="00EA49B4">
        <w:t>être renvoyé sur-le-champ de cette maison</w:t>
      </w:r>
      <w:r w:rsidR="007D0B10">
        <w:t xml:space="preserve">, </w:t>
      </w:r>
      <w:r w:rsidRPr="00EA49B4">
        <w:t>dans la position critique où je me trouvais</w:t>
      </w:r>
      <w:r w:rsidR="007D0B10">
        <w:t xml:space="preserve">, </w:t>
      </w:r>
      <w:r w:rsidRPr="00EA49B4">
        <w:t>avec une blessure pour surcroît de maux</w:t>
      </w:r>
      <w:r w:rsidR="007D0B10">
        <w:t xml:space="preserve"> ; </w:t>
      </w:r>
      <w:r w:rsidRPr="00EA49B4">
        <w:t>et pourtant je n</w:t>
      </w:r>
      <w:r w:rsidR="007D0B10">
        <w:t>’</w:t>
      </w:r>
      <w:r w:rsidRPr="00EA49B4">
        <w:t>aurais guère pu risquer de demeurer sous le même toit avec un homme à qui mon visage rappelait sans cesse son propre crime et la sévère réprimande de son chef</w:t>
      </w:r>
      <w:r w:rsidR="007D0B10">
        <w:t xml:space="preserve">. </w:t>
      </w:r>
      <w:r w:rsidRPr="00EA49B4">
        <w:t>Sa profession l</w:t>
      </w:r>
      <w:r w:rsidR="007D0B10">
        <w:t>’</w:t>
      </w:r>
      <w:r w:rsidRPr="00EA49B4">
        <w:t>avait habitué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un certain point</w:t>
      </w:r>
      <w:r w:rsidR="007D0B10">
        <w:t xml:space="preserve">, </w:t>
      </w:r>
      <w:r w:rsidRPr="00EA49B4">
        <w:t>à suivre sans réserve la fougue de ses passions</w:t>
      </w:r>
      <w:r w:rsidR="007D0B10">
        <w:t xml:space="preserve">, </w:t>
      </w:r>
      <w:r w:rsidRPr="00EA49B4">
        <w:t>et à en voir les suites avec indifférence</w:t>
      </w:r>
      <w:r w:rsidR="007D0B10">
        <w:t xml:space="preserve"> ; </w:t>
      </w:r>
      <w:r w:rsidRPr="00EA49B4">
        <w:t>il aurait pu trouver aisément une occasion favorable pour m</w:t>
      </w:r>
      <w:r w:rsidR="007D0B10">
        <w:t>’</w:t>
      </w:r>
      <w:r w:rsidRPr="00EA49B4">
        <w:t>insulter ou me frapper</w:t>
      </w:r>
      <w:r w:rsidR="007D0B10">
        <w:t xml:space="preserve">, </w:t>
      </w:r>
      <w:r w:rsidRPr="00EA49B4">
        <w:t>lorsque j</w:t>
      </w:r>
      <w:r w:rsidR="007D0B10">
        <w:t>’</w:t>
      </w:r>
      <w:r w:rsidRPr="00EA49B4">
        <w:t>étais trop faible pour me défendre</w:t>
      </w:r>
      <w:r w:rsidR="007D0B10">
        <w:t>.</w:t>
      </w:r>
    </w:p>
    <w:p w14:paraId="11B2DD16" w14:textId="77777777" w:rsidR="007D0B10" w:rsidRDefault="00CC13A3" w:rsidP="00CC13A3">
      <w:r w:rsidRPr="00EA49B4">
        <w:t>Délivré de ce danger</w:t>
      </w:r>
      <w:r w:rsidR="007D0B10">
        <w:t xml:space="preserve">, </w:t>
      </w:r>
      <w:r w:rsidRPr="00EA49B4">
        <w:t>je trouvai ma situation assez satisfaisante pour les circonstances où j</w:t>
      </w:r>
      <w:r w:rsidR="007D0B10">
        <w:t>’</w:t>
      </w:r>
      <w:r w:rsidRPr="00EA49B4">
        <w:t>étais</w:t>
      </w:r>
      <w:r w:rsidR="007D0B10">
        <w:t xml:space="preserve">. </w:t>
      </w:r>
      <w:r w:rsidRPr="00EA49B4">
        <w:t>Du côté du secret</w:t>
      </w:r>
      <w:r w:rsidR="007D0B10">
        <w:t xml:space="preserve">, </w:t>
      </w:r>
      <w:r w:rsidRPr="00EA49B4">
        <w:t>elle m</w:t>
      </w:r>
      <w:r w:rsidR="007D0B10">
        <w:t>’</w:t>
      </w:r>
      <w:r w:rsidRPr="00EA49B4">
        <w:t>offrait des avantages tels que jamais mon imagination</w:t>
      </w:r>
      <w:r w:rsidR="007D0B10">
        <w:t xml:space="preserve">, </w:t>
      </w:r>
      <w:r w:rsidRPr="00EA49B4">
        <w:t>dans ses plus beaux rêves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aurait pu se les figurer</w:t>
      </w:r>
      <w:r w:rsidR="007D0B10">
        <w:t xml:space="preserve"> ; </w:t>
      </w:r>
      <w:r w:rsidRPr="00EA49B4">
        <w:t>et d</w:t>
      </w:r>
      <w:r w:rsidR="007D0B10">
        <w:t>’</w:t>
      </w:r>
      <w:r w:rsidRPr="00EA49B4">
        <w:t>ailleurs elle n</w:t>
      </w:r>
      <w:r w:rsidR="007D0B10">
        <w:t>’</w:t>
      </w:r>
      <w:r w:rsidRPr="00EA49B4">
        <w:t>était pas dépourvue des douceurs que puise un infortuné dans l</w:t>
      </w:r>
      <w:r w:rsidR="007D0B10">
        <w:t>’</w:t>
      </w:r>
      <w:r w:rsidRPr="00EA49B4">
        <w:t>affection et l</w:t>
      </w:r>
      <w:r w:rsidR="007D0B10">
        <w:t>’</w:t>
      </w:r>
      <w:r w:rsidRPr="00EA49B4">
        <w:t>humanité de ses semblables</w:t>
      </w:r>
      <w:r w:rsidR="007D0B10">
        <w:t xml:space="preserve">. </w:t>
      </w:r>
      <w:r w:rsidRPr="00EA49B4">
        <w:t>Rien ne se ressemblait moins que les voleurs que j</w:t>
      </w:r>
      <w:r w:rsidR="007D0B10">
        <w:t>’</w:t>
      </w:r>
      <w:r w:rsidRPr="00EA49B4">
        <w:t>avais vus dans la prison de</w:t>
      </w:r>
      <w:r w:rsidR="007D0B10">
        <w:t xml:space="preserve">… </w:t>
      </w:r>
      <w:r w:rsidRPr="00EA49B4">
        <w:t>et les voleurs de ma nouvelle demeure</w:t>
      </w:r>
      <w:r w:rsidR="007D0B10">
        <w:t xml:space="preserve">. </w:t>
      </w:r>
      <w:r w:rsidRPr="00EA49B4">
        <w:t>Ceux-ci étaient en général pleins de gaieté et de bonne humeur</w:t>
      </w:r>
      <w:r w:rsidR="007D0B10">
        <w:t xml:space="preserve"> ; </w:t>
      </w:r>
      <w:r w:rsidRPr="00EA49B4">
        <w:t>ils pouvaient donner libre carrière à leurs idées</w:t>
      </w:r>
      <w:r w:rsidR="007D0B10">
        <w:t xml:space="preserve"> ; </w:t>
      </w:r>
      <w:r w:rsidRPr="00EA49B4">
        <w:t>ils pouvaient former des projets et les mettre à exécution</w:t>
      </w:r>
      <w:r w:rsidR="007D0B10">
        <w:t xml:space="preserve">. </w:t>
      </w:r>
      <w:r w:rsidRPr="00EA49B4">
        <w:t>Ils ne prenaient conseil que de leurs penchants</w:t>
      </w:r>
      <w:r w:rsidR="007D0B10">
        <w:t xml:space="preserve">. </w:t>
      </w:r>
      <w:r w:rsidRPr="00EA49B4">
        <w:t>Ils ne s</w:t>
      </w:r>
      <w:r w:rsidR="007D0B10">
        <w:t>’</w:t>
      </w:r>
      <w:r w:rsidRPr="00EA49B4">
        <w:t>étaient pas imposé cette pénible tâche à laquelle on n</w:t>
      </w:r>
      <w:r w:rsidR="007D0B10">
        <w:t>’</w:t>
      </w:r>
      <w:r w:rsidRPr="00EA49B4">
        <w:t>est que trop assujetti dans la société des hommes</w:t>
      </w:r>
      <w:r w:rsidR="007D0B10">
        <w:t xml:space="preserve">, </w:t>
      </w:r>
      <w:r w:rsidRPr="00EA49B4">
        <w:t>de paraître donner une approbation tacite aux choses qui vous font le plus souffrir</w:t>
      </w:r>
      <w:r w:rsidR="007D0B10">
        <w:t xml:space="preserve">, </w:t>
      </w:r>
      <w:r w:rsidRPr="00EA49B4">
        <w:t>ou</w:t>
      </w:r>
      <w:r w:rsidR="007D0B10">
        <w:t xml:space="preserve">, </w:t>
      </w:r>
      <w:r w:rsidRPr="00EA49B4">
        <w:t>ce qui est encore pis</w:t>
      </w:r>
      <w:r w:rsidR="007D0B10">
        <w:t xml:space="preserve">, </w:t>
      </w:r>
      <w:r w:rsidRPr="00EA49B4">
        <w:t xml:space="preserve">de se persuader que tous les torts que vous avez à </w:t>
      </w:r>
      <w:r w:rsidRPr="00EA49B4">
        <w:lastRenderedPageBreak/>
        <w:t>endurer sont légitimes</w:t>
      </w:r>
      <w:r w:rsidR="007D0B10">
        <w:t xml:space="preserve"> ; </w:t>
      </w:r>
      <w:r w:rsidRPr="00EA49B4">
        <w:t>ils faisaient ouvertement la guerre à leurs oppresseurs</w:t>
      </w:r>
      <w:r w:rsidR="007D0B10">
        <w:t xml:space="preserve">. </w:t>
      </w:r>
      <w:r w:rsidRPr="00EA49B4">
        <w:t>Au contraire</w:t>
      </w:r>
      <w:r w:rsidR="007D0B10">
        <w:t xml:space="preserve">, </w:t>
      </w:r>
      <w:r w:rsidRPr="00EA49B4">
        <w:t>les criminels que j</w:t>
      </w:r>
      <w:r w:rsidR="007D0B10">
        <w:t>’</w:t>
      </w:r>
      <w:r w:rsidRPr="00EA49B4">
        <w:t>avais vus en prison étaient renfermés comme des bêtes féroces dans leur loge</w:t>
      </w:r>
      <w:r w:rsidR="007D0B10">
        <w:t xml:space="preserve">, </w:t>
      </w:r>
      <w:r w:rsidRPr="00EA49B4">
        <w:t>privés de tout moyen d</w:t>
      </w:r>
      <w:r w:rsidR="007D0B10">
        <w:t>’</w:t>
      </w:r>
      <w:r w:rsidRPr="00EA49B4">
        <w:t>activité et engourdis par une vie indolente</w:t>
      </w:r>
      <w:r w:rsidR="007D0B10">
        <w:t xml:space="preserve">. </w:t>
      </w:r>
      <w:r w:rsidRPr="00EA49B4">
        <w:t>Si dans la fougue de leurs mouvements on découvrait encore de temps en temps les traces de leurs anciennes habitudes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plutôt les écarts convulsifs d</w:t>
      </w:r>
      <w:r w:rsidR="007D0B10">
        <w:t>’</w:t>
      </w:r>
      <w:r w:rsidRPr="00EA49B4">
        <w:t>une imagination malade que l</w:t>
      </w:r>
      <w:r w:rsidR="007D0B10">
        <w:t>’</w:t>
      </w:r>
      <w:r w:rsidRPr="00EA49B4">
        <w:t>énergie raisonnée d</w:t>
      </w:r>
      <w:r w:rsidR="007D0B10">
        <w:t>’</w:t>
      </w:r>
      <w:r w:rsidRPr="00EA49B4">
        <w:t>une âme vigoureuse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plus pour eux d</w:t>
      </w:r>
      <w:r w:rsidR="007D0B10">
        <w:t>’</w:t>
      </w:r>
      <w:r w:rsidRPr="00EA49B4">
        <w:t>espérances à former</w:t>
      </w:r>
      <w:r w:rsidR="007D0B10">
        <w:t xml:space="preserve">, </w:t>
      </w:r>
      <w:r w:rsidRPr="00EA49B4">
        <w:t>plus de projets à concerter</w:t>
      </w:r>
      <w:r w:rsidR="007D0B10">
        <w:t xml:space="preserve">, </w:t>
      </w:r>
      <w:r w:rsidRPr="00EA49B4">
        <w:t>plus de ces rêves brillants qui animent la vie</w:t>
      </w:r>
      <w:r w:rsidR="007D0B10">
        <w:t xml:space="preserve"> ; </w:t>
      </w:r>
      <w:r w:rsidRPr="00EA49B4">
        <w:t>la plus triste perspective était placée devant eux</w:t>
      </w:r>
      <w:r w:rsidR="007D0B10">
        <w:t xml:space="preserve">, </w:t>
      </w:r>
      <w:r w:rsidRPr="00EA49B4">
        <w:t>et il leur était interdit d</w:t>
      </w:r>
      <w:r w:rsidR="007D0B10">
        <w:t>’</w:t>
      </w:r>
      <w:r w:rsidRPr="00EA49B4">
        <w:t>en détourner la vue un seul instant</w:t>
      </w:r>
      <w:r w:rsidR="007D0B10">
        <w:t xml:space="preserve">. </w:t>
      </w:r>
      <w:r w:rsidRPr="00EA49B4">
        <w:t>Il est vrai que ce sont les deux faces d</w:t>
      </w:r>
      <w:r w:rsidR="007D0B10">
        <w:t>’</w:t>
      </w:r>
      <w:r w:rsidRPr="00EA49B4">
        <w:t>un même tableau</w:t>
      </w:r>
      <w:r w:rsidR="007D0B10">
        <w:t xml:space="preserve">, </w:t>
      </w:r>
      <w:r w:rsidRPr="00EA49B4">
        <w:t>et que la seconde est la consommation</w:t>
      </w:r>
      <w:r w:rsidR="007D0B10">
        <w:t xml:space="preserve">, </w:t>
      </w:r>
      <w:r w:rsidRPr="00EA49B4">
        <w:t>la suite inévitable et imminente de la première</w:t>
      </w:r>
      <w:r w:rsidR="007D0B10">
        <w:t xml:space="preserve">. </w:t>
      </w:r>
      <w:r w:rsidRPr="00EA49B4">
        <w:t>Mais celle-là ne frappait nullement l</w:t>
      </w:r>
      <w:r w:rsidR="007D0B10">
        <w:t>’</w:t>
      </w:r>
      <w:r w:rsidRPr="00EA49B4">
        <w:t>attention de mes nouveaux hôtes</w:t>
      </w:r>
      <w:r w:rsidR="007D0B10">
        <w:t xml:space="preserve">, </w:t>
      </w:r>
      <w:r w:rsidRPr="00EA49B4">
        <w:t>et à cet égard ils paraissaient mettre tout à fait de côté la raison et les réflexions</w:t>
      </w:r>
      <w:r w:rsidR="007D0B10">
        <w:t>.</w:t>
      </w:r>
    </w:p>
    <w:p w14:paraId="28ED4C66" w14:textId="77777777" w:rsidR="007D0B10" w:rsidRDefault="00CC13A3" w:rsidP="00CC13A3">
      <w:r w:rsidRPr="00EA49B4">
        <w:t>Sous certains rapports comme je l</w:t>
      </w:r>
      <w:r w:rsidR="007D0B10">
        <w:t>’</w:t>
      </w:r>
      <w:r w:rsidRPr="00EA49B4">
        <w:t>ai dit</w:t>
      </w:r>
      <w:r w:rsidR="007D0B10">
        <w:t xml:space="preserve">, </w:t>
      </w:r>
      <w:r w:rsidRPr="00EA49B4">
        <w:t>je pouvais me féliciter de ma demeure actuelle</w:t>
      </w:r>
      <w:r w:rsidR="007D0B10">
        <w:t xml:space="preserve"> ; </w:t>
      </w:r>
      <w:r w:rsidRPr="00EA49B4">
        <w:t>elle répondait parfaitement au besoin que j</w:t>
      </w:r>
      <w:r w:rsidR="007D0B10">
        <w:t>’</w:t>
      </w:r>
      <w:r w:rsidRPr="00EA49B4">
        <w:t>avais d</w:t>
      </w:r>
      <w:r w:rsidR="007D0B10">
        <w:t>’</w:t>
      </w:r>
      <w:r w:rsidRPr="00EA49B4">
        <w:t>être caché à tous les yeux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le séjour de la bonne humeur et de la joie</w:t>
      </w:r>
      <w:r w:rsidR="007D0B10">
        <w:t xml:space="preserve"> ; </w:t>
      </w:r>
      <w:r w:rsidRPr="00EA49B4">
        <w:t>mais cette sorte de joie ne trouvait point de sympathie dans mon cœur</w:t>
      </w:r>
      <w:r w:rsidR="007D0B10">
        <w:t xml:space="preserve">. </w:t>
      </w:r>
      <w:r w:rsidRPr="00EA49B4">
        <w:t>Les individus qui composaient ce cercle avaient secoué totalement le joug des principes établis parmi les hommes</w:t>
      </w:r>
      <w:r w:rsidR="007D0B10">
        <w:t xml:space="preserve"> ; </w:t>
      </w:r>
      <w:r w:rsidRPr="00EA49B4">
        <w:t>leur métier était d</w:t>
      </w:r>
      <w:r w:rsidR="007D0B10">
        <w:t>’</w:t>
      </w:r>
      <w:r w:rsidRPr="00EA49B4">
        <w:t>inspirer la terreur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objet constant de leurs soins était d</w:t>
      </w:r>
      <w:r w:rsidR="007D0B10">
        <w:t>’</w:t>
      </w:r>
      <w:r w:rsidRPr="00EA49B4">
        <w:t>éluder la vigilance de la société</w:t>
      </w:r>
      <w:r w:rsidR="007D0B10">
        <w:t xml:space="preserve">. </w:t>
      </w:r>
      <w:r w:rsidRPr="00EA49B4">
        <w:t>Toutes ces circonstances influaient visiblement sur leur caractère</w:t>
      </w:r>
      <w:r w:rsidR="007D0B10">
        <w:t xml:space="preserve">. </w:t>
      </w:r>
      <w:r w:rsidRPr="00EA49B4">
        <w:t>Je trouvais en eux de l</w:t>
      </w:r>
      <w:r w:rsidR="007D0B10">
        <w:t>’</w:t>
      </w:r>
      <w:r w:rsidRPr="00EA49B4">
        <w:t>affection et de la bienveillance</w:t>
      </w:r>
      <w:r w:rsidR="007D0B10">
        <w:t xml:space="preserve"> ; </w:t>
      </w:r>
      <w:r w:rsidRPr="00EA49B4">
        <w:t>ils étaient susceptibles des émotions généreuses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comme leur situation était précaire</w:t>
      </w:r>
      <w:r w:rsidR="007D0B10">
        <w:t xml:space="preserve">, </w:t>
      </w:r>
      <w:r w:rsidRPr="00EA49B4">
        <w:t>on remarquait aussi la même mobilité dans la disposition de leur âme</w:t>
      </w:r>
      <w:r w:rsidR="007D0B10">
        <w:t xml:space="preserve">. </w:t>
      </w:r>
      <w:r w:rsidRPr="00EA49B4">
        <w:t>Poursuivis sans cesse par l</w:t>
      </w:r>
      <w:r w:rsidR="007D0B10">
        <w:t>’</w:t>
      </w:r>
      <w:r w:rsidRPr="00EA49B4">
        <w:t>animosité générale</w:t>
      </w:r>
      <w:r w:rsidR="007D0B10">
        <w:t xml:space="preserve">, </w:t>
      </w:r>
      <w:r w:rsidRPr="00EA49B4">
        <w:t>ils étaient naturellement très-irritables et très-colères</w:t>
      </w:r>
      <w:r w:rsidR="007D0B10">
        <w:t xml:space="preserve">. </w:t>
      </w:r>
      <w:r w:rsidRPr="00EA49B4">
        <w:t xml:space="preserve">Accoutumés à user de traitements rigoureux envers les </w:t>
      </w:r>
      <w:r w:rsidRPr="00EA49B4">
        <w:lastRenderedPageBreak/>
        <w:t>victimes de leurs déprédations</w:t>
      </w:r>
      <w:r w:rsidR="007D0B10">
        <w:t xml:space="preserve">, </w:t>
      </w:r>
      <w:r w:rsidRPr="00EA49B4">
        <w:t>il arrivait souvent que leur brutalité ne se renfermait pas dans l</w:t>
      </w:r>
      <w:r w:rsidR="007D0B10">
        <w:t>’</w:t>
      </w:r>
      <w:r w:rsidRPr="00EA49B4">
        <w:t>exercice de leur profession</w:t>
      </w:r>
      <w:r w:rsidR="007D0B10">
        <w:t xml:space="preserve">. </w:t>
      </w:r>
      <w:r w:rsidRPr="00EA49B4">
        <w:t>Ils avaient contracté l</w:t>
      </w:r>
      <w:r w:rsidR="007D0B10">
        <w:t>’</w:t>
      </w:r>
      <w:r w:rsidRPr="00EA49B4">
        <w:t>habitude de voir dans les bâtons et les poignards le moyen de surmonter toute espèce d</w:t>
      </w:r>
      <w:r w:rsidR="007D0B10">
        <w:t>’</w:t>
      </w:r>
      <w:r w:rsidRPr="00EA49B4">
        <w:t>obstacle</w:t>
      </w:r>
      <w:r w:rsidR="007D0B10">
        <w:t xml:space="preserve">. </w:t>
      </w:r>
      <w:r w:rsidRPr="00EA49B4">
        <w:t>Affranchis de cette routine des choses humaines qui énerve les âmes</w:t>
      </w:r>
      <w:r w:rsidR="007D0B10">
        <w:t xml:space="preserve">, </w:t>
      </w:r>
      <w:r w:rsidRPr="00EA49B4">
        <w:t>ils déployaient souvent une énergie à laquelle un observateur impartial n</w:t>
      </w:r>
      <w:r w:rsidR="007D0B10">
        <w:t>’</w:t>
      </w:r>
      <w:r w:rsidRPr="00EA49B4">
        <w:t>aurait pu refuser son admiration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énergie est peut-être la plus précieuse des qualités de l</w:t>
      </w:r>
      <w:r w:rsidR="007D0B10">
        <w:t>’</w:t>
      </w:r>
      <w:r w:rsidRPr="00EA49B4">
        <w:t>homme</w:t>
      </w:r>
      <w:r w:rsidR="007D0B10">
        <w:t xml:space="preserve"> ; </w:t>
      </w:r>
      <w:r w:rsidRPr="00EA49B4">
        <w:t>et celle qui se trouve ainsi placée serait sans doute mise à profit par un bon système politique qui saurait en extraire les vertus bienfaisantes</w:t>
      </w:r>
      <w:r w:rsidR="007D0B10">
        <w:t xml:space="preserve">, </w:t>
      </w:r>
      <w:r w:rsidRPr="00EA49B4">
        <w:t>au lieu de la faire tourner</w:t>
      </w:r>
      <w:r w:rsidR="007D0B10">
        <w:t xml:space="preserve">, </w:t>
      </w:r>
      <w:r w:rsidRPr="00EA49B4">
        <w:t>comme on fait</w:t>
      </w:r>
      <w:r w:rsidR="007D0B10">
        <w:t xml:space="preserve">, </w:t>
      </w:r>
      <w:r w:rsidRPr="00EA49B4">
        <w:t>à une aveugle destruction</w:t>
      </w:r>
      <w:r w:rsidR="007D0B10">
        <w:t xml:space="preserve">. </w:t>
      </w:r>
      <w:r w:rsidRPr="00EA49B4">
        <w:t>Nous agissons comme un chimiste qui rejetterait le métal le plus fin</w:t>
      </w:r>
      <w:r w:rsidR="007D0B10">
        <w:t xml:space="preserve">, </w:t>
      </w:r>
      <w:r w:rsidRPr="00EA49B4">
        <w:t>et ne voudrait mettre en œuvre que celui qui serait déjà assez altéré pour servir immédiatement aux usages les plus vils</w:t>
      </w:r>
      <w:r w:rsidR="007D0B10">
        <w:t xml:space="preserve">. </w:t>
      </w:r>
      <w:r w:rsidRPr="00EA49B4">
        <w:t>Mais l</w:t>
      </w:r>
      <w:r w:rsidR="007D0B10">
        <w:t>’</w:t>
      </w:r>
      <w:r w:rsidRPr="00EA49B4">
        <w:t>énergie de ces hommes ne se montrait à mes yeux qu</w:t>
      </w:r>
      <w:r w:rsidR="007D0B10">
        <w:t>’</w:t>
      </w:r>
      <w:r w:rsidRPr="00EA49B4">
        <w:t>avec tous les vices de l</w:t>
      </w:r>
      <w:r w:rsidR="007D0B10">
        <w:t>’</w:t>
      </w:r>
      <w:r w:rsidRPr="00EA49B4">
        <w:t>objet auquel elle était appliquée</w:t>
      </w:r>
      <w:r w:rsidR="007D0B10">
        <w:t xml:space="preserve">, </w:t>
      </w:r>
      <w:r w:rsidRPr="00EA49B4">
        <w:t>dépourvue du secours des lumières</w:t>
      </w:r>
      <w:r w:rsidR="007D0B10">
        <w:t xml:space="preserve">, </w:t>
      </w:r>
      <w:r w:rsidRPr="00EA49B4">
        <w:t>et guidée uniquement par des vues basses et étroites</w:t>
      </w:r>
      <w:r w:rsidR="007D0B10">
        <w:t>.</w:t>
      </w:r>
    </w:p>
    <w:p w14:paraId="291F6605" w14:textId="77777777" w:rsidR="007D0B10" w:rsidRDefault="00CC13A3" w:rsidP="00CC13A3">
      <w:r w:rsidRPr="00EA49B4">
        <w:t>Le séjour que je viens de décrire paraîtrait à beaucoup de personnes accompagné de mille inconvénients intolérables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outre l</w:t>
      </w:r>
      <w:r w:rsidR="007D0B10">
        <w:t>’</w:t>
      </w:r>
      <w:r w:rsidRPr="00EA49B4">
        <w:t>avantage qu</w:t>
      </w:r>
      <w:r w:rsidR="007D0B10">
        <w:t>’</w:t>
      </w:r>
      <w:r w:rsidRPr="00EA49B4">
        <w:t>il avait d</w:t>
      </w:r>
      <w:r w:rsidR="007D0B10">
        <w:t>’</w:t>
      </w:r>
      <w:r w:rsidRPr="00EA49B4">
        <w:t>offrir un champ vaste à l</w:t>
      </w:r>
      <w:r w:rsidR="007D0B10">
        <w:t>’</w:t>
      </w:r>
      <w:r w:rsidRPr="00EA49B4">
        <w:t>imagination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</w:t>
      </w:r>
      <w:r w:rsidR="007D0B10">
        <w:t>’</w:t>
      </w:r>
      <w:r w:rsidRPr="00EA49B4">
        <w:t>Élysée</w:t>
      </w:r>
      <w:r w:rsidR="007D0B10">
        <w:t xml:space="preserve">, </w:t>
      </w:r>
      <w:r w:rsidRPr="00EA49B4">
        <w:t>en comparaison de celui d</w:t>
      </w:r>
      <w:r w:rsidR="007D0B10">
        <w:t>’</w:t>
      </w:r>
      <w:r w:rsidRPr="00EA49B4">
        <w:t>où je venais de m</w:t>
      </w:r>
      <w:r w:rsidR="007D0B10">
        <w:t>’</w:t>
      </w:r>
      <w:r w:rsidRPr="00EA49B4">
        <w:t>échapper</w:t>
      </w:r>
      <w:r w:rsidR="007D0B10">
        <w:t xml:space="preserve">. </w:t>
      </w:r>
      <w:r w:rsidRPr="00EA49B4">
        <w:t>Les désagréments d</w:t>
      </w:r>
      <w:r w:rsidR="007D0B10">
        <w:t>’</w:t>
      </w:r>
      <w:r w:rsidRPr="00EA49B4">
        <w:t>une mauvaise compagnie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incommodité du logement</w:t>
      </w:r>
      <w:r w:rsidR="007D0B10">
        <w:t xml:space="preserve">, </w:t>
      </w:r>
      <w:r w:rsidRPr="00EA49B4">
        <w:t>la malpropreté</w:t>
      </w:r>
      <w:r w:rsidR="007D0B10">
        <w:t xml:space="preserve">, </w:t>
      </w:r>
      <w:r w:rsidRPr="00EA49B4">
        <w:t>le tapage</w:t>
      </w:r>
      <w:r w:rsidR="007D0B10">
        <w:t xml:space="preserve">, </w:t>
      </w:r>
      <w:r w:rsidRPr="00EA49B4">
        <w:t>tous ces inconvénients avaient perdu ce qui me causait le plus de dégoût et d</w:t>
      </w:r>
      <w:r w:rsidR="007D0B10">
        <w:t>’</w:t>
      </w:r>
      <w:r w:rsidRPr="00EA49B4">
        <w:t>aversion</w:t>
      </w:r>
      <w:r w:rsidR="007D0B10">
        <w:t xml:space="preserve">, </w:t>
      </w:r>
      <w:r w:rsidRPr="00EA49B4">
        <w:t>du moment où je ne me sentais plus obligé de les subir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était aucune peine que je ne pusse endurer avec patience</w:t>
      </w:r>
      <w:r w:rsidR="007D0B10">
        <w:t xml:space="preserve">, </w:t>
      </w:r>
      <w:r w:rsidRPr="00EA49B4">
        <w:t>quand je la comparais avec celle de se voir menacé à toute heure d</w:t>
      </w:r>
      <w:r w:rsidR="007D0B10">
        <w:t>’</w:t>
      </w:r>
      <w:r w:rsidRPr="00EA49B4">
        <w:t>une mort violente et prématurée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était aucune souffrance qui me parût mériter d</w:t>
      </w:r>
      <w:r w:rsidR="007D0B10">
        <w:t>’</w:t>
      </w:r>
      <w:r w:rsidRPr="00EA49B4">
        <w:t>être comptée pour quelque chose</w:t>
      </w:r>
      <w:r w:rsidR="007D0B10">
        <w:t xml:space="preserve">, </w:t>
      </w:r>
      <w:r w:rsidRPr="00EA49B4">
        <w:t>dès qu</w:t>
      </w:r>
      <w:r w:rsidR="007D0B10">
        <w:t>’</w:t>
      </w:r>
      <w:r w:rsidRPr="00EA49B4">
        <w:t>elle n</w:t>
      </w:r>
      <w:r w:rsidR="007D0B10">
        <w:t>’</w:t>
      </w:r>
      <w:r w:rsidRPr="00EA49B4">
        <w:t xml:space="preserve">était pas </w:t>
      </w:r>
      <w:r w:rsidRPr="00EA49B4">
        <w:lastRenderedPageBreak/>
        <w:t>infligée par la tyrannie</w:t>
      </w:r>
      <w:r w:rsidR="007D0B10">
        <w:t xml:space="preserve">, </w:t>
      </w:r>
      <w:r w:rsidRPr="00EA49B4">
        <w:t>par la froide et lâche prévoyance</w:t>
      </w:r>
      <w:r w:rsidR="007D0B10">
        <w:t xml:space="preserve">, </w:t>
      </w:r>
      <w:r w:rsidRPr="00EA49B4">
        <w:t>ou par la vengeance barbare de mes semblables</w:t>
      </w:r>
      <w:r w:rsidR="007D0B10">
        <w:t>.</w:t>
      </w:r>
    </w:p>
    <w:p w14:paraId="0399C28A" w14:textId="77777777" w:rsidR="007D0B10" w:rsidRDefault="00CC13A3" w:rsidP="00CC13A3">
      <w:r w:rsidRPr="00EA49B4">
        <w:t>Ma santé se rétablissait de jour en jour</w:t>
      </w:r>
      <w:r w:rsidR="007D0B10">
        <w:t xml:space="preserve">. </w:t>
      </w:r>
      <w:r w:rsidRPr="00EA49B4">
        <w:t>Les attentions et les complaisances de mon protecteur étaient continuelles</w:t>
      </w:r>
      <w:r w:rsidR="007D0B10">
        <w:t xml:space="preserve">, </w:t>
      </w:r>
      <w:r w:rsidRPr="00EA49B4">
        <w:t>et son exemple avait inspiré les mêmes dispositions au reste de la troupe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que la vieille qui conservait toujours son animosité contre moi</w:t>
      </w:r>
      <w:r w:rsidR="007D0B10">
        <w:t xml:space="preserve">. </w:t>
      </w:r>
      <w:r w:rsidRPr="00EA49B4">
        <w:t>Elle me regardait comme la cause de l</w:t>
      </w:r>
      <w:r w:rsidR="007D0B10">
        <w:t>’</w:t>
      </w:r>
      <w:r w:rsidRPr="00EA49B4">
        <w:t>expulsion de Gines</w:t>
      </w:r>
      <w:r w:rsidR="007D0B10">
        <w:t xml:space="preserve">. </w:t>
      </w:r>
      <w:r w:rsidRPr="00EA49B4">
        <w:t>Gines avait toujours été l</w:t>
      </w:r>
      <w:r w:rsidR="007D0B10">
        <w:t>’</w:t>
      </w:r>
      <w:r w:rsidRPr="00EA49B4">
        <w:t>objet particulier de sa préférence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dans le zèle dont elle était animée pour les intérêts de la société</w:t>
      </w:r>
      <w:r w:rsidR="007D0B10">
        <w:t xml:space="preserve">, </w:t>
      </w:r>
      <w:r w:rsidRPr="00EA49B4">
        <w:t>elle trouvait qu</w:t>
      </w:r>
      <w:r w:rsidR="007D0B10">
        <w:t>’</w:t>
      </w:r>
      <w:r w:rsidRPr="00EA49B4">
        <w:t>un novice à la place d</w:t>
      </w:r>
      <w:r w:rsidR="007D0B10">
        <w:t>’</w:t>
      </w:r>
      <w:r w:rsidRPr="00EA49B4">
        <w:t>un pécheur endurci était un fort mauvais échange</w:t>
      </w:r>
      <w:r w:rsidR="007D0B10">
        <w:t xml:space="preserve">. </w:t>
      </w:r>
      <w:r w:rsidRPr="00EA49B4">
        <w:t>Ajoutez à cela</w:t>
      </w:r>
      <w:r w:rsidR="007D0B10">
        <w:t xml:space="preserve">, </w:t>
      </w:r>
      <w:r w:rsidRPr="00EA49B4">
        <w:t>que naturellement elle était morose et grondeuse</w:t>
      </w:r>
      <w:r w:rsidR="007D0B10">
        <w:t xml:space="preserve"> ; </w:t>
      </w:r>
      <w:r w:rsidRPr="00EA49B4">
        <w:t>or</w:t>
      </w:r>
      <w:r w:rsidR="007D0B10">
        <w:t xml:space="preserve">, </w:t>
      </w:r>
      <w:r w:rsidRPr="00EA49B4">
        <w:t>les personnes de ce tempérament ne sauraient exister sans avoir sous la main quelque objet sur lequel elles déchargent leur bile</w:t>
      </w:r>
      <w:r w:rsidR="007D0B10">
        <w:t xml:space="preserve">. </w:t>
      </w:r>
      <w:r w:rsidRPr="00EA49B4">
        <w:t>Elle ne perdait pas une seule occasion de montrer</w:t>
      </w:r>
      <w:r w:rsidR="007D0B10">
        <w:t xml:space="preserve">, </w:t>
      </w:r>
      <w:r w:rsidRPr="00EA49B4">
        <w:t>jusque dans les plus petites choses</w:t>
      </w:r>
      <w:r w:rsidR="007D0B10">
        <w:t xml:space="preserve">, </w:t>
      </w:r>
      <w:r w:rsidRPr="00EA49B4">
        <w:t>la haine qu</w:t>
      </w:r>
      <w:r w:rsidR="007D0B10">
        <w:t>’</w:t>
      </w:r>
      <w:r w:rsidRPr="00EA49B4">
        <w:t>elle me portait</w:t>
      </w:r>
      <w:r w:rsidR="007D0B10">
        <w:t xml:space="preserve"> ; </w:t>
      </w:r>
      <w:r w:rsidRPr="00EA49B4">
        <w:t>à tout moment elle me lançait des regards de rage</w:t>
      </w:r>
      <w:r w:rsidR="007D0B10">
        <w:t xml:space="preserve">, </w:t>
      </w:r>
      <w:r w:rsidRPr="00EA49B4">
        <w:t>qui m</w:t>
      </w:r>
      <w:r w:rsidR="007D0B10">
        <w:t>’</w:t>
      </w:r>
      <w:r w:rsidRPr="00EA49B4">
        <w:t>auraient exterminé si elle en eût eu la force</w:t>
      </w:r>
      <w:r w:rsidR="007D0B10">
        <w:t xml:space="preserve">. </w:t>
      </w:r>
      <w:r w:rsidRPr="00EA49B4">
        <w:t>On voyait combien elle était mortifiée de ne pouvoir contenter sa malice</w:t>
      </w:r>
      <w:r w:rsidR="007D0B10">
        <w:t xml:space="preserve">, </w:t>
      </w:r>
      <w:r w:rsidRPr="00EA49B4">
        <w:t>et combien il lui en coûtait de n</w:t>
      </w:r>
      <w:r w:rsidR="007D0B10">
        <w:t>’</w:t>
      </w:r>
      <w:r w:rsidRPr="00EA49B4">
        <w:t>avoir</w:t>
      </w:r>
      <w:r w:rsidR="007D0B10">
        <w:t xml:space="preserve">, </w:t>
      </w:r>
      <w:r w:rsidRPr="00EA49B4">
        <w:t>pour exprimer sa terrible férocité</w:t>
      </w:r>
      <w:r w:rsidR="007D0B10">
        <w:t xml:space="preserve">, </w:t>
      </w:r>
      <w:r w:rsidRPr="00EA49B4">
        <w:t>que la mauvaise humeur d</w:t>
      </w:r>
      <w:r w:rsidR="007D0B10">
        <w:t>’</w:t>
      </w:r>
      <w:r w:rsidRPr="00EA49B4">
        <w:t>une pauvre servante</w:t>
      </w:r>
      <w:r w:rsidR="007D0B10">
        <w:t xml:space="preserve">. </w:t>
      </w:r>
      <w:r w:rsidRPr="00EA49B4">
        <w:t>Quant à moi</w:t>
      </w:r>
      <w:r w:rsidR="007D0B10">
        <w:t xml:space="preserve">, </w:t>
      </w:r>
      <w:r w:rsidRPr="00EA49B4">
        <w:t>qui avais été accoutumé à faire face à des adversaires plus formidables et à affronter d</w:t>
      </w:r>
      <w:r w:rsidR="007D0B10">
        <w:t>’</w:t>
      </w:r>
      <w:r w:rsidRPr="00EA49B4">
        <w:t>autres périls</w:t>
      </w:r>
      <w:r w:rsidR="007D0B10">
        <w:t xml:space="preserve">, </w:t>
      </w:r>
      <w:r w:rsidRPr="00EA49B4">
        <w:t>tout son dépit n</w:t>
      </w:r>
      <w:r w:rsidR="007D0B10">
        <w:t>’</w:t>
      </w:r>
      <w:r w:rsidRPr="00EA49B4">
        <w:t>était pas capable de troubler ma tranquillité</w:t>
      </w:r>
      <w:r w:rsidR="007D0B10">
        <w:t>.</w:t>
      </w:r>
    </w:p>
    <w:p w14:paraId="7E649AF2" w14:textId="49340738" w:rsidR="007D0B10" w:rsidRDefault="00CC13A3" w:rsidP="00CC13A3">
      <w:r w:rsidRPr="00EA49B4">
        <w:t>Quand je me sentis mieux</w:t>
      </w:r>
      <w:r w:rsidR="007D0B10">
        <w:t xml:space="preserve">, </w:t>
      </w:r>
      <w:r w:rsidRPr="00EA49B4">
        <w:t>je mis mon protecteur au fait de mon histoire</w:t>
      </w:r>
      <w:r w:rsidR="007D0B10">
        <w:t xml:space="preserve">, </w:t>
      </w:r>
      <w:r w:rsidRPr="00EA49B4">
        <w:t xml:space="preserve">excepté de ce qui avait rapport à la découverte du fatal secret de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chose que je ne pouvais pas prendre sur moi de dévoiler</w:t>
      </w:r>
      <w:r w:rsidR="007D0B10">
        <w:t xml:space="preserve">, </w:t>
      </w:r>
      <w:r w:rsidRPr="00EA49B4">
        <w:t>même dans une situation telle que celle-ci</w:t>
      </w:r>
      <w:r w:rsidR="007D0B10">
        <w:t xml:space="preserve">, </w:t>
      </w:r>
      <w:r w:rsidRPr="00EA49B4">
        <w:t>où il n</w:t>
      </w:r>
      <w:r w:rsidR="007D0B10">
        <w:t>’</w:t>
      </w:r>
      <w:r w:rsidRPr="00EA49B4">
        <w:t>y avait pas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semble</w:t>
      </w:r>
      <w:r w:rsidR="007D0B10">
        <w:t xml:space="preserve">, </w:t>
      </w:r>
      <w:r w:rsidRPr="00EA49B4">
        <w:t>la moindre probabilité qu</w:t>
      </w:r>
      <w:r w:rsidR="007D0B10">
        <w:t>’</w:t>
      </w:r>
      <w:r w:rsidRPr="00EA49B4">
        <w:t>on pût en faire usage contre mon persécuteur</w:t>
      </w:r>
      <w:r w:rsidR="007D0B10">
        <w:t xml:space="preserve">. </w:t>
      </w:r>
      <w:r w:rsidRPr="00EA49B4">
        <w:t>Néanmoins</w:t>
      </w:r>
      <w:r w:rsidR="007D0B10">
        <w:t xml:space="preserve">, </w:t>
      </w:r>
      <w:r w:rsidRPr="00EA49B4">
        <w:t>celui à qui je faisais cette ouverture</w:t>
      </w:r>
      <w:r w:rsidR="007D0B10">
        <w:t xml:space="preserve">, </w:t>
      </w:r>
      <w:r w:rsidRPr="00EA49B4">
        <w:t>et dont la façon de penser était tout l</w:t>
      </w:r>
      <w:r w:rsidR="007D0B10">
        <w:t>’</w:t>
      </w:r>
      <w:r w:rsidRPr="00EA49B4">
        <w:t xml:space="preserve">opposé de celle </w:t>
      </w:r>
      <w:r w:rsidRPr="00EA49B4">
        <w:lastRenderedPageBreak/>
        <w:t xml:space="preserve">de </w:t>
      </w:r>
      <w:r w:rsidR="007D0B10">
        <w:t>M. </w:t>
      </w:r>
      <w:r w:rsidRPr="00EA49B4">
        <w:t>Forester</w:t>
      </w:r>
      <w:r w:rsidR="007D0B10">
        <w:t xml:space="preserve">, </w:t>
      </w:r>
      <w:r w:rsidRPr="00EA49B4">
        <w:t>ne prit pas ma réserve en mauvaise part</w:t>
      </w:r>
      <w:r w:rsidR="007D0B10">
        <w:t xml:space="preserve">. </w:t>
      </w:r>
      <w:r w:rsidRPr="00EA49B4">
        <w:t>Il ne tira aucune conséquence défavorable contre moi de l</w:t>
      </w:r>
      <w:r w:rsidR="007D0B10">
        <w:t>’</w:t>
      </w:r>
      <w:r w:rsidRPr="00EA49B4">
        <w:t>obscurité que ce silence jetait sur le reste de mon récit</w:t>
      </w:r>
      <w:r w:rsidR="007D0B10">
        <w:t xml:space="preserve">. </w:t>
      </w:r>
      <w:r w:rsidRPr="00EA49B4">
        <w:t>Il avait trop de pénétration pour qu</w:t>
      </w:r>
      <w:r w:rsidR="007D0B10">
        <w:t>’</w:t>
      </w:r>
      <w:r w:rsidRPr="00EA49B4">
        <w:t>un imposteur pût se flatter de lui en faire accroire</w:t>
      </w:r>
      <w:r w:rsidR="007D0B10">
        <w:t xml:space="preserve">, </w:t>
      </w:r>
      <w:r w:rsidRPr="00EA49B4">
        <w:t>et il se fiait aussi sur cette pénétration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après cela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est pas étonnant que mes manières franches et ouvertes portassent la conviction dans son esprit</w:t>
      </w:r>
      <w:r w:rsidR="007D0B10">
        <w:t xml:space="preserve">, </w:t>
      </w:r>
      <w:r w:rsidRPr="00EA49B4">
        <w:t>et que ma confidence n</w:t>
      </w:r>
      <w:r w:rsidR="007D0B10">
        <w:t>’</w:t>
      </w:r>
      <w:r w:rsidRPr="00EA49B4">
        <w:t>eût fait qu</w:t>
      </w:r>
      <w:r w:rsidR="007D0B10">
        <w:t>’</w:t>
      </w:r>
      <w:r w:rsidRPr="00EA49B4">
        <w:t>ajouter à la bonne opinion et à l</w:t>
      </w:r>
      <w:r w:rsidR="007D0B10">
        <w:t>’</w:t>
      </w:r>
      <w:r w:rsidRPr="00EA49B4">
        <w:t>amitié que je lui avais déjà inspirées</w:t>
      </w:r>
      <w:r w:rsidR="007D0B10">
        <w:t>.</w:t>
      </w:r>
    </w:p>
    <w:p w14:paraId="36395D93" w14:textId="77777777" w:rsidR="007D0B10" w:rsidRDefault="00CC13A3" w:rsidP="00CC13A3">
      <w:r w:rsidRPr="00EA49B4">
        <w:t>Il écouta mon histoire avec beaucoup d</w:t>
      </w:r>
      <w:r w:rsidR="007D0B10">
        <w:t>’</w:t>
      </w:r>
      <w:r w:rsidRPr="00EA49B4">
        <w:t>intérêt</w:t>
      </w:r>
      <w:r w:rsidR="007D0B10">
        <w:t xml:space="preserve">, </w:t>
      </w:r>
      <w:r w:rsidRPr="00EA49B4">
        <w:t>et il en commentait les différentes parties à mesure que je les lui rapportais</w:t>
      </w:r>
      <w:r w:rsidR="007D0B10">
        <w:t xml:space="preserve">. </w:t>
      </w:r>
      <w:r w:rsidRPr="00EA49B4">
        <w:t>Il me dit que ce n</w:t>
      </w:r>
      <w:r w:rsidR="007D0B10">
        <w:t>’</w:t>
      </w:r>
      <w:r w:rsidRPr="00EA49B4">
        <w:t>était là qu</w:t>
      </w:r>
      <w:r w:rsidR="007D0B10">
        <w:t>’</w:t>
      </w:r>
      <w:r w:rsidRPr="00EA49B4">
        <w:t>un nouvel exemple des manœuvres perfides et tyranniques employées par les membres riches et puissants de la société contre ceux qui n</w:t>
      </w:r>
      <w:r w:rsidR="007D0B10">
        <w:t>’</w:t>
      </w:r>
      <w:r w:rsidRPr="00EA49B4">
        <w:t>ont pas les mêmes priviléges</w:t>
      </w:r>
      <w:r w:rsidR="007D0B10">
        <w:t xml:space="preserve">. </w:t>
      </w:r>
      <w:r w:rsidRPr="00EA49B4">
        <w:t>Rien n</w:t>
      </w:r>
      <w:r w:rsidR="007D0B10">
        <w:t>’</w:t>
      </w:r>
      <w:r w:rsidRPr="00EA49B4">
        <w:t>était plus évident que leur disposition à sacrifier tout le reste de l</w:t>
      </w:r>
      <w:r w:rsidR="007D0B10">
        <w:t>’</w:t>
      </w:r>
      <w:r w:rsidRPr="00EA49B4">
        <w:t>espèce humaine à leur plus petit intérêt ou au caprice le plus bizarre</w:t>
      </w:r>
      <w:r w:rsidR="007D0B10">
        <w:t xml:space="preserve">. </w:t>
      </w:r>
      <w:r w:rsidRPr="00EA49B4">
        <w:t>Quel était celui qui</w:t>
      </w:r>
      <w:r w:rsidR="007D0B10">
        <w:t xml:space="preserve">, </w:t>
      </w:r>
      <w:r w:rsidRPr="00EA49B4">
        <w:t>voyant dans leur véritable jour la position des choses</w:t>
      </w:r>
      <w:r w:rsidR="007D0B10">
        <w:t xml:space="preserve">, </w:t>
      </w:r>
      <w:r w:rsidRPr="00EA49B4">
        <w:t>voudrait attendre l</w:t>
      </w:r>
      <w:r w:rsidR="007D0B10">
        <w:t>’</w:t>
      </w:r>
      <w:r w:rsidRPr="00EA49B4">
        <w:t>instant où il plairait à ses oppresseurs de résoudre sa ruine totale</w:t>
      </w:r>
      <w:r w:rsidR="007D0B10">
        <w:t xml:space="preserve">, </w:t>
      </w:r>
      <w:r w:rsidRPr="00EA49B4">
        <w:t>plutôt que de prendre les armes pour sa propre défense</w:t>
      </w:r>
      <w:r w:rsidR="007D0B10">
        <w:t xml:space="preserve">, </w:t>
      </w:r>
      <w:r w:rsidRPr="00EA49B4">
        <w:t>quand il en était encore temps</w:t>
      </w:r>
      <w:r w:rsidR="007D0B10">
        <w:t xml:space="preserve"> ? </w:t>
      </w:r>
      <w:r w:rsidRPr="00EA49B4">
        <w:t>Quel était le plus méritoire</w:t>
      </w:r>
      <w:r w:rsidR="007D0B10">
        <w:t xml:space="preserve">, </w:t>
      </w:r>
      <w:r w:rsidRPr="00EA49B4">
        <w:t>de la basse et rampante soumission d</w:t>
      </w:r>
      <w:r w:rsidR="007D0B10">
        <w:t>’</w:t>
      </w:r>
      <w:r w:rsidRPr="00EA49B4">
        <w:t>un esclave</w:t>
      </w:r>
      <w:r w:rsidR="007D0B10">
        <w:t xml:space="preserve">, </w:t>
      </w:r>
      <w:r w:rsidRPr="00EA49B4">
        <w:t>ou de la généreuse résolution d</w:t>
      </w:r>
      <w:r w:rsidR="007D0B10">
        <w:t>’</w:t>
      </w:r>
      <w:r w:rsidRPr="00EA49B4">
        <w:t>un homme qui entreprenait de venger ses droits</w:t>
      </w:r>
      <w:r w:rsidR="007D0B10">
        <w:t xml:space="preserve"> ? </w:t>
      </w:r>
      <w:r w:rsidRPr="00EA49B4">
        <w:t>Puisque l</w:t>
      </w:r>
      <w:r w:rsidR="007D0B10">
        <w:t>’</w:t>
      </w:r>
      <w:r w:rsidRPr="00EA49B4">
        <w:t>administration partiale de nos lois réduisait l</w:t>
      </w:r>
      <w:r w:rsidR="007D0B10">
        <w:t>’</w:t>
      </w:r>
      <w:r w:rsidRPr="00EA49B4">
        <w:t>innocence au niveau du crime</w:t>
      </w:r>
      <w:r w:rsidR="007D0B10">
        <w:t xml:space="preserve">, </w:t>
      </w:r>
      <w:r w:rsidRPr="00EA49B4">
        <w:t>quand une fois le puissant était armé contre elle</w:t>
      </w:r>
      <w:r w:rsidR="007D0B10">
        <w:t xml:space="preserve">, </w:t>
      </w:r>
      <w:r w:rsidRPr="00EA49B4">
        <w:t>quel homme d</w:t>
      </w:r>
      <w:r w:rsidR="007D0B10">
        <w:t>’</w:t>
      </w:r>
      <w:r w:rsidRPr="00EA49B4">
        <w:t>un vrai courage pourrait balancer à lever l</w:t>
      </w:r>
      <w:r w:rsidR="007D0B10">
        <w:t>’</w:t>
      </w:r>
      <w:r w:rsidRPr="00EA49B4">
        <w:t>étendard contre de telles lois</w:t>
      </w:r>
      <w:r w:rsidR="007D0B10">
        <w:t xml:space="preserve"> ? </w:t>
      </w:r>
      <w:r w:rsidRPr="00EA49B4">
        <w:t>Et puisqu</w:t>
      </w:r>
      <w:r w:rsidR="007D0B10">
        <w:t>’</w:t>
      </w:r>
      <w:r w:rsidRPr="00EA49B4">
        <w:t>il faut souffrir de leur injustice</w:t>
      </w:r>
      <w:r w:rsidR="007D0B10">
        <w:t xml:space="preserve">, </w:t>
      </w:r>
      <w:r w:rsidRPr="00EA49B4">
        <w:t>qui ne voudrait pas au moins faire connaître auparavant qu</w:t>
      </w:r>
      <w:r w:rsidR="007D0B10">
        <w:t>’</w:t>
      </w:r>
      <w:r w:rsidRPr="00EA49B4">
        <w:t>il foule aux pieds leur joug arbitraire</w:t>
      </w:r>
      <w:r w:rsidR="007D0B10">
        <w:t xml:space="preserve"> ? </w:t>
      </w:r>
      <w:r w:rsidRPr="00EA49B4">
        <w:t>Quant à lui</w:t>
      </w:r>
      <w:r w:rsidR="007D0B10">
        <w:t xml:space="preserve">, </w:t>
      </w:r>
      <w:r w:rsidRPr="00EA49B4">
        <w:t>ajoutait-il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aurait certainement jamais embrassé sa profession actuelle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n</w:t>
      </w:r>
      <w:r w:rsidR="007D0B10">
        <w:t>’</w:t>
      </w:r>
      <w:r w:rsidRPr="00EA49B4">
        <w:t>y eût pas été forcé par des motifs aussi irrésistibles</w:t>
      </w:r>
      <w:r w:rsidR="007D0B10">
        <w:t xml:space="preserve"> ; </w:t>
      </w:r>
      <w:r w:rsidRPr="00EA49B4">
        <w:t>et il espérait bien</w:t>
      </w:r>
      <w:r w:rsidR="007D0B10">
        <w:t xml:space="preserve">, </w:t>
      </w:r>
      <w:r w:rsidRPr="00EA49B4">
        <w:t>puisque l</w:t>
      </w:r>
      <w:r w:rsidR="007D0B10">
        <w:t>’</w:t>
      </w:r>
      <w:r w:rsidRPr="00EA49B4">
        <w:t xml:space="preserve">expérience </w:t>
      </w:r>
      <w:r w:rsidRPr="00EA49B4">
        <w:lastRenderedPageBreak/>
        <w:t>m</w:t>
      </w:r>
      <w:r w:rsidR="007D0B10">
        <w:t>’</w:t>
      </w:r>
      <w:r w:rsidRPr="00EA49B4">
        <w:t>avait fourni la même conviction d</w:t>
      </w:r>
      <w:r w:rsidR="007D0B10">
        <w:t>’</w:t>
      </w:r>
      <w:r w:rsidRPr="00EA49B4">
        <w:t>une manière si frappante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aurait un jour le bonheur de m</w:t>
      </w:r>
      <w:r w:rsidR="007D0B10">
        <w:t>’</w:t>
      </w:r>
      <w:r w:rsidRPr="00EA49B4">
        <w:t>avoir pour associé dans ses entreprises</w:t>
      </w:r>
      <w:r w:rsidR="007D0B10">
        <w:t xml:space="preserve">… </w:t>
      </w:r>
      <w:r w:rsidRPr="00EA49B4">
        <w:t>On verra jusqu</w:t>
      </w:r>
      <w:r w:rsidR="007D0B10">
        <w:t>’</w:t>
      </w:r>
      <w:r w:rsidRPr="00EA49B4">
        <w:t>à quel point l</w:t>
      </w:r>
      <w:r w:rsidR="007D0B10">
        <w:t>’</w:t>
      </w:r>
      <w:r w:rsidRPr="00EA49B4">
        <w:t>événement a confirmé ses espérances</w:t>
      </w:r>
      <w:r w:rsidR="007D0B10">
        <w:t>.</w:t>
      </w:r>
    </w:p>
    <w:p w14:paraId="73CF5EB6" w14:textId="77777777" w:rsidR="007D0B10" w:rsidRDefault="00CC13A3" w:rsidP="00CC13A3">
      <w:r w:rsidRPr="00EA49B4">
        <w:t>Les précautions que prenait la troupe pour éluder la vigilance des satellites de la justice étaient sans nombre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de ses règles de ne commettre de brigandages qu</w:t>
      </w:r>
      <w:r w:rsidR="007D0B10">
        <w:t>’</w:t>
      </w:r>
      <w:r w:rsidRPr="00EA49B4">
        <w:t>à une distance considérable du lieu de sa résidence</w:t>
      </w:r>
      <w:r w:rsidR="007D0B10">
        <w:t xml:space="preserve"> ; </w:t>
      </w:r>
      <w:r w:rsidRPr="00EA49B4">
        <w:t>et Gines avait transgressé cette règle dans l</w:t>
      </w:r>
      <w:r w:rsidR="007D0B10">
        <w:t>’</w:t>
      </w:r>
      <w:r w:rsidRPr="00EA49B4">
        <w:t>attaque qui m</w:t>
      </w:r>
      <w:r w:rsidR="007D0B10">
        <w:t>’</w:t>
      </w:r>
      <w:r w:rsidRPr="00EA49B4">
        <w:t>avait valu mon asile</w:t>
      </w:r>
      <w:r w:rsidR="007D0B10">
        <w:t xml:space="preserve">. </w:t>
      </w:r>
      <w:r w:rsidRPr="00EA49B4">
        <w:t>Quand ils s</w:t>
      </w:r>
      <w:r w:rsidR="007D0B10">
        <w:t>’</w:t>
      </w:r>
      <w:r w:rsidRPr="00EA49B4">
        <w:t>étaient emparés de quelque butin</w:t>
      </w:r>
      <w:r w:rsidR="007D0B10">
        <w:t xml:space="preserve">, </w:t>
      </w:r>
      <w:r w:rsidRPr="00EA49B4">
        <w:t>ils avaient soin</w:t>
      </w:r>
      <w:r w:rsidR="007D0B10">
        <w:t xml:space="preserve">, </w:t>
      </w:r>
      <w:r w:rsidRPr="00EA49B4">
        <w:t>à la vue des personnes volées</w:t>
      </w:r>
      <w:r w:rsidR="007D0B10">
        <w:t xml:space="preserve">, </w:t>
      </w:r>
      <w:r w:rsidRPr="00EA49B4">
        <w:t>de suivre une route opposée</w:t>
      </w:r>
      <w:r w:rsidR="007D0B10">
        <w:t xml:space="preserve">, </w:t>
      </w:r>
      <w:r w:rsidRPr="00EA49B4">
        <w:t>autant que possible</w:t>
      </w:r>
      <w:r w:rsidR="007D0B10">
        <w:t xml:space="preserve">, </w:t>
      </w:r>
      <w:r w:rsidRPr="00EA49B4">
        <w:t>à celle qui conduisait à leur véritable repaire</w:t>
      </w:r>
      <w:r w:rsidR="007D0B10">
        <w:t xml:space="preserve">. </w:t>
      </w:r>
      <w:r w:rsidRPr="00EA49B4">
        <w:t>Le lieu de leur retraite</w:t>
      </w:r>
      <w:r w:rsidR="007D0B10">
        <w:t xml:space="preserve">, </w:t>
      </w:r>
      <w:r w:rsidRPr="00EA49B4">
        <w:t>ainsi que tous ses environs</w:t>
      </w:r>
      <w:r w:rsidR="007D0B10">
        <w:t xml:space="preserve">, </w:t>
      </w:r>
      <w:r w:rsidRPr="00EA49B4">
        <w:t>avait l</w:t>
      </w:r>
      <w:r w:rsidR="007D0B10">
        <w:t>’</w:t>
      </w:r>
      <w:r w:rsidRPr="00EA49B4">
        <w:t>air d</w:t>
      </w:r>
      <w:r w:rsidR="007D0B10">
        <w:t>’</w:t>
      </w:r>
      <w:r w:rsidRPr="00EA49B4">
        <w:t>un pays abandonné</w:t>
      </w:r>
      <w:r w:rsidR="007D0B10">
        <w:t xml:space="preserve">, </w:t>
      </w:r>
      <w:r w:rsidRPr="00EA49B4">
        <w:t>et il avait la réputation d</w:t>
      </w:r>
      <w:r w:rsidR="007D0B10">
        <w:t>’</w:t>
      </w:r>
      <w:r w:rsidRPr="00EA49B4">
        <w:t>être hanté par des esprits</w:t>
      </w:r>
      <w:r w:rsidR="007D0B10">
        <w:t xml:space="preserve">. </w:t>
      </w:r>
      <w:r w:rsidRPr="00EA49B4">
        <w:t>La vieille dont j</w:t>
      </w:r>
      <w:r w:rsidR="007D0B10">
        <w:t>’</w:t>
      </w:r>
      <w:r w:rsidRPr="00EA49B4">
        <w:t>ai fait le portrait y habitait depuis très-longtemps</w:t>
      </w:r>
      <w:r w:rsidR="007D0B10">
        <w:t xml:space="preserve">, </w:t>
      </w:r>
      <w:r w:rsidRPr="00EA49B4">
        <w:t>et était censée y demeurer seule</w:t>
      </w:r>
      <w:r w:rsidR="007D0B10">
        <w:t xml:space="preserve"> ; </w:t>
      </w:r>
      <w:r w:rsidRPr="00EA49B4">
        <w:t>sa personne répondait à merveille aux idées qu</w:t>
      </w:r>
      <w:r w:rsidR="007D0B10">
        <w:t>’</w:t>
      </w:r>
      <w:r w:rsidRPr="00EA49B4">
        <w:t>on se faisait d</w:t>
      </w:r>
      <w:r w:rsidR="007D0B10">
        <w:t>’</w:t>
      </w:r>
      <w:r w:rsidRPr="00EA49B4">
        <w:t>une sorcière dans les campagnes</w:t>
      </w:r>
      <w:r w:rsidR="007D0B10">
        <w:t xml:space="preserve">. </w:t>
      </w:r>
      <w:r w:rsidRPr="00EA49B4">
        <w:t>Ses hôtes n</w:t>
      </w:r>
      <w:r w:rsidR="007D0B10">
        <w:t>’</w:t>
      </w:r>
      <w:r w:rsidRPr="00EA49B4">
        <w:t>entraient et ne sortaient qu</w:t>
      </w:r>
      <w:r w:rsidR="007D0B10">
        <w:t>’</w:t>
      </w:r>
      <w:r w:rsidRPr="00EA49B4">
        <w:t>avec la plus grande circonspection</w:t>
      </w:r>
      <w:r w:rsidR="007D0B10">
        <w:t xml:space="preserve"> ; </w:t>
      </w:r>
      <w:r w:rsidRPr="00EA49B4">
        <w:t>en général</w:t>
      </w:r>
      <w:r w:rsidR="007D0B10">
        <w:t xml:space="preserve">, </w:t>
      </w:r>
      <w:r w:rsidRPr="00EA49B4">
        <w:t>ce n</w:t>
      </w:r>
      <w:r w:rsidR="007D0B10">
        <w:t>’</w:t>
      </w:r>
      <w:r w:rsidRPr="00EA49B4">
        <w:t>était que de nuit</w:t>
      </w:r>
      <w:r w:rsidR="007D0B10">
        <w:t xml:space="preserve">. </w:t>
      </w:r>
      <w:r w:rsidRPr="00EA49B4">
        <w:t>Les lumières qu</w:t>
      </w:r>
      <w:r w:rsidR="007D0B10">
        <w:t>’</w:t>
      </w:r>
      <w:r w:rsidRPr="00EA49B4">
        <w:t>on découvrait de temps en temps dans les différentes parties de cette habitation étaient regardées avec effroi par les paysans des environs comme des feux surnaturels</w:t>
      </w:r>
      <w:r w:rsidR="007D0B10">
        <w:t xml:space="preserve">, </w:t>
      </w:r>
      <w:r w:rsidRPr="00EA49B4">
        <w:t>et si quelquefois le tintamarre d</w:t>
      </w:r>
      <w:r w:rsidR="007D0B10">
        <w:t>’</w:t>
      </w:r>
      <w:r w:rsidRPr="00EA49B4">
        <w:t>une orgie venait à frapper leurs oreilles</w:t>
      </w:r>
      <w:r w:rsidR="007D0B10">
        <w:t xml:space="preserve">, </w:t>
      </w:r>
      <w:r w:rsidRPr="00EA49B4">
        <w:t>ils ne doutaient pas que ce ne fût un carnaval de démons</w:t>
      </w:r>
      <w:r w:rsidR="007D0B10">
        <w:t xml:space="preserve">. </w:t>
      </w:r>
      <w:r w:rsidRPr="00EA49B4">
        <w:t>Malgré tous ces avantages</w:t>
      </w:r>
      <w:r w:rsidR="007D0B10">
        <w:t xml:space="preserve">, </w:t>
      </w:r>
      <w:r w:rsidRPr="00EA49B4">
        <w:t>les voleurs ne se hasardaient à y séjourner que par intervalles</w:t>
      </w:r>
      <w:r w:rsidR="007D0B10">
        <w:t xml:space="preserve"> ; </w:t>
      </w:r>
      <w:r w:rsidRPr="00EA49B4">
        <w:t>quelquefois ils s</w:t>
      </w:r>
      <w:r w:rsidR="007D0B10">
        <w:t>’</w:t>
      </w:r>
      <w:r w:rsidRPr="00EA49B4">
        <w:t>absentaient pendant des mois entiers</w:t>
      </w:r>
      <w:r w:rsidR="007D0B10">
        <w:t xml:space="preserve">, </w:t>
      </w:r>
      <w:r w:rsidRPr="00EA49B4">
        <w:t>et allaient demeurer dans quelque autre coin du pays</w:t>
      </w:r>
      <w:r w:rsidR="007D0B10">
        <w:t xml:space="preserve">. </w:t>
      </w:r>
      <w:r w:rsidRPr="00EA49B4">
        <w:t>Tantôt la vieille les accompagnait dans ces émigrations</w:t>
      </w:r>
      <w:r w:rsidR="007D0B10">
        <w:t xml:space="preserve">, </w:t>
      </w:r>
      <w:r w:rsidRPr="00EA49B4">
        <w:t>tantôt elle restait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dans tous les cas</w:t>
      </w:r>
      <w:r w:rsidR="007D0B10">
        <w:t xml:space="preserve">, </w:t>
      </w:r>
      <w:r w:rsidRPr="00EA49B4">
        <w:t>son déplacement avait lieu ou plus tôt ou plus tard que le leur</w:t>
      </w:r>
      <w:r w:rsidR="007D0B10">
        <w:t xml:space="preserve"> : </w:t>
      </w:r>
      <w:r w:rsidRPr="00EA49B4">
        <w:t>de manière que l</w:t>
      </w:r>
      <w:r w:rsidR="007D0B10">
        <w:t>’</w:t>
      </w:r>
      <w:r w:rsidRPr="00EA49B4">
        <w:t xml:space="preserve">observateur le plus subtil aurait eu peine à remarquer aucune liaison entre les époques de son retour et le </w:t>
      </w:r>
      <w:r w:rsidRPr="00EA49B4">
        <w:lastRenderedPageBreak/>
        <w:t>renouvellement des bruits de vols dans le pays</w:t>
      </w:r>
      <w:r w:rsidR="007D0B10">
        <w:t xml:space="preserve">. </w:t>
      </w:r>
      <w:r w:rsidRPr="00EA49B4">
        <w:t>Quant aux fêtes infernales</w:t>
      </w:r>
      <w:r w:rsidR="007D0B10">
        <w:t xml:space="preserve">, </w:t>
      </w:r>
      <w:r w:rsidRPr="00EA49B4">
        <w:t>les paysans s</w:t>
      </w:r>
      <w:r w:rsidR="007D0B10">
        <w:t>’</w:t>
      </w:r>
      <w:r w:rsidRPr="00EA49B4">
        <w:t>imaginaient qu</w:t>
      </w:r>
      <w:r w:rsidR="007D0B10">
        <w:t>’</w:t>
      </w:r>
      <w:r w:rsidRPr="00EA49B4">
        <w:t>elles avaient lieu indifféremment</w:t>
      </w:r>
      <w:r w:rsidR="007D0B10">
        <w:t xml:space="preserve">, </w:t>
      </w:r>
      <w:r w:rsidRPr="00EA49B4">
        <w:t>que la sorcière fût présente ou absente</w:t>
      </w:r>
      <w:r w:rsidR="007D0B10">
        <w:t>.</w:t>
      </w:r>
    </w:p>
    <w:p w14:paraId="52DC07BC" w14:textId="51C7A9F1" w:rsidR="00CC13A3" w:rsidRPr="00EA49B4" w:rsidRDefault="00CC13A3" w:rsidP="007D0B10">
      <w:pPr>
        <w:pStyle w:val="Titre1"/>
      </w:pPr>
      <w:bookmarkStart w:id="32" w:name="_Toc194843921"/>
      <w:r w:rsidRPr="00EA49B4">
        <w:lastRenderedPageBreak/>
        <w:t>XXIX</w:t>
      </w:r>
      <w:bookmarkEnd w:id="32"/>
    </w:p>
    <w:p w14:paraId="266BDE75" w14:textId="77777777" w:rsidR="007D0B10" w:rsidRDefault="00CC13A3" w:rsidP="00CC13A3">
      <w:r w:rsidRPr="00EA49B4">
        <w:t>J</w:t>
      </w:r>
      <w:r w:rsidR="007D0B10">
        <w:t>’</w:t>
      </w:r>
      <w:r w:rsidRPr="00EA49B4">
        <w:t>étais dans cette situation</w:t>
      </w:r>
      <w:r w:rsidR="007D0B10">
        <w:t xml:space="preserve">, </w:t>
      </w:r>
      <w:r w:rsidRPr="00EA49B4">
        <w:t>lorsqu</w:t>
      </w:r>
      <w:r w:rsidR="007D0B10">
        <w:t>’</w:t>
      </w:r>
      <w:r w:rsidRPr="00EA49B4">
        <w:t>un jour il se passa</w:t>
      </w:r>
      <w:r w:rsidR="007D0B10">
        <w:t xml:space="preserve">, </w:t>
      </w:r>
      <w:r w:rsidRPr="00EA49B4">
        <w:t>dans notre demeure</w:t>
      </w:r>
      <w:r w:rsidR="007D0B10">
        <w:t xml:space="preserve">, </w:t>
      </w:r>
      <w:r w:rsidRPr="00EA49B4">
        <w:t>une scène qui attira malgré moi mon attention</w:t>
      </w:r>
      <w:r w:rsidR="007D0B10">
        <w:t xml:space="preserve">. </w:t>
      </w:r>
      <w:r w:rsidRPr="00EA49B4">
        <w:t>Deux de nos gens avaient été envoyés à une ville à quelque distance de là pour se procurer différentes choses dont nous avions besoin</w:t>
      </w:r>
      <w:r w:rsidR="007D0B10">
        <w:t xml:space="preserve">. </w:t>
      </w:r>
      <w:r w:rsidRPr="00EA49B4">
        <w:t>Après avoir remis leurs achats entre les mains de notre gouvernante</w:t>
      </w:r>
      <w:r w:rsidR="007D0B10">
        <w:t xml:space="preserve">, </w:t>
      </w:r>
      <w:r w:rsidRPr="00EA49B4">
        <w:t>ils se retirèrent dans un coin de la chambre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un d</w:t>
      </w:r>
      <w:r w:rsidR="007D0B10">
        <w:t>’</w:t>
      </w:r>
      <w:r w:rsidRPr="00EA49B4">
        <w:t>eux</w:t>
      </w:r>
      <w:r w:rsidR="007D0B10">
        <w:t xml:space="preserve">, </w:t>
      </w:r>
      <w:r w:rsidRPr="00EA49B4">
        <w:t>tirant de sa poche un papier imprimé</w:t>
      </w:r>
      <w:r w:rsidR="007D0B10">
        <w:t xml:space="preserve">, </w:t>
      </w:r>
      <w:r w:rsidRPr="00EA49B4">
        <w:t>ils se mirent ensemble à examiner le contenu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dans le fauteuil à côté du feu</w:t>
      </w:r>
      <w:r w:rsidR="007D0B10">
        <w:t xml:space="preserve">, </w:t>
      </w:r>
      <w:r w:rsidRPr="00EA49B4">
        <w:t>beaucoup mieux que je ne m</w:t>
      </w:r>
      <w:r w:rsidR="007D0B10">
        <w:t>’</w:t>
      </w:r>
      <w:r w:rsidRPr="00EA49B4">
        <w:t>étais encore senti</w:t>
      </w:r>
      <w:r w:rsidR="007D0B10">
        <w:t xml:space="preserve">, </w:t>
      </w:r>
      <w:r w:rsidRPr="00EA49B4">
        <w:t>quoique faible pourtant encore et languissant</w:t>
      </w:r>
      <w:r w:rsidR="007D0B10">
        <w:t xml:space="preserve">. </w:t>
      </w:r>
      <w:r w:rsidRPr="00EA49B4">
        <w:t>Après qu</w:t>
      </w:r>
      <w:r w:rsidR="007D0B10">
        <w:t>’</w:t>
      </w:r>
      <w:r w:rsidRPr="00EA49B4">
        <w:t>ils eurent lu entre eux pendant un temps assez considérable</w:t>
      </w:r>
      <w:r w:rsidR="007D0B10">
        <w:t xml:space="preserve">, </w:t>
      </w:r>
      <w:r w:rsidRPr="00EA49B4">
        <w:t>ils portèrent les yeux sur moi</w:t>
      </w:r>
      <w:r w:rsidR="007D0B10">
        <w:t xml:space="preserve">, </w:t>
      </w:r>
      <w:r w:rsidRPr="00EA49B4">
        <w:t>et puis sur le papier</w:t>
      </w:r>
      <w:r w:rsidR="007D0B10">
        <w:t xml:space="preserve">, </w:t>
      </w:r>
      <w:r w:rsidRPr="00EA49B4">
        <w:t>ensuite sur moi encore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instant d</w:t>
      </w:r>
      <w:r w:rsidR="007D0B10">
        <w:t>’</w:t>
      </w:r>
      <w:r w:rsidRPr="00EA49B4">
        <w:t>après</w:t>
      </w:r>
      <w:r w:rsidR="007D0B10">
        <w:t xml:space="preserve">, </w:t>
      </w:r>
      <w:r w:rsidRPr="00EA49B4">
        <w:t>ils sortirent ensemble de la chambre comme pour se consulter</w:t>
      </w:r>
      <w:r w:rsidR="007D0B10">
        <w:t xml:space="preserve">, </w:t>
      </w:r>
      <w:r w:rsidRPr="00EA49B4">
        <w:t>sans interruption</w:t>
      </w:r>
      <w:r w:rsidR="007D0B10">
        <w:t xml:space="preserve">, </w:t>
      </w:r>
      <w:r w:rsidRPr="00EA49B4">
        <w:t>sur quelque chose que ce papier leur suggérait</w:t>
      </w:r>
      <w:r w:rsidR="007D0B10">
        <w:t xml:space="preserve">. </w:t>
      </w:r>
      <w:r w:rsidRPr="00EA49B4">
        <w:t>Ils rentrèrent au bout de quelque temps</w:t>
      </w:r>
      <w:r w:rsidR="007D0B10">
        <w:t xml:space="preserve">, </w:t>
      </w:r>
      <w:r w:rsidRPr="00EA49B4">
        <w:t>et mon protecteur</w:t>
      </w:r>
      <w:r w:rsidR="007D0B10">
        <w:t xml:space="preserve">, </w:t>
      </w:r>
      <w:r w:rsidRPr="00EA49B4">
        <w:t>qui montait alors l</w:t>
      </w:r>
      <w:r w:rsidR="007D0B10">
        <w:t>’</w:t>
      </w:r>
      <w:r w:rsidRPr="00EA49B4">
        <w:t>escalier</w:t>
      </w:r>
      <w:r w:rsidR="007D0B10">
        <w:t xml:space="preserve">, </w:t>
      </w:r>
      <w:r w:rsidRPr="00EA49B4">
        <w:t>parut au même moment dans la chambre</w:t>
      </w:r>
      <w:r w:rsidR="007D0B10">
        <w:t>.</w:t>
      </w:r>
    </w:p>
    <w:p w14:paraId="4B33C195" w14:textId="4CA30E64" w:rsidR="00CC13A3" w:rsidRPr="00EA49B4" w:rsidRDefault="007D0B10" w:rsidP="00CC13A3">
      <w:r>
        <w:t>« </w:t>
      </w:r>
      <w:r w:rsidR="00CC13A3" w:rsidRPr="00EA49B4">
        <w:t>Capitaine</w:t>
      </w:r>
      <w:r>
        <w:t xml:space="preserve">, </w:t>
      </w:r>
      <w:r w:rsidR="00CC13A3" w:rsidRPr="00EA49B4">
        <w:t>dit l</w:t>
      </w:r>
      <w:r>
        <w:t>’</w:t>
      </w:r>
      <w:r w:rsidR="00CC13A3" w:rsidRPr="00EA49B4">
        <w:t>un d</w:t>
      </w:r>
      <w:r>
        <w:t>’</w:t>
      </w:r>
      <w:r w:rsidR="00CC13A3" w:rsidRPr="00EA49B4">
        <w:t>eux avec un air joyeux</w:t>
      </w:r>
      <w:r>
        <w:t xml:space="preserve">, </w:t>
      </w:r>
      <w:r w:rsidR="00CC13A3" w:rsidRPr="00EA49B4">
        <w:t>voyez-vous ceci</w:t>
      </w:r>
      <w:r>
        <w:t xml:space="preserve"> ? </w:t>
      </w:r>
      <w:r w:rsidR="00CC13A3" w:rsidRPr="00EA49B4">
        <w:t>Nous avons fait une bonne trouvaille</w:t>
      </w:r>
      <w:r>
        <w:t xml:space="preserve">. </w:t>
      </w:r>
      <w:r w:rsidR="00CC13A3" w:rsidRPr="00EA49B4">
        <w:t>Je crois</w:t>
      </w:r>
      <w:r>
        <w:t xml:space="preserve">, </w:t>
      </w:r>
      <w:r w:rsidR="00CC13A3" w:rsidRPr="00EA49B4">
        <w:t>ma foi</w:t>
      </w:r>
      <w:r>
        <w:t xml:space="preserve">, </w:t>
      </w:r>
      <w:r w:rsidR="00CC13A3" w:rsidRPr="00EA49B4">
        <w:t>que cela vaut un billet de banque de cent guinées</w:t>
      </w:r>
      <w:r>
        <w:t>. »</w:t>
      </w:r>
    </w:p>
    <w:p w14:paraId="64AC07A4" w14:textId="34ECE2C8" w:rsidR="007D0B10" w:rsidRDefault="007D0B10" w:rsidP="00CC13A3">
      <w:r>
        <w:t>M. </w:t>
      </w:r>
      <w:r w:rsidR="00CC13A3" w:rsidRPr="00EA49B4">
        <w:t>Raymond</w:t>
      </w:r>
      <w:r>
        <w:t xml:space="preserve"> (</w:t>
      </w:r>
      <w:r w:rsidR="00CC13A3" w:rsidRPr="00EA49B4">
        <w:t>c</w:t>
      </w:r>
      <w:r>
        <w:t>’</w:t>
      </w:r>
      <w:r w:rsidR="00CC13A3" w:rsidRPr="00EA49B4">
        <w:t>était son nom</w:t>
      </w:r>
      <w:r>
        <w:t xml:space="preserve">) </w:t>
      </w:r>
      <w:r w:rsidR="00CC13A3" w:rsidRPr="00EA49B4">
        <w:t>prit le papier et le lut</w:t>
      </w:r>
      <w:r>
        <w:t xml:space="preserve">. </w:t>
      </w:r>
      <w:r w:rsidR="00CC13A3" w:rsidRPr="00EA49B4">
        <w:t>Il resta une minute sans rien dire</w:t>
      </w:r>
      <w:r>
        <w:t xml:space="preserve">. </w:t>
      </w:r>
      <w:r w:rsidR="00CC13A3" w:rsidRPr="00EA49B4">
        <w:t>Ensuite il le froissa dans sa main</w:t>
      </w:r>
      <w:r>
        <w:t xml:space="preserve">, </w:t>
      </w:r>
      <w:r w:rsidR="00CC13A3" w:rsidRPr="00EA49B4">
        <w:t>et se retournant vers celui qui le lui avait donné</w:t>
      </w:r>
      <w:r>
        <w:t xml:space="preserve">, </w:t>
      </w:r>
      <w:r w:rsidR="00CC13A3" w:rsidRPr="00EA49B4">
        <w:t>il lui dit avec le ton d</w:t>
      </w:r>
      <w:r>
        <w:t>’</w:t>
      </w:r>
      <w:r w:rsidR="00CC13A3" w:rsidRPr="00EA49B4">
        <w:t>un homme bien persuadé de la vérité de ce qu</w:t>
      </w:r>
      <w:r>
        <w:t>’</w:t>
      </w:r>
      <w:r w:rsidR="00CC13A3" w:rsidRPr="00EA49B4">
        <w:t>il va dire</w:t>
      </w:r>
      <w:r>
        <w:t> :</w:t>
      </w:r>
    </w:p>
    <w:p w14:paraId="505B7647" w14:textId="77777777" w:rsidR="007D0B10" w:rsidRDefault="007D0B10" w:rsidP="00CC13A3">
      <w:r>
        <w:t>« </w:t>
      </w:r>
      <w:r w:rsidR="00CC13A3" w:rsidRPr="00EA49B4">
        <w:t>Quel besoin avez-vous de ces cent guinées</w:t>
      </w:r>
      <w:r>
        <w:t xml:space="preserve"> ? </w:t>
      </w:r>
      <w:r w:rsidR="00CC13A3" w:rsidRPr="00EA49B4">
        <w:t>Manquez-vous de quelque chose</w:t>
      </w:r>
      <w:r>
        <w:t xml:space="preserve"> ? </w:t>
      </w:r>
      <w:r w:rsidR="00CC13A3" w:rsidRPr="00EA49B4">
        <w:t>Êtes-vous dans la misère</w:t>
      </w:r>
      <w:r>
        <w:t xml:space="preserve"> ? </w:t>
      </w:r>
      <w:r w:rsidR="00CC13A3" w:rsidRPr="00EA49B4">
        <w:t>Voudriez-</w:t>
      </w:r>
      <w:r w:rsidR="00CC13A3" w:rsidRPr="00EA49B4">
        <w:lastRenderedPageBreak/>
        <w:t>vous consentir à les acheter par une trahison</w:t>
      </w:r>
      <w:r>
        <w:t xml:space="preserve"> ? </w:t>
      </w:r>
      <w:r w:rsidR="00CC13A3" w:rsidRPr="00EA49B4">
        <w:t>à violer pour cela les lois de l</w:t>
      </w:r>
      <w:r>
        <w:t>’</w:t>
      </w:r>
      <w:r w:rsidR="00CC13A3" w:rsidRPr="00EA49B4">
        <w:t>hospitalité</w:t>
      </w:r>
      <w:r>
        <w:t> ?</w:t>
      </w:r>
    </w:p>
    <w:p w14:paraId="16C1AC2F" w14:textId="77777777" w:rsidR="007D0B10" w:rsidRDefault="007D0B10" w:rsidP="00CC13A3">
      <w:r>
        <w:t>— </w:t>
      </w:r>
      <w:r w:rsidR="00CC13A3" w:rsidRPr="00EA49B4">
        <w:t>Ma foi</w:t>
      </w:r>
      <w:r>
        <w:t xml:space="preserve">, </w:t>
      </w:r>
      <w:r w:rsidR="00CC13A3" w:rsidRPr="00EA49B4">
        <w:t>capitaine</w:t>
      </w:r>
      <w:r>
        <w:t xml:space="preserve">, </w:t>
      </w:r>
      <w:r w:rsidR="00CC13A3" w:rsidRPr="00EA49B4">
        <w:t>je ne sais trop que vous dire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violé tant d</w:t>
      </w:r>
      <w:r>
        <w:t>’</w:t>
      </w:r>
      <w:r w:rsidR="00CC13A3" w:rsidRPr="00EA49B4">
        <w:t>autres lois</w:t>
      </w:r>
      <w:r>
        <w:t xml:space="preserve">, </w:t>
      </w:r>
      <w:r w:rsidR="00CC13A3" w:rsidRPr="00EA49B4">
        <w:t>que je ne vois pas pourquoi j</w:t>
      </w:r>
      <w:r>
        <w:t>’</w:t>
      </w:r>
      <w:r w:rsidR="00CC13A3" w:rsidRPr="00EA49B4">
        <w:t>aurais tant de respect pour un vieux proverbe</w:t>
      </w:r>
      <w:r>
        <w:t xml:space="preserve">. </w:t>
      </w:r>
      <w:r w:rsidR="00CC13A3" w:rsidRPr="00EA49B4">
        <w:t>Nous</w:t>
      </w:r>
      <w:r>
        <w:t xml:space="preserve">, </w:t>
      </w:r>
      <w:r w:rsidR="00CC13A3" w:rsidRPr="00EA49B4">
        <w:t>qui prétendons n</w:t>
      </w:r>
      <w:r>
        <w:t>’</w:t>
      </w:r>
      <w:r w:rsidR="00CC13A3" w:rsidRPr="00EA49B4">
        <w:t>avoir d</w:t>
      </w:r>
      <w:r>
        <w:t>’</w:t>
      </w:r>
      <w:r w:rsidR="00CC13A3" w:rsidRPr="00EA49B4">
        <w:t>autres juges que nous-mêmes</w:t>
      </w:r>
      <w:r>
        <w:t xml:space="preserve">, </w:t>
      </w:r>
      <w:r w:rsidR="00CC13A3" w:rsidRPr="00EA49B4">
        <w:t>ce n</w:t>
      </w:r>
      <w:r>
        <w:t>’</w:t>
      </w:r>
      <w:r w:rsidR="00CC13A3" w:rsidRPr="00EA49B4">
        <w:t>est pas un méchant dicton qui doit nous faire peur</w:t>
      </w:r>
      <w:r>
        <w:t xml:space="preserve">. </w:t>
      </w:r>
      <w:r w:rsidR="00CC13A3" w:rsidRPr="00EA49B4">
        <w:t>Et puis</w:t>
      </w:r>
      <w:r>
        <w:t xml:space="preserve">, </w:t>
      </w:r>
      <w:r w:rsidR="00CC13A3" w:rsidRPr="00EA49B4">
        <w:t>au bout du compte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une bonne œuvre</w:t>
      </w:r>
      <w:r>
        <w:t xml:space="preserve">, </w:t>
      </w:r>
      <w:r w:rsidR="00CC13A3" w:rsidRPr="00EA49B4">
        <w:t>et je ne me ferais pas plus de scrupule de faire prendre un voleur comme celui-là que d</w:t>
      </w:r>
      <w:r>
        <w:t>’</w:t>
      </w:r>
      <w:r w:rsidR="00CC13A3" w:rsidRPr="00EA49B4">
        <w:t>avaler un verre de vin</w:t>
      </w:r>
      <w:r>
        <w:t>.</w:t>
      </w:r>
    </w:p>
    <w:p w14:paraId="0CB94E78" w14:textId="77777777" w:rsidR="007D0B10" w:rsidRDefault="007D0B10" w:rsidP="00CC13A3">
      <w:r>
        <w:t>— </w:t>
      </w:r>
      <w:r w:rsidR="00CC13A3" w:rsidRPr="00EA49B4">
        <w:t>Un voleur</w:t>
      </w:r>
      <w:r>
        <w:t xml:space="preserve"> ! </w:t>
      </w:r>
      <w:r w:rsidR="00CC13A3" w:rsidRPr="00EA49B4">
        <w:t>et vous parlez de voleurs</w:t>
      </w:r>
      <w:r>
        <w:t> !…</w:t>
      </w:r>
    </w:p>
    <w:p w14:paraId="00E7595A" w14:textId="77777777" w:rsidR="007D0B10" w:rsidRDefault="007D0B10" w:rsidP="00CC13A3">
      <w:r>
        <w:t>— </w:t>
      </w:r>
      <w:r w:rsidR="00CC13A3" w:rsidRPr="00EA49B4">
        <w:t>Un moment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vous plaît</w:t>
      </w:r>
      <w:r>
        <w:t xml:space="preserve">. </w:t>
      </w:r>
      <w:r w:rsidR="00CC13A3" w:rsidRPr="00EA49B4">
        <w:t>N</w:t>
      </w:r>
      <w:r>
        <w:t>’</w:t>
      </w:r>
      <w:r w:rsidR="00CC13A3" w:rsidRPr="00EA49B4">
        <w:t>allons pas si vite</w:t>
      </w:r>
      <w:r>
        <w:t xml:space="preserve">. </w:t>
      </w:r>
      <w:r w:rsidR="00CC13A3" w:rsidRPr="00EA49B4">
        <w:t>À Dieu ne plaise que je dise rien contre la profession en général</w:t>
      </w:r>
      <w:r>
        <w:t xml:space="preserve">. </w:t>
      </w:r>
      <w:r w:rsidR="00CC13A3" w:rsidRPr="00EA49B4">
        <w:t>Mais un homme vole d</w:t>
      </w:r>
      <w:r>
        <w:t>’</w:t>
      </w:r>
      <w:r w:rsidR="00CC13A3" w:rsidRPr="00EA49B4">
        <w:t>une façon</w:t>
      </w:r>
      <w:r>
        <w:t xml:space="preserve">, </w:t>
      </w:r>
      <w:r w:rsidR="00CC13A3" w:rsidRPr="00EA49B4">
        <w:t>un autre d</w:t>
      </w:r>
      <w:r>
        <w:t>’</w:t>
      </w:r>
      <w:r w:rsidR="00CC13A3" w:rsidRPr="00EA49B4">
        <w:t>une autre</w:t>
      </w:r>
      <w:r>
        <w:t xml:space="preserve">. </w:t>
      </w:r>
      <w:r w:rsidR="00CC13A3" w:rsidRPr="00EA49B4">
        <w:t>Pour moi</w:t>
      </w:r>
      <w:r>
        <w:t xml:space="preserve">, </w:t>
      </w:r>
      <w:r w:rsidR="00CC13A3" w:rsidRPr="00EA49B4">
        <w:t>je vais sur le grand chemin</w:t>
      </w:r>
      <w:r>
        <w:t xml:space="preserve"> ; </w:t>
      </w:r>
      <w:r w:rsidR="00CC13A3" w:rsidRPr="00EA49B4">
        <w:t>et ce que je prends à un étranger que j</w:t>
      </w:r>
      <w:r>
        <w:t>’</w:t>
      </w:r>
      <w:r w:rsidR="00CC13A3" w:rsidRPr="00EA49B4">
        <w:t>y rencontre</w:t>
      </w:r>
      <w:r>
        <w:t xml:space="preserve">, </w:t>
      </w:r>
      <w:r w:rsidR="00CC13A3" w:rsidRPr="00EA49B4">
        <w:t>il y a cent contre un à parier qu</w:t>
      </w:r>
      <w:r>
        <w:t>’</w:t>
      </w:r>
      <w:r w:rsidR="00CC13A3" w:rsidRPr="00EA49B4">
        <w:t>il peut aisément s</w:t>
      </w:r>
      <w:r>
        <w:t>’</w:t>
      </w:r>
      <w:r w:rsidR="00CC13A3" w:rsidRPr="00EA49B4">
        <w:t>en passer</w:t>
      </w:r>
      <w:r>
        <w:t xml:space="preserve">. </w:t>
      </w:r>
      <w:r w:rsidR="00CC13A3" w:rsidRPr="00EA49B4">
        <w:t>Je ne vois pas qu</w:t>
      </w:r>
      <w:r>
        <w:t>’</w:t>
      </w:r>
      <w:r w:rsidR="00CC13A3" w:rsidRPr="00EA49B4">
        <w:t>il y ait le plus petit mal à cela</w:t>
      </w:r>
      <w:r>
        <w:t xml:space="preserve">. </w:t>
      </w:r>
      <w:r w:rsidR="00CC13A3" w:rsidRPr="00EA49B4">
        <w:t>Mais j</w:t>
      </w:r>
      <w:r>
        <w:t>’</w:t>
      </w:r>
      <w:r w:rsidR="00CC13A3" w:rsidRPr="00EA49B4">
        <w:t>ai</w:t>
      </w:r>
      <w:r>
        <w:t xml:space="preserve">, </w:t>
      </w:r>
      <w:r w:rsidR="00CC13A3" w:rsidRPr="00EA49B4">
        <w:t>pardieu</w:t>
      </w:r>
      <w:r>
        <w:t xml:space="preserve">, </w:t>
      </w:r>
      <w:r w:rsidR="00CC13A3" w:rsidRPr="00EA49B4">
        <w:t>de la conscience tout comme un autre</w:t>
      </w:r>
      <w:r>
        <w:t xml:space="preserve">. </w:t>
      </w:r>
      <w:r w:rsidR="00CC13A3" w:rsidRPr="00EA49B4">
        <w:t>Parce que je me moque des assises</w:t>
      </w:r>
      <w:r>
        <w:t xml:space="preserve">, </w:t>
      </w:r>
      <w:r w:rsidR="00CC13A3" w:rsidRPr="00EA49B4">
        <w:t>des grandes perruques</w:t>
      </w:r>
      <w:r>
        <w:t xml:space="preserve">, </w:t>
      </w:r>
      <w:r w:rsidR="00CC13A3" w:rsidRPr="00EA49B4">
        <w:t>des gens de loi et de la potence</w:t>
      </w:r>
      <w:r>
        <w:t xml:space="preserve"> ; </w:t>
      </w:r>
      <w:r w:rsidR="00CC13A3" w:rsidRPr="00EA49B4">
        <w:t>parce que je ne recule pas devant une action innocente</w:t>
      </w:r>
      <w:r>
        <w:t xml:space="preserve">, </w:t>
      </w:r>
      <w:r w:rsidR="00CC13A3" w:rsidRPr="00EA49B4">
        <w:t>quand les avocats disent qu</w:t>
      </w:r>
      <w:r>
        <w:t>’</w:t>
      </w:r>
      <w:r w:rsidR="00CC13A3" w:rsidRPr="00EA49B4">
        <w:t>elle ne l</w:t>
      </w:r>
      <w:r>
        <w:t>’</w:t>
      </w:r>
      <w:r w:rsidR="00CC13A3" w:rsidRPr="00EA49B4">
        <w:t>est pas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ensuit-il de tout cela que je doive avoir des entrailles de frère pour un tas de friponneaux et de coquins domestiques</w:t>
      </w:r>
      <w:r>
        <w:t xml:space="preserve">, </w:t>
      </w:r>
      <w:r w:rsidR="00CC13A3" w:rsidRPr="00EA49B4">
        <w:t>pour de la canaille qui n</w:t>
      </w:r>
      <w:r>
        <w:t>’</w:t>
      </w:r>
      <w:r w:rsidR="00CC13A3" w:rsidRPr="00EA49B4">
        <w:t>a ni justice ni principes</w:t>
      </w:r>
      <w:r>
        <w:t xml:space="preserve"> ? </w:t>
      </w:r>
      <w:r w:rsidR="00CC13A3" w:rsidRPr="00EA49B4">
        <w:t>Oh</w:t>
      </w:r>
      <w:r>
        <w:t xml:space="preserve"> ! </w:t>
      </w:r>
      <w:r w:rsidR="00CC13A3" w:rsidRPr="00EA49B4">
        <w:t>que non</w:t>
      </w:r>
      <w:r>
        <w:t xml:space="preserve"> : </w:t>
      </w:r>
      <w:r w:rsidR="00CC13A3" w:rsidRPr="00EA49B4">
        <w:t>je respecte trop la profession pour n</w:t>
      </w:r>
      <w:r>
        <w:t>’</w:t>
      </w:r>
      <w:r w:rsidR="00CC13A3" w:rsidRPr="00EA49B4">
        <w:t>être pas l</w:t>
      </w:r>
      <w:r>
        <w:t>’</w:t>
      </w:r>
      <w:r w:rsidR="00CC13A3" w:rsidRPr="00EA49B4">
        <w:t>ennemi de tous ces voleurs de contrebande</w:t>
      </w:r>
      <w:r>
        <w:t xml:space="preserve"> ; </w:t>
      </w:r>
      <w:r w:rsidR="00CC13A3" w:rsidRPr="00EA49B4">
        <w:t>et je les déteste encore plus</w:t>
      </w:r>
      <w:r>
        <w:t xml:space="preserve">, </w:t>
      </w:r>
      <w:r w:rsidR="00CC13A3" w:rsidRPr="00EA49B4">
        <w:t>parce que le monde s</w:t>
      </w:r>
      <w:r>
        <w:t>’</w:t>
      </w:r>
      <w:r w:rsidR="00CC13A3" w:rsidRPr="00EA49B4">
        <w:t>avise de leur donner mon nom</w:t>
      </w:r>
      <w:r>
        <w:t>.</w:t>
      </w:r>
    </w:p>
    <w:p w14:paraId="01B1F0AE" w14:textId="3C0402AC" w:rsidR="00CC13A3" w:rsidRPr="00EA49B4" w:rsidRDefault="007D0B10" w:rsidP="00CC13A3">
      <w:r>
        <w:t>— </w:t>
      </w:r>
      <w:r w:rsidR="00CC13A3" w:rsidRPr="00EA49B4">
        <w:t>Vous avez tort</w:t>
      </w:r>
      <w:r>
        <w:t xml:space="preserve">, </w:t>
      </w:r>
      <w:r w:rsidR="00CC13A3" w:rsidRPr="00EA49B4">
        <w:t>Larkins</w:t>
      </w:r>
      <w:r>
        <w:t xml:space="preserve">. </w:t>
      </w:r>
      <w:r w:rsidR="00CC13A3" w:rsidRPr="00EA49B4">
        <w:t>En supposant votre haine bien fondée</w:t>
      </w:r>
      <w:r>
        <w:t xml:space="preserve">, </w:t>
      </w:r>
      <w:r w:rsidR="00CC13A3" w:rsidRPr="00EA49B4">
        <w:t xml:space="preserve">vous ne devez jamais employer contre les gens que vous haïssez le ministère de cette loi à laquelle votre métier </w:t>
      </w:r>
      <w:r w:rsidR="00CC13A3" w:rsidRPr="00EA49B4">
        <w:lastRenderedPageBreak/>
        <w:t>est de faire la guerre</w:t>
      </w:r>
      <w:r>
        <w:t xml:space="preserve">. </w:t>
      </w:r>
      <w:r w:rsidR="00CC13A3" w:rsidRPr="00EA49B4">
        <w:t>Soyez conséquent</w:t>
      </w:r>
      <w:r>
        <w:t xml:space="preserve">. </w:t>
      </w:r>
      <w:r w:rsidR="00CC13A3" w:rsidRPr="00EA49B4">
        <w:t>Choisissez d</w:t>
      </w:r>
      <w:r>
        <w:t>’</w:t>
      </w:r>
      <w:r w:rsidR="00CC13A3" w:rsidRPr="00EA49B4">
        <w:t>être son partisan ou son adversaire</w:t>
      </w:r>
      <w:r>
        <w:t xml:space="preserve">. </w:t>
      </w:r>
      <w:r w:rsidR="00CC13A3" w:rsidRPr="00EA49B4">
        <w:t>Comptez bien sur une chose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que partout où il existe des lois il y en a contre les gens comme vous et moi</w:t>
      </w:r>
      <w:r>
        <w:t xml:space="preserve">. </w:t>
      </w:r>
      <w:r w:rsidR="00CC13A3" w:rsidRPr="00EA49B4">
        <w:t>Ainsi</w:t>
      </w:r>
      <w:r>
        <w:t xml:space="preserve">, </w:t>
      </w:r>
      <w:r w:rsidR="00CC13A3" w:rsidRPr="00EA49B4">
        <w:t>ou nous méritons tous tant que nous sommes la vengeance de la loi</w:t>
      </w:r>
      <w:r>
        <w:t xml:space="preserve">, </w:t>
      </w:r>
      <w:r w:rsidR="00CC13A3" w:rsidRPr="00EA49B4">
        <w:t>ou bien la loi n</w:t>
      </w:r>
      <w:r>
        <w:t>’</w:t>
      </w:r>
      <w:r w:rsidR="00CC13A3" w:rsidRPr="00EA49B4">
        <w:t>est pas l</w:t>
      </w:r>
      <w:r>
        <w:t>’</w:t>
      </w:r>
      <w:r w:rsidR="00CC13A3" w:rsidRPr="00EA49B4">
        <w:t>instrument convenable pour corriger les méfaits des hommes</w:t>
      </w:r>
      <w:r>
        <w:t xml:space="preserve">. </w:t>
      </w:r>
      <w:r w:rsidR="00CC13A3" w:rsidRPr="00EA49B4">
        <w:t>Je vous dis cela</w:t>
      </w:r>
      <w:r>
        <w:t xml:space="preserve">, </w:t>
      </w:r>
      <w:r w:rsidR="00CC13A3" w:rsidRPr="00EA49B4">
        <w:t>parce qu</w:t>
      </w:r>
      <w:r>
        <w:t>’</w:t>
      </w:r>
      <w:r w:rsidR="00CC13A3" w:rsidRPr="00EA49B4">
        <w:t>il faut que vous sachiez bien qu</w:t>
      </w:r>
      <w:r>
        <w:t>’</w:t>
      </w:r>
      <w:r w:rsidR="00CC13A3" w:rsidRPr="00EA49B4">
        <w:t>un délateur</w:t>
      </w:r>
      <w:r>
        <w:t xml:space="preserve">, </w:t>
      </w:r>
      <w:r w:rsidR="00CC13A3" w:rsidRPr="00EA49B4">
        <w:t>un témoin à charge</w:t>
      </w:r>
      <w:r>
        <w:t xml:space="preserve">, </w:t>
      </w:r>
      <w:r w:rsidR="00CC13A3" w:rsidRPr="00EA49B4">
        <w:t>un homme qui tire avantage de la confidence d</w:t>
      </w:r>
      <w:r>
        <w:t>’</w:t>
      </w:r>
      <w:r w:rsidR="00CC13A3" w:rsidRPr="00EA49B4">
        <w:t>un autre pour le trahir</w:t>
      </w:r>
      <w:r>
        <w:t xml:space="preserve">, </w:t>
      </w:r>
      <w:r w:rsidR="00CC13A3" w:rsidRPr="00EA49B4">
        <w:t>qui vend la vie de son prochain pour de l</w:t>
      </w:r>
      <w:r>
        <w:t>’</w:t>
      </w:r>
      <w:r w:rsidR="00CC13A3" w:rsidRPr="00EA49B4">
        <w:t>argent</w:t>
      </w:r>
      <w:r>
        <w:t xml:space="preserve">, </w:t>
      </w:r>
      <w:r w:rsidR="00CC13A3" w:rsidRPr="00EA49B4">
        <w:t>un poltron qui va</w:t>
      </w:r>
      <w:r>
        <w:t xml:space="preserve">, </w:t>
      </w:r>
      <w:r w:rsidR="00CC13A3" w:rsidRPr="00EA49B4">
        <w:t>pour quoi que ce soit</w:t>
      </w:r>
      <w:r>
        <w:t xml:space="preserve">, </w:t>
      </w:r>
      <w:r w:rsidR="00CC13A3" w:rsidRPr="00EA49B4">
        <w:t>recourir à la loi</w:t>
      </w:r>
      <w:r>
        <w:t xml:space="preserve">, </w:t>
      </w:r>
      <w:r w:rsidR="00CC13A3" w:rsidRPr="00EA49B4">
        <w:t>afin qu</w:t>
      </w:r>
      <w:r>
        <w:t>’</w:t>
      </w:r>
      <w:r w:rsidR="00CC13A3" w:rsidRPr="00EA49B4">
        <w:t>elle fasse pour lui ce qu</w:t>
      </w:r>
      <w:r>
        <w:t>’</w:t>
      </w:r>
      <w:r w:rsidR="00CC13A3" w:rsidRPr="00EA49B4">
        <w:t>il n</w:t>
      </w:r>
      <w:r>
        <w:t>’</w:t>
      </w:r>
      <w:r w:rsidR="00CC13A3" w:rsidRPr="00EA49B4">
        <w:t>ose faire par lui-même</w:t>
      </w:r>
      <w:r>
        <w:t xml:space="preserve">, </w:t>
      </w:r>
      <w:r w:rsidR="00CC13A3" w:rsidRPr="00EA49B4">
        <w:t>est le dernier des scélérats</w:t>
      </w:r>
      <w:r>
        <w:t xml:space="preserve">. </w:t>
      </w:r>
      <w:r w:rsidR="00CC13A3" w:rsidRPr="00EA49B4">
        <w:t>Mais</w:t>
      </w:r>
      <w:r>
        <w:t xml:space="preserve">, </w:t>
      </w:r>
      <w:r w:rsidR="00CC13A3" w:rsidRPr="00EA49B4">
        <w:t>dans la circonstance actuelle</w:t>
      </w:r>
      <w:r>
        <w:t xml:space="preserve">, </w:t>
      </w:r>
      <w:r w:rsidR="00CC13A3" w:rsidRPr="00EA49B4">
        <w:t>vos raisons seraient les meilleures du monde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on ne pourrait pas les appliquer ici</w:t>
      </w:r>
      <w:r>
        <w:t>. »</w:t>
      </w:r>
    </w:p>
    <w:p w14:paraId="42835E77" w14:textId="62D71FA3" w:rsidR="007D0B10" w:rsidRDefault="00CC13A3" w:rsidP="00CC13A3">
      <w:r w:rsidRPr="00EA49B4">
        <w:t xml:space="preserve">Pendant que </w:t>
      </w:r>
      <w:r w:rsidR="007D0B10">
        <w:t>M. </w:t>
      </w:r>
      <w:r w:rsidRPr="00EA49B4">
        <w:t>Raymond parlait</w:t>
      </w:r>
      <w:r w:rsidR="007D0B10">
        <w:t xml:space="preserve">, </w:t>
      </w:r>
      <w:r w:rsidRPr="00EA49B4">
        <w:t>le reste de la troupe entra dans la chambre</w:t>
      </w:r>
      <w:r w:rsidR="007D0B10">
        <w:t xml:space="preserve">. </w:t>
      </w:r>
      <w:r w:rsidRPr="00EA49B4">
        <w:t>Aussitôt il se tourna vers eux en disant</w:t>
      </w:r>
      <w:r w:rsidR="007D0B10">
        <w:t> :</w:t>
      </w:r>
    </w:p>
    <w:p w14:paraId="7BD7377F" w14:textId="465B9581" w:rsidR="00CC13A3" w:rsidRPr="00EA49B4" w:rsidRDefault="007D0B10" w:rsidP="00CC13A3">
      <w:r>
        <w:t>« </w:t>
      </w:r>
      <w:r w:rsidR="00CC13A3" w:rsidRPr="00EA49B4">
        <w:t>Mes amis</w:t>
      </w:r>
      <w:r>
        <w:t xml:space="preserve">, </w:t>
      </w:r>
      <w:r w:rsidR="00CC13A3" w:rsidRPr="00EA49B4">
        <w:t>voici un avis que Larkins vient d</w:t>
      </w:r>
      <w:r>
        <w:t>’</w:t>
      </w:r>
      <w:r w:rsidR="00CC13A3" w:rsidRPr="00EA49B4">
        <w:t>apporter</w:t>
      </w:r>
      <w:r>
        <w:t xml:space="preserve">, </w:t>
      </w:r>
      <w:r w:rsidR="00CC13A3" w:rsidRPr="00EA49B4">
        <w:t>et dont</w:t>
      </w:r>
      <w:r>
        <w:t xml:space="preserve">, </w:t>
      </w:r>
      <w:r w:rsidR="00CC13A3" w:rsidRPr="00EA49B4">
        <w:t>avec sa permission</w:t>
      </w:r>
      <w:r>
        <w:t xml:space="preserve">, </w:t>
      </w:r>
      <w:r w:rsidR="00CC13A3" w:rsidRPr="00EA49B4">
        <w:t>je vais vous donner connaissance</w:t>
      </w:r>
      <w:r>
        <w:t>. »</w:t>
      </w:r>
    </w:p>
    <w:p w14:paraId="59F94DE0" w14:textId="77777777" w:rsidR="007D0B10" w:rsidRDefault="00CC13A3" w:rsidP="00CC13A3">
      <w:r w:rsidRPr="00EA49B4">
        <w:t>Ensuite</w:t>
      </w:r>
      <w:r w:rsidR="007D0B10">
        <w:t xml:space="preserve">, </w:t>
      </w:r>
      <w:r w:rsidRPr="00EA49B4">
        <w:t>tirant le papier de sa poche</w:t>
      </w:r>
      <w:r w:rsidR="007D0B10">
        <w:t xml:space="preserve">, </w:t>
      </w:r>
      <w:r w:rsidRPr="00EA49B4">
        <w:t>il continua</w:t>
      </w:r>
      <w:r w:rsidR="007D0B10">
        <w:t> : « </w:t>
      </w:r>
      <w:r w:rsidRPr="00EA49B4">
        <w:t>Cet avis contient le signalement d</w:t>
      </w:r>
      <w:r w:rsidR="007D0B10">
        <w:t>’</w:t>
      </w:r>
      <w:r w:rsidRPr="00EA49B4">
        <w:t>un homme accusé de vol</w:t>
      </w:r>
      <w:r w:rsidR="007D0B10">
        <w:t xml:space="preserve">, </w:t>
      </w:r>
      <w:r w:rsidRPr="00EA49B4">
        <w:t>avec une offre de cent guinées pour celui qui le livrera à la justice</w:t>
      </w:r>
      <w:r w:rsidR="007D0B10">
        <w:t xml:space="preserve">. </w:t>
      </w:r>
      <w:r w:rsidRPr="00EA49B4">
        <w:t>Larkins a trouvé cet avis à</w:t>
      </w:r>
      <w:r w:rsidR="007D0B10">
        <w:t xml:space="preserve">… </w:t>
      </w:r>
      <w:r w:rsidRPr="00EA49B4">
        <w:t>D</w:t>
      </w:r>
      <w:r w:rsidR="007D0B10">
        <w:t>’</w:t>
      </w:r>
      <w:r w:rsidRPr="00EA49B4">
        <w:t>après l</w:t>
      </w:r>
      <w:r w:rsidR="007D0B10">
        <w:t>’</w:t>
      </w:r>
      <w:r w:rsidRPr="00EA49B4">
        <w:t>époque et les autres circonstances</w:t>
      </w:r>
      <w:r w:rsidR="007D0B10">
        <w:t xml:space="preserve">, </w:t>
      </w:r>
      <w:r w:rsidRPr="00EA49B4">
        <w:t>mais surtout d</w:t>
      </w:r>
      <w:r w:rsidR="007D0B10">
        <w:t>’</w:t>
      </w:r>
      <w:r w:rsidRPr="00EA49B4">
        <w:t>après la description de la personne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y a pas à douter que cela ne regarde notre jeune ami</w:t>
      </w:r>
      <w:r w:rsidR="007D0B10">
        <w:t xml:space="preserve">, </w:t>
      </w:r>
      <w:r w:rsidRPr="00EA49B4">
        <w:t>à qui</w:t>
      </w:r>
      <w:r w:rsidR="007D0B10">
        <w:t xml:space="preserve">, </w:t>
      </w:r>
      <w:r w:rsidRPr="00EA49B4">
        <w:t>il y a peu de temps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ai eu le bonheur de sauver la vie</w:t>
      </w:r>
      <w:r w:rsidR="007D0B10">
        <w:t xml:space="preserve">. </w:t>
      </w:r>
      <w:r w:rsidRPr="00EA49B4">
        <w:t>Il est accusé ici d</w:t>
      </w:r>
      <w:r w:rsidR="007D0B10">
        <w:t>’</w:t>
      </w:r>
      <w:r w:rsidRPr="00EA49B4">
        <w:t>avoir abusé de la confiance de son maître et bienfaiteur pour lui voler des effets d</w:t>
      </w:r>
      <w:r w:rsidR="007D0B10">
        <w:t>’</w:t>
      </w:r>
      <w:r w:rsidRPr="00EA49B4">
        <w:t>une valeur considérable</w:t>
      </w:r>
      <w:r w:rsidR="007D0B10">
        <w:t xml:space="preserve">. </w:t>
      </w:r>
      <w:r w:rsidRPr="00EA49B4">
        <w:t>Sur cette accusation</w:t>
      </w:r>
      <w:r w:rsidR="007D0B10">
        <w:t xml:space="preserve">, </w:t>
      </w:r>
      <w:r w:rsidRPr="00EA49B4">
        <w:t>il a été renfermé dans la prison du comté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où il s</w:t>
      </w:r>
      <w:r w:rsidR="007D0B10">
        <w:t>’</w:t>
      </w:r>
      <w:r w:rsidRPr="00EA49B4">
        <w:t>est échappé</w:t>
      </w:r>
      <w:r w:rsidR="007D0B10">
        <w:t xml:space="preserve">, </w:t>
      </w:r>
      <w:r w:rsidRPr="00EA49B4">
        <w:t>il y a environ une quinzaine</w:t>
      </w:r>
      <w:r w:rsidR="007D0B10">
        <w:t xml:space="preserve">, </w:t>
      </w:r>
      <w:r w:rsidRPr="00EA49B4">
        <w:t>sans attendre l</w:t>
      </w:r>
      <w:r w:rsidR="007D0B10">
        <w:t>’</w:t>
      </w:r>
      <w:r w:rsidRPr="00EA49B4">
        <w:t>événement de son procès</w:t>
      </w:r>
      <w:r w:rsidR="007D0B10">
        <w:t xml:space="preserve">, </w:t>
      </w:r>
      <w:r w:rsidRPr="00EA49B4">
        <w:t xml:space="preserve">circonstance </w:t>
      </w:r>
      <w:r w:rsidRPr="00EA49B4">
        <w:lastRenderedPageBreak/>
        <w:t>qui est représentée</w:t>
      </w:r>
      <w:r w:rsidR="007D0B10">
        <w:t xml:space="preserve">, </w:t>
      </w:r>
      <w:r w:rsidRPr="00EA49B4">
        <w:t>par l</w:t>
      </w:r>
      <w:r w:rsidR="007D0B10">
        <w:t>’</w:t>
      </w:r>
      <w:r w:rsidRPr="00EA49B4">
        <w:t>auteur de l</w:t>
      </w:r>
      <w:r w:rsidR="007D0B10">
        <w:t>’</w:t>
      </w:r>
      <w:r w:rsidRPr="00EA49B4">
        <w:t>avis</w:t>
      </w:r>
      <w:r w:rsidR="007D0B10">
        <w:t xml:space="preserve">, </w:t>
      </w:r>
      <w:r w:rsidRPr="00EA49B4">
        <w:t>comme équivalente à un aveu du crime</w:t>
      </w:r>
      <w:r w:rsidR="007D0B10">
        <w:t>.</w:t>
      </w:r>
    </w:p>
    <w:p w14:paraId="057B775F" w14:textId="77777777" w:rsidR="007D0B10" w:rsidRDefault="007D0B10" w:rsidP="00CC13A3">
      <w:r>
        <w:t>» </w:t>
      </w:r>
      <w:r w:rsidR="00CC13A3" w:rsidRPr="00EA49B4">
        <w:t>Mes amis</w:t>
      </w:r>
      <w:r>
        <w:t xml:space="preserve">, </w:t>
      </w:r>
      <w:r w:rsidR="00CC13A3" w:rsidRPr="00EA49B4">
        <w:t>je suis au fait des détails de cette affaire depuis quelque temps</w:t>
      </w:r>
      <w:r>
        <w:t xml:space="preserve">. </w:t>
      </w:r>
      <w:r w:rsidR="00CC13A3" w:rsidRPr="00EA49B4">
        <w:t>Ce jeune homme m</w:t>
      </w:r>
      <w:r>
        <w:t>’</w:t>
      </w:r>
      <w:r w:rsidR="00CC13A3" w:rsidRPr="00EA49B4">
        <w:t>a raconté son histoire à une époque où il ne pouvait certainement pas prévoir que cette précaution fût nécessaire pour sa sûreté</w:t>
      </w:r>
      <w:r>
        <w:t xml:space="preserve">. </w:t>
      </w:r>
      <w:r w:rsidR="00CC13A3" w:rsidRPr="00EA49B4">
        <w:t>Il n</w:t>
      </w:r>
      <w:r>
        <w:t>’</w:t>
      </w:r>
      <w:r w:rsidR="00CC13A3" w:rsidRPr="00EA49B4">
        <w:t>est nullement coupable des choses qu</w:t>
      </w:r>
      <w:r>
        <w:t>’</w:t>
      </w:r>
      <w:r w:rsidR="00CC13A3" w:rsidRPr="00EA49B4">
        <w:t>on lui impute</w:t>
      </w:r>
      <w:r>
        <w:t xml:space="preserve">. </w:t>
      </w:r>
      <w:r w:rsidR="00CC13A3" w:rsidRPr="00EA49B4">
        <w:t>Qui de vous serait assez ignorant pour voir dans sa fuite une confirmation des charges portées contre lui</w:t>
      </w:r>
      <w:r>
        <w:t xml:space="preserve"> ? </w:t>
      </w:r>
      <w:r w:rsidR="00CC13A3" w:rsidRPr="00EA49B4">
        <w:t>Qui s</w:t>
      </w:r>
      <w:r>
        <w:t>’</w:t>
      </w:r>
      <w:r w:rsidR="00CC13A3" w:rsidRPr="00EA49B4">
        <w:t>est jamais avisé de croire que</w:t>
      </w:r>
      <w:r>
        <w:t xml:space="preserve">, </w:t>
      </w:r>
      <w:r w:rsidR="00CC13A3" w:rsidRPr="00EA49B4">
        <w:t>lorsqu</w:t>
      </w:r>
      <w:r>
        <w:t>’</w:t>
      </w:r>
      <w:r w:rsidR="00CC13A3" w:rsidRPr="00EA49B4">
        <w:t>on est amené devant un tribunal pour y être jugé</w:t>
      </w:r>
      <w:r>
        <w:t xml:space="preserve">, </w:t>
      </w:r>
      <w:r w:rsidR="00CC13A3" w:rsidRPr="00EA49B4">
        <w:t>il peut servir à quelque chose d</w:t>
      </w:r>
      <w:r>
        <w:t>’</w:t>
      </w:r>
      <w:r w:rsidR="00CC13A3" w:rsidRPr="00EA49B4">
        <w:t>être innocent ou coupable</w:t>
      </w:r>
      <w:r>
        <w:t xml:space="preserve"> ? </w:t>
      </w:r>
      <w:r w:rsidR="00CC13A3" w:rsidRPr="00EA49B4">
        <w:t>Qui serait assez sot pour se soumettre volontairement à une pareille épreuve</w:t>
      </w:r>
      <w:r>
        <w:t xml:space="preserve">, </w:t>
      </w:r>
      <w:r w:rsidR="00CC13A3" w:rsidRPr="00EA49B4">
        <w:t>quand ceux qui sont préposés pour en décider s</w:t>
      </w:r>
      <w:r>
        <w:t>’</w:t>
      </w:r>
      <w:r w:rsidR="00CC13A3" w:rsidRPr="00EA49B4">
        <w:t>occupent plutôt de l</w:t>
      </w:r>
      <w:r>
        <w:t>’</w:t>
      </w:r>
      <w:r w:rsidR="00CC13A3" w:rsidRPr="00EA49B4">
        <w:t>énormité des délits imputés à l</w:t>
      </w:r>
      <w:r>
        <w:t>’</w:t>
      </w:r>
      <w:r w:rsidR="00CC13A3" w:rsidRPr="00EA49B4">
        <w:t>accusé que de la question de savoir s</w:t>
      </w:r>
      <w:r>
        <w:t>’</w:t>
      </w:r>
      <w:r w:rsidR="00CC13A3" w:rsidRPr="00EA49B4">
        <w:t>il en est l</w:t>
      </w:r>
      <w:r>
        <w:t>’</w:t>
      </w:r>
      <w:r w:rsidR="00CC13A3" w:rsidRPr="00EA49B4">
        <w:t>auteur</w:t>
      </w:r>
      <w:r>
        <w:t xml:space="preserve"> ; </w:t>
      </w:r>
      <w:r w:rsidR="00CC13A3" w:rsidRPr="00EA49B4">
        <w:t>devons-nous</w:t>
      </w:r>
      <w:r>
        <w:t xml:space="preserve">, </w:t>
      </w:r>
      <w:r w:rsidR="00CC13A3" w:rsidRPr="00EA49B4">
        <w:t>comme les autres</w:t>
      </w:r>
      <w:r>
        <w:t xml:space="preserve">, </w:t>
      </w:r>
      <w:r w:rsidR="00CC13A3" w:rsidRPr="00EA49B4">
        <w:t>croire les dépositions de quelques témoins ignorants</w:t>
      </w:r>
      <w:r>
        <w:t xml:space="preserve">, </w:t>
      </w:r>
      <w:r w:rsidR="00CC13A3" w:rsidRPr="00EA49B4">
        <w:t>au rapport desquels un homme sensé ne voudrait pas se fier pour l</w:t>
      </w:r>
      <w:r>
        <w:t>’</w:t>
      </w:r>
      <w:r w:rsidR="00CC13A3" w:rsidRPr="00EA49B4">
        <w:t>action la plus indifférente de sa vie</w:t>
      </w:r>
      <w:r>
        <w:t> ?</w:t>
      </w:r>
    </w:p>
    <w:p w14:paraId="3001EBF0" w14:textId="77777777" w:rsidR="007D0B10" w:rsidRDefault="007D0B10" w:rsidP="00CC13A3">
      <w:r>
        <w:t>» </w:t>
      </w:r>
      <w:r w:rsidR="00CC13A3" w:rsidRPr="00EA49B4">
        <w:t>L</w:t>
      </w:r>
      <w:r>
        <w:t>’</w:t>
      </w:r>
      <w:r w:rsidR="00CC13A3" w:rsidRPr="00EA49B4">
        <w:t>aventure de ce pauvre garçon est fort longue</w:t>
      </w:r>
      <w:r>
        <w:t xml:space="preserve">, </w:t>
      </w:r>
      <w:r w:rsidR="00CC13A3" w:rsidRPr="00EA49B4">
        <w:t>et je ne vous ennuierai pas de ce récit dans ce moment-ci</w:t>
      </w:r>
      <w:r>
        <w:t xml:space="preserve">. </w:t>
      </w:r>
      <w:r w:rsidR="00CC13A3" w:rsidRPr="00EA49B4">
        <w:t>Tout ce que je puis vous dire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</w:t>
      </w:r>
      <w:r>
        <w:t>’</w:t>
      </w:r>
      <w:r w:rsidR="00CC13A3" w:rsidRPr="00EA49B4">
        <w:t>il en résulte</w:t>
      </w:r>
      <w:r>
        <w:t xml:space="preserve">, </w:t>
      </w:r>
      <w:r w:rsidR="00CC13A3" w:rsidRPr="00EA49B4">
        <w:t>plus clair que le jour</w:t>
      </w:r>
      <w:r>
        <w:t xml:space="preserve">, </w:t>
      </w:r>
      <w:r w:rsidR="00CC13A3" w:rsidRPr="00EA49B4">
        <w:t>que</w:t>
      </w:r>
      <w:r>
        <w:t xml:space="preserve">, </w:t>
      </w:r>
      <w:r w:rsidR="00CC13A3" w:rsidRPr="00EA49B4">
        <w:t>pour avoir voulu porter peut-être un œil trop curieux sur les affaires personnelles de son maître</w:t>
      </w:r>
      <w:r>
        <w:t xml:space="preserve">, </w:t>
      </w:r>
      <w:r w:rsidR="00CC13A3" w:rsidRPr="00EA49B4">
        <w:t>et pour avoir obtenu de lui en confidence</w:t>
      </w:r>
      <w:r>
        <w:t xml:space="preserve">, </w:t>
      </w:r>
      <w:r w:rsidR="00CC13A3" w:rsidRPr="00EA49B4">
        <w:t>comme je le soupçonne</w:t>
      </w:r>
      <w:r>
        <w:t xml:space="preserve">, </w:t>
      </w:r>
      <w:r w:rsidR="00CC13A3" w:rsidRPr="00EA49B4">
        <w:t>quelque secret important</w:t>
      </w:r>
      <w:r>
        <w:t xml:space="preserve">, </w:t>
      </w:r>
      <w:r w:rsidR="00CC13A3" w:rsidRPr="00EA49B4">
        <w:t>ce maître a conçu une antipathie furieuse contre lui</w:t>
      </w:r>
      <w:r>
        <w:t xml:space="preserve">. </w:t>
      </w:r>
      <w:r w:rsidR="00CC13A3" w:rsidRPr="00EA49B4">
        <w:t>Cette antipathie s</w:t>
      </w:r>
      <w:r>
        <w:t>’</w:t>
      </w:r>
      <w:r w:rsidR="00CC13A3" w:rsidRPr="00EA49B4">
        <w:t>est augmentée successivement jusqu</w:t>
      </w:r>
      <w:r>
        <w:t>’</w:t>
      </w:r>
      <w:r w:rsidR="00CC13A3" w:rsidRPr="00EA49B4">
        <w:t>au point d</w:t>
      </w:r>
      <w:r>
        <w:t>’</w:t>
      </w:r>
      <w:r w:rsidR="00CC13A3" w:rsidRPr="00EA49B4">
        <w:t>induire cet homme à forger contre celui-ci cette infâme accusation</w:t>
      </w:r>
      <w:r>
        <w:t xml:space="preserve">. </w:t>
      </w:r>
      <w:r w:rsidR="00CC13A3" w:rsidRPr="00EA49B4">
        <w:t>Il paraît déterminé à faire pendre ce jeune homme</w:t>
      </w:r>
      <w:r>
        <w:t xml:space="preserve">, </w:t>
      </w:r>
      <w:r w:rsidR="00CC13A3" w:rsidRPr="00EA49B4">
        <w:t>sans la moindre pitié</w:t>
      </w:r>
      <w:r>
        <w:t xml:space="preserve">, </w:t>
      </w:r>
      <w:r w:rsidR="00CC13A3" w:rsidRPr="00EA49B4">
        <w:t>plutôt que de le laisser s</w:t>
      </w:r>
      <w:r>
        <w:t>’</w:t>
      </w:r>
      <w:r w:rsidR="00CC13A3" w:rsidRPr="00EA49B4">
        <w:t>en aller où il voudra</w:t>
      </w:r>
      <w:r>
        <w:t xml:space="preserve">, </w:t>
      </w:r>
      <w:r w:rsidR="00CC13A3" w:rsidRPr="00EA49B4">
        <w:t>ou même de souffrir qu</w:t>
      </w:r>
      <w:r>
        <w:t>’</w:t>
      </w:r>
      <w:r w:rsidR="00CC13A3" w:rsidRPr="00EA49B4">
        <w:t>il soit hors de son pouvoir</w:t>
      </w:r>
      <w:r>
        <w:t xml:space="preserve">. </w:t>
      </w:r>
      <w:r w:rsidR="00CC13A3" w:rsidRPr="00EA49B4">
        <w:t>Williams m</w:t>
      </w:r>
      <w:r>
        <w:t>’</w:t>
      </w:r>
      <w:r w:rsidR="00CC13A3" w:rsidRPr="00EA49B4">
        <w:t>a exposé le fait avec tant de candeur</w:t>
      </w:r>
      <w:r>
        <w:t xml:space="preserve">, </w:t>
      </w:r>
      <w:r w:rsidR="00CC13A3" w:rsidRPr="00EA49B4">
        <w:t xml:space="preserve">que </w:t>
      </w:r>
      <w:r w:rsidR="00CC13A3" w:rsidRPr="00EA49B4">
        <w:lastRenderedPageBreak/>
        <w:t>je le maintiens aussi innocent que moi-même du crime dont on l</w:t>
      </w:r>
      <w:r>
        <w:t>’</w:t>
      </w:r>
      <w:r w:rsidR="00CC13A3" w:rsidRPr="00EA49B4">
        <w:t>accuse</w:t>
      </w:r>
      <w:r>
        <w:t xml:space="preserve">. </w:t>
      </w:r>
      <w:r w:rsidR="00CC13A3" w:rsidRPr="00EA49B4">
        <w:t>Néanmoins les domestiques de l</w:t>
      </w:r>
      <w:r>
        <w:t>’</w:t>
      </w:r>
      <w:r w:rsidR="00CC13A3" w:rsidRPr="00EA49B4">
        <w:t>accusateur</w:t>
      </w:r>
      <w:r>
        <w:t xml:space="preserve">, </w:t>
      </w:r>
      <w:r w:rsidR="00CC13A3" w:rsidRPr="00EA49B4">
        <w:t>qui ont été appelés pour assister à l</w:t>
      </w:r>
      <w:r>
        <w:t>’</w:t>
      </w:r>
      <w:r w:rsidR="00CC13A3" w:rsidRPr="00EA49B4">
        <w:t>information</w:t>
      </w:r>
      <w:r>
        <w:t xml:space="preserve">, </w:t>
      </w:r>
      <w:r w:rsidR="00CC13A3" w:rsidRPr="00EA49B4">
        <w:t>et un parent de ce même accusateur</w:t>
      </w:r>
      <w:r>
        <w:t xml:space="preserve">, </w:t>
      </w:r>
      <w:r w:rsidR="00CC13A3" w:rsidRPr="00EA49B4">
        <w:t>qui</w:t>
      </w:r>
      <w:r>
        <w:t xml:space="preserve">, </w:t>
      </w:r>
      <w:r w:rsidR="00CC13A3" w:rsidRPr="00EA49B4">
        <w:t>en qualité de juge de paix</w:t>
      </w:r>
      <w:r>
        <w:t xml:space="preserve">, </w:t>
      </w:r>
      <w:r w:rsidR="00CC13A3" w:rsidRPr="00EA49B4">
        <w:t>a lancé le décret</w:t>
      </w:r>
      <w:r>
        <w:t xml:space="preserve">, </w:t>
      </w:r>
      <w:r w:rsidR="00CC13A3" w:rsidRPr="00EA49B4">
        <w:t>et qui a eu la sottise de croire qu</w:t>
      </w:r>
      <w:r>
        <w:t>’</w:t>
      </w:r>
      <w:r w:rsidR="00CC13A3" w:rsidRPr="00EA49B4">
        <w:t>il serait impartial dans cette cause</w:t>
      </w:r>
      <w:r>
        <w:t xml:space="preserve">, </w:t>
      </w:r>
      <w:r w:rsidR="00CC13A3" w:rsidRPr="00EA49B4">
        <w:t>se sont rangés</w:t>
      </w:r>
      <w:r>
        <w:t xml:space="preserve">, </w:t>
      </w:r>
      <w:r w:rsidR="00CC13A3" w:rsidRPr="00EA49B4">
        <w:t>tous d</w:t>
      </w:r>
      <w:r>
        <w:t>’</w:t>
      </w:r>
      <w:r w:rsidR="00CC13A3" w:rsidRPr="00EA49B4">
        <w:t>une voix</w:t>
      </w:r>
      <w:r>
        <w:t xml:space="preserve">, </w:t>
      </w:r>
      <w:r w:rsidR="00CC13A3" w:rsidRPr="00EA49B4">
        <w:t>contre Williams</w:t>
      </w:r>
      <w:r>
        <w:t xml:space="preserve">, </w:t>
      </w:r>
      <w:r w:rsidR="00CC13A3" w:rsidRPr="00EA49B4">
        <w:t>et lui ont par là donné un échantillon de la belle justice qu</w:t>
      </w:r>
      <w:r>
        <w:t>’</w:t>
      </w:r>
      <w:r w:rsidR="00CC13A3" w:rsidRPr="00EA49B4">
        <w:t>il avait à espérer par la suite</w:t>
      </w:r>
      <w:r>
        <w:t>.</w:t>
      </w:r>
    </w:p>
    <w:p w14:paraId="45983CCA" w14:textId="6C9F22AB" w:rsidR="00CC13A3" w:rsidRPr="00EA49B4" w:rsidRDefault="007D0B10" w:rsidP="00CC13A3">
      <w:r>
        <w:t>» </w:t>
      </w:r>
      <w:r w:rsidR="00CC13A3" w:rsidRPr="00EA49B4">
        <w:t>Larkins</w:t>
      </w:r>
      <w:r>
        <w:t xml:space="preserve">, </w:t>
      </w:r>
      <w:r w:rsidR="00CC13A3" w:rsidRPr="00EA49B4">
        <w:t>qui ne savait pas le premier mot de tous ces détails quand le papier lui est tombé entre les mains</w:t>
      </w:r>
      <w:r>
        <w:t xml:space="preserve">, </w:t>
      </w:r>
      <w:r w:rsidR="00CC13A3" w:rsidRPr="00EA49B4">
        <w:t>avait envie d</w:t>
      </w:r>
      <w:r>
        <w:t>’</w:t>
      </w:r>
      <w:r w:rsidR="00CC13A3" w:rsidRPr="00EA49B4">
        <w:t>en profiter pour gagner les cent guinées</w:t>
      </w:r>
      <w:r>
        <w:t xml:space="preserve">. </w:t>
      </w:r>
      <w:r w:rsidR="00CC13A3" w:rsidRPr="00EA49B4">
        <w:t>Est-ce là votre avis</w:t>
      </w:r>
      <w:r>
        <w:t xml:space="preserve">, </w:t>
      </w:r>
      <w:r w:rsidR="00CC13A3" w:rsidRPr="00EA49B4">
        <w:t>à vous qui avez maintenant tout entendu</w:t>
      </w:r>
      <w:r>
        <w:t xml:space="preserve"> ? </w:t>
      </w:r>
      <w:r w:rsidR="00CC13A3" w:rsidRPr="00EA49B4">
        <w:t>Pour l</w:t>
      </w:r>
      <w:r>
        <w:t>’</w:t>
      </w:r>
      <w:r w:rsidR="00CC13A3" w:rsidRPr="00EA49B4">
        <w:t>appât d</w:t>
      </w:r>
      <w:r>
        <w:t>’</w:t>
      </w:r>
      <w:r w:rsidR="00CC13A3" w:rsidRPr="00EA49B4">
        <w:t>une misérable somme d</w:t>
      </w:r>
      <w:r>
        <w:t>’</w:t>
      </w:r>
      <w:r w:rsidR="00CC13A3" w:rsidRPr="00EA49B4">
        <w:t>argent</w:t>
      </w:r>
      <w:r>
        <w:t xml:space="preserve">, </w:t>
      </w:r>
      <w:r w:rsidR="00CC13A3" w:rsidRPr="00EA49B4">
        <w:t>voudriez-vous jeter l</w:t>
      </w:r>
      <w:r>
        <w:t>’</w:t>
      </w:r>
      <w:r w:rsidR="00CC13A3" w:rsidRPr="00EA49B4">
        <w:t>agneau dans la gueule du loup</w:t>
      </w:r>
      <w:r>
        <w:t xml:space="preserve"> ? </w:t>
      </w:r>
      <w:r w:rsidR="00CC13A3" w:rsidRPr="00EA49B4">
        <w:t>Voudriez-vous vous rendre complices des projets barbares de ce vil scélérat</w:t>
      </w:r>
      <w:r>
        <w:t xml:space="preserve">, </w:t>
      </w:r>
      <w:r w:rsidR="00CC13A3" w:rsidRPr="00EA49B4">
        <w:t>qui</w:t>
      </w:r>
      <w:r>
        <w:t xml:space="preserve">, </w:t>
      </w:r>
      <w:r w:rsidR="00CC13A3" w:rsidRPr="00EA49B4">
        <w:t>après avoir chassé de chez lui son ancien protégé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avoir laissé sans feu ni lieu</w:t>
      </w:r>
      <w:r>
        <w:t xml:space="preserve">, </w:t>
      </w:r>
      <w:r w:rsidR="00CC13A3" w:rsidRPr="00EA49B4">
        <w:t>lui avoir ôté l</w:t>
      </w:r>
      <w:r>
        <w:t>’</w:t>
      </w:r>
      <w:r w:rsidR="00CC13A3" w:rsidRPr="00EA49B4">
        <w:t>honneur et presque tous les moyens de subsister</w:t>
      </w:r>
      <w:r>
        <w:t xml:space="preserve">, </w:t>
      </w:r>
      <w:r w:rsidR="00CC13A3" w:rsidRPr="00EA49B4">
        <w:t>enfin l</w:t>
      </w:r>
      <w:r>
        <w:t>’</w:t>
      </w:r>
      <w:r w:rsidR="00CC13A3" w:rsidRPr="00EA49B4">
        <w:t>avoir mis presque hors d</w:t>
      </w:r>
      <w:r>
        <w:t>’</w:t>
      </w:r>
      <w:r w:rsidR="00CC13A3" w:rsidRPr="00EA49B4">
        <w:t>état de trouver un refuge dans le monde</w:t>
      </w:r>
      <w:r>
        <w:t xml:space="preserve">, </w:t>
      </w:r>
      <w:r w:rsidR="00CC13A3" w:rsidRPr="00EA49B4">
        <w:t>est encore altéré de son sang</w:t>
      </w:r>
      <w:r>
        <w:t xml:space="preserve"> ? </w:t>
      </w:r>
      <w:r w:rsidR="00CC13A3" w:rsidRPr="00EA49B4">
        <w:t>Si personne n</w:t>
      </w:r>
      <w:r>
        <w:t>’</w:t>
      </w:r>
      <w:r w:rsidR="00CC13A3" w:rsidRPr="00EA49B4">
        <w:t>a le courage de mettre un frein à la tyrannie des cours de justice</w:t>
      </w:r>
      <w:r>
        <w:t xml:space="preserve">, </w:t>
      </w:r>
      <w:r w:rsidR="00CC13A3" w:rsidRPr="00EA49B4">
        <w:t>n</w:t>
      </w:r>
      <w:r>
        <w:t>’</w:t>
      </w:r>
      <w:r w:rsidR="00CC13A3" w:rsidRPr="00EA49B4">
        <w:t>est-ce pas à nous de le faire</w:t>
      </w:r>
      <w:r>
        <w:t xml:space="preserve"> ? </w:t>
      </w:r>
      <w:r w:rsidR="00CC13A3" w:rsidRPr="00EA49B4">
        <w:t>Nous</w:t>
      </w:r>
      <w:r>
        <w:t xml:space="preserve">, </w:t>
      </w:r>
      <w:r w:rsidR="00CC13A3" w:rsidRPr="00EA49B4">
        <w:t>qui ne subsistons que des fruits de nos généreuses entreprises</w:t>
      </w:r>
      <w:r>
        <w:t xml:space="preserve">, </w:t>
      </w:r>
      <w:r w:rsidR="00CC13A3" w:rsidRPr="00EA49B4">
        <w:t>voudrions-nous devoir un penny à la bassesse et à l</w:t>
      </w:r>
      <w:r>
        <w:t>’</w:t>
      </w:r>
      <w:r w:rsidR="00CC13A3" w:rsidRPr="00EA49B4">
        <w:t>infamie d</w:t>
      </w:r>
      <w:r>
        <w:t>’</w:t>
      </w:r>
      <w:r w:rsidR="00CC13A3" w:rsidRPr="00EA49B4">
        <w:t>une délation</w:t>
      </w:r>
      <w:r>
        <w:t xml:space="preserve"> ? </w:t>
      </w:r>
      <w:r w:rsidR="00CC13A3" w:rsidRPr="00EA49B4">
        <w:t>Nous</w:t>
      </w:r>
      <w:r>
        <w:t xml:space="preserve">, </w:t>
      </w:r>
      <w:r w:rsidR="00CC13A3" w:rsidRPr="00EA49B4">
        <w:t>contre qui toute la société est en armes</w:t>
      </w:r>
      <w:r>
        <w:t xml:space="preserve">, </w:t>
      </w:r>
      <w:r w:rsidR="00CC13A3" w:rsidRPr="00EA49B4">
        <w:t>refuserons-nous notre protection à un individu plus exposé encore à sa persécution que nous-mêmes</w:t>
      </w:r>
      <w:r>
        <w:t xml:space="preserve">, </w:t>
      </w:r>
      <w:r w:rsidR="00CC13A3" w:rsidRPr="00EA49B4">
        <w:t>quoiqu</w:t>
      </w:r>
      <w:r>
        <w:t>’</w:t>
      </w:r>
      <w:r w:rsidR="00CC13A3" w:rsidRPr="00EA49B4">
        <w:t>il l</w:t>
      </w:r>
      <w:r>
        <w:t>’</w:t>
      </w:r>
      <w:r w:rsidR="00CC13A3" w:rsidRPr="00EA49B4">
        <w:t>ait pourtant moins méritée</w:t>
      </w:r>
      <w:r>
        <w:t> ? »</w:t>
      </w:r>
    </w:p>
    <w:p w14:paraId="7C60EC7E" w14:textId="6972A2CB" w:rsidR="00CC13A3" w:rsidRPr="00EA49B4" w:rsidRDefault="00CC13A3" w:rsidP="00CC13A3">
      <w:r w:rsidRPr="00EA49B4">
        <w:t>La harangue du capitaine fit aussitôt son effet sur toute l</w:t>
      </w:r>
      <w:r w:rsidR="007D0B10">
        <w:t>’</w:t>
      </w:r>
      <w:r w:rsidRPr="00EA49B4">
        <w:t>assemblée</w:t>
      </w:r>
      <w:r w:rsidR="007D0B10">
        <w:t>. « </w:t>
      </w:r>
      <w:r w:rsidRPr="00EA49B4">
        <w:t>Le trahir</w:t>
      </w:r>
      <w:r w:rsidR="007D0B10">
        <w:t xml:space="preserve"> ! </w:t>
      </w:r>
      <w:r w:rsidRPr="00EA49B4">
        <w:t>s</w:t>
      </w:r>
      <w:r w:rsidR="007D0B10">
        <w:t>’</w:t>
      </w:r>
      <w:r w:rsidRPr="00EA49B4">
        <w:t>écrièrent-ils tous à la fois</w:t>
      </w:r>
      <w:r w:rsidR="007D0B10">
        <w:t xml:space="preserve">. </w:t>
      </w:r>
      <w:r w:rsidRPr="00EA49B4">
        <w:t>Non</w:t>
      </w:r>
      <w:r w:rsidR="007D0B10">
        <w:t xml:space="preserve">, </w:t>
      </w:r>
      <w:r w:rsidRPr="00EA49B4">
        <w:t>non</w:t>
      </w:r>
      <w:r w:rsidR="007D0B10">
        <w:t xml:space="preserve">, </w:t>
      </w:r>
      <w:r w:rsidRPr="00EA49B4">
        <w:t>pour tous les trésors du monde</w:t>
      </w:r>
      <w:r w:rsidR="007D0B10">
        <w:t xml:space="preserve">. </w:t>
      </w:r>
      <w:r w:rsidRPr="00EA49B4">
        <w:t>Qu</w:t>
      </w:r>
      <w:r w:rsidR="007D0B10">
        <w:t>’</w:t>
      </w:r>
      <w:r w:rsidRPr="00EA49B4">
        <w:t>il ne craigne rien</w:t>
      </w:r>
      <w:r w:rsidR="007D0B10">
        <w:t xml:space="preserve">. </w:t>
      </w:r>
      <w:r w:rsidRPr="00EA49B4">
        <w:t>Nous le défendrons au péril de notre vie</w:t>
      </w:r>
      <w:r w:rsidR="007D0B10">
        <w:t xml:space="preserve">. </w:t>
      </w:r>
      <w:r w:rsidRPr="00EA49B4">
        <w:t>Où l</w:t>
      </w:r>
      <w:r w:rsidR="007D0B10">
        <w:t>’</w:t>
      </w:r>
      <w:r w:rsidRPr="00EA49B4">
        <w:t xml:space="preserve">honneur et la </w:t>
      </w:r>
      <w:r w:rsidRPr="00EA49B4">
        <w:lastRenderedPageBreak/>
        <w:t>fidélité trouveraient-ils asile sur la surface de la terre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ils étaient bannis de chez les voleurs</w:t>
      </w:r>
      <w:r w:rsidRPr="00EA49B4">
        <w:rPr>
          <w:rStyle w:val="Appelnotedebasdep"/>
        </w:rPr>
        <w:footnoteReference w:id="21"/>
      </w:r>
      <w:r w:rsidR="007D0B10">
        <w:t> ? »</w:t>
      </w:r>
    </w:p>
    <w:p w14:paraId="2B51D3E8" w14:textId="77777777" w:rsidR="007D0B10" w:rsidRDefault="00CC13A3" w:rsidP="00CC13A3">
      <w:r w:rsidRPr="00EA49B4">
        <w:t>Larkins en particulier remercia le capitaine de son intervention</w:t>
      </w:r>
      <w:r w:rsidR="007D0B10">
        <w:t xml:space="preserve"> ; </w:t>
      </w:r>
      <w:r w:rsidRPr="00EA49B4">
        <w:t>il jura qu</w:t>
      </w:r>
      <w:r w:rsidR="007D0B10">
        <w:t>’</w:t>
      </w:r>
      <w:r w:rsidRPr="00EA49B4">
        <w:t>il aimerait mieux perdre les deux bras que de faire aucun mal à un aussi digne jeune homme</w:t>
      </w:r>
      <w:r w:rsidR="007D0B10">
        <w:t xml:space="preserve">, </w:t>
      </w:r>
      <w:r w:rsidRPr="00EA49B4">
        <w:t>et de prêter son secours à une scélératesse aussi abominable</w:t>
      </w:r>
      <w:r w:rsidR="007D0B10">
        <w:t xml:space="preserve">. </w:t>
      </w:r>
      <w:r w:rsidRPr="00EA49B4">
        <w:t>En disant cela</w:t>
      </w:r>
      <w:r w:rsidR="007D0B10">
        <w:t xml:space="preserve">, </w:t>
      </w:r>
      <w:r w:rsidRPr="00EA49B4">
        <w:t>il me prit la main</w:t>
      </w:r>
      <w:r w:rsidR="007D0B10">
        <w:t xml:space="preserve">, </w:t>
      </w:r>
      <w:r w:rsidRPr="00EA49B4">
        <w:t>en m</w:t>
      </w:r>
      <w:r w:rsidR="007D0B10">
        <w:t>’</w:t>
      </w:r>
      <w:r w:rsidRPr="00EA49B4">
        <w:t>assurant que je n</w:t>
      </w:r>
      <w:r w:rsidR="007D0B10">
        <w:t>’</w:t>
      </w:r>
      <w:r w:rsidRPr="00EA49B4">
        <w:t>avais rien à craindre</w:t>
      </w:r>
      <w:r w:rsidR="007D0B10">
        <w:t xml:space="preserve"> ; </w:t>
      </w:r>
      <w:r w:rsidRPr="00EA49B4">
        <w:t>que tant que je serais sous leur toit il ne m</w:t>
      </w:r>
      <w:r w:rsidR="007D0B10">
        <w:t>’</w:t>
      </w:r>
      <w:r w:rsidRPr="00EA49B4">
        <w:t>arriverait jamais de mal</w:t>
      </w:r>
      <w:r w:rsidR="007D0B10">
        <w:t xml:space="preserve"> ; </w:t>
      </w:r>
      <w:r w:rsidRPr="00EA49B4">
        <w:t>et que</w:t>
      </w:r>
      <w:r w:rsidR="007D0B10">
        <w:t xml:space="preserve">, </w:t>
      </w:r>
      <w:r w:rsidRPr="00EA49B4">
        <w:t>quand même les limiers de la justice viendraient à découvrir ma retraite</w:t>
      </w:r>
      <w:r w:rsidR="007D0B10">
        <w:t xml:space="preserve">, </w:t>
      </w:r>
      <w:r w:rsidRPr="00EA49B4">
        <w:t>ils se feraient tous tuer jusqu</w:t>
      </w:r>
      <w:r w:rsidR="007D0B10">
        <w:t>’</w:t>
      </w:r>
      <w:r w:rsidRPr="00EA49B4">
        <w:t>au dernier avant qu</w:t>
      </w:r>
      <w:r w:rsidR="007D0B10">
        <w:t>’</w:t>
      </w:r>
      <w:r w:rsidRPr="00EA49B4">
        <w:t>on m</w:t>
      </w:r>
      <w:r w:rsidR="007D0B10">
        <w:t>’</w:t>
      </w:r>
      <w:r w:rsidRPr="00EA49B4">
        <w:t>ôtât seulement un cheveu de la tête</w:t>
      </w:r>
      <w:r w:rsidR="007D0B10">
        <w:t xml:space="preserve">. </w:t>
      </w:r>
      <w:r w:rsidRPr="00EA49B4">
        <w:t>Je le remerciai de tout mon cœur de sa bonne volonté</w:t>
      </w:r>
      <w:r w:rsidR="007D0B10">
        <w:t xml:space="preserve"> ; </w:t>
      </w:r>
      <w:r w:rsidRPr="00EA49B4">
        <w:t>mais je fus surtout vivement touché du zèle et de la chaleur que mon bienfaiteur avait déployés pour moi</w:t>
      </w:r>
      <w:r w:rsidR="007D0B10">
        <w:t xml:space="preserve">. </w:t>
      </w:r>
      <w:r w:rsidRPr="00EA49B4">
        <w:t>Je leur dis que je voyais bien que j</w:t>
      </w:r>
      <w:r w:rsidR="007D0B10">
        <w:t>’</w:t>
      </w:r>
      <w:r w:rsidRPr="00EA49B4">
        <w:t>avais affaire à des ennemis inexorables que mon sang seul pouvait apaiser</w:t>
      </w:r>
      <w:r w:rsidR="007D0B10">
        <w:t xml:space="preserve">, </w:t>
      </w:r>
      <w:r w:rsidRPr="00EA49B4">
        <w:t>et je leur attestai</w:t>
      </w:r>
      <w:r w:rsidR="007D0B10">
        <w:t xml:space="preserve">, </w:t>
      </w:r>
      <w:r w:rsidRPr="00EA49B4">
        <w:t>avec l</w:t>
      </w:r>
      <w:r w:rsidR="007D0B10">
        <w:t>’</w:t>
      </w:r>
      <w:r w:rsidRPr="00EA49B4">
        <w:t>accent de la vérité</w:t>
      </w:r>
      <w:r w:rsidR="007D0B10">
        <w:t xml:space="preserve">, </w:t>
      </w:r>
      <w:r w:rsidRPr="00EA49B4">
        <w:t>que je n</w:t>
      </w:r>
      <w:r w:rsidR="007D0B10">
        <w:t>’</w:t>
      </w:r>
      <w:r w:rsidRPr="00EA49B4">
        <w:t>avais rien fait qui méritât la persécution qu</w:t>
      </w:r>
      <w:r w:rsidR="007D0B10">
        <w:t>’</w:t>
      </w:r>
      <w:r w:rsidRPr="00EA49B4">
        <w:t>on exerçait contre moi</w:t>
      </w:r>
      <w:r w:rsidR="007D0B10">
        <w:t>.</w:t>
      </w:r>
    </w:p>
    <w:p w14:paraId="6433DAD0" w14:textId="6A5654A0" w:rsidR="007D0B10" w:rsidRDefault="00CC13A3" w:rsidP="00CC13A3">
      <w:r w:rsidRPr="00EA49B4">
        <w:t>L</w:t>
      </w:r>
      <w:r w:rsidR="007D0B10">
        <w:t>’</w:t>
      </w:r>
      <w:r w:rsidRPr="00EA49B4">
        <w:t>ardeur et l</w:t>
      </w:r>
      <w:r w:rsidR="007D0B10">
        <w:t>’</w:t>
      </w:r>
      <w:r w:rsidRPr="00EA49B4">
        <w:t xml:space="preserve">énergie de </w:t>
      </w:r>
      <w:r w:rsidR="007D0B10">
        <w:t>M. </w:t>
      </w:r>
      <w:r w:rsidRPr="00EA49B4">
        <w:t>Raymond ne m</w:t>
      </w:r>
      <w:r w:rsidR="007D0B10">
        <w:t>’</w:t>
      </w:r>
      <w:r w:rsidRPr="00EA49B4">
        <w:t>avaient rien laissé à faire pour repousser un péril aussi peu prévu</w:t>
      </w:r>
      <w:r w:rsidR="007D0B10">
        <w:t xml:space="preserve">. </w:t>
      </w:r>
      <w:r w:rsidRPr="00EA49B4">
        <w:t>Cet incident fit néanmoins une profonde impression sur mon esprit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étais toujours fié à quelque retour d</w:t>
      </w:r>
      <w:r w:rsidR="007D0B10">
        <w:t>’</w:t>
      </w:r>
      <w:r w:rsidRPr="00EA49B4">
        <w:t xml:space="preserve">équité de la part de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Malgré toute l</w:t>
      </w:r>
      <w:r w:rsidR="007D0B10">
        <w:t>’</w:t>
      </w:r>
      <w:r w:rsidRPr="00EA49B4">
        <w:t>âpreté de ses persécutions</w:t>
      </w:r>
      <w:r w:rsidR="007D0B10">
        <w:t xml:space="preserve">, </w:t>
      </w:r>
      <w:r w:rsidRPr="00EA49B4">
        <w:t>je ne pouvais m</w:t>
      </w:r>
      <w:r w:rsidR="007D0B10">
        <w:t>’</w:t>
      </w:r>
      <w:r w:rsidRPr="00EA49B4">
        <w:t>empêcher de croire qu</w:t>
      </w:r>
      <w:r w:rsidR="007D0B10">
        <w:t>’</w:t>
      </w:r>
      <w:r w:rsidRPr="00EA49B4">
        <w:t>il les exerçait à contre-cœur</w:t>
      </w:r>
      <w:r w:rsidR="007D0B10">
        <w:t xml:space="preserve">, </w:t>
      </w:r>
      <w:r w:rsidRPr="00EA49B4">
        <w:t>et je me persuadais qu</w:t>
      </w:r>
      <w:r w:rsidR="007D0B10">
        <w:t>’</w:t>
      </w:r>
      <w:r w:rsidRPr="00EA49B4">
        <w:t>elles ne seraient pas éternelles</w:t>
      </w:r>
      <w:r w:rsidR="007D0B10">
        <w:t xml:space="preserve">. </w:t>
      </w:r>
      <w:r w:rsidRPr="00EA49B4">
        <w:t>Un homme dont les principes avaient été originairement si pleins d</w:t>
      </w:r>
      <w:r w:rsidR="007D0B10">
        <w:t>’</w:t>
      </w:r>
      <w:r w:rsidRPr="00EA49B4">
        <w:t>honneur et de droiture</w:t>
      </w:r>
      <w:r w:rsidR="007D0B10">
        <w:t xml:space="preserve">, </w:t>
      </w:r>
      <w:r w:rsidRPr="00EA49B4">
        <w:t>ne pouvait pas manquer</w:t>
      </w:r>
      <w:r w:rsidR="007D0B10">
        <w:t xml:space="preserve">, </w:t>
      </w:r>
      <w:r w:rsidRPr="00EA49B4">
        <w:t xml:space="preserve">dans </w:t>
      </w:r>
      <w:r w:rsidRPr="00EA49B4">
        <w:lastRenderedPageBreak/>
        <w:t>un moment ou dans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de réfléchir sur l</w:t>
      </w:r>
      <w:r w:rsidR="007D0B10">
        <w:t>’</w:t>
      </w:r>
      <w:r w:rsidRPr="00EA49B4">
        <w:t>injustice de ses actes et de se relâcher de son animosité</w:t>
      </w:r>
      <w:r w:rsidR="007D0B10">
        <w:t xml:space="preserve">. </w:t>
      </w:r>
      <w:r w:rsidRPr="00EA49B4">
        <w:t>Cette idée m</w:t>
      </w:r>
      <w:r w:rsidR="007D0B10">
        <w:t>’</w:t>
      </w:r>
      <w:r w:rsidRPr="00EA49B4">
        <w:t>avait toujours été présente</w:t>
      </w:r>
      <w:r w:rsidR="007D0B10">
        <w:t xml:space="preserve">, </w:t>
      </w:r>
      <w:r w:rsidRPr="00EA49B4">
        <w:t>et n</w:t>
      </w:r>
      <w:r w:rsidR="007D0B10">
        <w:t>’</w:t>
      </w:r>
      <w:r w:rsidRPr="00EA49B4">
        <w:t>avait pas peu contribué à me donner de l</w:t>
      </w:r>
      <w:r w:rsidR="007D0B10">
        <w:t>’</w:t>
      </w:r>
      <w:r w:rsidRPr="00EA49B4">
        <w:t>énergie</w:t>
      </w:r>
      <w:r w:rsidR="007D0B10">
        <w:t>. « </w:t>
      </w:r>
      <w:r w:rsidRPr="00EA49B4">
        <w:t>Je veux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convaincre mon persécuteur que je vaux plus qu</w:t>
      </w:r>
      <w:r w:rsidR="007D0B10">
        <w:t>’</w:t>
      </w:r>
      <w:r w:rsidRPr="00EA49B4">
        <w:t>il ne pense</w:t>
      </w:r>
      <w:r w:rsidR="007D0B10">
        <w:t xml:space="preserve"> ; </w:t>
      </w:r>
      <w:r w:rsidRPr="00EA49B4">
        <w:t>il verra que ce n</w:t>
      </w:r>
      <w:r w:rsidR="007D0B10">
        <w:t>’</w:t>
      </w:r>
      <w:r w:rsidRPr="00EA49B4">
        <w:t>est pas un homme comme moi qu</w:t>
      </w:r>
      <w:r w:rsidR="007D0B10">
        <w:t>’</w:t>
      </w:r>
      <w:r w:rsidRPr="00EA49B4">
        <w:t>on sacrifie à une simple précaution</w:t>
      </w:r>
      <w:r w:rsidR="007D0B10">
        <w:t>. »</w:t>
      </w:r>
      <w:r w:rsidRPr="00EA49B4">
        <w:t xml:space="preserve"> La conduite de </w:t>
      </w:r>
      <w:r w:rsidR="007D0B10">
        <w:t>M. </w:t>
      </w:r>
      <w:r w:rsidRPr="00EA49B4">
        <w:t>Falkland lorsqu</w:t>
      </w:r>
      <w:r w:rsidR="007D0B10">
        <w:t>’</w:t>
      </w:r>
      <w:r w:rsidRPr="00EA49B4">
        <w:t>il fut question de m</w:t>
      </w:r>
      <w:r w:rsidR="007D0B10">
        <w:t>’</w:t>
      </w:r>
      <w:r w:rsidRPr="00EA49B4">
        <w:t>emprisonner et différentes autres particularités survenues depuis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avaient encouragé dans cette manière de penser</w:t>
      </w:r>
      <w:r w:rsidR="007D0B10">
        <w:t>.</w:t>
      </w:r>
    </w:p>
    <w:p w14:paraId="215D0F9B" w14:textId="0E79739D" w:rsidR="007D0B10" w:rsidRDefault="00CC13A3" w:rsidP="00CC13A3">
      <w:r w:rsidRPr="00EA49B4">
        <w:t>Mais ce nouvel incident changeait bien la face des choses</w:t>
      </w:r>
      <w:r w:rsidR="007D0B10">
        <w:t xml:space="preserve">. </w:t>
      </w:r>
      <w:r w:rsidRPr="00EA49B4">
        <w:t>Je voyais maintenant un homme qui</w:t>
      </w:r>
      <w:r w:rsidR="007D0B10">
        <w:t xml:space="preserve">, </w:t>
      </w:r>
      <w:r w:rsidRPr="00EA49B4">
        <w:t>non content d</w:t>
      </w:r>
      <w:r w:rsidR="007D0B10">
        <w:t>’</w:t>
      </w:r>
      <w:r w:rsidRPr="00EA49B4">
        <w:t>avoir détruit ma réputation</w:t>
      </w:r>
      <w:r w:rsidR="007D0B10">
        <w:t xml:space="preserve">, </w:t>
      </w:r>
      <w:r w:rsidRPr="00EA49B4">
        <w:t>de m</w:t>
      </w:r>
      <w:r w:rsidR="007D0B10">
        <w:t>’</w:t>
      </w:r>
      <w:r w:rsidRPr="00EA49B4">
        <w:t>avoir retenu longtemps dans un affreux cachot et de me réduire à la condition d</w:t>
      </w:r>
      <w:r w:rsidR="007D0B10">
        <w:t>’</w:t>
      </w:r>
      <w:r w:rsidRPr="00EA49B4">
        <w:t>un vagabond sans asile</w:t>
      </w:r>
      <w:r w:rsidR="007D0B10">
        <w:t xml:space="preserve">, </w:t>
      </w:r>
      <w:r w:rsidRPr="00EA49B4">
        <w:t>était encore acharné à me poursuivre avec une barbarie sans relâche</w:t>
      </w:r>
      <w:r w:rsidR="007D0B10">
        <w:t xml:space="preserve">, </w:t>
      </w:r>
      <w:r w:rsidRPr="00EA49B4">
        <w:t>dans une situation aussi déplorable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indignation et le ressentiment semblaient en quelque sorte s</w:t>
      </w:r>
      <w:r w:rsidR="007D0B10">
        <w:t>’</w:t>
      </w:r>
      <w:r w:rsidRPr="00EA49B4">
        <w:t>emparer pour la première fois de mon âme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été si bien à portée de voir l</w:t>
      </w:r>
      <w:r w:rsidR="007D0B10">
        <w:t>’</w:t>
      </w:r>
      <w:r w:rsidRPr="00EA49B4">
        <w:t xml:space="preserve">état misérable dans lequel </w:t>
      </w:r>
      <w:r w:rsidR="007D0B10">
        <w:t>M. </w:t>
      </w:r>
      <w:r w:rsidRPr="00EA49B4">
        <w:t>Falkland était réduit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 connaissais si parfaitement la cause et j</w:t>
      </w:r>
      <w:r w:rsidR="007D0B10">
        <w:t>’</w:t>
      </w:r>
      <w:r w:rsidRPr="00EA49B4">
        <w:t>étais si fortement pénétré de l</w:t>
      </w:r>
      <w:r w:rsidR="007D0B10">
        <w:t>’</w:t>
      </w:r>
      <w:r w:rsidRPr="00EA49B4">
        <w:t>idée qu</w:t>
      </w:r>
      <w:r w:rsidR="007D0B10">
        <w:t>’</w:t>
      </w:r>
      <w:r w:rsidRPr="00EA49B4">
        <w:t>il ne méritait pas tous ces maux</w:t>
      </w:r>
      <w:r w:rsidR="007D0B10">
        <w:t xml:space="preserve">, </w:t>
      </w:r>
      <w:r w:rsidRPr="00EA49B4">
        <w:t>que même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ce moment</w:t>
      </w:r>
      <w:r w:rsidR="007D0B10">
        <w:t xml:space="preserve">, </w:t>
      </w:r>
      <w:r w:rsidRPr="00EA49B4">
        <w:t>au milieu des plus cruelles souffrances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conservé de la pitié plutôt que de la haine pour mon persécuteur</w:t>
      </w:r>
      <w:r w:rsidR="007D0B10">
        <w:t xml:space="preserve">. </w:t>
      </w:r>
      <w:r w:rsidRPr="00EA49B4">
        <w:t>Mais ceci apporta quelque changement dans ma façon de sentir à son égard</w:t>
      </w:r>
      <w:r w:rsidR="007D0B10">
        <w:t>. « </w:t>
      </w:r>
      <w:r w:rsidRPr="00EA49B4">
        <w:t>Certainement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il devrait bien voir qu</w:t>
      </w:r>
      <w:r w:rsidR="007D0B10">
        <w:t>’</w:t>
      </w:r>
      <w:r w:rsidRPr="00EA49B4">
        <w:t>il m</w:t>
      </w:r>
      <w:r w:rsidR="007D0B10">
        <w:t>’</w:t>
      </w:r>
      <w:r w:rsidRPr="00EA49B4">
        <w:t>a suffisamment mis hors d</w:t>
      </w:r>
      <w:r w:rsidR="007D0B10">
        <w:t>’</w:t>
      </w:r>
      <w:r w:rsidRPr="00EA49B4">
        <w:t>état de lui nuire</w:t>
      </w:r>
      <w:r w:rsidR="007D0B10">
        <w:t xml:space="preserve">, </w:t>
      </w:r>
      <w:r w:rsidRPr="00EA49B4">
        <w:t>et il serait bien temps qu</w:t>
      </w:r>
      <w:r w:rsidR="007D0B10">
        <w:t>’</w:t>
      </w:r>
      <w:r w:rsidRPr="00EA49B4">
        <w:t>il me laissât enfin respirer</w:t>
      </w:r>
      <w:r w:rsidR="007D0B10">
        <w:t xml:space="preserve">. </w:t>
      </w:r>
      <w:r w:rsidRPr="00EA49B4">
        <w:t>Ne devrait-il pas au moins se contenter de m</w:t>
      </w:r>
      <w:r w:rsidR="007D0B10">
        <w:t>’</w:t>
      </w:r>
      <w:r w:rsidRPr="00EA49B4">
        <w:t>abandonner à la condition si précaire et si dangereuse d</w:t>
      </w:r>
      <w:r w:rsidR="007D0B10">
        <w:t>’</w:t>
      </w:r>
      <w:r w:rsidRPr="00EA49B4">
        <w:t>un criminel échappé des fers</w:t>
      </w:r>
      <w:r w:rsidR="007D0B10">
        <w:t xml:space="preserve">, </w:t>
      </w:r>
      <w:r w:rsidRPr="00EA49B4">
        <w:t>sans aller encore exciter davantage contre moi l</w:t>
      </w:r>
      <w:r w:rsidR="007D0B10">
        <w:t>’</w:t>
      </w:r>
      <w:r w:rsidRPr="00EA49B4">
        <w:t>animosité et la vigilance publiques</w:t>
      </w:r>
      <w:r w:rsidR="007D0B10">
        <w:t xml:space="preserve"> ? </w:t>
      </w:r>
      <w:r w:rsidRPr="00EA49B4">
        <w:t>Quoi donc</w:t>
      </w:r>
      <w:r w:rsidR="007D0B10">
        <w:t xml:space="preserve"> ! </w:t>
      </w:r>
      <w:r w:rsidRPr="00EA49B4">
        <w:t xml:space="preserve">son opposition aux mesures rigoureuses de </w:t>
      </w:r>
      <w:r w:rsidR="007D0B10">
        <w:t>M. </w:t>
      </w:r>
      <w:r w:rsidRPr="00EA49B4">
        <w:t>Forester et ces différentes marques d</w:t>
      </w:r>
      <w:r w:rsidR="007D0B10">
        <w:t>’</w:t>
      </w:r>
      <w:r w:rsidRPr="00EA49B4">
        <w:t>intérêt qu</w:t>
      </w:r>
      <w:r w:rsidR="007D0B10">
        <w:t>’</w:t>
      </w:r>
      <w:r w:rsidRPr="00EA49B4">
        <w:t>il m</w:t>
      </w:r>
      <w:r w:rsidR="007D0B10">
        <w:t>’</w:t>
      </w:r>
      <w:r w:rsidRPr="00EA49B4">
        <w:t>a données depuis ne seraient-elles qu</w:t>
      </w:r>
      <w:r w:rsidR="007D0B10">
        <w:t>’</w:t>
      </w:r>
      <w:r w:rsidRPr="00EA49B4">
        <w:t xml:space="preserve">un jeu pour me tromper et </w:t>
      </w:r>
      <w:r w:rsidRPr="00EA49B4">
        <w:lastRenderedPageBreak/>
        <w:t>m</w:t>
      </w:r>
      <w:r w:rsidR="007D0B10">
        <w:t>’</w:t>
      </w:r>
      <w:r w:rsidRPr="00EA49B4">
        <w:t>endormir dans une perfide sécurité</w:t>
      </w:r>
      <w:r w:rsidR="007D0B10">
        <w:t xml:space="preserve"> ? </w:t>
      </w:r>
      <w:r w:rsidRPr="00EA49B4">
        <w:t>Ne serait-ce pas qu</w:t>
      </w:r>
      <w:r w:rsidR="007D0B10">
        <w:t>’</w:t>
      </w:r>
      <w:r w:rsidRPr="00EA49B4">
        <w:t>il était continuellement tourmenté par la frayeur des terribles représailles qu</w:t>
      </w:r>
      <w:r w:rsidR="007D0B10">
        <w:t>’</w:t>
      </w:r>
      <w:r w:rsidRPr="00EA49B4">
        <w:t>il avait à redouter de moi</w:t>
      </w:r>
      <w:r w:rsidR="007D0B10">
        <w:t xml:space="preserve"> ? </w:t>
      </w:r>
      <w:r w:rsidRPr="00EA49B4">
        <w:t>ne serait-ce pas pour cela qu</w:t>
      </w:r>
      <w:r w:rsidR="007D0B10">
        <w:t>’</w:t>
      </w:r>
      <w:r w:rsidRPr="00EA49B4">
        <w:t>il aurait feint de céder en apparence au remords</w:t>
      </w:r>
      <w:r w:rsidR="007D0B10">
        <w:t xml:space="preserve">, </w:t>
      </w:r>
      <w:r w:rsidRPr="00EA49B4">
        <w:t>tandis qu</w:t>
      </w:r>
      <w:r w:rsidR="007D0B10">
        <w:t>’</w:t>
      </w:r>
      <w:r w:rsidRPr="00EA49B4">
        <w:t>il disposait en secret ses artificieuses batteries pour mieux assurer ma perte</w:t>
      </w:r>
      <w:r w:rsidR="007D0B10">
        <w:t> ? »</w:t>
      </w:r>
      <w:r w:rsidRPr="00EA49B4">
        <w:t xml:space="preserve"> Ce soupçon seul me pénétra d</w:t>
      </w:r>
      <w:r w:rsidR="007D0B10">
        <w:t>’</w:t>
      </w:r>
      <w:r w:rsidRPr="00EA49B4">
        <w:t>une horreur inexprimable</w:t>
      </w:r>
      <w:r w:rsidR="007D0B10">
        <w:t xml:space="preserve"> ; </w:t>
      </w:r>
      <w:r w:rsidRPr="00EA49B4">
        <w:t>un frisson subit fit tressaillir jusqu</w:t>
      </w:r>
      <w:r w:rsidR="007D0B10">
        <w:t>’</w:t>
      </w:r>
      <w:r w:rsidRPr="00EA49B4">
        <w:t>à la dernière fibre de mon corps</w:t>
      </w:r>
      <w:r w:rsidR="007D0B10">
        <w:t>.</w:t>
      </w:r>
    </w:p>
    <w:p w14:paraId="63BD8E5D" w14:textId="77777777" w:rsidR="007D0B10" w:rsidRDefault="00CC13A3" w:rsidP="00CC13A3">
      <w:r w:rsidRPr="00EA49B4">
        <w:t>Cependant ma blessure était parfaitement guérie</w:t>
      </w:r>
      <w:r w:rsidR="007D0B10">
        <w:t xml:space="preserve">, </w:t>
      </w:r>
      <w:r w:rsidRPr="00EA49B4">
        <w:t>et il devenait nécessaire que je m</w:t>
      </w:r>
      <w:r w:rsidR="007D0B10">
        <w:t>’</w:t>
      </w:r>
      <w:r w:rsidRPr="00EA49B4">
        <w:t>arrêtasse à quelque détermination pour l</w:t>
      </w:r>
      <w:r w:rsidR="007D0B10">
        <w:t>’</w:t>
      </w:r>
      <w:r w:rsidRPr="00EA49B4">
        <w:t>avenir</w:t>
      </w:r>
      <w:r w:rsidR="007D0B10">
        <w:t xml:space="preserve">. </w:t>
      </w:r>
      <w:r w:rsidRPr="00EA49B4">
        <w:t>Ma manière de penser me donnait une répugnance invincible pour le métier de mes hôtes</w:t>
      </w:r>
      <w:r w:rsidR="007D0B10">
        <w:t xml:space="preserve">. </w:t>
      </w:r>
      <w:r w:rsidRPr="00EA49B4">
        <w:t>Je ne sentais pas</w:t>
      </w:r>
      <w:r w:rsidR="007D0B10">
        <w:t xml:space="preserve">, </w:t>
      </w:r>
      <w:r w:rsidRPr="00EA49B4">
        <w:t>à la vérité</w:t>
      </w:r>
      <w:r w:rsidR="007D0B10">
        <w:t xml:space="preserve">, </w:t>
      </w:r>
      <w:r w:rsidRPr="00EA49B4">
        <w:t>contre leurs personnes</w:t>
      </w:r>
      <w:r w:rsidR="007D0B10">
        <w:t xml:space="preserve">, </w:t>
      </w:r>
      <w:r w:rsidRPr="00EA49B4">
        <w:t>cette aversion et cette horreur qu</w:t>
      </w:r>
      <w:r w:rsidR="007D0B10">
        <w:t>’</w:t>
      </w:r>
      <w:r w:rsidRPr="00EA49B4">
        <w:t>ils inspirent communément</w:t>
      </w:r>
      <w:r w:rsidR="007D0B10">
        <w:t xml:space="preserve">. </w:t>
      </w:r>
      <w:r w:rsidRPr="00EA49B4">
        <w:t>Je voyais et j</w:t>
      </w:r>
      <w:r w:rsidR="007D0B10">
        <w:t>’</w:t>
      </w:r>
      <w:r w:rsidRPr="00EA49B4">
        <w:t>estimais leurs bonnes qualités et leurs vertus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étais nullement porté à les regarder comme une classe d</w:t>
      </w:r>
      <w:r w:rsidR="007D0B10">
        <w:t>’</w:t>
      </w:r>
      <w:r w:rsidRPr="00EA49B4">
        <w:t>hommes plus méchante ou plus essentiellement ennemie du bien-être de l</w:t>
      </w:r>
      <w:r w:rsidR="007D0B10">
        <w:t>’</w:t>
      </w:r>
      <w:r w:rsidRPr="00EA49B4">
        <w:t>humanité que la généralité de ceux qui les accablent de plus de blâme et de mépris</w:t>
      </w:r>
      <w:r w:rsidR="007D0B10">
        <w:t xml:space="preserve">. </w:t>
      </w:r>
      <w:r w:rsidRPr="00EA49B4">
        <w:t>Mais sans cesser de les aimer comme individus</w:t>
      </w:r>
      <w:r w:rsidR="007D0B10">
        <w:t xml:space="preserve">, </w:t>
      </w:r>
      <w:r w:rsidRPr="00EA49B4">
        <w:t>je ne m</w:t>
      </w:r>
      <w:r w:rsidR="007D0B10">
        <w:t>’</w:t>
      </w:r>
      <w:r w:rsidRPr="00EA49B4">
        <w:t>aveuglais pas sur leurs erreurs</w:t>
      </w:r>
      <w:r w:rsidR="007D0B10">
        <w:t xml:space="preserve">. </w:t>
      </w:r>
      <w:r w:rsidRPr="00EA49B4">
        <w:t>Quand même j</w:t>
      </w:r>
      <w:r w:rsidR="007D0B10">
        <w:t>’</w:t>
      </w:r>
      <w:r w:rsidRPr="00EA49B4">
        <w:t>eusse été d</w:t>
      </w:r>
      <w:r w:rsidR="007D0B10">
        <w:t>’</w:t>
      </w:r>
      <w:r w:rsidRPr="00EA49B4">
        <w:t>ailleurs en danger de me laisser égarer par leur exemple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 bonheur pour moi d</w:t>
      </w:r>
      <w:r w:rsidR="007D0B10">
        <w:t>’</w:t>
      </w:r>
      <w:r w:rsidRPr="00EA49B4">
        <w:t>avoir pu contempler des voleurs dans la prison</w:t>
      </w:r>
      <w:r w:rsidR="007D0B10">
        <w:t xml:space="preserve">, </w:t>
      </w:r>
      <w:r w:rsidRPr="00EA49B4">
        <w:t>avant de les avoir vus dans leur état de prospérité</w:t>
      </w:r>
      <w:r w:rsidR="007D0B10">
        <w:t xml:space="preserve">, </w:t>
      </w:r>
      <w:r w:rsidRPr="00EA49B4">
        <w:t>et c</w:t>
      </w:r>
      <w:r w:rsidR="007D0B10">
        <w:t>’</w:t>
      </w:r>
      <w:r w:rsidRPr="00EA49B4">
        <w:t>était là un antidote infaillible contre le poison de leur société</w:t>
      </w:r>
      <w:r w:rsidR="007D0B10">
        <w:t xml:space="preserve">. </w:t>
      </w:r>
      <w:r w:rsidRPr="00EA49B4">
        <w:t>En voyant déployer dans une telle profession une énergie et une habileté extraordinaires</w:t>
      </w:r>
      <w:r w:rsidR="007D0B10">
        <w:t xml:space="preserve">, </w:t>
      </w:r>
      <w:r w:rsidRPr="00EA49B4">
        <w:t>je ne pouvais m</w:t>
      </w:r>
      <w:r w:rsidR="007D0B10">
        <w:t>’</w:t>
      </w:r>
      <w:r w:rsidRPr="00EA49B4">
        <w:t>empêcher de réfléchir avec quel avantage tant d</w:t>
      </w:r>
      <w:r w:rsidR="007D0B10">
        <w:t>’</w:t>
      </w:r>
      <w:r w:rsidRPr="00EA49B4">
        <w:t>admirables qualités pourraient se montrer sur le grand théâtre des affaires humaines</w:t>
      </w:r>
      <w:r w:rsidR="007D0B10">
        <w:t xml:space="preserve"> ; </w:t>
      </w:r>
      <w:r w:rsidRPr="00EA49B4">
        <w:t>tandis que dans la direction qui leur était donnée elles se trouvaient prostituées à des usages diamétralement opposés aux premiers intérêts de la société</w:t>
      </w:r>
      <w:r w:rsidR="007D0B10">
        <w:t xml:space="preserve">. </w:t>
      </w:r>
      <w:r w:rsidRPr="00EA49B4">
        <w:t>En choisissant un tel genre de vie</w:t>
      </w:r>
      <w:r w:rsidR="007D0B10">
        <w:t xml:space="preserve">, </w:t>
      </w:r>
      <w:r w:rsidRPr="00EA49B4">
        <w:t>ces hommes ne pèchent pas moins contre leur propre intérêt que contre le bien général</w:t>
      </w:r>
      <w:r w:rsidR="007D0B10">
        <w:t xml:space="preserve">. </w:t>
      </w:r>
      <w:r w:rsidRPr="00EA49B4">
        <w:t xml:space="preserve">Celui qui </w:t>
      </w:r>
      <w:r w:rsidRPr="00EA49B4">
        <w:lastRenderedPageBreak/>
        <w:t>expose ou sacrifie sa vie pour la cause publique en trouve la récompense dans le témoignage d</w:t>
      </w:r>
      <w:r w:rsidR="007D0B10">
        <w:t>’</w:t>
      </w:r>
      <w:r w:rsidRPr="00EA49B4">
        <w:t>une conscience satisfaite</w:t>
      </w:r>
      <w:r w:rsidR="007D0B10">
        <w:t xml:space="preserve"> ; </w:t>
      </w:r>
      <w:r w:rsidRPr="00EA49B4">
        <w:t>mais ceux qui se dévouent follement à braver les précautions indispensables</w:t>
      </w:r>
      <w:r w:rsidR="007D0B10">
        <w:t xml:space="preserve">, </w:t>
      </w:r>
      <w:r w:rsidRPr="00EA49B4">
        <w:t>quoique cruellement exagérées</w:t>
      </w:r>
      <w:r w:rsidR="007D0B10">
        <w:t xml:space="preserve">, </w:t>
      </w:r>
      <w:r w:rsidRPr="00EA49B4">
        <w:t>que tout gouvernement est obligé de prendre pour le maintien des propriétés</w:t>
      </w:r>
      <w:r w:rsidR="007D0B10">
        <w:t xml:space="preserve">, </w:t>
      </w:r>
      <w:r w:rsidRPr="00EA49B4">
        <w:t>en même temps qu</w:t>
      </w:r>
      <w:r w:rsidR="007D0B10">
        <w:t>’</w:t>
      </w:r>
      <w:r w:rsidRPr="00EA49B4">
        <w:t>ils jettent l</w:t>
      </w:r>
      <w:r w:rsidR="007D0B10">
        <w:t>’</w:t>
      </w:r>
      <w:r w:rsidRPr="00EA49B4">
        <w:t>alarme et le trouble dans la société tout entière</w:t>
      </w:r>
      <w:r w:rsidR="007D0B10">
        <w:t xml:space="preserve">, </w:t>
      </w:r>
      <w:r w:rsidRPr="00EA49B4">
        <w:t>montrent</w:t>
      </w:r>
      <w:r w:rsidR="007D0B10">
        <w:t xml:space="preserve">, </w:t>
      </w:r>
      <w:r w:rsidRPr="00EA49B4">
        <w:t>à l</w:t>
      </w:r>
      <w:r w:rsidR="007D0B10">
        <w:t>’</w:t>
      </w:r>
      <w:r w:rsidRPr="00EA49B4">
        <w:t>égard de leur intérêt personnel</w:t>
      </w:r>
      <w:r w:rsidR="007D0B10">
        <w:t xml:space="preserve">, </w:t>
      </w:r>
      <w:r w:rsidRPr="00EA49B4">
        <w:t>autant d</w:t>
      </w:r>
      <w:r w:rsidR="007D0B10">
        <w:t>’</w:t>
      </w:r>
      <w:r w:rsidRPr="00EA49B4">
        <w:t>imprudence et de mépris d</w:t>
      </w:r>
      <w:r w:rsidR="007D0B10">
        <w:t>’</w:t>
      </w:r>
      <w:r w:rsidRPr="00EA49B4">
        <w:t>eux-mêmes qu</w:t>
      </w:r>
      <w:r w:rsidR="007D0B10">
        <w:t>’</w:t>
      </w:r>
      <w:r w:rsidRPr="00EA49B4">
        <w:t>un homme qui s</w:t>
      </w:r>
      <w:r w:rsidR="007D0B10">
        <w:t>’</w:t>
      </w:r>
      <w:r w:rsidRPr="00EA49B4">
        <w:t>aviserait de se placer comme point de mire devant une troupe d</w:t>
      </w:r>
      <w:r w:rsidR="007D0B10">
        <w:t>’</w:t>
      </w:r>
      <w:r w:rsidRPr="00EA49B4">
        <w:t>arquebusiers</w:t>
      </w:r>
      <w:r w:rsidR="007D0B10">
        <w:t>.</w:t>
      </w:r>
    </w:p>
    <w:p w14:paraId="21B0CB2E" w14:textId="2BE2D35E" w:rsidR="007D0B10" w:rsidRDefault="00CC13A3" w:rsidP="00CC13A3">
      <w:r w:rsidRPr="00EA49B4">
        <w:t>Cette manière d</w:t>
      </w:r>
      <w:r w:rsidR="007D0B10">
        <w:t>’</w:t>
      </w:r>
      <w:r w:rsidRPr="00EA49B4">
        <w:t>envisager la chose me détermina non-seulement à ne pas m</w:t>
      </w:r>
      <w:r w:rsidR="007D0B10">
        <w:t>’</w:t>
      </w:r>
      <w:r w:rsidRPr="00EA49B4">
        <w:t>associer pour mon propre compte à leurs entreprises</w:t>
      </w:r>
      <w:r w:rsidR="007D0B10">
        <w:t xml:space="preserve">, </w:t>
      </w:r>
      <w:r w:rsidRPr="00EA49B4">
        <w:t>mais encore à faire tous mes efforts</w:t>
      </w:r>
      <w:r w:rsidR="007D0B10">
        <w:t xml:space="preserve">, </w:t>
      </w:r>
      <w:r w:rsidRPr="00EA49B4">
        <w:t>par reconnaissance des services qu</w:t>
      </w:r>
      <w:r w:rsidR="007D0B10">
        <w:t>’</w:t>
      </w:r>
      <w:r w:rsidRPr="00EA49B4">
        <w:t>ils m</w:t>
      </w:r>
      <w:r w:rsidR="007D0B10">
        <w:t>’</w:t>
      </w:r>
      <w:r w:rsidRPr="00EA49B4">
        <w:t>avaient rendus</w:t>
      </w:r>
      <w:r w:rsidR="007D0B10">
        <w:t xml:space="preserve">, </w:t>
      </w:r>
      <w:r w:rsidRPr="00EA49B4">
        <w:t>pour les détacher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était possible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 genre de vie dont les plus grands maux retombaient sur eux-mêmes</w:t>
      </w:r>
      <w:r w:rsidR="007D0B10">
        <w:t xml:space="preserve">. </w:t>
      </w:r>
      <w:r w:rsidRPr="00EA49B4">
        <w:t>Les remontrances que je leur fis à ce sujet furent diversement reçues</w:t>
      </w:r>
      <w:r w:rsidR="007D0B10">
        <w:t xml:space="preserve">. </w:t>
      </w:r>
      <w:r w:rsidRPr="00EA49B4">
        <w:t>Tous ceux à qui elles s</w:t>
      </w:r>
      <w:r w:rsidR="007D0B10">
        <w:t>’</w:t>
      </w:r>
      <w:r w:rsidRPr="00EA49B4">
        <w:t>adressaient étaient des gens qui avaient assez bien réussi à se persuader à eux-mêmes qu</w:t>
      </w:r>
      <w:r w:rsidR="007D0B10">
        <w:t>’</w:t>
      </w:r>
      <w:r w:rsidRPr="00EA49B4">
        <w:t>ils exerçaient une profession innocente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leur restait quelques doutes dans l</w:t>
      </w:r>
      <w:r w:rsidR="007D0B10">
        <w:t>’</w:t>
      </w:r>
      <w:r w:rsidRPr="00EA49B4">
        <w:t>esprit à cet égard</w:t>
      </w:r>
      <w:r w:rsidR="007D0B10">
        <w:t xml:space="preserve">, </w:t>
      </w:r>
      <w:r w:rsidRPr="00EA49B4">
        <w:t>ils étaient venus à bout de les étouffer</w:t>
      </w:r>
      <w:r w:rsidR="007D0B10">
        <w:t xml:space="preserve">. </w:t>
      </w:r>
      <w:r w:rsidRPr="00EA49B4">
        <w:t>Quelques-uns rirent de mes arguments</w:t>
      </w:r>
      <w:r w:rsidR="007D0B10">
        <w:t xml:space="preserve">, </w:t>
      </w:r>
      <w:r w:rsidRPr="00EA49B4">
        <w:t>et me traitèrent comme une espèce de don Quichotte missionnaire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autres</w:t>
      </w:r>
      <w:r w:rsidR="007D0B10">
        <w:t xml:space="preserve">, </w:t>
      </w:r>
      <w:r w:rsidRPr="00EA49B4">
        <w:t>et le capitaine en particulier</w:t>
      </w:r>
      <w:r w:rsidR="007D0B10">
        <w:t xml:space="preserve">, </w:t>
      </w:r>
      <w:r w:rsidRPr="00EA49B4">
        <w:t>combattirent mes raisons avec toute l</w:t>
      </w:r>
      <w:r w:rsidR="007D0B10">
        <w:t>’</w:t>
      </w:r>
      <w:r w:rsidRPr="00EA49B4">
        <w:t>assurance de gens qui croient défendre la meilleure cause</w:t>
      </w:r>
      <w:r w:rsidR="007D0B10">
        <w:t xml:space="preserve">. </w:t>
      </w:r>
      <w:r w:rsidRPr="00EA49B4">
        <w:t>Mais ils ne restèrent pas longtemps dans cette bonne opinion et dans cette confiance</w:t>
      </w:r>
      <w:r w:rsidR="007D0B10">
        <w:t xml:space="preserve">. </w:t>
      </w:r>
      <w:r w:rsidRPr="00EA49B4">
        <w:t>Ils avaient été accoutumés à disputer contre des arguments tirés de la religion et du respect dû aux lois</w:t>
      </w:r>
      <w:r w:rsidR="007D0B10">
        <w:t xml:space="preserve">. </w:t>
      </w:r>
      <w:r w:rsidRPr="00EA49B4">
        <w:t>Il y avait longtemps qu</w:t>
      </w:r>
      <w:r w:rsidR="007D0B10">
        <w:t>’</w:t>
      </w:r>
      <w:r w:rsidRPr="00EA49B4">
        <w:t>ils avaient secoué de pareils motifs</w:t>
      </w:r>
      <w:r w:rsidR="007D0B10">
        <w:t xml:space="preserve">, </w:t>
      </w:r>
      <w:r w:rsidRPr="00EA49B4">
        <w:t>comme autant de préjugés</w:t>
      </w:r>
      <w:r w:rsidR="007D0B10">
        <w:t xml:space="preserve">. </w:t>
      </w:r>
      <w:r w:rsidRPr="00EA49B4">
        <w:t>Mais je traitais la matière sous un autre point de vue et d</w:t>
      </w:r>
      <w:r w:rsidR="007D0B10">
        <w:t>’</w:t>
      </w:r>
      <w:r w:rsidRPr="00EA49B4">
        <w:t>après des principes qu</w:t>
      </w:r>
      <w:r w:rsidR="007D0B10">
        <w:t>’</w:t>
      </w:r>
      <w:r w:rsidRPr="00EA49B4">
        <w:t>ils ne pouvaient pas contester</w:t>
      </w:r>
      <w:r w:rsidR="007D0B10">
        <w:t xml:space="preserve"> ; </w:t>
      </w:r>
      <w:r w:rsidRPr="00EA49B4">
        <w:t>ce n</w:t>
      </w:r>
      <w:r w:rsidR="007D0B10">
        <w:t>’</w:t>
      </w:r>
      <w:r w:rsidRPr="00EA49B4">
        <w:t xml:space="preserve">était pas là de ces reproches vagues et usés dont le son frapperait nos oreilles pendant un </w:t>
      </w:r>
      <w:r w:rsidRPr="00EA49B4">
        <w:lastRenderedPageBreak/>
        <w:t>siècle</w:t>
      </w:r>
      <w:r w:rsidR="007D0B10">
        <w:t xml:space="preserve">, </w:t>
      </w:r>
      <w:r w:rsidRPr="00EA49B4">
        <w:t>sans trouver dans notre cœur aucune fibre qui répondît à ses vibrations</w:t>
      </w:r>
      <w:r w:rsidR="007D0B10">
        <w:t xml:space="preserve">. </w:t>
      </w:r>
      <w:r w:rsidRPr="00EA49B4">
        <w:t>Aussi</w:t>
      </w:r>
      <w:r w:rsidR="007D0B10">
        <w:t xml:space="preserve">, </w:t>
      </w:r>
      <w:r w:rsidRPr="00EA49B4">
        <w:t>se voyant pressés par des objections inattendues et sans réplique</w:t>
      </w:r>
      <w:r w:rsidR="007D0B10">
        <w:t xml:space="preserve">, </w:t>
      </w:r>
      <w:r w:rsidRPr="00EA49B4">
        <w:t>quelques-uns de mes auditeurs commencèrent à témoigner la mauvaise humeur et l</w:t>
      </w:r>
      <w:r w:rsidR="007D0B10">
        <w:t>’</w:t>
      </w:r>
      <w:r w:rsidRPr="00EA49B4">
        <w:t>impatience que leur causait mon importune logique</w:t>
      </w:r>
      <w:r w:rsidR="007D0B10">
        <w:t xml:space="preserve">. </w:t>
      </w:r>
      <w:r w:rsidRPr="00EA49B4">
        <w:t xml:space="preserve">Mais </w:t>
      </w:r>
      <w:r w:rsidR="007D0B10">
        <w:t>M. </w:t>
      </w:r>
      <w:r w:rsidRPr="00EA49B4">
        <w:t>Raymond ne fut pas de ce nombre</w:t>
      </w:r>
      <w:r w:rsidR="007D0B10">
        <w:t xml:space="preserve">. </w:t>
      </w:r>
      <w:r w:rsidRPr="00EA49B4">
        <w:t>Il était doué d</w:t>
      </w:r>
      <w:r w:rsidR="007D0B10">
        <w:t>’</w:t>
      </w:r>
      <w:r w:rsidRPr="00EA49B4">
        <w:t>une candeur qui me semble sans égale</w:t>
      </w:r>
      <w:r w:rsidR="007D0B10">
        <w:t xml:space="preserve">. </w:t>
      </w:r>
      <w:r w:rsidRPr="00EA49B4">
        <w:t>Il fut surpris d</w:t>
      </w:r>
      <w:r w:rsidR="007D0B10">
        <w:t>’</w:t>
      </w:r>
      <w:r w:rsidRPr="00EA49B4">
        <w:t>entendre des objections aussi puissantes contre une thèse de morale qu</w:t>
      </w:r>
      <w:r w:rsidR="007D0B10">
        <w:t>’</w:t>
      </w:r>
      <w:r w:rsidRPr="00EA49B4">
        <w:t>il croyait avoir examinée de tous les côtés</w:t>
      </w:r>
      <w:r w:rsidR="007D0B10">
        <w:t xml:space="preserve">. </w:t>
      </w:r>
      <w:r w:rsidRPr="00EA49B4">
        <w:t>Il les discuta avec la plus grande impartialité</w:t>
      </w:r>
      <w:r w:rsidR="007D0B10">
        <w:t xml:space="preserve">. </w:t>
      </w:r>
      <w:r w:rsidRPr="00EA49B4">
        <w:t>Il résista longtemps avant de les admettre</w:t>
      </w:r>
      <w:r w:rsidR="007D0B10">
        <w:t xml:space="preserve"> ; </w:t>
      </w:r>
      <w:r w:rsidRPr="00EA49B4">
        <w:t>mais à la fin il les admit complétement et n</w:t>
      </w:r>
      <w:r w:rsidR="007D0B10">
        <w:t>’</w:t>
      </w:r>
      <w:r w:rsidRPr="00EA49B4">
        <w:t>eut plus en réserve qu</w:t>
      </w:r>
      <w:r w:rsidR="007D0B10">
        <w:t>’</w:t>
      </w:r>
      <w:r w:rsidRPr="00EA49B4">
        <w:t>un seul moyen de réplique</w:t>
      </w:r>
      <w:r w:rsidR="007D0B10">
        <w:t>.</w:t>
      </w:r>
    </w:p>
    <w:p w14:paraId="4093BE97" w14:textId="7A0B61B8" w:rsidR="00CC13A3" w:rsidRPr="00EA49B4" w:rsidRDefault="007D0B10" w:rsidP="00CC13A3">
      <w:r>
        <w:t>« </w:t>
      </w:r>
      <w:r w:rsidR="00CC13A3" w:rsidRPr="00EA49B4">
        <w:t>Hélas</w:t>
      </w:r>
      <w:r>
        <w:t xml:space="preserve"> ! </w:t>
      </w:r>
      <w:r w:rsidR="00CC13A3" w:rsidRPr="00EA49B4">
        <w:t>me dit-il</w:t>
      </w:r>
      <w:r>
        <w:t xml:space="preserve">, </w:t>
      </w:r>
      <w:r w:rsidR="00CC13A3" w:rsidRPr="00EA49B4">
        <w:t>Williams</w:t>
      </w:r>
      <w:r>
        <w:t xml:space="preserve">, </w:t>
      </w:r>
      <w:r w:rsidR="00CC13A3" w:rsidRPr="00EA49B4">
        <w:t>il eût été bien heureux pour moi que ces vues m</w:t>
      </w:r>
      <w:r>
        <w:t>’</w:t>
      </w:r>
      <w:r w:rsidR="00CC13A3" w:rsidRPr="00EA49B4">
        <w:t>eussent été présentées avant que j</w:t>
      </w:r>
      <w:r>
        <w:t>’</w:t>
      </w:r>
      <w:r w:rsidR="00CC13A3" w:rsidRPr="00EA49B4">
        <w:t>eusse embrassé la profession que j</w:t>
      </w:r>
      <w:r>
        <w:t>’</w:t>
      </w:r>
      <w:r w:rsidR="00CC13A3" w:rsidRPr="00EA49B4">
        <w:t>exerce</w:t>
      </w:r>
      <w:r>
        <w:t xml:space="preserve">. </w:t>
      </w:r>
      <w:r w:rsidR="00CC13A3" w:rsidRPr="00EA49B4">
        <w:t>Il est trop tard maintenant</w:t>
      </w:r>
      <w:r>
        <w:t xml:space="preserve">. </w:t>
      </w:r>
      <w:r w:rsidR="00CC13A3" w:rsidRPr="00EA49B4">
        <w:t>Ces mêmes lois</w:t>
      </w:r>
      <w:r>
        <w:t xml:space="preserve">, </w:t>
      </w:r>
      <w:r w:rsidR="00CC13A3" w:rsidRPr="00EA49B4">
        <w:t>dont l</w:t>
      </w:r>
      <w:r>
        <w:t>’</w:t>
      </w:r>
      <w:r w:rsidR="00CC13A3" w:rsidRPr="00EA49B4">
        <w:t>iniquité évidente</w:t>
      </w:r>
      <w:r>
        <w:t xml:space="preserve">, </w:t>
      </w:r>
      <w:r w:rsidR="00CC13A3" w:rsidRPr="00EA49B4">
        <w:t>frappant ma raison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a poussé dans l</w:t>
      </w:r>
      <w:r>
        <w:t>’</w:t>
      </w:r>
      <w:r w:rsidR="00CC13A3" w:rsidRPr="00EA49B4">
        <w:t>état où je suis</w:t>
      </w:r>
      <w:r>
        <w:t xml:space="preserve">, </w:t>
      </w:r>
      <w:r w:rsidR="00CC13A3" w:rsidRPr="00EA49B4">
        <w:t>me ferment aujourd</w:t>
      </w:r>
      <w:r>
        <w:t>’</w:t>
      </w:r>
      <w:r w:rsidR="00CC13A3" w:rsidRPr="00EA49B4">
        <w:t>hui toute voie de retour</w:t>
      </w:r>
      <w:r>
        <w:t xml:space="preserve">. </w:t>
      </w:r>
      <w:r w:rsidR="00CC13A3" w:rsidRPr="00EA49B4">
        <w:t>Dieu</w:t>
      </w:r>
      <w:r>
        <w:t xml:space="preserve">, </w:t>
      </w:r>
      <w:r w:rsidR="00CC13A3" w:rsidRPr="00EA49B4">
        <w:t>nous dit-on</w:t>
      </w:r>
      <w:r>
        <w:t xml:space="preserve">, </w:t>
      </w:r>
      <w:r w:rsidR="00CC13A3" w:rsidRPr="00EA49B4">
        <w:t>juge les hommes sur ce qu</w:t>
      </w:r>
      <w:r>
        <w:t>’</w:t>
      </w:r>
      <w:r w:rsidR="00CC13A3" w:rsidRPr="00EA49B4">
        <w:t>ils sont à l</w:t>
      </w:r>
      <w:r>
        <w:t>’</w:t>
      </w:r>
      <w:r w:rsidR="00CC13A3" w:rsidRPr="00EA49B4">
        <w:t>époque du jugement</w:t>
      </w:r>
      <w:r>
        <w:t xml:space="preserve"> ; </w:t>
      </w:r>
      <w:r w:rsidR="00CC13A3" w:rsidRPr="00EA49B4">
        <w:t>et</w:t>
      </w:r>
      <w:r>
        <w:t xml:space="preserve">, </w:t>
      </w:r>
      <w:r w:rsidR="00CC13A3" w:rsidRPr="00EA49B4">
        <w:t>quels que puissent être leurs crimes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ils en ont reconnu l</w:t>
      </w:r>
      <w:r>
        <w:t>’</w:t>
      </w:r>
      <w:r w:rsidR="00CC13A3" w:rsidRPr="00EA49B4">
        <w:t>erreur et s</w:t>
      </w:r>
      <w:r>
        <w:t>’</w:t>
      </w:r>
      <w:r w:rsidR="00CC13A3" w:rsidRPr="00EA49B4">
        <w:t>ils l</w:t>
      </w:r>
      <w:r>
        <w:t>’</w:t>
      </w:r>
      <w:r w:rsidR="00CC13A3" w:rsidRPr="00EA49B4">
        <w:t>ont abjurée</w:t>
      </w:r>
      <w:r>
        <w:t xml:space="preserve">, </w:t>
      </w:r>
      <w:r w:rsidR="00CC13A3" w:rsidRPr="00EA49B4">
        <w:t>il les reçoit en grâce</w:t>
      </w:r>
      <w:r>
        <w:t xml:space="preserve">. </w:t>
      </w:r>
      <w:r w:rsidR="00CC13A3" w:rsidRPr="00EA49B4">
        <w:t>Mais des pays qui professent le culte de ce même Dieu n</w:t>
      </w:r>
      <w:r>
        <w:t>’</w:t>
      </w:r>
      <w:r w:rsidR="00CC13A3" w:rsidRPr="00EA49B4">
        <w:t>admettent pas cette distinction dans leur code</w:t>
      </w:r>
      <w:r>
        <w:t xml:space="preserve">. </w:t>
      </w:r>
      <w:r w:rsidR="00CC13A3" w:rsidRPr="00EA49B4">
        <w:t>Ils ne laissent pas de porte à l</w:t>
      </w:r>
      <w:r>
        <w:t>’</w:t>
      </w:r>
      <w:r w:rsidR="00CC13A3" w:rsidRPr="00EA49B4">
        <w:t>amendement du coupable</w:t>
      </w:r>
      <w:r>
        <w:t xml:space="preserve">, </w:t>
      </w:r>
      <w:r w:rsidR="00CC13A3" w:rsidRPr="00EA49B4">
        <w:t>et semblent prendre un plaisir barbare à confondre les démérites de ceux qu</w:t>
      </w:r>
      <w:r>
        <w:t>’</w:t>
      </w:r>
      <w:r w:rsidR="00CC13A3" w:rsidRPr="00EA49B4">
        <w:t>ils ont à juger</w:t>
      </w:r>
      <w:r>
        <w:t xml:space="preserve">. </w:t>
      </w:r>
      <w:r w:rsidR="00CC13A3" w:rsidRPr="00EA49B4">
        <w:t>Ils ne s</w:t>
      </w:r>
      <w:r>
        <w:t>’</w:t>
      </w:r>
      <w:r w:rsidR="00CC13A3" w:rsidRPr="00EA49B4">
        <w:t>embarrassent pas de ce qu</w:t>
      </w:r>
      <w:r>
        <w:t>’</w:t>
      </w:r>
      <w:r w:rsidR="00CC13A3" w:rsidRPr="00EA49B4">
        <w:t>est le caractère de l</w:t>
      </w:r>
      <w:r>
        <w:t>’</w:t>
      </w:r>
      <w:r w:rsidR="00CC13A3" w:rsidRPr="00EA49B4">
        <w:t>individu à l</w:t>
      </w:r>
      <w:r>
        <w:t>’</w:t>
      </w:r>
      <w:r w:rsidR="00CC13A3" w:rsidRPr="00EA49B4">
        <w:t>heure où ils prononcent sa sentence</w:t>
      </w:r>
      <w:r>
        <w:t xml:space="preserve">. </w:t>
      </w:r>
      <w:r w:rsidR="00CC13A3" w:rsidRPr="00EA49B4">
        <w:t>Quelque changé</w:t>
      </w:r>
      <w:r>
        <w:t xml:space="preserve">, </w:t>
      </w:r>
      <w:r w:rsidR="00CC13A3" w:rsidRPr="00EA49B4">
        <w:t>quelque honnête</w:t>
      </w:r>
      <w:r>
        <w:t xml:space="preserve">, </w:t>
      </w:r>
      <w:r w:rsidR="00CC13A3" w:rsidRPr="00EA49B4">
        <w:t>quelque utile qu</w:t>
      </w:r>
      <w:r>
        <w:t>’</w:t>
      </w:r>
      <w:r w:rsidR="00CC13A3" w:rsidRPr="00EA49B4">
        <w:t>il puisse être</w:t>
      </w:r>
      <w:r>
        <w:t xml:space="preserve">, </w:t>
      </w:r>
      <w:r w:rsidR="00CC13A3" w:rsidRPr="00EA49B4">
        <w:t>il n</w:t>
      </w:r>
      <w:r>
        <w:t>’</w:t>
      </w:r>
      <w:r w:rsidR="00CC13A3" w:rsidRPr="00EA49B4">
        <w:t>y gagnera rien</w:t>
      </w:r>
      <w:r>
        <w:t xml:space="preserve">. </w:t>
      </w:r>
      <w:r w:rsidR="00CC13A3" w:rsidRPr="00EA49B4">
        <w:t>Si</w:t>
      </w:r>
      <w:r>
        <w:t xml:space="preserve">, </w:t>
      </w:r>
      <w:r w:rsidR="00CC13A3" w:rsidRPr="00EA49B4">
        <w:lastRenderedPageBreak/>
        <w:t>après un laps de quatorze ans</w:t>
      </w:r>
      <w:r w:rsidR="00CC13A3" w:rsidRPr="00EA49B4">
        <w:rPr>
          <w:rStyle w:val="Appelnotedebasdep"/>
        </w:rPr>
        <w:footnoteReference w:id="22"/>
      </w:r>
      <w:r>
        <w:t xml:space="preserve">, </w:t>
      </w:r>
      <w:r w:rsidR="00CC13A3" w:rsidRPr="00EA49B4">
        <w:t>ou même de quarante</w:t>
      </w:r>
      <w:r w:rsidR="00CC13A3" w:rsidRPr="00EA49B4">
        <w:rPr>
          <w:rStyle w:val="Appelnotedebasdep"/>
        </w:rPr>
        <w:footnoteReference w:id="23"/>
      </w:r>
      <w:r>
        <w:t xml:space="preserve">, </w:t>
      </w:r>
      <w:r w:rsidR="00CC13A3" w:rsidRPr="00EA49B4">
        <w:t>ils découvrent dans sa vie passée une action pour laquelle la loi a prononcé la peine de mort</w:t>
      </w:r>
      <w:r>
        <w:t xml:space="preserve">, </w:t>
      </w:r>
      <w:r w:rsidR="00CC13A3" w:rsidRPr="00EA49B4">
        <w:t>vainement cet intervalle tout entier eût été rempli par une vie sainte et le patriotisme le plus pur</w:t>
      </w:r>
      <w:r>
        <w:t xml:space="preserve">, </w:t>
      </w:r>
      <w:r w:rsidR="00CC13A3" w:rsidRPr="00EA49B4">
        <w:t>ils ne daigneront pas même entrer dans l</w:t>
      </w:r>
      <w:r>
        <w:t>’</w:t>
      </w:r>
      <w:r w:rsidR="00CC13A3" w:rsidRPr="00EA49B4">
        <w:t>examen de ce fait</w:t>
      </w:r>
      <w:r>
        <w:t xml:space="preserve"> ! </w:t>
      </w:r>
      <w:r w:rsidR="00CC13A3" w:rsidRPr="00EA49B4">
        <w:t>Que faire donc</w:t>
      </w:r>
      <w:r>
        <w:t xml:space="preserve"> ? </w:t>
      </w:r>
      <w:r w:rsidR="00CC13A3" w:rsidRPr="00EA49B4">
        <w:t>Ne suis-je pas forcé de persister dans l</w:t>
      </w:r>
      <w:r>
        <w:t>’</w:t>
      </w:r>
      <w:r w:rsidR="00CC13A3" w:rsidRPr="00EA49B4">
        <w:t>erreur</w:t>
      </w:r>
      <w:r>
        <w:t xml:space="preserve">, </w:t>
      </w:r>
      <w:r w:rsidR="00CC13A3" w:rsidRPr="00EA49B4">
        <w:t>puisque j</w:t>
      </w:r>
      <w:r>
        <w:t>’</w:t>
      </w:r>
      <w:r w:rsidR="00CC13A3" w:rsidRPr="00EA49B4">
        <w:t>ai une fois commencé</w:t>
      </w:r>
      <w:r>
        <w:t> ? »</w:t>
      </w:r>
    </w:p>
    <w:p w14:paraId="7F036F15" w14:textId="77777777" w:rsidR="00CC13A3" w:rsidRPr="00EA49B4" w:rsidRDefault="00CC13A3" w:rsidP="007D0B10">
      <w:pPr>
        <w:pStyle w:val="Titre1"/>
      </w:pPr>
      <w:bookmarkStart w:id="33" w:name="_Toc194843922"/>
      <w:r w:rsidRPr="00EA49B4">
        <w:lastRenderedPageBreak/>
        <w:t>XXX</w:t>
      </w:r>
      <w:bookmarkEnd w:id="33"/>
    </w:p>
    <w:p w14:paraId="48599F25" w14:textId="48D6164B" w:rsidR="007D0B10" w:rsidRDefault="00CC13A3" w:rsidP="00CC13A3">
      <w:r w:rsidRPr="00EA49B4">
        <w:t>Je fus frappé de ce raisonnement</w:t>
      </w:r>
      <w:r w:rsidR="007D0B10">
        <w:t xml:space="preserve"> ; </w:t>
      </w:r>
      <w:r w:rsidRPr="00EA49B4">
        <w:t xml:space="preserve">je ne pus répondre autre chose à </w:t>
      </w:r>
      <w:r w:rsidR="007D0B10">
        <w:t>M. </w:t>
      </w:r>
      <w:r w:rsidRPr="00EA49B4">
        <w:t>Raymond</w:t>
      </w:r>
      <w:r w:rsidR="007D0B10">
        <w:t xml:space="preserve">, </w:t>
      </w:r>
      <w:r w:rsidRPr="00EA49B4">
        <w:t>sinon qu</w:t>
      </w:r>
      <w:r w:rsidR="007D0B10">
        <w:t>’</w:t>
      </w:r>
      <w:r w:rsidRPr="00EA49B4">
        <w:t>il était mieux fait que personne pour bien juger de la conduite qu</w:t>
      </w:r>
      <w:r w:rsidR="007D0B10">
        <w:t>’</w:t>
      </w:r>
      <w:r w:rsidRPr="00EA49B4">
        <w:t>il lui convenait de tenir</w:t>
      </w:r>
      <w:r w:rsidR="007D0B10">
        <w:t xml:space="preserve"> ; </w:t>
      </w:r>
      <w:r w:rsidRPr="00EA49B4">
        <w:t>mais que j</w:t>
      </w:r>
      <w:r w:rsidR="007D0B10">
        <w:t>’</w:t>
      </w:r>
      <w:r w:rsidRPr="00EA49B4">
        <w:t>aimais à croire que la chose n</w:t>
      </w:r>
      <w:r w:rsidR="007D0B10">
        <w:t>’</w:t>
      </w:r>
      <w:r w:rsidRPr="00EA49B4">
        <w:t>était pas aussi désespérée qu</w:t>
      </w:r>
      <w:r w:rsidR="007D0B10">
        <w:t>’</w:t>
      </w:r>
      <w:r w:rsidRPr="00EA49B4">
        <w:t>il se l</w:t>
      </w:r>
      <w:r w:rsidR="007D0B10">
        <w:t>’</w:t>
      </w:r>
      <w:r w:rsidRPr="00EA49B4">
        <w:t>imaginait</w:t>
      </w:r>
      <w:r w:rsidR="007D0B10">
        <w:t>.</w:t>
      </w:r>
    </w:p>
    <w:p w14:paraId="44A4EDEA" w14:textId="77777777" w:rsidR="007D0B10" w:rsidRDefault="00CC13A3" w:rsidP="00CC13A3">
      <w:r w:rsidRPr="00EA49B4">
        <w:t>Nous n</w:t>
      </w:r>
      <w:r w:rsidR="007D0B10">
        <w:t>’</w:t>
      </w:r>
      <w:r w:rsidRPr="00EA49B4">
        <w:t>agitâmes pas cette question davantage</w:t>
      </w:r>
      <w:r w:rsidR="007D0B10">
        <w:t xml:space="preserve">, </w:t>
      </w:r>
      <w:r w:rsidRPr="00EA49B4">
        <w:t>et elle fut même en quelque sorte chassée de ma pensée par un accident d</w:t>
      </w:r>
      <w:r w:rsidR="007D0B10">
        <w:t>’</w:t>
      </w:r>
      <w:r w:rsidRPr="00EA49B4">
        <w:t>une nature fort extraordinaire</w:t>
      </w:r>
      <w:r w:rsidR="007D0B10">
        <w:t>.</w:t>
      </w:r>
    </w:p>
    <w:p w14:paraId="15E4D532" w14:textId="2D9E4987" w:rsidR="007D0B10" w:rsidRDefault="00CC13A3" w:rsidP="00CC13A3">
      <w:r w:rsidRPr="00EA49B4">
        <w:t>J</w:t>
      </w:r>
      <w:r w:rsidR="007D0B10">
        <w:t>’</w:t>
      </w:r>
      <w:r w:rsidRPr="00EA49B4">
        <w:t>ai déjà parlé de la rancune profonde que me gardait l</w:t>
      </w:r>
      <w:r w:rsidR="007D0B10">
        <w:t>’</w:t>
      </w:r>
      <w:r w:rsidRPr="00EA49B4">
        <w:t>infernale portière de cette demeure solitaire</w:t>
      </w:r>
      <w:r w:rsidR="007D0B10">
        <w:t xml:space="preserve">. </w:t>
      </w:r>
      <w:r w:rsidRPr="00EA49B4">
        <w:t>Gines</w:t>
      </w:r>
      <w:r w:rsidR="007D0B10">
        <w:t xml:space="preserve">, </w:t>
      </w:r>
      <w:r w:rsidRPr="00EA49B4">
        <w:t>ce membre exclu de la société</w:t>
      </w:r>
      <w:r w:rsidR="007D0B10">
        <w:t xml:space="preserve">, </w:t>
      </w:r>
      <w:r w:rsidRPr="00EA49B4">
        <w:t>avait été son favori particulier</w:t>
      </w:r>
      <w:r w:rsidR="007D0B10">
        <w:t xml:space="preserve">. </w:t>
      </w:r>
      <w:r w:rsidRPr="00EA49B4">
        <w:t>Elle avait</w:t>
      </w:r>
      <w:r w:rsidR="007D0B10">
        <w:t xml:space="preserve">, </w:t>
      </w:r>
      <w:r w:rsidRPr="00EA49B4">
        <w:t>à la vérité</w:t>
      </w:r>
      <w:r w:rsidR="007D0B10">
        <w:t xml:space="preserve">, </w:t>
      </w:r>
      <w:r w:rsidRPr="00EA49B4">
        <w:t>souffert son expulsion</w:t>
      </w:r>
      <w:r w:rsidR="007D0B10">
        <w:t xml:space="preserve">, </w:t>
      </w:r>
      <w:r w:rsidRPr="00EA49B4">
        <w:t>parce qu</w:t>
      </w:r>
      <w:r w:rsidR="007D0B10">
        <w:t>’</w:t>
      </w:r>
      <w:r w:rsidRPr="00EA49B4">
        <w:t>elle sentait son génie dompté par l</w:t>
      </w:r>
      <w:r w:rsidR="007D0B10">
        <w:t>’</w:t>
      </w:r>
      <w:r w:rsidRPr="00EA49B4">
        <w:t>énergie et l</w:t>
      </w:r>
      <w:r w:rsidR="007D0B10">
        <w:t>’</w:t>
      </w:r>
      <w:r w:rsidRPr="00EA49B4">
        <w:t xml:space="preserve">ascendant supérieur de </w:t>
      </w:r>
      <w:r w:rsidR="007D0B10">
        <w:t>M. </w:t>
      </w:r>
      <w:r w:rsidRPr="00EA49B4">
        <w:t>Raymond</w:t>
      </w:r>
      <w:r w:rsidR="007D0B10">
        <w:t xml:space="preserve"> ; </w:t>
      </w:r>
      <w:r w:rsidRPr="00EA49B4">
        <w:t>mais c</w:t>
      </w:r>
      <w:r w:rsidR="007D0B10">
        <w:t>’</w:t>
      </w:r>
      <w:r w:rsidRPr="00EA49B4">
        <w:t>était en murmurant et avec la rage dans le cœur qu</w:t>
      </w:r>
      <w:r w:rsidR="007D0B10">
        <w:t>’</w:t>
      </w:r>
      <w:r w:rsidRPr="00EA49B4">
        <w:t>elle s</w:t>
      </w:r>
      <w:r w:rsidR="007D0B10">
        <w:t>’</w:t>
      </w:r>
      <w:r w:rsidRPr="00EA49B4">
        <w:t>était soumise à cet arrêt</w:t>
      </w:r>
      <w:r w:rsidR="007D0B10">
        <w:t xml:space="preserve">. </w:t>
      </w:r>
      <w:r w:rsidRPr="00EA49B4">
        <w:t>N</w:t>
      </w:r>
      <w:r w:rsidR="007D0B10">
        <w:t>’</w:t>
      </w:r>
      <w:r w:rsidRPr="00EA49B4">
        <w:t>osant pas se révolter contre celui qui avait été le principal auteur de l</w:t>
      </w:r>
      <w:r w:rsidR="007D0B10">
        <w:t>’</w:t>
      </w:r>
      <w:r w:rsidRPr="00EA49B4">
        <w:t>affaire</w:t>
      </w:r>
      <w:r w:rsidR="007D0B10">
        <w:t xml:space="preserve">, </w:t>
      </w:r>
      <w:r w:rsidRPr="00EA49B4">
        <w:t>ce fut sur moi que se porta tout le fiel de son ressentiment</w:t>
      </w:r>
      <w:r w:rsidR="007D0B10">
        <w:t>.</w:t>
      </w:r>
    </w:p>
    <w:p w14:paraId="7C7CBCF5" w14:textId="77777777" w:rsidR="007D0B10" w:rsidRDefault="00CC13A3" w:rsidP="00CC13A3">
      <w:r w:rsidRPr="00EA49B4">
        <w:t>À l</w:t>
      </w:r>
      <w:r w:rsidR="007D0B10">
        <w:t>’</w:t>
      </w:r>
      <w:r w:rsidRPr="00EA49B4">
        <w:t>offense impardonnable que j</w:t>
      </w:r>
      <w:r w:rsidR="007D0B10">
        <w:t>’</w:t>
      </w:r>
      <w:r w:rsidRPr="00EA49B4">
        <w:t>avais ainsi commise dans cette première circonstance</w:t>
      </w:r>
      <w:r w:rsidR="007D0B10">
        <w:t xml:space="preserve">, </w:t>
      </w:r>
      <w:r w:rsidRPr="00EA49B4">
        <w:t>se joignit la thèse que j</w:t>
      </w:r>
      <w:r w:rsidR="007D0B10">
        <w:t>’</w:t>
      </w:r>
      <w:r w:rsidRPr="00EA49B4">
        <w:t>avais soutenue dernièrement contre la profession de voleur</w:t>
      </w:r>
      <w:r w:rsidR="007D0B10">
        <w:t xml:space="preserve">. </w:t>
      </w:r>
      <w:r w:rsidRPr="00EA49B4">
        <w:t xml:space="preserve">Le respect dû à ce métier était un article fondamental du </w:t>
      </w:r>
      <w:r w:rsidRPr="00EA49B4">
        <w:rPr>
          <w:i/>
          <w:iCs/>
        </w:rPr>
        <w:t>credo</w:t>
      </w:r>
      <w:r w:rsidRPr="00EA49B4">
        <w:t xml:space="preserve"> de cette vieille scélérate</w:t>
      </w:r>
      <w:r w:rsidR="007D0B10">
        <w:t xml:space="preserve">, </w:t>
      </w:r>
      <w:r w:rsidRPr="00EA49B4">
        <w:t>et elle ne dissimulait pas plus la surprise et l</w:t>
      </w:r>
      <w:r w:rsidR="007D0B10">
        <w:t>’</w:t>
      </w:r>
      <w:r w:rsidRPr="00EA49B4">
        <w:t>horreur que lui causaient mes objections</w:t>
      </w:r>
      <w:r w:rsidR="007D0B10">
        <w:t xml:space="preserve">, </w:t>
      </w:r>
      <w:r w:rsidRPr="00EA49B4">
        <w:t>que ne l</w:t>
      </w:r>
      <w:r w:rsidR="007D0B10">
        <w:t>’</w:t>
      </w:r>
      <w:r w:rsidRPr="00EA49B4">
        <w:t>eût fait une vieille d</w:t>
      </w:r>
      <w:r w:rsidR="007D0B10">
        <w:t>’</w:t>
      </w:r>
      <w:r w:rsidRPr="00EA49B4">
        <w:t>un autre genre de confrérie devant laquelle on s</w:t>
      </w:r>
      <w:r w:rsidR="007D0B10">
        <w:t>’</w:t>
      </w:r>
      <w:r w:rsidRPr="00EA49B4">
        <w:t>aviserait de disputer sur les angoisses et la mort du créateur du monde</w:t>
      </w:r>
      <w:r w:rsidR="007D0B10">
        <w:t xml:space="preserve">, </w:t>
      </w:r>
      <w:r w:rsidRPr="00EA49B4">
        <w:t>ou sur la robe sans tache qui est préparée pour envelopper les âmes des élus</w:t>
      </w:r>
      <w:r w:rsidR="007D0B10">
        <w:t xml:space="preserve">. </w:t>
      </w:r>
      <w:r w:rsidRPr="00EA49B4">
        <w:t>De même que les bigots religieux</w:t>
      </w:r>
      <w:r w:rsidR="007D0B10">
        <w:t xml:space="preserve">, </w:t>
      </w:r>
      <w:r w:rsidRPr="00EA49B4">
        <w:t xml:space="preserve">elle était très-disposée à employer les armes </w:t>
      </w:r>
      <w:r w:rsidRPr="00EA49B4">
        <w:lastRenderedPageBreak/>
        <w:t>des vengeances mondaines contre ceux qui déclaraient la guerre à ses opinions</w:t>
      </w:r>
      <w:r w:rsidR="007D0B10">
        <w:t>.</w:t>
      </w:r>
    </w:p>
    <w:p w14:paraId="72720362" w14:textId="77777777" w:rsidR="007D0B10" w:rsidRDefault="00CC13A3" w:rsidP="00CC13A3">
      <w:r w:rsidRPr="00EA49B4">
        <w:t>Moi</w:t>
      </w:r>
      <w:r w:rsidR="007D0B10">
        <w:t xml:space="preserve">, </w:t>
      </w:r>
      <w:r w:rsidRPr="00EA49B4">
        <w:t>cependant</w:t>
      </w:r>
      <w:r w:rsidR="007D0B10">
        <w:t xml:space="preserve">, </w:t>
      </w:r>
      <w:r w:rsidRPr="00EA49B4">
        <w:t>je riais de sa malice impuissante comme d</w:t>
      </w:r>
      <w:r w:rsidR="007D0B10">
        <w:t>’</w:t>
      </w:r>
      <w:r w:rsidRPr="00EA49B4">
        <w:t>un sentiment à mépriser plutôt qu</w:t>
      </w:r>
      <w:r w:rsidR="007D0B10">
        <w:t>’</w:t>
      </w:r>
      <w:r w:rsidRPr="00EA49B4">
        <w:t>à craindre</w:t>
      </w:r>
      <w:r w:rsidR="007D0B10">
        <w:t xml:space="preserve">. </w:t>
      </w:r>
      <w:r w:rsidRPr="00EA49B4">
        <w:t>Elle s</w:t>
      </w:r>
      <w:r w:rsidR="007D0B10">
        <w:t>’</w:t>
      </w:r>
      <w:r w:rsidRPr="00EA49B4">
        <w:t>aperçut</w:t>
      </w:r>
      <w:r w:rsidR="007D0B10">
        <w:t xml:space="preserve">, </w:t>
      </w:r>
      <w:r w:rsidRPr="00EA49B4">
        <w:t>à ce que j</w:t>
      </w:r>
      <w:r w:rsidR="007D0B10">
        <w:t>’</w:t>
      </w:r>
      <w:r w:rsidRPr="00EA49B4">
        <w:t>imagine</w:t>
      </w:r>
      <w:r w:rsidR="007D0B10">
        <w:t xml:space="preserve">, </w:t>
      </w:r>
      <w:r w:rsidRPr="00EA49B4">
        <w:t>du peu de cas que je faisais d</w:t>
      </w:r>
      <w:r w:rsidR="007D0B10">
        <w:t>’</w:t>
      </w:r>
      <w:r w:rsidRPr="00EA49B4">
        <w:t>elle</w:t>
      </w:r>
      <w:r w:rsidR="007D0B10">
        <w:t xml:space="preserve">, </w:t>
      </w:r>
      <w:r w:rsidRPr="00EA49B4">
        <w:t>et cela ne put que contribuer beaucoup à augmenter l</w:t>
      </w:r>
      <w:r w:rsidR="007D0B10">
        <w:t>’</w:t>
      </w:r>
      <w:r w:rsidRPr="00EA49B4">
        <w:t>orage qui grossissait contre moi</w:t>
      </w:r>
      <w:r w:rsidR="007D0B10">
        <w:t>.</w:t>
      </w:r>
    </w:p>
    <w:p w14:paraId="5251DCCA" w14:textId="77777777" w:rsidR="007D0B10" w:rsidRDefault="00CC13A3" w:rsidP="00CC13A3">
      <w:r w:rsidRPr="00EA49B4">
        <w:t>Un jour</w:t>
      </w:r>
      <w:r w:rsidR="007D0B10">
        <w:t xml:space="preserve">, </w:t>
      </w:r>
      <w:r w:rsidRPr="00EA49B4">
        <w:t>on me laissa seul dans la maison</w:t>
      </w:r>
      <w:r w:rsidR="007D0B10">
        <w:t xml:space="preserve">, </w:t>
      </w:r>
      <w:r w:rsidRPr="00EA49B4">
        <w:t>sans autre compagnie que cette noire sibylle</w:t>
      </w:r>
      <w:r w:rsidR="007D0B10">
        <w:t xml:space="preserve">. </w:t>
      </w:r>
      <w:r w:rsidRPr="00EA49B4">
        <w:t>La veille</w:t>
      </w:r>
      <w:r w:rsidR="007D0B10">
        <w:t xml:space="preserve">, </w:t>
      </w:r>
      <w:r w:rsidRPr="00EA49B4">
        <w:t>les voleurs étaient sortis pour une expédition</w:t>
      </w:r>
      <w:r w:rsidR="007D0B10">
        <w:t xml:space="preserve">, </w:t>
      </w:r>
      <w:r w:rsidRPr="00EA49B4">
        <w:t>environ deux heures après le coucher du soleil</w:t>
      </w:r>
      <w:r w:rsidR="007D0B10">
        <w:t xml:space="preserve">, </w:t>
      </w:r>
      <w:r w:rsidRPr="00EA49B4">
        <w:t>et ils n</w:t>
      </w:r>
      <w:r w:rsidR="007D0B10">
        <w:t>’</w:t>
      </w:r>
      <w:r w:rsidRPr="00EA49B4">
        <w:t>étaient pas rentrés</w:t>
      </w:r>
      <w:r w:rsidR="007D0B10">
        <w:t xml:space="preserve">, </w:t>
      </w:r>
      <w:r w:rsidRPr="00EA49B4">
        <w:t>comme à leur ordinaire</w:t>
      </w:r>
      <w:r w:rsidR="007D0B10">
        <w:t xml:space="preserve">, </w:t>
      </w:r>
      <w:r w:rsidRPr="00EA49B4">
        <w:t>le matin avant la pointe du jour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circonstance qui arrivait quelquefois</w:t>
      </w:r>
      <w:r w:rsidR="007D0B10">
        <w:t xml:space="preserve">, </w:t>
      </w:r>
      <w:r w:rsidRPr="00EA49B4">
        <w:t>et qui ne donna lieu par conséquent à aucune inquiétude extraordinaire</w:t>
      </w:r>
      <w:r w:rsidR="007D0B10">
        <w:t xml:space="preserve">. </w:t>
      </w:r>
      <w:r w:rsidRPr="00EA49B4">
        <w:t>Tantôt la piste du gibier les conduisait au delà du terme qu</w:t>
      </w:r>
      <w:r w:rsidR="007D0B10">
        <w:t>’</w:t>
      </w:r>
      <w:r w:rsidRPr="00EA49B4">
        <w:t>ils s</w:t>
      </w:r>
      <w:r w:rsidR="007D0B10">
        <w:t>’</w:t>
      </w:r>
      <w:r w:rsidRPr="00EA49B4">
        <w:t>étaient prescrit</w:t>
      </w:r>
      <w:r w:rsidR="007D0B10">
        <w:t xml:space="preserve"> ; </w:t>
      </w:r>
      <w:r w:rsidRPr="00EA49B4">
        <w:t>tantôt c</w:t>
      </w:r>
      <w:r w:rsidR="007D0B10">
        <w:t>’</w:t>
      </w:r>
      <w:r w:rsidRPr="00EA49B4">
        <w:t>était la crainte d</w:t>
      </w:r>
      <w:r w:rsidR="007D0B10">
        <w:t>’</w:t>
      </w:r>
      <w:r w:rsidRPr="00EA49B4">
        <w:t>être poursuivis</w:t>
      </w:r>
      <w:r w:rsidR="007D0B10">
        <w:t xml:space="preserve"> : </w:t>
      </w:r>
      <w:r w:rsidRPr="00EA49B4">
        <w:t>rien n</w:t>
      </w:r>
      <w:r w:rsidR="007D0B10">
        <w:t>’</w:t>
      </w:r>
      <w:r w:rsidRPr="00EA49B4">
        <w:t>est plus incertain que la vie d</w:t>
      </w:r>
      <w:r w:rsidR="007D0B10">
        <w:t>’</w:t>
      </w:r>
      <w:r w:rsidRPr="00EA49B4">
        <w:t>un voleur</w:t>
      </w:r>
      <w:r w:rsidR="007D0B10">
        <w:t xml:space="preserve">. </w:t>
      </w:r>
      <w:r w:rsidRPr="00EA49B4">
        <w:t>Pendant la nuit</w:t>
      </w:r>
      <w:r w:rsidR="007D0B10">
        <w:t xml:space="preserve">, </w:t>
      </w:r>
      <w:r w:rsidRPr="00EA49B4">
        <w:t>la vieille avait été occupée à apprêter le repas qui les attendait à leur retour</w:t>
      </w:r>
      <w:r w:rsidR="007D0B10">
        <w:t xml:space="preserve">. </w:t>
      </w:r>
      <w:r w:rsidRPr="00EA49B4">
        <w:t>Quant à moi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pris d</w:t>
      </w:r>
      <w:r w:rsidR="007D0B10">
        <w:t>’</w:t>
      </w:r>
      <w:r w:rsidRPr="00EA49B4">
        <w:t>après eux l</w:t>
      </w:r>
      <w:r w:rsidR="007D0B10">
        <w:t>’</w:t>
      </w:r>
      <w:r w:rsidRPr="00EA49B4">
        <w:t>habitude de ne plus songer au retour régulier des différentes parties de la journée</w:t>
      </w:r>
      <w:r w:rsidR="007D0B10">
        <w:t xml:space="preserve">, </w:t>
      </w:r>
      <w:r w:rsidRPr="00EA49B4">
        <w:t>et de faire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un certain point</w:t>
      </w:r>
      <w:r w:rsidR="007D0B10">
        <w:t xml:space="preserve">, </w:t>
      </w:r>
      <w:r w:rsidRPr="00EA49B4">
        <w:t>du jour la nuit et de la nuit le jour</w:t>
      </w:r>
      <w:r w:rsidR="007D0B10">
        <w:t>.</w:t>
      </w:r>
    </w:p>
    <w:p w14:paraId="183BE22A" w14:textId="03688400" w:rsidR="007D0B10" w:rsidRDefault="00CC13A3" w:rsidP="00CC13A3">
      <w:r w:rsidRPr="00EA49B4">
        <w:t>Il y avait déjà plusieurs semaines que j</w:t>
      </w:r>
      <w:r w:rsidR="007D0B10">
        <w:t>’</w:t>
      </w:r>
      <w:r w:rsidRPr="00EA49B4">
        <w:t>étais dans cette demeure</w:t>
      </w:r>
      <w:r w:rsidR="007D0B10">
        <w:t xml:space="preserve">, </w:t>
      </w:r>
      <w:r w:rsidRPr="00EA49B4">
        <w:t>et la saison était fort avancée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passé quelques heures de la nuit à méditer sur ma situation</w:t>
      </w:r>
      <w:r w:rsidR="007D0B10">
        <w:t xml:space="preserve">. </w:t>
      </w:r>
      <w:r w:rsidRPr="00EA49B4">
        <w:t>Le caractère et les mœurs des gens parmi lesquels je vivais avaient quelque chose qui me causait un véritable dégoût</w:t>
      </w:r>
      <w:r w:rsidR="007D0B10">
        <w:t xml:space="preserve">. </w:t>
      </w:r>
      <w:r w:rsidRPr="00EA49B4">
        <w:t>Leur ignorance grossière</w:t>
      </w:r>
      <w:r w:rsidR="007D0B10">
        <w:t xml:space="preserve">, </w:t>
      </w:r>
      <w:r w:rsidRPr="00EA49B4">
        <w:t>leurs habitudes farouches et leurs manières brutales</w:t>
      </w:r>
      <w:r w:rsidR="007D0B10">
        <w:t xml:space="preserve">, </w:t>
      </w:r>
      <w:r w:rsidRPr="00EA49B4">
        <w:t>au lieu de me paraître plus supportables avec le temps</w:t>
      </w:r>
      <w:r w:rsidR="007D0B10">
        <w:t xml:space="preserve">, </w:t>
      </w:r>
      <w:r w:rsidRPr="00EA49B4">
        <w:t>ne faisaient qu</w:t>
      </w:r>
      <w:r w:rsidR="007D0B10">
        <w:t>’</w:t>
      </w:r>
      <w:r w:rsidRPr="00EA49B4">
        <w:t>ajouter de jour en jour à l</w:t>
      </w:r>
      <w:r w:rsidR="007D0B10">
        <w:t>’</w:t>
      </w:r>
      <w:r w:rsidRPr="00EA49B4">
        <w:t>aversion qu</w:t>
      </w:r>
      <w:r w:rsidR="007D0B10">
        <w:t>’</w:t>
      </w:r>
      <w:r w:rsidRPr="00EA49B4">
        <w:t>elles m</w:t>
      </w:r>
      <w:r w:rsidR="007D0B10">
        <w:t>’</w:t>
      </w:r>
      <w:r w:rsidRPr="00EA49B4">
        <w:t>avaient inspirée dès l</w:t>
      </w:r>
      <w:r w:rsidR="007D0B10">
        <w:t>’</w:t>
      </w:r>
      <w:r w:rsidRPr="00EA49B4">
        <w:t>origine</w:t>
      </w:r>
      <w:r w:rsidR="007D0B10">
        <w:t xml:space="preserve">. </w:t>
      </w:r>
      <w:r w:rsidRPr="00EA49B4">
        <w:t xml:space="preserve">Je ne pouvais pas </w:t>
      </w:r>
      <w:r w:rsidRPr="00EA49B4">
        <w:lastRenderedPageBreak/>
        <w:t>rapprocher la force d</w:t>
      </w:r>
      <w:r w:rsidR="007D0B10">
        <w:t>’</w:t>
      </w:r>
      <w:r w:rsidRPr="00EA49B4">
        <w:t>esprit extraordinaire et l</w:t>
      </w:r>
      <w:r w:rsidR="007D0B10">
        <w:t>’</w:t>
      </w:r>
      <w:r w:rsidRPr="00EA49B4">
        <w:t>extrême fertilité d</w:t>
      </w:r>
      <w:r w:rsidR="007D0B10">
        <w:t>’</w:t>
      </w:r>
      <w:r w:rsidRPr="00EA49B4">
        <w:t>invention qu</w:t>
      </w:r>
      <w:r w:rsidR="007D0B10">
        <w:t>’</w:t>
      </w:r>
      <w:r w:rsidRPr="00EA49B4">
        <w:t>ils déployaient dans l</w:t>
      </w:r>
      <w:r w:rsidR="007D0B10">
        <w:t>’</w:t>
      </w:r>
      <w:r w:rsidRPr="00EA49B4">
        <w:t>exercice de leur métier</w:t>
      </w:r>
      <w:r w:rsidR="007D0B10">
        <w:t xml:space="preserve">, </w:t>
      </w:r>
      <w:r w:rsidRPr="00EA49B4">
        <w:t>avec l</w:t>
      </w:r>
      <w:r w:rsidR="007D0B10">
        <w:t>’</w:t>
      </w:r>
      <w:r w:rsidRPr="00EA49B4">
        <w:t>odieux de ce métier et leur dépravation habituelle</w:t>
      </w:r>
      <w:r w:rsidR="007D0B10">
        <w:t xml:space="preserve">, </w:t>
      </w:r>
      <w:r w:rsidRPr="00EA49B4">
        <w:t>sans éprouver des sensations si pénibles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elles me devenaient intolérables</w:t>
      </w:r>
      <w:r w:rsidR="007D0B10">
        <w:t xml:space="preserve">. </w:t>
      </w:r>
      <w:r w:rsidRPr="00EA49B4">
        <w:t>La vue du mal moral me semblait être</w:t>
      </w:r>
      <w:r w:rsidR="007D0B10">
        <w:t xml:space="preserve">, </w:t>
      </w:r>
      <w:r w:rsidRPr="00EA49B4">
        <w:t>au moins pour un esprit qui n</w:t>
      </w:r>
      <w:r w:rsidR="007D0B10">
        <w:t>’</w:t>
      </w:r>
      <w:r w:rsidRPr="00EA49B4">
        <w:t>est pas encore dompté par la philosophie</w:t>
      </w:r>
      <w:r w:rsidR="007D0B10">
        <w:t xml:space="preserve">, </w:t>
      </w:r>
      <w:r w:rsidRPr="00EA49B4">
        <w:t>une des sources les plus fécondes de malaise et de tourment</w:t>
      </w:r>
      <w:r w:rsidR="007D0B10">
        <w:t xml:space="preserve">. </w:t>
      </w:r>
      <w:r w:rsidRPr="00EA49B4">
        <w:t xml:space="preserve">La société de </w:t>
      </w:r>
      <w:r w:rsidR="007D0B10">
        <w:t>M. </w:t>
      </w:r>
      <w:r w:rsidRPr="00EA49B4">
        <w:t>Raymond ne me soulageait nullement de ce genre de peine</w:t>
      </w:r>
      <w:r w:rsidR="007D0B10">
        <w:t xml:space="preserve">. </w:t>
      </w:r>
      <w:r w:rsidRPr="00EA49B4">
        <w:t>Il était à une distance immense de ses vicieux compagnons</w:t>
      </w:r>
      <w:r w:rsidR="007D0B10">
        <w:t xml:space="preserve"> ; </w:t>
      </w:r>
      <w:r w:rsidRPr="00EA49B4">
        <w:t>mais je n</w:t>
      </w:r>
      <w:r w:rsidR="007D0B10">
        <w:t>’</w:t>
      </w:r>
      <w:r w:rsidRPr="00EA49B4">
        <w:t>en étais pas moins vivement affecté de le voir ainsi hors de sa place</w:t>
      </w:r>
      <w:r w:rsidR="007D0B10">
        <w:t xml:space="preserve">, </w:t>
      </w:r>
      <w:r w:rsidRPr="00EA49B4">
        <w:t>dans une telle compagnie</w:t>
      </w:r>
      <w:r w:rsidR="007D0B10">
        <w:t xml:space="preserve">, </w:t>
      </w:r>
      <w:r w:rsidRPr="00EA49B4">
        <w:t>et employant ses rares talents d</w:t>
      </w:r>
      <w:r w:rsidR="007D0B10">
        <w:t>’</w:t>
      </w:r>
      <w:r w:rsidRPr="00EA49B4">
        <w:t>une manière aussi méprisable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essayé de déchirer le voile qui l</w:t>
      </w:r>
      <w:r w:rsidR="007D0B10">
        <w:t>’</w:t>
      </w:r>
      <w:r w:rsidRPr="00EA49B4">
        <w:t>aveuglait ainsi que les autres membres de la bande</w:t>
      </w:r>
      <w:r w:rsidR="007D0B10">
        <w:t xml:space="preserve">, </w:t>
      </w:r>
      <w:r w:rsidRPr="00EA49B4">
        <w:t>mais j</w:t>
      </w:r>
      <w:r w:rsidR="007D0B10">
        <w:t>’</w:t>
      </w:r>
      <w:r w:rsidRPr="00EA49B4">
        <w:t>avais trouvé dans mon entreprise des obstacles plus grands que je ne l</w:t>
      </w:r>
      <w:r w:rsidR="007D0B10">
        <w:t>’</w:t>
      </w:r>
      <w:r w:rsidRPr="00EA49B4">
        <w:t>avais imaginé</w:t>
      </w:r>
      <w:r w:rsidR="007D0B10">
        <w:t>.</w:t>
      </w:r>
    </w:p>
    <w:p w14:paraId="1DDE1341" w14:textId="77777777" w:rsidR="007D0B10" w:rsidRDefault="00CC13A3" w:rsidP="00CC13A3">
      <w:r w:rsidRPr="00EA49B4">
        <w:t>Que faire donc</w:t>
      </w:r>
      <w:r w:rsidR="007D0B10">
        <w:t xml:space="preserve"> ? </w:t>
      </w:r>
      <w:r w:rsidRPr="00EA49B4">
        <w:t>attendrais-je</w:t>
      </w:r>
      <w:r w:rsidR="007D0B10">
        <w:t xml:space="preserve">, </w:t>
      </w:r>
      <w:r w:rsidRPr="00EA49B4">
        <w:t>en fervent missionnaire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issue de la conversion que j</w:t>
      </w:r>
      <w:r w:rsidR="007D0B10">
        <w:t>’</w:t>
      </w:r>
      <w:r w:rsidRPr="00EA49B4">
        <w:t>avais tentée</w:t>
      </w:r>
      <w:r w:rsidR="007D0B10">
        <w:t xml:space="preserve">, </w:t>
      </w:r>
      <w:r w:rsidRPr="00EA49B4">
        <w:t>ou bien me retirerais-je sur-le-champ</w:t>
      </w:r>
      <w:r w:rsidR="007D0B10">
        <w:t xml:space="preserve"> ? </w:t>
      </w:r>
      <w:r w:rsidRPr="00EA49B4">
        <w:t>Si je prenais le parti de m</w:t>
      </w:r>
      <w:r w:rsidR="007D0B10">
        <w:t>’</w:t>
      </w:r>
      <w:r w:rsidRPr="00EA49B4">
        <w:t>en aller</w:t>
      </w:r>
      <w:r w:rsidR="007D0B10">
        <w:t xml:space="preserve">, </w:t>
      </w:r>
      <w:r w:rsidRPr="00EA49B4">
        <w:t>devais-je exécuter ce projet furtivement</w:t>
      </w:r>
      <w:r w:rsidR="007D0B10">
        <w:t xml:space="preserve">, </w:t>
      </w:r>
      <w:r w:rsidRPr="00EA49B4">
        <w:t>ou bien</w:t>
      </w:r>
      <w:r w:rsidR="007D0B10">
        <w:t xml:space="preserve">, </w:t>
      </w:r>
      <w:r w:rsidRPr="00EA49B4">
        <w:t>au contraire</w:t>
      </w:r>
      <w:r w:rsidR="007D0B10">
        <w:t xml:space="preserve">, </w:t>
      </w:r>
      <w:r w:rsidRPr="00EA49B4">
        <w:t>déclarer hautement ma résolution</w:t>
      </w:r>
      <w:r w:rsidR="007D0B10">
        <w:t xml:space="preserve">, </w:t>
      </w:r>
      <w:r w:rsidRPr="00EA49B4">
        <w:t>et tâcher ainsi d</w:t>
      </w:r>
      <w:r w:rsidR="007D0B10">
        <w:t>’</w:t>
      </w:r>
      <w:r w:rsidRPr="00EA49B4">
        <w:t>achever par la force de l</w:t>
      </w:r>
      <w:r w:rsidR="007D0B10">
        <w:t>’</w:t>
      </w:r>
      <w:r w:rsidRPr="00EA49B4">
        <w:t>exemple ce que mes arguments n</w:t>
      </w:r>
      <w:r w:rsidR="007D0B10">
        <w:t>’</w:t>
      </w:r>
      <w:r w:rsidRPr="00EA49B4">
        <w:t>avaient pu faire</w:t>
      </w:r>
      <w:r w:rsidR="007D0B10">
        <w:t xml:space="preserve"> ? </w:t>
      </w:r>
      <w:r w:rsidRPr="00EA49B4">
        <w:t>Certes</w:t>
      </w:r>
      <w:r w:rsidR="007D0B10">
        <w:t xml:space="preserve">, </w:t>
      </w:r>
      <w:r w:rsidRPr="00EA49B4">
        <w:t>refusant</w:t>
      </w:r>
      <w:r w:rsidR="007D0B10">
        <w:t xml:space="preserve">, </w:t>
      </w:r>
      <w:r w:rsidRPr="00EA49B4">
        <w:t>comme je le faisais</w:t>
      </w:r>
      <w:r w:rsidR="007D0B10">
        <w:t xml:space="preserve">, </w:t>
      </w:r>
      <w:r w:rsidRPr="00EA49B4">
        <w:t>de prendre la moindre part aux expéditions des voleurs</w:t>
      </w:r>
      <w:r w:rsidR="007D0B10">
        <w:t xml:space="preserve">, </w:t>
      </w:r>
      <w:r w:rsidRPr="00EA49B4">
        <w:t>ne payant pas de ma personne dans les dangers dont ils tiraient leur subsistance</w:t>
      </w:r>
      <w:r w:rsidR="007D0B10">
        <w:t xml:space="preserve">, </w:t>
      </w:r>
      <w:r w:rsidRPr="00EA49B4">
        <w:t>et ne cherchant point à prendre leurs habitudes</w:t>
      </w:r>
      <w:r w:rsidR="007D0B10">
        <w:t xml:space="preserve">, </w:t>
      </w:r>
      <w:r w:rsidRPr="00EA49B4">
        <w:t>il ne convenait pas que je continuasse mon séjour chez eux plus longtemps que ne l</w:t>
      </w:r>
      <w:r w:rsidR="007D0B10">
        <w:t>’</w:t>
      </w:r>
      <w:r w:rsidRPr="00EA49B4">
        <w:t>exigeait la nécessité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ailleurs</w:t>
      </w:r>
      <w:r w:rsidR="007D0B10">
        <w:t xml:space="preserve">, </w:t>
      </w:r>
      <w:r w:rsidRPr="00EA49B4">
        <w:t>il y avait une circonstance qui rendait cette délibération fort urgente</w:t>
      </w:r>
      <w:r w:rsidR="007D0B10">
        <w:t xml:space="preserve">. </w:t>
      </w:r>
      <w:r w:rsidRPr="00EA49B4">
        <w:t>Ils avaient le projet de quitter sous peu de jours leur habitation actuelle</w:t>
      </w:r>
      <w:r w:rsidR="007D0B10">
        <w:t xml:space="preserve">, </w:t>
      </w:r>
      <w:r w:rsidRPr="00EA49B4">
        <w:t>pour aller gagner un autre gîte qu</w:t>
      </w:r>
      <w:r w:rsidR="007D0B10">
        <w:t>’</w:t>
      </w:r>
      <w:r w:rsidRPr="00EA49B4">
        <w:t>ils avaient dans une province éloignée</w:t>
      </w:r>
      <w:r w:rsidR="007D0B10">
        <w:t xml:space="preserve">. </w:t>
      </w:r>
      <w:r w:rsidRPr="00EA49B4">
        <w:t>Si je ne me proposais pas de rester avec eux</w:t>
      </w:r>
      <w:r w:rsidR="007D0B10">
        <w:t xml:space="preserve">, </w:t>
      </w:r>
      <w:r w:rsidRPr="00EA49B4">
        <w:t xml:space="preserve">peut-être ne serait-il pas bien de les </w:t>
      </w:r>
      <w:r w:rsidRPr="00EA49B4">
        <w:lastRenderedPageBreak/>
        <w:t>accompagner dans cette émigration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état d</w:t>
      </w:r>
      <w:r w:rsidR="007D0B10">
        <w:t>’</w:t>
      </w:r>
      <w:r w:rsidRPr="00EA49B4">
        <w:t>infortune inouïe où m</w:t>
      </w:r>
      <w:r w:rsidR="007D0B10">
        <w:t>’</w:t>
      </w:r>
      <w:r w:rsidRPr="00EA49B4">
        <w:t>avait plongé mon inflexible persécuteur m</w:t>
      </w:r>
      <w:r w:rsidR="007D0B10">
        <w:t>’</w:t>
      </w:r>
      <w:r w:rsidRPr="00EA49B4">
        <w:t>avait réduit à regarder comme la plus heureuse des aventures la rencontre d</w:t>
      </w:r>
      <w:r w:rsidR="007D0B10">
        <w:t>’</w:t>
      </w:r>
      <w:r w:rsidRPr="00EA49B4">
        <w:t>une caverne de voleurs</w:t>
      </w:r>
      <w:r w:rsidR="007D0B10">
        <w:t xml:space="preserve">. </w:t>
      </w:r>
      <w:r w:rsidRPr="00EA49B4">
        <w:t>Mais le temps qui s</w:t>
      </w:r>
      <w:r w:rsidR="007D0B10">
        <w:t>’</w:t>
      </w:r>
      <w:r w:rsidRPr="00EA49B4">
        <w:t>était écoulé depuis avait probablement été suffisant pour ralentir l</w:t>
      </w:r>
      <w:r w:rsidR="007D0B10">
        <w:t>’</w:t>
      </w:r>
      <w:r w:rsidRPr="00EA49B4">
        <w:t>activité des recherches dirigées contre moi</w:t>
      </w:r>
      <w:r w:rsidR="007D0B10">
        <w:t xml:space="preserve">. </w:t>
      </w:r>
      <w:r w:rsidRPr="00EA49B4">
        <w:t>Je soupirai donc pour cet état de solitude et d</w:t>
      </w:r>
      <w:r w:rsidR="007D0B10">
        <w:t>’</w:t>
      </w:r>
      <w:r w:rsidRPr="00EA49B4">
        <w:t>obscurité</w:t>
      </w:r>
      <w:r w:rsidR="007D0B10">
        <w:t xml:space="preserve">, </w:t>
      </w:r>
      <w:r w:rsidRPr="00EA49B4">
        <w:t>pour cet asile contre les persécutions du monde</w:t>
      </w:r>
      <w:r w:rsidR="007D0B10">
        <w:t xml:space="preserve">, </w:t>
      </w:r>
      <w:r w:rsidRPr="00EA49B4">
        <w:t>et même contre sa simple attention</w:t>
      </w:r>
      <w:r w:rsidR="007D0B10">
        <w:t xml:space="preserve">, </w:t>
      </w:r>
      <w:r w:rsidRPr="00EA49B4">
        <w:t>que mon imagination s</w:t>
      </w:r>
      <w:r w:rsidR="007D0B10">
        <w:t>’</w:t>
      </w:r>
      <w:r w:rsidRPr="00EA49B4">
        <w:t>était créé avec tant de plaisir au moment où j</w:t>
      </w:r>
      <w:r w:rsidR="007D0B10">
        <w:t>’</w:t>
      </w:r>
      <w:r w:rsidRPr="00EA49B4">
        <w:t>avais brisé mes chaînes</w:t>
      </w:r>
      <w:r w:rsidR="007D0B10">
        <w:t>.</w:t>
      </w:r>
    </w:p>
    <w:p w14:paraId="5F972B87" w14:textId="77777777" w:rsidR="007D0B10" w:rsidRDefault="00CC13A3" w:rsidP="00CC13A3">
      <w:r w:rsidRPr="00EA49B4">
        <w:t>Telles étaient les réflexions qui m</w:t>
      </w:r>
      <w:r w:rsidR="007D0B10">
        <w:t>’</w:t>
      </w:r>
      <w:r w:rsidRPr="00EA49B4">
        <w:t>occupaient</w:t>
      </w:r>
      <w:r w:rsidR="007D0B10">
        <w:t xml:space="preserve">. </w:t>
      </w:r>
      <w:r w:rsidRPr="00EA49B4">
        <w:t>À la fin</w:t>
      </w:r>
      <w:r w:rsidR="007D0B10">
        <w:t xml:space="preserve">, </w:t>
      </w:r>
      <w:r w:rsidRPr="00EA49B4">
        <w:t>voulant me distraire de ce conflit de mon esprit</w:t>
      </w:r>
      <w:r w:rsidR="007D0B10">
        <w:t xml:space="preserve">, </w:t>
      </w:r>
      <w:r w:rsidRPr="00EA49B4">
        <w:t>je tirai de ma poche un Horace qui m</w:t>
      </w:r>
      <w:r w:rsidR="007D0B10">
        <w:t>’</w:t>
      </w:r>
      <w:r w:rsidRPr="00EA49B4">
        <w:t>avait été légué par mon cher Brighwell</w:t>
      </w:r>
      <w:r w:rsidR="007D0B10">
        <w:t xml:space="preserve">. </w:t>
      </w:r>
      <w:r w:rsidRPr="00EA49B4">
        <w:t>Je lus avec avidité son épître au grammairien Fuscus</w:t>
      </w:r>
      <w:r w:rsidR="007D0B10">
        <w:t xml:space="preserve">, </w:t>
      </w:r>
      <w:r w:rsidRPr="00EA49B4">
        <w:t>dans laquelle il lui fait une si belle description de la tranquillité et de l</w:t>
      </w:r>
      <w:r w:rsidR="007D0B10">
        <w:t>’</w:t>
      </w:r>
      <w:r w:rsidRPr="00EA49B4">
        <w:t>indépendance délicieuse d</w:t>
      </w:r>
      <w:r w:rsidR="007D0B10">
        <w:t>’</w:t>
      </w:r>
      <w:r w:rsidRPr="00EA49B4">
        <w:t>une vie champêtre</w:t>
      </w:r>
      <w:r w:rsidR="007D0B10">
        <w:t xml:space="preserve">. </w:t>
      </w:r>
      <w:r w:rsidRPr="00EA49B4">
        <w:t>Le soleil vint alors à se lever derrière les collines qui bornaient ma vue à l</w:t>
      </w:r>
      <w:r w:rsidR="007D0B10">
        <w:t>’</w:t>
      </w:r>
      <w:r w:rsidRPr="00EA49B4">
        <w:t>orient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ouvris ma fenêtre pour jouir de ce spectacle</w:t>
      </w:r>
      <w:r w:rsidR="007D0B10">
        <w:t xml:space="preserve">. </w:t>
      </w:r>
      <w:r w:rsidRPr="00EA49B4">
        <w:t>Le jour commençait avec un doux éclat</w:t>
      </w:r>
      <w:r w:rsidR="007D0B10">
        <w:t xml:space="preserve">, </w:t>
      </w:r>
      <w:r w:rsidRPr="00EA49B4">
        <w:t>et il était paré de tous ces charmes que les poëtes de la nature</w:t>
      </w:r>
      <w:r w:rsidR="007D0B10">
        <w:t xml:space="preserve">, </w:t>
      </w:r>
      <w:r w:rsidRPr="00EA49B4">
        <w:t>comme on les appelle</w:t>
      </w:r>
      <w:r w:rsidR="007D0B10">
        <w:t xml:space="preserve">, </w:t>
      </w:r>
      <w:r w:rsidRPr="00EA49B4">
        <w:t>ont tant de plaisir à décrire</w:t>
      </w:r>
      <w:r w:rsidR="007D0B10">
        <w:t xml:space="preserve">. </w:t>
      </w:r>
      <w:r w:rsidRPr="00EA49B4">
        <w:t>Dans cette scène magnifique</w:t>
      </w:r>
      <w:r w:rsidR="007D0B10">
        <w:t xml:space="preserve">, </w:t>
      </w:r>
      <w:r w:rsidRPr="00EA49B4">
        <w:t>surtout après une contention d</w:t>
      </w:r>
      <w:r w:rsidR="007D0B10">
        <w:t>’</w:t>
      </w:r>
      <w:r w:rsidRPr="00EA49B4">
        <w:t>esprit assez longue</w:t>
      </w:r>
      <w:r w:rsidR="007D0B10">
        <w:t xml:space="preserve">, </w:t>
      </w:r>
      <w:r w:rsidRPr="00EA49B4">
        <w:t>il y avait quelque chose de ravissant qui m</w:t>
      </w:r>
      <w:r w:rsidR="007D0B10">
        <w:t>’</w:t>
      </w:r>
      <w:r w:rsidRPr="00EA49B4">
        <w:t>entraînait au repos</w:t>
      </w:r>
      <w:r w:rsidR="007D0B10">
        <w:t xml:space="preserve">. </w:t>
      </w:r>
      <w:r w:rsidRPr="00EA49B4">
        <w:t>Insensiblement une rêverie confuse s</w:t>
      </w:r>
      <w:r w:rsidR="007D0B10">
        <w:t>’</w:t>
      </w:r>
      <w:r w:rsidRPr="00EA49B4">
        <w:t>empara de toutes mes facultés</w:t>
      </w:r>
      <w:r w:rsidR="007D0B10">
        <w:t xml:space="preserve">, </w:t>
      </w:r>
      <w:r w:rsidRPr="00EA49B4">
        <w:t>je quittai ma fenêtre</w:t>
      </w:r>
      <w:r w:rsidR="007D0B10">
        <w:t xml:space="preserve">, </w:t>
      </w:r>
      <w:r w:rsidRPr="00EA49B4">
        <w:t>je me jetai sur mon lit et m</w:t>
      </w:r>
      <w:r w:rsidR="007D0B10">
        <w:t>’</w:t>
      </w:r>
      <w:r w:rsidRPr="00EA49B4">
        <w:t>endormis</w:t>
      </w:r>
      <w:r w:rsidR="007D0B10">
        <w:t>.</w:t>
      </w:r>
    </w:p>
    <w:p w14:paraId="20AB47F6" w14:textId="25CBAE3C" w:rsidR="007D0B10" w:rsidRDefault="00CC13A3" w:rsidP="00CC13A3">
      <w:r w:rsidRPr="00EA49B4">
        <w:t>Je ne me rappelle pas précisément les images qui me passèrent dans l</w:t>
      </w:r>
      <w:r w:rsidR="007D0B10">
        <w:t>’</w:t>
      </w:r>
      <w:r w:rsidRPr="00EA49B4">
        <w:t>esprit pendant ce sommeil</w:t>
      </w:r>
      <w:r w:rsidR="007D0B10">
        <w:t xml:space="preserve"> ; </w:t>
      </w:r>
      <w:r w:rsidRPr="00EA49B4">
        <w:t>mais je sais qu</w:t>
      </w:r>
      <w:r w:rsidR="007D0B10">
        <w:t>’</w:t>
      </w:r>
      <w:r w:rsidRPr="00EA49B4">
        <w:t>elles se terminèrent par l</w:t>
      </w:r>
      <w:r w:rsidR="007D0B10">
        <w:t>’</w:t>
      </w:r>
      <w:r w:rsidRPr="00EA49B4">
        <w:t>idée d</w:t>
      </w:r>
      <w:r w:rsidR="007D0B10">
        <w:t>’</w:t>
      </w:r>
      <w:r w:rsidRPr="00EA49B4">
        <w:t>une personne</w:t>
      </w:r>
      <w:r w:rsidR="007D0B10">
        <w:t xml:space="preserve">, </w:t>
      </w:r>
      <w:r w:rsidRPr="00EA49B4">
        <w:t xml:space="preserve">agent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qui s</w:t>
      </w:r>
      <w:r w:rsidR="007D0B10">
        <w:t>’</w:t>
      </w:r>
      <w:r w:rsidRPr="00EA49B4">
        <w:t>approchait de moi pour m</w:t>
      </w:r>
      <w:r w:rsidR="007D0B10">
        <w:t>’</w:t>
      </w:r>
      <w:r w:rsidRPr="00EA49B4">
        <w:t>assassiner</w:t>
      </w:r>
      <w:r w:rsidR="007D0B10">
        <w:t xml:space="preserve">. </w:t>
      </w:r>
      <w:r w:rsidRPr="00EA49B4">
        <w:t>Vraisemblablement cette vision m</w:t>
      </w:r>
      <w:r w:rsidR="007D0B10">
        <w:t>’</w:t>
      </w:r>
      <w:r w:rsidRPr="00EA49B4">
        <w:t xml:space="preserve">avait été suggérée par le projet que je méditais de rentrer dans le monde et de me rejeter dans la </w:t>
      </w:r>
      <w:r w:rsidRPr="00EA49B4">
        <w:lastRenderedPageBreak/>
        <w:t>sphère où sa vengeance pouvait encore m</w:t>
      </w:r>
      <w:r w:rsidR="007D0B10">
        <w:t>’</w:t>
      </w:r>
      <w:r w:rsidRPr="00EA49B4">
        <w:t>atteindre</w:t>
      </w:r>
      <w:r w:rsidR="007D0B10">
        <w:t xml:space="preserve">. </w:t>
      </w:r>
      <w:r w:rsidRPr="00EA49B4">
        <w:t>Il me semblait que l</w:t>
      </w:r>
      <w:r w:rsidR="007D0B10">
        <w:t>’</w:t>
      </w:r>
      <w:r w:rsidRPr="00EA49B4">
        <w:t>assassin avait le dessein de venir sur moi par surprise</w:t>
      </w:r>
      <w:r w:rsidR="007D0B10">
        <w:t xml:space="preserve">, </w:t>
      </w:r>
      <w:r w:rsidRPr="00EA49B4">
        <w:t>que je voyais son dessein</w:t>
      </w:r>
      <w:r w:rsidR="007D0B10">
        <w:t xml:space="preserve">, </w:t>
      </w:r>
      <w:r w:rsidRPr="00EA49B4">
        <w:t>et que pourtant</w:t>
      </w:r>
      <w:r w:rsidR="007D0B10">
        <w:t xml:space="preserve">, </w:t>
      </w:r>
      <w:r w:rsidRPr="00EA49B4">
        <w:t>par quelque enchantement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nul moyen de l</w:t>
      </w:r>
      <w:r w:rsidR="007D0B10">
        <w:t>’</w:t>
      </w:r>
      <w:r w:rsidRPr="00EA49B4">
        <w:t>éviter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entendais les pas du meurtrier qui s</w:t>
      </w:r>
      <w:r w:rsidR="007D0B10">
        <w:t>’</w:t>
      </w:r>
      <w:r w:rsidRPr="00EA49B4">
        <w:t>avançait lentement et avec précaution</w:t>
      </w:r>
      <w:r w:rsidR="007D0B10">
        <w:t xml:space="preserve">. </w:t>
      </w:r>
      <w:r w:rsidRPr="00EA49B4">
        <w:t>Sa respiration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cherchait à retenir</w:t>
      </w:r>
      <w:r w:rsidR="007D0B10">
        <w:t xml:space="preserve">, </w:t>
      </w:r>
      <w:r w:rsidRPr="00EA49B4">
        <w:t>frappait néanmoins mon oreille</w:t>
      </w:r>
      <w:r w:rsidR="007D0B10">
        <w:t xml:space="preserve"> ; </w:t>
      </w:r>
      <w:r w:rsidRPr="00EA49B4">
        <w:t>je le sentis arriver jusqu</w:t>
      </w:r>
      <w:r w:rsidR="007D0B10">
        <w:t>’</w:t>
      </w:r>
      <w:r w:rsidRPr="00EA49B4">
        <w:t>à l</w:t>
      </w:r>
      <w:r w:rsidR="007D0B10">
        <w:t>’</w:t>
      </w:r>
      <w:r w:rsidRPr="00EA49B4">
        <w:t>endroit où j</w:t>
      </w:r>
      <w:r w:rsidR="007D0B10">
        <w:t>’</w:t>
      </w:r>
      <w:r w:rsidRPr="00EA49B4">
        <w:t>étais placé</w:t>
      </w:r>
      <w:r w:rsidR="007D0B10">
        <w:t xml:space="preserve">, </w:t>
      </w:r>
      <w:r w:rsidRPr="00EA49B4">
        <w:t>et puis s</w:t>
      </w:r>
      <w:r w:rsidR="007D0B10">
        <w:t>’</w:t>
      </w:r>
      <w:r w:rsidRPr="00EA49B4">
        <w:t>arrêter</w:t>
      </w:r>
      <w:r w:rsidR="007D0B10">
        <w:t>.</w:t>
      </w:r>
    </w:p>
    <w:p w14:paraId="6B09B86A" w14:textId="77777777" w:rsidR="007D0B10" w:rsidRDefault="00CC13A3" w:rsidP="00CC13A3">
      <w:r w:rsidRPr="00EA49B4">
        <w:t>L</w:t>
      </w:r>
      <w:r w:rsidR="007D0B10">
        <w:t>’</w:t>
      </w:r>
      <w:r w:rsidRPr="00EA49B4">
        <w:t>image devint alors trop terrible</w:t>
      </w:r>
      <w:r w:rsidR="007D0B10">
        <w:t xml:space="preserve">, </w:t>
      </w:r>
      <w:r w:rsidRPr="00EA49B4">
        <w:t>je tressaillis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ouvris les yeux</w:t>
      </w:r>
      <w:r w:rsidR="007D0B10">
        <w:t xml:space="preserve">, </w:t>
      </w:r>
      <w:r w:rsidRPr="00EA49B4">
        <w:t>que vis-je</w:t>
      </w:r>
      <w:r w:rsidR="007D0B10">
        <w:t xml:space="preserve"> ? </w:t>
      </w:r>
      <w:r w:rsidRPr="00EA49B4">
        <w:t>L</w:t>
      </w:r>
      <w:r w:rsidR="007D0B10">
        <w:t>’</w:t>
      </w:r>
      <w:r w:rsidRPr="00EA49B4">
        <w:t>exécrable sorcière fondant sur moi avec un couperet de boucher dans les mains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esquivai le coup avec une vitesse plus rapide encore que la pensée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instrument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elle dirigeait sur ma tête</w:t>
      </w:r>
      <w:r w:rsidR="007D0B10">
        <w:t xml:space="preserve">, </w:t>
      </w:r>
      <w:r w:rsidRPr="00EA49B4">
        <w:t>tomba impuissant sur le lit</w:t>
      </w:r>
      <w:r w:rsidR="007D0B10">
        <w:t xml:space="preserve">. </w:t>
      </w:r>
      <w:r w:rsidRPr="00EA49B4">
        <w:t>Avant qu</w:t>
      </w:r>
      <w:r w:rsidR="007D0B10">
        <w:t>’</w:t>
      </w:r>
      <w:r w:rsidRPr="00EA49B4">
        <w:t>elle eût le temps de se remettre en posture pour un second coup</w:t>
      </w:r>
      <w:r w:rsidR="007D0B10">
        <w:t xml:space="preserve">, </w:t>
      </w:r>
      <w:r w:rsidRPr="00EA49B4">
        <w:t>je sautai sur elle</w:t>
      </w:r>
      <w:r w:rsidR="007D0B10">
        <w:t xml:space="preserve">, </w:t>
      </w:r>
      <w:r w:rsidRPr="00EA49B4">
        <w:t>je saisis l</w:t>
      </w:r>
      <w:r w:rsidR="007D0B10">
        <w:t>’</w:t>
      </w:r>
      <w:r w:rsidRPr="00EA49B4">
        <w:t>arme qu</w:t>
      </w:r>
      <w:r w:rsidR="007D0B10">
        <w:t>’</w:t>
      </w:r>
      <w:r w:rsidRPr="00EA49B4">
        <w:t>elle tenait</w:t>
      </w:r>
      <w:r w:rsidR="007D0B10">
        <w:t xml:space="preserve">, </w:t>
      </w:r>
      <w:r w:rsidRPr="00EA49B4">
        <w:t>et je la lui avais presque ôté des mains</w:t>
      </w:r>
      <w:r w:rsidR="007D0B10">
        <w:t xml:space="preserve"> ; </w:t>
      </w:r>
      <w:r w:rsidRPr="00EA49B4">
        <w:t>mais en un instant elle reprit ses forces et sa soif de sang</w:t>
      </w:r>
      <w:r w:rsidR="007D0B10">
        <w:t xml:space="preserve"> ; </w:t>
      </w:r>
      <w:r w:rsidRPr="00EA49B4">
        <w:t>il y eut entre nous une lutte furieuse</w:t>
      </w:r>
      <w:r w:rsidR="007D0B10">
        <w:t xml:space="preserve">, </w:t>
      </w:r>
      <w:r w:rsidRPr="00EA49B4">
        <w:t>elle</w:t>
      </w:r>
      <w:r w:rsidR="007D0B10">
        <w:t xml:space="preserve">, </w:t>
      </w:r>
      <w:r w:rsidRPr="00EA49B4">
        <w:t>animée par la haine et le désespoir</w:t>
      </w:r>
      <w:r w:rsidR="007D0B10">
        <w:t xml:space="preserve">, </w:t>
      </w:r>
      <w:r w:rsidRPr="00EA49B4">
        <w:t>et moi</w:t>
      </w:r>
      <w:r w:rsidR="007D0B10">
        <w:t xml:space="preserve">, </w:t>
      </w:r>
      <w:r w:rsidRPr="00EA49B4">
        <w:t>combattant pour ma vie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véritable amazone pour la vigueur</w:t>
      </w:r>
      <w:r w:rsidR="007D0B10">
        <w:t xml:space="preserve">, </w:t>
      </w:r>
      <w:r w:rsidRPr="00EA49B4">
        <w:t>et jamais je ne me suis trouvé en tête d</w:t>
      </w:r>
      <w:r w:rsidR="007D0B10">
        <w:t>’</w:t>
      </w:r>
      <w:r w:rsidRPr="00EA49B4">
        <w:t>un adversaire plus formidable</w:t>
      </w:r>
      <w:r w:rsidR="007D0B10">
        <w:t xml:space="preserve">. </w:t>
      </w:r>
      <w:r w:rsidRPr="00EA49B4">
        <w:t>Elle avait le coup d</w:t>
      </w:r>
      <w:r w:rsidR="007D0B10">
        <w:t>’</w:t>
      </w:r>
      <w:r w:rsidRPr="00EA49B4">
        <w:t>œil sûr</w:t>
      </w:r>
      <w:r w:rsidR="007D0B10">
        <w:t xml:space="preserve">, </w:t>
      </w:r>
      <w:r w:rsidRPr="00EA49B4">
        <w:t>les mouvements prompts comme l</w:t>
      </w:r>
      <w:r w:rsidR="007D0B10">
        <w:t>’</w:t>
      </w:r>
      <w:r w:rsidRPr="00EA49B4">
        <w:t>éclair</w:t>
      </w:r>
      <w:r w:rsidR="007D0B10">
        <w:t xml:space="preserve">, </w:t>
      </w:r>
      <w:r w:rsidRPr="00EA49B4">
        <w:t>et de temps en temps</w:t>
      </w:r>
      <w:r w:rsidR="007D0B10">
        <w:t xml:space="preserve">, </w:t>
      </w:r>
      <w:r w:rsidRPr="00EA49B4">
        <w:t>se ruant sur moi de toute la force de son corps</w:t>
      </w:r>
      <w:r w:rsidR="007D0B10">
        <w:t xml:space="preserve">, </w:t>
      </w:r>
      <w:r w:rsidRPr="00EA49B4">
        <w:t>elle me donnait des secousses d</w:t>
      </w:r>
      <w:r w:rsidR="007D0B10">
        <w:t>’</w:t>
      </w:r>
      <w:r w:rsidRPr="00EA49B4">
        <w:t>une violence inconcevable</w:t>
      </w:r>
      <w:r w:rsidR="007D0B10">
        <w:t xml:space="preserve">. </w:t>
      </w:r>
      <w:r w:rsidRPr="00EA49B4">
        <w:t>À la fin pourtant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eus la victoire</w:t>
      </w:r>
      <w:r w:rsidR="007D0B10">
        <w:t xml:space="preserve">, </w:t>
      </w:r>
      <w:r w:rsidRPr="00EA49B4">
        <w:t>je lui arrachai des mains son instrument de mort</w:t>
      </w:r>
      <w:r w:rsidR="007D0B10">
        <w:t xml:space="preserve">, </w:t>
      </w:r>
      <w:r w:rsidRPr="00EA49B4">
        <w:t>et le jetai par terre</w:t>
      </w:r>
      <w:r w:rsidR="007D0B10">
        <w:t xml:space="preserve">. </w:t>
      </w:r>
      <w:r w:rsidRPr="00EA49B4">
        <w:t>Jusqu</w:t>
      </w:r>
      <w:r w:rsidR="007D0B10">
        <w:t>’</w:t>
      </w:r>
      <w:r w:rsidRPr="00EA49B4">
        <w:t>à ce moment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attention qu</w:t>
      </w:r>
      <w:r w:rsidR="007D0B10">
        <w:t>’</w:t>
      </w:r>
      <w:r w:rsidRPr="00EA49B4">
        <w:t>elle mettait à diriger ses efforts avait contenu sa furie</w:t>
      </w:r>
      <w:r w:rsidR="007D0B10">
        <w:t xml:space="preserve"> ; </w:t>
      </w:r>
      <w:r w:rsidRPr="00EA49B4">
        <w:t>mais alors elle se prit à grincer des dents</w:t>
      </w:r>
      <w:r w:rsidR="007D0B10">
        <w:t xml:space="preserve">, </w:t>
      </w:r>
      <w:r w:rsidRPr="00EA49B4">
        <w:t>à rouler des yeux égarés qui semblaient lui sortir de la tête</w:t>
      </w:r>
      <w:r w:rsidR="007D0B10">
        <w:t xml:space="preserve">, </w:t>
      </w:r>
      <w:r w:rsidRPr="00EA49B4">
        <w:t>et dans les convulsions de sa rage à s</w:t>
      </w:r>
      <w:r w:rsidR="007D0B10">
        <w:t>’</w:t>
      </w:r>
      <w:r w:rsidRPr="00EA49B4">
        <w:t>agiter comme une démoniaque</w:t>
      </w:r>
      <w:r w:rsidR="007D0B10">
        <w:t>.</w:t>
      </w:r>
    </w:p>
    <w:p w14:paraId="0F625391" w14:textId="65F45FBD" w:rsidR="00CC13A3" w:rsidRPr="00EA49B4" w:rsidRDefault="007D0B10" w:rsidP="00CC13A3">
      <w:r>
        <w:t>« </w:t>
      </w:r>
      <w:r w:rsidR="00CC13A3" w:rsidRPr="00EA49B4">
        <w:t>Scélérat et démon</w:t>
      </w:r>
      <w:r>
        <w:t xml:space="preserve"> ! </w:t>
      </w:r>
      <w:r w:rsidR="00CC13A3" w:rsidRPr="00EA49B4">
        <w:t>s</w:t>
      </w:r>
      <w:r>
        <w:t>’</w:t>
      </w:r>
      <w:r w:rsidR="00CC13A3" w:rsidRPr="00EA49B4">
        <w:t>écriait-elle</w:t>
      </w:r>
      <w:r>
        <w:t xml:space="preserve">. </w:t>
      </w:r>
      <w:r w:rsidR="00CC13A3" w:rsidRPr="00EA49B4">
        <w:t>Que penses-tu donc faire de moi</w:t>
      </w:r>
      <w:r>
        <w:t> ? »</w:t>
      </w:r>
    </w:p>
    <w:p w14:paraId="3A3C1170" w14:textId="77777777" w:rsidR="007D0B10" w:rsidRDefault="00CC13A3" w:rsidP="00CC13A3">
      <w:r w:rsidRPr="00EA49B4">
        <w:lastRenderedPageBreak/>
        <w:t>Jusqu</w:t>
      </w:r>
      <w:r w:rsidR="007D0B10">
        <w:t>’</w:t>
      </w:r>
      <w:r w:rsidRPr="00EA49B4">
        <w:t>à ce moment la scène avait été complétement muette</w:t>
      </w:r>
      <w:r w:rsidR="007D0B10">
        <w:t>.</w:t>
      </w:r>
    </w:p>
    <w:p w14:paraId="1BE67CDF" w14:textId="77777777" w:rsidR="007D0B10" w:rsidRDefault="007D0B10" w:rsidP="00CC13A3">
      <w:r>
        <w:t>« </w:t>
      </w:r>
      <w:r w:rsidR="00CC13A3" w:rsidRPr="00EA49B4">
        <w:t>Rien</w:t>
      </w:r>
      <w:r>
        <w:t xml:space="preserve">, </w:t>
      </w:r>
      <w:r w:rsidR="00CC13A3" w:rsidRPr="00EA49B4">
        <w:t>lui répondis-je</w:t>
      </w:r>
      <w:r>
        <w:t xml:space="preserve"> ; </w:t>
      </w:r>
      <w:r w:rsidR="00CC13A3" w:rsidRPr="00EA49B4">
        <w:t>va-t</w:t>
      </w:r>
      <w:r>
        <w:t>’</w:t>
      </w:r>
      <w:r w:rsidR="00CC13A3" w:rsidRPr="00EA49B4">
        <w:t>en</w:t>
      </w:r>
      <w:r>
        <w:t xml:space="preserve">, </w:t>
      </w:r>
      <w:r w:rsidR="00CC13A3" w:rsidRPr="00EA49B4">
        <w:t>infernale sorcière</w:t>
      </w:r>
      <w:r>
        <w:t xml:space="preserve">, </w:t>
      </w:r>
      <w:r w:rsidR="00CC13A3" w:rsidRPr="00EA49B4">
        <w:t>et laisse-moi en repos</w:t>
      </w:r>
      <w:r>
        <w:t>.</w:t>
      </w:r>
    </w:p>
    <w:p w14:paraId="2F4D67D8" w14:textId="2D75D12D" w:rsidR="00CC13A3" w:rsidRPr="00EA49B4" w:rsidRDefault="007D0B10" w:rsidP="00CC13A3">
      <w:r>
        <w:t>— </w:t>
      </w:r>
      <w:r w:rsidR="00CC13A3" w:rsidRPr="00EA49B4">
        <w:t>Que je te laisse</w:t>
      </w:r>
      <w:r>
        <w:t xml:space="preserve"> ! </w:t>
      </w:r>
      <w:r w:rsidR="00CC13A3" w:rsidRPr="00EA49B4">
        <w:t>Oh</w:t>
      </w:r>
      <w:r>
        <w:t xml:space="preserve"> ! </w:t>
      </w:r>
      <w:r w:rsidR="00CC13A3" w:rsidRPr="00EA49B4">
        <w:t>que non</w:t>
      </w:r>
      <w:r>
        <w:t xml:space="preserve">. </w:t>
      </w:r>
      <w:r w:rsidR="00CC13A3" w:rsidRPr="00EA49B4">
        <w:t>Je veux t</w:t>
      </w:r>
      <w:r>
        <w:t>’</w:t>
      </w:r>
      <w:r w:rsidR="00CC13A3" w:rsidRPr="00EA49B4">
        <w:t>enfoncer mes dix doigts dans les côtes</w:t>
      </w:r>
      <w:r>
        <w:t xml:space="preserve">, </w:t>
      </w:r>
      <w:r w:rsidR="00CC13A3" w:rsidRPr="00EA49B4">
        <w:t>t</w:t>
      </w:r>
      <w:r>
        <w:t>’</w:t>
      </w:r>
      <w:r w:rsidR="00CC13A3" w:rsidRPr="00EA49B4">
        <w:t>arracher le cœur et boire ton infâme sang</w:t>
      </w:r>
      <w:r>
        <w:t xml:space="preserve"> !… </w:t>
      </w:r>
      <w:r w:rsidR="00CC13A3" w:rsidRPr="00EA49B4">
        <w:t>Ah</w:t>
      </w:r>
      <w:r>
        <w:t xml:space="preserve"> ! </w:t>
      </w:r>
      <w:r w:rsidR="00CC13A3" w:rsidRPr="00EA49B4">
        <w:t>tu crois venir à bout de moi</w:t>
      </w:r>
      <w:r>
        <w:t xml:space="preserve"> ! </w:t>
      </w:r>
      <w:r w:rsidR="00CC13A3" w:rsidRPr="00EA49B4">
        <w:t>Ah</w:t>
      </w:r>
      <w:r>
        <w:t xml:space="preserve"> ! </w:t>
      </w:r>
      <w:r w:rsidR="00CC13A3" w:rsidRPr="00EA49B4">
        <w:t>bien oui</w:t>
      </w:r>
      <w:r>
        <w:t xml:space="preserve"> !… </w:t>
      </w:r>
      <w:r w:rsidR="00CC13A3" w:rsidRPr="00EA49B4">
        <w:t>Tu verras</w:t>
      </w:r>
      <w:r>
        <w:t xml:space="preserve">… </w:t>
      </w:r>
      <w:r w:rsidR="00CC13A3" w:rsidRPr="00EA49B4">
        <w:t>Je t</w:t>
      </w:r>
      <w:r>
        <w:t>’</w:t>
      </w:r>
      <w:r w:rsidR="00CC13A3" w:rsidRPr="00EA49B4">
        <w:t>étoufferai sous moi</w:t>
      </w:r>
      <w:r>
        <w:t xml:space="preserve">, </w:t>
      </w:r>
      <w:r w:rsidR="00CC13A3" w:rsidRPr="00EA49B4">
        <w:t>je te ferai rôtir à petit feu avec du soufre</w:t>
      </w:r>
      <w:r>
        <w:t xml:space="preserve">, </w:t>
      </w:r>
      <w:r w:rsidR="00CC13A3" w:rsidRPr="00EA49B4">
        <w:t>je t</w:t>
      </w:r>
      <w:r>
        <w:t>’</w:t>
      </w:r>
      <w:r w:rsidR="00CC13A3" w:rsidRPr="00EA49B4">
        <w:t>écraserai tes entrailles sur les yeux</w:t>
      </w:r>
      <w:r>
        <w:t xml:space="preserve">. </w:t>
      </w:r>
      <w:r w:rsidR="00CC13A3" w:rsidRPr="00EA49B4">
        <w:t>Ah</w:t>
      </w:r>
      <w:r>
        <w:t xml:space="preserve"> ! </w:t>
      </w:r>
      <w:r w:rsidR="00CC13A3" w:rsidRPr="00EA49B4">
        <w:t>ah</w:t>
      </w:r>
      <w:r>
        <w:t> ! »</w:t>
      </w:r>
    </w:p>
    <w:p w14:paraId="6C6FA5B2" w14:textId="77777777" w:rsidR="007D0B10" w:rsidRDefault="00CC13A3" w:rsidP="00CC13A3">
      <w:r w:rsidRPr="00EA49B4">
        <w:t>Elle se releva et se prépara à m</w:t>
      </w:r>
      <w:r w:rsidR="007D0B10">
        <w:t>’</w:t>
      </w:r>
      <w:r w:rsidRPr="00EA49B4">
        <w:t>attaquer avec un redoublement de furie</w:t>
      </w:r>
      <w:r w:rsidR="007D0B10">
        <w:t xml:space="preserve">. </w:t>
      </w:r>
      <w:r w:rsidRPr="00EA49B4">
        <w:t>Je lui saisis les mains et la forçai de s</w:t>
      </w:r>
      <w:r w:rsidR="007D0B10">
        <w:t>’</w:t>
      </w:r>
      <w:r w:rsidRPr="00EA49B4">
        <w:t>asseoir sur le lit</w:t>
      </w:r>
      <w:r w:rsidR="007D0B10">
        <w:t xml:space="preserve">. </w:t>
      </w:r>
      <w:r w:rsidRPr="00EA49B4">
        <w:t>Dans cette attitude</w:t>
      </w:r>
      <w:r w:rsidR="007D0B10">
        <w:t xml:space="preserve">, </w:t>
      </w:r>
      <w:r w:rsidRPr="00EA49B4">
        <w:t>elle continua à exprimer sa rage par des grincements de dents</w:t>
      </w:r>
      <w:r w:rsidR="007D0B10">
        <w:t xml:space="preserve">, </w:t>
      </w:r>
      <w:r w:rsidRPr="00EA49B4">
        <w:t>par des mouvements de tête frénétiques</w:t>
      </w:r>
      <w:r w:rsidR="007D0B10">
        <w:t xml:space="preserve">, </w:t>
      </w:r>
      <w:r w:rsidRPr="00EA49B4">
        <w:t>et de temps en temps par de violents efforts pour se dégager de moi</w:t>
      </w:r>
      <w:r w:rsidR="007D0B10">
        <w:t xml:space="preserve">. </w:t>
      </w:r>
      <w:r w:rsidRPr="00EA49B4">
        <w:t>Ses contorsions et ses soubresauts étaient de la nature de ces accès où quatre personnes ne peuvent quelquefois suffire à contenir le convulsionnaire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dans les circonstances où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je trouvai</w:t>
      </w:r>
      <w:r w:rsidR="007D0B10">
        <w:t xml:space="preserve">, </w:t>
      </w:r>
      <w:r w:rsidRPr="00EA49B4">
        <w:t>par expérience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avais assez de ma force seule</w:t>
      </w:r>
      <w:r w:rsidR="007D0B10">
        <w:t xml:space="preserve">. </w:t>
      </w:r>
      <w:r w:rsidRPr="00EA49B4">
        <w:t>Rien n</w:t>
      </w:r>
      <w:r w:rsidR="007D0B10">
        <w:t>’</w:t>
      </w:r>
      <w:r w:rsidRPr="00EA49B4">
        <w:t>était plus effroyable que le spectacle de cette mégère au milieu de ses agitations</w:t>
      </w:r>
      <w:r w:rsidR="007D0B10">
        <w:t xml:space="preserve">. </w:t>
      </w:r>
      <w:r w:rsidRPr="00EA49B4">
        <w:t>À la fin pourtant sa frénésie commença à se ralentir</w:t>
      </w:r>
      <w:r w:rsidR="007D0B10">
        <w:t xml:space="preserve">, </w:t>
      </w:r>
      <w:r w:rsidRPr="00EA49B4">
        <w:t>et elle demeura convaincue de l</w:t>
      </w:r>
      <w:r w:rsidR="007D0B10">
        <w:t>’</w:t>
      </w:r>
      <w:r w:rsidRPr="00EA49B4">
        <w:t>inutilité de ses efforts</w:t>
      </w:r>
      <w:r w:rsidR="007D0B10">
        <w:t>.</w:t>
      </w:r>
    </w:p>
    <w:p w14:paraId="0565B8BF" w14:textId="77777777" w:rsidR="007D0B10" w:rsidRDefault="007D0B10" w:rsidP="00CC13A3">
      <w:r>
        <w:t>« </w:t>
      </w:r>
      <w:r w:rsidR="00CC13A3" w:rsidRPr="00EA49B4">
        <w:t>Laissez-moi aller</w:t>
      </w:r>
      <w:r>
        <w:t xml:space="preserve">, </w:t>
      </w:r>
      <w:r w:rsidR="00CC13A3" w:rsidRPr="00EA49B4">
        <w:t>dit-elle</w:t>
      </w:r>
      <w:r>
        <w:t xml:space="preserve"> ; </w:t>
      </w:r>
      <w:r w:rsidR="00CC13A3" w:rsidRPr="00EA49B4">
        <w:t>pourquoi me tenez-vous</w:t>
      </w:r>
      <w:r>
        <w:t xml:space="preserve"> ? </w:t>
      </w:r>
      <w:r w:rsidR="00CC13A3" w:rsidRPr="00EA49B4">
        <w:t>Je ne veux pas qu</w:t>
      </w:r>
      <w:r>
        <w:t>’</w:t>
      </w:r>
      <w:r w:rsidR="00CC13A3" w:rsidRPr="00EA49B4">
        <w:t>on me tienne</w:t>
      </w:r>
      <w:r>
        <w:t>.</w:t>
      </w:r>
    </w:p>
    <w:p w14:paraId="3A5CC316" w14:textId="77777777" w:rsidR="007D0B10" w:rsidRDefault="007D0B10" w:rsidP="00CC13A3">
      <w:r>
        <w:t>— </w:t>
      </w:r>
      <w:r w:rsidR="00CC13A3" w:rsidRPr="00EA49B4">
        <w:t>Je ne veux autre chose</w:t>
      </w:r>
      <w:r>
        <w:t xml:space="preserve">, </w:t>
      </w:r>
      <w:r w:rsidR="00CC13A3" w:rsidRPr="00EA49B4">
        <w:t>sinon que vous vous en alliez tout de suite</w:t>
      </w:r>
      <w:r>
        <w:t xml:space="preserve">, </w:t>
      </w:r>
      <w:r w:rsidR="00CC13A3" w:rsidRPr="00EA49B4">
        <w:t>répliquai-je</w:t>
      </w:r>
      <w:r>
        <w:t xml:space="preserve">. </w:t>
      </w:r>
      <w:r w:rsidR="00CC13A3" w:rsidRPr="00EA49B4">
        <w:t>Me laisserez-vous tranquille à présent</w:t>
      </w:r>
      <w:r>
        <w:t> ?</w:t>
      </w:r>
    </w:p>
    <w:p w14:paraId="5C4CD3DD" w14:textId="2A6D337B" w:rsidR="00CC13A3" w:rsidRPr="00EA49B4" w:rsidRDefault="007D0B10" w:rsidP="00CC13A3">
      <w:r>
        <w:t>— </w:t>
      </w:r>
      <w:r w:rsidR="00CC13A3" w:rsidRPr="00EA49B4">
        <w:t>Oui</w:t>
      </w:r>
      <w:r>
        <w:t xml:space="preserve">, </w:t>
      </w:r>
      <w:r w:rsidR="00CC13A3" w:rsidRPr="00EA49B4">
        <w:t>oui</w:t>
      </w:r>
      <w:r>
        <w:t xml:space="preserve">, </w:t>
      </w:r>
      <w:r w:rsidR="00CC13A3" w:rsidRPr="00EA49B4">
        <w:t>je te dis qu</w:t>
      </w:r>
      <w:r>
        <w:t>’</w:t>
      </w:r>
      <w:r w:rsidR="00CC13A3" w:rsidRPr="00EA49B4">
        <w:t>oui</w:t>
      </w:r>
      <w:r>
        <w:t xml:space="preserve">, </w:t>
      </w:r>
      <w:r w:rsidR="00CC13A3" w:rsidRPr="00EA49B4">
        <w:t>bâtard du diable</w:t>
      </w:r>
      <w:r>
        <w:t xml:space="preserve"> ! </w:t>
      </w:r>
      <w:r w:rsidR="00CC13A3" w:rsidRPr="00EA49B4">
        <w:t>oui</w:t>
      </w:r>
      <w:r>
        <w:t xml:space="preserve">, </w:t>
      </w:r>
      <w:r w:rsidR="00CC13A3" w:rsidRPr="00EA49B4">
        <w:t>scélérat</w:t>
      </w:r>
      <w:r>
        <w:t> ! »</w:t>
      </w:r>
    </w:p>
    <w:p w14:paraId="1F3AC13D" w14:textId="77777777" w:rsidR="007D0B10" w:rsidRDefault="00CC13A3" w:rsidP="00CC13A3">
      <w:r w:rsidRPr="00EA49B4">
        <w:lastRenderedPageBreak/>
        <w:t>Je la lâchai sur-le-champ</w:t>
      </w:r>
      <w:r w:rsidR="007D0B10">
        <w:t xml:space="preserve"> ; </w:t>
      </w:r>
      <w:r w:rsidRPr="00EA49B4">
        <w:t>elle courut aussitôt à la porte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la tenant entre-bâillée</w:t>
      </w:r>
      <w:r w:rsidR="007D0B10">
        <w:t> : « </w:t>
      </w:r>
      <w:r w:rsidRPr="00EA49B4">
        <w:t>Je saurai bien encore venir à bout de te faire rendre l</w:t>
      </w:r>
      <w:r w:rsidR="007D0B10">
        <w:t>’</w:t>
      </w:r>
      <w:r w:rsidRPr="00EA49B4">
        <w:t>âme</w:t>
      </w:r>
      <w:r w:rsidR="007D0B10">
        <w:t xml:space="preserve">, </w:t>
      </w:r>
      <w:r w:rsidRPr="00EA49B4">
        <w:t>me dit-elle</w:t>
      </w:r>
      <w:r w:rsidR="007D0B10">
        <w:t xml:space="preserve"> ; </w:t>
      </w:r>
      <w:r w:rsidRPr="00EA49B4">
        <w:t>va</w:t>
      </w:r>
      <w:r w:rsidR="007D0B10">
        <w:t xml:space="preserve">, </w:t>
      </w:r>
      <w:r w:rsidRPr="00EA49B4">
        <w:t>avant qu</w:t>
      </w:r>
      <w:r w:rsidR="007D0B10">
        <w:t>’</w:t>
      </w:r>
      <w:r w:rsidRPr="00EA49B4">
        <w:t>il soit vingt-quatre heures</w:t>
      </w:r>
      <w:r w:rsidR="007D0B10">
        <w:t xml:space="preserve">, </w:t>
      </w:r>
      <w:r w:rsidRPr="00EA49B4">
        <w:t>je réponds de toi</w:t>
      </w:r>
      <w:r w:rsidR="007D0B10">
        <w:t> ! »</w:t>
      </w:r>
      <w:r w:rsidRPr="00EA49B4">
        <w:t xml:space="preserve"> En disant ces mots</w:t>
      </w:r>
      <w:r w:rsidR="007D0B10">
        <w:t xml:space="preserve">, </w:t>
      </w:r>
      <w:r w:rsidRPr="00EA49B4">
        <w:t>elle tira la porte et m</w:t>
      </w:r>
      <w:r w:rsidR="007D0B10">
        <w:t>’</w:t>
      </w:r>
      <w:r w:rsidRPr="00EA49B4">
        <w:t>enferma à la clef</w:t>
      </w:r>
      <w:r w:rsidR="007D0B10">
        <w:t xml:space="preserve">. </w:t>
      </w:r>
      <w:r w:rsidRPr="00EA49B4">
        <w:t>Une action à laquelle je m</w:t>
      </w:r>
      <w:r w:rsidR="007D0B10">
        <w:t>’</w:t>
      </w:r>
      <w:r w:rsidRPr="00EA49B4">
        <w:t>attendais aussi peu me fit tressaillir</w:t>
      </w:r>
      <w:r w:rsidR="007D0B10">
        <w:t xml:space="preserve">. </w:t>
      </w:r>
      <w:r w:rsidRPr="00EA49B4">
        <w:t>Où la vieille était-elle allée</w:t>
      </w:r>
      <w:r w:rsidR="007D0B10">
        <w:t xml:space="preserve"> ? </w:t>
      </w:r>
      <w:r w:rsidRPr="00EA49B4">
        <w:t>Quel était son dessein</w:t>
      </w:r>
      <w:r w:rsidR="007D0B10">
        <w:t xml:space="preserve"> ? </w:t>
      </w:r>
      <w:r w:rsidRPr="00EA49B4">
        <w:t>Je ne pouvais pas supporter l</w:t>
      </w:r>
      <w:r w:rsidR="007D0B10">
        <w:t>’</w:t>
      </w:r>
      <w:r w:rsidRPr="00EA49B4">
        <w:t>idée de périr par les machinations d</w:t>
      </w:r>
      <w:r w:rsidR="007D0B10">
        <w:t>’</w:t>
      </w:r>
      <w:r w:rsidRPr="00EA49B4">
        <w:t>une pareille sorcière</w:t>
      </w:r>
      <w:r w:rsidR="007D0B10">
        <w:t xml:space="preserve">. </w:t>
      </w:r>
      <w:r w:rsidRPr="00EA49B4">
        <w:t>La mort</w:t>
      </w:r>
      <w:r w:rsidR="007D0B10">
        <w:t xml:space="preserve">, </w:t>
      </w:r>
      <w:r w:rsidRPr="00EA49B4">
        <w:t>sous quelque forme qu</w:t>
      </w:r>
      <w:r w:rsidR="007D0B10">
        <w:t>’</w:t>
      </w:r>
      <w:r w:rsidRPr="00EA49B4">
        <w:t>elle soit</w:t>
      </w:r>
      <w:r w:rsidR="007D0B10">
        <w:t xml:space="preserve">, </w:t>
      </w:r>
      <w:r w:rsidRPr="00EA49B4">
        <w:t>quand elle fond sur nous par surprise et sans que l</w:t>
      </w:r>
      <w:r w:rsidR="007D0B10">
        <w:t>’</w:t>
      </w:r>
      <w:r w:rsidRPr="00EA49B4">
        <w:t>esprit ait eu le temps de s</w:t>
      </w:r>
      <w:r w:rsidR="007D0B10">
        <w:t>’</w:t>
      </w:r>
      <w:r w:rsidRPr="00EA49B4">
        <w:t>y préparer</w:t>
      </w:r>
      <w:r w:rsidR="007D0B10">
        <w:t xml:space="preserve">, </w:t>
      </w:r>
      <w:r w:rsidRPr="00EA49B4">
        <w:t>apporte une terreur impossible à décrire</w:t>
      </w:r>
      <w:r w:rsidR="007D0B10">
        <w:t xml:space="preserve">. </w:t>
      </w:r>
      <w:r w:rsidRPr="00EA49B4">
        <w:t>Mes idées s</w:t>
      </w:r>
      <w:r w:rsidR="007D0B10">
        <w:t>’</w:t>
      </w:r>
      <w:r w:rsidRPr="00EA49B4">
        <w:t>égaraient dans un dédale d</w:t>
      </w:r>
      <w:r w:rsidR="007D0B10">
        <w:t>’</w:t>
      </w:r>
      <w:r w:rsidRPr="00EA49B4">
        <w:t>horreur et de confusion</w:t>
      </w:r>
      <w:r w:rsidR="007D0B10">
        <w:t xml:space="preserve"> ; </w:t>
      </w:r>
      <w:r w:rsidRPr="00EA49B4">
        <w:t>il n</w:t>
      </w:r>
      <w:r w:rsidR="007D0B10">
        <w:t>’</w:t>
      </w:r>
      <w:r w:rsidRPr="00EA49B4">
        <w:t>y avait dans ma tête que chaos et tumulte</w:t>
      </w:r>
      <w:r w:rsidR="007D0B10">
        <w:t xml:space="preserve">. </w:t>
      </w:r>
      <w:r w:rsidRPr="00EA49B4">
        <w:t>Je voulus forcer la porte</w:t>
      </w:r>
      <w:r w:rsidR="007D0B10">
        <w:t xml:space="preserve">, </w:t>
      </w:r>
      <w:r w:rsidRPr="00EA49B4">
        <w:t>mais en vain</w:t>
      </w:r>
      <w:r w:rsidR="007D0B10">
        <w:t xml:space="preserve">. </w:t>
      </w:r>
      <w:r w:rsidRPr="00EA49B4">
        <w:t>Je tournai tout autour de la chambre en cherchant quelque outil propre à m</w:t>
      </w:r>
      <w:r w:rsidR="007D0B10">
        <w:t>’</w:t>
      </w:r>
      <w:r w:rsidRPr="00EA49B4">
        <w:t>aider</w:t>
      </w:r>
      <w:r w:rsidR="007D0B10">
        <w:t xml:space="preserve">. </w:t>
      </w:r>
      <w:r w:rsidRPr="00EA49B4">
        <w:t>À la fin pourtant je me précipitai sur cette porte avec un effort de désespoir auquel elle céda</w:t>
      </w:r>
      <w:r w:rsidR="007D0B10">
        <w:t xml:space="preserve">, </w:t>
      </w:r>
      <w:r w:rsidRPr="00EA49B4">
        <w:t>et qui me jeta presque au bas de l</w:t>
      </w:r>
      <w:r w:rsidR="007D0B10">
        <w:t>’</w:t>
      </w:r>
      <w:r w:rsidRPr="00EA49B4">
        <w:t>escalier</w:t>
      </w:r>
      <w:r w:rsidR="007D0B10">
        <w:t>.</w:t>
      </w:r>
    </w:p>
    <w:p w14:paraId="150CFDD9" w14:textId="77777777" w:rsidR="007D0B10" w:rsidRDefault="00CC13A3" w:rsidP="00CC13A3">
      <w:r w:rsidRPr="00EA49B4">
        <w:t>Je descendis avec toute la précaution et la prudence possibles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entrai dans la cuisine</w:t>
      </w:r>
      <w:r w:rsidR="007D0B10">
        <w:t xml:space="preserve">, </w:t>
      </w:r>
      <w:r w:rsidRPr="00EA49B4">
        <w:t>mais je n</w:t>
      </w:r>
      <w:r w:rsidR="007D0B10">
        <w:t>’</w:t>
      </w:r>
      <w:r w:rsidRPr="00EA49B4">
        <w:t>y vis personne</w:t>
      </w:r>
      <w:r w:rsidR="007D0B10">
        <w:t xml:space="preserve">. </w:t>
      </w:r>
      <w:r w:rsidRPr="00EA49B4">
        <w:t>Je cherchai dans les autres pièces avec aussi peu de succès</w:t>
      </w:r>
      <w:r w:rsidR="007D0B10">
        <w:t xml:space="preserve"> : </w:t>
      </w:r>
      <w:r w:rsidRPr="00EA49B4">
        <w:t>je sortis de la maison</w:t>
      </w:r>
      <w:r w:rsidR="007D0B10">
        <w:t xml:space="preserve"> ; </w:t>
      </w:r>
      <w:r w:rsidRPr="00EA49B4">
        <w:t>je ne pus venir à bout de trouver aucune trace de mon adversaire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chose bien étonnante</w:t>
      </w:r>
      <w:r w:rsidR="007D0B10">
        <w:t xml:space="preserve"> : </w:t>
      </w:r>
      <w:r w:rsidRPr="00EA49B4">
        <w:t>que pouvait-elle être devenue</w:t>
      </w:r>
      <w:r w:rsidR="007D0B10">
        <w:t xml:space="preserve"> ? </w:t>
      </w:r>
      <w:r w:rsidRPr="00EA49B4">
        <w:t>Que devais-je conclure de cette disparition</w:t>
      </w:r>
      <w:r w:rsidR="007D0B10">
        <w:t xml:space="preserve"> ? </w:t>
      </w:r>
      <w:r w:rsidRPr="00EA49B4">
        <w:t>Je réfléchis à la menace qu</w:t>
      </w:r>
      <w:r w:rsidR="007D0B10">
        <w:t>’</w:t>
      </w:r>
      <w:r w:rsidRPr="00EA49B4">
        <w:t>elle m</w:t>
      </w:r>
      <w:r w:rsidR="007D0B10">
        <w:t>’</w:t>
      </w:r>
      <w:r w:rsidRPr="00EA49B4">
        <w:t>avait faite en partant</w:t>
      </w:r>
      <w:r w:rsidR="007D0B10">
        <w:t xml:space="preserve"> : </w:t>
      </w:r>
      <w:r w:rsidRPr="00EA49B4">
        <w:rPr>
          <w:i/>
          <w:iCs/>
        </w:rPr>
        <w:t>qu</w:t>
      </w:r>
      <w:r w:rsidR="007D0B10">
        <w:rPr>
          <w:i/>
          <w:iCs/>
        </w:rPr>
        <w:t>’</w:t>
      </w:r>
      <w:r w:rsidRPr="00EA49B4">
        <w:rPr>
          <w:i/>
          <w:iCs/>
        </w:rPr>
        <w:t>avant qu</w:t>
      </w:r>
      <w:r w:rsidR="007D0B10">
        <w:rPr>
          <w:i/>
          <w:iCs/>
        </w:rPr>
        <w:t>’</w:t>
      </w:r>
      <w:r w:rsidRPr="00EA49B4">
        <w:rPr>
          <w:i/>
          <w:iCs/>
        </w:rPr>
        <w:t>il fût vingt-quatre heures</w:t>
      </w:r>
      <w:r w:rsidR="007D0B10">
        <w:rPr>
          <w:i/>
          <w:iCs/>
        </w:rPr>
        <w:t xml:space="preserve">, </w:t>
      </w:r>
      <w:r w:rsidRPr="00EA49B4">
        <w:rPr>
          <w:i/>
          <w:iCs/>
        </w:rPr>
        <w:t>elle répondait de moi</w:t>
      </w:r>
      <w:r w:rsidR="007D0B10">
        <w:rPr>
          <w:i/>
          <w:iCs/>
        </w:rPr>
        <w:t xml:space="preserve"> ! </w:t>
      </w:r>
      <w:r w:rsidRPr="00EA49B4">
        <w:t>Cette phrase était énigmatique</w:t>
      </w:r>
      <w:r w:rsidR="007D0B10">
        <w:t xml:space="preserve"> ; </w:t>
      </w:r>
      <w:r w:rsidRPr="00EA49B4">
        <w:t>elle ne paraissait pas renfermer une menace d</w:t>
      </w:r>
      <w:r w:rsidR="007D0B10">
        <w:t>’</w:t>
      </w:r>
      <w:r w:rsidRPr="00EA49B4">
        <w:t>assassinat</w:t>
      </w:r>
      <w:r w:rsidR="007D0B10">
        <w:t>.</w:t>
      </w:r>
    </w:p>
    <w:p w14:paraId="10A992B2" w14:textId="77777777" w:rsidR="007D0B10" w:rsidRDefault="00CC13A3" w:rsidP="00CC13A3">
      <w:r w:rsidRPr="00EA49B4">
        <w:t>Tout à coup le papier apporté par Larkins revint à ma mémoire</w:t>
      </w:r>
      <w:r w:rsidR="007D0B10">
        <w:t xml:space="preserve">. </w:t>
      </w:r>
      <w:r w:rsidRPr="00EA49B4">
        <w:t>Serait-il bien possible que ce fût là le motif caché de ses dernières paroles</w:t>
      </w:r>
      <w:r w:rsidR="007D0B10">
        <w:t xml:space="preserve"> ? </w:t>
      </w:r>
      <w:r w:rsidRPr="00EA49B4">
        <w:t>Serait-elle partie pour dénoncer elle-même ma retraite</w:t>
      </w:r>
      <w:r w:rsidR="007D0B10">
        <w:t xml:space="preserve"> ? </w:t>
      </w:r>
      <w:r w:rsidRPr="00EA49B4">
        <w:t>Mais n</w:t>
      </w:r>
      <w:r w:rsidR="007D0B10">
        <w:t>’</w:t>
      </w:r>
      <w:r w:rsidRPr="00EA49B4">
        <w:t xml:space="preserve">y aurait-il pas un grand danger pour la troupe à amener ainsi sans la moindre précaution les </w:t>
      </w:r>
      <w:r w:rsidRPr="00EA49B4">
        <w:lastRenderedPageBreak/>
        <w:t>officiers de justice dans notre retraite</w:t>
      </w:r>
      <w:r w:rsidR="007D0B10">
        <w:t xml:space="preserve"> ? </w:t>
      </w:r>
      <w:r w:rsidRPr="00EA49B4">
        <w:t>Il n</w:t>
      </w:r>
      <w:r w:rsidR="007D0B10">
        <w:t>’</w:t>
      </w:r>
      <w:r w:rsidRPr="00EA49B4">
        <w:t>y avait peut-être pas lieu de craindre qu</w:t>
      </w:r>
      <w:r w:rsidR="007D0B10">
        <w:t>’</w:t>
      </w:r>
      <w:r w:rsidRPr="00EA49B4">
        <w:t>elle pût se porter à un pareil acte de désespoir</w:t>
      </w:r>
      <w:r w:rsidR="007D0B10">
        <w:t xml:space="preserve">. </w:t>
      </w:r>
      <w:r w:rsidRPr="00EA49B4">
        <w:t>Pourtant</w:t>
      </w:r>
      <w:r w:rsidR="007D0B10">
        <w:t xml:space="preserve">, </w:t>
      </w:r>
      <w:r w:rsidRPr="00EA49B4">
        <w:t>on ne pouvait guère répondre de ce dont elle était capable dans l</w:t>
      </w:r>
      <w:r w:rsidR="007D0B10">
        <w:t>’</w:t>
      </w:r>
      <w:r w:rsidRPr="00EA49B4">
        <w:t>état où elle était</w:t>
      </w:r>
      <w:r w:rsidR="007D0B10">
        <w:t xml:space="preserve">. </w:t>
      </w:r>
      <w:r w:rsidRPr="00EA49B4">
        <w:t>Était-il prudent d</w:t>
      </w:r>
      <w:r w:rsidR="007D0B10">
        <w:t>’</w:t>
      </w:r>
      <w:r w:rsidRPr="00EA49B4">
        <w:t>attendre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aventurer ma liberté sur une pareille chance</w:t>
      </w:r>
      <w:r w:rsidR="007D0B10">
        <w:t> ?</w:t>
      </w:r>
    </w:p>
    <w:p w14:paraId="04DB5543" w14:textId="77777777" w:rsidR="007D0B10" w:rsidRDefault="00CC13A3" w:rsidP="00CC13A3">
      <w:r w:rsidRPr="00EA49B4">
        <w:t>Je répondis bien vite par la négative à cette dernière question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déjà déterminé à quitter dans peu le séjour que j</w:t>
      </w:r>
      <w:r w:rsidR="007D0B10">
        <w:t>’</w:t>
      </w:r>
      <w:r w:rsidRPr="00EA49B4">
        <w:t>habitais</w:t>
      </w:r>
      <w:r w:rsidR="007D0B10">
        <w:t xml:space="preserve"> ; </w:t>
      </w:r>
      <w:r w:rsidRPr="00EA49B4">
        <w:t>un peu plus tôt ou un peu plus tard ne faisait pas une différence importante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était ni sage ni agréable de résider sous le même toit avec quelqu</w:t>
      </w:r>
      <w:r w:rsidR="007D0B10">
        <w:t>’</w:t>
      </w:r>
      <w:r w:rsidRPr="00EA49B4">
        <w:t>un qui m</w:t>
      </w:r>
      <w:r w:rsidR="007D0B10">
        <w:t>’</w:t>
      </w:r>
      <w:r w:rsidRPr="00EA49B4">
        <w:t>avait donné de pareilles preuves d</w:t>
      </w:r>
      <w:r w:rsidR="007D0B10">
        <w:t>’</w:t>
      </w:r>
      <w:r w:rsidRPr="00EA49B4">
        <w:t>une haine implacable</w:t>
      </w:r>
      <w:r w:rsidR="007D0B10">
        <w:t xml:space="preserve">. </w:t>
      </w:r>
      <w:r w:rsidRPr="00EA49B4">
        <w:t>Mais de toutes mes réflexions celle qui avait sans comparaison le plus de poids sur mon esprit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</w:t>
      </w:r>
      <w:r w:rsidR="007D0B10">
        <w:t>’</w:t>
      </w:r>
      <w:r w:rsidRPr="00EA49B4">
        <w:t>idée de la prison</w:t>
      </w:r>
      <w:r w:rsidR="007D0B10">
        <w:t xml:space="preserve">, </w:t>
      </w:r>
      <w:r w:rsidRPr="00EA49B4">
        <w:t>du procès</w:t>
      </w:r>
      <w:r w:rsidR="007D0B10">
        <w:t xml:space="preserve">, </w:t>
      </w:r>
      <w:r w:rsidRPr="00EA49B4">
        <w:t>du supplice</w:t>
      </w:r>
      <w:r w:rsidR="007D0B10">
        <w:t xml:space="preserve">. </w:t>
      </w:r>
      <w:r w:rsidRPr="00EA49B4">
        <w:t>Plus ces objets avaient été depuis longtemps la matière de mes méditations</w:t>
      </w:r>
      <w:r w:rsidR="007D0B10">
        <w:t xml:space="preserve">, </w:t>
      </w:r>
      <w:r w:rsidRPr="00EA49B4">
        <w:t>plus je me sentais invinciblement porté à tout faire pour les éviter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déjà beaucoup fait dans cette vue</w:t>
      </w:r>
      <w:r w:rsidR="007D0B10">
        <w:t xml:space="preserve"> ; </w:t>
      </w:r>
      <w:r w:rsidRPr="00EA49B4">
        <w:t>je m</w:t>
      </w:r>
      <w:r w:rsidR="007D0B10">
        <w:t>’</w:t>
      </w:r>
      <w:r w:rsidRPr="00EA49B4">
        <w:t>étais décidé à un grand nombre de sacrifices</w:t>
      </w:r>
      <w:r w:rsidR="007D0B10">
        <w:t xml:space="preserve"> ; </w:t>
      </w:r>
      <w:r w:rsidRPr="00EA49B4">
        <w:t>et si je venais à échouer dans mes projets</w:t>
      </w:r>
      <w:r w:rsidR="007D0B10">
        <w:t xml:space="preserve">, </w:t>
      </w:r>
      <w:r w:rsidRPr="00EA49B4">
        <w:t>je ne croyais pas que ce pût jamais être faute de précaution et de courage de ma part</w:t>
      </w:r>
      <w:r w:rsidR="007D0B10">
        <w:t xml:space="preserve">. </w:t>
      </w:r>
      <w:r w:rsidRPr="00EA49B4">
        <w:t>La seule idée du sort que me réservaient mes persécuteurs me mettait à la torture</w:t>
      </w:r>
      <w:r w:rsidR="007D0B10">
        <w:t xml:space="preserve"> ; </w:t>
      </w:r>
      <w:r w:rsidRPr="00EA49B4">
        <w:t>et plus je voyais de près l</w:t>
      </w:r>
      <w:r w:rsidR="007D0B10">
        <w:t>’</w:t>
      </w:r>
      <w:r w:rsidRPr="00EA49B4">
        <w:t>oppression et l</w:t>
      </w:r>
      <w:r w:rsidR="007D0B10">
        <w:t>’</w:t>
      </w:r>
      <w:r w:rsidRPr="00EA49B4">
        <w:t>injustice</w:t>
      </w:r>
      <w:r w:rsidR="007D0B10">
        <w:t xml:space="preserve">, </w:t>
      </w:r>
      <w:r w:rsidRPr="00EA49B4">
        <w:t>plus je me sentais profondément pénétré de l</w:t>
      </w:r>
      <w:r w:rsidR="007D0B10">
        <w:t>’</w:t>
      </w:r>
      <w:r w:rsidRPr="00EA49B4">
        <w:t>horreur qui leur est due</w:t>
      </w:r>
      <w:r w:rsidR="007D0B10">
        <w:t>.</w:t>
      </w:r>
    </w:p>
    <w:p w14:paraId="7BF4E3C6" w14:textId="0918F4AC" w:rsidR="007D0B10" w:rsidRDefault="00CC13A3" w:rsidP="00CC13A3">
      <w:r w:rsidRPr="00EA49B4">
        <w:t>Tels furent les motifs qui me décidèrent à quitter sur-le-champ</w:t>
      </w:r>
      <w:r w:rsidR="007D0B10">
        <w:t xml:space="preserve">, </w:t>
      </w:r>
      <w:r w:rsidRPr="00EA49B4">
        <w:t>brusquement et sans aucun témoignage d</w:t>
      </w:r>
      <w:r w:rsidR="007D0B10">
        <w:t>’</w:t>
      </w:r>
      <w:r w:rsidRPr="00EA49B4">
        <w:t>adieu ou de remercîment pour tant de bons offices que j</w:t>
      </w:r>
      <w:r w:rsidR="007D0B10">
        <w:t>’</w:t>
      </w:r>
      <w:r w:rsidRPr="00EA49B4">
        <w:t>y avais reçus</w:t>
      </w:r>
      <w:r w:rsidR="007D0B10">
        <w:t xml:space="preserve">, </w:t>
      </w:r>
      <w:r w:rsidRPr="00EA49B4">
        <w:t>une habitation qui</w:t>
      </w:r>
      <w:r w:rsidR="007D0B10">
        <w:t xml:space="preserve">, </w:t>
      </w:r>
      <w:r w:rsidRPr="00EA49B4">
        <w:t>pendant un espace de six semaines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avait</w:t>
      </w:r>
      <w:r w:rsidR="007D0B10">
        <w:t xml:space="preserve">, </w:t>
      </w:r>
      <w:r w:rsidRPr="00EA49B4">
        <w:t>certainement</w:t>
      </w:r>
      <w:r w:rsidR="007D0B10">
        <w:t xml:space="preserve">, </w:t>
      </w:r>
      <w:r w:rsidRPr="00EA49B4">
        <w:t>protégé contre les horreurs d</w:t>
      </w:r>
      <w:r w:rsidR="007D0B10">
        <w:t>’</w:t>
      </w:r>
      <w:r w:rsidRPr="00EA49B4">
        <w:t>un procès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une condamnation et d</w:t>
      </w:r>
      <w:r w:rsidR="007D0B10">
        <w:t>’</w:t>
      </w:r>
      <w:r w:rsidRPr="00EA49B4">
        <w:t>une mort ignominieuse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y étais entré sans un penny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 xml:space="preserve">en sortais avec quelques guinées que </w:t>
      </w:r>
      <w:r w:rsidR="007D0B10">
        <w:t>M. </w:t>
      </w:r>
      <w:r w:rsidRPr="00EA49B4">
        <w:t>Raymond m</w:t>
      </w:r>
      <w:r w:rsidR="007D0B10">
        <w:t>’</w:t>
      </w:r>
      <w:r w:rsidRPr="00EA49B4">
        <w:t>avait obligé de prendre pour ma part du dividende dans un butin commun</w:t>
      </w:r>
      <w:r w:rsidR="007D0B10">
        <w:t xml:space="preserve">. </w:t>
      </w:r>
      <w:r w:rsidRPr="00EA49B4">
        <w:t>Quoique j</w:t>
      </w:r>
      <w:r w:rsidR="007D0B10">
        <w:t>’</w:t>
      </w:r>
      <w:r w:rsidRPr="00EA49B4">
        <w:t xml:space="preserve">eusse bien quelque </w:t>
      </w:r>
      <w:r w:rsidRPr="00EA49B4">
        <w:lastRenderedPageBreak/>
        <w:t>raison de supposer que l</w:t>
      </w:r>
      <w:r w:rsidR="007D0B10">
        <w:t>’</w:t>
      </w:r>
      <w:r w:rsidRPr="00EA49B4">
        <w:t>activité des recherches suscitées contre moi s</w:t>
      </w:r>
      <w:r w:rsidR="007D0B10">
        <w:t>’</w:t>
      </w:r>
      <w:r w:rsidRPr="00EA49B4">
        <w:t>était un peu ralentie par le laps de temps</w:t>
      </w:r>
      <w:r w:rsidR="007D0B10">
        <w:t xml:space="preserve">, </w:t>
      </w:r>
      <w:r w:rsidRPr="00EA49B4">
        <w:t>toutefois la crainte des malheurs qu</w:t>
      </w:r>
      <w:r w:rsidR="007D0B10">
        <w:t>’</w:t>
      </w:r>
      <w:r w:rsidRPr="00EA49B4">
        <w:t>un hasard défavorable pouvait attirer sur ma tête me fit prendre le parti de ne pas négliger une seule précaution</w:t>
      </w:r>
      <w:r w:rsidR="007D0B10">
        <w:t>.</w:t>
      </w:r>
    </w:p>
    <w:p w14:paraId="4BDD96C0" w14:textId="77777777" w:rsidR="007D0B10" w:rsidRDefault="00CC13A3" w:rsidP="00CC13A3">
      <w:r w:rsidRPr="00EA49B4">
        <w:t>Je songeai à ce papier d</w:t>
      </w:r>
      <w:r w:rsidR="007D0B10">
        <w:t>’</w:t>
      </w:r>
      <w:r w:rsidRPr="00EA49B4">
        <w:t>avis qui était la cause de mes frayeurs actuelles</w:t>
      </w:r>
      <w:r w:rsidR="007D0B10">
        <w:t xml:space="preserve">, </w:t>
      </w:r>
      <w:r w:rsidRPr="00EA49B4">
        <w:t>et je compris qu</w:t>
      </w:r>
      <w:r w:rsidR="007D0B10">
        <w:t>’</w:t>
      </w:r>
      <w:r w:rsidRPr="00EA49B4">
        <w:t>un des principaux dangers dont je fusse menacé était que ma figure fût reconnue par quelqu</w:t>
      </w:r>
      <w:r w:rsidR="007D0B10">
        <w:t>’</w:t>
      </w:r>
      <w:r w:rsidRPr="00EA49B4">
        <w:t>un qui m</w:t>
      </w:r>
      <w:r w:rsidR="007D0B10">
        <w:t>’</w:t>
      </w:r>
      <w:r w:rsidRPr="00EA49B4">
        <w:t>aurait vu autrefois</w:t>
      </w:r>
      <w:r w:rsidR="007D0B10">
        <w:t xml:space="preserve">, </w:t>
      </w:r>
      <w:r w:rsidRPr="00EA49B4">
        <w:t>ou même par des étrangers qui auraient lu mon signalement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il me parut prudent de me déguiser le plus efficacement possible</w:t>
      </w:r>
      <w:r w:rsidR="007D0B10">
        <w:t xml:space="preserve">. </w:t>
      </w:r>
      <w:r w:rsidRPr="00EA49B4">
        <w:t>À cet effet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eus recours à un paquet de guenilles qui était dans un des coins de notre demeure</w:t>
      </w:r>
      <w:r w:rsidR="007D0B10">
        <w:t xml:space="preserve">. </w:t>
      </w:r>
      <w:r w:rsidRPr="00EA49B4">
        <w:t>Le déguisement que j</w:t>
      </w:r>
      <w:r w:rsidR="007D0B10">
        <w:t>’</w:t>
      </w:r>
      <w:r w:rsidRPr="00EA49B4">
        <w:t>adoptai fut celui d</w:t>
      </w:r>
      <w:r w:rsidR="007D0B10">
        <w:t>’</w:t>
      </w:r>
      <w:r w:rsidRPr="00EA49B4">
        <w:t>un mendiant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après ce plan</w:t>
      </w:r>
      <w:r w:rsidR="007D0B10">
        <w:t xml:space="preserve">, </w:t>
      </w:r>
      <w:r w:rsidRPr="00EA49B4">
        <w:t>je quittai ma chemise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attachai autour de la tête un mouchoir avec lequel j</w:t>
      </w:r>
      <w:r w:rsidR="007D0B10">
        <w:t>’</w:t>
      </w:r>
      <w:r w:rsidRPr="00EA49B4">
        <w:t>eus soin de couvrir un de mes yeux</w:t>
      </w:r>
      <w:r w:rsidR="007D0B10">
        <w:t xml:space="preserve">, </w:t>
      </w:r>
      <w:r w:rsidRPr="00EA49B4">
        <w:t>et par-dessus je mis un vieux bonnet de nuit en laine</w:t>
      </w:r>
      <w:r w:rsidR="007D0B10">
        <w:t xml:space="preserve">. </w:t>
      </w:r>
      <w:r w:rsidRPr="00EA49B4">
        <w:t>Je choisis le plus mauvais habit qu</w:t>
      </w:r>
      <w:r w:rsidR="007D0B10">
        <w:t>’</w:t>
      </w:r>
      <w:r w:rsidRPr="00EA49B4">
        <w:t>il me fut possible de trouver</w:t>
      </w:r>
      <w:r w:rsidR="007D0B10">
        <w:t xml:space="preserve">, </w:t>
      </w:r>
      <w:r w:rsidRPr="00EA49B4">
        <w:t>et je lui donnai encore l</w:t>
      </w:r>
      <w:r w:rsidR="007D0B10">
        <w:t>’</w:t>
      </w:r>
      <w:r w:rsidRPr="00EA49B4">
        <w:t>air plus misérable au moyen de déchirures que j</w:t>
      </w:r>
      <w:r w:rsidR="007D0B10">
        <w:t>’</w:t>
      </w:r>
      <w:r w:rsidRPr="00EA49B4">
        <w:t>y fis à dessein en plusieurs endroits</w:t>
      </w:r>
      <w:r w:rsidR="007D0B10">
        <w:t xml:space="preserve">. </w:t>
      </w:r>
      <w:r w:rsidRPr="00EA49B4">
        <w:t>Affublé de cet accoutrement</w:t>
      </w:r>
      <w:r w:rsidR="007D0B10">
        <w:t xml:space="preserve">, </w:t>
      </w:r>
      <w:r w:rsidRPr="00EA49B4">
        <w:t>je me regardai dans un miroir</w:t>
      </w:r>
      <w:r w:rsidR="007D0B10">
        <w:t xml:space="preserve">. </w:t>
      </w:r>
      <w:r w:rsidRPr="00EA49B4">
        <w:t>Mon travestissement me sembla parfait</w:t>
      </w:r>
      <w:r w:rsidR="007D0B10">
        <w:t xml:space="preserve">, </w:t>
      </w:r>
      <w:r w:rsidRPr="00EA49B4">
        <w:t>et personne ne m</w:t>
      </w:r>
      <w:r w:rsidR="007D0B10">
        <w:t>’</w:t>
      </w:r>
      <w:r w:rsidRPr="00EA49B4">
        <w:t>aurait soupçonné de ne pas appartenir à la confrérie dont je voulais passer pour membre</w:t>
      </w:r>
      <w:r w:rsidR="007D0B10">
        <w:t>.</w:t>
      </w:r>
    </w:p>
    <w:p w14:paraId="285A0C4B" w14:textId="7CD3291F" w:rsidR="00CC13A3" w:rsidRPr="00EA49B4" w:rsidRDefault="007D0B10" w:rsidP="00CC13A3">
      <w:r>
        <w:t>« </w:t>
      </w:r>
      <w:r w:rsidR="00CC13A3" w:rsidRPr="00EA49B4">
        <w:t>Voilà</w:t>
      </w:r>
      <w:r>
        <w:t xml:space="preserve">, </w:t>
      </w:r>
      <w:r w:rsidR="00CC13A3" w:rsidRPr="00EA49B4">
        <w:t>me dis-je à moi-même</w:t>
      </w:r>
      <w:r>
        <w:t xml:space="preserve">, </w:t>
      </w:r>
      <w:r w:rsidR="00CC13A3" w:rsidRPr="00EA49B4">
        <w:t>la forme sous laquelle la tyrannie et l</w:t>
      </w:r>
      <w:r>
        <w:t>’</w:t>
      </w:r>
      <w:r w:rsidR="00CC13A3" w:rsidRPr="00EA49B4">
        <w:t>injustice m</w:t>
      </w:r>
      <w:r>
        <w:t>’</w:t>
      </w:r>
      <w:r w:rsidR="00CC13A3" w:rsidRPr="00EA49B4">
        <w:t>obligent de chercher un refuge</w:t>
      </w:r>
      <w:r>
        <w:t xml:space="preserve"> ; </w:t>
      </w:r>
      <w:r w:rsidR="00CC13A3" w:rsidRPr="00EA49B4">
        <w:t>mais il vaut mieux</w:t>
      </w:r>
      <w:r>
        <w:t xml:space="preserve">, </w:t>
      </w:r>
      <w:r w:rsidR="00CC13A3" w:rsidRPr="00EA49B4">
        <w:t>mille fois mieux</w:t>
      </w:r>
      <w:r>
        <w:t xml:space="preserve">, </w:t>
      </w:r>
      <w:r w:rsidR="00CC13A3" w:rsidRPr="00EA49B4">
        <w:t>encourir le mépris sous les haillons de la misère et parmi la lie de l</w:t>
      </w:r>
      <w:r>
        <w:t>’</w:t>
      </w:r>
      <w:r w:rsidR="00CC13A3" w:rsidRPr="00EA49B4">
        <w:t>espèce humaine</w:t>
      </w:r>
      <w:r>
        <w:t xml:space="preserve">, </w:t>
      </w:r>
      <w:r w:rsidR="00CC13A3" w:rsidRPr="00EA49B4">
        <w:t>que de compter sur la compassion et la sensibilité de ceux qui se croient supérieurs aux autres hommes</w:t>
      </w:r>
      <w:r>
        <w:t>. »</w:t>
      </w:r>
    </w:p>
    <w:p w14:paraId="21966932" w14:textId="77777777" w:rsidR="00CC13A3" w:rsidRPr="00EA49B4" w:rsidRDefault="00CC13A3" w:rsidP="007D0B10">
      <w:pPr>
        <w:pStyle w:val="Titre1"/>
      </w:pPr>
      <w:bookmarkStart w:id="34" w:name="_Toc194843923"/>
      <w:r w:rsidRPr="00EA49B4">
        <w:lastRenderedPageBreak/>
        <w:t>XXXI</w:t>
      </w:r>
      <w:bookmarkEnd w:id="34"/>
    </w:p>
    <w:p w14:paraId="3CE7D53F" w14:textId="77777777" w:rsidR="007D0B10" w:rsidRDefault="00CC13A3" w:rsidP="00CC13A3">
      <w:r w:rsidRPr="00EA49B4">
        <w:t>La seule règle que je me prescrivis pour traverser la forêt</w:t>
      </w:r>
      <w:r w:rsidR="007D0B10">
        <w:t xml:space="preserve">, </w:t>
      </w:r>
      <w:r w:rsidRPr="00EA49B4">
        <w:t>ce fut de suivre une direction aussi opposée que possible aux routes qui conduisaient au lieu de mon ancienne prison</w:t>
      </w:r>
      <w:r w:rsidR="007D0B10">
        <w:t xml:space="preserve">. </w:t>
      </w:r>
      <w:r w:rsidRPr="00EA49B4">
        <w:t>Après environ deux heures de marche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arrivai aux limites de ce canton agreste</w:t>
      </w:r>
      <w:r w:rsidR="007D0B10">
        <w:t xml:space="preserve">, </w:t>
      </w:r>
      <w:r w:rsidRPr="00EA49B4">
        <w:t>et je gagnai la partie du pays qui est enclose et cultivée</w:t>
      </w:r>
      <w:r w:rsidR="007D0B10">
        <w:t xml:space="preserve">. </w:t>
      </w:r>
      <w:r w:rsidRPr="00EA49B4">
        <w:t>Là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assis au bord d</w:t>
      </w:r>
      <w:r w:rsidR="007D0B10">
        <w:t>’</w:t>
      </w:r>
      <w:r w:rsidRPr="00EA49B4">
        <w:t>un ruisseau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tirant de ma poche un morceau de pain que j</w:t>
      </w:r>
      <w:r w:rsidR="007D0B10">
        <w:t>’</w:t>
      </w:r>
      <w:r w:rsidRPr="00EA49B4">
        <w:t>avais emporté avec moi</w:t>
      </w:r>
      <w:r w:rsidR="007D0B10">
        <w:t xml:space="preserve">, </w:t>
      </w:r>
      <w:r w:rsidRPr="00EA49B4">
        <w:t>je pris un peu de repos et de nourriture</w:t>
      </w:r>
      <w:r w:rsidR="007D0B10">
        <w:t xml:space="preserve">. </w:t>
      </w:r>
      <w:r w:rsidRPr="00EA49B4">
        <w:t>Je restai quelques instants dans cet endroit à méditer sur la marche que j</w:t>
      </w:r>
      <w:r w:rsidR="007D0B10">
        <w:t>’</w:t>
      </w:r>
      <w:r w:rsidRPr="00EA49B4">
        <w:t>adopterais</w:t>
      </w:r>
      <w:r w:rsidR="007D0B10">
        <w:t xml:space="preserve">, </w:t>
      </w:r>
      <w:r w:rsidRPr="00EA49B4">
        <w:t>et je me trouvai</w:t>
      </w:r>
      <w:r w:rsidR="007D0B10">
        <w:t xml:space="preserve">, </w:t>
      </w:r>
      <w:r w:rsidRPr="00EA49B4">
        <w:t>comme je l</w:t>
      </w:r>
      <w:r w:rsidR="007D0B10">
        <w:t>’</w:t>
      </w:r>
      <w:r w:rsidRPr="00EA49B4">
        <w:t>avais déjà été dans une situation presque pareille</w:t>
      </w:r>
      <w:r w:rsidR="007D0B10">
        <w:t xml:space="preserve">, </w:t>
      </w:r>
      <w:r w:rsidRPr="00EA49B4">
        <w:t>disposé à fixer mon choix sur la capitale</w:t>
      </w:r>
      <w:r w:rsidR="007D0B10">
        <w:t xml:space="preserve">, </w:t>
      </w:r>
      <w:r w:rsidRPr="00EA49B4">
        <w:t>qui me semblait</w:t>
      </w:r>
      <w:r w:rsidR="007D0B10">
        <w:t xml:space="preserve">, </w:t>
      </w:r>
      <w:r w:rsidRPr="00EA49B4">
        <w:t>outre ses autres avantages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offrir plus de moyens de me cacher que tout autre lieu</w:t>
      </w:r>
      <w:r w:rsidR="007D0B10">
        <w:t xml:space="preserve">. </w:t>
      </w:r>
      <w:r w:rsidRPr="00EA49B4">
        <w:t>Pendant que je faisais ces réflexions</w:t>
      </w:r>
      <w:r w:rsidR="007D0B10">
        <w:t xml:space="preserve">, </w:t>
      </w:r>
      <w:r w:rsidRPr="00EA49B4">
        <w:t>je vis passer deux paysans à peu de distance de moi</w:t>
      </w:r>
      <w:r w:rsidR="007D0B10">
        <w:t xml:space="preserve">, </w:t>
      </w:r>
      <w:r w:rsidRPr="00EA49B4">
        <w:t>et je leur demandai la route de Londres</w:t>
      </w:r>
      <w:r w:rsidR="007D0B10">
        <w:t xml:space="preserve">. </w:t>
      </w:r>
      <w:r w:rsidRPr="00EA49B4">
        <w:t>Je compris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après leur indication</w:t>
      </w:r>
      <w:r w:rsidR="007D0B10">
        <w:t xml:space="preserve">, </w:t>
      </w:r>
      <w:r w:rsidRPr="00EA49B4">
        <w:t>que le chemin le plus court était de repasser une partie du bois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alors il me faudrait nécessairement me rapprocher beaucoup plus que je ne le désirais du chef-lieu du comté</w:t>
      </w:r>
      <w:r w:rsidR="007D0B10">
        <w:t xml:space="preserve">. </w:t>
      </w:r>
      <w:r w:rsidRPr="00EA49B4">
        <w:t>Je ne regardai pas toutefois cette circonstance comme bien importante</w:t>
      </w:r>
      <w:r w:rsidR="007D0B10">
        <w:t xml:space="preserve">. </w:t>
      </w:r>
      <w:r w:rsidRPr="00EA49B4">
        <w:t>Mon déguisement me paraissait un préservatif suffisant contre le danger du moment</w:t>
      </w:r>
      <w:r w:rsidR="007D0B10">
        <w:t xml:space="preserve"> ; </w:t>
      </w:r>
      <w:r w:rsidRPr="00EA49B4">
        <w:t>en conséquence</w:t>
      </w:r>
      <w:r w:rsidR="007D0B10">
        <w:t xml:space="preserve">, </w:t>
      </w:r>
      <w:r w:rsidRPr="00EA49B4">
        <w:t>sans suivre le chemin le plus direct</w:t>
      </w:r>
      <w:r w:rsidR="007D0B10">
        <w:t xml:space="preserve">, </w:t>
      </w:r>
      <w:r w:rsidRPr="00EA49B4">
        <w:t>je pris un sentier qui devait me conduire au point indiqué</w:t>
      </w:r>
      <w:r w:rsidR="007D0B10">
        <w:t>.</w:t>
      </w:r>
    </w:p>
    <w:p w14:paraId="279E8392" w14:textId="4D9A987C" w:rsidR="007D0B10" w:rsidRDefault="00CC13A3" w:rsidP="00CC13A3">
      <w:r w:rsidRPr="00EA49B4">
        <w:t>Quelques-uns des incidents de cette journée méritent d</w:t>
      </w:r>
      <w:r w:rsidR="007D0B10">
        <w:t>’</w:t>
      </w:r>
      <w:r w:rsidRPr="00EA49B4">
        <w:t>être rapportés</w:t>
      </w:r>
      <w:r w:rsidR="007D0B10">
        <w:t xml:space="preserve">. </w:t>
      </w:r>
      <w:r w:rsidRPr="00EA49B4">
        <w:t>Comme je passais le long d</w:t>
      </w:r>
      <w:r w:rsidR="007D0B10">
        <w:t>’</w:t>
      </w:r>
      <w:r w:rsidRPr="00EA49B4">
        <w:t>une grande route que je suivis pendant quelques milles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aperçus un carrosse qui venait dans la direction opposée à la mienne</w:t>
      </w:r>
      <w:r w:rsidR="007D0B10">
        <w:t xml:space="preserve">. </w:t>
      </w:r>
      <w:r w:rsidRPr="00EA49B4">
        <w:t>Je délibérai un moment en moi-même si je passerais sans rien dire</w:t>
      </w:r>
      <w:r w:rsidR="007D0B10">
        <w:t xml:space="preserve">, </w:t>
      </w:r>
      <w:r w:rsidRPr="00EA49B4">
        <w:t>ou bien si je saisirais cette occasion de faire</w:t>
      </w:r>
      <w:r w:rsidR="007D0B10">
        <w:t xml:space="preserve">, </w:t>
      </w:r>
      <w:r w:rsidRPr="00EA49B4">
        <w:t>de la voix ou du geste</w:t>
      </w:r>
      <w:r w:rsidR="007D0B10">
        <w:t xml:space="preserve">, </w:t>
      </w:r>
      <w:r w:rsidRPr="00EA49B4">
        <w:t>un essai de mon nouveau métier</w:t>
      </w:r>
      <w:r w:rsidR="007D0B10">
        <w:t xml:space="preserve">. </w:t>
      </w:r>
      <w:r w:rsidRPr="00EA49B4">
        <w:t xml:space="preserve">Mais je cessai bientôt </w:t>
      </w:r>
      <w:r w:rsidRPr="00EA49B4">
        <w:lastRenderedPageBreak/>
        <w:t>d</w:t>
      </w:r>
      <w:r w:rsidR="007D0B10">
        <w:t>’</w:t>
      </w:r>
      <w:r w:rsidRPr="00EA49B4">
        <w:t>être incertain quand j</w:t>
      </w:r>
      <w:r w:rsidR="007D0B10">
        <w:t>’</w:t>
      </w:r>
      <w:r w:rsidRPr="00EA49B4">
        <w:t xml:space="preserve">eus reconnu cette voiture pour celle de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Cette rencontre soudaine me frappa d</w:t>
      </w:r>
      <w:r w:rsidR="007D0B10">
        <w:t>’</w:t>
      </w:r>
      <w:r w:rsidRPr="00EA49B4">
        <w:t>épouvante</w:t>
      </w:r>
      <w:r w:rsidR="007D0B10">
        <w:t xml:space="preserve">, </w:t>
      </w:r>
      <w:r w:rsidRPr="00EA49B4">
        <w:t>quoique</w:t>
      </w:r>
      <w:r w:rsidR="007D0B10">
        <w:t xml:space="preserve">, </w:t>
      </w:r>
      <w:r w:rsidRPr="00EA49B4">
        <w:t>en y réfléchissant avec plus de sang-froid</w:t>
      </w:r>
      <w:r w:rsidR="007D0B10">
        <w:t xml:space="preserve">, </w:t>
      </w:r>
      <w:r w:rsidRPr="00EA49B4">
        <w:t>il fût difficile d</w:t>
      </w:r>
      <w:r w:rsidR="007D0B10">
        <w:t>’</w:t>
      </w:r>
      <w:r w:rsidRPr="00EA49B4">
        <w:t>y voir un bien grand danger</w:t>
      </w:r>
      <w:r w:rsidR="007D0B10">
        <w:t xml:space="preserve">. </w:t>
      </w:r>
      <w:r w:rsidRPr="00EA49B4">
        <w:t>Je me cachai derrière une haie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ce que la voiture fût tout à fait passée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trop vivement ému de l</w:t>
      </w:r>
      <w:r w:rsidR="007D0B10">
        <w:t>’</w:t>
      </w:r>
      <w:r w:rsidRPr="00EA49B4">
        <w:t>impression qu</w:t>
      </w:r>
      <w:r w:rsidR="007D0B10">
        <w:t>’</w:t>
      </w:r>
      <w:r w:rsidRPr="00EA49B4">
        <w:t>elle m</w:t>
      </w:r>
      <w:r w:rsidR="007D0B10">
        <w:t>’</w:t>
      </w:r>
      <w:r w:rsidRPr="00EA49B4">
        <w:t>avait faite pour me risquer à examiner si cet équipage renfermait ou non le terrible ennemi de mon repos</w:t>
      </w:r>
      <w:r w:rsidR="007D0B10">
        <w:t xml:space="preserve">. </w:t>
      </w:r>
      <w:r w:rsidRPr="00EA49B4">
        <w:t>Je me persuadai qu</w:t>
      </w:r>
      <w:r w:rsidR="007D0B10">
        <w:t>’</w:t>
      </w:r>
      <w:r w:rsidRPr="00EA49B4">
        <w:t>il y était</w:t>
      </w:r>
      <w:r w:rsidR="007D0B10">
        <w:t xml:space="preserve">. </w:t>
      </w:r>
      <w:r w:rsidRPr="00EA49B4">
        <w:t>Mes yeux suivirent le carrosse</w:t>
      </w:r>
      <w:r w:rsidR="007D0B10">
        <w:t xml:space="preserve">, </w:t>
      </w:r>
      <w:r w:rsidRPr="00EA49B4">
        <w:t>et je m</w:t>
      </w:r>
      <w:r w:rsidR="007D0B10">
        <w:t>’</w:t>
      </w:r>
      <w:r w:rsidRPr="00EA49B4">
        <w:t>écriai</w:t>
      </w:r>
      <w:r w:rsidR="007D0B10">
        <w:t> : « </w:t>
      </w:r>
      <w:r w:rsidRPr="00EA49B4">
        <w:t>Voilà le faste et les aisances de la vie qui accompagnent le crime</w:t>
      </w:r>
      <w:r w:rsidR="007D0B10">
        <w:t xml:space="preserve">, </w:t>
      </w:r>
      <w:r w:rsidRPr="00EA49B4">
        <w:t>et voici le dénûment et la misère qui sont le partage de l</w:t>
      </w:r>
      <w:r w:rsidR="007D0B10">
        <w:t>’</w:t>
      </w:r>
      <w:r w:rsidRPr="00EA49B4">
        <w:t>innocence</w:t>
      </w:r>
      <w:r w:rsidR="007D0B10">
        <w:t> ! »</w:t>
      </w:r>
      <w:r w:rsidRPr="00EA49B4">
        <w:t xml:space="preserve"> J</w:t>
      </w:r>
      <w:r w:rsidR="007D0B10">
        <w:t>’</w:t>
      </w:r>
      <w:r w:rsidRPr="00EA49B4">
        <w:t>avais tort de m</w:t>
      </w:r>
      <w:r w:rsidR="007D0B10">
        <w:t>’</w:t>
      </w:r>
      <w:r w:rsidRPr="00EA49B4">
        <w:t>imaginer qu</w:t>
      </w:r>
      <w:r w:rsidR="007D0B10">
        <w:t>’</w:t>
      </w:r>
      <w:r w:rsidRPr="00EA49B4">
        <w:t>il y eût à cet égard</w:t>
      </w:r>
      <w:r w:rsidR="007D0B10">
        <w:t xml:space="preserve">, </w:t>
      </w:r>
      <w:r w:rsidRPr="00EA49B4">
        <w:t>dans ma situation</w:t>
      </w:r>
      <w:r w:rsidR="007D0B10">
        <w:t xml:space="preserve">, </w:t>
      </w:r>
      <w:r w:rsidRPr="00EA49B4">
        <w:t>rien qui me fût particulier</w:t>
      </w:r>
      <w:r w:rsidR="007D0B10">
        <w:t xml:space="preserve">. </w:t>
      </w:r>
      <w:r w:rsidRPr="00EA49B4">
        <w:t>Je rapporte cette circonstance pour faire voir seulement comme les plus petites choses contribuent à rendre plus amère encore aux malheureux la coupe de l</w:t>
      </w:r>
      <w:r w:rsidR="007D0B10">
        <w:t>’</w:t>
      </w:r>
      <w:r w:rsidRPr="00EA49B4">
        <w:t>adversité</w:t>
      </w:r>
      <w:r w:rsidR="007D0B10">
        <w:t xml:space="preserve">. </w:t>
      </w:r>
      <w:r w:rsidRPr="00EA49B4">
        <w:t>Ce ne fut cependant qu</w:t>
      </w:r>
      <w:r w:rsidR="007D0B10">
        <w:t>’</w:t>
      </w:r>
      <w:r w:rsidRPr="00EA49B4">
        <w:t>une idée passagère</w:t>
      </w:r>
      <w:r w:rsidR="007D0B10">
        <w:t xml:space="preserve">. </w:t>
      </w:r>
      <w:r w:rsidRPr="00EA49B4">
        <w:t>Mes infortunes m</w:t>
      </w:r>
      <w:r w:rsidR="007D0B10">
        <w:t>’</w:t>
      </w:r>
      <w:r w:rsidRPr="00EA49B4">
        <w:t>avaient appris à ne pas trop m</w:t>
      </w:r>
      <w:r w:rsidR="007D0B10">
        <w:t>’</w:t>
      </w:r>
      <w:r w:rsidRPr="00EA49B4">
        <w:t>abandonner au triste plaisir qu</w:t>
      </w:r>
      <w:r w:rsidR="007D0B10">
        <w:t>’</w:t>
      </w:r>
      <w:r w:rsidRPr="00EA49B4">
        <w:t>on trouve à se plaindre</w:t>
      </w:r>
      <w:r w:rsidR="007D0B10">
        <w:t xml:space="preserve">. </w:t>
      </w:r>
      <w:r w:rsidRPr="00EA49B4">
        <w:t>Quand mon esprit fut redevenu tranquille</w:t>
      </w:r>
      <w:r w:rsidR="007D0B10">
        <w:t xml:space="preserve">, </w:t>
      </w:r>
      <w:r w:rsidRPr="00EA49B4">
        <w:t>je me mis à réfléchir sur la rencontre que je venais de faire</w:t>
      </w:r>
      <w:r w:rsidR="007D0B10">
        <w:t xml:space="preserve">, </w:t>
      </w:r>
      <w:r w:rsidRPr="00EA49B4">
        <w:t>et à examiner si cet événement pouvait avoir quelque rapport à moi</w:t>
      </w:r>
      <w:r w:rsidR="007D0B10">
        <w:t xml:space="preserve">. </w:t>
      </w:r>
      <w:r w:rsidRPr="00EA49B4">
        <w:t>Mais j</w:t>
      </w:r>
      <w:r w:rsidR="007D0B10">
        <w:t>’</w:t>
      </w:r>
      <w:r w:rsidRPr="00EA49B4">
        <w:t>eus beau retourner longtemps la chose dans ma tête de toutes les manières</w:t>
      </w:r>
      <w:r w:rsidR="007D0B10">
        <w:t xml:space="preserve">, </w:t>
      </w:r>
      <w:r w:rsidRPr="00EA49B4">
        <w:t>il ne me fut pas possible de rien découvrir qui pût fonder à cet égard une conjecture raisonnable</w:t>
      </w:r>
      <w:r w:rsidR="007D0B10">
        <w:t>.</w:t>
      </w:r>
    </w:p>
    <w:p w14:paraId="7A7A9A1A" w14:textId="77777777" w:rsidR="007D0B10" w:rsidRDefault="00CC13A3" w:rsidP="00CC13A3">
      <w:r w:rsidRPr="00EA49B4">
        <w:t>La nuit venue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entrai dans un petit cabaret à l</w:t>
      </w:r>
      <w:r w:rsidR="007D0B10">
        <w:t>’</w:t>
      </w:r>
      <w:r w:rsidRPr="00EA49B4">
        <w:t>extrémité d</w:t>
      </w:r>
      <w:r w:rsidR="007D0B10">
        <w:t>’</w:t>
      </w:r>
      <w:r w:rsidRPr="00EA49B4">
        <w:t>un village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étant assis dans un coin de la cuisine</w:t>
      </w:r>
      <w:r w:rsidR="007D0B10">
        <w:t xml:space="preserve">, </w:t>
      </w:r>
      <w:r w:rsidRPr="00EA49B4">
        <w:t>je demandai du pain et du fromage</w:t>
      </w:r>
      <w:r w:rsidR="007D0B10">
        <w:t xml:space="preserve">. </w:t>
      </w:r>
      <w:r w:rsidRPr="00EA49B4">
        <w:t>Tandis que j</w:t>
      </w:r>
      <w:r w:rsidR="007D0B10">
        <w:t>’</w:t>
      </w:r>
      <w:r w:rsidRPr="00EA49B4">
        <w:t>étais à table</w:t>
      </w:r>
      <w:r w:rsidR="007D0B10">
        <w:t xml:space="preserve">, </w:t>
      </w:r>
      <w:r w:rsidRPr="00EA49B4">
        <w:t>en face de ce repas frugal</w:t>
      </w:r>
      <w:r w:rsidR="007D0B10">
        <w:t xml:space="preserve">, </w:t>
      </w:r>
      <w:r w:rsidRPr="00EA49B4">
        <w:t>entrèrent trois ou quatre paysans qui venaient manger un morceau après leur journée</w:t>
      </w:r>
      <w:r w:rsidR="007D0B10">
        <w:t xml:space="preserve">. </w:t>
      </w:r>
      <w:r w:rsidRPr="00EA49B4">
        <w:t>Les idées sur l</w:t>
      </w:r>
      <w:r w:rsidR="007D0B10">
        <w:t>’</w:t>
      </w:r>
      <w:r w:rsidRPr="00EA49B4">
        <w:t>inégalité des rangs sont de toutes les classes de la société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comme mon extérieur était beaucoup plus mesquin que le leur</w:t>
      </w:r>
      <w:r w:rsidR="007D0B10">
        <w:t xml:space="preserve">, </w:t>
      </w:r>
      <w:r w:rsidRPr="00EA49B4">
        <w:t>je crus qu</w:t>
      </w:r>
      <w:r w:rsidR="007D0B10">
        <w:t>’</w:t>
      </w:r>
      <w:r w:rsidRPr="00EA49B4">
        <w:t>il était à propos de céder la place à cette gentilhommerie de cabaret</w:t>
      </w:r>
      <w:r w:rsidR="007D0B10">
        <w:t xml:space="preserve">, </w:t>
      </w:r>
      <w:r w:rsidRPr="00EA49B4">
        <w:t xml:space="preserve">et de me retirer dans un endroit </w:t>
      </w:r>
      <w:r w:rsidRPr="00EA49B4">
        <w:lastRenderedPageBreak/>
        <w:t>plus obscur</w:t>
      </w:r>
      <w:r w:rsidR="007D0B10">
        <w:t xml:space="preserve">. </w:t>
      </w:r>
      <w:r w:rsidRPr="00EA49B4">
        <w:t>Quelles furent ma surprise et ma frayeur quand</w:t>
      </w:r>
      <w:r w:rsidR="007D0B10">
        <w:t xml:space="preserve">, </w:t>
      </w:r>
      <w:r w:rsidRPr="00EA49B4">
        <w:t>presque au même instant</w:t>
      </w:r>
      <w:r w:rsidR="007D0B10">
        <w:t xml:space="preserve">, </w:t>
      </w:r>
      <w:r w:rsidRPr="00EA49B4">
        <w:t>ils entamèrent une conversation sur mon sujet</w:t>
      </w:r>
      <w:r w:rsidR="007D0B10">
        <w:t xml:space="preserve">, </w:t>
      </w:r>
      <w:r w:rsidRPr="00EA49B4">
        <w:t>et que je m</w:t>
      </w:r>
      <w:r w:rsidR="007D0B10">
        <w:t>’</w:t>
      </w:r>
      <w:r w:rsidRPr="00EA49B4">
        <w:t>entendis</w:t>
      </w:r>
      <w:r w:rsidR="007D0B10">
        <w:t xml:space="preserve">, </w:t>
      </w:r>
      <w:r w:rsidRPr="00EA49B4">
        <w:t>avec quelque léger changement dans les circonstances</w:t>
      </w:r>
      <w:r w:rsidR="007D0B10">
        <w:t xml:space="preserve">, </w:t>
      </w:r>
      <w:r w:rsidRPr="00EA49B4">
        <w:t>désigner sous le nom du fameux voleur Kit-Williams</w:t>
      </w:r>
      <w:r w:rsidR="007D0B10">
        <w:t>.</w:t>
      </w:r>
    </w:p>
    <w:p w14:paraId="0425251C" w14:textId="77777777" w:rsidR="007D0B10" w:rsidRDefault="007D0B10" w:rsidP="00CC13A3">
      <w:r>
        <w:t>« </w:t>
      </w:r>
      <w:r w:rsidR="00CC13A3" w:rsidRPr="00EA49B4">
        <w:t>Au diable ce coquin-là</w:t>
      </w:r>
      <w:r>
        <w:t xml:space="preserve">, </w:t>
      </w:r>
      <w:r w:rsidR="00CC13A3" w:rsidRPr="00EA49B4">
        <w:t>dit un d</w:t>
      </w:r>
      <w:r>
        <w:t>’</w:t>
      </w:r>
      <w:r w:rsidR="00CC13A3" w:rsidRPr="00EA49B4">
        <w:t>eux</w:t>
      </w:r>
      <w:r>
        <w:t xml:space="preserve">, </w:t>
      </w:r>
      <w:r w:rsidR="00CC13A3" w:rsidRPr="00EA49B4">
        <w:t>il n</w:t>
      </w:r>
      <w:r>
        <w:t>’</w:t>
      </w:r>
      <w:r w:rsidR="00CC13A3" w:rsidRPr="00EA49B4">
        <w:t>est</w:t>
      </w:r>
      <w:r>
        <w:t xml:space="preserve">, </w:t>
      </w:r>
      <w:r w:rsidR="00CC13A3" w:rsidRPr="00EA49B4">
        <w:t>ma foi</w:t>
      </w:r>
      <w:r>
        <w:t xml:space="preserve">, </w:t>
      </w:r>
      <w:r w:rsidR="00CC13A3" w:rsidRPr="00EA49B4">
        <w:t>question d</w:t>
      </w:r>
      <w:r>
        <w:t>’</w:t>
      </w:r>
      <w:r w:rsidR="00CC13A3" w:rsidRPr="00EA49B4">
        <w:t>autre chose</w:t>
      </w:r>
      <w:r>
        <w:t xml:space="preserve">. </w:t>
      </w:r>
      <w:r w:rsidR="00CC13A3" w:rsidRPr="00EA49B4">
        <w:t>Sur mon âme</w:t>
      </w:r>
      <w:r>
        <w:t xml:space="preserve">, </w:t>
      </w:r>
      <w:r w:rsidR="00CC13A3" w:rsidRPr="00EA49B4">
        <w:t>je crois qu</w:t>
      </w:r>
      <w:r>
        <w:t>’</w:t>
      </w:r>
      <w:r w:rsidR="00CC13A3" w:rsidRPr="00EA49B4">
        <w:t>il fait parler de lui dans tout le comté</w:t>
      </w:r>
      <w:r>
        <w:t>.</w:t>
      </w:r>
    </w:p>
    <w:p w14:paraId="3B9F4605" w14:textId="77777777" w:rsidR="007D0B10" w:rsidRDefault="007D0B10" w:rsidP="00CC13A3">
      <w:r>
        <w:t>— </w:t>
      </w:r>
      <w:r w:rsidR="00CC13A3" w:rsidRPr="00EA49B4">
        <w:t>C</w:t>
      </w:r>
      <w:r>
        <w:t>’</w:t>
      </w:r>
      <w:r w:rsidR="00CC13A3" w:rsidRPr="00EA49B4">
        <w:t>est bien vrai</w:t>
      </w:r>
      <w:r>
        <w:t xml:space="preserve">, </w:t>
      </w:r>
      <w:r w:rsidR="00CC13A3" w:rsidRPr="00EA49B4">
        <w:t>reprit un autre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étais à la ville aujourd</w:t>
      </w:r>
      <w:r>
        <w:t>’</w:t>
      </w:r>
      <w:r w:rsidR="00CC13A3" w:rsidRPr="00EA49B4">
        <w:t>hui pour acheter des avoines pour mon maître</w:t>
      </w:r>
      <w:r>
        <w:t xml:space="preserve"> ; </w:t>
      </w:r>
      <w:r w:rsidR="00CC13A3" w:rsidRPr="00EA49B4">
        <w:t>les agents de la police étaient sur pied</w:t>
      </w:r>
      <w:r>
        <w:t xml:space="preserve">, </w:t>
      </w:r>
      <w:r w:rsidR="00CC13A3" w:rsidRPr="00EA49B4">
        <w:t>et il y en avait qui croyaient l</w:t>
      </w:r>
      <w:r>
        <w:t>’</w:t>
      </w:r>
      <w:r w:rsidR="00CC13A3" w:rsidRPr="00EA49B4">
        <w:t>avoir attrapé</w:t>
      </w:r>
      <w:r>
        <w:t xml:space="preserve"> ; </w:t>
      </w:r>
      <w:r w:rsidR="00CC13A3" w:rsidRPr="00EA49B4">
        <w:t>mais c</w:t>
      </w:r>
      <w:r>
        <w:t>’</w:t>
      </w:r>
      <w:r w:rsidR="00CC13A3" w:rsidRPr="00EA49B4">
        <w:t>était une fausse alerte</w:t>
      </w:r>
      <w:r>
        <w:t>.</w:t>
      </w:r>
    </w:p>
    <w:p w14:paraId="12E7BC75" w14:textId="77777777" w:rsidR="007D0B10" w:rsidRDefault="007D0B10" w:rsidP="00CC13A3">
      <w:r>
        <w:t>— </w:t>
      </w:r>
      <w:r w:rsidR="00CC13A3" w:rsidRPr="00EA49B4">
        <w:t>C</w:t>
      </w:r>
      <w:r>
        <w:t>’</w:t>
      </w:r>
      <w:r w:rsidR="00CC13A3" w:rsidRPr="00EA49B4">
        <w:t>est que c</w:t>
      </w:r>
      <w:r>
        <w:t>’</w:t>
      </w:r>
      <w:r w:rsidR="00CC13A3" w:rsidRPr="00EA49B4">
        <w:t>est une bonne affaire que cent guinées</w:t>
      </w:r>
      <w:r>
        <w:t xml:space="preserve">, </w:t>
      </w:r>
      <w:r w:rsidR="00CC13A3" w:rsidRPr="00EA49B4">
        <w:t>répliqua l</w:t>
      </w:r>
      <w:r>
        <w:t>’</w:t>
      </w:r>
      <w:r w:rsidR="00CC13A3" w:rsidRPr="00EA49B4">
        <w:t>autre</w:t>
      </w:r>
      <w:r>
        <w:t xml:space="preserve">. </w:t>
      </w:r>
      <w:r w:rsidR="00CC13A3" w:rsidRPr="00EA49B4">
        <w:t>Je ne serais pas fâché de les trouver dans mon chemin</w:t>
      </w:r>
      <w:r>
        <w:t>.</w:t>
      </w:r>
    </w:p>
    <w:p w14:paraId="26ED347B" w14:textId="77777777" w:rsidR="007D0B10" w:rsidRDefault="007D0B10" w:rsidP="00CC13A3">
      <w:r>
        <w:t>— </w:t>
      </w:r>
      <w:r w:rsidR="00CC13A3" w:rsidRPr="00EA49B4">
        <w:t>Pour ce qui est de ça</w:t>
      </w:r>
      <w:r>
        <w:t xml:space="preserve">, </w:t>
      </w:r>
      <w:r w:rsidR="00CC13A3" w:rsidRPr="00EA49B4">
        <w:t>reprit celui qui venait de la ville</w:t>
      </w:r>
      <w:r>
        <w:t xml:space="preserve">, </w:t>
      </w:r>
      <w:r w:rsidR="00CC13A3" w:rsidRPr="00EA49B4">
        <w:t>cent guinées sont aussi bonnes pour moi que pour un autre</w:t>
      </w:r>
      <w:r>
        <w:t xml:space="preserve"> ; </w:t>
      </w:r>
      <w:r w:rsidR="00CC13A3" w:rsidRPr="00EA49B4">
        <w:t>néanmoins</w:t>
      </w:r>
      <w:r>
        <w:t xml:space="preserve">, </w:t>
      </w:r>
      <w:r w:rsidR="00CC13A3" w:rsidRPr="00EA49B4">
        <w:t>je ne saurais dire comme vous</w:t>
      </w:r>
      <w:r>
        <w:t xml:space="preserve">. </w:t>
      </w:r>
      <w:r w:rsidR="00CC13A3" w:rsidRPr="00EA49B4">
        <w:t>Il me semble que l</w:t>
      </w:r>
      <w:r>
        <w:t>’</w:t>
      </w:r>
      <w:r w:rsidR="00CC13A3" w:rsidRPr="00EA49B4">
        <w:t>argent que j</w:t>
      </w:r>
      <w:r>
        <w:t>’</w:t>
      </w:r>
      <w:r w:rsidR="00CC13A3" w:rsidRPr="00EA49B4">
        <w:t>aurais gagné à envoyer un chrétien à la potence ne me porterait jamais profit</w:t>
      </w:r>
      <w:r>
        <w:t>.</w:t>
      </w:r>
    </w:p>
    <w:p w14:paraId="157C861B" w14:textId="77777777" w:rsidR="007D0B10" w:rsidRDefault="007D0B10" w:rsidP="00CC13A3">
      <w:r>
        <w:t>— </w:t>
      </w:r>
      <w:r w:rsidR="00CC13A3" w:rsidRPr="00EA49B4">
        <w:t>Bah</w:t>
      </w:r>
      <w:r>
        <w:t xml:space="preserve"> ! </w:t>
      </w:r>
      <w:r w:rsidR="00CC13A3" w:rsidRPr="00EA49B4">
        <w:t>contes de ma grand</w:t>
      </w:r>
      <w:r>
        <w:t>’</w:t>
      </w:r>
      <w:r w:rsidR="00CC13A3" w:rsidRPr="00EA49B4">
        <w:t>mère</w:t>
      </w:r>
      <w:r>
        <w:t xml:space="preserve"> ! </w:t>
      </w:r>
      <w:r w:rsidR="00CC13A3" w:rsidRPr="00EA49B4">
        <w:t>il faut bien qu</w:t>
      </w:r>
      <w:r>
        <w:t>’</w:t>
      </w:r>
      <w:r w:rsidR="00CC13A3" w:rsidRPr="00EA49B4">
        <w:t>il y en ait quelques-uns de pendus</w:t>
      </w:r>
      <w:r>
        <w:t xml:space="preserve">, </w:t>
      </w:r>
      <w:r w:rsidR="00CC13A3" w:rsidRPr="00EA49B4">
        <w:t>pour que les autres puissent rouler carrosse en paix</w:t>
      </w:r>
      <w:r>
        <w:t xml:space="preserve">. </w:t>
      </w:r>
      <w:r w:rsidR="00CC13A3" w:rsidRPr="00EA49B4">
        <w:t>Et puis</w:t>
      </w:r>
      <w:r>
        <w:t xml:space="preserve">, </w:t>
      </w:r>
      <w:r w:rsidR="00CC13A3" w:rsidRPr="00EA49B4">
        <w:t>je pardonnerais bien à ce drôle-là toutes ses voleries</w:t>
      </w:r>
      <w:r>
        <w:t xml:space="preserve">, </w:t>
      </w:r>
      <w:r w:rsidR="00CC13A3" w:rsidRPr="00EA49B4">
        <w:t>si ce n</w:t>
      </w:r>
      <w:r>
        <w:t>’</w:t>
      </w:r>
      <w:r w:rsidR="00CC13A3" w:rsidRPr="00EA49B4">
        <w:t>est qu</w:t>
      </w:r>
      <w:r>
        <w:t>’</w:t>
      </w:r>
      <w:r w:rsidR="00CC13A3" w:rsidRPr="00EA49B4">
        <w:t>il a été assez coquin pour forcer à la fin la maison de son propre maître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aussi trop mal</w:t>
      </w:r>
      <w:r>
        <w:t>.</w:t>
      </w:r>
    </w:p>
    <w:p w14:paraId="34D59435" w14:textId="77777777" w:rsidR="007D0B10" w:rsidRDefault="007D0B10" w:rsidP="00CC13A3">
      <w:r>
        <w:t>— </w:t>
      </w:r>
      <w:r w:rsidR="00CC13A3" w:rsidRPr="00EA49B4">
        <w:t>Seigneur Dieu</w:t>
      </w:r>
      <w:r>
        <w:t xml:space="preserve"> ! </w:t>
      </w:r>
      <w:r w:rsidR="00CC13A3" w:rsidRPr="00EA49B4">
        <w:t>seigneur Dieu</w:t>
      </w:r>
      <w:r>
        <w:t xml:space="preserve"> ! </w:t>
      </w:r>
      <w:r w:rsidR="00CC13A3" w:rsidRPr="00EA49B4">
        <w:t>reprit l</w:t>
      </w:r>
      <w:r>
        <w:t>’</w:t>
      </w:r>
      <w:r w:rsidR="00CC13A3" w:rsidRPr="00EA49B4">
        <w:t>autre</w:t>
      </w:r>
      <w:r>
        <w:t xml:space="preserve">, </w:t>
      </w:r>
      <w:r w:rsidR="00CC13A3" w:rsidRPr="00EA49B4">
        <w:t>je vois que vous ne savez seulement pas un mot de cette affaire-là</w:t>
      </w:r>
      <w:r>
        <w:t xml:space="preserve">. </w:t>
      </w:r>
      <w:r w:rsidR="00CC13A3" w:rsidRPr="00EA49B4">
        <w:t>Je m</w:t>
      </w:r>
      <w:r>
        <w:t>’</w:t>
      </w:r>
      <w:r w:rsidR="00CC13A3" w:rsidRPr="00EA49B4">
        <w:t>en vas vous dire ce qui en est</w:t>
      </w:r>
      <w:r>
        <w:t xml:space="preserve">, </w:t>
      </w:r>
      <w:r w:rsidR="00CC13A3" w:rsidRPr="00EA49B4">
        <w:t>comme je l</w:t>
      </w:r>
      <w:r>
        <w:t>’</w:t>
      </w:r>
      <w:r w:rsidR="00CC13A3" w:rsidRPr="00EA49B4">
        <w:t>ai appris à la ville</w:t>
      </w:r>
      <w:r>
        <w:t xml:space="preserve">. </w:t>
      </w:r>
      <w:r w:rsidR="00CC13A3" w:rsidRPr="00EA49B4">
        <w:t>Je doute seulement qu</w:t>
      </w:r>
      <w:r>
        <w:t>’</w:t>
      </w:r>
      <w:r w:rsidR="00CC13A3" w:rsidRPr="00EA49B4">
        <w:t>il ait jamais rien pris à son maître</w:t>
      </w:r>
      <w:r>
        <w:t xml:space="preserve">. </w:t>
      </w:r>
      <w:r w:rsidR="00CC13A3" w:rsidRPr="00EA49B4">
        <w:lastRenderedPageBreak/>
        <w:t>Mais</w:t>
      </w:r>
      <w:r>
        <w:t xml:space="preserve">, </w:t>
      </w:r>
      <w:r w:rsidR="00CC13A3" w:rsidRPr="00EA49B4">
        <w:t>écoutez</w:t>
      </w:r>
      <w:r>
        <w:t xml:space="preserve">. </w:t>
      </w:r>
      <w:r w:rsidR="00CC13A3" w:rsidRPr="00EA49B4">
        <w:t>D</w:t>
      </w:r>
      <w:r>
        <w:t>’</w:t>
      </w:r>
      <w:r w:rsidR="00CC13A3" w:rsidRPr="00EA49B4">
        <w:t>abord il faut que vous sachiez comment le squire Falkland a été autrefois jugé pour meurtre</w:t>
      </w:r>
      <w:r>
        <w:t>…</w:t>
      </w:r>
    </w:p>
    <w:p w14:paraId="1EC950FA" w14:textId="77777777" w:rsidR="007D0B10" w:rsidRDefault="007D0B10" w:rsidP="00CC13A3">
      <w:r>
        <w:t>— </w:t>
      </w:r>
      <w:r w:rsidR="00CC13A3" w:rsidRPr="00EA49B4">
        <w:t>Oui</w:t>
      </w:r>
      <w:r>
        <w:t xml:space="preserve">, </w:t>
      </w:r>
      <w:r w:rsidR="00CC13A3" w:rsidRPr="00EA49B4">
        <w:t>oui</w:t>
      </w:r>
      <w:r>
        <w:t xml:space="preserve">, </w:t>
      </w:r>
      <w:r w:rsidR="00CC13A3" w:rsidRPr="00EA49B4">
        <w:t>nous savons cela</w:t>
      </w:r>
      <w:r>
        <w:t>.</w:t>
      </w:r>
    </w:p>
    <w:p w14:paraId="0B40A107" w14:textId="00A3964A" w:rsidR="00CC13A3" w:rsidRPr="00EA49B4" w:rsidRDefault="007D0B10" w:rsidP="00CC13A3">
      <w:r>
        <w:t>— </w:t>
      </w:r>
      <w:r w:rsidR="00CC13A3" w:rsidRPr="00EA49B4">
        <w:t>Eh bien donc</w:t>
      </w:r>
      <w:r>
        <w:t xml:space="preserve">, </w:t>
      </w:r>
      <w:r w:rsidR="00CC13A3" w:rsidRPr="00EA49B4">
        <w:t>il était innocent comme l</w:t>
      </w:r>
      <w:r>
        <w:t>’</w:t>
      </w:r>
      <w:r w:rsidR="00CC13A3" w:rsidRPr="00EA49B4">
        <w:t>enfant qui vient de naître</w:t>
      </w:r>
      <w:r>
        <w:t xml:space="preserve">. </w:t>
      </w:r>
      <w:r w:rsidR="00CC13A3" w:rsidRPr="00EA49B4">
        <w:t>Mais il paraît qu</w:t>
      </w:r>
      <w:r>
        <w:t>’</w:t>
      </w:r>
      <w:r w:rsidR="00CC13A3" w:rsidRPr="00EA49B4">
        <w:t>il a la tête un tant soit peu frappée</w:t>
      </w:r>
      <w:r>
        <w:t xml:space="preserve">, </w:t>
      </w:r>
      <w:r w:rsidR="00CC13A3" w:rsidRPr="00EA49B4">
        <w:t>ou quelque chose comme cela</w:t>
      </w:r>
      <w:r>
        <w:t xml:space="preserve">, </w:t>
      </w:r>
      <w:r w:rsidR="00CC13A3" w:rsidRPr="00EA49B4">
        <w:t>voyez-vous</w:t>
      </w:r>
      <w:r>
        <w:t xml:space="preserve">. </w:t>
      </w:r>
      <w:r w:rsidR="00CC13A3" w:rsidRPr="00EA49B4">
        <w:t>Si bien donc que Kit-Williams</w:t>
      </w:r>
      <w:r>
        <w:t xml:space="preserve">… </w:t>
      </w:r>
      <w:r w:rsidR="00CC13A3" w:rsidRPr="00EA49B4">
        <w:t>C</w:t>
      </w:r>
      <w:r>
        <w:t>’</w:t>
      </w:r>
      <w:r w:rsidR="00CC13A3" w:rsidRPr="00EA49B4">
        <w:t>est un démon pour la ruse et la malice que ce Kit</w:t>
      </w:r>
      <w:r>
        <w:t xml:space="preserve">, </w:t>
      </w:r>
      <w:r w:rsidR="00CC13A3" w:rsidRPr="00EA49B4">
        <w:t>vous pouvez en juger</w:t>
      </w:r>
      <w:r>
        <w:t xml:space="preserve">, </w:t>
      </w:r>
      <w:r w:rsidR="00CC13A3" w:rsidRPr="00EA49B4">
        <w:t>puisqu</w:t>
      </w:r>
      <w:r>
        <w:t>’</w:t>
      </w:r>
      <w:r w:rsidR="00CC13A3" w:rsidRPr="00EA49B4">
        <w:t>il a forcé les portes de sa prison pas moins de cinq fois</w:t>
      </w:r>
      <w:r>
        <w:t xml:space="preserve">… </w:t>
      </w:r>
      <w:r w:rsidR="00CC13A3" w:rsidRPr="00EA49B4">
        <w:t>Si bien donc</w:t>
      </w:r>
      <w:r>
        <w:t xml:space="preserve">, </w:t>
      </w:r>
      <w:r w:rsidR="00CC13A3" w:rsidRPr="00EA49B4">
        <w:t>comme je disais</w:t>
      </w:r>
      <w:r>
        <w:t xml:space="preserve">, </w:t>
      </w:r>
      <w:r w:rsidR="00CC13A3" w:rsidRPr="00EA49B4">
        <w:t>il a menacé son maître de le conduire encore une fois aux assises pour y être jugé</w:t>
      </w:r>
      <w:r>
        <w:t xml:space="preserve"> ; </w:t>
      </w:r>
      <w:r w:rsidR="00CC13A3" w:rsidRPr="00EA49B4">
        <w:t>par ainsi</w:t>
      </w:r>
      <w:r>
        <w:t xml:space="preserve">, </w:t>
      </w:r>
      <w:r w:rsidR="00CC13A3" w:rsidRPr="00EA49B4">
        <w:t>il l</w:t>
      </w:r>
      <w:r>
        <w:t>’</w:t>
      </w:r>
      <w:r w:rsidR="00CC13A3" w:rsidRPr="00EA49B4">
        <w:t>a effrayé tellement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il en a tiré à plusieurs fois de grosses sommes d</w:t>
      </w:r>
      <w:r>
        <w:t>’</w:t>
      </w:r>
      <w:r w:rsidR="00CC13A3" w:rsidRPr="00EA49B4">
        <w:t>argent</w:t>
      </w:r>
      <w:r>
        <w:t xml:space="preserve">. </w:t>
      </w:r>
      <w:r w:rsidR="00CC13A3" w:rsidRPr="00EA49B4">
        <w:t>Si bien qu</w:t>
      </w:r>
      <w:r>
        <w:t>’</w:t>
      </w:r>
      <w:r w:rsidR="00CC13A3" w:rsidRPr="00EA49B4">
        <w:t>à la fin</w:t>
      </w:r>
      <w:r>
        <w:t xml:space="preserve">, </w:t>
      </w:r>
      <w:r w:rsidR="00CC13A3" w:rsidRPr="00EA49B4">
        <w:t>un squire Forester</w:t>
      </w:r>
      <w:r>
        <w:t xml:space="preserve">, </w:t>
      </w:r>
      <w:r w:rsidR="00CC13A3" w:rsidRPr="00EA49B4">
        <w:t>qui est un parent de l</w:t>
      </w:r>
      <w:r>
        <w:t>’</w:t>
      </w:r>
      <w:r w:rsidR="00CC13A3" w:rsidRPr="00EA49B4">
        <w:t>autre</w:t>
      </w:r>
      <w:r>
        <w:t xml:space="preserve">, </w:t>
      </w:r>
      <w:r w:rsidR="00CC13A3" w:rsidRPr="00EA49B4">
        <w:t>découvrit tout</w:t>
      </w:r>
      <w:r>
        <w:t xml:space="preserve">. </w:t>
      </w:r>
      <w:r w:rsidR="00CC13A3" w:rsidRPr="00EA49B4">
        <w:t>Là-dessus</w:t>
      </w:r>
      <w:r>
        <w:t xml:space="preserve">, </w:t>
      </w:r>
      <w:r w:rsidR="00CC13A3" w:rsidRPr="00EA49B4">
        <w:t>il fit un train d</w:t>
      </w:r>
      <w:r>
        <w:t>’</w:t>
      </w:r>
      <w:r w:rsidR="00CC13A3" w:rsidRPr="00EA49B4">
        <w:t>enfer et il envoya bien vite Kit en prison</w:t>
      </w:r>
      <w:r>
        <w:t xml:space="preserve"> ; </w:t>
      </w:r>
      <w:r w:rsidR="00CC13A3" w:rsidRPr="00EA49B4">
        <w:t>je crois même qu</w:t>
      </w:r>
      <w:r>
        <w:t>’</w:t>
      </w:r>
      <w:r w:rsidR="00CC13A3" w:rsidRPr="00EA49B4">
        <w:t>il n</w:t>
      </w:r>
      <w:r>
        <w:t>’</w:t>
      </w:r>
      <w:r w:rsidR="00CC13A3" w:rsidRPr="00EA49B4">
        <w:t>aurait pas manqué de le faire pendre</w:t>
      </w:r>
      <w:r>
        <w:t xml:space="preserve"> : </w:t>
      </w:r>
      <w:r w:rsidR="00CC13A3" w:rsidRPr="00EA49B4">
        <w:t>lorsque deux squires mettent leur tête dans le même bonnet</w:t>
      </w:r>
      <w:r>
        <w:t xml:space="preserve">, </w:t>
      </w:r>
      <w:r w:rsidR="00CC13A3" w:rsidRPr="00EA49B4">
        <w:t>ils ne s</w:t>
      </w:r>
      <w:r>
        <w:t>’</w:t>
      </w:r>
      <w:r w:rsidR="00CC13A3" w:rsidRPr="00EA49B4">
        <w:t>embarrassent guère</w:t>
      </w:r>
      <w:r>
        <w:t xml:space="preserve">, </w:t>
      </w:r>
      <w:r w:rsidR="00CC13A3" w:rsidRPr="00EA49B4">
        <w:t>comme vous savez</w:t>
      </w:r>
      <w:r>
        <w:t xml:space="preserve">, </w:t>
      </w:r>
      <w:r w:rsidR="00CC13A3" w:rsidRPr="00EA49B4">
        <w:t>de la loi</w:t>
      </w:r>
      <w:r>
        <w:t xml:space="preserve"> ; </w:t>
      </w:r>
      <w:r w:rsidR="00CC13A3" w:rsidRPr="00EA49B4">
        <w:t>ou bien</w:t>
      </w:r>
      <w:r>
        <w:t xml:space="preserve">, </w:t>
      </w:r>
      <w:r w:rsidR="00CC13A3" w:rsidRPr="00EA49B4">
        <w:t>ils savent tellement tordre la loi à leur fantaisie que je ne dirai pas précisément comme ça s</w:t>
      </w:r>
      <w:r>
        <w:t>’</w:t>
      </w:r>
      <w:r w:rsidR="00CC13A3" w:rsidRPr="00EA49B4">
        <w:t>arrange</w:t>
      </w:r>
      <w:r>
        <w:t xml:space="preserve">, </w:t>
      </w:r>
      <w:r w:rsidR="00CC13A3" w:rsidRPr="00EA49B4">
        <w:t>mais qu</w:t>
      </w:r>
      <w:r>
        <w:t>’</w:t>
      </w:r>
      <w:r w:rsidR="00CC13A3" w:rsidRPr="00EA49B4">
        <w:t>est-ce que cela fait quand le pauvre diable a cessé de vivre</w:t>
      </w:r>
      <w:r>
        <w:t> ? »</w:t>
      </w:r>
    </w:p>
    <w:p w14:paraId="6E8FE609" w14:textId="77777777" w:rsidR="007D0B10" w:rsidRDefault="00CC13A3" w:rsidP="00CC13A3">
      <w:r w:rsidRPr="00EA49B4">
        <w:t>Quoique l</w:t>
      </w:r>
      <w:r w:rsidR="007D0B10">
        <w:t>’</w:t>
      </w:r>
      <w:r w:rsidRPr="00EA49B4">
        <w:t>histoire fût ainsi racontée d</w:t>
      </w:r>
      <w:r w:rsidR="007D0B10">
        <w:t>’</w:t>
      </w:r>
      <w:r w:rsidRPr="00EA49B4">
        <w:t>une manière très-positive et très-circonstanciée</w:t>
      </w:r>
      <w:r w:rsidR="007D0B10">
        <w:t xml:space="preserve">, </w:t>
      </w:r>
      <w:r w:rsidRPr="00EA49B4">
        <w:t>elle ne passa pas pourtant sans contestation</w:t>
      </w:r>
      <w:r w:rsidR="007D0B10">
        <w:t xml:space="preserve">. </w:t>
      </w:r>
      <w:r w:rsidRPr="00EA49B4">
        <w:t>Chacune des parties soutint son opinion</w:t>
      </w:r>
      <w:r w:rsidR="007D0B10">
        <w:t xml:space="preserve">, </w:t>
      </w:r>
      <w:r w:rsidRPr="00EA49B4">
        <w:t>et la dispute fut longue et opiniâtre</w:t>
      </w:r>
      <w:r w:rsidR="007D0B10">
        <w:t xml:space="preserve">. </w:t>
      </w:r>
      <w:r w:rsidRPr="00EA49B4">
        <w:t>À la fin</w:t>
      </w:r>
      <w:r w:rsidR="007D0B10">
        <w:t xml:space="preserve">, </w:t>
      </w:r>
      <w:r w:rsidRPr="00EA49B4">
        <w:t>ils se retirèrent tous ensemble</w:t>
      </w:r>
      <w:r w:rsidR="007D0B10">
        <w:t xml:space="preserve">, </w:t>
      </w:r>
      <w:r w:rsidRPr="00EA49B4">
        <w:t>historiens et commentateurs</w:t>
      </w:r>
      <w:r w:rsidR="007D0B10">
        <w:t xml:space="preserve">. </w:t>
      </w:r>
      <w:r w:rsidRPr="00EA49B4">
        <w:t>La frayeur dont j</w:t>
      </w:r>
      <w:r w:rsidR="007D0B10">
        <w:t>’</w:t>
      </w:r>
      <w:r w:rsidRPr="00EA49B4">
        <w:t>avais été saisi au commencement de cette conversation était extrême</w:t>
      </w:r>
      <w:r w:rsidR="007D0B10">
        <w:t xml:space="preserve">. </w:t>
      </w:r>
      <w:r w:rsidRPr="00EA49B4">
        <w:t>Je jetai à la dérobée un coup d</w:t>
      </w:r>
      <w:r w:rsidR="007D0B10">
        <w:t>’</w:t>
      </w:r>
      <w:r w:rsidRPr="00EA49B4">
        <w:t>œil</w:t>
      </w:r>
      <w:r w:rsidR="007D0B10">
        <w:t xml:space="preserve">, </w:t>
      </w:r>
      <w:r w:rsidRPr="00EA49B4">
        <w:t>que je promenai tout autour de la cuisine pour observer si l</w:t>
      </w:r>
      <w:r w:rsidR="007D0B10">
        <w:t>’</w:t>
      </w:r>
      <w:r w:rsidRPr="00EA49B4">
        <w:t>attention de quelqu</w:t>
      </w:r>
      <w:r w:rsidR="007D0B10">
        <w:t>’</w:t>
      </w:r>
      <w:r w:rsidRPr="00EA49B4">
        <w:t>un ne se portait pas sur moi</w:t>
      </w:r>
      <w:r w:rsidR="007D0B10">
        <w:t xml:space="preserve">. </w:t>
      </w:r>
      <w:r w:rsidRPr="00EA49B4">
        <w:t>Je tremblais comme dans un accès de fièvre</w:t>
      </w:r>
      <w:r w:rsidR="007D0B10">
        <w:t xml:space="preserve">, </w:t>
      </w:r>
      <w:r w:rsidRPr="00EA49B4">
        <w:t>et je me sentis d</w:t>
      </w:r>
      <w:r w:rsidR="007D0B10">
        <w:t>’</w:t>
      </w:r>
      <w:r w:rsidRPr="00EA49B4">
        <w:t xml:space="preserve">abord une tentation de </w:t>
      </w:r>
      <w:r w:rsidRPr="00EA49B4">
        <w:lastRenderedPageBreak/>
        <w:t>quitter la place et de m</w:t>
      </w:r>
      <w:r w:rsidR="007D0B10">
        <w:t>’</w:t>
      </w:r>
      <w:r w:rsidRPr="00EA49B4">
        <w:t>enfuir à toutes jambes</w:t>
      </w:r>
      <w:r w:rsidR="007D0B10">
        <w:t xml:space="preserve">. </w:t>
      </w:r>
      <w:r w:rsidRPr="00EA49B4">
        <w:t>Je me blottis dans mon coin</w:t>
      </w:r>
      <w:r w:rsidR="007D0B10">
        <w:t xml:space="preserve">, </w:t>
      </w:r>
      <w:r w:rsidRPr="00EA49B4">
        <w:t>tenant ma tête de côté</w:t>
      </w:r>
      <w:r w:rsidR="007D0B10">
        <w:t xml:space="preserve">, </w:t>
      </w:r>
      <w:r w:rsidRPr="00EA49B4">
        <w:t>et il me semblait de temps en temps que tout mon corps éprouvait une révolution générale</w:t>
      </w:r>
      <w:r w:rsidR="007D0B10">
        <w:t>.</w:t>
      </w:r>
    </w:p>
    <w:p w14:paraId="31BEA392" w14:textId="77777777" w:rsidR="007D0B10" w:rsidRDefault="00CC13A3" w:rsidP="00CC13A3">
      <w:r w:rsidRPr="00EA49B4">
        <w:t>À la fin pourtant mes idées prirent un autre cours</w:t>
      </w:r>
      <w:r w:rsidR="007D0B10">
        <w:t xml:space="preserve">. </w:t>
      </w:r>
      <w:r w:rsidRPr="00EA49B4">
        <w:t>Quand je m</w:t>
      </w:r>
      <w:r w:rsidR="007D0B10">
        <w:t>’</w:t>
      </w:r>
      <w:r w:rsidRPr="00EA49B4">
        <w:t>aperçus que ces hommes-là ne faisaient pas la moindre attention à moi</w:t>
      </w:r>
      <w:r w:rsidR="007D0B10">
        <w:t xml:space="preserve">, </w:t>
      </w:r>
      <w:r w:rsidRPr="00EA49B4">
        <w:t>le souvenir de mon déguisement et de la parfaite sécurité qu</w:t>
      </w:r>
      <w:r w:rsidR="007D0B10">
        <w:t>’</w:t>
      </w:r>
      <w:r w:rsidRPr="00EA49B4">
        <w:t>il devait me donner revint avec force à mon esprit</w:t>
      </w:r>
      <w:r w:rsidR="007D0B10">
        <w:t xml:space="preserve">, </w:t>
      </w:r>
      <w:r w:rsidRPr="00EA49B4">
        <w:t>et je sentis aussitôt une sorte de joie secrète</w:t>
      </w:r>
      <w:r w:rsidR="007D0B10">
        <w:t xml:space="preserve">, </w:t>
      </w:r>
      <w:r w:rsidRPr="00EA49B4">
        <w:t>quoique pourtant je n</w:t>
      </w:r>
      <w:r w:rsidR="007D0B10">
        <w:t>’</w:t>
      </w:r>
      <w:r w:rsidRPr="00EA49B4">
        <w:t>osasse pas encore m</w:t>
      </w:r>
      <w:r w:rsidR="007D0B10">
        <w:t>’</w:t>
      </w:r>
      <w:r w:rsidRPr="00EA49B4">
        <w:t>exposer aux risques d</w:t>
      </w:r>
      <w:r w:rsidR="007D0B10">
        <w:t>’</w:t>
      </w:r>
      <w:r w:rsidRPr="00EA49B4">
        <w:t>être observé</w:t>
      </w:r>
      <w:r w:rsidR="007D0B10">
        <w:t xml:space="preserve">. </w:t>
      </w:r>
      <w:r w:rsidRPr="00EA49B4">
        <w:t>Insensiblement j</w:t>
      </w:r>
      <w:r w:rsidR="007D0B10">
        <w:t>’</w:t>
      </w:r>
      <w:r w:rsidRPr="00EA49B4">
        <w:t>en vins jusqu</w:t>
      </w:r>
      <w:r w:rsidR="007D0B10">
        <w:t>’</w:t>
      </w:r>
      <w:r w:rsidRPr="00EA49B4">
        <w:t>à m</w:t>
      </w:r>
      <w:r w:rsidR="007D0B10">
        <w:t>’</w:t>
      </w:r>
      <w:r w:rsidRPr="00EA49B4">
        <w:t>amuser de l</w:t>
      </w:r>
      <w:r w:rsidR="007D0B10">
        <w:t>’</w:t>
      </w:r>
      <w:r w:rsidRPr="00EA49B4">
        <w:t>absurdité de leurs contes et de leur assurance à les débiter</w:t>
      </w:r>
      <w:r w:rsidR="007D0B10">
        <w:t xml:space="preserve">. </w:t>
      </w:r>
      <w:r w:rsidRPr="00EA49B4">
        <w:t>Mon âme semblait s</w:t>
      </w:r>
      <w:r w:rsidR="007D0B10">
        <w:t>’</w:t>
      </w:r>
      <w:r w:rsidRPr="00EA49B4">
        <w:t>épanouir</w:t>
      </w:r>
      <w:r w:rsidR="007D0B10">
        <w:t xml:space="preserve"> ; </w:t>
      </w:r>
      <w:r w:rsidRPr="00EA49B4">
        <w:t>je m</w:t>
      </w:r>
      <w:r w:rsidR="007D0B10">
        <w:t>’</w:t>
      </w:r>
      <w:r w:rsidRPr="00EA49B4">
        <w:t>enorgueillissais intérieurement du sang-froid avec lequel j</w:t>
      </w:r>
      <w:r w:rsidR="007D0B10">
        <w:t>’</w:t>
      </w:r>
      <w:r w:rsidRPr="00EA49B4">
        <w:t>écoutais cette scène</w:t>
      </w:r>
      <w:r w:rsidR="007D0B10">
        <w:t xml:space="preserve">, </w:t>
      </w:r>
      <w:r w:rsidRPr="00EA49B4">
        <w:t>et je résolus de prolonger et même de pousser plus loin ce genre de jouissance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dès qu</w:t>
      </w:r>
      <w:r w:rsidR="007D0B10">
        <w:t>’</w:t>
      </w:r>
      <w:r w:rsidRPr="00EA49B4">
        <w:t>ils furent partis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accostai notre hôtesse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une veuve</w:t>
      </w:r>
      <w:r w:rsidR="007D0B10">
        <w:t xml:space="preserve">, </w:t>
      </w:r>
      <w:r w:rsidRPr="00EA49B4">
        <w:t>grosse réjouie</w:t>
      </w:r>
      <w:r w:rsidR="007D0B10">
        <w:t xml:space="preserve">. </w:t>
      </w:r>
      <w:r w:rsidRPr="00EA49B4">
        <w:t>Je lui demandai quelle espèce d</w:t>
      </w:r>
      <w:r w:rsidR="007D0B10">
        <w:t>’</w:t>
      </w:r>
      <w:r w:rsidRPr="00EA49B4">
        <w:t>homme ce pouvait être que ce Kit-Williams</w:t>
      </w:r>
      <w:r w:rsidR="007D0B10">
        <w:t xml:space="preserve">. </w:t>
      </w:r>
      <w:r w:rsidRPr="00EA49B4">
        <w:t>Elle répondit que</w:t>
      </w:r>
      <w:r w:rsidR="007D0B10">
        <w:t xml:space="preserve">, </w:t>
      </w:r>
      <w:r w:rsidRPr="00EA49B4">
        <w:t>suivant ce qu</w:t>
      </w:r>
      <w:r w:rsidR="007D0B10">
        <w:t>’</w:t>
      </w:r>
      <w:r w:rsidRPr="00EA49B4">
        <w:t>elle en avait ouï dire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 des plus jolis garçons qu</w:t>
      </w:r>
      <w:r w:rsidR="007D0B10">
        <w:t>’</w:t>
      </w:r>
      <w:r w:rsidRPr="00EA49B4">
        <w:t>il y eût dans les quatre comtés à la ronde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elle l</w:t>
      </w:r>
      <w:r w:rsidR="007D0B10">
        <w:t>’</w:t>
      </w:r>
      <w:r w:rsidRPr="00EA49B4">
        <w:t>aimait de tout son cœur pour sa subtilité à attraper tous ses geôliers et à se faire un passage à travers les murailles de pierre massive comme si c</w:t>
      </w:r>
      <w:r w:rsidR="007D0B10">
        <w:t>’</w:t>
      </w:r>
      <w:r w:rsidRPr="00EA49B4">
        <w:t>étaient des toiles d</w:t>
      </w:r>
      <w:r w:rsidR="007D0B10">
        <w:t>’</w:t>
      </w:r>
      <w:r w:rsidRPr="00EA49B4">
        <w:t>araignées</w:t>
      </w:r>
      <w:r w:rsidR="007D0B10">
        <w:t xml:space="preserve">. </w:t>
      </w:r>
      <w:r w:rsidRPr="00EA49B4">
        <w:t>Je lui fis observer que l</w:t>
      </w:r>
      <w:r w:rsidR="007D0B10">
        <w:t>’</w:t>
      </w:r>
      <w:r w:rsidRPr="00EA49B4">
        <w:t>alarme était tellement donnée dans tout le pays qu</w:t>
      </w:r>
      <w:r w:rsidR="007D0B10">
        <w:t>’</w:t>
      </w:r>
      <w:r w:rsidRPr="00EA49B4">
        <w:t>il ne me paraissait pas possible qu</w:t>
      </w:r>
      <w:r w:rsidR="007D0B10">
        <w:t>’</w:t>
      </w:r>
      <w:r w:rsidRPr="00EA49B4">
        <w:t>il pût échapper aux recherches</w:t>
      </w:r>
      <w:r w:rsidR="007D0B10">
        <w:t xml:space="preserve">. </w:t>
      </w:r>
      <w:r w:rsidRPr="00EA49B4">
        <w:t>Cette idée l</w:t>
      </w:r>
      <w:r w:rsidR="007D0B10">
        <w:t>’</w:t>
      </w:r>
      <w:r w:rsidRPr="00EA49B4">
        <w:t>indigna</w:t>
      </w:r>
      <w:r w:rsidR="007D0B10">
        <w:t xml:space="preserve"> ; </w:t>
      </w:r>
      <w:r w:rsidRPr="00EA49B4">
        <w:t>elle dit qu</w:t>
      </w:r>
      <w:r w:rsidR="007D0B10">
        <w:t>’</w:t>
      </w:r>
      <w:r w:rsidRPr="00EA49B4">
        <w:t>elle espérait bien que depuis le temps il était déjà bien loin</w:t>
      </w:r>
      <w:r w:rsidR="007D0B10">
        <w:t xml:space="preserve"> ; </w:t>
      </w:r>
      <w:r w:rsidRPr="00EA49B4">
        <w:t>mais que</w:t>
      </w:r>
      <w:r w:rsidR="007D0B10">
        <w:t xml:space="preserve">, </w:t>
      </w:r>
      <w:r w:rsidRPr="00EA49B4">
        <w:t>si cela n</w:t>
      </w:r>
      <w:r w:rsidR="007D0B10">
        <w:t>’</w:t>
      </w:r>
      <w:r w:rsidRPr="00EA49B4">
        <w:t>était pas</w:t>
      </w:r>
      <w:r w:rsidR="007D0B10">
        <w:t xml:space="preserve">, </w:t>
      </w:r>
      <w:r w:rsidRPr="00EA49B4">
        <w:t>elle souhaitait de grand cœur que la malédiction de Dieu pût tomber sur ceux qui trahiraient un si gentil garçon pour lui faire faire une mauvaise fin</w:t>
      </w:r>
      <w:r w:rsidR="007D0B10">
        <w:t xml:space="preserve">. </w:t>
      </w:r>
      <w:r w:rsidRPr="00EA49B4">
        <w:t>Quoiqu</w:t>
      </w:r>
      <w:r w:rsidR="007D0B10">
        <w:t>’</w:t>
      </w:r>
      <w:r w:rsidRPr="00EA49B4">
        <w:t>elle fût bien loin de soupçonner que celui dont elle parlait fût aussi près d</w:t>
      </w:r>
      <w:r w:rsidR="007D0B10">
        <w:t>’</w:t>
      </w:r>
      <w:r w:rsidRPr="00EA49B4">
        <w:t>elle</w:t>
      </w:r>
      <w:r w:rsidR="007D0B10">
        <w:t xml:space="preserve">, </w:t>
      </w:r>
      <w:r w:rsidRPr="00EA49B4">
        <w:t xml:space="preserve">cependant cette chaleur si franche et si généreuse avec laquelle elle prenait mon parti me causa </w:t>
      </w:r>
      <w:r w:rsidRPr="00EA49B4">
        <w:lastRenderedPageBreak/>
        <w:t>un vrai plaisir</w:t>
      </w:r>
      <w:r w:rsidR="007D0B10">
        <w:t xml:space="preserve">. </w:t>
      </w:r>
      <w:r w:rsidRPr="00EA49B4">
        <w:t>Je me retirai de la cuisine en emportant avec moi ce sentiment de satisfaction pour adoucir les fatigues de la journée et le malheur de ma situation</w:t>
      </w:r>
      <w:r w:rsidR="007D0B10">
        <w:t xml:space="preserve"> ; </w:t>
      </w:r>
      <w:r w:rsidRPr="00EA49B4">
        <w:t>je gagnai une grange voisine</w:t>
      </w:r>
      <w:r w:rsidR="007D0B10">
        <w:t xml:space="preserve">, </w:t>
      </w:r>
      <w:r w:rsidRPr="00EA49B4">
        <w:t>où je m</w:t>
      </w:r>
      <w:r w:rsidR="007D0B10">
        <w:t>’</w:t>
      </w:r>
      <w:r w:rsidRPr="00EA49B4">
        <w:t>étendis sur un peu de paille</w:t>
      </w:r>
      <w:r w:rsidR="007D0B10">
        <w:t xml:space="preserve">, </w:t>
      </w:r>
      <w:r w:rsidRPr="00EA49B4">
        <w:t>et tombai bientôt dans un profond sommeil</w:t>
      </w:r>
      <w:r w:rsidR="007D0B10">
        <w:t>.</w:t>
      </w:r>
    </w:p>
    <w:p w14:paraId="093EECF9" w14:textId="43538A46" w:rsidR="007D0B10" w:rsidRDefault="00CC13A3" w:rsidP="00CC13A3">
      <w:r w:rsidRPr="00EA49B4">
        <w:t>Le lendemain</w:t>
      </w:r>
      <w:r w:rsidR="007D0B10">
        <w:t xml:space="preserve">, </w:t>
      </w:r>
      <w:r w:rsidRPr="00EA49B4">
        <w:t>sur le midi</w:t>
      </w:r>
      <w:r w:rsidR="007D0B10">
        <w:t xml:space="preserve">, </w:t>
      </w:r>
      <w:r w:rsidRPr="00EA49B4">
        <w:t>comme je continuais mon chemin</w:t>
      </w:r>
      <w:r w:rsidR="007D0B10">
        <w:t xml:space="preserve">, </w:t>
      </w:r>
      <w:r w:rsidRPr="00EA49B4">
        <w:t>je rencontrai deux hommes à cheval qui m</w:t>
      </w:r>
      <w:r w:rsidR="007D0B10">
        <w:t>’</w:t>
      </w:r>
      <w:r w:rsidRPr="00EA49B4">
        <w:t>arrêtèrent pour s</w:t>
      </w:r>
      <w:r w:rsidR="007D0B10">
        <w:t>’</w:t>
      </w:r>
      <w:r w:rsidRPr="00EA49B4">
        <w:t>informer à moi d</w:t>
      </w:r>
      <w:r w:rsidR="007D0B10">
        <w:t>’</w:t>
      </w:r>
      <w:r w:rsidRPr="00EA49B4">
        <w:t>une personne qu</w:t>
      </w:r>
      <w:r w:rsidR="007D0B10">
        <w:t>’</w:t>
      </w:r>
      <w:r w:rsidRPr="00EA49B4">
        <w:t>ils prétendaient avoir dû passer sur cette même route</w:t>
      </w:r>
      <w:r w:rsidR="007D0B10">
        <w:t xml:space="preserve">. </w:t>
      </w:r>
      <w:r w:rsidRPr="00EA49B4">
        <w:t>À mesure qu</w:t>
      </w:r>
      <w:r w:rsidR="007D0B10">
        <w:t>’</w:t>
      </w:r>
      <w:r w:rsidRPr="00EA49B4">
        <w:t>ils détaillaient le signalement de la personne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aperçus</w:t>
      </w:r>
      <w:r w:rsidR="007D0B10">
        <w:t xml:space="preserve">, </w:t>
      </w:r>
      <w:r w:rsidRPr="00EA49B4">
        <w:t>avec un saisissement de frayeur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étais moi-même l</w:t>
      </w:r>
      <w:r w:rsidR="007D0B10">
        <w:t>’</w:t>
      </w:r>
      <w:r w:rsidRPr="00EA49B4">
        <w:t>individu que leurs questions avaient pour objet</w:t>
      </w:r>
      <w:r w:rsidR="007D0B10">
        <w:t xml:space="preserve">. </w:t>
      </w:r>
      <w:r w:rsidRPr="00EA49B4">
        <w:t>Ils entrèrent dans une description assez exacte et assez circonstanciée de tous les signes qui pouvaient servir à me faire reconnaître</w:t>
      </w:r>
      <w:r w:rsidR="007D0B10">
        <w:t xml:space="preserve">. </w:t>
      </w:r>
      <w:r w:rsidRPr="00EA49B4">
        <w:t>Ils ajoutèrent qu</w:t>
      </w:r>
      <w:r w:rsidR="007D0B10">
        <w:t>’</w:t>
      </w:r>
      <w:r w:rsidRPr="00EA49B4">
        <w:t>ils avaient de bonnes raisons pour croire qu</w:t>
      </w:r>
      <w:r w:rsidR="007D0B10">
        <w:t>’</w:t>
      </w:r>
      <w:r w:rsidRPr="00EA49B4">
        <w:t>on m</w:t>
      </w:r>
      <w:r w:rsidR="007D0B10">
        <w:t>’</w:t>
      </w:r>
      <w:r w:rsidRPr="00EA49B4">
        <w:t>avait vu la veille même dans un endroit de ce comté</w:t>
      </w:r>
      <w:r w:rsidR="007D0B10">
        <w:t xml:space="preserve">. </w:t>
      </w:r>
      <w:r w:rsidRPr="00EA49B4">
        <w:t>Pendant qu</w:t>
      </w:r>
      <w:r w:rsidR="007D0B10">
        <w:t>’</w:t>
      </w:r>
      <w:r w:rsidRPr="00EA49B4">
        <w:t>ils parlaient</w:t>
      </w:r>
      <w:r w:rsidR="007D0B10">
        <w:t xml:space="preserve">, </w:t>
      </w:r>
      <w:r w:rsidRPr="00EA49B4">
        <w:t>une troisième personne qui était restée derrière se joignit à eux</w:t>
      </w:r>
      <w:r w:rsidR="007D0B10">
        <w:t xml:space="preserve">, </w:t>
      </w:r>
      <w:r w:rsidRPr="00EA49B4">
        <w:t xml:space="preserve">et ma peur augmenta cruellement quand je la reconnus pour ce même domestique de </w:t>
      </w:r>
      <w:r w:rsidR="007D0B10">
        <w:t>M. </w:t>
      </w:r>
      <w:r w:rsidRPr="00EA49B4">
        <w:t>Forester qui était venu me voir dans ma prison quinze jours avant ma fuite</w:t>
      </w:r>
      <w:r w:rsidR="007D0B10">
        <w:t xml:space="preserve">. </w:t>
      </w:r>
      <w:r w:rsidRPr="00EA49B4">
        <w:t>Ma meilleure ressource dans ce moment de crise était de prendre un air de calme et d</w:t>
      </w:r>
      <w:r w:rsidR="007D0B10">
        <w:t>’</w:t>
      </w:r>
      <w:r w:rsidRPr="00EA49B4">
        <w:t>indifférence</w:t>
      </w:r>
      <w:r w:rsidR="007D0B10">
        <w:t xml:space="preserve">. </w:t>
      </w:r>
      <w:r w:rsidRPr="00EA49B4">
        <w:t>Heureusement pour moi</w:t>
      </w:r>
      <w:r w:rsidR="007D0B10">
        <w:t xml:space="preserve">, </w:t>
      </w:r>
      <w:r w:rsidRPr="00EA49B4">
        <w:t>mon travestissement était si complet que l</w:t>
      </w:r>
      <w:r w:rsidR="007D0B10">
        <w:t>’</w:t>
      </w:r>
      <w:r w:rsidRPr="00EA49B4">
        <w:t xml:space="preserve">œil même de </w:t>
      </w:r>
      <w:r w:rsidR="007D0B10">
        <w:t>M. </w:t>
      </w:r>
      <w:r w:rsidRPr="00EA49B4">
        <w:t>Falkland aurait eu peine à me deviner</w:t>
      </w:r>
      <w:r w:rsidR="007D0B10">
        <w:t xml:space="preserve">. </w:t>
      </w:r>
      <w:r w:rsidRPr="00EA49B4">
        <w:t>Depuis longtemps j</w:t>
      </w:r>
      <w:r w:rsidR="007D0B10">
        <w:t>’</w:t>
      </w:r>
      <w:r w:rsidRPr="00EA49B4">
        <w:t>avais prévu qu</w:t>
      </w:r>
      <w:r w:rsidR="007D0B10">
        <w:t>’</w:t>
      </w:r>
      <w:r w:rsidRPr="00EA49B4">
        <w:t>un tel secours pourrait me devenir nécessaire</w:t>
      </w:r>
      <w:r w:rsidR="007D0B10">
        <w:t xml:space="preserve">, </w:t>
      </w:r>
      <w:r w:rsidRPr="00EA49B4">
        <w:t>et je m</w:t>
      </w:r>
      <w:r w:rsidR="007D0B10">
        <w:t>’</w:t>
      </w:r>
      <w:r w:rsidRPr="00EA49B4">
        <w:t>y étais de bonne heure préparé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eu dès ma première jeunesse une extrême facilité pour l</w:t>
      </w:r>
      <w:r w:rsidR="007D0B10">
        <w:t>’</w:t>
      </w:r>
      <w:r w:rsidRPr="00EA49B4">
        <w:t>imitation</w:t>
      </w:r>
      <w:r w:rsidR="007D0B10">
        <w:t xml:space="preserve"> ; </w:t>
      </w:r>
      <w:r w:rsidRPr="00EA49B4">
        <w:t xml:space="preserve">et quand je quittai ma retraite auprès de </w:t>
      </w:r>
      <w:r w:rsidR="007D0B10">
        <w:t>M. </w:t>
      </w:r>
      <w:r w:rsidRPr="00EA49B4">
        <w:t>Raymond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adoptai avec mon attirail de mendiant une sorte de maintien gauche et villageois auquel j</w:t>
      </w:r>
      <w:r w:rsidR="007D0B10">
        <w:t>’</w:t>
      </w:r>
      <w:r w:rsidRPr="00EA49B4">
        <w:t>avais recours pour peu que j</w:t>
      </w:r>
      <w:r w:rsidR="007D0B10">
        <w:t>’</w:t>
      </w:r>
      <w:r w:rsidRPr="00EA49B4">
        <w:t>eusse à craindre d</w:t>
      </w:r>
      <w:r w:rsidR="007D0B10">
        <w:t>’</w:t>
      </w:r>
      <w:r w:rsidRPr="00EA49B4">
        <w:t>être observé</w:t>
      </w:r>
      <w:r w:rsidR="007D0B10">
        <w:t xml:space="preserve">, </w:t>
      </w:r>
      <w:r w:rsidRPr="00EA49B4">
        <w:t>ainsi qu</w:t>
      </w:r>
      <w:r w:rsidR="007D0B10">
        <w:t>’</w:t>
      </w:r>
      <w:r w:rsidRPr="00EA49B4">
        <w:t>un jargon irlandais que j</w:t>
      </w:r>
      <w:r w:rsidR="007D0B10">
        <w:t>’</w:t>
      </w:r>
      <w:r w:rsidRPr="00EA49B4">
        <w:t>avais eu occasion d</w:t>
      </w:r>
      <w:r w:rsidR="007D0B10">
        <w:t>’</w:t>
      </w:r>
      <w:r w:rsidRPr="00EA49B4">
        <w:t>étudier dans ma prison</w:t>
      </w:r>
      <w:r w:rsidR="007D0B10">
        <w:t xml:space="preserve">. </w:t>
      </w:r>
      <w:r w:rsidRPr="00EA49B4">
        <w:t>Voilà pourtant les misérables expédients</w:t>
      </w:r>
      <w:r w:rsidR="007D0B10">
        <w:t xml:space="preserve">, </w:t>
      </w:r>
      <w:r w:rsidRPr="00EA49B4">
        <w:t>voilà les études d</w:t>
      </w:r>
      <w:r w:rsidR="007D0B10">
        <w:t>’</w:t>
      </w:r>
      <w:r w:rsidRPr="00EA49B4">
        <w:t xml:space="preserve">artifice et de </w:t>
      </w:r>
      <w:r w:rsidRPr="00EA49B4">
        <w:lastRenderedPageBreak/>
        <w:t>dissimulation auxquelles l</w:t>
      </w:r>
      <w:r w:rsidR="007D0B10">
        <w:t>’</w:t>
      </w:r>
      <w:r w:rsidRPr="00EA49B4">
        <w:t>homme</w:t>
      </w:r>
      <w:r w:rsidR="007D0B10">
        <w:t xml:space="preserve"> (</w:t>
      </w:r>
      <w:r w:rsidRPr="00EA49B4">
        <w:t>l</w:t>
      </w:r>
      <w:r w:rsidR="007D0B10">
        <w:t>’</w:t>
      </w:r>
      <w:r w:rsidRPr="00EA49B4">
        <w:t>homme qui ne mérite ce nom qu</w:t>
      </w:r>
      <w:r w:rsidR="007D0B10">
        <w:t>’</w:t>
      </w:r>
      <w:r w:rsidRPr="00EA49B4">
        <w:t>à raison de sa fierté et de son indépendance</w:t>
      </w:r>
      <w:r w:rsidR="007D0B10">
        <w:t xml:space="preserve">) </w:t>
      </w:r>
      <w:r w:rsidRPr="00EA49B4">
        <w:t>est quelquefois obligé de recourir pour échapper à l</w:t>
      </w:r>
      <w:r w:rsidR="007D0B10">
        <w:t>’</w:t>
      </w:r>
      <w:r w:rsidRPr="00EA49B4">
        <w:t>animosité implacable et à la barbare tyrannie de son semblable</w:t>
      </w:r>
      <w:r w:rsidR="007D0B10">
        <w:t xml:space="preserve"> ! </w:t>
      </w:r>
      <w:r w:rsidRPr="00EA49B4">
        <w:t>Je m</w:t>
      </w:r>
      <w:r w:rsidR="007D0B10">
        <w:t>’</w:t>
      </w:r>
      <w:r w:rsidRPr="00EA49B4">
        <w:t>étais servi de ce patois dans la conversation que j</w:t>
      </w:r>
      <w:r w:rsidR="007D0B10">
        <w:t>’</w:t>
      </w:r>
      <w:r w:rsidRPr="00EA49B4">
        <w:t>avais eue au cabaret</w:t>
      </w:r>
      <w:r w:rsidR="007D0B10">
        <w:t xml:space="preserve">, </w:t>
      </w:r>
      <w:r w:rsidRPr="00EA49B4">
        <w:t>quoique je n</w:t>
      </w:r>
      <w:r w:rsidR="007D0B10">
        <w:t>’</w:t>
      </w:r>
      <w:r w:rsidRPr="00EA49B4">
        <w:t>aie pas cru nécessaire d</w:t>
      </w:r>
      <w:r w:rsidR="007D0B10">
        <w:t>’</w:t>
      </w:r>
      <w:r w:rsidRPr="00EA49B4">
        <w:t>en faire mention dans mon récit</w:t>
      </w:r>
      <w:r w:rsidR="007D0B10">
        <w:t xml:space="preserve">. </w:t>
      </w:r>
      <w:r w:rsidRPr="00EA49B4">
        <w:t xml:space="preserve">Le domestique de </w:t>
      </w:r>
      <w:r w:rsidR="007D0B10">
        <w:t>M. </w:t>
      </w:r>
      <w:r w:rsidRPr="00EA49B4">
        <w:t>Forester s</w:t>
      </w:r>
      <w:r w:rsidR="007D0B10">
        <w:t>’</w:t>
      </w:r>
      <w:r w:rsidRPr="00EA49B4">
        <w:t>aperçut en arrivant que ses camarades étaient en conversation avec moi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devinant bien quel en était le sujet</w:t>
      </w:r>
      <w:r w:rsidR="007D0B10">
        <w:t xml:space="preserve">, </w:t>
      </w:r>
      <w:r w:rsidRPr="00EA49B4">
        <w:t>il s</w:t>
      </w:r>
      <w:r w:rsidR="007D0B10">
        <w:t>’</w:t>
      </w:r>
      <w:r w:rsidRPr="00EA49B4">
        <w:t>informa s</w:t>
      </w:r>
      <w:r w:rsidR="007D0B10">
        <w:t>’</w:t>
      </w:r>
      <w:r w:rsidRPr="00EA49B4">
        <w:t>ils avaient découvert quelque chose</w:t>
      </w:r>
      <w:r w:rsidR="007D0B10">
        <w:t xml:space="preserve">. </w:t>
      </w:r>
      <w:r w:rsidRPr="00EA49B4">
        <w:t>Il ajouta à ce que les autres m</w:t>
      </w:r>
      <w:r w:rsidR="007D0B10">
        <w:t>’</w:t>
      </w:r>
      <w:r w:rsidRPr="00EA49B4">
        <w:t>avaient déjà appris que la résolution était bien prise de n</w:t>
      </w:r>
      <w:r w:rsidR="007D0B10">
        <w:t>’</w:t>
      </w:r>
      <w:r w:rsidRPr="00EA49B4">
        <w:t>épargner ni soins ni dépenses pour me trouver et me faire pendre</w:t>
      </w:r>
      <w:r w:rsidR="007D0B10">
        <w:t xml:space="preserve">, </w:t>
      </w:r>
      <w:r w:rsidRPr="00EA49B4">
        <w:t>et que</w:t>
      </w:r>
      <w:r w:rsidR="007D0B10">
        <w:t xml:space="preserve">, </w:t>
      </w:r>
      <w:r w:rsidRPr="00EA49B4">
        <w:t>si j</w:t>
      </w:r>
      <w:r w:rsidR="007D0B10">
        <w:t>’</w:t>
      </w:r>
      <w:r w:rsidRPr="00EA49B4">
        <w:t>étais dans quelque coin du royaume</w:t>
      </w:r>
      <w:r w:rsidR="007D0B10">
        <w:t xml:space="preserve">, </w:t>
      </w:r>
      <w:r w:rsidRPr="00EA49B4">
        <w:t>ils étaient bien convaincus qu</w:t>
      </w:r>
      <w:r w:rsidR="007D0B10">
        <w:t>’</w:t>
      </w:r>
      <w:r w:rsidRPr="00EA49B4">
        <w:t>il me serait impossible d</w:t>
      </w:r>
      <w:r w:rsidR="007D0B10">
        <w:t>’</w:t>
      </w:r>
      <w:r w:rsidRPr="00EA49B4">
        <w:t>échapper</w:t>
      </w:r>
      <w:r w:rsidR="007D0B10">
        <w:t>.</w:t>
      </w:r>
    </w:p>
    <w:p w14:paraId="344B7BAB" w14:textId="77777777" w:rsidR="007D0B10" w:rsidRDefault="00CC13A3" w:rsidP="00CC13A3">
      <w:r w:rsidRPr="00EA49B4">
        <w:t>Ainsi chaque nouvel incident tendait à me révéler de plus en plus le danger extrême auquel j</w:t>
      </w:r>
      <w:r w:rsidR="007D0B10">
        <w:t>’</w:t>
      </w:r>
      <w:r w:rsidRPr="00EA49B4">
        <w:t>étais exposé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aurais pu m</w:t>
      </w:r>
      <w:r w:rsidR="007D0B10">
        <w:t>’</w:t>
      </w:r>
      <w:r w:rsidRPr="00EA49B4">
        <w:t>imaginer en vérité que j</w:t>
      </w:r>
      <w:r w:rsidR="007D0B10">
        <w:t>’</w:t>
      </w:r>
      <w:r w:rsidRPr="00EA49B4">
        <w:t>étais le seul objet de l</w:t>
      </w:r>
      <w:r w:rsidR="007D0B10">
        <w:t>’</w:t>
      </w:r>
      <w:r w:rsidRPr="00EA49B4">
        <w:t>attention générale</w:t>
      </w:r>
      <w:r w:rsidR="007D0B10">
        <w:t xml:space="preserve">, </w:t>
      </w:r>
      <w:r w:rsidRPr="00EA49B4">
        <w:t>et que le monde entier était en armes pour m</w:t>
      </w:r>
      <w:r w:rsidR="007D0B10">
        <w:t>’</w:t>
      </w:r>
      <w:r w:rsidRPr="00EA49B4">
        <w:t>exterminer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pas en moi une fibre qui ne tressaillît de douleur et d</w:t>
      </w:r>
      <w:r w:rsidR="007D0B10">
        <w:t>’</w:t>
      </w:r>
      <w:r w:rsidRPr="00EA49B4">
        <w:t>effroi</w:t>
      </w:r>
      <w:r w:rsidR="007D0B10">
        <w:t xml:space="preserve">. </w:t>
      </w:r>
      <w:r w:rsidRPr="00EA49B4">
        <w:t>Mais cette idée</w:t>
      </w:r>
      <w:r w:rsidR="007D0B10">
        <w:t xml:space="preserve">, </w:t>
      </w:r>
      <w:r w:rsidRPr="00EA49B4">
        <w:t>quelque épouvantable qu</w:t>
      </w:r>
      <w:r w:rsidR="007D0B10">
        <w:t>’</w:t>
      </w:r>
      <w:r w:rsidRPr="00EA49B4">
        <w:t>elle parût à mon imagination</w:t>
      </w:r>
      <w:r w:rsidR="007D0B10">
        <w:t xml:space="preserve">, </w:t>
      </w:r>
      <w:r w:rsidRPr="00EA49B4">
        <w:t>ne servit qu</w:t>
      </w:r>
      <w:r w:rsidR="007D0B10">
        <w:t>’</w:t>
      </w:r>
      <w:r w:rsidRPr="00EA49B4">
        <w:t>à m</w:t>
      </w:r>
      <w:r w:rsidR="007D0B10">
        <w:t>’</w:t>
      </w:r>
      <w:r w:rsidRPr="00EA49B4">
        <w:t>animer encore à la poursuite de mon plan</w:t>
      </w:r>
      <w:r w:rsidR="007D0B10">
        <w:t xml:space="preserve"> ; </w:t>
      </w:r>
      <w:r w:rsidRPr="00EA49B4">
        <w:t>je me sentis plus déterminé que jamais à ne pas volontairement abandonner le champ de bataille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est-à-dire</w:t>
      </w:r>
      <w:r w:rsidR="007D0B10">
        <w:t xml:space="preserve">, </w:t>
      </w:r>
      <w:r w:rsidRPr="00EA49B4">
        <w:t>en d</w:t>
      </w:r>
      <w:r w:rsidR="007D0B10">
        <w:t>’</w:t>
      </w:r>
      <w:r w:rsidRPr="00EA49B4">
        <w:t>autres termes</w:t>
      </w:r>
      <w:r w:rsidR="007D0B10">
        <w:t xml:space="preserve">, </w:t>
      </w:r>
      <w:r w:rsidRPr="00EA49B4">
        <w:t>à ne pas abandonner mon cou à la corde du bourreau</w:t>
      </w:r>
      <w:r w:rsidR="007D0B10">
        <w:t xml:space="preserve">, </w:t>
      </w:r>
      <w:r w:rsidRPr="00EA49B4">
        <w:t>en dépit de l</w:t>
      </w:r>
      <w:r w:rsidR="007D0B10">
        <w:t>’</w:t>
      </w:r>
      <w:r w:rsidRPr="00EA49B4">
        <w:t>immense supériorité de mes adversaires</w:t>
      </w:r>
      <w:r w:rsidR="007D0B10">
        <w:t xml:space="preserve">. </w:t>
      </w:r>
      <w:r w:rsidRPr="00EA49B4">
        <w:t>Mais ce qui venait de m</w:t>
      </w:r>
      <w:r w:rsidR="007D0B10">
        <w:t>’</w:t>
      </w:r>
      <w:r w:rsidRPr="00EA49B4">
        <w:t>arriver ne changea rien à mes projets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en pesai qu</w:t>
      </w:r>
      <w:r w:rsidR="007D0B10">
        <w:t>’</w:t>
      </w:r>
      <w:r w:rsidRPr="00EA49B4">
        <w:t>avec plus de réflexion les moyens d</w:t>
      </w:r>
      <w:r w:rsidR="007D0B10">
        <w:t>’</w:t>
      </w:r>
      <w:r w:rsidRPr="00EA49B4">
        <w:t>exécution qui étaient à ma portée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je me déterminai à me diriger vers le port de mer le plus voisin du côté de l</w:t>
      </w:r>
      <w:r w:rsidR="007D0B10">
        <w:t>’</w:t>
      </w:r>
      <w:r w:rsidRPr="00EA49B4">
        <w:t>ouest de l</w:t>
      </w:r>
      <w:r w:rsidR="007D0B10">
        <w:t>’</w:t>
      </w:r>
      <w:r w:rsidRPr="00EA49B4">
        <w:t>Angleterre pour passer en Irlande</w:t>
      </w:r>
      <w:r w:rsidR="007D0B10">
        <w:t xml:space="preserve">. </w:t>
      </w:r>
      <w:r w:rsidRPr="00EA49B4">
        <w:t>Je ne saurais dire à présent ce qui me porta à préférer ce plan à celui auquel je m</w:t>
      </w:r>
      <w:r w:rsidR="007D0B10">
        <w:t>’</w:t>
      </w:r>
      <w:r w:rsidRPr="00EA49B4">
        <w:t>étais arrêté dans l</w:t>
      </w:r>
      <w:r w:rsidR="007D0B10">
        <w:t>’</w:t>
      </w:r>
      <w:r w:rsidRPr="00EA49B4">
        <w:t>origine</w:t>
      </w:r>
      <w:r w:rsidR="007D0B10">
        <w:t xml:space="preserve">. </w:t>
      </w:r>
      <w:r w:rsidRPr="00EA49B4">
        <w:lastRenderedPageBreak/>
        <w:t>Peut-être que ce dernier</w:t>
      </w:r>
      <w:r w:rsidR="007D0B10">
        <w:t xml:space="preserve">, </w:t>
      </w:r>
      <w:r w:rsidRPr="00EA49B4">
        <w:t>ayant occupé depuis quelque temps mon imagination</w:t>
      </w:r>
      <w:r w:rsidR="007D0B10">
        <w:t xml:space="preserve">, </w:t>
      </w:r>
      <w:r w:rsidRPr="00EA49B4">
        <w:t>me sembla par cette raison plus facile à deviner que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en substituant le second à sa place</w:t>
      </w:r>
      <w:r w:rsidR="007D0B10">
        <w:t xml:space="preserve">, </w:t>
      </w:r>
      <w:r w:rsidRPr="00EA49B4">
        <w:t>je crus trouver dans cet arrangement une plus grande complication de mesures que mon esprit ne s</w:t>
      </w:r>
      <w:r w:rsidR="007D0B10">
        <w:t>’</w:t>
      </w:r>
      <w:r w:rsidRPr="00EA49B4">
        <w:t>arrêta pas à analyser</w:t>
      </w:r>
      <w:r w:rsidR="007D0B10">
        <w:t>.</w:t>
      </w:r>
    </w:p>
    <w:p w14:paraId="3B3182AE" w14:textId="77777777" w:rsidR="007D0B10" w:rsidRDefault="00CC13A3" w:rsidP="00CC13A3">
      <w:r w:rsidRPr="00EA49B4">
        <w:t>Sans autre empêchement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arrivai au port où j</w:t>
      </w:r>
      <w:r w:rsidR="007D0B10">
        <w:t>’</w:t>
      </w:r>
      <w:r w:rsidRPr="00EA49B4">
        <w:t>avais résolu de m</w:t>
      </w:r>
      <w:r w:rsidR="007D0B10">
        <w:t>’</w:t>
      </w:r>
      <w:r w:rsidRPr="00EA49B4">
        <w:t>embarquer</w:t>
      </w:r>
      <w:r w:rsidR="007D0B10">
        <w:t xml:space="preserve"> ; </w:t>
      </w:r>
      <w:r w:rsidRPr="00EA49B4">
        <w:t>je trouvai un vaisseau tout prêt à lever l</w:t>
      </w:r>
      <w:r w:rsidR="007D0B10">
        <w:t>’</w:t>
      </w:r>
      <w:r w:rsidRPr="00EA49B4">
        <w:t>ancre dans quelques heures</w:t>
      </w:r>
      <w:r w:rsidR="007D0B10">
        <w:t xml:space="preserve"> ; </w:t>
      </w:r>
      <w:r w:rsidRPr="00EA49B4">
        <w:t>je demandai le capitaine</w:t>
      </w:r>
      <w:r w:rsidR="007D0B10">
        <w:t xml:space="preserve">, </w:t>
      </w:r>
      <w:r w:rsidRPr="00EA49B4">
        <w:t>et je fis marché avec lui pour mon passage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Irlande avait pour moi le désavantage d</w:t>
      </w:r>
      <w:r w:rsidR="007D0B10">
        <w:t>’</w:t>
      </w:r>
      <w:r w:rsidRPr="00EA49B4">
        <w:t>être une des dépendances du gouvernement britannique</w:t>
      </w:r>
      <w:r w:rsidR="007D0B10">
        <w:t xml:space="preserve">, </w:t>
      </w:r>
      <w:r w:rsidRPr="00EA49B4">
        <w:t>et par conséquent de m</w:t>
      </w:r>
      <w:r w:rsidR="007D0B10">
        <w:t>’</w:t>
      </w:r>
      <w:r w:rsidRPr="00EA49B4">
        <w:t>offrir moins de sûreté que la plupart des autres pays qui sont séparés de l</w:t>
      </w:r>
      <w:r w:rsidR="007D0B10">
        <w:t>’</w:t>
      </w:r>
      <w:r w:rsidRPr="00EA49B4">
        <w:t>Angleterre par l</w:t>
      </w:r>
      <w:r w:rsidR="007D0B10">
        <w:t>’</w:t>
      </w:r>
      <w:r w:rsidRPr="00EA49B4">
        <w:t>Océan</w:t>
      </w:r>
      <w:r w:rsidR="007D0B10">
        <w:t xml:space="preserve">. </w:t>
      </w:r>
      <w:r w:rsidRPr="00EA49B4">
        <w:t>À en juger par l</w:t>
      </w:r>
      <w:r w:rsidR="007D0B10">
        <w:t>’</w:t>
      </w:r>
      <w:r w:rsidRPr="00EA49B4">
        <w:t>activité avec laquelle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semblait</w:t>
      </w:r>
      <w:r w:rsidR="007D0B10">
        <w:t xml:space="preserve">, </w:t>
      </w:r>
      <w:r w:rsidRPr="00EA49B4">
        <w:t>poursuivi dans ce royaume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était pas impossible que l</w:t>
      </w:r>
      <w:r w:rsidR="007D0B10">
        <w:t>’</w:t>
      </w:r>
      <w:r w:rsidRPr="00EA49B4">
        <w:t>acharnement de mes persécuteurs vînt me chercher jusque sur l</w:t>
      </w:r>
      <w:r w:rsidR="007D0B10">
        <w:t>’</w:t>
      </w:r>
      <w:r w:rsidRPr="00EA49B4">
        <w:t>autre bord du canal</w:t>
      </w:r>
      <w:r w:rsidR="007D0B10">
        <w:t xml:space="preserve">. </w:t>
      </w:r>
      <w:r w:rsidRPr="00EA49B4">
        <w:t>Néanmoins c</w:t>
      </w:r>
      <w:r w:rsidR="007D0B10">
        <w:t>’</w:t>
      </w:r>
      <w:r w:rsidRPr="00EA49B4">
        <w:t>était une idée un peu consolante pour moi de songer que j</w:t>
      </w:r>
      <w:r w:rsidR="007D0B10">
        <w:t>’</w:t>
      </w:r>
      <w:r w:rsidRPr="00EA49B4">
        <w:t>étais sur le point de me voir un peu plus loin de ces affreux périls dont l</w:t>
      </w:r>
      <w:r w:rsidR="007D0B10">
        <w:t>’</w:t>
      </w:r>
      <w:r w:rsidRPr="00EA49B4">
        <w:t>image me tourmentait sans relâche</w:t>
      </w:r>
      <w:r w:rsidR="007D0B10">
        <w:t>.</w:t>
      </w:r>
    </w:p>
    <w:p w14:paraId="42400628" w14:textId="77777777" w:rsidR="007D0B10" w:rsidRDefault="00CC13A3" w:rsidP="00CC13A3">
      <w:r w:rsidRPr="00EA49B4">
        <w:t>Y avait-il quelque danger possible à craindre dans cet intervalle si court qui allait s</w:t>
      </w:r>
      <w:r w:rsidR="007D0B10">
        <w:t>’</w:t>
      </w:r>
      <w:r w:rsidRPr="00EA49B4">
        <w:t>écouler jusqu</w:t>
      </w:r>
      <w:r w:rsidR="007D0B10">
        <w:t>’</w:t>
      </w:r>
      <w:r w:rsidRPr="00EA49B4">
        <w:t>à l</w:t>
      </w:r>
      <w:r w:rsidR="007D0B10">
        <w:t>’</w:t>
      </w:r>
      <w:r w:rsidRPr="00EA49B4">
        <w:t>instant où le vaisseau lèverait l</w:t>
      </w:r>
      <w:r w:rsidR="007D0B10">
        <w:t>’</w:t>
      </w:r>
      <w:r w:rsidRPr="00EA49B4">
        <w:t>ancre et quitterait le rivage de l</w:t>
      </w:r>
      <w:r w:rsidR="007D0B10">
        <w:t>’</w:t>
      </w:r>
      <w:r w:rsidRPr="00EA49B4">
        <w:t>Angleterre</w:t>
      </w:r>
      <w:r w:rsidR="007D0B10">
        <w:t xml:space="preserve"> ? </w:t>
      </w:r>
      <w:r w:rsidRPr="00EA49B4">
        <w:t>Aucun</w:t>
      </w:r>
      <w:r w:rsidR="007D0B10">
        <w:t xml:space="preserve">, </w:t>
      </w:r>
      <w:r w:rsidRPr="00EA49B4">
        <w:t>vraisemblablement</w:t>
      </w:r>
      <w:r w:rsidR="007D0B10">
        <w:t xml:space="preserve">. </w:t>
      </w:r>
      <w:r w:rsidRPr="00EA49B4">
        <w:t>Il s</w:t>
      </w:r>
      <w:r w:rsidR="007D0B10">
        <w:t>’</w:t>
      </w:r>
      <w:r w:rsidRPr="00EA49B4">
        <w:t>était passé très-peu de temps entre ma résolution de m</w:t>
      </w:r>
      <w:r w:rsidR="007D0B10">
        <w:t>’</w:t>
      </w:r>
      <w:r w:rsidRPr="00EA49B4">
        <w:t>embarquer et mon arrivée au port</w:t>
      </w:r>
      <w:r w:rsidR="007D0B10">
        <w:t xml:space="preserve"> ; </w:t>
      </w:r>
      <w:r w:rsidRPr="00EA49B4">
        <w:t>si mes persécuteurs avaient pu recevoir quelque nouvel avis</w:t>
      </w:r>
      <w:r w:rsidR="007D0B10">
        <w:t xml:space="preserve">, </w:t>
      </w:r>
      <w:r w:rsidRPr="00EA49B4">
        <w:t>ce ne pouvait être que quelques jours auparavant de la part de la vieille des voleurs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tout lieu d</w:t>
      </w:r>
      <w:r w:rsidR="007D0B10">
        <w:t>’</w:t>
      </w:r>
      <w:r w:rsidRPr="00EA49B4">
        <w:t>espérer que je les avais devancés par ma diligence</w:t>
      </w:r>
      <w:r w:rsidR="007D0B10">
        <w:t xml:space="preserve">. </w:t>
      </w:r>
      <w:r w:rsidRPr="00EA49B4">
        <w:t>Néanmoins</w:t>
      </w:r>
      <w:r w:rsidR="007D0B10">
        <w:t xml:space="preserve">, </w:t>
      </w:r>
      <w:r w:rsidRPr="00EA49B4">
        <w:t>pour ne négliger aucune précaution raisonnable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entrai à l</w:t>
      </w:r>
      <w:r w:rsidR="007D0B10">
        <w:t>’</w:t>
      </w:r>
      <w:r w:rsidRPr="00EA49B4">
        <w:t>instant à bord</w:t>
      </w:r>
      <w:r w:rsidR="007D0B10">
        <w:t xml:space="preserve">, </w:t>
      </w:r>
      <w:r w:rsidRPr="00EA49B4">
        <w:t>résolu à ne pas m</w:t>
      </w:r>
      <w:r w:rsidR="007D0B10">
        <w:t>’</w:t>
      </w:r>
      <w:r w:rsidRPr="00EA49B4">
        <w:t>exposer inutilement à quelque fâcheuse rencontre en me montrant dans les rues de la ville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la première fois que je prenais congé de mon pays natal</w:t>
      </w:r>
      <w:r w:rsidR="007D0B10">
        <w:t>.</w:t>
      </w:r>
    </w:p>
    <w:p w14:paraId="0474D622" w14:textId="756F19DC" w:rsidR="00CC13A3" w:rsidRPr="00EA49B4" w:rsidRDefault="00CC13A3" w:rsidP="007D0B10">
      <w:pPr>
        <w:pStyle w:val="Titre1"/>
      </w:pPr>
      <w:bookmarkStart w:id="35" w:name="_Toc194843924"/>
      <w:r w:rsidRPr="00EA49B4">
        <w:lastRenderedPageBreak/>
        <w:t>XXXII</w:t>
      </w:r>
      <w:bookmarkEnd w:id="35"/>
    </w:p>
    <w:p w14:paraId="061AB3E4" w14:textId="77777777" w:rsidR="007D0B10" w:rsidRDefault="00CC13A3" w:rsidP="00CC13A3">
      <w:r w:rsidRPr="00EA49B4">
        <w:t>Le moment fixé pour le départ était arrivé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un instant à l</w:t>
      </w:r>
      <w:r w:rsidR="007D0B10">
        <w:t>’</w:t>
      </w:r>
      <w:r w:rsidRPr="00EA49B4">
        <w:t>autre on attendait l</w:t>
      </w:r>
      <w:r w:rsidR="007D0B10">
        <w:t>’</w:t>
      </w:r>
      <w:r w:rsidRPr="00EA49B4">
        <w:t>ordre de lever l</w:t>
      </w:r>
      <w:r w:rsidR="007D0B10">
        <w:t>’</w:t>
      </w:r>
      <w:r w:rsidRPr="00EA49B4">
        <w:t>ancre</w:t>
      </w:r>
      <w:r w:rsidR="007D0B10">
        <w:t xml:space="preserve">, </w:t>
      </w:r>
      <w:r w:rsidRPr="00EA49B4">
        <w:t>quand nous fûmes hélés par un bateau parti du rivage</w:t>
      </w:r>
      <w:r w:rsidR="007D0B10">
        <w:t xml:space="preserve">, </w:t>
      </w:r>
      <w:r w:rsidRPr="00EA49B4">
        <w:t>et dans lequel il y avait deux personnes</w:t>
      </w:r>
      <w:r w:rsidR="007D0B10">
        <w:t xml:space="preserve">, </w:t>
      </w:r>
      <w:r w:rsidRPr="00EA49B4">
        <w:t>outre les rameurs</w:t>
      </w:r>
      <w:r w:rsidR="007D0B10">
        <w:t xml:space="preserve">. </w:t>
      </w:r>
      <w:r w:rsidRPr="00EA49B4">
        <w:t>Elles vinrent aussitôt à bord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étaient des officiers de justice</w:t>
      </w:r>
      <w:r w:rsidR="007D0B10">
        <w:t xml:space="preserve">. </w:t>
      </w:r>
      <w:r w:rsidRPr="00EA49B4">
        <w:t>On ordonna aux passagers</w:t>
      </w:r>
      <w:r w:rsidR="007D0B10">
        <w:t xml:space="preserve">, </w:t>
      </w:r>
      <w:r w:rsidRPr="00EA49B4">
        <w:t>qui consistaient en six personnes</w:t>
      </w:r>
      <w:r w:rsidR="007D0B10">
        <w:t xml:space="preserve">, </w:t>
      </w:r>
      <w:r w:rsidRPr="00EA49B4">
        <w:t>moi compris</w:t>
      </w:r>
      <w:r w:rsidR="007D0B10">
        <w:t xml:space="preserve">, </w:t>
      </w:r>
      <w:r w:rsidRPr="00EA49B4">
        <w:t>de se rendre sur le pont pour être examinés</w:t>
      </w:r>
      <w:r w:rsidR="007D0B10">
        <w:t xml:space="preserve">. </w:t>
      </w:r>
      <w:r w:rsidRPr="00EA49B4">
        <w:t>Un tel contre-temps me causa un trouble inexprimable</w:t>
      </w:r>
      <w:r w:rsidR="007D0B10">
        <w:t xml:space="preserve">. </w:t>
      </w:r>
      <w:r w:rsidRPr="00EA49B4">
        <w:t>Je regardai comme certain que c</w:t>
      </w:r>
      <w:r w:rsidR="007D0B10">
        <w:t>’</w:t>
      </w:r>
      <w:r w:rsidRPr="00EA49B4">
        <w:t>était moi qui était l</w:t>
      </w:r>
      <w:r w:rsidR="007D0B10">
        <w:t>’</w:t>
      </w:r>
      <w:r w:rsidRPr="00EA49B4">
        <w:t>objet de cette recherche</w:t>
      </w:r>
      <w:r w:rsidR="007D0B10">
        <w:t xml:space="preserve">. </w:t>
      </w:r>
      <w:r w:rsidRPr="00EA49B4">
        <w:t>Ne se pouvait-il pas que</w:t>
      </w:r>
      <w:r w:rsidR="007D0B10">
        <w:t xml:space="preserve">, </w:t>
      </w:r>
      <w:r w:rsidRPr="00EA49B4">
        <w:t>par quelque accident impossible à exprimer</w:t>
      </w:r>
      <w:r w:rsidR="007D0B10">
        <w:t xml:space="preserve">, </w:t>
      </w:r>
      <w:r w:rsidRPr="00EA49B4">
        <w:t>ils eussent eu connaissance de mon déguisement</w:t>
      </w:r>
      <w:r w:rsidR="007D0B10">
        <w:t xml:space="preserve"> ? </w:t>
      </w:r>
      <w:r w:rsidRPr="00EA49B4">
        <w:t>Il était infiniment plus fâcheux pour moi d</w:t>
      </w:r>
      <w:r w:rsidR="007D0B10">
        <w:t>’</w:t>
      </w:r>
      <w:r w:rsidRPr="00EA49B4">
        <w:t>avoir à paraître devant eux sur un théâtre aussi circonscrit</w:t>
      </w:r>
      <w:r w:rsidR="007D0B10">
        <w:t xml:space="preserve">, </w:t>
      </w:r>
      <w:r w:rsidRPr="00EA49B4">
        <w:t>et où je serais précisément comme le point de mire de leurs observations</w:t>
      </w:r>
      <w:r w:rsidR="007D0B10">
        <w:t xml:space="preserve">, </w:t>
      </w:r>
      <w:r w:rsidRPr="00EA49B4">
        <w:t>que de me présenter sous les dehors d</w:t>
      </w:r>
      <w:r w:rsidR="007D0B10">
        <w:t>’</w:t>
      </w:r>
      <w:r w:rsidRPr="00EA49B4">
        <w:t>une personne indifférente</w:t>
      </w:r>
      <w:r w:rsidR="007D0B10">
        <w:t xml:space="preserve">, </w:t>
      </w:r>
      <w:r w:rsidRPr="00EA49B4">
        <w:t>comme j</w:t>
      </w:r>
      <w:r w:rsidR="007D0B10">
        <w:t>’</w:t>
      </w:r>
      <w:r w:rsidRPr="00EA49B4">
        <w:t>avais fait jusqu</w:t>
      </w:r>
      <w:r w:rsidR="007D0B10">
        <w:t>’</w:t>
      </w:r>
      <w:r w:rsidRPr="00EA49B4">
        <w:t>à présent</w:t>
      </w:r>
      <w:r w:rsidR="007D0B10">
        <w:t xml:space="preserve">, </w:t>
      </w:r>
      <w:r w:rsidRPr="00EA49B4">
        <w:t>à ceux qui étaient à ma poursuite</w:t>
      </w:r>
      <w:r w:rsidR="007D0B10">
        <w:t xml:space="preserve">. </w:t>
      </w:r>
      <w:r w:rsidRPr="00EA49B4">
        <w:t>Toutefois ma présence d</w:t>
      </w:r>
      <w:r w:rsidR="007D0B10">
        <w:t>’</w:t>
      </w:r>
      <w:r w:rsidRPr="00EA49B4">
        <w:t>esprit ne m</w:t>
      </w:r>
      <w:r w:rsidR="007D0B10">
        <w:t>’</w:t>
      </w:r>
      <w:r w:rsidRPr="00EA49B4">
        <w:t>abandonna pas</w:t>
      </w:r>
      <w:r w:rsidR="007D0B10">
        <w:t xml:space="preserve">. </w:t>
      </w:r>
      <w:r w:rsidRPr="00EA49B4">
        <w:t>Mon costume d</w:t>
      </w:r>
      <w:r w:rsidR="007D0B10">
        <w:t>’</w:t>
      </w:r>
      <w:r w:rsidRPr="00EA49B4">
        <w:t>emprunt et mon baragouin irlandais me donnaient beaucoup d</w:t>
      </w:r>
      <w:r w:rsidR="007D0B10">
        <w:t>’</w:t>
      </w:r>
      <w:r w:rsidRPr="00EA49B4">
        <w:t>assurance et me semblaient faits pour braver tous les hasards possibles</w:t>
      </w:r>
      <w:r w:rsidR="007D0B10">
        <w:t>.</w:t>
      </w:r>
    </w:p>
    <w:p w14:paraId="7FFC9E50" w14:textId="77777777" w:rsidR="007D0B10" w:rsidRDefault="00CC13A3" w:rsidP="00CC13A3">
      <w:r w:rsidRPr="00EA49B4">
        <w:t>Nous ne fûmes pas plutôt en présence sur le pont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à ma grande consternation</w:t>
      </w:r>
      <w:r w:rsidR="007D0B10">
        <w:t xml:space="preserve">, </w:t>
      </w:r>
      <w:r w:rsidRPr="00EA49B4">
        <w:t>il ne me fut pas difficile de reconnaître que l</w:t>
      </w:r>
      <w:r w:rsidR="007D0B10">
        <w:t>’</w:t>
      </w:r>
      <w:r w:rsidRPr="00EA49B4">
        <w:t>attention des nouveaux venus se tournait principalement sur moi</w:t>
      </w:r>
      <w:r w:rsidR="007D0B10">
        <w:t xml:space="preserve">. </w:t>
      </w:r>
      <w:r w:rsidRPr="00EA49B4">
        <w:t>Ils firent quelques questions vagues aux passagers les plus proches d</w:t>
      </w:r>
      <w:r w:rsidR="007D0B10">
        <w:t>’</w:t>
      </w:r>
      <w:r w:rsidRPr="00EA49B4">
        <w:t>eux</w:t>
      </w:r>
      <w:r w:rsidR="007D0B10">
        <w:t xml:space="preserve">, </w:t>
      </w:r>
      <w:r w:rsidRPr="00EA49B4">
        <w:t>et ensuite</w:t>
      </w:r>
      <w:r w:rsidR="007D0B10">
        <w:t xml:space="preserve">, </w:t>
      </w:r>
      <w:r w:rsidRPr="00EA49B4">
        <w:t>venant à moi</w:t>
      </w:r>
      <w:r w:rsidR="007D0B10">
        <w:t xml:space="preserve">, </w:t>
      </w:r>
      <w:r w:rsidRPr="00EA49B4">
        <w:t>ils me demandèrent mon nom</w:t>
      </w:r>
      <w:r w:rsidR="007D0B10">
        <w:t xml:space="preserve">, </w:t>
      </w:r>
      <w:r w:rsidRPr="00EA49B4">
        <w:t>qui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où je venais</w:t>
      </w:r>
      <w:r w:rsidR="007D0B10">
        <w:t xml:space="preserve">, </w:t>
      </w:r>
      <w:r w:rsidRPr="00EA49B4">
        <w:t>et pourquoi je me trouvais là</w:t>
      </w:r>
      <w:r w:rsidR="007D0B10">
        <w:t xml:space="preserve"> ? </w:t>
      </w:r>
      <w:r w:rsidRPr="00EA49B4">
        <w:t>J</w:t>
      </w:r>
      <w:r w:rsidR="007D0B10">
        <w:t>’</w:t>
      </w:r>
      <w:r w:rsidRPr="00EA49B4">
        <w:t>eus à peine ouvert la bouche pour leur répondre</w:t>
      </w:r>
      <w:r w:rsidR="007D0B10">
        <w:t xml:space="preserve">, </w:t>
      </w:r>
      <w:r w:rsidRPr="00EA49B4">
        <w:t>que tous deux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 commun accord</w:t>
      </w:r>
      <w:r w:rsidR="007D0B10">
        <w:t xml:space="preserve">, </w:t>
      </w:r>
      <w:r w:rsidRPr="00EA49B4">
        <w:t>se saisirent de moi</w:t>
      </w:r>
      <w:r w:rsidR="007D0B10">
        <w:t xml:space="preserve">, </w:t>
      </w:r>
      <w:r w:rsidRPr="00EA49B4">
        <w:t>en disant que j</w:t>
      </w:r>
      <w:r w:rsidR="007D0B10">
        <w:t>’</w:t>
      </w:r>
      <w:r w:rsidRPr="00EA49B4">
        <w:t>étais leur prisonnier</w:t>
      </w:r>
      <w:r w:rsidR="007D0B10">
        <w:t xml:space="preserve">, </w:t>
      </w:r>
      <w:r w:rsidRPr="00EA49B4">
        <w:t>et en assurant qu</w:t>
      </w:r>
      <w:r w:rsidR="007D0B10">
        <w:t>’</w:t>
      </w:r>
      <w:r w:rsidRPr="00EA49B4">
        <w:t xml:space="preserve">il ne fallait pas autre chose que mon accent et le </w:t>
      </w:r>
      <w:r w:rsidRPr="00EA49B4">
        <w:lastRenderedPageBreak/>
        <w:t>rapport du signalement pour me faire condamner devant tous les tribunaux d</w:t>
      </w:r>
      <w:r w:rsidR="007D0B10">
        <w:t>’</w:t>
      </w:r>
      <w:r w:rsidRPr="00EA49B4">
        <w:t>Angleterre</w:t>
      </w:r>
      <w:r w:rsidR="007D0B10">
        <w:t xml:space="preserve">. </w:t>
      </w:r>
      <w:r w:rsidRPr="00EA49B4">
        <w:t>Je fus entraîné hors du vaisseau et jeté dans le bateau qui les avait amenés</w:t>
      </w:r>
      <w:r w:rsidR="007D0B10">
        <w:t xml:space="preserve">, </w:t>
      </w:r>
      <w:r w:rsidRPr="00EA49B4">
        <w:t>où ils me firent asseoir entre eux deux</w:t>
      </w:r>
      <w:r w:rsidR="007D0B10">
        <w:t xml:space="preserve">, </w:t>
      </w:r>
      <w:r w:rsidRPr="00EA49B4">
        <w:t>comme pour empêcher que je ne songeasse à sauter dans la mer pour leur échapper</w:t>
      </w:r>
      <w:r w:rsidR="007D0B10">
        <w:t>.</w:t>
      </w:r>
    </w:p>
    <w:p w14:paraId="0791C6A5" w14:textId="69345AE4" w:rsidR="007D0B10" w:rsidRDefault="00CC13A3" w:rsidP="00CC13A3">
      <w:r w:rsidRPr="00EA49B4">
        <w:t>Dès lors</w:t>
      </w:r>
      <w:r w:rsidR="007D0B10">
        <w:t xml:space="preserve">, </w:t>
      </w:r>
      <w:r w:rsidRPr="00EA49B4">
        <w:t>je ne mis plus en doute que j</w:t>
      </w:r>
      <w:r w:rsidR="007D0B10">
        <w:t>’</w:t>
      </w:r>
      <w:r w:rsidRPr="00EA49B4">
        <w:t xml:space="preserve">étais encore une fois retombé au pouvoir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et cette idée fut pour moi la plus douloureuse qu</w:t>
      </w:r>
      <w:r w:rsidR="007D0B10">
        <w:t>’</w:t>
      </w:r>
      <w:r w:rsidRPr="00EA49B4">
        <w:t>il fût possible d</w:t>
      </w:r>
      <w:r w:rsidR="007D0B10">
        <w:t>’</w:t>
      </w:r>
      <w:r w:rsidRPr="00EA49B4">
        <w:t>imaginer</w:t>
      </w:r>
      <w:r w:rsidR="007D0B10">
        <w:t xml:space="preserve">. </w:t>
      </w:r>
      <w:r w:rsidRPr="00EA49B4">
        <w:t>Échapper à sa poursuite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affranchir de sa tyrannie</w:t>
      </w:r>
      <w:r w:rsidR="007D0B10">
        <w:t xml:space="preserve">, </w:t>
      </w:r>
      <w:r w:rsidRPr="00EA49B4">
        <w:t>était l</w:t>
      </w:r>
      <w:r w:rsidR="007D0B10">
        <w:t>’</w:t>
      </w:r>
      <w:r w:rsidRPr="00EA49B4">
        <w:t>objet vers lequel étaient tendus tous les ressorts de mon esprit</w:t>
      </w:r>
      <w:r w:rsidR="007D0B10">
        <w:t xml:space="preserve"> ; </w:t>
      </w:r>
      <w:r w:rsidRPr="00EA49B4">
        <w:t>cet objet était-il donc au-dessus de tous les efforts humains</w:t>
      </w:r>
      <w:r w:rsidR="007D0B10">
        <w:t xml:space="preserve"> ? </w:t>
      </w:r>
      <w:r w:rsidRPr="00EA49B4">
        <w:t>Le pouvoir de mon ennemi remplissait-il donc tout l</w:t>
      </w:r>
      <w:r w:rsidR="007D0B10">
        <w:t>’</w:t>
      </w:r>
      <w:r w:rsidRPr="00EA49B4">
        <w:t>espace</w:t>
      </w:r>
      <w:r w:rsidR="007D0B10">
        <w:t xml:space="preserve">, </w:t>
      </w:r>
      <w:r w:rsidRPr="00EA49B4">
        <w:t>et son œil savait-il percer à travers tous les déguisements</w:t>
      </w:r>
      <w:r w:rsidR="007D0B10">
        <w:t xml:space="preserve"> ? </w:t>
      </w:r>
      <w:r w:rsidRPr="00EA49B4">
        <w:t>Ressemblait-il à cet être mystérieux dont on nous dit que la vengeance nous atteindrait sous une masse des montagnes vainement accumulées sur nous</w:t>
      </w:r>
      <w:r w:rsidR="007D0B10">
        <w:t xml:space="preserve"> ? </w:t>
      </w:r>
      <w:r w:rsidRPr="00EA49B4">
        <w:t>Aucune idée n</w:t>
      </w:r>
      <w:r w:rsidR="007D0B10">
        <w:t>’</w:t>
      </w:r>
      <w:r w:rsidRPr="00EA49B4">
        <w:t>est plus propre à plonger l</w:t>
      </w:r>
      <w:r w:rsidR="007D0B10">
        <w:t>’</w:t>
      </w:r>
      <w:r w:rsidRPr="00EA49B4">
        <w:t>âme dans l</w:t>
      </w:r>
      <w:r w:rsidR="007D0B10">
        <w:t>’</w:t>
      </w:r>
      <w:r w:rsidRPr="00EA49B4">
        <w:t>abattement et le désespoir</w:t>
      </w:r>
      <w:r w:rsidR="007D0B10">
        <w:t xml:space="preserve">. </w:t>
      </w:r>
      <w:r w:rsidRPr="00EA49B4">
        <w:t>Mais il ne s</w:t>
      </w:r>
      <w:r w:rsidR="007D0B10">
        <w:t>’</w:t>
      </w:r>
      <w:r w:rsidRPr="00EA49B4">
        <w:t>agissait pas ici pour moi d</w:t>
      </w:r>
      <w:r w:rsidR="007D0B10">
        <w:t>’</w:t>
      </w:r>
      <w:r w:rsidRPr="00EA49B4">
        <w:t>un point de raisonnement ni d</w:t>
      </w:r>
      <w:r w:rsidR="007D0B10">
        <w:t>’</w:t>
      </w:r>
      <w:r w:rsidRPr="00EA49B4">
        <w:t>un article de foi</w:t>
      </w:r>
      <w:r w:rsidR="007D0B10">
        <w:t xml:space="preserve"> ; </w:t>
      </w:r>
      <w:r w:rsidRPr="00EA49B4">
        <w:t>ce n</w:t>
      </w:r>
      <w:r w:rsidR="007D0B10">
        <w:t>’</w:t>
      </w:r>
      <w:r w:rsidRPr="00EA49B4">
        <w:t>était ni en lui refusant ouvertement ma croyance</w:t>
      </w:r>
      <w:r w:rsidR="007D0B10">
        <w:t xml:space="preserve">, </w:t>
      </w:r>
      <w:r w:rsidRPr="00EA49B4">
        <w:t>ni en me retranchant secrètement dans la nature vague et incompréhensible de l</w:t>
      </w:r>
      <w:r w:rsidR="007D0B10">
        <w:t>’</w:t>
      </w:r>
      <w:r w:rsidRPr="00EA49B4">
        <w:t>idée même</w:t>
      </w:r>
      <w:r w:rsidR="007D0B10">
        <w:t xml:space="preserve">, </w:t>
      </w:r>
      <w:r w:rsidRPr="00EA49B4">
        <w:t>que je pouvais trouver quelque soulagement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chose qui tombait sous le sens</w:t>
      </w:r>
      <w:r w:rsidR="007D0B10">
        <w:t xml:space="preserve"> ; </w:t>
      </w:r>
      <w:r w:rsidRPr="00EA49B4">
        <w:t>je sentais les griffes du tigre s</w:t>
      </w:r>
      <w:r w:rsidR="007D0B10">
        <w:t>’</w:t>
      </w:r>
      <w:r w:rsidRPr="00EA49B4">
        <w:t>enfoncer dans mon cœur</w:t>
      </w:r>
      <w:r w:rsidR="007D0B10">
        <w:t>.</w:t>
      </w:r>
    </w:p>
    <w:p w14:paraId="5140C123" w14:textId="5FF76668" w:rsidR="007D0B10" w:rsidRDefault="00CC13A3" w:rsidP="00CC13A3">
      <w:r w:rsidRPr="00EA49B4">
        <w:t>Mais</w:t>
      </w:r>
      <w:r w:rsidR="007D0B10">
        <w:t xml:space="preserve">, </w:t>
      </w:r>
      <w:r w:rsidRPr="00EA49B4">
        <w:t>quoique cette impression fût d</w:t>
      </w:r>
      <w:r w:rsidR="007D0B10">
        <w:t>’</w:t>
      </w:r>
      <w:r w:rsidRPr="00EA49B4">
        <w:t>abord très-violente et qu</w:t>
      </w:r>
      <w:r w:rsidR="007D0B10">
        <w:t>’</w:t>
      </w:r>
      <w:r w:rsidRPr="00EA49B4">
        <w:t>elle eût amené avec elle sa suite ordinaire</w:t>
      </w:r>
      <w:r w:rsidR="007D0B10">
        <w:t xml:space="preserve">, </w:t>
      </w:r>
      <w:r w:rsidRPr="00EA49B4">
        <w:t>le découragement et la pusillanimité</w:t>
      </w:r>
      <w:r w:rsidR="007D0B10">
        <w:t xml:space="preserve">, </w:t>
      </w:r>
      <w:r w:rsidRPr="00EA49B4">
        <w:t>cependant</w:t>
      </w:r>
      <w:r w:rsidR="007D0B10">
        <w:t xml:space="preserve">, </w:t>
      </w:r>
      <w:r w:rsidRPr="00EA49B4">
        <w:t>comme par un mouvement machinal</w:t>
      </w:r>
      <w:r w:rsidR="007D0B10">
        <w:t xml:space="preserve">, </w:t>
      </w:r>
      <w:r w:rsidRPr="00EA49B4">
        <w:t>mon esprit revint à calculer la distance entre ce port de mer et la ville de ma prison</w:t>
      </w:r>
      <w:r w:rsidR="007D0B10">
        <w:t xml:space="preserve">, </w:t>
      </w:r>
      <w:r w:rsidRPr="00EA49B4">
        <w:t>ainsi que toutes les diverses occasions qu</w:t>
      </w:r>
      <w:r w:rsidR="007D0B10">
        <w:t>’</w:t>
      </w:r>
      <w:r w:rsidRPr="00EA49B4">
        <w:t>un si long espace pouvait m</w:t>
      </w:r>
      <w:r w:rsidR="007D0B10">
        <w:t>’</w:t>
      </w:r>
      <w:r w:rsidRPr="00EA49B4">
        <w:t>offrir pour m</w:t>
      </w:r>
      <w:r w:rsidR="007D0B10">
        <w:t>’</w:t>
      </w:r>
      <w:r w:rsidRPr="00EA49B4">
        <w:t>échapper</w:t>
      </w:r>
      <w:r w:rsidR="007D0B10">
        <w:t xml:space="preserve">. </w:t>
      </w:r>
      <w:r w:rsidRPr="00EA49B4">
        <w:t xml:space="preserve">Mon premier soin devait être de prendre bien garde de rien faire qui fût propre à me découvrir plus que je </w:t>
      </w:r>
      <w:r w:rsidRPr="00EA49B4">
        <w:lastRenderedPageBreak/>
        <w:t>ne l</w:t>
      </w:r>
      <w:r w:rsidR="007D0B10">
        <w:t>’</w:t>
      </w:r>
      <w:r w:rsidRPr="00EA49B4">
        <w:t>étais réellement</w:t>
      </w:r>
      <w:r w:rsidR="007D0B10">
        <w:t xml:space="preserve">. </w:t>
      </w:r>
      <w:r w:rsidRPr="00EA49B4">
        <w:t>Quoique arrêté</w:t>
      </w:r>
      <w:r w:rsidR="007D0B10">
        <w:t xml:space="preserve">, </w:t>
      </w:r>
      <w:r w:rsidRPr="00EA49B4">
        <w:t>il pouvait se faire qu</w:t>
      </w:r>
      <w:r w:rsidR="007D0B10">
        <w:t>’</w:t>
      </w:r>
      <w:r w:rsidRPr="00EA49B4">
        <w:t>on se fût déterminé à cette mesure sur de légers indices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avec ma dextérité je vinsse à bout de me faire relâcher aussi facilement qu</w:t>
      </w:r>
      <w:r w:rsidR="007D0B10">
        <w:t>’</w:t>
      </w:r>
      <w:r w:rsidRPr="00EA49B4">
        <w:t>on m</w:t>
      </w:r>
      <w:r w:rsidR="007D0B10">
        <w:t>’</w:t>
      </w:r>
      <w:r w:rsidRPr="00EA49B4">
        <w:t>avait pris</w:t>
      </w:r>
      <w:r w:rsidR="007D0B10">
        <w:t xml:space="preserve">. </w:t>
      </w:r>
      <w:r w:rsidRPr="00EA49B4">
        <w:t>Il était même possible que cette arrestation fût l</w:t>
      </w:r>
      <w:r w:rsidR="007D0B10">
        <w:t>’</w:t>
      </w:r>
      <w:r w:rsidRPr="00EA49B4">
        <w:t>effet d</w:t>
      </w:r>
      <w:r w:rsidR="007D0B10">
        <w:t>’</w:t>
      </w:r>
      <w:r w:rsidRPr="00EA49B4">
        <w:t>une méprise et n</w:t>
      </w:r>
      <w:r w:rsidR="007D0B10">
        <w:t>’</w:t>
      </w:r>
      <w:r w:rsidRPr="00EA49B4">
        <w:t xml:space="preserve">eût pas le moindre rapport aux poursuites de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Dans toutes les hypothèses</w:t>
      </w:r>
      <w:r w:rsidR="007D0B10">
        <w:t xml:space="preserve">, </w:t>
      </w:r>
      <w:r w:rsidRPr="00EA49B4">
        <w:t>mon rôle était d</w:t>
      </w:r>
      <w:r w:rsidR="007D0B10">
        <w:t>’</w:t>
      </w:r>
      <w:r w:rsidRPr="00EA49B4">
        <w:t>attendre des éclaircissements et de n</w:t>
      </w:r>
      <w:r w:rsidR="007D0B10">
        <w:t>’</w:t>
      </w:r>
      <w:r w:rsidRPr="00EA49B4">
        <w:t>en point donner</w:t>
      </w:r>
      <w:r w:rsidR="007D0B10">
        <w:t>.</w:t>
      </w:r>
    </w:p>
    <w:p w14:paraId="39A4D9BE" w14:textId="77777777" w:rsidR="007D0B10" w:rsidRDefault="00CC13A3" w:rsidP="00CC13A3">
      <w:r w:rsidRPr="00EA49B4">
        <w:t>Je ne fus pas longtemps à me ressentir des avantages de cette résolution</w:t>
      </w:r>
      <w:r w:rsidR="007D0B10">
        <w:t xml:space="preserve">. </w:t>
      </w:r>
      <w:r w:rsidRPr="00EA49B4">
        <w:t>Dans l</w:t>
      </w:r>
      <w:r w:rsidR="007D0B10">
        <w:t>’</w:t>
      </w:r>
      <w:r w:rsidRPr="00EA49B4">
        <w:t>intervalle de mon passage du navire à la ville</w:t>
      </w:r>
      <w:r w:rsidR="007D0B10">
        <w:t xml:space="preserve">, </w:t>
      </w:r>
      <w:r w:rsidRPr="00EA49B4">
        <w:t>je ne proférai pas un mot</w:t>
      </w:r>
      <w:r w:rsidR="007D0B10">
        <w:t xml:space="preserve">. </w:t>
      </w:r>
      <w:r w:rsidRPr="00EA49B4">
        <w:t>Mes conducteurs firent des commentaires sur mon silence obstiné</w:t>
      </w:r>
      <w:r w:rsidR="007D0B10">
        <w:t xml:space="preserve">, </w:t>
      </w:r>
      <w:r w:rsidRPr="00EA49B4">
        <w:t>en observant qu</w:t>
      </w:r>
      <w:r w:rsidR="007D0B10">
        <w:t>’</w:t>
      </w:r>
      <w:r w:rsidRPr="00EA49B4">
        <w:t>il ne me servirait à rien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infailliblement je ferais le saut</w:t>
      </w:r>
      <w:r w:rsidR="007D0B10">
        <w:t xml:space="preserve">, </w:t>
      </w:r>
      <w:r w:rsidRPr="00EA49B4">
        <w:t>attendu qu</w:t>
      </w:r>
      <w:r w:rsidR="007D0B10">
        <w:t>’</w:t>
      </w:r>
      <w:r w:rsidRPr="00EA49B4">
        <w:t>il ne s</w:t>
      </w:r>
      <w:r w:rsidR="007D0B10">
        <w:t>’</w:t>
      </w:r>
      <w:r w:rsidRPr="00EA49B4">
        <w:t>était jamais vu que quelqu</w:t>
      </w:r>
      <w:r w:rsidR="007D0B10">
        <w:t>’</w:t>
      </w:r>
      <w:r w:rsidRPr="00EA49B4">
        <w:t>un jugé pour avoir volé le courrier de Sa Majesté eût pu se tirer de là</w:t>
      </w:r>
      <w:r w:rsidR="007D0B10">
        <w:t xml:space="preserve">. </w:t>
      </w:r>
      <w:r w:rsidRPr="00EA49B4">
        <w:t>On se persuadera aisément combien je me sentis soulagé par ces paroles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en persistai pas moins dans le silence que je m</w:t>
      </w:r>
      <w:r w:rsidR="007D0B10">
        <w:t>’</w:t>
      </w:r>
      <w:r w:rsidRPr="00EA49B4">
        <w:t>étais proposé de garder</w:t>
      </w:r>
      <w:r w:rsidR="007D0B10">
        <w:t xml:space="preserve">. </w:t>
      </w:r>
      <w:r w:rsidRPr="00EA49B4">
        <w:t>Le reste de leur conversation</w:t>
      </w:r>
      <w:r w:rsidR="007D0B10">
        <w:t xml:space="preserve">, </w:t>
      </w:r>
      <w:r w:rsidRPr="00EA49B4">
        <w:t>qui ne laissa pas d</w:t>
      </w:r>
      <w:r w:rsidR="007D0B10">
        <w:t>’</w:t>
      </w:r>
      <w:r w:rsidRPr="00EA49B4">
        <w:t>être diffuse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apprit que la malle d</w:t>
      </w:r>
      <w:r w:rsidR="007D0B10">
        <w:t>’</w:t>
      </w:r>
      <w:r w:rsidRPr="00EA49B4">
        <w:t>Édimbourg à Londres avait été volée il y avait dix jours par deux Irlandais</w:t>
      </w:r>
      <w:r w:rsidR="007D0B10">
        <w:t xml:space="preserve"> ; </w:t>
      </w:r>
      <w:r w:rsidRPr="00EA49B4">
        <w:t>que l</w:t>
      </w:r>
      <w:r w:rsidR="007D0B10">
        <w:t>’</w:t>
      </w:r>
      <w:r w:rsidRPr="00EA49B4">
        <w:t>on s</w:t>
      </w:r>
      <w:r w:rsidR="007D0B10">
        <w:t>’</w:t>
      </w:r>
      <w:r w:rsidRPr="00EA49B4">
        <w:t>était déjà assuré de l</w:t>
      </w:r>
      <w:r w:rsidR="007D0B10">
        <w:t>’</w:t>
      </w:r>
      <w:r w:rsidRPr="00EA49B4">
        <w:t>un d</w:t>
      </w:r>
      <w:r w:rsidR="007D0B10">
        <w:t>’</w:t>
      </w:r>
      <w:r w:rsidRPr="00EA49B4">
        <w:t>eux</w:t>
      </w:r>
      <w:r w:rsidR="007D0B10">
        <w:t xml:space="preserve">, </w:t>
      </w:r>
      <w:r w:rsidRPr="00EA49B4">
        <w:t>et que j</w:t>
      </w:r>
      <w:r w:rsidR="007D0B10">
        <w:t>’</w:t>
      </w:r>
      <w:r w:rsidRPr="00EA49B4">
        <w:t>étais arrêté comme soupçonné d</w:t>
      </w:r>
      <w:r w:rsidR="007D0B10">
        <w:t>’</w:t>
      </w:r>
      <w:r w:rsidRPr="00EA49B4">
        <w:t>être le second</w:t>
      </w:r>
      <w:r w:rsidR="007D0B10">
        <w:t xml:space="preserve">. </w:t>
      </w:r>
      <w:r w:rsidRPr="00EA49B4">
        <w:t>Ils avaient un signalement de la personne de celui-ci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bien qu</w:t>
      </w:r>
      <w:r w:rsidR="007D0B10">
        <w:t>’</w:t>
      </w:r>
      <w:r w:rsidRPr="00EA49B4">
        <w:t>il différât du mien sur beaucoup de points essentiels</w:t>
      </w:r>
      <w:r w:rsidR="007D0B10">
        <w:t xml:space="preserve">, </w:t>
      </w:r>
      <w:r w:rsidRPr="00EA49B4">
        <w:t>comme je pus voir ensuite</w:t>
      </w:r>
      <w:r w:rsidR="007D0B10">
        <w:t xml:space="preserve">, </w:t>
      </w:r>
      <w:r w:rsidRPr="00EA49B4">
        <w:t>ils y trouvèrent une analogie complète</w:t>
      </w:r>
      <w:r w:rsidR="007D0B10">
        <w:t xml:space="preserve">. </w:t>
      </w:r>
      <w:r w:rsidRPr="00EA49B4">
        <w:t>Cette certitude que je ne me trouvais arrêté que par l</w:t>
      </w:r>
      <w:r w:rsidR="007D0B10">
        <w:t>’</w:t>
      </w:r>
      <w:r w:rsidRPr="00EA49B4">
        <w:t>effet d</w:t>
      </w:r>
      <w:r w:rsidR="007D0B10">
        <w:t>’</w:t>
      </w:r>
      <w:r w:rsidRPr="00EA49B4">
        <w:t>une méprise m</w:t>
      </w:r>
      <w:r w:rsidR="007D0B10">
        <w:t>’</w:t>
      </w:r>
      <w:r w:rsidRPr="00EA49B4">
        <w:t>avait débarrassé d</w:t>
      </w:r>
      <w:r w:rsidR="007D0B10">
        <w:t>’</w:t>
      </w:r>
      <w:r w:rsidRPr="00EA49B4">
        <w:t>un poids accablant</w:t>
      </w:r>
      <w:r w:rsidR="007D0B10">
        <w:t xml:space="preserve">. </w:t>
      </w:r>
      <w:r w:rsidRPr="00EA49B4">
        <w:t>Je me voyais assuré d</w:t>
      </w:r>
      <w:r w:rsidR="007D0B10">
        <w:t>’</w:t>
      </w:r>
      <w:r w:rsidRPr="00EA49B4">
        <w:t>établir mon innocence d</w:t>
      </w:r>
      <w:r w:rsidR="007D0B10">
        <w:t>’</w:t>
      </w:r>
      <w:r w:rsidRPr="00EA49B4">
        <w:t>une manière satisfaisante devant quelque magistrat du royaume que ce pût être</w:t>
      </w:r>
      <w:r w:rsidR="007D0B10">
        <w:t xml:space="preserve"> ; </w:t>
      </w:r>
      <w:r w:rsidRPr="00EA49B4">
        <w:t>or</w:t>
      </w:r>
      <w:r w:rsidR="007D0B10">
        <w:t xml:space="preserve">, </w:t>
      </w:r>
      <w:r w:rsidRPr="00EA49B4">
        <w:t>en comparaison des alarmes que je ne n</w:t>
      </w:r>
      <w:r w:rsidR="007D0B10">
        <w:t>’</w:t>
      </w:r>
      <w:r w:rsidRPr="00EA49B4">
        <w:t>avais eu que trop de raison de prendre</w:t>
      </w:r>
      <w:r w:rsidR="007D0B10">
        <w:t xml:space="preserve">, </w:t>
      </w:r>
      <w:r w:rsidRPr="00EA49B4">
        <w:t>le désagrément d</w:t>
      </w:r>
      <w:r w:rsidR="007D0B10">
        <w:t>’</w:t>
      </w:r>
      <w:r w:rsidRPr="00EA49B4">
        <w:t>être traversé dans mes projets et d</w:t>
      </w:r>
      <w:r w:rsidR="007D0B10">
        <w:t>’</w:t>
      </w:r>
      <w:r w:rsidRPr="00EA49B4">
        <w:t>avoir vu échouer mon dessein de quitter l</w:t>
      </w:r>
      <w:r w:rsidR="007D0B10">
        <w:t>’</w:t>
      </w:r>
      <w:r w:rsidRPr="00EA49B4">
        <w:t>Angleterre</w:t>
      </w:r>
      <w:r w:rsidR="007D0B10">
        <w:t xml:space="preserve">, </w:t>
      </w:r>
      <w:r w:rsidRPr="00EA49B4">
        <w:t xml:space="preserve">même </w:t>
      </w:r>
      <w:r w:rsidRPr="00EA49B4">
        <w:lastRenderedPageBreak/>
        <w:t>après m</w:t>
      </w:r>
      <w:r w:rsidR="007D0B10">
        <w:t>’</w:t>
      </w:r>
      <w:r w:rsidRPr="00EA49B4">
        <w:t>être déjà rendu à bord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était encore qu</w:t>
      </w:r>
      <w:r w:rsidR="007D0B10">
        <w:t>’</w:t>
      </w:r>
      <w:r w:rsidRPr="00EA49B4">
        <w:t>un mal assez léger</w:t>
      </w:r>
      <w:r w:rsidR="007D0B10">
        <w:t>.</w:t>
      </w:r>
    </w:p>
    <w:p w14:paraId="7676782F" w14:textId="77777777" w:rsidR="007D0B10" w:rsidRDefault="00CC13A3" w:rsidP="00CC13A3">
      <w:r w:rsidRPr="00EA49B4">
        <w:t>Aussitôt que nous fûmes débarqués</w:t>
      </w:r>
      <w:r w:rsidR="007D0B10">
        <w:t xml:space="preserve">, </w:t>
      </w:r>
      <w:r w:rsidRPr="00EA49B4">
        <w:t>on me conduisit chez le juge de paix</w:t>
      </w:r>
      <w:r w:rsidR="007D0B10">
        <w:t xml:space="preserve">. </w:t>
      </w:r>
      <w:r w:rsidRPr="00EA49B4">
        <w:t>Celui-ci avait été jadis capitaine d</w:t>
      </w:r>
      <w:r w:rsidR="007D0B10">
        <w:t>’</w:t>
      </w:r>
      <w:r w:rsidRPr="00EA49B4">
        <w:t>un navire charbonnier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ayant eu du bonheur dans ses affaires</w:t>
      </w:r>
      <w:r w:rsidR="007D0B10">
        <w:t xml:space="preserve">, </w:t>
      </w:r>
      <w:r w:rsidRPr="00EA49B4">
        <w:t>il avait quitté cette vie errante</w:t>
      </w:r>
      <w:r w:rsidR="007D0B10">
        <w:t xml:space="preserve">, </w:t>
      </w:r>
      <w:r w:rsidRPr="00EA49B4">
        <w:t>et avait depuis quelques années l</w:t>
      </w:r>
      <w:r w:rsidR="007D0B10">
        <w:t>’</w:t>
      </w:r>
      <w:r w:rsidRPr="00EA49B4">
        <w:t>honneur d</w:t>
      </w:r>
      <w:r w:rsidR="007D0B10">
        <w:t>’</w:t>
      </w:r>
      <w:r w:rsidRPr="00EA49B4">
        <w:t>être un des représentants de Sa Majesté</w:t>
      </w:r>
      <w:r w:rsidR="007D0B10">
        <w:t xml:space="preserve">. </w:t>
      </w:r>
      <w:r w:rsidRPr="00EA49B4">
        <w:t>On nous fit attendre quelque temps dans une espèce d</w:t>
      </w:r>
      <w:r w:rsidR="007D0B10">
        <w:t>’</w:t>
      </w:r>
      <w:r w:rsidRPr="00EA49B4">
        <w:t>antichambre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ce que Sa Révérence eût le loisir de nous donner audience</w:t>
      </w:r>
      <w:r w:rsidR="007D0B10">
        <w:t xml:space="preserve">. </w:t>
      </w:r>
      <w:r w:rsidRPr="00EA49B4">
        <w:t>Les hommes qui m</w:t>
      </w:r>
      <w:r w:rsidR="007D0B10">
        <w:t>’</w:t>
      </w:r>
      <w:r w:rsidRPr="00EA49B4">
        <w:t>avaient amené étaient des agents au fait du métier</w:t>
      </w:r>
      <w:r w:rsidR="007D0B10">
        <w:t xml:space="preserve">, </w:t>
      </w:r>
      <w:r w:rsidRPr="00EA49B4">
        <w:t>et ils voulurent à toute force que cet intervalle fût employé à me fouiller</w:t>
      </w:r>
      <w:r w:rsidR="007D0B10">
        <w:t xml:space="preserve">, </w:t>
      </w:r>
      <w:r w:rsidRPr="00EA49B4">
        <w:t>en présence de deux domestiques du magistrat</w:t>
      </w:r>
      <w:r w:rsidR="007D0B10">
        <w:t xml:space="preserve">. </w:t>
      </w:r>
      <w:r w:rsidRPr="00EA49B4">
        <w:t>Ils me trouvèrent quinze guinées et un peu d</w:t>
      </w:r>
      <w:r w:rsidR="007D0B10">
        <w:t>’</w:t>
      </w:r>
      <w:r w:rsidRPr="00EA49B4">
        <w:t>argent</w:t>
      </w:r>
      <w:r w:rsidR="007D0B10">
        <w:t xml:space="preserve">. </w:t>
      </w:r>
      <w:r w:rsidRPr="00EA49B4">
        <w:t>Ils exigèrent que je me dépouillasse entièrement</w:t>
      </w:r>
      <w:r w:rsidR="007D0B10">
        <w:t xml:space="preserve">, </w:t>
      </w:r>
      <w:r w:rsidRPr="00EA49B4">
        <w:t>afin qu</w:t>
      </w:r>
      <w:r w:rsidR="007D0B10">
        <w:t>’</w:t>
      </w:r>
      <w:r w:rsidRPr="00EA49B4">
        <w:t>ils pussent examiner si je n</w:t>
      </w:r>
      <w:r w:rsidR="007D0B10">
        <w:t>’</w:t>
      </w:r>
      <w:r w:rsidRPr="00EA49B4">
        <w:t>avais pas de billets de banque cachés en quelque endroit</w:t>
      </w:r>
      <w:r w:rsidR="007D0B10">
        <w:t xml:space="preserve">. </w:t>
      </w:r>
      <w:r w:rsidRPr="00EA49B4">
        <w:t>Ils prirent l</w:t>
      </w:r>
      <w:r w:rsidR="007D0B10">
        <w:t>’</w:t>
      </w:r>
      <w:r w:rsidRPr="00EA49B4">
        <w:t>une après l</w:t>
      </w:r>
      <w:r w:rsidR="007D0B10">
        <w:t>’</w:t>
      </w:r>
      <w:r w:rsidRPr="00EA49B4">
        <w:t>autre les guenilles qui composaient mon misérable vêtement à mesure que je les quittais</w:t>
      </w:r>
      <w:r w:rsidR="007D0B10">
        <w:t xml:space="preserve">, </w:t>
      </w:r>
      <w:r w:rsidRPr="00EA49B4">
        <w:t>et ils les tâtèrent avec beaucoup de soin pour s</w:t>
      </w:r>
      <w:r w:rsidR="007D0B10">
        <w:t>’</w:t>
      </w:r>
      <w:r w:rsidRPr="00EA49B4">
        <w:t>assurer si les objets qu</w:t>
      </w:r>
      <w:r w:rsidR="007D0B10">
        <w:t>’</w:t>
      </w:r>
      <w:r w:rsidRPr="00EA49B4">
        <w:t>ils cherchaient n</w:t>
      </w:r>
      <w:r w:rsidR="007D0B10">
        <w:t>’</w:t>
      </w:r>
      <w:r w:rsidRPr="00EA49B4">
        <w:t>y avaient pas été cousus</w:t>
      </w:r>
      <w:r w:rsidR="007D0B10">
        <w:t xml:space="preserve">. </w:t>
      </w:r>
      <w:r w:rsidRPr="00EA49B4">
        <w:t>Je me soumis à tout sans murmurer</w:t>
      </w:r>
      <w:r w:rsidR="007D0B10">
        <w:t xml:space="preserve">. </w:t>
      </w:r>
      <w:r w:rsidRPr="00EA49B4">
        <w:t>Vraisemblablement l</w:t>
      </w:r>
      <w:r w:rsidR="007D0B10">
        <w:t>’</w:t>
      </w:r>
      <w:r w:rsidRPr="00EA49B4">
        <w:t>issue de l</w:t>
      </w:r>
      <w:r w:rsidR="007D0B10">
        <w:t>’</w:t>
      </w:r>
      <w:r w:rsidRPr="00EA49B4">
        <w:t>affaire serait toujours la même</w:t>
      </w:r>
      <w:r w:rsidR="007D0B10">
        <w:t xml:space="preserve">, </w:t>
      </w:r>
      <w:r w:rsidRPr="00EA49B4">
        <w:t>et la justice sommaire était une forme de procéder qui convenait assez à mes vues</w:t>
      </w:r>
      <w:r w:rsidR="007D0B10">
        <w:t xml:space="preserve">, </w:t>
      </w:r>
      <w:r w:rsidRPr="00EA49B4">
        <w:t>mon principal objet étant de me débarrasser le plus tôt possible des respectables personnes qui me tenaient sous leur garde</w:t>
      </w:r>
      <w:r w:rsidR="007D0B10">
        <w:t>.</w:t>
      </w:r>
    </w:p>
    <w:p w14:paraId="6864DD2A" w14:textId="77777777" w:rsidR="007D0B10" w:rsidRDefault="00CC13A3" w:rsidP="00CC13A3">
      <w:r w:rsidRPr="00EA49B4">
        <w:t>À peine cette opération fut-elle achevée</w:t>
      </w:r>
      <w:r w:rsidR="007D0B10">
        <w:t xml:space="preserve">, </w:t>
      </w:r>
      <w:r w:rsidRPr="00EA49B4">
        <w:t>que nous fûmes appelés pour être introduits dans l</w:t>
      </w:r>
      <w:r w:rsidR="007D0B10">
        <w:t>’</w:t>
      </w:r>
      <w:r w:rsidRPr="00EA49B4">
        <w:t>appartement de Sa Révérence le juge</w:t>
      </w:r>
      <w:r w:rsidR="007D0B10">
        <w:t xml:space="preserve">. </w:t>
      </w:r>
      <w:r w:rsidRPr="00EA49B4">
        <w:t>Mes accusateurs commencèrent à exposer leurs griefs contre moi</w:t>
      </w:r>
      <w:r w:rsidR="007D0B10">
        <w:t xml:space="preserve">, </w:t>
      </w:r>
      <w:r w:rsidRPr="00EA49B4">
        <w:t>et lui dirent qu</w:t>
      </w:r>
      <w:r w:rsidR="007D0B10">
        <w:t>’</w:t>
      </w:r>
      <w:r w:rsidRPr="00EA49B4">
        <w:t>ils avaient eu ordre de se rendre à la ville</w:t>
      </w:r>
      <w:r w:rsidR="007D0B10">
        <w:t xml:space="preserve">, </w:t>
      </w:r>
      <w:r w:rsidRPr="00EA49B4">
        <w:t>sur l</w:t>
      </w:r>
      <w:r w:rsidR="007D0B10">
        <w:t>’</w:t>
      </w:r>
      <w:r w:rsidRPr="00EA49B4">
        <w:t>avis que l</w:t>
      </w:r>
      <w:r w:rsidR="007D0B10">
        <w:t>’</w:t>
      </w:r>
      <w:r w:rsidRPr="00EA49B4">
        <w:t>un des voleurs de la malle d</w:t>
      </w:r>
      <w:r w:rsidR="007D0B10">
        <w:t>’</w:t>
      </w:r>
      <w:r w:rsidRPr="00EA49B4">
        <w:t>Édimbourg y était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ils m</w:t>
      </w:r>
      <w:r w:rsidR="007D0B10">
        <w:t>’</w:t>
      </w:r>
      <w:r w:rsidRPr="00EA49B4">
        <w:t>avaient surpris à bord d</w:t>
      </w:r>
      <w:r w:rsidR="007D0B10">
        <w:t>’</w:t>
      </w:r>
      <w:r w:rsidRPr="00EA49B4">
        <w:t>un navire prêt à faire voile pour l</w:t>
      </w:r>
      <w:r w:rsidR="007D0B10">
        <w:t>’</w:t>
      </w:r>
      <w:r w:rsidRPr="00EA49B4">
        <w:t>Irlande</w:t>
      </w:r>
      <w:r w:rsidR="007D0B10">
        <w:t>.</w:t>
      </w:r>
    </w:p>
    <w:p w14:paraId="787467DC" w14:textId="39ED871B" w:rsidR="00CC13A3" w:rsidRPr="00EA49B4" w:rsidRDefault="007D0B10" w:rsidP="00CC13A3">
      <w:r>
        <w:lastRenderedPageBreak/>
        <w:t>« </w:t>
      </w:r>
      <w:r w:rsidR="00CC13A3" w:rsidRPr="00EA49B4">
        <w:t>Fort bien</w:t>
      </w:r>
      <w:r>
        <w:t xml:space="preserve">, </w:t>
      </w:r>
      <w:r w:rsidR="00CC13A3" w:rsidRPr="00EA49B4">
        <w:t>dit le juge de paix</w:t>
      </w:r>
      <w:r>
        <w:t xml:space="preserve">, </w:t>
      </w:r>
      <w:r w:rsidR="00CC13A3" w:rsidRPr="00EA49B4">
        <w:t>voilà votre dire</w:t>
      </w:r>
      <w:r>
        <w:t xml:space="preserve"> ; </w:t>
      </w:r>
      <w:r w:rsidR="00CC13A3" w:rsidRPr="00EA49B4">
        <w:t>voyons maintenant quel compte ce gentilhomme-ci nous rendra de sa personne</w:t>
      </w:r>
      <w:r>
        <w:t xml:space="preserve">. </w:t>
      </w:r>
      <w:r w:rsidR="00CC13A3" w:rsidRPr="00EA49B4">
        <w:t>Allons</w:t>
      </w:r>
      <w:r>
        <w:t xml:space="preserve">, </w:t>
      </w:r>
      <w:r w:rsidR="00CC13A3" w:rsidRPr="00EA49B4">
        <w:t>drôle</w:t>
      </w:r>
      <w:r>
        <w:t xml:space="preserve">, </w:t>
      </w:r>
      <w:r w:rsidR="00CC13A3" w:rsidRPr="00EA49B4">
        <w:t>votre nom</w:t>
      </w:r>
      <w:r>
        <w:t xml:space="preserve"> ? </w:t>
      </w:r>
      <w:r w:rsidR="00CC13A3" w:rsidRPr="00EA49B4">
        <w:t>De quel endroit du Tipperary vous plaît-il de vous dire</w:t>
      </w:r>
      <w:r>
        <w:t> ? »</w:t>
      </w:r>
    </w:p>
    <w:p w14:paraId="1D1681A4" w14:textId="77777777" w:rsidR="007D0B10" w:rsidRDefault="00CC13A3" w:rsidP="00CC13A3">
      <w:r w:rsidRPr="00EA49B4">
        <w:t>Ma réponse était déjà prête sur cette question</w:t>
      </w:r>
      <w:r w:rsidR="007D0B10">
        <w:t xml:space="preserve"> ; </w:t>
      </w:r>
      <w:r w:rsidRPr="00EA49B4">
        <w:t>et du moment où j</w:t>
      </w:r>
      <w:r w:rsidR="007D0B10">
        <w:t>’</w:t>
      </w:r>
      <w:r w:rsidRPr="00EA49B4">
        <w:t>avais eu connaissance du genre d</w:t>
      </w:r>
      <w:r w:rsidR="007D0B10">
        <w:t>’</w:t>
      </w:r>
      <w:r w:rsidRPr="00EA49B4">
        <w:t>accusation portée contre moi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pris le parti de laisser là</w:t>
      </w:r>
      <w:r w:rsidR="007D0B10">
        <w:t xml:space="preserve">, </w:t>
      </w:r>
      <w:r w:rsidRPr="00EA49B4">
        <w:t>au moins pour le moment</w:t>
      </w:r>
      <w:r w:rsidR="007D0B10">
        <w:t xml:space="preserve">, </w:t>
      </w:r>
      <w:r w:rsidRPr="00EA49B4">
        <w:t>mon accent irlandais</w:t>
      </w:r>
      <w:r w:rsidR="007D0B10">
        <w:t xml:space="preserve">, </w:t>
      </w:r>
      <w:r w:rsidRPr="00EA49B4">
        <w:t>et de parler ma langue naturelle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ce que j</w:t>
      </w:r>
      <w:r w:rsidR="007D0B10">
        <w:t>’</w:t>
      </w:r>
      <w:r w:rsidRPr="00EA49B4">
        <w:t>avais déjà fait dans le peu de mots que j</w:t>
      </w:r>
      <w:r w:rsidR="007D0B10">
        <w:t>’</w:t>
      </w:r>
      <w:r w:rsidRPr="00EA49B4">
        <w:t>avais dits à mes conducteurs dans l</w:t>
      </w:r>
      <w:r w:rsidR="007D0B10">
        <w:t>’</w:t>
      </w:r>
      <w:r w:rsidRPr="00EA49B4">
        <w:t>antichambre</w:t>
      </w:r>
      <w:r w:rsidR="007D0B10">
        <w:t xml:space="preserve"> ; </w:t>
      </w:r>
      <w:r w:rsidRPr="00EA49B4">
        <w:t>cette subite métamorphose les avait pétrifiés</w:t>
      </w:r>
      <w:r w:rsidR="007D0B10">
        <w:t xml:space="preserve">, </w:t>
      </w:r>
      <w:r w:rsidRPr="00EA49B4">
        <w:t>mais ils avaient été trop loin pour pouvoir se rétracter avec honneur</w:t>
      </w:r>
      <w:r w:rsidR="007D0B10">
        <w:t xml:space="preserve">. </w:t>
      </w:r>
      <w:r w:rsidRPr="00EA49B4">
        <w:t>Je répondis donc au juge que je n</w:t>
      </w:r>
      <w:r w:rsidR="007D0B10">
        <w:t>’</w:t>
      </w:r>
      <w:r w:rsidRPr="00EA49B4">
        <w:t>étais pas Irlandais</w:t>
      </w:r>
      <w:r w:rsidR="007D0B10">
        <w:t xml:space="preserve">, </w:t>
      </w:r>
      <w:r w:rsidRPr="00EA49B4">
        <w:t>mais natif d</w:t>
      </w:r>
      <w:r w:rsidR="007D0B10">
        <w:t>’</w:t>
      </w:r>
      <w:r w:rsidRPr="00EA49B4">
        <w:t>Angleterre</w:t>
      </w:r>
      <w:r w:rsidR="007D0B10">
        <w:t xml:space="preserve">, </w:t>
      </w:r>
      <w:r w:rsidRPr="00EA49B4">
        <w:t>et n</w:t>
      </w:r>
      <w:r w:rsidR="007D0B10">
        <w:t>’</w:t>
      </w:r>
      <w:r w:rsidRPr="00EA49B4">
        <w:t>avais même jamais été en Irlande</w:t>
      </w:r>
      <w:r w:rsidR="007D0B10">
        <w:t xml:space="preserve">. </w:t>
      </w:r>
      <w:r w:rsidRPr="00EA49B4">
        <w:t>Cette réponse donna lieu à consulter le signalement où ma personne était censée désignée</w:t>
      </w:r>
      <w:r w:rsidR="007D0B10">
        <w:t xml:space="preserve">, </w:t>
      </w:r>
      <w:r w:rsidRPr="00EA49B4">
        <w:t>et que mes conducteurs avaient porté avec eux pour se diriger</w:t>
      </w:r>
      <w:r w:rsidR="007D0B10">
        <w:t xml:space="preserve">. </w:t>
      </w:r>
      <w:r w:rsidRPr="00EA49B4">
        <w:t>Sans nulle équivoque la désignation exigeait que le délinquant fût Irlandais</w:t>
      </w:r>
      <w:r w:rsidR="007D0B10">
        <w:t>.</w:t>
      </w:r>
    </w:p>
    <w:p w14:paraId="33F4DFC9" w14:textId="77777777" w:rsidR="007D0B10" w:rsidRDefault="00CC13A3" w:rsidP="00CC13A3">
      <w:r w:rsidRPr="00EA49B4">
        <w:t>Observant que le juge hésitait</w:t>
      </w:r>
      <w:r w:rsidR="007D0B10">
        <w:t xml:space="preserve">, </w:t>
      </w:r>
      <w:r w:rsidRPr="00EA49B4">
        <w:t>je crus que c</w:t>
      </w:r>
      <w:r w:rsidR="007D0B10">
        <w:t>’</w:t>
      </w:r>
      <w:r w:rsidRPr="00EA49B4">
        <w:t>était le moment de pousser un peu plus loin ce moyen de justification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en référai au même papier</w:t>
      </w:r>
      <w:r w:rsidR="007D0B10">
        <w:t xml:space="preserve">, </w:t>
      </w:r>
      <w:r w:rsidRPr="00EA49B4">
        <w:t>et lui fit remarquer que le signalement ne se rapportait à moi ni quant à la taille</w:t>
      </w:r>
      <w:r w:rsidR="007D0B10">
        <w:t xml:space="preserve">, </w:t>
      </w:r>
      <w:r w:rsidRPr="00EA49B4">
        <w:t>ni quant aux autres circonstances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hélas</w:t>
      </w:r>
      <w:r w:rsidR="007D0B10">
        <w:t xml:space="preserve"> ! </w:t>
      </w:r>
      <w:r w:rsidRPr="00EA49B4">
        <w:t>il s</w:t>
      </w:r>
      <w:r w:rsidR="007D0B10">
        <w:t>’</w:t>
      </w:r>
      <w:r w:rsidRPr="00EA49B4">
        <w:t>y rapportait fort bien pour l</w:t>
      </w:r>
      <w:r w:rsidR="007D0B10">
        <w:t>’</w:t>
      </w:r>
      <w:r w:rsidRPr="00EA49B4">
        <w:t>âge et pour la couleur des cheveux</w:t>
      </w:r>
      <w:r w:rsidR="007D0B10">
        <w:t xml:space="preserve"> ; </w:t>
      </w:r>
      <w:r w:rsidRPr="00EA49B4">
        <w:t>et puis le magistrat n</w:t>
      </w:r>
      <w:r w:rsidR="007D0B10">
        <w:t>’</w:t>
      </w:r>
      <w:r w:rsidRPr="00EA49B4">
        <w:t>avait pas l</w:t>
      </w:r>
      <w:r w:rsidR="007D0B10">
        <w:t>’</w:t>
      </w:r>
      <w:r w:rsidRPr="00EA49B4">
        <w:t>habitude</w:t>
      </w:r>
      <w:r w:rsidR="007D0B10">
        <w:t xml:space="preserve">, </w:t>
      </w:r>
      <w:r w:rsidRPr="00EA49B4">
        <w:t>comme il eut la bonté de me l</w:t>
      </w:r>
      <w:r w:rsidR="007D0B10">
        <w:t>’</w:t>
      </w:r>
      <w:r w:rsidRPr="00EA49B4">
        <w:t>apprendre</w:t>
      </w:r>
      <w:r w:rsidR="007D0B10">
        <w:t xml:space="preserve">, </w:t>
      </w:r>
      <w:r w:rsidRPr="00EA49B4">
        <w:t>de se tourmenter pour des bagatelles semblables</w:t>
      </w:r>
      <w:r w:rsidR="007D0B10">
        <w:t xml:space="preserve">, </w:t>
      </w:r>
      <w:r w:rsidRPr="00EA49B4">
        <w:t>ni de laisser échapper un coquin de la corde pour une prétendue erreur de quelques pouces dans sa taille</w:t>
      </w:r>
      <w:r w:rsidR="007D0B10">
        <w:t xml:space="preserve">. </w:t>
      </w:r>
      <w:r w:rsidRPr="00EA49B4">
        <w:t>Que si l</w:t>
      </w:r>
      <w:r w:rsidR="007D0B10">
        <w:t>’</w:t>
      </w:r>
      <w:r w:rsidRPr="00EA49B4">
        <w:t>homme se trouvait trop court</w:t>
      </w:r>
      <w:r w:rsidR="007D0B10">
        <w:t xml:space="preserve">, </w:t>
      </w:r>
      <w:r w:rsidRPr="00EA49B4">
        <w:t>disait-il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y avait pas de meilleur remède que de l</w:t>
      </w:r>
      <w:r w:rsidR="007D0B10">
        <w:t>’</w:t>
      </w:r>
      <w:r w:rsidRPr="00EA49B4">
        <w:t>allonger un peu</w:t>
      </w:r>
      <w:r w:rsidR="007D0B10">
        <w:t xml:space="preserve">. </w:t>
      </w:r>
      <w:r w:rsidRPr="00EA49B4">
        <w:t>À mon égard</w:t>
      </w:r>
      <w:r w:rsidR="007D0B10">
        <w:t xml:space="preserve">, </w:t>
      </w:r>
      <w:r w:rsidRPr="00EA49B4">
        <w:t>le mécompte était dans le sens contraire</w:t>
      </w:r>
      <w:r w:rsidR="007D0B10">
        <w:t xml:space="preserve">, </w:t>
      </w:r>
      <w:r w:rsidRPr="00EA49B4">
        <w:t xml:space="preserve">mais Sa Révérence ne voulut pas </w:t>
      </w:r>
      <w:r w:rsidRPr="00EA49B4">
        <w:lastRenderedPageBreak/>
        <w:t>perdre son bon mot</w:t>
      </w:r>
      <w:r w:rsidR="007D0B10">
        <w:t xml:space="preserve">. </w:t>
      </w:r>
      <w:r w:rsidRPr="00EA49B4">
        <w:t>Au total</w:t>
      </w:r>
      <w:r w:rsidR="007D0B10">
        <w:t xml:space="preserve">, </w:t>
      </w:r>
      <w:r w:rsidRPr="00EA49B4">
        <w:t>il était un peu embarrassé sur ce qu</w:t>
      </w:r>
      <w:r w:rsidR="007D0B10">
        <w:t>’</w:t>
      </w:r>
      <w:r w:rsidRPr="00EA49B4">
        <w:t>il devait faire</w:t>
      </w:r>
      <w:r w:rsidR="007D0B10">
        <w:t>.</w:t>
      </w:r>
    </w:p>
    <w:p w14:paraId="4D98BE84" w14:textId="77777777" w:rsidR="007D0B10" w:rsidRDefault="00CC13A3" w:rsidP="00CC13A3">
      <w:r w:rsidRPr="00EA49B4">
        <w:t>Mes conducteurs s</w:t>
      </w:r>
      <w:r w:rsidR="007D0B10">
        <w:t>’</w:t>
      </w:r>
      <w:r w:rsidRPr="00EA49B4">
        <w:t>en aperçurent bien</w:t>
      </w:r>
      <w:r w:rsidR="007D0B10">
        <w:t xml:space="preserve">, </w:t>
      </w:r>
      <w:r w:rsidRPr="00EA49B4">
        <w:t>et ils commencèrent à trembler pour leur récompense</w:t>
      </w:r>
      <w:r w:rsidR="007D0B10">
        <w:t xml:space="preserve">, </w:t>
      </w:r>
      <w:r w:rsidRPr="00EA49B4">
        <w:t>que deux heures auparavant ils regardaient comme aussi assurée que si elle eût été dans leur poche</w:t>
      </w:r>
      <w:r w:rsidR="007D0B10">
        <w:t xml:space="preserve">. </w:t>
      </w:r>
      <w:r w:rsidRPr="00EA49B4">
        <w:t>Me retenir toujours par provision leur semblait une spéculation sûre</w:t>
      </w:r>
      <w:r w:rsidR="007D0B10">
        <w:t xml:space="preserve">, </w:t>
      </w:r>
      <w:r w:rsidRPr="00EA49B4">
        <w:t>parce que si</w:t>
      </w:r>
      <w:r w:rsidR="007D0B10">
        <w:t xml:space="preserve">, </w:t>
      </w:r>
      <w:r w:rsidRPr="00EA49B4">
        <w:t>au bout du compte</w:t>
      </w:r>
      <w:r w:rsidR="007D0B10">
        <w:t xml:space="preserve">, </w:t>
      </w:r>
      <w:r w:rsidRPr="00EA49B4">
        <w:t>il arrivait qu</w:t>
      </w:r>
      <w:r w:rsidR="007D0B10">
        <w:t>’</w:t>
      </w:r>
      <w:r w:rsidRPr="00EA49B4">
        <w:t>ils eussent fait une mauvaise capture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y avait guère à craindre qu</w:t>
      </w:r>
      <w:r w:rsidR="007D0B10">
        <w:t>’</w:t>
      </w:r>
      <w:r w:rsidRPr="00EA49B4">
        <w:t>un pauvre hère tout déguenillé tel que moi allât leur intenter une action en dommages-intérêts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ils pressèrent le magistrat de seconder leurs bonnes intentions</w:t>
      </w:r>
      <w:r w:rsidR="007D0B10">
        <w:t xml:space="preserve">. </w:t>
      </w:r>
      <w:r w:rsidRPr="00EA49B4">
        <w:t>Ils lui dirent que sans contredit les preuves ne se trouvaient pas aussi décisives contre moi qu</w:t>
      </w:r>
      <w:r w:rsidR="007D0B10">
        <w:t>’</w:t>
      </w:r>
      <w:r w:rsidRPr="00EA49B4">
        <w:t>ils auraient désiré qu</w:t>
      </w:r>
      <w:r w:rsidR="007D0B10">
        <w:t>’</w:t>
      </w:r>
      <w:r w:rsidRPr="00EA49B4">
        <w:t>elles le fussent</w:t>
      </w:r>
      <w:r w:rsidR="007D0B10">
        <w:t xml:space="preserve">, </w:t>
      </w:r>
      <w:r w:rsidRPr="00EA49B4">
        <w:t>mais qu</w:t>
      </w:r>
      <w:r w:rsidR="007D0B10">
        <w:t>’</w:t>
      </w:r>
      <w:r w:rsidRPr="00EA49B4">
        <w:t>il y avait assez de circonstances pour me faire regarder comme un homme suspect</w:t>
      </w:r>
      <w:r w:rsidR="007D0B10">
        <w:t xml:space="preserve">. </w:t>
      </w:r>
      <w:r w:rsidRPr="00EA49B4">
        <w:t>Qu</w:t>
      </w:r>
      <w:r w:rsidR="007D0B10">
        <w:t>’</w:t>
      </w:r>
      <w:r w:rsidRPr="00EA49B4">
        <w:t>au moment où j</w:t>
      </w:r>
      <w:r w:rsidR="007D0B10">
        <w:t>’</w:t>
      </w:r>
      <w:r w:rsidRPr="00EA49B4">
        <w:t>avais été amené devant eux sur le pont du vaisseau</w:t>
      </w:r>
      <w:r w:rsidR="007D0B10">
        <w:t xml:space="preserve">, </w:t>
      </w:r>
      <w:r w:rsidRPr="00EA49B4">
        <w:t>je parlais le plus beau baragouin irlandais qu</w:t>
      </w:r>
      <w:r w:rsidR="007D0B10">
        <w:t>’</w:t>
      </w:r>
      <w:r w:rsidRPr="00EA49B4">
        <w:t>il eût jamais été possible d</w:t>
      </w:r>
      <w:r w:rsidR="007D0B10">
        <w:t>’</w:t>
      </w:r>
      <w:r w:rsidRPr="00EA49B4">
        <w:t>entendre</w:t>
      </w:r>
      <w:r w:rsidR="007D0B10">
        <w:t xml:space="preserve">, </w:t>
      </w:r>
      <w:r w:rsidRPr="00EA49B4">
        <w:t>et que depuis je l</w:t>
      </w:r>
      <w:r w:rsidR="007D0B10">
        <w:t>’</w:t>
      </w:r>
      <w:r w:rsidRPr="00EA49B4">
        <w:t>avais quitté tout d</w:t>
      </w:r>
      <w:r w:rsidR="007D0B10">
        <w:t>’</w:t>
      </w:r>
      <w:r w:rsidRPr="00EA49B4">
        <w:t>un coup sans qu</w:t>
      </w:r>
      <w:r w:rsidR="007D0B10">
        <w:t>’</w:t>
      </w:r>
      <w:r w:rsidRPr="00EA49B4">
        <w:t>il m</w:t>
      </w:r>
      <w:r w:rsidR="007D0B10">
        <w:t>’</w:t>
      </w:r>
      <w:r w:rsidRPr="00EA49B4">
        <w:t>en restât le plus petit accent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en me fouillant</w:t>
      </w:r>
      <w:r w:rsidR="007D0B10">
        <w:t xml:space="preserve">, </w:t>
      </w:r>
      <w:r w:rsidRPr="00EA49B4">
        <w:t>ils avaient trouvé sur moi quinze guinées</w:t>
      </w:r>
      <w:r w:rsidR="007D0B10">
        <w:t xml:space="preserve"> ; </w:t>
      </w:r>
      <w:r w:rsidRPr="00EA49B4">
        <w:t>et comment un malheureux mendiant</w:t>
      </w:r>
      <w:r w:rsidR="007D0B10">
        <w:t xml:space="preserve">, </w:t>
      </w:r>
      <w:r w:rsidRPr="00EA49B4">
        <w:t>tel que je paraissais l</w:t>
      </w:r>
      <w:r w:rsidR="007D0B10">
        <w:t>’</w:t>
      </w:r>
      <w:r w:rsidRPr="00EA49B4">
        <w:t>être</w:t>
      </w:r>
      <w:r w:rsidR="007D0B10">
        <w:t xml:space="preserve">, </w:t>
      </w:r>
      <w:r w:rsidRPr="00EA49B4">
        <w:t>aurait-il pu se procurer quinze guinées par des voies honnêtes</w:t>
      </w:r>
      <w:r w:rsidR="007D0B10">
        <w:t xml:space="preserve"> ? </w:t>
      </w:r>
      <w:r w:rsidRPr="00EA49B4">
        <w:t>qu</w:t>
      </w:r>
      <w:r w:rsidR="007D0B10">
        <w:t>’</w:t>
      </w:r>
      <w:r w:rsidRPr="00EA49B4">
        <w:t>en outre</w:t>
      </w:r>
      <w:r w:rsidR="007D0B10">
        <w:t xml:space="preserve">, </w:t>
      </w:r>
      <w:r w:rsidRPr="00EA49B4">
        <w:t>quand ils m</w:t>
      </w:r>
      <w:r w:rsidR="007D0B10">
        <w:t>’</w:t>
      </w:r>
      <w:r w:rsidRPr="00EA49B4">
        <w:t>avaient fait me déshabiller</w:t>
      </w:r>
      <w:r w:rsidR="007D0B10">
        <w:t xml:space="preserve">, </w:t>
      </w:r>
      <w:r w:rsidRPr="00EA49B4">
        <w:t>ils avaient vu que</w:t>
      </w:r>
      <w:r w:rsidR="007D0B10">
        <w:t xml:space="preserve">, </w:t>
      </w:r>
      <w:r w:rsidRPr="00EA49B4">
        <w:t>malgré mes haillons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la peau plus fine et plus unie que ne l</w:t>
      </w:r>
      <w:r w:rsidR="007D0B10">
        <w:t>’</w:t>
      </w:r>
      <w:r w:rsidRPr="00EA49B4">
        <w:t>a communément un homme de ma sorte</w:t>
      </w:r>
      <w:r w:rsidR="007D0B10">
        <w:t xml:space="preserve">. </w:t>
      </w:r>
      <w:r w:rsidRPr="00EA49B4">
        <w:t>Enfin</w:t>
      </w:r>
      <w:r w:rsidR="007D0B10">
        <w:t xml:space="preserve">, </w:t>
      </w:r>
      <w:r w:rsidRPr="00EA49B4">
        <w:t>pour quelle raison un pauvre mendiant</w:t>
      </w:r>
      <w:r w:rsidR="007D0B10">
        <w:t xml:space="preserve">, </w:t>
      </w:r>
      <w:r w:rsidRPr="00EA49B4">
        <w:t>qui n</w:t>
      </w:r>
      <w:r w:rsidR="007D0B10">
        <w:t>’</w:t>
      </w:r>
      <w:r w:rsidRPr="00EA49B4">
        <w:t>avait jamais été de sa vie en Irlande</w:t>
      </w:r>
      <w:r w:rsidR="007D0B10">
        <w:t xml:space="preserve">, </w:t>
      </w:r>
      <w:r w:rsidRPr="00EA49B4">
        <w:t>avait-il besoin de s</w:t>
      </w:r>
      <w:r w:rsidR="007D0B10">
        <w:t>’</w:t>
      </w:r>
      <w:r w:rsidRPr="00EA49B4">
        <w:t>embarquer pour ce pays</w:t>
      </w:r>
      <w:r w:rsidR="007D0B10">
        <w:t xml:space="preserve"> ? </w:t>
      </w:r>
      <w:r w:rsidRPr="00EA49B4">
        <w:t>Il était plus clair que le jour que j</w:t>
      </w:r>
      <w:r w:rsidR="007D0B10">
        <w:t>’</w:t>
      </w:r>
      <w:r w:rsidRPr="00EA49B4">
        <w:t>étais un homme dont il fallait s</w:t>
      </w:r>
      <w:r w:rsidR="007D0B10">
        <w:t>’</w:t>
      </w:r>
      <w:r w:rsidRPr="00EA49B4">
        <w:t>assurer</w:t>
      </w:r>
      <w:r w:rsidR="007D0B10">
        <w:t xml:space="preserve">. </w:t>
      </w:r>
      <w:r w:rsidRPr="00EA49B4">
        <w:t>Ces raisonnements</w:t>
      </w:r>
      <w:r w:rsidR="007D0B10">
        <w:t xml:space="preserve">, </w:t>
      </w:r>
      <w:r w:rsidRPr="00EA49B4">
        <w:t>joints à quelques clignements d</w:t>
      </w:r>
      <w:r w:rsidR="007D0B10">
        <w:t>’</w:t>
      </w:r>
      <w:r w:rsidRPr="00EA49B4">
        <w:t>œil et autres signes d</w:t>
      </w:r>
      <w:r w:rsidR="007D0B10">
        <w:t>’</w:t>
      </w:r>
      <w:r w:rsidRPr="00EA49B4">
        <w:t>intelligence entre les plaignants et le juge de paix</w:t>
      </w:r>
      <w:r w:rsidR="007D0B10">
        <w:t xml:space="preserve">, </w:t>
      </w:r>
      <w:r w:rsidRPr="00EA49B4">
        <w:t>amenèrent bientôt celui-ci à l</w:t>
      </w:r>
      <w:r w:rsidR="007D0B10">
        <w:t>’</w:t>
      </w:r>
      <w:r w:rsidRPr="00EA49B4">
        <w:t>avis des autres</w:t>
      </w:r>
      <w:r w:rsidR="007D0B10">
        <w:t xml:space="preserve">. </w:t>
      </w:r>
      <w:r w:rsidRPr="00EA49B4">
        <w:t>Il prononça qu</w:t>
      </w:r>
      <w:r w:rsidR="007D0B10">
        <w:t>’</w:t>
      </w:r>
      <w:r w:rsidRPr="00EA49B4">
        <w:t>il fallait que j</w:t>
      </w:r>
      <w:r w:rsidR="007D0B10">
        <w:t>’</w:t>
      </w:r>
      <w:r w:rsidRPr="00EA49B4">
        <w:t>allasse à Warwick</w:t>
      </w:r>
      <w:r w:rsidR="007D0B10">
        <w:t xml:space="preserve">, </w:t>
      </w:r>
      <w:r w:rsidRPr="00EA49B4">
        <w:t>où il paraissait que l</w:t>
      </w:r>
      <w:r w:rsidR="007D0B10">
        <w:t>’</w:t>
      </w:r>
      <w:r w:rsidRPr="00EA49B4">
        <w:t xml:space="preserve">autre voleur était </w:t>
      </w:r>
      <w:r w:rsidRPr="00EA49B4">
        <w:lastRenderedPageBreak/>
        <w:t>gardé à présent</w:t>
      </w:r>
      <w:r w:rsidR="007D0B10">
        <w:t xml:space="preserve">, </w:t>
      </w:r>
      <w:r w:rsidRPr="00EA49B4">
        <w:t>et que je fusse confronté avec lui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alors si le résultat était clair et satisfaisant</w:t>
      </w:r>
      <w:r w:rsidR="007D0B10">
        <w:t xml:space="preserve">, </w:t>
      </w:r>
      <w:r w:rsidRPr="00EA49B4">
        <w:t>je serais acquitté</w:t>
      </w:r>
      <w:r w:rsidR="007D0B10">
        <w:t>.</w:t>
      </w:r>
    </w:p>
    <w:p w14:paraId="3F615C77" w14:textId="77777777" w:rsidR="007D0B10" w:rsidRDefault="00CC13A3" w:rsidP="00CC13A3">
      <w:r w:rsidRPr="00EA49B4">
        <w:t>Je ne pouvais entendre rien de plus terrible</w:t>
      </w:r>
      <w:r w:rsidR="007D0B10">
        <w:t xml:space="preserve">. </w:t>
      </w:r>
      <w:r w:rsidRPr="00EA49B4">
        <w:t>Moi qui avais trouvé tout le pays armé contre moi</w:t>
      </w:r>
      <w:r w:rsidR="007D0B10">
        <w:t xml:space="preserve">, </w:t>
      </w:r>
      <w:r w:rsidRPr="00EA49B4">
        <w:t>qui étais exposé à des poursuites si acharnées et si actives</w:t>
      </w:r>
      <w:r w:rsidR="007D0B10">
        <w:t xml:space="preserve">, </w:t>
      </w:r>
      <w:r w:rsidRPr="00EA49B4">
        <w:t>me voir à présent traîné jusque dans le cœur du royaume</w:t>
      </w:r>
      <w:r w:rsidR="007D0B10">
        <w:t xml:space="preserve">, </w:t>
      </w:r>
      <w:r w:rsidRPr="00EA49B4">
        <w:t>sans avoir la faculté de m</w:t>
      </w:r>
      <w:r w:rsidR="007D0B10">
        <w:t>’</w:t>
      </w:r>
      <w:r w:rsidRPr="00EA49B4">
        <w:t>accommoder aux circonstances et sous la garde immédiate de deux officiers de justice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une décision aussi foudroyante que si j</w:t>
      </w:r>
      <w:r w:rsidR="007D0B10">
        <w:t>’</w:t>
      </w:r>
      <w:r w:rsidRPr="00EA49B4">
        <w:t>eusse entendu mon arrêt de mort</w:t>
      </w:r>
      <w:r w:rsidR="007D0B10">
        <w:t xml:space="preserve">. </w:t>
      </w:r>
      <w:r w:rsidRPr="00EA49B4">
        <w:t>Je me récriai fortement contre l</w:t>
      </w:r>
      <w:r w:rsidR="007D0B10">
        <w:t>’</w:t>
      </w:r>
      <w:r w:rsidRPr="00EA49B4">
        <w:t>injustice de cette manière de procéder</w:t>
      </w:r>
      <w:r w:rsidR="007D0B10">
        <w:t xml:space="preserve">. </w:t>
      </w:r>
      <w:r w:rsidRPr="00EA49B4">
        <w:t>Je représentai au magistrat qu</w:t>
      </w:r>
      <w:r w:rsidR="007D0B10">
        <w:t>’</w:t>
      </w:r>
      <w:r w:rsidRPr="00EA49B4">
        <w:t>il était démontré impossible que je fusse l</w:t>
      </w:r>
      <w:r w:rsidR="007D0B10">
        <w:t>’</w:t>
      </w:r>
      <w:r w:rsidRPr="00EA49B4">
        <w:t>individu désigné dans le signalement</w:t>
      </w:r>
      <w:r w:rsidR="007D0B10">
        <w:t xml:space="preserve">. </w:t>
      </w:r>
      <w:r w:rsidRPr="00EA49B4">
        <w:t>Il portait un Irlandais</w:t>
      </w:r>
      <w:r w:rsidR="007D0B10">
        <w:t xml:space="preserve">, </w:t>
      </w:r>
      <w:r w:rsidRPr="00EA49B4">
        <w:t>et moi je n</w:t>
      </w:r>
      <w:r w:rsidR="007D0B10">
        <w:t>’</w:t>
      </w:r>
      <w:r w:rsidRPr="00EA49B4">
        <w:t>étais pas Irlandais</w:t>
      </w:r>
      <w:r w:rsidR="007D0B10">
        <w:t xml:space="preserve"> ; </w:t>
      </w:r>
      <w:r w:rsidRPr="00EA49B4">
        <w:t>il indiquait une personne plus petite que moi</w:t>
      </w:r>
      <w:r w:rsidR="007D0B10">
        <w:t xml:space="preserve">, </w:t>
      </w:r>
      <w:r w:rsidRPr="00EA49B4">
        <w:t>et de toutes les circonstances c</w:t>
      </w:r>
      <w:r w:rsidR="007D0B10">
        <w:t>’</w:t>
      </w:r>
      <w:r w:rsidRPr="00EA49B4">
        <w:t>était bien celle où il était le moins possible de tromper</w:t>
      </w:r>
      <w:r w:rsidR="007D0B10">
        <w:t>. « </w:t>
      </w:r>
      <w:r w:rsidRPr="00EA49B4">
        <w:t>Il n</w:t>
      </w:r>
      <w:r w:rsidR="007D0B10">
        <w:t>’</w:t>
      </w:r>
      <w:r w:rsidRPr="00EA49B4">
        <w:t>y avait pas le plus léger motif pour me tenir en arrestation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déjà eu le malheur de manquer mon voyage et de perdre l</w:t>
      </w:r>
      <w:r w:rsidR="007D0B10">
        <w:t>’</w:t>
      </w:r>
      <w:r w:rsidRPr="00EA49B4">
        <w:t>argent de mon passage par l</w:t>
      </w:r>
      <w:r w:rsidR="007D0B10">
        <w:t>’</w:t>
      </w:r>
      <w:r w:rsidRPr="00EA49B4">
        <w:t>empressement de ces messieurs à s</w:t>
      </w:r>
      <w:r w:rsidR="007D0B10">
        <w:t>’</w:t>
      </w:r>
      <w:r w:rsidRPr="00EA49B4">
        <w:t>emparer de moi</w:t>
      </w:r>
      <w:r w:rsidR="007D0B10">
        <w:t>. »</w:t>
      </w:r>
      <w:r w:rsidRPr="00EA49B4">
        <w:t xml:space="preserve"> Je protestai que</w:t>
      </w:r>
      <w:r w:rsidR="007D0B10">
        <w:t xml:space="preserve">, </w:t>
      </w:r>
      <w:r w:rsidRPr="00EA49B4">
        <w:t>dans la situation de mes affaires</w:t>
      </w:r>
      <w:r w:rsidR="007D0B10">
        <w:t xml:space="preserve">, </w:t>
      </w:r>
      <w:r w:rsidRPr="00EA49B4">
        <w:t>le moindre retard était pour moi de la dernière conséquence</w:t>
      </w:r>
      <w:r w:rsidR="007D0B10">
        <w:t xml:space="preserve">. </w:t>
      </w:r>
      <w:r w:rsidRPr="00EA49B4">
        <w:t>Il était impossible de me faire un plus grand tort que de m</w:t>
      </w:r>
      <w:r w:rsidR="007D0B10">
        <w:t>’</w:t>
      </w:r>
      <w:r w:rsidRPr="00EA49B4">
        <w:t>envoyer au centre du royaume comme prisonnier</w:t>
      </w:r>
      <w:r w:rsidR="007D0B10">
        <w:t xml:space="preserve">, </w:t>
      </w:r>
      <w:r w:rsidRPr="00EA49B4">
        <w:t>au lieu de me laisser continuer mon voyage</w:t>
      </w:r>
      <w:r w:rsidR="007D0B10">
        <w:t>.</w:t>
      </w:r>
    </w:p>
    <w:p w14:paraId="497B6B02" w14:textId="77777777" w:rsidR="007D0B10" w:rsidRDefault="00CC13A3" w:rsidP="00CC13A3">
      <w:r w:rsidRPr="00EA49B4">
        <w:t>Toutes mes remontrances furent vaines</w:t>
      </w:r>
      <w:r w:rsidR="007D0B10">
        <w:t xml:space="preserve">. </w:t>
      </w:r>
      <w:r w:rsidRPr="00EA49B4">
        <w:t>Le juge n</w:t>
      </w:r>
      <w:r w:rsidR="007D0B10">
        <w:t>’</w:t>
      </w:r>
      <w:r w:rsidRPr="00EA49B4">
        <w:t>était nullement d</w:t>
      </w:r>
      <w:r w:rsidR="007D0B10">
        <w:t>’</w:t>
      </w:r>
      <w:r w:rsidRPr="00EA49B4">
        <w:t>humeur à se laisser parler sur ce ton-là par un homme qui portait un habit de mendiant</w:t>
      </w:r>
      <w:r w:rsidR="007D0B10">
        <w:t xml:space="preserve">. </w:t>
      </w:r>
      <w:r w:rsidRPr="00EA49B4">
        <w:t>Au milieu de ma harangue</w:t>
      </w:r>
      <w:r w:rsidR="007D0B10">
        <w:t xml:space="preserve">, </w:t>
      </w:r>
      <w:r w:rsidRPr="00EA49B4">
        <w:t>il m</w:t>
      </w:r>
      <w:r w:rsidR="007D0B10">
        <w:t>’</w:t>
      </w:r>
      <w:r w:rsidRPr="00EA49B4">
        <w:t>aurait bien imposé silence à cause de l</w:t>
      </w:r>
      <w:r w:rsidR="007D0B10">
        <w:t>’</w:t>
      </w:r>
      <w:r w:rsidRPr="00EA49B4">
        <w:t>impertinence de mes discours</w:t>
      </w:r>
      <w:r w:rsidR="007D0B10">
        <w:t xml:space="preserve"> ; </w:t>
      </w:r>
      <w:r w:rsidRPr="00EA49B4">
        <w:t>mais je parlais avec une volubilité et une chaleur qu</w:t>
      </w:r>
      <w:r w:rsidR="007D0B10">
        <w:t>’</w:t>
      </w:r>
      <w:r w:rsidRPr="00EA49B4">
        <w:t>il n</w:t>
      </w:r>
      <w:r w:rsidR="007D0B10">
        <w:t>’</w:t>
      </w:r>
      <w:r w:rsidRPr="00EA49B4">
        <w:t>était pas maître d</w:t>
      </w:r>
      <w:r w:rsidR="007D0B10">
        <w:t>’</w:t>
      </w:r>
      <w:r w:rsidRPr="00EA49B4">
        <w:t>arrêter</w:t>
      </w:r>
      <w:r w:rsidR="007D0B10">
        <w:t xml:space="preserve">. </w:t>
      </w:r>
      <w:r w:rsidRPr="00EA49B4">
        <w:t>Il fallut donc attendre que j</w:t>
      </w:r>
      <w:r w:rsidR="007D0B10">
        <w:t>’</w:t>
      </w:r>
      <w:r w:rsidRPr="00EA49B4">
        <w:t>eusse fini</w:t>
      </w:r>
      <w:r w:rsidR="007D0B10">
        <w:t xml:space="preserve"> ; </w:t>
      </w:r>
      <w:r w:rsidRPr="00EA49B4">
        <w:t>alors il me dit que tout ce verbiage ne servait de rien</w:t>
      </w:r>
      <w:r w:rsidR="007D0B10">
        <w:t xml:space="preserve">, </w:t>
      </w:r>
      <w:r w:rsidRPr="00EA49B4">
        <w:t>et que j</w:t>
      </w:r>
      <w:r w:rsidR="007D0B10">
        <w:t>’</w:t>
      </w:r>
      <w:r w:rsidRPr="00EA49B4">
        <w:t xml:space="preserve">aurais beaucoup mieux fait de me </w:t>
      </w:r>
      <w:r w:rsidRPr="00EA49B4">
        <w:lastRenderedPageBreak/>
        <w:t>montrer moins insolent</w:t>
      </w:r>
      <w:r w:rsidR="007D0B10">
        <w:t xml:space="preserve">. </w:t>
      </w:r>
      <w:r w:rsidRPr="00EA49B4">
        <w:t>Il était clair que j</w:t>
      </w:r>
      <w:r w:rsidR="007D0B10">
        <w:t>’</w:t>
      </w:r>
      <w:r w:rsidRPr="00EA49B4">
        <w:t>étais un vagabond et un homme suspect</w:t>
      </w:r>
      <w:r w:rsidR="007D0B10">
        <w:t xml:space="preserve">. </w:t>
      </w:r>
      <w:r w:rsidRPr="00EA49B4">
        <w:t>Plus je faisais voir d</w:t>
      </w:r>
      <w:r w:rsidR="007D0B10">
        <w:t>’</w:t>
      </w:r>
      <w:r w:rsidRPr="00EA49B4">
        <w:t>envie de m</w:t>
      </w:r>
      <w:r w:rsidR="007D0B10">
        <w:t>’</w:t>
      </w:r>
      <w:r w:rsidRPr="00EA49B4">
        <w:t>en aller</w:t>
      </w:r>
      <w:r w:rsidR="007D0B10">
        <w:t xml:space="preserve">, </w:t>
      </w:r>
      <w:r w:rsidRPr="00EA49B4">
        <w:t>et plus il y avait de raisons de me serrer de près</w:t>
      </w:r>
      <w:r w:rsidR="007D0B10">
        <w:t xml:space="preserve">. </w:t>
      </w:r>
      <w:r w:rsidRPr="00EA49B4">
        <w:t>Peut-être trouverait-on</w:t>
      </w:r>
      <w:r w:rsidR="007D0B10">
        <w:t xml:space="preserve">, </w:t>
      </w:r>
      <w:r w:rsidRPr="00EA49B4">
        <w:t>après tout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étais vraiment le criminel qu</w:t>
      </w:r>
      <w:r w:rsidR="007D0B10">
        <w:t>’</w:t>
      </w:r>
      <w:r w:rsidRPr="00EA49B4">
        <w:t>on cherchait</w:t>
      </w:r>
      <w:r w:rsidR="007D0B10">
        <w:t xml:space="preserve"> ; </w:t>
      </w:r>
      <w:r w:rsidRPr="00EA49B4">
        <w:t>si je n</w:t>
      </w:r>
      <w:r w:rsidR="007D0B10">
        <w:t>’</w:t>
      </w:r>
      <w:r w:rsidRPr="00EA49B4">
        <w:t>étais pas celui-là</w:t>
      </w:r>
      <w:r w:rsidR="007D0B10">
        <w:t xml:space="preserve">, </w:t>
      </w:r>
      <w:r w:rsidRPr="00EA49B4">
        <w:t>il ne doutait pas que je ne fusse encore pis</w:t>
      </w:r>
      <w:r w:rsidR="007D0B10">
        <w:t xml:space="preserve"> ; </w:t>
      </w:r>
      <w:r w:rsidRPr="00EA49B4">
        <w:t>quelque braconnier</w:t>
      </w:r>
      <w:r w:rsidR="007D0B10">
        <w:t xml:space="preserve">, </w:t>
      </w:r>
      <w:r w:rsidRPr="00EA49B4">
        <w:t>ou que savait-il</w:t>
      </w:r>
      <w:r w:rsidR="007D0B10">
        <w:t xml:space="preserve"> ? </w:t>
      </w:r>
      <w:r w:rsidRPr="00EA49B4">
        <w:t>peut-être quelque assassin</w:t>
      </w:r>
      <w:r w:rsidR="007D0B10">
        <w:t xml:space="preserve">. </w:t>
      </w:r>
      <w:r w:rsidRPr="00EA49B4">
        <w:t>Il avait une idée confuse d</w:t>
      </w:r>
      <w:r w:rsidR="007D0B10">
        <w:t>’</w:t>
      </w:r>
      <w:r w:rsidRPr="00EA49B4">
        <w:t>avoir vu déjà ma figure dans quelque affaire de ce genre</w:t>
      </w:r>
      <w:r w:rsidR="007D0B10">
        <w:t>.</w:t>
      </w:r>
    </w:p>
    <w:p w14:paraId="06092DA6" w14:textId="77777777" w:rsidR="007D0B10" w:rsidRDefault="00CC13A3" w:rsidP="00CC13A3">
      <w:r w:rsidRPr="00EA49B4">
        <w:t>Il n</w:t>
      </w:r>
      <w:r w:rsidR="007D0B10">
        <w:t>’</w:t>
      </w:r>
      <w:r w:rsidRPr="00EA49B4">
        <w:t>y avait pas à en douter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certainement quelque malfaiteur</w:t>
      </w:r>
      <w:r w:rsidR="007D0B10">
        <w:t xml:space="preserve">. </w:t>
      </w:r>
      <w:r w:rsidRPr="00EA49B4">
        <w:t>Il était laissé à sa discrétion de m</w:t>
      </w:r>
      <w:r w:rsidR="007D0B10">
        <w:t>’</w:t>
      </w:r>
      <w:r w:rsidRPr="00EA49B4">
        <w:t>envoyer</w:t>
      </w:r>
      <w:r w:rsidR="007D0B10">
        <w:t xml:space="preserve">, </w:t>
      </w:r>
      <w:r w:rsidRPr="00EA49B4">
        <w:t>comme homme sans aveu</w:t>
      </w:r>
      <w:r w:rsidR="007D0B10">
        <w:t xml:space="preserve">, </w:t>
      </w:r>
      <w:r w:rsidRPr="00EA49B4">
        <w:t>à une maison de travail</w:t>
      </w:r>
      <w:r w:rsidR="007D0B10">
        <w:t xml:space="preserve">, </w:t>
      </w:r>
      <w:r w:rsidRPr="00EA49B4">
        <w:t>à cause de mon air robuste et des contradictions de mes réponses</w:t>
      </w:r>
      <w:r w:rsidR="007D0B10">
        <w:t xml:space="preserve">, </w:t>
      </w:r>
      <w:r w:rsidRPr="00EA49B4">
        <w:t>ou bien de me faire conduire à Warwick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par une bonté qui lui était naturelle qu</w:t>
      </w:r>
      <w:r w:rsidR="007D0B10">
        <w:t>’</w:t>
      </w:r>
      <w:r w:rsidRPr="00EA49B4">
        <w:t>il avait incliné pour le parti le plus doux</w:t>
      </w:r>
      <w:r w:rsidR="007D0B10">
        <w:t xml:space="preserve">. </w:t>
      </w:r>
      <w:r w:rsidRPr="00EA49B4">
        <w:t>Je pouvais bien être assuré que je ne lui échapperais pas comme cela des mains</w:t>
      </w:r>
      <w:r w:rsidR="007D0B10">
        <w:t xml:space="preserve">. </w:t>
      </w:r>
      <w:r w:rsidRPr="00EA49B4">
        <w:t>Il valait mieux pour le service de Sa Majesté faire pendre un vaurien tel qu</w:t>
      </w:r>
      <w:r w:rsidR="007D0B10">
        <w:t>’</w:t>
      </w:r>
      <w:r w:rsidRPr="00EA49B4">
        <w:t>il me soupçonnait d</w:t>
      </w:r>
      <w:r w:rsidR="007D0B10">
        <w:t>’</w:t>
      </w:r>
      <w:r w:rsidRPr="00EA49B4">
        <w:t>être</w:t>
      </w:r>
      <w:r w:rsidR="007D0B10">
        <w:t xml:space="preserve">, </w:t>
      </w:r>
      <w:r w:rsidRPr="00EA49B4">
        <w:t>que de se prendre d</w:t>
      </w:r>
      <w:r w:rsidR="007D0B10">
        <w:t>’</w:t>
      </w:r>
      <w:r w:rsidRPr="00EA49B4">
        <w:t>une pitié mal entendue pour tous les mendiants du royaume</w:t>
      </w:r>
      <w:r w:rsidR="007D0B10">
        <w:t>.</w:t>
      </w:r>
    </w:p>
    <w:p w14:paraId="1F5325E3" w14:textId="77777777" w:rsidR="007D0B10" w:rsidRDefault="00CC13A3" w:rsidP="00CC13A3">
      <w:r w:rsidRPr="00EA49B4">
        <w:t>Voyant bien qu</w:t>
      </w:r>
      <w:r w:rsidR="007D0B10">
        <w:t>’</w:t>
      </w:r>
      <w:r w:rsidRPr="00EA49B4">
        <w:t>il n</w:t>
      </w:r>
      <w:r w:rsidR="007D0B10">
        <w:t>’</w:t>
      </w:r>
      <w:r w:rsidRPr="00EA49B4">
        <w:t>y avait rien à faire pour ce que je désirais obtenir avec un homme si intimement pénétré de sa dignité et de son importance</w:t>
      </w:r>
      <w:r w:rsidR="007D0B10">
        <w:t xml:space="preserve">, </w:t>
      </w:r>
      <w:r w:rsidRPr="00EA49B4">
        <w:t>ainsi que de ma parfaite nullité</w:t>
      </w:r>
      <w:r w:rsidR="007D0B10">
        <w:t xml:space="preserve">, </w:t>
      </w:r>
      <w:r w:rsidRPr="00EA49B4">
        <w:t>je réclamai au moins la restitution de l</w:t>
      </w:r>
      <w:r w:rsidR="007D0B10">
        <w:t>’</w:t>
      </w:r>
      <w:r w:rsidRPr="00EA49B4">
        <w:t>argent qu</w:t>
      </w:r>
      <w:r w:rsidR="007D0B10">
        <w:t>’</w:t>
      </w:r>
      <w:r w:rsidRPr="00EA49B4">
        <w:t>on avait trouvé sur moi</w:t>
      </w:r>
      <w:r w:rsidR="007D0B10">
        <w:t xml:space="preserve">. </w:t>
      </w:r>
      <w:r w:rsidRPr="00EA49B4">
        <w:t>Ceci me fut accordé</w:t>
      </w:r>
      <w:r w:rsidR="007D0B10">
        <w:t xml:space="preserve">. </w:t>
      </w:r>
      <w:r w:rsidRPr="00EA49B4">
        <w:t>Peut-être que Sa Révérence commençait à soupçonner qu</w:t>
      </w:r>
      <w:r w:rsidR="007D0B10">
        <w:t>’</w:t>
      </w:r>
      <w:r w:rsidRPr="00EA49B4">
        <w:t>elle avait été trop loin dans ce qu</w:t>
      </w:r>
      <w:r w:rsidR="007D0B10">
        <w:t>’</w:t>
      </w:r>
      <w:r w:rsidRPr="00EA49B4">
        <w:t>elle avait déjà fait</w:t>
      </w:r>
      <w:r w:rsidR="007D0B10">
        <w:t xml:space="preserve">, </w:t>
      </w:r>
      <w:r w:rsidRPr="00EA49B4">
        <w:t>et elle en était dès lors plus disposée à se relâcher sur cette formalité accessoire</w:t>
      </w:r>
      <w:r w:rsidR="007D0B10">
        <w:t xml:space="preserve">. </w:t>
      </w:r>
      <w:r w:rsidRPr="00EA49B4">
        <w:t>Mes conducteurs</w:t>
      </w:r>
      <w:r w:rsidR="007D0B10">
        <w:t xml:space="preserve">, </w:t>
      </w:r>
      <w:r w:rsidRPr="00EA49B4">
        <w:t>de leur côté</w:t>
      </w:r>
      <w:r w:rsidR="007D0B10">
        <w:t xml:space="preserve">, </w:t>
      </w:r>
      <w:r w:rsidRPr="00EA49B4">
        <w:t>ne s</w:t>
      </w:r>
      <w:r w:rsidR="007D0B10">
        <w:t>’</w:t>
      </w:r>
      <w:r w:rsidRPr="00EA49B4">
        <w:t>opposèrent pas à cette indulgence</w:t>
      </w:r>
      <w:r w:rsidR="007D0B10">
        <w:t xml:space="preserve">, </w:t>
      </w:r>
      <w:r w:rsidRPr="00EA49B4">
        <w:t>pour une raison qui se verra par la suite</w:t>
      </w:r>
      <w:r w:rsidR="007D0B10">
        <w:t xml:space="preserve">. </w:t>
      </w:r>
      <w:r w:rsidRPr="00EA49B4">
        <w:t>Toutefois</w:t>
      </w:r>
      <w:r w:rsidR="007D0B10">
        <w:t xml:space="preserve">, </w:t>
      </w:r>
      <w:r w:rsidRPr="00EA49B4">
        <w:t>le juge ne laissa pas que de s</w:t>
      </w:r>
      <w:r w:rsidR="007D0B10">
        <w:t>’</w:t>
      </w:r>
      <w:r w:rsidRPr="00EA49B4">
        <w:t>étendre sur la clémence dont il usait à cet égard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était pas sûr de ne pas excéder les pouvoirs de sa charge en m</w:t>
      </w:r>
      <w:r w:rsidR="007D0B10">
        <w:t>’</w:t>
      </w:r>
      <w:r w:rsidRPr="00EA49B4">
        <w:t>accordant ma demande</w:t>
      </w:r>
      <w:r w:rsidR="007D0B10">
        <w:t xml:space="preserve">. </w:t>
      </w:r>
      <w:r w:rsidRPr="00EA49B4">
        <w:t xml:space="preserve">Une si grosse somme ne pouvait </w:t>
      </w:r>
      <w:r w:rsidRPr="00EA49B4">
        <w:lastRenderedPageBreak/>
        <w:t>pas être venue en mes mains par des voies légitimes</w:t>
      </w:r>
      <w:r w:rsidR="007D0B10">
        <w:t xml:space="preserve"> ; </w:t>
      </w:r>
      <w:r w:rsidRPr="00EA49B4">
        <w:t>mais c</w:t>
      </w:r>
      <w:r w:rsidR="007D0B10">
        <w:t>’</w:t>
      </w:r>
      <w:r w:rsidRPr="00EA49B4">
        <w:t>était son caractère d</w:t>
      </w:r>
      <w:r w:rsidR="007D0B10">
        <w:t>’</w:t>
      </w:r>
      <w:r w:rsidRPr="00EA49B4">
        <w:t>être toujours porté à adoucir la rigueur littérale de la loi</w:t>
      </w:r>
      <w:r w:rsidR="007D0B10">
        <w:t xml:space="preserve">, </w:t>
      </w:r>
      <w:r w:rsidRPr="00EA49B4">
        <w:t>autant qu</w:t>
      </w:r>
      <w:r w:rsidR="007D0B10">
        <w:t>’</w:t>
      </w:r>
      <w:r w:rsidRPr="00EA49B4">
        <w:t>il pouvait le faire sans inconvénient</w:t>
      </w:r>
      <w:r w:rsidR="007D0B10">
        <w:t>.</w:t>
      </w:r>
    </w:p>
    <w:p w14:paraId="0111AA09" w14:textId="77777777" w:rsidR="007D0B10" w:rsidRDefault="00CC13A3" w:rsidP="00CC13A3">
      <w:r w:rsidRPr="00EA49B4">
        <w:t>Il y avait de puissantes raisons pour que ces messieurs</w:t>
      </w:r>
      <w:r w:rsidR="007D0B10">
        <w:t xml:space="preserve">, </w:t>
      </w:r>
      <w:r w:rsidRPr="00EA49B4">
        <w:t>qui m</w:t>
      </w:r>
      <w:r w:rsidR="007D0B10">
        <w:t>’</w:t>
      </w:r>
      <w:r w:rsidRPr="00EA49B4">
        <w:t>avaient dans le principe pris sous leur garde</w:t>
      </w:r>
      <w:r w:rsidR="007D0B10">
        <w:t xml:space="preserve">, </w:t>
      </w:r>
      <w:r w:rsidRPr="00EA49B4">
        <w:t>préférassent m</w:t>
      </w:r>
      <w:r w:rsidR="007D0B10">
        <w:t>’</w:t>
      </w:r>
      <w:r w:rsidRPr="00EA49B4">
        <w:t>y retenir encore après mon examen subi devant le juge</w:t>
      </w:r>
      <w:r w:rsidR="007D0B10">
        <w:t xml:space="preserve">. </w:t>
      </w:r>
      <w:r w:rsidRPr="00EA49B4">
        <w:t>Chacun est susceptible d</w:t>
      </w:r>
      <w:r w:rsidR="007D0B10">
        <w:t>’</w:t>
      </w:r>
      <w:r w:rsidRPr="00EA49B4">
        <w:t>un sentiment d</w:t>
      </w:r>
      <w:r w:rsidR="007D0B10">
        <w:t>’</w:t>
      </w:r>
      <w:r w:rsidRPr="00EA49B4">
        <w:t>honneur à sa manière</w:t>
      </w:r>
      <w:r w:rsidR="007D0B10">
        <w:t xml:space="preserve">, </w:t>
      </w:r>
      <w:r w:rsidRPr="00EA49B4">
        <w:t>et ils ne se souciaient pas de s</w:t>
      </w:r>
      <w:r w:rsidR="007D0B10">
        <w:t>’</w:t>
      </w:r>
      <w:r w:rsidRPr="00EA49B4">
        <w:t>exposer à la honte qu</w:t>
      </w:r>
      <w:r w:rsidR="007D0B10">
        <w:t>’</w:t>
      </w:r>
      <w:r w:rsidRPr="00EA49B4">
        <w:t>ils auraient encourue si on m</w:t>
      </w:r>
      <w:r w:rsidR="007D0B10">
        <w:t>’</w:t>
      </w:r>
      <w:r w:rsidRPr="00EA49B4">
        <w:t>eût rendu justice</w:t>
      </w:r>
      <w:r w:rsidR="007D0B10">
        <w:t xml:space="preserve">. </w:t>
      </w:r>
      <w:r w:rsidRPr="00EA49B4">
        <w:t>Chacun aussi est plus ou moins sensible aux charmes du pouvoir</w:t>
      </w:r>
      <w:r w:rsidR="007D0B10">
        <w:t xml:space="preserve"> ; </w:t>
      </w:r>
      <w:r w:rsidRPr="00EA49B4">
        <w:t>et ils prétendaient que</w:t>
      </w:r>
      <w:r w:rsidR="007D0B10">
        <w:t xml:space="preserve">, </w:t>
      </w:r>
      <w:r w:rsidRPr="00EA49B4">
        <w:t>si j</w:t>
      </w:r>
      <w:r w:rsidR="007D0B10">
        <w:t>’</w:t>
      </w:r>
      <w:r w:rsidRPr="00EA49B4">
        <w:t>avais à sortir favorablement d</w:t>
      </w:r>
      <w:r w:rsidR="007D0B10">
        <w:t>’</w:t>
      </w:r>
      <w:r w:rsidRPr="00EA49B4">
        <w:t>affaire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 fusse redevable à leur bonté souveraine plutôt qu</w:t>
      </w:r>
      <w:r w:rsidR="007D0B10">
        <w:t>’</w:t>
      </w:r>
      <w:r w:rsidRPr="00EA49B4">
        <w:t>au mérite de ma cause</w:t>
      </w:r>
      <w:r w:rsidR="007D0B10">
        <w:t xml:space="preserve">. </w:t>
      </w:r>
      <w:r w:rsidRPr="00EA49B4">
        <w:t>Toutefois</w:t>
      </w:r>
      <w:r w:rsidR="007D0B10">
        <w:t xml:space="preserve">, </w:t>
      </w:r>
      <w:r w:rsidRPr="00EA49B4">
        <w:t>ce n</w:t>
      </w:r>
      <w:r w:rsidR="007D0B10">
        <w:t>’</w:t>
      </w:r>
      <w:r w:rsidRPr="00EA49B4">
        <w:t>était pas un honneur imaginaire ni un pouvoir stérile après lesquels ils couraient</w:t>
      </w:r>
      <w:r w:rsidR="007D0B10">
        <w:t xml:space="preserve">. </w:t>
      </w:r>
      <w:r w:rsidRPr="00EA49B4">
        <w:t>Non vraiment</w:t>
      </w:r>
      <w:r w:rsidR="007D0B10">
        <w:t xml:space="preserve">, </w:t>
      </w:r>
      <w:r w:rsidRPr="00EA49B4">
        <w:t>ils avaient des vues plus solides et plus profondes</w:t>
      </w:r>
      <w:r w:rsidR="007D0B10">
        <w:t xml:space="preserve">. </w:t>
      </w:r>
      <w:r w:rsidRPr="00EA49B4">
        <w:t>En un mot</w:t>
      </w:r>
      <w:r w:rsidR="007D0B10">
        <w:t xml:space="preserve">, </w:t>
      </w:r>
      <w:r w:rsidRPr="00EA49B4">
        <w:t>quoiqu</w:t>
      </w:r>
      <w:r w:rsidR="007D0B10">
        <w:t>’</w:t>
      </w:r>
      <w:r w:rsidRPr="00EA49B4">
        <w:t>ils eussent résolu de me faire sortir du tribunal du juge de paix dans le même état que j</w:t>
      </w:r>
      <w:r w:rsidR="007D0B10">
        <w:t>’</w:t>
      </w:r>
      <w:r w:rsidRPr="00EA49B4">
        <w:t>y étais entré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est-à-dire en prévenu</w:t>
      </w:r>
      <w:r w:rsidR="007D0B10">
        <w:t xml:space="preserve">, </w:t>
      </w:r>
      <w:r w:rsidRPr="00EA49B4">
        <w:t>cependant</w:t>
      </w:r>
      <w:r w:rsidR="007D0B10">
        <w:t xml:space="preserve">, </w:t>
      </w:r>
      <w:r w:rsidRPr="00EA49B4">
        <w:t>en dépit d</w:t>
      </w:r>
      <w:r w:rsidR="007D0B10">
        <w:t>’</w:t>
      </w:r>
      <w:r w:rsidRPr="00EA49B4">
        <w:t>eux-mêmes</w:t>
      </w:r>
      <w:r w:rsidR="007D0B10">
        <w:t xml:space="preserve">, </w:t>
      </w:r>
      <w:r w:rsidRPr="00EA49B4">
        <w:t>le résultat de l</w:t>
      </w:r>
      <w:r w:rsidR="007D0B10">
        <w:t>’</w:t>
      </w:r>
      <w:r w:rsidRPr="00EA49B4">
        <w:t>examen que j</w:t>
      </w:r>
      <w:r w:rsidR="007D0B10">
        <w:t>’</w:t>
      </w:r>
      <w:r w:rsidRPr="00EA49B4">
        <w:t>avais subi leur avait fait présumer que j</w:t>
      </w:r>
      <w:r w:rsidR="007D0B10">
        <w:t>’</w:t>
      </w:r>
      <w:r w:rsidRPr="00EA49B4">
        <w:t>étais innocent du délit dont ils me chargeaient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comprenant bien que dans cette affaire-ci il n</w:t>
      </w:r>
      <w:r w:rsidR="007D0B10">
        <w:t>’</w:t>
      </w:r>
      <w:r w:rsidRPr="00EA49B4">
        <w:t>y avait plus à compter sur les cent guinées offertes pour récompense de la capture du voleur</w:t>
      </w:r>
      <w:r w:rsidR="007D0B10">
        <w:t xml:space="preserve">, </w:t>
      </w:r>
      <w:r w:rsidRPr="00EA49B4">
        <w:t>ils avaient pris le parti de rabattre sur un moindre butin</w:t>
      </w:r>
      <w:r w:rsidR="007D0B10">
        <w:t xml:space="preserve">. </w:t>
      </w:r>
      <w:r w:rsidRPr="00EA49B4">
        <w:t>Ils me conduisirent donc à une auberge</w:t>
      </w:r>
      <w:r w:rsidR="007D0B10">
        <w:t xml:space="preserve">, </w:t>
      </w:r>
      <w:r w:rsidRPr="00EA49B4">
        <w:t>et ayant donné des ordres pour une voiture</w:t>
      </w:r>
      <w:r w:rsidR="007D0B10">
        <w:t xml:space="preserve">, </w:t>
      </w:r>
      <w:r w:rsidRPr="00EA49B4">
        <w:t>ils me prirent en particulier</w:t>
      </w:r>
      <w:r w:rsidR="007D0B10">
        <w:t xml:space="preserve">, </w:t>
      </w:r>
      <w:r w:rsidRPr="00EA49B4">
        <w:t>tandis qu</w:t>
      </w:r>
      <w:r w:rsidR="007D0B10">
        <w:t>’</w:t>
      </w:r>
      <w:r w:rsidRPr="00EA49B4">
        <w:t>un d</w:t>
      </w:r>
      <w:r w:rsidR="007D0B10">
        <w:t>’</w:t>
      </w:r>
      <w:r w:rsidRPr="00EA49B4">
        <w:t>eux me parla en ces termes</w:t>
      </w:r>
      <w:r w:rsidR="007D0B10">
        <w:t> :</w:t>
      </w:r>
    </w:p>
    <w:p w14:paraId="729E574C" w14:textId="53E13095" w:rsidR="00CC13A3" w:rsidRPr="00EA49B4" w:rsidRDefault="007D0B10" w:rsidP="00CC13A3">
      <w:r>
        <w:t>« </w:t>
      </w:r>
      <w:r w:rsidR="00CC13A3" w:rsidRPr="00EA49B4">
        <w:t>Vous voyez bien</w:t>
      </w:r>
      <w:r>
        <w:t xml:space="preserve">, </w:t>
      </w:r>
      <w:r w:rsidR="00CC13A3" w:rsidRPr="00EA49B4">
        <w:t>mon garçon</w:t>
      </w:r>
      <w:r>
        <w:t xml:space="preserve">, </w:t>
      </w:r>
      <w:r w:rsidR="00CC13A3" w:rsidRPr="00EA49B4">
        <w:t>de quoi il retourne</w:t>
      </w:r>
      <w:r>
        <w:t xml:space="preserve"> ; </w:t>
      </w:r>
      <w:r w:rsidR="00CC13A3" w:rsidRPr="00EA49B4">
        <w:t>vous venez à Warwick</w:t>
      </w:r>
      <w:r>
        <w:t xml:space="preserve">, </w:t>
      </w:r>
      <w:r w:rsidR="00CC13A3" w:rsidRPr="00EA49B4">
        <w:t>il n</w:t>
      </w:r>
      <w:r>
        <w:t>’</w:t>
      </w:r>
      <w:r w:rsidR="00CC13A3" w:rsidRPr="00EA49B4">
        <w:t>y a pas à reculer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ma foi</w:t>
      </w:r>
      <w:r>
        <w:t xml:space="preserve">, </w:t>
      </w:r>
      <w:r w:rsidR="00CC13A3" w:rsidRPr="00EA49B4">
        <w:t>quand vous serez là</w:t>
      </w:r>
      <w:r>
        <w:t xml:space="preserve">, </w:t>
      </w:r>
      <w:r w:rsidR="00CC13A3" w:rsidRPr="00EA49B4">
        <w:t>je ne réponds pas de ce qui vous arrivera</w:t>
      </w:r>
      <w:r>
        <w:t xml:space="preserve">. </w:t>
      </w:r>
      <w:r w:rsidR="00CC13A3" w:rsidRPr="00EA49B4">
        <w:t>Vous êtes innocent ou vous ne l</w:t>
      </w:r>
      <w:r>
        <w:t>’</w:t>
      </w:r>
      <w:r w:rsidR="00CC13A3" w:rsidRPr="00EA49B4">
        <w:t>êtes pas</w:t>
      </w:r>
      <w:r>
        <w:t xml:space="preserve">, </w:t>
      </w:r>
      <w:r w:rsidR="00CC13A3" w:rsidRPr="00EA49B4">
        <w:t>ce n</w:t>
      </w:r>
      <w:r>
        <w:t>’</w:t>
      </w:r>
      <w:r w:rsidR="00CC13A3" w:rsidRPr="00EA49B4">
        <w:t>est pas mon affaire</w:t>
      </w:r>
      <w:r>
        <w:t xml:space="preserve"> ; </w:t>
      </w:r>
      <w:r w:rsidR="00CC13A3" w:rsidRPr="00EA49B4">
        <w:t>mais mettons que vous soyez innocent</w:t>
      </w:r>
      <w:r>
        <w:t xml:space="preserve">, </w:t>
      </w:r>
      <w:r w:rsidR="00CC13A3" w:rsidRPr="00EA49B4">
        <w:t>vous n</w:t>
      </w:r>
      <w:r>
        <w:t>’</w:t>
      </w:r>
      <w:r w:rsidR="00CC13A3" w:rsidRPr="00EA49B4">
        <w:t xml:space="preserve">êtes pas encore </w:t>
      </w:r>
      <w:r w:rsidR="00CC13A3" w:rsidRPr="00EA49B4">
        <w:lastRenderedPageBreak/>
        <w:t>assez innocent pour croire que cela rendra votre cause tout à fait sûre</w:t>
      </w:r>
      <w:r>
        <w:t xml:space="preserve">. </w:t>
      </w:r>
      <w:r w:rsidR="00CC13A3" w:rsidRPr="00EA49B4">
        <w:t>Vous avez</w:t>
      </w:r>
      <w:r>
        <w:t xml:space="preserve">, </w:t>
      </w:r>
      <w:r w:rsidR="00CC13A3" w:rsidRPr="00EA49B4">
        <w:t>dites-vous</w:t>
      </w:r>
      <w:r>
        <w:t xml:space="preserve">, </w:t>
      </w:r>
      <w:r w:rsidR="00CC13A3" w:rsidRPr="00EA49B4">
        <w:t>des affaires qui vous appellent d</w:t>
      </w:r>
      <w:r>
        <w:t>’</w:t>
      </w:r>
      <w:r w:rsidR="00CC13A3" w:rsidRPr="00EA49B4">
        <w:t>un autre côté</w:t>
      </w:r>
      <w:r>
        <w:t xml:space="preserve">, </w:t>
      </w:r>
      <w:r w:rsidR="00CC13A3" w:rsidRPr="00EA49B4">
        <w:t>et vous êtes bien pressé de retourner</w:t>
      </w:r>
      <w:r>
        <w:t xml:space="preserve"> ; </w:t>
      </w:r>
      <w:r w:rsidR="00CC13A3" w:rsidRPr="00EA49B4">
        <w:t>moi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ai pas le courage de porter préjudice à un homme dans ses intérêts</w:t>
      </w:r>
      <w:r>
        <w:t xml:space="preserve">, </w:t>
      </w:r>
      <w:r w:rsidR="00CC13A3" w:rsidRPr="00EA49B4">
        <w:t>quand je peux faire autrement</w:t>
      </w:r>
      <w:r>
        <w:t xml:space="preserve">. </w:t>
      </w:r>
      <w:r w:rsidR="00CC13A3" w:rsidRPr="00EA49B4">
        <w:t>Ainsi donc</w:t>
      </w:r>
      <w:r>
        <w:t xml:space="preserve">, </w:t>
      </w:r>
      <w:r w:rsidR="00CC13A3" w:rsidRPr="00EA49B4">
        <w:t>voyez-vous</w:t>
      </w:r>
      <w:r>
        <w:t xml:space="preserve">, </w:t>
      </w:r>
      <w:r w:rsidR="00CC13A3" w:rsidRPr="00EA49B4">
        <w:t>si vous voulez vous défaire de vos quinze guinées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une affaire finie</w:t>
      </w:r>
      <w:r>
        <w:t xml:space="preserve">. </w:t>
      </w:r>
      <w:r w:rsidR="00CC13A3" w:rsidRPr="00EA49B4">
        <w:t>Elles ne vous sont bonnes à rien</w:t>
      </w:r>
      <w:r>
        <w:t xml:space="preserve">, </w:t>
      </w:r>
      <w:r w:rsidR="00CC13A3" w:rsidRPr="00EA49B4">
        <w:t>vous savez qu</w:t>
      </w:r>
      <w:r>
        <w:t>’</w:t>
      </w:r>
      <w:r w:rsidR="00CC13A3" w:rsidRPr="00EA49B4">
        <w:t>un mendiant est toujours chez lui</w:t>
      </w:r>
      <w:r>
        <w:t xml:space="preserve">. </w:t>
      </w:r>
      <w:r w:rsidR="00CC13A3" w:rsidRPr="00EA49B4">
        <w:t>Et puis</w:t>
      </w:r>
      <w:r>
        <w:t xml:space="preserve">, </w:t>
      </w:r>
      <w:r w:rsidR="00CC13A3" w:rsidRPr="00EA49B4">
        <w:t>pour ce qui est de cela</w:t>
      </w:r>
      <w:r>
        <w:t xml:space="preserve">, </w:t>
      </w:r>
      <w:r w:rsidR="00CC13A3" w:rsidRPr="00EA49B4">
        <w:t>il ne tenait qu</w:t>
      </w:r>
      <w:r>
        <w:t>’</w:t>
      </w:r>
      <w:r w:rsidR="00CC13A3" w:rsidRPr="00EA49B4">
        <w:t>à nous de les garder par formalité de justice</w:t>
      </w:r>
      <w:r>
        <w:t xml:space="preserve">, </w:t>
      </w:r>
      <w:r w:rsidR="00CC13A3" w:rsidRPr="00EA49B4">
        <w:t>comme vous l</w:t>
      </w:r>
      <w:r>
        <w:t>’</w:t>
      </w:r>
      <w:r w:rsidR="00CC13A3" w:rsidRPr="00EA49B4">
        <w:t>avez bien vu chez le juge de paix</w:t>
      </w:r>
      <w:r>
        <w:t xml:space="preserve">. </w:t>
      </w:r>
      <w:r w:rsidR="00CC13A3" w:rsidRPr="00EA49B4">
        <w:t>Mais je suis un homme qui agis par principe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aime à jouer cartes sur table</w:t>
      </w:r>
      <w:r>
        <w:t xml:space="preserve">, </w:t>
      </w:r>
      <w:r w:rsidR="00CC13A3" w:rsidRPr="00EA49B4">
        <w:t>et je dédaigne d</w:t>
      </w:r>
      <w:r>
        <w:t>’</w:t>
      </w:r>
      <w:r w:rsidR="00CC13A3" w:rsidRPr="00EA49B4">
        <w:t>extorquer un shelling à qui que ce soit</w:t>
      </w:r>
      <w:r>
        <w:t>. »</w:t>
      </w:r>
    </w:p>
    <w:p w14:paraId="3F8805DB" w14:textId="53DBB95D" w:rsidR="00CC13A3" w:rsidRPr="00EA49B4" w:rsidRDefault="00CC13A3" w:rsidP="00CC13A3">
      <w:r w:rsidRPr="00EA49B4">
        <w:t>Quelqu</w:t>
      </w:r>
      <w:r w:rsidR="007D0B10">
        <w:t>’</w:t>
      </w:r>
      <w:r w:rsidRPr="00EA49B4">
        <w:t>un qui a dans le cœur des sentiments de morale est souvent disposé à se laisser aller dans l</w:t>
      </w:r>
      <w:r w:rsidR="007D0B10">
        <w:t>’</w:t>
      </w:r>
      <w:r w:rsidRPr="00EA49B4">
        <w:t>occasion à son impulsion naturelle</w:t>
      </w:r>
      <w:r w:rsidR="007D0B10">
        <w:t xml:space="preserve">, </w:t>
      </w:r>
      <w:r w:rsidRPr="00EA49B4">
        <w:t>sans songer à l</w:t>
      </w:r>
      <w:r w:rsidR="007D0B10">
        <w:t>’</w:t>
      </w:r>
      <w:r w:rsidRPr="00EA49B4">
        <w:t>intérêt du moment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avoue que le premier mouvement qu</w:t>
      </w:r>
      <w:r w:rsidR="007D0B10">
        <w:t>’</w:t>
      </w:r>
      <w:r w:rsidRPr="00EA49B4">
        <w:t>excita en moi cette ouverture fut celui de l</w:t>
      </w:r>
      <w:r w:rsidR="007D0B10">
        <w:t>’</w:t>
      </w:r>
      <w:r w:rsidRPr="00EA49B4">
        <w:t>indignation</w:t>
      </w:r>
      <w:r w:rsidR="007D0B10">
        <w:t xml:space="preserve">. </w:t>
      </w:r>
      <w:r w:rsidRPr="00EA49B4">
        <w:t>Je fus entraîné d</w:t>
      </w:r>
      <w:r w:rsidR="007D0B10">
        <w:t>’</w:t>
      </w:r>
      <w:r w:rsidRPr="00EA49B4">
        <w:t>une manière irrésistible à donner carrière à ce sentiment</w:t>
      </w:r>
      <w:r w:rsidR="007D0B10">
        <w:t xml:space="preserve">, </w:t>
      </w:r>
      <w:r w:rsidRPr="00EA49B4">
        <w:t>et à mettre de côté</w:t>
      </w:r>
      <w:r w:rsidR="007D0B10">
        <w:t xml:space="preserve">, </w:t>
      </w:r>
      <w:r w:rsidRPr="00EA49B4">
        <w:t>pour l</w:t>
      </w:r>
      <w:r w:rsidR="007D0B10">
        <w:t>’</w:t>
      </w:r>
      <w:r w:rsidRPr="00EA49B4">
        <w:t>instant</w:t>
      </w:r>
      <w:r w:rsidR="007D0B10">
        <w:t xml:space="preserve">, </w:t>
      </w:r>
      <w:r w:rsidRPr="00EA49B4">
        <w:t>toute considération de l</w:t>
      </w:r>
      <w:r w:rsidR="007D0B10">
        <w:t>’</w:t>
      </w:r>
      <w:r w:rsidRPr="00EA49B4">
        <w:t>avenir</w:t>
      </w:r>
      <w:r w:rsidR="007D0B10">
        <w:t xml:space="preserve">. </w:t>
      </w:r>
      <w:r w:rsidRPr="00EA49B4">
        <w:t>Je repoussai cette basse proposition avec le mépris qu</w:t>
      </w:r>
      <w:r w:rsidR="007D0B10">
        <w:t>’</w:t>
      </w:r>
      <w:r w:rsidRPr="00EA49B4">
        <w:t>elle méritait</w:t>
      </w:r>
      <w:r w:rsidR="007D0B10">
        <w:t xml:space="preserve">. </w:t>
      </w:r>
      <w:r w:rsidRPr="00EA49B4">
        <w:t>Ma fermeté surprit mes deux gardiens</w:t>
      </w:r>
      <w:r w:rsidR="007D0B10">
        <w:t xml:space="preserve">, </w:t>
      </w:r>
      <w:r w:rsidRPr="00EA49B4">
        <w:t>mais ils regardèrent apparemment au-dessous d</w:t>
      </w:r>
      <w:r w:rsidR="007D0B10">
        <w:t>’</w:t>
      </w:r>
      <w:r w:rsidRPr="00EA49B4">
        <w:t>eux de disputer avec moi sur les principes</w:t>
      </w:r>
      <w:r w:rsidR="007D0B10">
        <w:t xml:space="preserve">. </w:t>
      </w:r>
      <w:r w:rsidRPr="00EA49B4">
        <w:t>Celui qui avait porté la parole se contenta de me répondre</w:t>
      </w:r>
      <w:r w:rsidR="007D0B10">
        <w:t> : « </w:t>
      </w:r>
      <w:r w:rsidRPr="00EA49B4">
        <w:t>À la bonne heure</w:t>
      </w:r>
      <w:r w:rsidR="007D0B10">
        <w:t xml:space="preserve">, </w:t>
      </w:r>
      <w:r w:rsidRPr="00EA49B4">
        <w:t>à la bonne heure</w:t>
      </w:r>
      <w:r w:rsidR="007D0B10">
        <w:t xml:space="preserve">, </w:t>
      </w:r>
      <w:r w:rsidRPr="00EA49B4">
        <w:t>mon garçon</w:t>
      </w:r>
      <w:r w:rsidR="007D0B10">
        <w:t xml:space="preserve">, </w:t>
      </w:r>
      <w:r w:rsidRPr="00EA49B4">
        <w:t>faites comme vous l</w:t>
      </w:r>
      <w:r w:rsidR="007D0B10">
        <w:t>’</w:t>
      </w:r>
      <w:r w:rsidRPr="00EA49B4">
        <w:t>entendrez</w:t>
      </w:r>
      <w:r w:rsidR="007D0B10">
        <w:t xml:space="preserve"> ; </w:t>
      </w:r>
      <w:r w:rsidRPr="00EA49B4">
        <w:t>allez</w:t>
      </w:r>
      <w:r w:rsidR="007D0B10">
        <w:t xml:space="preserve">, </w:t>
      </w:r>
      <w:r w:rsidRPr="00EA49B4">
        <w:t>vous ne serez pas le premier qui se sera laissé pendre pour ne pas vouloir lâcher quelques guinées</w:t>
      </w:r>
      <w:r w:rsidR="007D0B10">
        <w:t>. »</w:t>
      </w:r>
    </w:p>
    <w:p w14:paraId="3C9A44FE" w14:textId="77777777" w:rsidR="007D0B10" w:rsidRDefault="00CC13A3" w:rsidP="00CC13A3">
      <w:r w:rsidRPr="00EA49B4">
        <w:t>Ce mot ne tomba pas à terre</w:t>
      </w:r>
      <w:r w:rsidR="007D0B10">
        <w:t xml:space="preserve"> ; </w:t>
      </w:r>
      <w:r w:rsidRPr="00EA49B4">
        <w:t>il s</w:t>
      </w:r>
      <w:r w:rsidR="007D0B10">
        <w:t>’</w:t>
      </w:r>
      <w:r w:rsidRPr="00EA49B4">
        <w:t>appliquait d</w:t>
      </w:r>
      <w:r w:rsidR="007D0B10">
        <w:t>’</w:t>
      </w:r>
      <w:r w:rsidRPr="00EA49B4">
        <w:t>une manière frappante à ma situation actuelle</w:t>
      </w:r>
      <w:r w:rsidR="007D0B10">
        <w:t xml:space="preserve">, </w:t>
      </w:r>
      <w:r w:rsidRPr="00EA49B4">
        <w:t>et il me détermina à ne pas laisser échapper l</w:t>
      </w:r>
      <w:r w:rsidR="007D0B10">
        <w:t>’</w:t>
      </w:r>
      <w:r w:rsidRPr="00EA49B4">
        <w:t>occasion qui s</w:t>
      </w:r>
      <w:r w:rsidR="007D0B10">
        <w:t>’</w:t>
      </w:r>
      <w:r w:rsidRPr="00EA49B4">
        <w:t>offrait</w:t>
      </w:r>
      <w:r w:rsidR="007D0B10">
        <w:t xml:space="preserve">, </w:t>
      </w:r>
      <w:r w:rsidRPr="00EA49B4">
        <w:t>sans en profiter</w:t>
      </w:r>
      <w:r w:rsidR="007D0B10">
        <w:t>.</w:t>
      </w:r>
    </w:p>
    <w:p w14:paraId="3E25BCC3" w14:textId="77777777" w:rsidR="007D0B10" w:rsidRDefault="00CC13A3" w:rsidP="00CC13A3">
      <w:r w:rsidRPr="00EA49B4">
        <w:lastRenderedPageBreak/>
        <w:t>Néanmoins</w:t>
      </w:r>
      <w:r w:rsidR="007D0B10">
        <w:t xml:space="preserve">, </w:t>
      </w:r>
      <w:r w:rsidRPr="00EA49B4">
        <w:t>ces messieurs étaient trop fiers pour qu</w:t>
      </w:r>
      <w:r w:rsidR="007D0B10">
        <w:t>’</w:t>
      </w:r>
      <w:r w:rsidRPr="00EA49B4">
        <w:t>il y eût lieu à entamer pour le présent un nouveau pourparler sur ce sujet</w:t>
      </w:r>
      <w:r w:rsidR="007D0B10">
        <w:t xml:space="preserve">. </w:t>
      </w:r>
      <w:r w:rsidRPr="00EA49B4">
        <w:t>Ils me quittèrent brusquement</w:t>
      </w:r>
      <w:r w:rsidR="007D0B10">
        <w:t xml:space="preserve">, </w:t>
      </w:r>
      <w:r w:rsidRPr="00EA49B4">
        <w:t>après avoir préalablement donné ordre à un vieillard</w:t>
      </w:r>
      <w:r w:rsidR="007D0B10">
        <w:t xml:space="preserve">, </w:t>
      </w:r>
      <w:r w:rsidRPr="00EA49B4">
        <w:t>qui était le père de l</w:t>
      </w:r>
      <w:r w:rsidR="007D0B10">
        <w:t>’</w:t>
      </w:r>
      <w:r w:rsidRPr="00EA49B4">
        <w:t>hôtesse</w:t>
      </w:r>
      <w:r w:rsidR="007D0B10">
        <w:t xml:space="preserve">, </w:t>
      </w:r>
      <w:r w:rsidRPr="00EA49B4">
        <w:t>de rester dans la chambre avec moi</w:t>
      </w:r>
      <w:r w:rsidR="007D0B10">
        <w:t xml:space="preserve">, </w:t>
      </w:r>
      <w:r w:rsidRPr="00EA49B4">
        <w:t>tant qu</w:t>
      </w:r>
      <w:r w:rsidR="007D0B10">
        <w:t>’</w:t>
      </w:r>
      <w:r w:rsidRPr="00EA49B4">
        <w:t>ils seraient absents</w:t>
      </w:r>
      <w:r w:rsidR="007D0B10">
        <w:t xml:space="preserve">. </w:t>
      </w:r>
      <w:r w:rsidRPr="00EA49B4">
        <w:t>Ils ordonnèrent au vieillard de fermer la porte pour plus grande sûreté et de mettre la clef dans sa poche</w:t>
      </w:r>
      <w:r w:rsidR="007D0B10">
        <w:t xml:space="preserve">, </w:t>
      </w:r>
      <w:r w:rsidRPr="00EA49B4">
        <w:t>en même temps qu</w:t>
      </w:r>
      <w:r w:rsidR="007D0B10">
        <w:t>’</w:t>
      </w:r>
      <w:r w:rsidRPr="00EA49B4">
        <w:t>ils eurent soin en descendant d</w:t>
      </w:r>
      <w:r w:rsidR="007D0B10">
        <w:t>’</w:t>
      </w:r>
      <w:r w:rsidRPr="00EA49B4">
        <w:t>avertir de l</w:t>
      </w:r>
      <w:r w:rsidR="007D0B10">
        <w:t>’</w:t>
      </w:r>
      <w:r w:rsidRPr="00EA49B4">
        <w:t>état dans lequel ils me laissaient</w:t>
      </w:r>
      <w:r w:rsidR="007D0B10">
        <w:t xml:space="preserve">, </w:t>
      </w:r>
      <w:r w:rsidRPr="00EA49B4">
        <w:t>afin que les gens de la maison eussent l</w:t>
      </w:r>
      <w:r w:rsidR="007D0B10">
        <w:t>’</w:t>
      </w:r>
      <w:r w:rsidRPr="00EA49B4">
        <w:t>œil ouvert si je venais à m</w:t>
      </w:r>
      <w:r w:rsidR="007D0B10">
        <w:t>’</w:t>
      </w:r>
      <w:r w:rsidRPr="00EA49B4">
        <w:t>échapper</w:t>
      </w:r>
      <w:r w:rsidR="007D0B10">
        <w:t xml:space="preserve">. </w:t>
      </w:r>
      <w:r w:rsidRPr="00EA49B4">
        <w:t>Quelle était leur intention en agissant de cette manière</w:t>
      </w:r>
      <w:r w:rsidR="007D0B10">
        <w:t xml:space="preserve"> ? </w:t>
      </w:r>
      <w:r w:rsidRPr="00EA49B4">
        <w:t>c</w:t>
      </w:r>
      <w:r w:rsidR="007D0B10">
        <w:t>’</w:t>
      </w:r>
      <w:r w:rsidRPr="00EA49B4">
        <w:t>est ce que je ne pourrais pas dire au juste</w:t>
      </w:r>
      <w:r w:rsidR="007D0B10">
        <w:t xml:space="preserve">. </w:t>
      </w:r>
      <w:r w:rsidRPr="00EA49B4">
        <w:t>Vraisemblablement c</w:t>
      </w:r>
      <w:r w:rsidR="007D0B10">
        <w:t>’</w:t>
      </w:r>
      <w:r w:rsidRPr="00EA49B4">
        <w:t>était une sorte de compromis entre leur orgueil et leur avarice</w:t>
      </w:r>
      <w:r w:rsidR="007D0B10">
        <w:t xml:space="preserve"> ; </w:t>
      </w:r>
      <w:r w:rsidRPr="00EA49B4">
        <w:t>ils voulaient</w:t>
      </w:r>
      <w:r w:rsidR="007D0B10">
        <w:t xml:space="preserve">, </w:t>
      </w:r>
      <w:r w:rsidRPr="00EA49B4">
        <w:t>pour plus d</w:t>
      </w:r>
      <w:r w:rsidR="007D0B10">
        <w:t>’</w:t>
      </w:r>
      <w:r w:rsidRPr="00EA49B4">
        <w:t>une raison</w:t>
      </w:r>
      <w:r w:rsidR="007D0B10">
        <w:t xml:space="preserve">, </w:t>
      </w:r>
      <w:r w:rsidRPr="00EA49B4">
        <w:t>se débarrasser de moi aussitôt qu</w:t>
      </w:r>
      <w:r w:rsidR="007D0B10">
        <w:t>’</w:t>
      </w:r>
      <w:r w:rsidRPr="00EA49B4">
        <w:t>ils en auraient la facilité</w:t>
      </w:r>
      <w:r w:rsidR="007D0B10">
        <w:t xml:space="preserve">, </w:t>
      </w:r>
      <w:r w:rsidRPr="00EA49B4">
        <w:t>et dès lors ils avaient pris le parti de me laisser en particulier méditer sur la proposition qu</w:t>
      </w:r>
      <w:r w:rsidR="007D0B10">
        <w:t>’</w:t>
      </w:r>
      <w:r w:rsidRPr="00EA49B4">
        <w:t>ils m</w:t>
      </w:r>
      <w:r w:rsidR="007D0B10">
        <w:t>’</w:t>
      </w:r>
      <w:r w:rsidRPr="00EA49B4">
        <w:t>avaient faite et d</w:t>
      </w:r>
      <w:r w:rsidR="007D0B10">
        <w:t>’</w:t>
      </w:r>
      <w:r w:rsidRPr="00EA49B4">
        <w:t>attendre le résultat de mes réflexions</w:t>
      </w:r>
      <w:r w:rsidR="007D0B10">
        <w:t>.</w:t>
      </w:r>
    </w:p>
    <w:p w14:paraId="3CA3929D" w14:textId="05558D98" w:rsidR="00CC13A3" w:rsidRPr="00EA49B4" w:rsidRDefault="00CC13A3" w:rsidP="007D0B10">
      <w:pPr>
        <w:pStyle w:val="Titre1"/>
      </w:pPr>
      <w:bookmarkStart w:id="36" w:name="_Toc194843925"/>
      <w:r w:rsidRPr="00EA49B4">
        <w:lastRenderedPageBreak/>
        <w:t>XXXIII</w:t>
      </w:r>
      <w:bookmarkEnd w:id="36"/>
    </w:p>
    <w:p w14:paraId="327229E3" w14:textId="77777777" w:rsidR="007D0B10" w:rsidRDefault="00CC13A3" w:rsidP="00CC13A3">
      <w:r w:rsidRPr="00EA49B4">
        <w:t>Ils ne furent pas plutôt sortis que</w:t>
      </w:r>
      <w:r w:rsidR="007D0B10">
        <w:t xml:space="preserve">, </w:t>
      </w:r>
      <w:r w:rsidRPr="00EA49B4">
        <w:t>jetant les yeux sur le vieillard</w:t>
      </w:r>
      <w:r w:rsidR="007D0B10">
        <w:t xml:space="preserve">, </w:t>
      </w:r>
      <w:r w:rsidRPr="00EA49B4">
        <w:t>je trouvai dans sa physionomie quelque chose d</w:t>
      </w:r>
      <w:r w:rsidR="007D0B10">
        <w:t>’</w:t>
      </w:r>
      <w:r w:rsidRPr="00EA49B4">
        <w:t>extrêmement intéressant et vénérable</w:t>
      </w:r>
      <w:r w:rsidR="007D0B10">
        <w:t xml:space="preserve">. </w:t>
      </w:r>
      <w:r w:rsidRPr="00EA49B4">
        <w:t>Sa taille était au-dessus de la moyenne</w:t>
      </w:r>
      <w:r w:rsidR="007D0B10">
        <w:t xml:space="preserve"> ; </w:t>
      </w:r>
      <w:r w:rsidRPr="00EA49B4">
        <w:t>on voyait qu</w:t>
      </w:r>
      <w:r w:rsidR="007D0B10">
        <w:t>’</w:t>
      </w:r>
      <w:r w:rsidRPr="00EA49B4">
        <w:t>il avait dû être autrefois d</w:t>
      </w:r>
      <w:r w:rsidR="007D0B10">
        <w:t>’</w:t>
      </w:r>
      <w:r w:rsidRPr="00EA49B4">
        <w:t>une force extraordinaire</w:t>
      </w:r>
      <w:r w:rsidR="007D0B10">
        <w:t xml:space="preserve">, </w:t>
      </w:r>
      <w:r w:rsidRPr="00EA49B4">
        <w:t>et il était encore très-vert</w:t>
      </w:r>
      <w:r w:rsidR="007D0B10">
        <w:t xml:space="preserve">. </w:t>
      </w:r>
      <w:r w:rsidRPr="00EA49B4">
        <w:t>Il avait beaucoup de cheveux</w:t>
      </w:r>
      <w:r w:rsidR="007D0B10">
        <w:t xml:space="preserve">, </w:t>
      </w:r>
      <w:r w:rsidRPr="00EA49B4">
        <w:t>qui étaient aussi blancs que la neige</w:t>
      </w:r>
      <w:r w:rsidR="007D0B10">
        <w:t xml:space="preserve"> ; </w:t>
      </w:r>
      <w:r w:rsidRPr="00EA49B4">
        <w:t>son teint était vif et brillant de santé</w:t>
      </w:r>
      <w:r w:rsidR="007D0B10">
        <w:t xml:space="preserve">, </w:t>
      </w:r>
      <w:r w:rsidRPr="00EA49B4">
        <w:t>malgré les rides qui sillonnaient son front</w:t>
      </w:r>
      <w:r w:rsidR="007D0B10">
        <w:t xml:space="preserve"> ; </w:t>
      </w:r>
      <w:r w:rsidRPr="00EA49B4">
        <w:t>il avait l</w:t>
      </w:r>
      <w:r w:rsidR="007D0B10">
        <w:t>’</w:t>
      </w:r>
      <w:r w:rsidRPr="00EA49B4">
        <w:t>œil animé</w:t>
      </w:r>
      <w:r w:rsidR="007D0B10">
        <w:t xml:space="preserve">, </w:t>
      </w:r>
      <w:r w:rsidRPr="00EA49B4">
        <w:t>et la bonté se peignait dans toute sa personne</w:t>
      </w:r>
      <w:r w:rsidR="007D0B10">
        <w:t xml:space="preserve">. </w:t>
      </w:r>
      <w:r w:rsidRPr="00EA49B4">
        <w:t>Une habitude de bienveillance et de sensibilité lui avait tenu lieu d</w:t>
      </w:r>
      <w:r w:rsidR="007D0B10">
        <w:t>’</w:t>
      </w:r>
      <w:r w:rsidRPr="00EA49B4">
        <w:t>éducation</w:t>
      </w:r>
      <w:r w:rsidR="007D0B10">
        <w:t xml:space="preserve"> ; </w:t>
      </w:r>
      <w:r w:rsidRPr="00EA49B4">
        <w:t>on ne remarquait pas dans ses manières la rusticité ordinaire aux gens de sa classe</w:t>
      </w:r>
      <w:r w:rsidR="007D0B10">
        <w:t>.</w:t>
      </w:r>
    </w:p>
    <w:p w14:paraId="6A9B7D46" w14:textId="77777777" w:rsidR="007D0B10" w:rsidRDefault="00CC13A3" w:rsidP="00CC13A3">
      <w:r w:rsidRPr="00EA49B4">
        <w:t>Cette vue fit naître aussitôt en moi une foule d</w:t>
      </w:r>
      <w:r w:rsidR="007D0B10">
        <w:t>’</w:t>
      </w:r>
      <w:r w:rsidRPr="00EA49B4">
        <w:t>idées sur l</w:t>
      </w:r>
      <w:r w:rsidR="007D0B10">
        <w:t>’</w:t>
      </w:r>
      <w:r w:rsidRPr="00EA49B4">
        <w:t>avantage que je pouvais tirer de quelqu</w:t>
      </w:r>
      <w:r w:rsidR="007D0B10">
        <w:t>’</w:t>
      </w:r>
      <w:r w:rsidRPr="00EA49B4">
        <w:t>un qui m</w:t>
      </w:r>
      <w:r w:rsidR="007D0B10">
        <w:t>’</w:t>
      </w:r>
      <w:r w:rsidRPr="00EA49B4">
        <w:t>avait l</w:t>
      </w:r>
      <w:r w:rsidR="007D0B10">
        <w:t>’</w:t>
      </w:r>
      <w:r w:rsidRPr="00EA49B4">
        <w:t>air d</w:t>
      </w:r>
      <w:r w:rsidR="007D0B10">
        <w:t>’</w:t>
      </w:r>
      <w:r w:rsidRPr="00EA49B4">
        <w:t>un si brave homme</w:t>
      </w:r>
      <w:r w:rsidR="007D0B10">
        <w:t xml:space="preserve">. </w:t>
      </w:r>
      <w:r w:rsidRPr="00EA49B4">
        <w:t>Il ne fallait pas espérer de faire un pas sans son consentement</w:t>
      </w:r>
      <w:r w:rsidR="007D0B10">
        <w:t xml:space="preserve"> ; </w:t>
      </w:r>
      <w:r w:rsidRPr="00EA49B4">
        <w:t>et quand même j</w:t>
      </w:r>
      <w:r w:rsidR="007D0B10">
        <w:t>’</w:t>
      </w:r>
      <w:r w:rsidRPr="00EA49B4">
        <w:t>aurais pu réussir à me tirer de ses mains</w:t>
      </w:r>
      <w:r w:rsidR="007D0B10">
        <w:t xml:space="preserve">, </w:t>
      </w:r>
      <w:r w:rsidRPr="00EA49B4">
        <w:t>il ne lui était pas difficile d</w:t>
      </w:r>
      <w:r w:rsidR="007D0B10">
        <w:t>’</w:t>
      </w:r>
      <w:r w:rsidRPr="00EA49B4">
        <w:t>appeler les gens de la maison</w:t>
      </w:r>
      <w:r w:rsidR="007D0B10">
        <w:t xml:space="preserve">, </w:t>
      </w:r>
      <w:r w:rsidRPr="00EA49B4">
        <w:t>qui n</w:t>
      </w:r>
      <w:r w:rsidR="007D0B10">
        <w:t>’</w:t>
      </w:r>
      <w:r w:rsidRPr="00EA49B4">
        <w:t>étaient pas bien loin</w:t>
      </w:r>
      <w:r w:rsidR="007D0B10">
        <w:t xml:space="preserve">. </w:t>
      </w:r>
      <w:r w:rsidRPr="00EA49B4">
        <w:t>Ajoutez que je n</w:t>
      </w:r>
      <w:r w:rsidR="007D0B10">
        <w:t>’</w:t>
      </w:r>
      <w:r w:rsidRPr="00EA49B4">
        <w:t>aurais guère pu prendre sur moi de faire violence à une personne qui avait gagné mon estime et mon affection dès le premier coup d</w:t>
      </w:r>
      <w:r w:rsidR="007D0B10">
        <w:t>’</w:t>
      </w:r>
      <w:r w:rsidRPr="00EA49B4">
        <w:t>œil</w:t>
      </w:r>
      <w:r w:rsidR="007D0B10">
        <w:t xml:space="preserve">. </w:t>
      </w:r>
      <w:r w:rsidRPr="00EA49B4">
        <w:t>Enfin mes pensées étaient dirigées d</w:t>
      </w:r>
      <w:r w:rsidR="007D0B10">
        <w:t>’</w:t>
      </w:r>
      <w:r w:rsidRPr="00EA49B4">
        <w:t>un tout autre côté</w:t>
      </w:r>
      <w:r w:rsidR="007D0B10">
        <w:t xml:space="preserve">. </w:t>
      </w:r>
      <w:r w:rsidRPr="00EA49B4">
        <w:t>Je sentis un désir ardent de pouvoir appeler cet homme mon bienfaiteur</w:t>
      </w:r>
      <w:r w:rsidR="007D0B10">
        <w:t xml:space="preserve">. </w:t>
      </w:r>
      <w:r w:rsidRPr="00EA49B4">
        <w:t>Poursuivi par une suite d</w:t>
      </w:r>
      <w:r w:rsidR="007D0B10">
        <w:t>’</w:t>
      </w:r>
      <w:r w:rsidRPr="00EA49B4">
        <w:t>infortunes</w:t>
      </w:r>
      <w:r w:rsidR="007D0B10">
        <w:t xml:space="preserve">, </w:t>
      </w:r>
      <w:r w:rsidRPr="00EA49B4">
        <w:t>à peine me regardais-je comme tenant encore au monde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un être isolé</w:t>
      </w:r>
      <w:r w:rsidR="007D0B10">
        <w:t xml:space="preserve">, </w:t>
      </w:r>
      <w:r w:rsidRPr="00EA49B4">
        <w:t>auquel tout accès à la tendresse</w:t>
      </w:r>
      <w:r w:rsidR="007D0B10">
        <w:t xml:space="preserve">, </w:t>
      </w:r>
      <w:r w:rsidRPr="00EA49B4">
        <w:t>à la compassion</w:t>
      </w:r>
      <w:r w:rsidR="007D0B10">
        <w:t xml:space="preserve">, </w:t>
      </w:r>
      <w:r w:rsidRPr="00EA49B4">
        <w:t>à la bonne volonté de l</w:t>
      </w:r>
      <w:r w:rsidR="007D0B10">
        <w:t>’</w:t>
      </w:r>
      <w:r w:rsidRPr="00EA49B4">
        <w:t>espèce humaine était interdit</w:t>
      </w:r>
      <w:r w:rsidR="007D0B10">
        <w:t xml:space="preserve">. </w:t>
      </w:r>
      <w:r w:rsidRPr="00EA49B4">
        <w:t>La situation où je me trouvais pour le moment m</w:t>
      </w:r>
      <w:r w:rsidR="007D0B10">
        <w:t>’</w:t>
      </w:r>
      <w:r w:rsidRPr="00EA49B4">
        <w:t>excitait à me donner une jouissance que ma destinée semblait m</w:t>
      </w:r>
      <w:r w:rsidR="007D0B10">
        <w:t>’</w:t>
      </w:r>
      <w:r w:rsidRPr="00EA49B4">
        <w:t>avoir voulu refuser</w:t>
      </w:r>
      <w:r w:rsidR="007D0B10">
        <w:t xml:space="preserve">. </w:t>
      </w:r>
      <w:r w:rsidRPr="00EA49B4">
        <w:t>Je ne voyais aucune comparaison entre l</w:t>
      </w:r>
      <w:r w:rsidR="007D0B10">
        <w:t>’</w:t>
      </w:r>
      <w:r w:rsidRPr="00EA49B4">
        <w:t>idée de devoir ma liberté à la bienveillance naturelle d</w:t>
      </w:r>
      <w:r w:rsidR="007D0B10">
        <w:t>’</w:t>
      </w:r>
      <w:r w:rsidRPr="00EA49B4">
        <w:t xml:space="preserve">un digne et </w:t>
      </w:r>
      <w:r w:rsidRPr="00EA49B4">
        <w:lastRenderedPageBreak/>
        <w:t>excellent homme et celle de la tenir de la bassesse et de la cupidité des membres les plus méprisables de la société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ainsi qu</w:t>
      </w:r>
      <w:r w:rsidR="007D0B10">
        <w:t>’</w:t>
      </w:r>
      <w:r w:rsidRPr="00EA49B4">
        <w:t>au milieu même de l</w:t>
      </w:r>
      <w:r w:rsidR="007D0B10">
        <w:t>’</w:t>
      </w:r>
      <w:r w:rsidRPr="00EA49B4">
        <w:t>abîme de maux où j</w:t>
      </w:r>
      <w:r w:rsidR="007D0B10">
        <w:t>’</w:t>
      </w:r>
      <w:r w:rsidRPr="00EA49B4">
        <w:t>étais plongé</w:t>
      </w:r>
      <w:r w:rsidR="007D0B10">
        <w:t xml:space="preserve">, </w:t>
      </w:r>
      <w:r w:rsidRPr="00EA49B4">
        <w:t>je me permettais encore des raffinements de délicatesse</w:t>
      </w:r>
      <w:r w:rsidR="007D0B10">
        <w:t>.</w:t>
      </w:r>
    </w:p>
    <w:p w14:paraId="7B38BBFB" w14:textId="60BDC0D4" w:rsidR="00CC13A3" w:rsidRPr="00EA49B4" w:rsidRDefault="00CC13A3" w:rsidP="00CC13A3">
      <w:r w:rsidRPr="00EA49B4">
        <w:t>Cédant à cette impulsion</w:t>
      </w:r>
      <w:r w:rsidR="007D0B10">
        <w:t xml:space="preserve">, </w:t>
      </w:r>
      <w:r w:rsidRPr="00EA49B4">
        <w:t>je demandai au vieillard de vouloir bien m</w:t>
      </w:r>
      <w:r w:rsidR="007D0B10">
        <w:t>’</w:t>
      </w:r>
      <w:r w:rsidRPr="00EA49B4">
        <w:t>entendre sur les circonstances de l</w:t>
      </w:r>
      <w:r w:rsidR="007D0B10">
        <w:t>’</w:t>
      </w:r>
      <w:r w:rsidRPr="00EA49B4">
        <w:t>affaire qui m</w:t>
      </w:r>
      <w:r w:rsidR="007D0B10">
        <w:t>’</w:t>
      </w:r>
      <w:r w:rsidRPr="00EA49B4">
        <w:t>avait mis dans l</w:t>
      </w:r>
      <w:r w:rsidR="007D0B10">
        <w:t>’</w:t>
      </w:r>
      <w:r w:rsidRPr="00EA49B4">
        <w:t>état où il me voyait</w:t>
      </w:r>
      <w:r w:rsidR="007D0B10">
        <w:t xml:space="preserve">. </w:t>
      </w:r>
      <w:r w:rsidRPr="00EA49B4">
        <w:t>Il acquiesça aussitôt à ma demande</w:t>
      </w:r>
      <w:r w:rsidR="007D0B10">
        <w:t xml:space="preserve">, </w:t>
      </w:r>
      <w:r w:rsidRPr="00EA49B4">
        <w:t>et me dit qu</w:t>
      </w:r>
      <w:r w:rsidR="007D0B10">
        <w:t>’</w:t>
      </w:r>
      <w:r w:rsidRPr="00EA49B4">
        <w:t>il se ferait un plaisir d</w:t>
      </w:r>
      <w:r w:rsidR="007D0B10">
        <w:t>’</w:t>
      </w:r>
      <w:r w:rsidRPr="00EA49B4">
        <w:t>écouter tout ce que je jugerais à propos de lui communiquer</w:t>
      </w:r>
      <w:r w:rsidR="007D0B10">
        <w:t xml:space="preserve">. </w:t>
      </w:r>
      <w:r w:rsidRPr="00EA49B4">
        <w:t>Je lui exposai que les deux hommes qui m</w:t>
      </w:r>
      <w:r w:rsidR="007D0B10">
        <w:t>’</w:t>
      </w:r>
      <w:r w:rsidRPr="00EA49B4">
        <w:t>avaient laissé sous sa garde</w:t>
      </w:r>
      <w:r w:rsidR="007D0B10">
        <w:t xml:space="preserve">, </w:t>
      </w:r>
      <w:r w:rsidRPr="00EA49B4">
        <w:t>étaient venus à la ville dans le dessein de se saisir de quelqu</w:t>
      </w:r>
      <w:r w:rsidR="007D0B10">
        <w:t>’</w:t>
      </w:r>
      <w:r w:rsidRPr="00EA49B4">
        <w:t>un accusé d</w:t>
      </w:r>
      <w:r w:rsidR="007D0B10">
        <w:t>’</w:t>
      </w:r>
      <w:r w:rsidRPr="00EA49B4">
        <w:t>avoir volé la malle du courrier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ils avaient jugé à propos de mettre la main sur moi en vertu de ce mandat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ils m</w:t>
      </w:r>
      <w:r w:rsidR="007D0B10">
        <w:t>’</w:t>
      </w:r>
      <w:r w:rsidRPr="00EA49B4">
        <w:t>avaient conduit devant un juge de paix</w:t>
      </w:r>
      <w:r w:rsidR="007D0B10">
        <w:t> : « </w:t>
      </w:r>
      <w:r w:rsidRPr="00EA49B4">
        <w:t>Ils se sont bientôt aperçus de leur méprise</w:t>
      </w:r>
      <w:r w:rsidR="007D0B10">
        <w:t xml:space="preserve">, </w:t>
      </w:r>
      <w:r w:rsidRPr="00EA49B4">
        <w:t>ajoutai-je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homme en question étant un Irlandais</w:t>
      </w:r>
      <w:r w:rsidR="007D0B10">
        <w:t xml:space="preserve">, </w:t>
      </w:r>
      <w:r w:rsidRPr="00EA49B4">
        <w:t>et ne me ressemblant sous aucun rapport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par collusion entre eux et le juge</w:t>
      </w:r>
      <w:r w:rsidR="007D0B10">
        <w:t xml:space="preserve">, </w:t>
      </w:r>
      <w:r w:rsidRPr="00EA49B4">
        <w:t>ils se croient autorisés à me retenir en arrestation</w:t>
      </w:r>
      <w:r w:rsidR="007D0B10">
        <w:t xml:space="preserve">, </w:t>
      </w:r>
      <w:r w:rsidRPr="00EA49B4">
        <w:t>et même à me conduire jusqu</w:t>
      </w:r>
      <w:r w:rsidR="007D0B10">
        <w:t>’</w:t>
      </w:r>
      <w:r w:rsidRPr="00EA49B4">
        <w:t>à Warwick pour me confronter avec mon prétendu complice</w:t>
      </w:r>
      <w:r w:rsidR="007D0B10">
        <w:t xml:space="preserve"> ; </w:t>
      </w:r>
      <w:r w:rsidRPr="00EA49B4">
        <w:t>en me fouillant chez le juge</w:t>
      </w:r>
      <w:r w:rsidR="007D0B10">
        <w:t xml:space="preserve">, </w:t>
      </w:r>
      <w:r w:rsidRPr="00EA49B4">
        <w:t>ils ont malheureusement trouvé sur moi une somme d</w:t>
      </w:r>
      <w:r w:rsidR="007D0B10">
        <w:t>’</w:t>
      </w:r>
      <w:r w:rsidRPr="00EA49B4">
        <w:t>argent qui excite leur cupidité</w:t>
      </w:r>
      <w:r w:rsidR="007D0B10">
        <w:t xml:space="preserve">, </w:t>
      </w:r>
      <w:r w:rsidRPr="00EA49B4">
        <w:t>et tout à l</w:t>
      </w:r>
      <w:r w:rsidR="007D0B10">
        <w:t>’</w:t>
      </w:r>
      <w:r w:rsidRPr="00EA49B4">
        <w:t>heure ils viennent de me proposer de me rendre la liberté</w:t>
      </w:r>
      <w:r w:rsidR="007D0B10">
        <w:t xml:space="preserve">, </w:t>
      </w:r>
      <w:r w:rsidRPr="00EA49B4">
        <w:t>à condition de leur abandonner cette somme</w:t>
      </w:r>
      <w:r w:rsidR="007D0B10">
        <w:t xml:space="preserve">. </w:t>
      </w:r>
      <w:r w:rsidRPr="00EA49B4">
        <w:t>Dans cet état de choses</w:t>
      </w:r>
      <w:r w:rsidR="007D0B10">
        <w:t xml:space="preserve">, </w:t>
      </w:r>
      <w:r w:rsidRPr="00EA49B4">
        <w:t>je vous prie de considérer s</w:t>
      </w:r>
      <w:r w:rsidR="007D0B10">
        <w:t>’</w:t>
      </w:r>
      <w:r w:rsidRPr="00EA49B4">
        <w:t>il vous convient de vous rendre l</w:t>
      </w:r>
      <w:r w:rsidR="007D0B10">
        <w:t>’</w:t>
      </w:r>
      <w:r w:rsidRPr="00EA49B4">
        <w:t>instrument d</w:t>
      </w:r>
      <w:r w:rsidR="007D0B10">
        <w:t>’</w:t>
      </w:r>
      <w:r w:rsidRPr="00EA49B4">
        <w:t>une si basse extorsion</w:t>
      </w:r>
      <w:r w:rsidR="007D0B10">
        <w:t xml:space="preserve"> ; </w:t>
      </w:r>
      <w:r w:rsidRPr="00EA49B4">
        <w:t>je me mets à votre merci</w:t>
      </w:r>
      <w:r w:rsidR="007D0B10">
        <w:t xml:space="preserve">, </w:t>
      </w:r>
      <w:r w:rsidRPr="00EA49B4">
        <w:t>et vous atteste sur tout ce qu</w:t>
      </w:r>
      <w:r w:rsidR="007D0B10">
        <w:t>’</w:t>
      </w:r>
      <w:r w:rsidRPr="00EA49B4">
        <w:t>il y a de plus sacré la vérité des faits que je vous ai exposés</w:t>
      </w:r>
      <w:r w:rsidR="007D0B10">
        <w:t xml:space="preserve"> ; </w:t>
      </w:r>
      <w:r w:rsidRPr="00EA49B4">
        <w:t>si vous voulez favoriser mon évasion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en résultera pas autre chose</w:t>
      </w:r>
      <w:r w:rsidR="007D0B10">
        <w:t xml:space="preserve">, </w:t>
      </w:r>
      <w:r w:rsidRPr="00EA49B4">
        <w:t>sinon que la cupidité de ces vils coquins se trouvera frustrée</w:t>
      </w:r>
      <w:r w:rsidR="007D0B10">
        <w:t xml:space="preserve"> ; </w:t>
      </w:r>
      <w:r w:rsidRPr="00EA49B4">
        <w:t>je jure que pour rien au monde je ne voudrais vous exposer à quelque chose qui pût réellement être dangereux pour vous</w:t>
      </w:r>
      <w:r w:rsidR="007D0B10">
        <w:t xml:space="preserve"> ; </w:t>
      </w:r>
      <w:r w:rsidRPr="00EA49B4">
        <w:t xml:space="preserve">mais je ne doute pas que le même </w:t>
      </w:r>
      <w:r w:rsidRPr="00EA49B4">
        <w:lastRenderedPageBreak/>
        <w:t>esprit de générosité qui vous porte à faire une bonne action</w:t>
      </w:r>
      <w:r w:rsidR="007D0B10">
        <w:t xml:space="preserve">, </w:t>
      </w:r>
      <w:r w:rsidRPr="00EA49B4">
        <w:t>vous donnera aussi les moyens de la soutenir quand elle sera faite</w:t>
      </w:r>
      <w:r w:rsidR="007D0B10">
        <w:t xml:space="preserve"> ; </w:t>
      </w:r>
      <w:r w:rsidRPr="00EA49B4">
        <w:t>ceux qui me retiennent n</w:t>
      </w:r>
      <w:r w:rsidR="007D0B10">
        <w:t>’</w:t>
      </w:r>
      <w:r w:rsidRPr="00EA49B4">
        <w:t>auront pas plutôt perdu leur proie de vue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ils se sentiront couverts de confusion</w:t>
      </w:r>
      <w:r w:rsidR="007D0B10">
        <w:t xml:space="preserve">, </w:t>
      </w:r>
      <w:r w:rsidRPr="00EA49B4">
        <w:t>et n</w:t>
      </w:r>
      <w:r w:rsidR="007D0B10">
        <w:t>’</w:t>
      </w:r>
      <w:r w:rsidRPr="00EA49B4">
        <w:t>oseront certainement pas pousser plus loin une pareille affaire</w:t>
      </w:r>
      <w:r w:rsidR="007D0B10">
        <w:t>. »</w:t>
      </w:r>
    </w:p>
    <w:p w14:paraId="4A908365" w14:textId="02EF90AA" w:rsidR="00CC13A3" w:rsidRPr="00EA49B4" w:rsidRDefault="00CC13A3" w:rsidP="00CC13A3">
      <w:r w:rsidRPr="00EA49B4">
        <w:t>Le vieillard m</w:t>
      </w:r>
      <w:r w:rsidR="007D0B10">
        <w:t>’</w:t>
      </w:r>
      <w:r w:rsidRPr="00EA49B4">
        <w:t>écouta avec intérêt et avec un air de curiosité</w:t>
      </w:r>
      <w:r w:rsidR="007D0B10">
        <w:t xml:space="preserve">. </w:t>
      </w:r>
      <w:r w:rsidRPr="00EA49B4">
        <w:t>Il me répondit qu</w:t>
      </w:r>
      <w:r w:rsidR="007D0B10">
        <w:t>’</w:t>
      </w:r>
      <w:r w:rsidRPr="00EA49B4">
        <w:t>il avait toujours eu en aversion l</w:t>
      </w:r>
      <w:r w:rsidR="007D0B10">
        <w:t>’</w:t>
      </w:r>
      <w:r w:rsidRPr="00EA49B4">
        <w:t>espèce de gens dont j</w:t>
      </w:r>
      <w:r w:rsidR="007D0B10">
        <w:t>’</w:t>
      </w:r>
      <w:r w:rsidRPr="00EA49B4">
        <w:t>étais le prisonnier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répugnait extrêmement à la fonction qu</w:t>
      </w:r>
      <w:r w:rsidR="007D0B10">
        <w:t>’</w:t>
      </w:r>
      <w:r w:rsidRPr="00EA49B4">
        <w:t>ils venaient de lui donner</w:t>
      </w:r>
      <w:r w:rsidR="007D0B10">
        <w:t xml:space="preserve">, </w:t>
      </w:r>
      <w:r w:rsidRPr="00EA49B4">
        <w:t>mais que pour obliger sa fille et son gendre</w:t>
      </w:r>
      <w:r w:rsidR="007D0B10">
        <w:t xml:space="preserve">, </w:t>
      </w:r>
      <w:r w:rsidRPr="00EA49B4">
        <w:t>il voulait bien passer par-dessus quelques désagréments</w:t>
      </w:r>
      <w:r w:rsidR="007D0B10">
        <w:t> : « </w:t>
      </w:r>
      <w:r w:rsidRPr="00EA49B4">
        <w:t>Votre air</w:t>
      </w:r>
      <w:r w:rsidR="007D0B10">
        <w:t xml:space="preserve">, </w:t>
      </w:r>
      <w:r w:rsidRPr="00EA49B4">
        <w:t>dit-il</w:t>
      </w:r>
      <w:r w:rsidR="007D0B10">
        <w:t xml:space="preserve">, </w:t>
      </w:r>
      <w:r w:rsidRPr="00EA49B4">
        <w:t>et le ton dont vous m</w:t>
      </w:r>
      <w:r w:rsidR="007D0B10">
        <w:t>’</w:t>
      </w:r>
      <w:r w:rsidRPr="00EA49B4">
        <w:t>avez parlé ne me laissent pas de doute sur la vérité de vos assertions</w:t>
      </w:r>
      <w:r w:rsidR="007D0B10">
        <w:t xml:space="preserve"> ; </w:t>
      </w:r>
      <w:r w:rsidRPr="00EA49B4">
        <w:t>sans doute la demande que vous me faites est vraiment extraordinaire</w:t>
      </w:r>
      <w:r w:rsidR="007D0B10">
        <w:t xml:space="preserve">, </w:t>
      </w:r>
      <w:r w:rsidRPr="00EA49B4">
        <w:t>et je ne saurais deviner quel motif a pu vous déterminer à me la faire et à me juger homme à s</w:t>
      </w:r>
      <w:r w:rsidR="007D0B10">
        <w:t>’</w:t>
      </w:r>
      <w:r w:rsidRPr="00EA49B4">
        <w:t>y prêter</w:t>
      </w:r>
      <w:r w:rsidR="007D0B10">
        <w:t xml:space="preserve"> ; </w:t>
      </w:r>
      <w:r w:rsidRPr="00EA49B4">
        <w:t>je crois avoir une façon de penser qui n</w:t>
      </w:r>
      <w:r w:rsidR="007D0B10">
        <w:t>’</w:t>
      </w:r>
      <w:r w:rsidRPr="00EA49B4">
        <w:t>est pas celle de tout le monde</w:t>
      </w:r>
      <w:r w:rsidR="007D0B10">
        <w:t xml:space="preserve">, </w:t>
      </w:r>
      <w:r w:rsidRPr="00EA49B4">
        <w:t>et je me sens plus d</w:t>
      </w:r>
      <w:r w:rsidR="007D0B10">
        <w:t>’</w:t>
      </w:r>
      <w:r w:rsidRPr="00EA49B4">
        <w:t>à moitié décidé à faire ce que vous désirez</w:t>
      </w:r>
      <w:r w:rsidR="007D0B10">
        <w:t xml:space="preserve"> ; </w:t>
      </w:r>
      <w:r w:rsidRPr="00EA49B4">
        <w:t>mais au moins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exige de vous une chose en retour</w:t>
      </w:r>
      <w:r w:rsidR="007D0B10">
        <w:t xml:space="preserve"> : </w:t>
      </w:r>
      <w:r w:rsidRPr="00EA49B4">
        <w:t>c</w:t>
      </w:r>
      <w:r w:rsidR="007D0B10">
        <w:t>’</w:t>
      </w:r>
      <w:r w:rsidRPr="00EA49B4">
        <w:t>est de me faire connaître jusqu</w:t>
      </w:r>
      <w:r w:rsidR="007D0B10">
        <w:t>’</w:t>
      </w:r>
      <w:r w:rsidRPr="00EA49B4">
        <w:t>à un certain point quel est celui à qui je vais rendre service</w:t>
      </w:r>
      <w:r w:rsidR="007D0B10">
        <w:t xml:space="preserve"> ; </w:t>
      </w:r>
      <w:r w:rsidRPr="00EA49B4">
        <w:t>enfin</w:t>
      </w:r>
      <w:r w:rsidR="007D0B10">
        <w:t xml:space="preserve">, </w:t>
      </w:r>
      <w:r w:rsidRPr="00EA49B4">
        <w:t>comment vous appelez-vous</w:t>
      </w:r>
      <w:r w:rsidR="007D0B10">
        <w:t> ? »</w:t>
      </w:r>
    </w:p>
    <w:p w14:paraId="2EEAA56F" w14:textId="77777777" w:rsidR="007D0B10" w:rsidRDefault="00CC13A3" w:rsidP="00CC13A3">
      <w:r w:rsidRPr="00EA49B4">
        <w:t>Je n</w:t>
      </w:r>
      <w:r w:rsidR="007D0B10">
        <w:t>’</w:t>
      </w:r>
      <w:r w:rsidRPr="00EA49B4">
        <w:t>étais pas préparé à cette question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quelles que pussent en être les conséquences</w:t>
      </w:r>
      <w:r w:rsidR="007D0B10">
        <w:t xml:space="preserve">, </w:t>
      </w:r>
      <w:r w:rsidRPr="00EA49B4">
        <w:t>je ne pouvais me résoudre à tromper celui qui me la faisait</w:t>
      </w:r>
      <w:r w:rsidR="007D0B10">
        <w:t xml:space="preserve">, </w:t>
      </w:r>
      <w:r w:rsidRPr="00EA49B4">
        <w:t>encore moins dans les circonstances où elle m</w:t>
      </w:r>
      <w:r w:rsidR="007D0B10">
        <w:t>’</w:t>
      </w:r>
      <w:r w:rsidRPr="00EA49B4">
        <w:t>était faite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une tâche trop pénible que d</w:t>
      </w:r>
      <w:r w:rsidR="007D0B10">
        <w:t>’</w:t>
      </w:r>
      <w:r w:rsidRPr="00EA49B4">
        <w:t>être continuellement obligé de mentir</w:t>
      </w:r>
      <w:r w:rsidR="007D0B10">
        <w:t xml:space="preserve">. </w:t>
      </w:r>
      <w:r w:rsidRPr="00EA49B4">
        <w:t>Je répondis que je m</w:t>
      </w:r>
      <w:r w:rsidR="007D0B10">
        <w:t>’</w:t>
      </w:r>
      <w:r w:rsidRPr="00EA49B4">
        <w:t>appelais Williams</w:t>
      </w:r>
      <w:r w:rsidR="007D0B10">
        <w:t>.</w:t>
      </w:r>
    </w:p>
    <w:p w14:paraId="004C6C4F" w14:textId="77777777" w:rsidR="007D0B10" w:rsidRDefault="00CC13A3" w:rsidP="00CC13A3">
      <w:r w:rsidRPr="00EA49B4">
        <w:t>Il se tut</w:t>
      </w:r>
      <w:r w:rsidR="007D0B10">
        <w:t xml:space="preserve">. </w:t>
      </w:r>
      <w:r w:rsidRPr="00EA49B4">
        <w:t>Ses yeux se fixèrent sur moi</w:t>
      </w:r>
      <w:r w:rsidR="007D0B10">
        <w:t xml:space="preserve">. </w:t>
      </w:r>
      <w:r w:rsidRPr="00EA49B4">
        <w:t>Il répéta mon nom</w:t>
      </w:r>
      <w:r w:rsidR="007D0B10">
        <w:t xml:space="preserve">, </w:t>
      </w:r>
      <w:r w:rsidRPr="00EA49B4">
        <w:t>et je le vis changer de visage</w:t>
      </w:r>
      <w:r w:rsidR="007D0B10">
        <w:t>.</w:t>
      </w:r>
    </w:p>
    <w:p w14:paraId="50C3DA37" w14:textId="77777777" w:rsidR="007D0B10" w:rsidRDefault="00CC13A3" w:rsidP="00CC13A3">
      <w:r w:rsidRPr="00EA49B4">
        <w:t>Il poursuivit</w:t>
      </w:r>
      <w:r w:rsidR="007D0B10">
        <w:t xml:space="preserve">, </w:t>
      </w:r>
      <w:r w:rsidRPr="00EA49B4">
        <w:t>avec un air d</w:t>
      </w:r>
      <w:r w:rsidR="007D0B10">
        <w:t>’</w:t>
      </w:r>
      <w:r w:rsidRPr="00EA49B4">
        <w:t>inquiétude marquée</w:t>
      </w:r>
      <w:r w:rsidR="007D0B10">
        <w:t> :</w:t>
      </w:r>
    </w:p>
    <w:p w14:paraId="39B5257F" w14:textId="77777777" w:rsidR="007D0B10" w:rsidRDefault="007D0B10" w:rsidP="00CC13A3">
      <w:r>
        <w:lastRenderedPageBreak/>
        <w:t>« </w:t>
      </w:r>
      <w:r w:rsidR="00CC13A3" w:rsidRPr="00EA49B4">
        <w:t>Votre nom de baptême</w:t>
      </w:r>
      <w:r>
        <w:t> ?</w:t>
      </w:r>
    </w:p>
    <w:p w14:paraId="583F2C6A" w14:textId="77777777" w:rsidR="007D0B10" w:rsidRDefault="007D0B10" w:rsidP="00CC13A3">
      <w:r>
        <w:t>— </w:t>
      </w:r>
      <w:r w:rsidR="00CC13A3" w:rsidRPr="00EA49B4">
        <w:t>Caleb</w:t>
      </w:r>
      <w:r>
        <w:t>.</w:t>
      </w:r>
    </w:p>
    <w:p w14:paraId="501C5E49" w14:textId="4A06A5D3" w:rsidR="00CC13A3" w:rsidRPr="00EA49B4" w:rsidRDefault="007D0B10" w:rsidP="00CC13A3">
      <w:r>
        <w:t>— </w:t>
      </w:r>
      <w:r w:rsidR="00CC13A3" w:rsidRPr="00EA49B4">
        <w:t>Bon dieu</w:t>
      </w:r>
      <w:r>
        <w:t xml:space="preserve"> ! </w:t>
      </w:r>
      <w:r w:rsidR="00CC13A3" w:rsidRPr="00EA49B4">
        <w:t>Est-il possible</w:t>
      </w:r>
      <w:r>
        <w:t> ?… »</w:t>
      </w:r>
      <w:r w:rsidR="00CC13A3" w:rsidRPr="00EA49B4">
        <w:t xml:space="preserve"> Il me conjura</w:t>
      </w:r>
      <w:r>
        <w:t xml:space="preserve">, </w:t>
      </w:r>
      <w:r w:rsidR="00CC13A3" w:rsidRPr="00EA49B4">
        <w:t>par tout ce qu</w:t>
      </w:r>
      <w:r>
        <w:t>’</w:t>
      </w:r>
      <w:r w:rsidR="00CC13A3" w:rsidRPr="00EA49B4">
        <w:t>il y a de plus sacré au monde</w:t>
      </w:r>
      <w:r>
        <w:t xml:space="preserve">, </w:t>
      </w:r>
      <w:r w:rsidR="00CC13A3" w:rsidRPr="00EA49B4">
        <w:t>de répondre honnêtement encore à une seule question</w:t>
      </w:r>
      <w:r>
        <w:t>… « </w:t>
      </w:r>
      <w:r w:rsidR="00CC13A3" w:rsidRPr="00EA49B4">
        <w:t>Je n</w:t>
      </w:r>
      <w:r>
        <w:t>’</w:t>
      </w:r>
      <w:r w:rsidR="00CC13A3" w:rsidRPr="00EA49B4">
        <w:t>étais pas</w:t>
      </w:r>
      <w:r>
        <w:t xml:space="preserve">… </w:t>
      </w:r>
      <w:r w:rsidR="00CC13A3" w:rsidRPr="00EA49B4">
        <w:t>Non</w:t>
      </w:r>
      <w:r>
        <w:t xml:space="preserve">, </w:t>
      </w:r>
      <w:r w:rsidR="00CC13A3" w:rsidRPr="00EA49B4">
        <w:t>cela n</w:t>
      </w:r>
      <w:r>
        <w:t>’</w:t>
      </w:r>
      <w:r w:rsidR="00CC13A3" w:rsidRPr="00EA49B4">
        <w:t>était pas possible</w:t>
      </w:r>
      <w:r>
        <w:t xml:space="preserve">… </w:t>
      </w:r>
      <w:r w:rsidR="00CC13A3" w:rsidRPr="00EA49B4">
        <w:t xml:space="preserve">le même qui avait été autrefois au service de </w:t>
      </w:r>
      <w:r>
        <w:t>M. </w:t>
      </w:r>
      <w:r w:rsidR="00CC13A3" w:rsidRPr="00EA49B4">
        <w:t>Falkland de ***</w:t>
      </w:r>
      <w:r>
        <w:t> ? »</w:t>
      </w:r>
    </w:p>
    <w:p w14:paraId="7931C3E1" w14:textId="77777777" w:rsidR="007D0B10" w:rsidRDefault="00CC13A3" w:rsidP="00CC13A3">
      <w:r w:rsidRPr="00EA49B4">
        <w:t>Je répondis que</w:t>
      </w:r>
      <w:r w:rsidR="007D0B10">
        <w:t xml:space="preserve">, </w:t>
      </w:r>
      <w:r w:rsidRPr="00EA49B4">
        <w:t>quel que pût être l</w:t>
      </w:r>
      <w:r w:rsidR="007D0B10">
        <w:t>’</w:t>
      </w:r>
      <w:r w:rsidRPr="00EA49B4">
        <w:t>objet de sa question</w:t>
      </w:r>
      <w:r w:rsidR="007D0B10">
        <w:t xml:space="preserve">, </w:t>
      </w:r>
      <w:r w:rsidRPr="00EA49B4">
        <w:t>je lui dirais la vérité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celui même dont il parlait</w:t>
      </w:r>
      <w:r w:rsidR="007D0B10">
        <w:t>.</w:t>
      </w:r>
    </w:p>
    <w:p w14:paraId="4D92F754" w14:textId="77777777" w:rsidR="007D0B10" w:rsidRDefault="00CC13A3" w:rsidP="00CC13A3">
      <w:r w:rsidRPr="00EA49B4">
        <w:t>Comme je prononçais ces mots</w:t>
      </w:r>
      <w:r w:rsidR="007D0B10">
        <w:t xml:space="preserve">, </w:t>
      </w:r>
      <w:r w:rsidRPr="00EA49B4">
        <w:t>le vieillard se leva soudainement</w:t>
      </w:r>
      <w:r w:rsidR="007D0B10">
        <w:t xml:space="preserve">. </w:t>
      </w:r>
      <w:r w:rsidRPr="00EA49B4">
        <w:t>Il était au désespoir que la fortune lui eût été assez contraire pour m</w:t>
      </w:r>
      <w:r w:rsidR="007D0B10">
        <w:t>’</w:t>
      </w:r>
      <w:r w:rsidRPr="00EA49B4">
        <w:t>avoir fait trouver devant ses yeux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un monstre que la terre gémissait de porter</w:t>
      </w:r>
      <w:r w:rsidR="007D0B10">
        <w:t>.</w:t>
      </w:r>
    </w:p>
    <w:p w14:paraId="6EFB8E18" w14:textId="77777777" w:rsidR="007D0B10" w:rsidRDefault="00CC13A3" w:rsidP="00CC13A3">
      <w:r w:rsidRPr="00EA49B4">
        <w:t>Je le suppliai de permettre que je lui expliquasse cette dernière méprise</w:t>
      </w:r>
      <w:r w:rsidR="007D0B10">
        <w:t xml:space="preserve">, </w:t>
      </w:r>
      <w:r w:rsidRPr="00EA49B4">
        <w:t>en ajoutant que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m</w:t>
      </w:r>
      <w:r w:rsidR="007D0B10">
        <w:t>’</w:t>
      </w:r>
      <w:r w:rsidRPr="00EA49B4">
        <w:t>écoutait comme il avait déjà fait</w:t>
      </w:r>
      <w:r w:rsidR="007D0B10">
        <w:t xml:space="preserve">, </w:t>
      </w:r>
      <w:r w:rsidRPr="00EA49B4">
        <w:t>je ne doutais pas un moment que ce que j</w:t>
      </w:r>
      <w:r w:rsidR="007D0B10">
        <w:t>’</w:t>
      </w:r>
      <w:r w:rsidRPr="00EA49B4">
        <w:t>avais à lui dire ne lui parût tout aussi satisfaisant</w:t>
      </w:r>
      <w:r w:rsidR="007D0B10">
        <w:t>.</w:t>
      </w:r>
    </w:p>
    <w:p w14:paraId="32905762" w14:textId="77777777" w:rsidR="007D0B10" w:rsidRDefault="00CC13A3" w:rsidP="00CC13A3">
      <w:r w:rsidRPr="00EA49B4">
        <w:t>Non</w:t>
      </w:r>
      <w:r w:rsidR="007D0B10">
        <w:t xml:space="preserve">, </w:t>
      </w:r>
      <w:r w:rsidRPr="00EA49B4">
        <w:t>non</w:t>
      </w:r>
      <w:r w:rsidR="007D0B10">
        <w:t xml:space="preserve">, </w:t>
      </w:r>
      <w:r w:rsidRPr="00EA49B4">
        <w:t>non</w:t>
      </w:r>
      <w:r w:rsidR="007D0B10">
        <w:t xml:space="preserve"> ! </w:t>
      </w:r>
      <w:r w:rsidRPr="00EA49B4">
        <w:t>Pour rien au monde il ne voudrait laisser à ce point souiller ses oreilles</w:t>
      </w:r>
      <w:r w:rsidR="007D0B10">
        <w:t xml:space="preserve">. </w:t>
      </w:r>
      <w:r w:rsidRPr="00EA49B4">
        <w:t>Ce cas était bien différent de l</w:t>
      </w:r>
      <w:r w:rsidR="007D0B10">
        <w:t>’</w:t>
      </w:r>
      <w:r w:rsidRPr="00EA49B4">
        <w:t>autre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pas de criminel dans l</w:t>
      </w:r>
      <w:r w:rsidR="007D0B10">
        <w:t>’</w:t>
      </w:r>
      <w:r w:rsidRPr="00EA49B4">
        <w:t>univers</w:t>
      </w:r>
      <w:r w:rsidR="007D0B10">
        <w:t xml:space="preserve">, </w:t>
      </w:r>
      <w:r w:rsidRPr="00EA49B4">
        <w:t>pas d</w:t>
      </w:r>
      <w:r w:rsidR="007D0B10">
        <w:t>’</w:t>
      </w:r>
      <w:r w:rsidRPr="00EA49B4">
        <w:t>assassin aussi abominable qu</w:t>
      </w:r>
      <w:r w:rsidR="007D0B10">
        <w:t>’</w:t>
      </w:r>
      <w:r w:rsidRPr="00EA49B4">
        <w:t>un homme capable d</w:t>
      </w:r>
      <w:r w:rsidR="007D0B10">
        <w:t>’</w:t>
      </w:r>
      <w:r w:rsidRPr="00EA49B4">
        <w:t>une si horrible récrimination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une si noire calomnie contre le plus généreux des maîtres</w:t>
      </w:r>
      <w:r w:rsidR="007D0B10">
        <w:t xml:space="preserve">. </w:t>
      </w:r>
      <w:r w:rsidRPr="00EA49B4">
        <w:t>Rien que ce souvenir mettait le vieillard tout à fait hors de lui-même</w:t>
      </w:r>
      <w:r w:rsidR="007D0B10">
        <w:t>.</w:t>
      </w:r>
    </w:p>
    <w:p w14:paraId="26346177" w14:textId="43872482" w:rsidR="00CC13A3" w:rsidRPr="00EA49B4" w:rsidRDefault="00CC13A3" w:rsidP="00CC13A3">
      <w:r w:rsidRPr="00EA49B4">
        <w:t>À la fin il se calma assez pour me dire qu</w:t>
      </w:r>
      <w:r w:rsidR="007D0B10">
        <w:t>’</w:t>
      </w:r>
      <w:r w:rsidRPr="00EA49B4">
        <w:t>il ne se consolerait jamais du malheur d</w:t>
      </w:r>
      <w:r w:rsidR="007D0B10">
        <w:t>’</w:t>
      </w:r>
      <w:r w:rsidRPr="00EA49B4">
        <w:t>avoir eu un moment d</w:t>
      </w:r>
      <w:r w:rsidR="007D0B10">
        <w:t>’</w:t>
      </w:r>
      <w:r w:rsidRPr="00EA49B4">
        <w:t>entretien avec moi</w:t>
      </w:r>
      <w:r w:rsidR="007D0B10">
        <w:t>. « </w:t>
      </w:r>
      <w:r w:rsidRPr="00EA49B4">
        <w:t>Je ne sais pas</w:t>
      </w:r>
      <w:r w:rsidR="007D0B10">
        <w:t xml:space="preserve">, </w:t>
      </w:r>
      <w:r w:rsidRPr="00EA49B4">
        <w:t>poursuivit-il</w:t>
      </w:r>
      <w:r w:rsidR="007D0B10">
        <w:t xml:space="preserve">, </w:t>
      </w:r>
      <w:r w:rsidRPr="00EA49B4">
        <w:t>ce que la justice rigoureuse exige de moi dans cette circonstance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puisque ce n</w:t>
      </w:r>
      <w:r w:rsidR="007D0B10">
        <w:t>’</w:t>
      </w:r>
      <w:r w:rsidRPr="00EA49B4">
        <w:t>est que par votre aveu que j</w:t>
      </w:r>
      <w:r w:rsidR="007D0B10">
        <w:t>’</w:t>
      </w:r>
      <w:r w:rsidRPr="00EA49B4">
        <w:t>ai appris qui vous êtes</w:t>
      </w:r>
      <w:r w:rsidR="007D0B10">
        <w:t xml:space="preserve">, </w:t>
      </w:r>
      <w:r w:rsidRPr="00EA49B4">
        <w:t xml:space="preserve">il </w:t>
      </w:r>
      <w:r w:rsidRPr="00EA49B4">
        <w:lastRenderedPageBreak/>
        <w:t>répugne absolument à ma façon de penser de faire usage de cette connaissance à votre préjudice</w:t>
      </w:r>
      <w:r w:rsidR="007D0B10">
        <w:t xml:space="preserve"> ; </w:t>
      </w:r>
      <w:r w:rsidRPr="00EA49B4">
        <w:t>seulement là se terminera toute relation entre nous</w:t>
      </w:r>
      <w:r w:rsidR="007D0B10">
        <w:t xml:space="preserve"> ; </w:t>
      </w:r>
      <w:r w:rsidRPr="00EA49B4">
        <w:t>car</w:t>
      </w:r>
      <w:r w:rsidR="007D0B10">
        <w:t xml:space="preserve">, </w:t>
      </w:r>
      <w:r w:rsidRPr="00EA49B4">
        <w:t>en vérité</w:t>
      </w:r>
      <w:r w:rsidR="007D0B10">
        <w:t xml:space="preserve">, </w:t>
      </w:r>
      <w:r w:rsidRPr="00EA49B4">
        <w:t>ce serait un abus de mots que de vous appeler un être de l</w:t>
      </w:r>
      <w:r w:rsidR="007D0B10">
        <w:t>’</w:t>
      </w:r>
      <w:r w:rsidRPr="00EA49B4">
        <w:t>espèce humaine</w:t>
      </w:r>
      <w:r w:rsidR="007D0B10">
        <w:t xml:space="preserve"> ; </w:t>
      </w:r>
      <w:r w:rsidRPr="00EA49B4">
        <w:t>certes</w:t>
      </w:r>
      <w:r w:rsidR="007D0B10">
        <w:t xml:space="preserve">, </w:t>
      </w:r>
      <w:r w:rsidRPr="00EA49B4">
        <w:t>je ne vous ferai aucun mal</w:t>
      </w:r>
      <w:r w:rsidR="007D0B10">
        <w:t xml:space="preserve">, </w:t>
      </w:r>
      <w:r w:rsidRPr="00EA49B4">
        <w:t>mais aussi</w:t>
      </w:r>
      <w:r w:rsidR="007D0B10">
        <w:t xml:space="preserve">, </w:t>
      </w:r>
      <w:r w:rsidRPr="00EA49B4">
        <w:t>pour rien au monde</w:t>
      </w:r>
      <w:r w:rsidR="007D0B10">
        <w:t xml:space="preserve">, </w:t>
      </w:r>
      <w:r w:rsidRPr="00EA49B4">
        <w:t>je ne voudrais vous aider ou vous favoriser en la moindre chose</w:t>
      </w:r>
      <w:r w:rsidR="007D0B10">
        <w:t>. »</w:t>
      </w:r>
    </w:p>
    <w:p w14:paraId="368DFA07" w14:textId="77777777" w:rsidR="007D0B10" w:rsidRDefault="00CC13A3" w:rsidP="00CC13A3">
      <w:r w:rsidRPr="00EA49B4">
        <w:t>L</w:t>
      </w:r>
      <w:r w:rsidR="007D0B10">
        <w:t>’</w:t>
      </w:r>
      <w:r w:rsidRPr="00EA49B4">
        <w:t>horreur que j</w:t>
      </w:r>
      <w:r w:rsidR="007D0B10">
        <w:t>’</w:t>
      </w:r>
      <w:r w:rsidRPr="00EA49B4">
        <w:t>inspirais à cette bonne et honnête créature m</w:t>
      </w:r>
      <w:r w:rsidR="007D0B10">
        <w:t>’</w:t>
      </w:r>
      <w:r w:rsidRPr="00EA49B4">
        <w:t>affecta à un point que je ne saurais exprimer</w:t>
      </w:r>
      <w:r w:rsidR="007D0B10">
        <w:t xml:space="preserve">. </w:t>
      </w:r>
      <w:r w:rsidRPr="00EA49B4">
        <w:t>Je ne pus me résoudre à me taire</w:t>
      </w:r>
      <w:r w:rsidR="007D0B10">
        <w:t xml:space="preserve"> ; </w:t>
      </w:r>
      <w:r w:rsidRPr="00EA49B4">
        <w:t>je tâchai encore à plusieurs reprises d</w:t>
      </w:r>
      <w:r w:rsidR="007D0B10">
        <w:t>’</w:t>
      </w:r>
      <w:r w:rsidRPr="00EA49B4">
        <w:t>obtenir du vieillard qu</w:t>
      </w:r>
      <w:r w:rsidR="007D0B10">
        <w:t>’</w:t>
      </w:r>
      <w:r w:rsidRPr="00EA49B4">
        <w:t>il daignât m</w:t>
      </w:r>
      <w:r w:rsidR="007D0B10">
        <w:t>’</w:t>
      </w:r>
      <w:r w:rsidRPr="00EA49B4">
        <w:t>entendre</w:t>
      </w:r>
      <w:r w:rsidR="007D0B10">
        <w:t xml:space="preserve">. </w:t>
      </w:r>
      <w:r w:rsidRPr="00EA49B4">
        <w:t>Mais il fut inflexible</w:t>
      </w:r>
      <w:r w:rsidR="007D0B10">
        <w:t xml:space="preserve">. </w:t>
      </w:r>
      <w:r w:rsidRPr="00EA49B4">
        <w:t>Notre débat dura quelque temps</w:t>
      </w:r>
      <w:r w:rsidR="007D0B10">
        <w:t xml:space="preserve">, </w:t>
      </w:r>
      <w:r w:rsidRPr="00EA49B4">
        <w:t>et il le fit cesser à la fin en tirant la sonnette et en appelant le garçon de l</w:t>
      </w:r>
      <w:r w:rsidR="007D0B10">
        <w:t>’</w:t>
      </w:r>
      <w:r w:rsidRPr="00EA49B4">
        <w:t>auberge</w:t>
      </w:r>
      <w:r w:rsidR="007D0B10">
        <w:t xml:space="preserve">. </w:t>
      </w:r>
      <w:r w:rsidRPr="00EA49B4">
        <w:t>Très-peu de temps après mes conducteurs rentrèrent</w:t>
      </w:r>
      <w:r w:rsidR="007D0B10">
        <w:t xml:space="preserve">, </w:t>
      </w:r>
      <w:r w:rsidRPr="00EA49B4">
        <w:t>et alors les deux autres se retirèrent</w:t>
      </w:r>
      <w:r w:rsidR="007D0B10">
        <w:t>.</w:t>
      </w:r>
    </w:p>
    <w:p w14:paraId="28D9617F" w14:textId="77777777" w:rsidR="007D0B10" w:rsidRDefault="00CC13A3" w:rsidP="00CC13A3">
      <w:r w:rsidRPr="00EA49B4">
        <w:t>C</w:t>
      </w:r>
      <w:r w:rsidR="007D0B10">
        <w:t>’</w:t>
      </w:r>
      <w:r w:rsidRPr="00EA49B4">
        <w:t>était une des singularités de ma destinée d</w:t>
      </w:r>
      <w:r w:rsidR="007D0B10">
        <w:t>’</w:t>
      </w:r>
      <w:r w:rsidRPr="00EA49B4">
        <w:t>être continuellement précipité d</w:t>
      </w:r>
      <w:r w:rsidR="007D0B10">
        <w:t>’</w:t>
      </w:r>
      <w:r w:rsidRPr="00EA49B4">
        <w:t>une espèce de tourment et de malheur dans une autre</w:t>
      </w:r>
      <w:r w:rsidR="007D0B10">
        <w:t xml:space="preserve">, </w:t>
      </w:r>
      <w:r w:rsidRPr="00EA49B4">
        <w:t>avec tant de rapidité qu</w:t>
      </w:r>
      <w:r w:rsidR="007D0B10">
        <w:t>’</w:t>
      </w:r>
      <w:r w:rsidRPr="00EA49B4">
        <w:t>aucun d</w:t>
      </w:r>
      <w:r w:rsidR="007D0B10">
        <w:t>’</w:t>
      </w:r>
      <w:r w:rsidRPr="00EA49B4">
        <w:t>eux n</w:t>
      </w:r>
      <w:r w:rsidR="007D0B10">
        <w:t>’</w:t>
      </w:r>
      <w:r w:rsidRPr="00EA49B4">
        <w:t>avait le temps de laisser une impression profonde sur mon âme</w:t>
      </w:r>
      <w:r w:rsidR="007D0B10">
        <w:t xml:space="preserve">. </w:t>
      </w:r>
      <w:r w:rsidRPr="00EA49B4">
        <w:t>En retraçant mes infortunes</w:t>
      </w:r>
      <w:r w:rsidR="007D0B10">
        <w:t xml:space="preserve">, </w:t>
      </w:r>
      <w:r w:rsidRPr="00EA49B4">
        <w:t>je suis porté à croire que la moitié des épreuves que j</w:t>
      </w:r>
      <w:r w:rsidR="007D0B10">
        <w:t>’</w:t>
      </w:r>
      <w:r w:rsidRPr="00EA49B4">
        <w:t>étais destiné à subir aurait suffi pour m</w:t>
      </w:r>
      <w:r w:rsidR="007D0B10">
        <w:t>’</w:t>
      </w:r>
      <w:r w:rsidRPr="00EA49B4">
        <w:t>accabler et m</w:t>
      </w:r>
      <w:r w:rsidR="007D0B10">
        <w:t>’</w:t>
      </w:r>
      <w:r w:rsidRPr="00EA49B4">
        <w:t>anéantir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au milieu de cette foule de maux qui se croisaient sur ma tête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pas le moment de la réflexion pour goûter toute leur amertume</w:t>
      </w:r>
      <w:r w:rsidR="007D0B10">
        <w:t xml:space="preserve">. </w:t>
      </w:r>
      <w:r w:rsidRPr="00EA49B4">
        <w:t>Je me trouvais au contraire forcé de les oublier à mesure qu</w:t>
      </w:r>
      <w:r w:rsidR="007D0B10">
        <w:t>’</w:t>
      </w:r>
      <w:r w:rsidRPr="00EA49B4">
        <w:t>ils m</w:t>
      </w:r>
      <w:r w:rsidR="007D0B10">
        <w:t>’</w:t>
      </w:r>
      <w:r w:rsidRPr="00EA49B4">
        <w:t>atteignaient</w:t>
      </w:r>
      <w:r w:rsidR="007D0B10">
        <w:t xml:space="preserve">, </w:t>
      </w:r>
      <w:r w:rsidRPr="00EA49B4">
        <w:t>pour me tenir en garde contre les périls dont j</w:t>
      </w:r>
      <w:r w:rsidR="007D0B10">
        <w:t>’</w:t>
      </w:r>
      <w:r w:rsidRPr="00EA49B4">
        <w:t>étais menacé par l</w:t>
      </w:r>
      <w:r w:rsidR="007D0B10">
        <w:t>’</w:t>
      </w:r>
      <w:r w:rsidRPr="00EA49B4">
        <w:t>instant qui s</w:t>
      </w:r>
      <w:r w:rsidR="007D0B10">
        <w:t>’</w:t>
      </w:r>
      <w:r w:rsidRPr="00EA49B4">
        <w:t>approchait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eus le cœur déchiré de la conduite de cet aimable et excellent vieillard envers moi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épouvantable présage pour tout le reste de ma vie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comme je viens de le dire</w:t>
      </w:r>
      <w:r w:rsidR="007D0B10">
        <w:t xml:space="preserve">, </w:t>
      </w:r>
      <w:r w:rsidRPr="00EA49B4">
        <w:t>mes gardiens rentrèrent</w:t>
      </w:r>
      <w:r w:rsidR="007D0B10">
        <w:t xml:space="preserve">, </w:t>
      </w:r>
      <w:r w:rsidRPr="00EA49B4">
        <w:t>et mon attention se trouva impérieusement appelée vers un autre objet</w:t>
      </w:r>
      <w:r w:rsidR="007D0B10">
        <w:t xml:space="preserve">. </w:t>
      </w:r>
      <w:r w:rsidRPr="00EA49B4">
        <w:t>Dans l</w:t>
      </w:r>
      <w:r w:rsidR="007D0B10">
        <w:t>’</w:t>
      </w:r>
      <w:r w:rsidRPr="00EA49B4">
        <w:t>excès de mortification que j</w:t>
      </w:r>
      <w:r w:rsidR="007D0B10">
        <w:t>’</w:t>
      </w:r>
      <w:r w:rsidRPr="00EA49B4">
        <w:t xml:space="preserve">éprouvais en ce </w:t>
      </w:r>
      <w:r w:rsidRPr="00EA49B4">
        <w:lastRenderedPageBreak/>
        <w:t>moment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aurais voulu être enfermé dans une solitude impénétrable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ensevelir tout entier dans une inconsolable misère</w:t>
      </w:r>
      <w:r w:rsidR="007D0B10">
        <w:t xml:space="preserve">. </w:t>
      </w:r>
      <w:r w:rsidRPr="00EA49B4">
        <w:t>Mais toute profonde qu</w:t>
      </w:r>
      <w:r w:rsidR="007D0B10">
        <w:t>’</w:t>
      </w:r>
      <w:r w:rsidRPr="00EA49B4">
        <w:t>était ma douleur</w:t>
      </w:r>
      <w:r w:rsidR="007D0B10">
        <w:t xml:space="preserve">, </w:t>
      </w:r>
      <w:r w:rsidRPr="00EA49B4">
        <w:t>elle n</w:t>
      </w:r>
      <w:r w:rsidR="007D0B10">
        <w:t>’</w:t>
      </w:r>
      <w:r w:rsidRPr="00EA49B4">
        <w:t>avait pas encore assez d</w:t>
      </w:r>
      <w:r w:rsidR="007D0B10">
        <w:t>’</w:t>
      </w:r>
      <w:r w:rsidRPr="00EA49B4">
        <w:t>empire pour me faire envisager sans effroi le gibet dont j</w:t>
      </w:r>
      <w:r w:rsidR="007D0B10">
        <w:t>’</w:t>
      </w:r>
      <w:r w:rsidRPr="00EA49B4">
        <w:t>étais menacé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amour de la vie</w:t>
      </w:r>
      <w:r w:rsidR="007D0B10">
        <w:t xml:space="preserve">, </w:t>
      </w:r>
      <w:r w:rsidRPr="00EA49B4">
        <w:t>et bien plus encore la haine de l</w:t>
      </w:r>
      <w:r w:rsidR="007D0B10">
        <w:t>’</w:t>
      </w:r>
      <w:r w:rsidRPr="00EA49B4">
        <w:t>oppression</w:t>
      </w:r>
      <w:r w:rsidR="007D0B10">
        <w:t xml:space="preserve">, </w:t>
      </w:r>
      <w:r w:rsidRPr="00EA49B4">
        <w:t>armaient mon cœur contre l</w:t>
      </w:r>
      <w:r w:rsidR="007D0B10">
        <w:t>’</w:t>
      </w:r>
      <w:r w:rsidRPr="00EA49B4">
        <w:t>inertie du désespoir</w:t>
      </w:r>
      <w:r w:rsidR="007D0B10">
        <w:t xml:space="preserve">. </w:t>
      </w:r>
      <w:r w:rsidRPr="00EA49B4">
        <w:t>Dans la scène qui venait de se passer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voulu</w:t>
      </w:r>
      <w:r w:rsidR="007D0B10">
        <w:t xml:space="preserve">, </w:t>
      </w:r>
      <w:r w:rsidRPr="00EA49B4">
        <w:t>comme je l</w:t>
      </w:r>
      <w:r w:rsidR="007D0B10">
        <w:t>’</w:t>
      </w:r>
      <w:r w:rsidRPr="00EA49B4">
        <w:t>ai déjà dit</w:t>
      </w:r>
      <w:r w:rsidR="007D0B10">
        <w:t xml:space="preserve">, </w:t>
      </w:r>
      <w:r w:rsidRPr="00EA49B4">
        <w:t>me donner la jouissance d</w:t>
      </w:r>
      <w:r w:rsidR="007D0B10">
        <w:t>’</w:t>
      </w:r>
      <w:r w:rsidRPr="00EA49B4">
        <w:t>un raffinement d</w:t>
      </w:r>
      <w:r w:rsidR="007D0B10">
        <w:t>’</w:t>
      </w:r>
      <w:r w:rsidRPr="00EA49B4">
        <w:t>honneur et de délicatesse</w:t>
      </w:r>
      <w:r w:rsidR="007D0B10">
        <w:t xml:space="preserve">. </w:t>
      </w:r>
      <w:r w:rsidRPr="00EA49B4">
        <w:t>Mais il était temps de faire cesser cette fantaisie</w:t>
      </w:r>
      <w:r w:rsidR="007D0B10">
        <w:t xml:space="preserve">. </w:t>
      </w:r>
      <w:r w:rsidRPr="00EA49B4">
        <w:t>Il était dangereux de badiner plus longtemps sur le bord de l</w:t>
      </w:r>
      <w:r w:rsidR="007D0B10">
        <w:t>’</w:t>
      </w:r>
      <w:r w:rsidRPr="00EA49B4">
        <w:t>affreux précipice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navré comme je l</w:t>
      </w:r>
      <w:r w:rsidR="007D0B10">
        <w:t>’</w:t>
      </w:r>
      <w:r w:rsidRPr="00EA49B4">
        <w:t>étais du résultat de ma dernière tentative</w:t>
      </w:r>
      <w:r w:rsidR="007D0B10">
        <w:t xml:space="preserve">, </w:t>
      </w:r>
      <w:r w:rsidRPr="00EA49B4">
        <w:t>pouvais-je m</w:t>
      </w:r>
      <w:r w:rsidR="007D0B10">
        <w:t>’</w:t>
      </w:r>
      <w:r w:rsidRPr="00EA49B4">
        <w:t>abandonner à d</w:t>
      </w:r>
      <w:r w:rsidR="007D0B10">
        <w:t>’</w:t>
      </w:r>
      <w:r w:rsidRPr="00EA49B4">
        <w:t>inutiles préambules</w:t>
      </w:r>
      <w:r w:rsidR="007D0B10">
        <w:t xml:space="preserve"> ? </w:t>
      </w:r>
      <w:r w:rsidRPr="00EA49B4">
        <w:t>J</w:t>
      </w:r>
      <w:r w:rsidR="007D0B10">
        <w:t>’</w:t>
      </w:r>
      <w:r w:rsidRPr="00EA49B4">
        <w:t>étais justement dans la disposition où me voulaient les misérables qui me tenaient en arrestation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nous entrâmes bien vite en négociation</w:t>
      </w:r>
      <w:r w:rsidR="007D0B10">
        <w:t xml:space="preserve">, </w:t>
      </w:r>
      <w:r w:rsidRPr="00EA49B4">
        <w:t>et après avoir un peu marchandé</w:t>
      </w:r>
      <w:r w:rsidR="007D0B10">
        <w:t xml:space="preserve">, </w:t>
      </w:r>
      <w:r w:rsidRPr="00EA49B4">
        <w:t>ils tombèrent d</w:t>
      </w:r>
      <w:r w:rsidR="007D0B10">
        <w:t>’</w:t>
      </w:r>
      <w:r w:rsidRPr="00EA49B4">
        <w:t>accord de recevoir onze guinées pour ma rançon</w:t>
      </w:r>
      <w:r w:rsidR="007D0B10">
        <w:t xml:space="preserve">. </w:t>
      </w:r>
      <w:r w:rsidRPr="00EA49B4">
        <w:t>Néanmoins</w:t>
      </w:r>
      <w:r w:rsidR="007D0B10">
        <w:t xml:space="preserve">, </w:t>
      </w:r>
      <w:r w:rsidRPr="00EA49B4">
        <w:t>pour conserver toute l</w:t>
      </w:r>
      <w:r w:rsidR="007D0B10">
        <w:t>’</w:t>
      </w:r>
      <w:r w:rsidRPr="00EA49B4">
        <w:t>intégrité de leur réputation</w:t>
      </w:r>
      <w:r w:rsidR="007D0B10">
        <w:t xml:space="preserve">, </w:t>
      </w:r>
      <w:r w:rsidRPr="00EA49B4">
        <w:t>ils voulurent absolument me conduire avec eux pendant quelques milles sur l</w:t>
      </w:r>
      <w:r w:rsidR="007D0B10">
        <w:t>’</w:t>
      </w:r>
      <w:r w:rsidRPr="00EA49B4">
        <w:t>impériale</w:t>
      </w:r>
      <w:r w:rsidRPr="00EA49B4">
        <w:rPr>
          <w:rStyle w:val="Appelnotedebasdep"/>
        </w:rPr>
        <w:footnoteReference w:id="24"/>
      </w:r>
      <w:r w:rsidRPr="00EA49B4">
        <w:t xml:space="preserve"> d</w:t>
      </w:r>
      <w:r w:rsidR="007D0B10">
        <w:t>’</w:t>
      </w:r>
      <w:r w:rsidRPr="00EA49B4">
        <w:t>une diligence</w:t>
      </w:r>
      <w:r w:rsidR="007D0B10">
        <w:t xml:space="preserve">. </w:t>
      </w:r>
      <w:r w:rsidRPr="00EA49B4">
        <w:t>Ensuite ils feignirent que la route qu</w:t>
      </w:r>
      <w:r w:rsidR="007D0B10">
        <w:t>’</w:t>
      </w:r>
      <w:r w:rsidRPr="00EA49B4">
        <w:t>ils avaient à suivre les mettait dans la nécessité de prendre un chemin de traverse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après avoir quitté la voiture</w:t>
      </w:r>
      <w:r w:rsidR="007D0B10">
        <w:t xml:space="preserve">, </w:t>
      </w:r>
      <w:r w:rsidRPr="00EA49B4">
        <w:t>ils me permirent</w:t>
      </w:r>
      <w:r w:rsidR="007D0B10">
        <w:t xml:space="preserve">, </w:t>
      </w:r>
      <w:r w:rsidRPr="00EA49B4">
        <w:t>dès qu</w:t>
      </w:r>
      <w:r w:rsidR="007D0B10">
        <w:t>’</w:t>
      </w:r>
      <w:r w:rsidRPr="00EA49B4">
        <w:t>elle fut hors de portée de nous voir</w:t>
      </w:r>
      <w:r w:rsidR="007D0B10">
        <w:t xml:space="preserve">, </w:t>
      </w:r>
      <w:r w:rsidRPr="00EA49B4">
        <w:t>de me débarrasser de leur importune compagnie et d</w:t>
      </w:r>
      <w:r w:rsidR="007D0B10">
        <w:t>’</w:t>
      </w:r>
      <w:r w:rsidRPr="00EA49B4">
        <w:t>aller où il me plairait</w:t>
      </w:r>
      <w:r w:rsidR="007D0B10">
        <w:t xml:space="preserve">. </w:t>
      </w:r>
      <w:r w:rsidRPr="00EA49B4">
        <w:t>On peut remarquer en passant que ces fripons s</w:t>
      </w:r>
      <w:r w:rsidR="007D0B10">
        <w:t>’</w:t>
      </w:r>
      <w:r w:rsidRPr="00EA49B4">
        <w:t>étaient attrapés eux-mêmes dans leurs propres filets</w:t>
      </w:r>
      <w:r w:rsidR="007D0B10">
        <w:t xml:space="preserve">. </w:t>
      </w:r>
      <w:r w:rsidRPr="00EA49B4">
        <w:t>Ils m</w:t>
      </w:r>
      <w:r w:rsidR="007D0B10">
        <w:t>’</w:t>
      </w:r>
      <w:r w:rsidRPr="00EA49B4">
        <w:t>avaient d</w:t>
      </w:r>
      <w:r w:rsidR="007D0B10">
        <w:t>’</w:t>
      </w:r>
      <w:r w:rsidRPr="00EA49B4">
        <w:t>abord capturé comme une proie qui devait leur rapporter cent guinées</w:t>
      </w:r>
      <w:r w:rsidR="007D0B10">
        <w:t xml:space="preserve"> ; </w:t>
      </w:r>
      <w:r w:rsidRPr="00EA49B4">
        <w:t>ensuite ils s</w:t>
      </w:r>
      <w:r w:rsidR="007D0B10">
        <w:t>’</w:t>
      </w:r>
      <w:r w:rsidRPr="00EA49B4">
        <w:t>étaient crus trop heureux de composer pour onze</w:t>
      </w:r>
      <w:r w:rsidR="007D0B10">
        <w:t xml:space="preserve"> ; </w:t>
      </w:r>
      <w:r w:rsidRPr="00EA49B4">
        <w:t>mais s</w:t>
      </w:r>
      <w:r w:rsidR="007D0B10">
        <w:t>’</w:t>
      </w:r>
      <w:r w:rsidRPr="00EA49B4">
        <w:t xml:space="preserve">ils </w:t>
      </w:r>
      <w:r w:rsidRPr="00EA49B4">
        <w:lastRenderedPageBreak/>
        <w:t>m</w:t>
      </w:r>
      <w:r w:rsidR="007D0B10">
        <w:t>’</w:t>
      </w:r>
      <w:r w:rsidRPr="00EA49B4">
        <w:t>avaient gardé plus longtemps en leur possession</w:t>
      </w:r>
      <w:r w:rsidR="007D0B10">
        <w:t xml:space="preserve">, </w:t>
      </w:r>
      <w:r w:rsidRPr="00EA49B4">
        <w:t>ils auraient retrouvé l</w:t>
      </w:r>
      <w:r w:rsidR="007D0B10">
        <w:t>’</w:t>
      </w:r>
      <w:r w:rsidRPr="00EA49B4">
        <w:t>occasion de gagner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une autre main</w:t>
      </w:r>
      <w:r w:rsidR="007D0B10">
        <w:t xml:space="preserve">, </w:t>
      </w:r>
      <w:r w:rsidRPr="00EA49B4">
        <w:t>la somme qui les avait mis originairement à ma poursuite</w:t>
      </w:r>
      <w:r w:rsidR="007D0B10">
        <w:t>.</w:t>
      </w:r>
    </w:p>
    <w:p w14:paraId="1C01D654" w14:textId="77777777" w:rsidR="007D0B10" w:rsidRDefault="00CC13A3" w:rsidP="00CC13A3">
      <w:r w:rsidRPr="00EA49B4">
        <w:t>Les mésaventures qu</w:t>
      </w:r>
      <w:r w:rsidR="007D0B10">
        <w:t>’</w:t>
      </w:r>
      <w:r w:rsidRPr="00EA49B4">
        <w:t>avait entraînées ma dernière tentative d</w:t>
      </w:r>
      <w:r w:rsidR="007D0B10">
        <w:t>’</w:t>
      </w:r>
      <w:r w:rsidRPr="00EA49B4">
        <w:t>échapper à mes persécuteurs en mettant la mer entre eux et moi</w:t>
      </w:r>
      <w:r w:rsidR="007D0B10">
        <w:t xml:space="preserve">, </w:t>
      </w:r>
      <w:r w:rsidRPr="00EA49B4">
        <w:t>me détournèrent de l</w:t>
      </w:r>
      <w:r w:rsidR="007D0B10">
        <w:t>’</w:t>
      </w:r>
      <w:r w:rsidRPr="00EA49B4">
        <w:t>idée de recommencer la même expérience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 revins donc encore une fois au projet de me cacher</w:t>
      </w:r>
      <w:r w:rsidR="007D0B10">
        <w:t xml:space="preserve">, </w:t>
      </w:r>
      <w:r w:rsidRPr="00EA49B4">
        <w:t>au moins pour le présent</w:t>
      </w:r>
      <w:r w:rsidR="007D0B10">
        <w:t xml:space="preserve">, </w:t>
      </w:r>
      <w:r w:rsidRPr="00EA49B4">
        <w:t>dans la foule immense de la capitale</w:t>
      </w:r>
      <w:r w:rsidR="007D0B10">
        <w:t xml:space="preserve">. </w:t>
      </w:r>
      <w:r w:rsidRPr="00EA49B4">
        <w:t>Cependant</w:t>
      </w:r>
      <w:r w:rsidR="007D0B10">
        <w:t xml:space="preserve">, </w:t>
      </w:r>
      <w:r w:rsidRPr="00EA49B4">
        <w:t>je ne trouvai nullement à propos de me risquer à suivre la grande route</w:t>
      </w:r>
      <w:r w:rsidR="007D0B10">
        <w:t xml:space="preserve">, </w:t>
      </w:r>
      <w:r w:rsidRPr="00EA49B4">
        <w:t>et cela d</w:t>
      </w:r>
      <w:r w:rsidR="007D0B10">
        <w:t>’</w:t>
      </w:r>
      <w:r w:rsidRPr="00EA49B4">
        <w:t>autant moins que c</w:t>
      </w:r>
      <w:r w:rsidR="007D0B10">
        <w:t>’</w:t>
      </w:r>
      <w:r w:rsidRPr="00EA49B4">
        <w:t>était la direction qu</w:t>
      </w:r>
      <w:r w:rsidR="007D0B10">
        <w:t>’</w:t>
      </w:r>
      <w:r w:rsidRPr="00EA49B4">
        <w:t>avaient choisie mes deux ci-devant conducteurs</w:t>
      </w:r>
      <w:r w:rsidR="007D0B10">
        <w:t xml:space="preserve"> ; </w:t>
      </w:r>
      <w:r w:rsidRPr="00EA49B4">
        <w:t>mais je pris mon chemin le long des frontières du pays de Galles</w:t>
      </w:r>
      <w:r w:rsidR="007D0B10">
        <w:t xml:space="preserve">. </w:t>
      </w:r>
      <w:r w:rsidRPr="00EA49B4">
        <w:t>Le seul incident qui vaille ici la peine d</w:t>
      </w:r>
      <w:r w:rsidR="007D0B10">
        <w:t>’</w:t>
      </w:r>
      <w:r w:rsidRPr="00EA49B4">
        <w:t>être rapporté</w:t>
      </w:r>
      <w:r w:rsidR="007D0B10">
        <w:t xml:space="preserve">, </w:t>
      </w:r>
      <w:r w:rsidRPr="00EA49B4">
        <w:t>eut lieu à l</w:t>
      </w:r>
      <w:r w:rsidR="007D0B10">
        <w:t>’</w:t>
      </w:r>
      <w:r w:rsidRPr="00EA49B4">
        <w:t>occasion d</w:t>
      </w:r>
      <w:r w:rsidR="007D0B10">
        <w:t>’</w:t>
      </w:r>
      <w:r w:rsidRPr="00EA49B4">
        <w:t>un dessein que j</w:t>
      </w:r>
      <w:r w:rsidR="007D0B10">
        <w:t>’</w:t>
      </w:r>
      <w:r w:rsidRPr="00EA49B4">
        <w:t>eus de traverser la Severn</w:t>
      </w:r>
      <w:r w:rsidR="007D0B10">
        <w:t xml:space="preserve">. </w:t>
      </w:r>
      <w:r w:rsidRPr="00EA49B4">
        <w:t>On passait le fleuve sur un bac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par quelque inadvertance dont je ne saurais rendre raison</w:t>
      </w:r>
      <w:r w:rsidR="007D0B10">
        <w:t xml:space="preserve">, </w:t>
      </w:r>
      <w:r w:rsidRPr="00EA49B4">
        <w:t>il m</w:t>
      </w:r>
      <w:r w:rsidR="007D0B10">
        <w:t>’</w:t>
      </w:r>
      <w:r w:rsidRPr="00EA49B4">
        <w:t>arriva de perdre ma route si complétement qu</w:t>
      </w:r>
      <w:r w:rsidR="007D0B10">
        <w:t>’</w:t>
      </w:r>
      <w:r w:rsidRPr="00EA49B4">
        <w:t>il me fut absolument impossible ce soir-là de gagner le bac</w:t>
      </w:r>
      <w:r w:rsidR="007D0B10">
        <w:t xml:space="preserve">, </w:t>
      </w:r>
      <w:r w:rsidRPr="00EA49B4">
        <w:t>et de pousser jusqu</w:t>
      </w:r>
      <w:r w:rsidR="007D0B10">
        <w:t>’</w:t>
      </w:r>
      <w:r w:rsidRPr="00EA49B4">
        <w:t>à la ville où je m</w:t>
      </w:r>
      <w:r w:rsidR="007D0B10">
        <w:t>’</w:t>
      </w:r>
      <w:r w:rsidRPr="00EA49B4">
        <w:t>étais proposé de coucher</w:t>
      </w:r>
      <w:r w:rsidR="007D0B10">
        <w:t>.</w:t>
      </w:r>
    </w:p>
    <w:p w14:paraId="3714A808" w14:textId="77777777" w:rsidR="007D0B10" w:rsidRDefault="00CC13A3" w:rsidP="00CC13A3">
      <w:r w:rsidRPr="00EA49B4">
        <w:t>Par une fatalité singulière</w:t>
      </w:r>
      <w:r w:rsidR="007D0B10">
        <w:t xml:space="preserve">, </w:t>
      </w:r>
      <w:r w:rsidRPr="00EA49B4">
        <w:t>un aussi faible contretemps</w:t>
      </w:r>
      <w:r w:rsidR="007D0B10">
        <w:t xml:space="preserve">, </w:t>
      </w:r>
      <w:r w:rsidRPr="00EA49B4">
        <w:t>au milieu de la foule d</w:t>
      </w:r>
      <w:r w:rsidR="007D0B10">
        <w:t>’</w:t>
      </w:r>
      <w:r w:rsidRPr="00EA49B4">
        <w:t>idées accablantes qui auraient dû absorber toutes mes facultés</w:t>
      </w:r>
      <w:r w:rsidR="007D0B10">
        <w:t xml:space="preserve">, </w:t>
      </w:r>
      <w:r w:rsidRPr="00EA49B4">
        <w:t>ne laissa pas que de me causer beaucoup d</w:t>
      </w:r>
      <w:r w:rsidR="007D0B10">
        <w:t>’</w:t>
      </w:r>
      <w:r w:rsidRPr="00EA49B4">
        <w:t>impatience et de mauvaise humeur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extraordinairement fatigué ce jour-là</w:t>
      </w:r>
      <w:r w:rsidR="007D0B10">
        <w:t xml:space="preserve">. </w:t>
      </w:r>
      <w:r w:rsidRPr="00EA49B4">
        <w:t>Avant le moment où je m</w:t>
      </w:r>
      <w:r w:rsidR="007D0B10">
        <w:t>’</w:t>
      </w:r>
      <w:r w:rsidRPr="00EA49B4">
        <w:t>étais trompé de chemin</w:t>
      </w:r>
      <w:r w:rsidR="007D0B10">
        <w:t xml:space="preserve">, </w:t>
      </w:r>
      <w:r w:rsidRPr="00EA49B4">
        <w:t>ou au moins avant que je me fusse aperçu de ma méprise</w:t>
      </w:r>
      <w:r w:rsidR="007D0B10">
        <w:t xml:space="preserve">, </w:t>
      </w:r>
      <w:r w:rsidRPr="00EA49B4">
        <w:t>le temps était devenu brumeux et sombre</w:t>
      </w:r>
      <w:r w:rsidR="007D0B10">
        <w:t xml:space="preserve"> ; </w:t>
      </w:r>
      <w:r w:rsidRPr="00EA49B4">
        <w:t>bientôt après les nuages s</w:t>
      </w:r>
      <w:r w:rsidR="007D0B10">
        <w:t>’</w:t>
      </w:r>
      <w:r w:rsidRPr="00EA49B4">
        <w:t>étaient fondus en une pluie battante</w:t>
      </w:r>
      <w:r w:rsidR="007D0B10">
        <w:t xml:space="preserve">. </w:t>
      </w:r>
      <w:r w:rsidRPr="00EA49B4">
        <w:t>Je me trouvais alors au beau milieu d</w:t>
      </w:r>
      <w:r w:rsidR="007D0B10">
        <w:t>’</w:t>
      </w:r>
      <w:r w:rsidRPr="00EA49B4">
        <w:t>une plaine</w:t>
      </w:r>
      <w:r w:rsidR="007D0B10">
        <w:t xml:space="preserve">, </w:t>
      </w:r>
      <w:r w:rsidRPr="00EA49B4">
        <w:t>sans arbre ni abri d</w:t>
      </w:r>
      <w:r w:rsidR="007D0B10">
        <w:t>’</w:t>
      </w:r>
      <w:r w:rsidRPr="00EA49B4">
        <w:t>aucune espèce pour me couvrir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été trempé en un moment</w:t>
      </w:r>
      <w:r w:rsidR="007D0B10">
        <w:t xml:space="preserve">. </w:t>
      </w:r>
      <w:r w:rsidRPr="00EA49B4">
        <w:t>Dans ce fâcheux état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continué ma marche avec humeur et obstination</w:t>
      </w:r>
      <w:r w:rsidR="007D0B10">
        <w:t xml:space="preserve">. </w:t>
      </w:r>
      <w:r w:rsidRPr="00EA49B4">
        <w:t xml:space="preserve">De temps à autre la pluie avait fait place à un orage de grêle qui tomba en grains très-gros et </w:t>
      </w:r>
      <w:r w:rsidRPr="00EA49B4">
        <w:lastRenderedPageBreak/>
        <w:t>très-serrés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avais été fort mal défendu par le misérable vêtement que je portais</w:t>
      </w:r>
      <w:r w:rsidR="007D0B10">
        <w:t xml:space="preserve"> : </w:t>
      </w:r>
      <w:r w:rsidRPr="00EA49B4">
        <w:t>en sorte que je m</w:t>
      </w:r>
      <w:r w:rsidR="007D0B10">
        <w:t>’</w:t>
      </w:r>
      <w:r w:rsidRPr="00EA49B4">
        <w:t>étais senti comme criblé</w:t>
      </w:r>
      <w:r w:rsidR="007D0B10">
        <w:t xml:space="preserve">. </w:t>
      </w:r>
      <w:r w:rsidRPr="00EA49B4">
        <w:t>Une pluie abondante était encore survenue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alors que j</w:t>
      </w:r>
      <w:r w:rsidR="007D0B10">
        <w:t>’</w:t>
      </w:r>
      <w:r w:rsidRPr="00EA49B4">
        <w:t>avais commencé à m</w:t>
      </w:r>
      <w:r w:rsidR="007D0B10">
        <w:t>’</w:t>
      </w:r>
      <w:r w:rsidRPr="00EA49B4">
        <w:t>apercevoir que je m</w:t>
      </w:r>
      <w:r w:rsidR="007D0B10">
        <w:t>’</w:t>
      </w:r>
      <w:r w:rsidRPr="00EA49B4">
        <w:t>étais totalement égaré de ma route</w:t>
      </w:r>
      <w:r w:rsidR="007D0B10">
        <w:t xml:space="preserve">. </w:t>
      </w:r>
      <w:r w:rsidRPr="00EA49B4">
        <w:t>Je ne découvrais ni bêtes</w:t>
      </w:r>
      <w:r w:rsidR="007D0B10">
        <w:t xml:space="preserve">, </w:t>
      </w:r>
      <w:r w:rsidRPr="00EA49B4">
        <w:t>ni gens</w:t>
      </w:r>
      <w:r w:rsidR="007D0B10">
        <w:t xml:space="preserve">, </w:t>
      </w:r>
      <w:r w:rsidRPr="00EA49B4">
        <w:t>ni habitation d</w:t>
      </w:r>
      <w:r w:rsidR="007D0B10">
        <w:t>’</w:t>
      </w:r>
      <w:r w:rsidRPr="00EA49B4">
        <w:t>aucune espèce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toujours marché</w:t>
      </w:r>
      <w:r w:rsidR="007D0B10">
        <w:t xml:space="preserve">, </w:t>
      </w:r>
      <w:r w:rsidRPr="00EA49B4">
        <w:t>délibérant</w:t>
      </w:r>
      <w:r w:rsidR="007D0B10">
        <w:t xml:space="preserve">, </w:t>
      </w:r>
      <w:r w:rsidRPr="00EA49B4">
        <w:t>à tous les sentiers qui s</w:t>
      </w:r>
      <w:r w:rsidR="007D0B10">
        <w:t>’</w:t>
      </w:r>
      <w:r w:rsidRPr="00EA49B4">
        <w:t>offraient à moi</w:t>
      </w:r>
      <w:r w:rsidR="007D0B10">
        <w:t xml:space="preserve">, </w:t>
      </w:r>
      <w:r w:rsidRPr="00EA49B4">
        <w:t>quel était celui que je devais prendre</w:t>
      </w:r>
      <w:r w:rsidR="007D0B10">
        <w:t xml:space="preserve">, </w:t>
      </w:r>
      <w:r w:rsidRPr="00EA49B4">
        <w:t>et n</w:t>
      </w:r>
      <w:r w:rsidR="007D0B10">
        <w:t>’</w:t>
      </w:r>
      <w:r w:rsidRPr="00EA49B4">
        <w:t>ayant jamais le moyen de trouver une seule raison pour rejeter l</w:t>
      </w:r>
      <w:r w:rsidR="007D0B10">
        <w:t>’</w:t>
      </w:r>
      <w:r w:rsidRPr="00EA49B4">
        <w:t>un et préférer l</w:t>
      </w:r>
      <w:r w:rsidR="007D0B10">
        <w:t>’</w:t>
      </w:r>
      <w:r w:rsidRPr="00EA49B4">
        <w:t>autre</w:t>
      </w:r>
      <w:r w:rsidR="007D0B10">
        <w:t xml:space="preserve">. </w:t>
      </w:r>
      <w:r w:rsidRPr="00EA49B4">
        <w:t>Toutes ces contrariétés m</w:t>
      </w:r>
      <w:r w:rsidR="007D0B10">
        <w:t>’</w:t>
      </w:r>
      <w:r w:rsidRPr="00EA49B4">
        <w:t>avaient désolé au dernier point</w:t>
      </w:r>
      <w:r w:rsidR="007D0B10">
        <w:t xml:space="preserve"> ; </w:t>
      </w:r>
      <w:r w:rsidRPr="00EA49B4">
        <w:t>je jurais entre mes dents</w:t>
      </w:r>
      <w:r w:rsidR="007D0B10">
        <w:t xml:space="preserve">, </w:t>
      </w:r>
      <w:r w:rsidRPr="00EA49B4">
        <w:t>tout en continuant ma marche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plein de dégoût de la vie</w:t>
      </w:r>
      <w:r w:rsidR="007D0B10">
        <w:t xml:space="preserve">, </w:t>
      </w:r>
      <w:r w:rsidRPr="00EA49B4">
        <w:t>je la maudissais</w:t>
      </w:r>
      <w:r w:rsidR="007D0B10">
        <w:t xml:space="preserve">, </w:t>
      </w:r>
      <w:r w:rsidRPr="00EA49B4">
        <w:t>ainsi que tout ce qu</w:t>
      </w:r>
      <w:r w:rsidR="007D0B10">
        <w:t>’</w:t>
      </w:r>
      <w:r w:rsidRPr="00EA49B4">
        <w:t>elle traîne à sa suite</w:t>
      </w:r>
      <w:r w:rsidR="007D0B10">
        <w:t xml:space="preserve">. </w:t>
      </w:r>
      <w:r w:rsidRPr="00EA49B4">
        <w:t>Enfin</w:t>
      </w:r>
      <w:r w:rsidR="007D0B10">
        <w:t xml:space="preserve">, </w:t>
      </w:r>
      <w:r w:rsidRPr="00EA49B4">
        <w:t>après avoir erré ainsi sans aucune direction certaine</w:t>
      </w:r>
      <w:r w:rsidR="007D0B10">
        <w:t xml:space="preserve">, </w:t>
      </w:r>
      <w:r w:rsidRPr="00EA49B4">
        <w:t>pendant plus de deux heures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été surpris par la nuit</w:t>
      </w:r>
      <w:r w:rsidR="007D0B10">
        <w:t xml:space="preserve">. </w:t>
      </w:r>
      <w:r w:rsidRPr="00EA49B4">
        <w:t>Aucun chemin frayé ne se présentait à moi</w:t>
      </w:r>
      <w:r w:rsidR="007D0B10">
        <w:t xml:space="preserve">, </w:t>
      </w:r>
      <w:r w:rsidRPr="00EA49B4">
        <w:t>et il n</w:t>
      </w:r>
      <w:r w:rsidR="007D0B10">
        <w:t>’</w:t>
      </w:r>
      <w:r w:rsidRPr="00EA49B4">
        <w:t>y avait pas moyen de penser à aller plus loin</w:t>
      </w:r>
      <w:r w:rsidR="007D0B10">
        <w:t>.</w:t>
      </w:r>
    </w:p>
    <w:p w14:paraId="5BC1BB44" w14:textId="77777777" w:rsidR="007D0B10" w:rsidRDefault="00CC13A3" w:rsidP="00CC13A3">
      <w:r w:rsidRPr="00EA49B4">
        <w:t>Me voilà donc sans abri</w:t>
      </w:r>
      <w:r w:rsidR="007D0B10">
        <w:t xml:space="preserve">, </w:t>
      </w:r>
      <w:r w:rsidRPr="00EA49B4">
        <w:t>sans nourriture</w:t>
      </w:r>
      <w:r w:rsidR="007D0B10">
        <w:t xml:space="preserve">, </w:t>
      </w:r>
      <w:r w:rsidRPr="00EA49B4">
        <w:t>sans espérance</w:t>
      </w:r>
      <w:r w:rsidR="007D0B10">
        <w:t xml:space="preserve"> ; </w:t>
      </w:r>
      <w:r w:rsidRPr="00EA49B4">
        <w:t>pas un lambeau de mes vêtements qui ne fût aussi mouillé que si je venais d</w:t>
      </w:r>
      <w:r w:rsidR="007D0B10">
        <w:t>’</w:t>
      </w:r>
      <w:r w:rsidRPr="00EA49B4">
        <w:t>être pêché au fond de la mer</w:t>
      </w:r>
      <w:r w:rsidR="007D0B10">
        <w:t xml:space="preserve">. </w:t>
      </w:r>
      <w:r w:rsidRPr="00EA49B4">
        <w:t>Mes dents craquaient</w:t>
      </w:r>
      <w:r w:rsidR="007D0B10">
        <w:t xml:space="preserve"> ; </w:t>
      </w:r>
      <w:r w:rsidRPr="00EA49B4">
        <w:t>je tremblais de tous mes membres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avais dans le cœur la rage et le désespoir</w:t>
      </w:r>
      <w:r w:rsidR="007D0B10">
        <w:t xml:space="preserve">. </w:t>
      </w:r>
      <w:r w:rsidRPr="00EA49B4">
        <w:t>Tantôt c</w:t>
      </w:r>
      <w:r w:rsidR="007D0B10">
        <w:t>’</w:t>
      </w:r>
      <w:r w:rsidRPr="00EA49B4">
        <w:t>était quelque corps dur que je n</w:t>
      </w:r>
      <w:r w:rsidR="007D0B10">
        <w:t>’</w:t>
      </w:r>
      <w:r w:rsidRPr="00EA49B4">
        <w:t>avais pas aperçu</w:t>
      </w:r>
      <w:r w:rsidR="007D0B10">
        <w:t xml:space="preserve">, </w:t>
      </w:r>
      <w:r w:rsidRPr="00EA49B4">
        <w:t>contre lequel je me heurtais</w:t>
      </w:r>
      <w:r w:rsidR="007D0B10">
        <w:t xml:space="preserve">, </w:t>
      </w:r>
      <w:r w:rsidRPr="00EA49B4">
        <w:t>et qui me faisait tomber</w:t>
      </w:r>
      <w:r w:rsidR="007D0B10">
        <w:t xml:space="preserve"> ; </w:t>
      </w:r>
      <w:r w:rsidRPr="00EA49B4">
        <w:t>tantôt c</w:t>
      </w:r>
      <w:r w:rsidR="007D0B10">
        <w:t>’</w:t>
      </w:r>
      <w:r w:rsidRPr="00EA49B4">
        <w:t>était un obstacle qui se trouvait devant moi</w:t>
      </w:r>
      <w:r w:rsidR="007D0B10">
        <w:t xml:space="preserve">, </w:t>
      </w:r>
      <w:r w:rsidRPr="00EA49B4">
        <w:t>et qui m</w:t>
      </w:r>
      <w:r w:rsidR="007D0B10">
        <w:t>’</w:t>
      </w:r>
      <w:r w:rsidRPr="00EA49B4">
        <w:t>obligeait à revenir sur mes pas</w:t>
      </w:r>
      <w:r w:rsidR="007D0B10">
        <w:t>.</w:t>
      </w:r>
    </w:p>
    <w:p w14:paraId="1E29CB76" w14:textId="2E7F1126" w:rsidR="00CC13A3" w:rsidRPr="00EA49B4" w:rsidRDefault="00CC13A3" w:rsidP="00CC13A3">
      <w:r w:rsidRPr="00EA49B4">
        <w:t>Il n</w:t>
      </w:r>
      <w:r w:rsidR="007D0B10">
        <w:t>’</w:t>
      </w:r>
      <w:r w:rsidRPr="00EA49B4">
        <w:t>y avait pas de liaison directe entre ces contretemps accidentels et la persécution que je fuyais</w:t>
      </w:r>
      <w:r w:rsidR="007D0B10">
        <w:t xml:space="preserve"> ; </w:t>
      </w:r>
      <w:r w:rsidRPr="00EA49B4">
        <w:t>mais dans mon esprit malade toutes ces idées se confondaient</w:t>
      </w:r>
      <w:r w:rsidR="007D0B10">
        <w:t xml:space="preserve">. </w:t>
      </w:r>
      <w:r w:rsidRPr="00EA49B4">
        <w:t>Je maudissais tout le système de l</w:t>
      </w:r>
      <w:r w:rsidR="007D0B10">
        <w:t>’</w:t>
      </w:r>
      <w:r w:rsidRPr="00EA49B4">
        <w:t>existence humaine</w:t>
      </w:r>
      <w:r w:rsidR="007D0B10">
        <w:t>. « </w:t>
      </w:r>
      <w:r w:rsidRPr="00EA49B4">
        <w:t>Malheureux proscrit que je suis</w:t>
      </w:r>
      <w:r w:rsidR="007D0B10">
        <w:t xml:space="preserve">, </w:t>
      </w:r>
      <w:r w:rsidRPr="00EA49B4">
        <w:t>me disais-je à moi-même</w:t>
      </w:r>
      <w:r w:rsidR="007D0B10">
        <w:t xml:space="preserve">, </w:t>
      </w:r>
      <w:r w:rsidRPr="00EA49B4">
        <w:t>mourons donc ici</w:t>
      </w:r>
      <w:r w:rsidR="007D0B10">
        <w:t xml:space="preserve">, </w:t>
      </w:r>
      <w:r w:rsidRPr="00EA49B4">
        <w:t>puisque c</w:t>
      </w:r>
      <w:r w:rsidR="007D0B10">
        <w:t>’</w:t>
      </w:r>
      <w:r w:rsidRPr="00EA49B4">
        <w:t>est mon sort</w:t>
      </w:r>
      <w:r w:rsidR="007D0B10">
        <w:t xml:space="preserve">, </w:t>
      </w:r>
      <w:r w:rsidRPr="00EA49B4">
        <w:t>par la faim et par le froid</w:t>
      </w:r>
      <w:r w:rsidR="007D0B10">
        <w:t xml:space="preserve">. </w:t>
      </w:r>
      <w:r w:rsidRPr="00EA49B4">
        <w:t>Tous les hommes m</w:t>
      </w:r>
      <w:r w:rsidR="007D0B10">
        <w:t>’</w:t>
      </w:r>
      <w:r w:rsidRPr="00EA49B4">
        <w:t>abandonnent</w:t>
      </w:r>
      <w:r w:rsidR="007D0B10">
        <w:t xml:space="preserve"> ; </w:t>
      </w:r>
      <w:r w:rsidRPr="00EA49B4">
        <w:t>tous les hommes me détestent</w:t>
      </w:r>
      <w:r w:rsidR="007D0B10">
        <w:t xml:space="preserve">. </w:t>
      </w:r>
      <w:r w:rsidRPr="00EA49B4">
        <w:t xml:space="preserve">Des menaces de mort repoussent de moi toutes les sources de </w:t>
      </w:r>
      <w:r w:rsidRPr="00EA49B4">
        <w:lastRenderedPageBreak/>
        <w:t>l</w:t>
      </w:r>
      <w:r w:rsidR="007D0B10">
        <w:t>’</w:t>
      </w:r>
      <w:r w:rsidRPr="00EA49B4">
        <w:t>existence</w:t>
      </w:r>
      <w:r w:rsidR="007D0B10">
        <w:t xml:space="preserve">. </w:t>
      </w:r>
      <w:r w:rsidRPr="00EA49B4">
        <w:t>Monde maudit</w:t>
      </w:r>
      <w:r w:rsidR="007D0B10">
        <w:t xml:space="preserve">, </w:t>
      </w:r>
      <w:r w:rsidRPr="00EA49B4">
        <w:t>qui peux haïr sans cause et accabler l</w:t>
      </w:r>
      <w:r w:rsidR="007D0B10">
        <w:t>’</w:t>
      </w:r>
      <w:r w:rsidRPr="00EA49B4">
        <w:t>innocence sous une masse de calamités trop affreuses pour le crime lui-même</w:t>
      </w:r>
      <w:r w:rsidR="007D0B10">
        <w:t xml:space="preserve">. </w:t>
      </w:r>
      <w:r w:rsidRPr="00EA49B4">
        <w:t>Monde maudit</w:t>
      </w:r>
      <w:r w:rsidR="007D0B10">
        <w:t xml:space="preserve"> ! </w:t>
      </w:r>
      <w:r w:rsidRPr="00EA49B4">
        <w:t>monde inexorable où tous les yeux sont aveugles</w:t>
      </w:r>
      <w:r w:rsidR="007D0B10">
        <w:t xml:space="preserve">, </w:t>
      </w:r>
      <w:r w:rsidRPr="00EA49B4">
        <w:t>où tous les cœurs sont de fer</w:t>
      </w:r>
      <w:r w:rsidR="007D0B10">
        <w:t xml:space="preserve"> ! </w:t>
      </w:r>
      <w:r w:rsidRPr="00EA49B4">
        <w:t>Pourquoi vivre plus longtemps avec toi</w:t>
      </w:r>
      <w:r w:rsidR="007D0B10">
        <w:t xml:space="preserve"> ? </w:t>
      </w:r>
      <w:r w:rsidRPr="00EA49B4">
        <w:t>Pourquoi traîner plus loin cette déplorable existence au milieu des repaires de ces tigres à face humaine</w:t>
      </w:r>
      <w:r w:rsidR="007D0B10">
        <w:t> ? »</w:t>
      </w:r>
    </w:p>
    <w:p w14:paraId="75FBD198" w14:textId="77777777" w:rsidR="007D0B10" w:rsidRDefault="00CC13A3" w:rsidP="00CC13A3">
      <w:r w:rsidRPr="00EA49B4">
        <w:t>Ce paroxysme de délire se consuma enfin de lui-même</w:t>
      </w:r>
      <w:r w:rsidR="007D0B10">
        <w:t xml:space="preserve">. </w:t>
      </w:r>
      <w:r w:rsidRPr="00EA49B4">
        <w:t>Bientôt après je découvris une espèce de toit solitaire</w:t>
      </w:r>
      <w:r w:rsidR="007D0B10">
        <w:t xml:space="preserve">, </w:t>
      </w:r>
      <w:r w:rsidRPr="00EA49B4">
        <w:t>où je m</w:t>
      </w:r>
      <w:r w:rsidR="007D0B10">
        <w:t>’</w:t>
      </w:r>
      <w:r w:rsidRPr="00EA49B4">
        <w:t>estimai heureux de trouver un abri</w:t>
      </w:r>
      <w:r w:rsidR="007D0B10">
        <w:t xml:space="preserve">. </w:t>
      </w:r>
      <w:r w:rsidRPr="00EA49B4">
        <w:t>Dans un coin de cet asile</w:t>
      </w:r>
      <w:r w:rsidR="007D0B10">
        <w:t xml:space="preserve">, </w:t>
      </w:r>
      <w:r w:rsidRPr="00EA49B4">
        <w:t>il y avait un peu de paille fraîche</w:t>
      </w:r>
      <w:r w:rsidR="007D0B10">
        <w:t xml:space="preserve">. </w:t>
      </w:r>
      <w:r w:rsidRPr="00EA49B4">
        <w:t>Je me débarrassai de mes guenilles et les plaçai de manière à ce qu</w:t>
      </w:r>
      <w:r w:rsidR="007D0B10">
        <w:t>’</w:t>
      </w:r>
      <w:r w:rsidRPr="00EA49B4">
        <w:t>elles pussent sécher</w:t>
      </w:r>
      <w:r w:rsidR="007D0B10">
        <w:t xml:space="preserve"> ; </w:t>
      </w:r>
      <w:r w:rsidRPr="00EA49B4">
        <w:t>puis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enfonçant dans la paille</w:t>
      </w:r>
      <w:r w:rsidR="007D0B10">
        <w:t xml:space="preserve">, </w:t>
      </w:r>
      <w:r w:rsidRPr="00EA49B4">
        <w:t>je me sentis bientôt enveloppé d</w:t>
      </w:r>
      <w:r w:rsidR="007D0B10">
        <w:t>’</w:t>
      </w:r>
      <w:r w:rsidRPr="00EA49B4">
        <w:t>une chaleur douce et bienfaisante</w:t>
      </w:r>
      <w:r w:rsidR="007D0B10">
        <w:t xml:space="preserve">. </w:t>
      </w:r>
      <w:r w:rsidRPr="00EA49B4">
        <w:t>Là je perdis par degré le sentiment de mes maux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peu de chose en apparence qu</w:t>
      </w:r>
      <w:r w:rsidR="007D0B10">
        <w:t>’</w:t>
      </w:r>
      <w:r w:rsidRPr="00EA49B4">
        <w:t>un abri avec de la paille fraîche</w:t>
      </w:r>
      <w:r w:rsidR="007D0B10">
        <w:t xml:space="preserve">, </w:t>
      </w:r>
      <w:r w:rsidRPr="00EA49B4">
        <w:t>mais ces biens s</w:t>
      </w:r>
      <w:r w:rsidR="007D0B10">
        <w:t>’</w:t>
      </w:r>
      <w:r w:rsidRPr="00EA49B4">
        <w:t>étaient offerts à moi au moment où je les attendais le moins</w:t>
      </w:r>
      <w:r w:rsidR="007D0B10">
        <w:t xml:space="preserve">, </w:t>
      </w:r>
      <w:r w:rsidRPr="00EA49B4">
        <w:t>et ils avaient porté la joie dans mon cœur</w:t>
      </w:r>
      <w:r w:rsidR="007D0B10">
        <w:t xml:space="preserve">. </w:t>
      </w:r>
      <w:r w:rsidRPr="00EA49B4">
        <w:t>Quoique en général accoutumé à un sommeil extrêmement court</w:t>
      </w:r>
      <w:r w:rsidR="007D0B10">
        <w:t xml:space="preserve">, </w:t>
      </w:r>
      <w:r w:rsidRPr="00EA49B4">
        <w:t>il arriva cette fois que</w:t>
      </w:r>
      <w:r w:rsidR="007D0B10">
        <w:t xml:space="preserve">, </w:t>
      </w:r>
      <w:r w:rsidRPr="00EA49B4">
        <w:t>par suite de la grande fatigue d</w:t>
      </w:r>
      <w:r w:rsidR="007D0B10">
        <w:t>’</w:t>
      </w:r>
      <w:r w:rsidRPr="00EA49B4">
        <w:t>esprit et de corps que j</w:t>
      </w:r>
      <w:r w:rsidR="007D0B10">
        <w:t>’</w:t>
      </w:r>
      <w:r w:rsidRPr="00EA49B4">
        <w:t>avais essuyée</w:t>
      </w:r>
      <w:r w:rsidR="007D0B10">
        <w:t xml:space="preserve">, </w:t>
      </w:r>
      <w:r w:rsidRPr="00EA49B4">
        <w:t>je dormis jusqu</w:t>
      </w:r>
      <w:r w:rsidR="007D0B10">
        <w:t>’</w:t>
      </w:r>
      <w:r w:rsidRPr="00EA49B4">
        <w:t>à près de midi du lendemain</w:t>
      </w:r>
      <w:r w:rsidR="007D0B10">
        <w:t xml:space="preserve">. </w:t>
      </w:r>
      <w:r w:rsidRPr="00EA49B4">
        <w:t>Quand je fus levé</w:t>
      </w:r>
      <w:r w:rsidR="007D0B10">
        <w:t xml:space="preserve">, </w:t>
      </w:r>
      <w:r w:rsidRPr="00EA49B4">
        <w:t>je trouvais que je n</w:t>
      </w:r>
      <w:r w:rsidR="007D0B10">
        <w:t>’</w:t>
      </w:r>
      <w:r w:rsidRPr="00EA49B4">
        <w:t>étais pas à une grande distance du bac</w:t>
      </w:r>
      <w:r w:rsidR="007D0B10">
        <w:t xml:space="preserve"> ; </w:t>
      </w:r>
      <w:r w:rsidRPr="00EA49B4">
        <w:t>je le passai et entrai dans la ville où j</w:t>
      </w:r>
      <w:r w:rsidR="007D0B10">
        <w:t>’</w:t>
      </w:r>
      <w:r w:rsidRPr="00EA49B4">
        <w:t>avais eu l</w:t>
      </w:r>
      <w:r w:rsidR="007D0B10">
        <w:t>’</w:t>
      </w:r>
      <w:r w:rsidRPr="00EA49B4">
        <w:t>intention de coucher la nuit précédente</w:t>
      </w:r>
      <w:r w:rsidR="007D0B10">
        <w:t>.</w:t>
      </w:r>
    </w:p>
    <w:p w14:paraId="41E3E265" w14:textId="379B4760" w:rsidR="007D0B10" w:rsidRDefault="00CC13A3" w:rsidP="00CC13A3">
      <w:r w:rsidRPr="00EA49B4">
        <w:t>C</w:t>
      </w:r>
      <w:r w:rsidR="007D0B10">
        <w:t>’</w:t>
      </w:r>
      <w:r w:rsidRPr="00EA49B4">
        <w:t>était jour de marché</w:t>
      </w:r>
      <w:r w:rsidR="007D0B10">
        <w:t xml:space="preserve">. </w:t>
      </w:r>
      <w:r w:rsidRPr="00EA49B4">
        <w:t>Comme je passais près de la place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aperçus deux hommes qui me regardaient avec beaucoup d</w:t>
      </w:r>
      <w:r w:rsidR="007D0B10">
        <w:t>’</w:t>
      </w:r>
      <w:r w:rsidRPr="00EA49B4">
        <w:t>attention</w:t>
      </w:r>
      <w:r w:rsidR="007D0B10">
        <w:t xml:space="preserve"> ; </w:t>
      </w:r>
      <w:r w:rsidRPr="00EA49B4">
        <w:t>tout à coup un d</w:t>
      </w:r>
      <w:r w:rsidR="007D0B10">
        <w:t>’</w:t>
      </w:r>
      <w:r w:rsidRPr="00EA49B4">
        <w:t>eux s</w:t>
      </w:r>
      <w:r w:rsidR="007D0B10">
        <w:t>’</w:t>
      </w:r>
      <w:r w:rsidRPr="00EA49B4">
        <w:t>écria</w:t>
      </w:r>
      <w:r w:rsidR="007D0B10">
        <w:t> : « </w:t>
      </w:r>
      <w:r w:rsidRPr="00EA49B4">
        <w:t>Je veux être pendu si je ne crois pas que c</w:t>
      </w:r>
      <w:r w:rsidR="007D0B10">
        <w:t>’</w:t>
      </w:r>
      <w:r w:rsidRPr="00EA49B4">
        <w:t>est le drôle que cherchaient ces hommes qui viennent de partir il y a une heure par la voiture de</w:t>
      </w:r>
      <w:r w:rsidR="007D0B10">
        <w:t>… »</w:t>
      </w:r>
      <w:r w:rsidRPr="00EA49B4">
        <w:t xml:space="preserve"> Cette remarque me causa une cruelle alarme</w:t>
      </w:r>
      <w:r w:rsidR="007D0B10">
        <w:t xml:space="preserve"> ; </w:t>
      </w:r>
      <w:r w:rsidRPr="00EA49B4">
        <w:t>je doublai aussitôt le pas</w:t>
      </w:r>
      <w:r w:rsidR="007D0B10">
        <w:t xml:space="preserve">, </w:t>
      </w:r>
      <w:r w:rsidRPr="00EA49B4">
        <w:t>et au premier détour j</w:t>
      </w:r>
      <w:r w:rsidR="007D0B10">
        <w:t>’</w:t>
      </w:r>
      <w:r w:rsidRPr="00EA49B4">
        <w:t>enfilai bien vite une ruelle étroite qui s</w:t>
      </w:r>
      <w:r w:rsidR="007D0B10">
        <w:t>’</w:t>
      </w:r>
      <w:r w:rsidRPr="00EA49B4">
        <w:t>offrit à moi</w:t>
      </w:r>
      <w:r w:rsidR="007D0B10">
        <w:t xml:space="preserve">. </w:t>
      </w:r>
      <w:r w:rsidRPr="00EA49B4">
        <w:t xml:space="preserve">Dès que je fus hors de la portée </w:t>
      </w:r>
      <w:r w:rsidRPr="00EA49B4">
        <w:lastRenderedPageBreak/>
        <w:t>de la vue</w:t>
      </w:r>
      <w:r w:rsidR="007D0B10">
        <w:t xml:space="preserve">, </w:t>
      </w:r>
      <w:r w:rsidRPr="00EA49B4">
        <w:t>je me mis à courir de toutes mes forces</w:t>
      </w:r>
      <w:r w:rsidR="007D0B10">
        <w:t xml:space="preserve">, </w:t>
      </w:r>
      <w:r w:rsidRPr="00EA49B4">
        <w:t>et je ne me crus en sûreté que lorsque je fus à plusieurs milles de distance de l</w:t>
      </w:r>
      <w:r w:rsidR="007D0B10">
        <w:t>’</w:t>
      </w:r>
      <w:r w:rsidRPr="00EA49B4">
        <w:t>endroit où cette observation avait frappé mon oreille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toujours pensé que les hommes auxquels elle avait rapport étaient ces deux officiers de justice qui m</w:t>
      </w:r>
      <w:r w:rsidR="007D0B10">
        <w:t>’</w:t>
      </w:r>
      <w:r w:rsidRPr="00EA49B4">
        <w:t>avaient arrêté à bord du navire qui devait me transporter en Irlande</w:t>
      </w:r>
      <w:r w:rsidR="007D0B10">
        <w:t xml:space="preserve"> ; </w:t>
      </w:r>
      <w:r w:rsidRPr="00EA49B4">
        <w:t xml:space="preserve">ils avaient trouvé par quelque accident le signalement de ma personne tel que </w:t>
      </w:r>
      <w:r w:rsidR="007D0B10">
        <w:t>M. </w:t>
      </w:r>
      <w:r w:rsidRPr="00EA49B4">
        <w:t>Falkland l</w:t>
      </w:r>
      <w:r w:rsidR="007D0B10">
        <w:t>’</w:t>
      </w:r>
      <w:r w:rsidRPr="00EA49B4">
        <w:t>avait fait publier</w:t>
      </w:r>
      <w:r w:rsidR="007D0B10">
        <w:t xml:space="preserve">, </w:t>
      </w:r>
      <w:r w:rsidRPr="00EA49B4">
        <w:t>le rapprochement des diverses circonstances les avait amenés à conclure que la personne désignée dans ce signalement était précisément l</w:t>
      </w:r>
      <w:r w:rsidR="007D0B10">
        <w:t>’</w:t>
      </w:r>
      <w:r w:rsidRPr="00EA49B4">
        <w:t>individu qu</w:t>
      </w:r>
      <w:r w:rsidR="007D0B10">
        <w:t>’</w:t>
      </w:r>
      <w:r w:rsidRPr="00EA49B4">
        <w:t>ils venaient d</w:t>
      </w:r>
      <w:r w:rsidR="007D0B10">
        <w:t>’</w:t>
      </w:r>
      <w:r w:rsidRPr="00EA49B4">
        <w:t>avoir en leur puissance</w:t>
      </w:r>
      <w:r w:rsidR="007D0B10">
        <w:t xml:space="preserve">. </w:t>
      </w:r>
      <w:r w:rsidRPr="00EA49B4">
        <w:t>Dans le fait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une extrême imprudence de ma part</w:t>
      </w:r>
      <w:r w:rsidR="007D0B10">
        <w:t xml:space="preserve">, </w:t>
      </w:r>
      <w:r w:rsidRPr="00EA49B4">
        <w:t>dont il m</w:t>
      </w:r>
      <w:r w:rsidR="007D0B10">
        <w:t>’</w:t>
      </w:r>
      <w:r w:rsidRPr="00EA49B4">
        <w:t>est impossible de dire à présent la cause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avoir gardé toujours le même déguisement</w:t>
      </w:r>
      <w:r w:rsidR="007D0B10">
        <w:t xml:space="preserve">, </w:t>
      </w:r>
      <w:r w:rsidRPr="00EA49B4">
        <w:t>sans y rien changer</w:t>
      </w:r>
      <w:r w:rsidR="007D0B10">
        <w:t xml:space="preserve">, </w:t>
      </w:r>
      <w:r w:rsidRPr="00EA49B4">
        <w:t>après les indices multipliés qui devaient concourir à leur faire conjecturer que je me trouvais dans des circonstances très-particulières et très-critiques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donc échappé une dernière fois que par un bonheur inouï</w:t>
      </w:r>
      <w:r w:rsidR="007D0B10">
        <w:t xml:space="preserve">. </w:t>
      </w:r>
      <w:r w:rsidRPr="00EA49B4">
        <w:t>Si</w:t>
      </w:r>
      <w:r w:rsidR="007D0B10">
        <w:t xml:space="preserve">, </w:t>
      </w:r>
      <w:r w:rsidRPr="00EA49B4">
        <w:t>par suite de l</w:t>
      </w:r>
      <w:r w:rsidR="007D0B10">
        <w:t>’</w:t>
      </w:r>
      <w:r w:rsidRPr="00EA49B4">
        <w:t>orage et de la grêle du soir précédent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eusse pas perdu ma route</w:t>
      </w:r>
      <w:r w:rsidR="007D0B10">
        <w:t xml:space="preserve">, </w:t>
      </w:r>
      <w:r w:rsidRPr="00EA49B4">
        <w:t>ou même si</w:t>
      </w:r>
      <w:r w:rsidR="007D0B10">
        <w:t xml:space="preserve">, </w:t>
      </w:r>
      <w:r w:rsidRPr="00EA49B4">
        <w:t>le matin</w:t>
      </w:r>
      <w:r w:rsidR="007D0B10">
        <w:t xml:space="preserve">, </w:t>
      </w:r>
      <w:r w:rsidRPr="00EA49B4">
        <w:t>je ne me fusse pas laissé retenir si tard par le sommeil</w:t>
      </w:r>
      <w:r w:rsidR="007D0B10">
        <w:t xml:space="preserve">, </w:t>
      </w:r>
      <w:r w:rsidRPr="00EA49B4">
        <w:t>je serais infailliblement tombé entre les mains de ces limiers d</w:t>
      </w:r>
      <w:r w:rsidR="007D0B10">
        <w:t>’</w:t>
      </w:r>
      <w:r w:rsidRPr="00EA49B4">
        <w:t>enfer</w:t>
      </w:r>
      <w:r w:rsidR="007D0B10">
        <w:t>.</w:t>
      </w:r>
    </w:p>
    <w:p w14:paraId="3399CFA8" w14:textId="77777777" w:rsidR="007D0B10" w:rsidRDefault="00CC13A3" w:rsidP="00CC13A3">
      <w:r w:rsidRPr="00EA49B4">
        <w:t>La ville à laquelle ils avaient résolu de s</w:t>
      </w:r>
      <w:r w:rsidR="007D0B10">
        <w:t>’</w:t>
      </w:r>
      <w:r w:rsidRPr="00EA49B4">
        <w:t>arrêter</w:t>
      </w:r>
      <w:r w:rsidR="007D0B10">
        <w:t xml:space="preserve">, </w:t>
      </w:r>
      <w:r w:rsidRPr="00EA49B4">
        <w:t>et dont j</w:t>
      </w:r>
      <w:r w:rsidR="007D0B10">
        <w:t>’</w:t>
      </w:r>
      <w:r w:rsidRPr="00EA49B4">
        <w:t>avais ainsi appris le nom dans la place du marché</w:t>
      </w:r>
      <w:r w:rsidR="007D0B10">
        <w:t xml:space="preserve">, </w:t>
      </w:r>
      <w:r w:rsidRPr="00EA49B4">
        <w:t>était la même ville où</w:t>
      </w:r>
      <w:r w:rsidR="007D0B10">
        <w:t xml:space="preserve">, </w:t>
      </w:r>
      <w:r w:rsidRPr="00EA49B4">
        <w:t>sans cet utile avertissement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allais moi-même me rendre immédiatement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ainsi averti</w:t>
      </w:r>
      <w:r w:rsidR="007D0B10">
        <w:t xml:space="preserve">, </w:t>
      </w:r>
      <w:r w:rsidRPr="00EA49B4">
        <w:t>je pris le parti de m</w:t>
      </w:r>
      <w:r w:rsidR="007D0B10">
        <w:t>’</w:t>
      </w:r>
      <w:r w:rsidRPr="00EA49B4">
        <w:t>éloigner au plus vite de cette route</w:t>
      </w:r>
      <w:r w:rsidR="007D0B10">
        <w:t xml:space="preserve">. </w:t>
      </w:r>
      <w:r w:rsidRPr="00EA49B4">
        <w:t>Au premier endroit où j</w:t>
      </w:r>
      <w:r w:rsidR="007D0B10">
        <w:t>’</w:t>
      </w:r>
      <w:r w:rsidRPr="00EA49B4">
        <w:t>arrivai</w:t>
      </w:r>
      <w:r w:rsidR="007D0B10">
        <w:t xml:space="preserve">, </w:t>
      </w:r>
      <w:r w:rsidRPr="00EA49B4">
        <w:t>et où la chose fut praticable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eus soin de faire emplette d</w:t>
      </w:r>
      <w:r w:rsidR="007D0B10">
        <w:t>’</w:t>
      </w:r>
      <w:r w:rsidRPr="00EA49B4">
        <w:t>une capote que je passai par-dessus ma livrée de mendiant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un chapeau que je rabattis sur ma figure</w:t>
      </w:r>
      <w:r w:rsidR="007D0B10">
        <w:t xml:space="preserve">. </w:t>
      </w:r>
      <w:r w:rsidRPr="00EA49B4">
        <w:t>Je couvris un de mes yeux d</w:t>
      </w:r>
      <w:r w:rsidR="007D0B10">
        <w:t>’</w:t>
      </w:r>
      <w:r w:rsidRPr="00EA49B4">
        <w:t>un morceau de taffetas vert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ôtai le mouchoir que j</w:t>
      </w:r>
      <w:r w:rsidR="007D0B10">
        <w:t>’</w:t>
      </w:r>
      <w:r w:rsidRPr="00EA49B4">
        <w:t>avais sur la tête</w:t>
      </w:r>
      <w:r w:rsidR="007D0B10">
        <w:t xml:space="preserve">, </w:t>
      </w:r>
      <w:r w:rsidRPr="00EA49B4">
        <w:t>et je l</w:t>
      </w:r>
      <w:r w:rsidR="007D0B10">
        <w:t>’</w:t>
      </w:r>
      <w:r w:rsidRPr="00EA49B4">
        <w:t>attachai autour de mon menton</w:t>
      </w:r>
      <w:r w:rsidR="007D0B10">
        <w:t xml:space="preserve">, </w:t>
      </w:r>
      <w:r w:rsidRPr="00EA49B4">
        <w:t>de manière à me couvrir la bouche</w:t>
      </w:r>
      <w:r w:rsidR="007D0B10">
        <w:t xml:space="preserve">. </w:t>
      </w:r>
      <w:r w:rsidRPr="00EA49B4">
        <w:t xml:space="preserve">Je me </w:t>
      </w:r>
      <w:r w:rsidRPr="00EA49B4">
        <w:lastRenderedPageBreak/>
        <w:t>débarrassai insensiblement de toutes les différentes parties de mon premier accoutrement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pour mon vêtement de dessus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affublai d</w:t>
      </w:r>
      <w:r w:rsidR="007D0B10">
        <w:t>’</w:t>
      </w:r>
      <w:r w:rsidRPr="00EA49B4">
        <w:t>une espèce de blouse de charretier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étant pas trop mauvaise</w:t>
      </w:r>
      <w:r w:rsidR="007D0B10">
        <w:t xml:space="preserve">, </w:t>
      </w:r>
      <w:r w:rsidRPr="00EA49B4">
        <w:t>me donnait assez bien l</w:t>
      </w:r>
      <w:r w:rsidR="007D0B10">
        <w:t>’</w:t>
      </w:r>
      <w:r w:rsidRPr="00EA49B4">
        <w:t>air du fils d</w:t>
      </w:r>
      <w:r w:rsidR="007D0B10">
        <w:t>’</w:t>
      </w:r>
      <w:r w:rsidRPr="00EA49B4">
        <w:t>un honnête laboureur de la dernière classe</w:t>
      </w:r>
      <w:r w:rsidR="007D0B10">
        <w:t xml:space="preserve">. </w:t>
      </w:r>
      <w:r w:rsidRPr="00EA49B4">
        <w:t>Dans cet équipage</w:t>
      </w:r>
      <w:r w:rsidR="007D0B10">
        <w:t xml:space="preserve">, </w:t>
      </w:r>
      <w:r w:rsidRPr="00EA49B4">
        <w:t>je poursuivis mon voyage</w:t>
      </w:r>
      <w:r w:rsidR="007D0B10">
        <w:t xml:space="preserve"> ; </w:t>
      </w:r>
      <w:r w:rsidRPr="00EA49B4">
        <w:t>et après mille inquiétudes</w:t>
      </w:r>
      <w:r w:rsidR="007D0B10">
        <w:t xml:space="preserve">, </w:t>
      </w:r>
      <w:r w:rsidRPr="00EA49B4">
        <w:t>mille précautions et mille circuits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arrivai sain et sauf à Londres</w:t>
      </w:r>
      <w:r w:rsidR="007D0B10">
        <w:t>.</w:t>
      </w:r>
    </w:p>
    <w:p w14:paraId="4EB2A5A3" w14:textId="5E71175A" w:rsidR="00CC13A3" w:rsidRPr="00EA49B4" w:rsidRDefault="00CC13A3" w:rsidP="007D0B10">
      <w:pPr>
        <w:pStyle w:val="Titre1"/>
      </w:pPr>
      <w:bookmarkStart w:id="37" w:name="_Toc194843926"/>
      <w:r w:rsidRPr="00EA49B4">
        <w:lastRenderedPageBreak/>
        <w:t>XXXIV</w:t>
      </w:r>
      <w:bookmarkEnd w:id="37"/>
    </w:p>
    <w:p w14:paraId="67CE130D" w14:textId="77777777" w:rsidR="007D0B10" w:rsidRDefault="00CC13A3" w:rsidP="00CC13A3">
      <w:r w:rsidRPr="00EA49B4">
        <w:t>Ce fut là le terme où vint aboutir une longue suite d</w:t>
      </w:r>
      <w:r w:rsidR="007D0B10">
        <w:t>’</w:t>
      </w:r>
      <w:r w:rsidRPr="00EA49B4">
        <w:t>épreuves effrayantes encore dans le passé et dont la perspective eût suffi pour faire reculer de désespoir celui qui aurait eu à les subir une seconde fois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à un prix au-dessus de tous les calculs humains que j</w:t>
      </w:r>
      <w:r w:rsidR="007D0B10">
        <w:t>’</w:t>
      </w:r>
      <w:r w:rsidRPr="00EA49B4">
        <w:t>avais acheté ce lieu de repos</w:t>
      </w:r>
      <w:r w:rsidR="007D0B10">
        <w:t xml:space="preserve"> : </w:t>
      </w:r>
      <w:r w:rsidRPr="00EA49B4">
        <w:t>soit que l</w:t>
      </w:r>
      <w:r w:rsidR="007D0B10">
        <w:t>’</w:t>
      </w:r>
      <w:r w:rsidRPr="00EA49B4">
        <w:t>on considère les efforts qu</w:t>
      </w:r>
      <w:r w:rsidR="007D0B10">
        <w:t>’</w:t>
      </w:r>
      <w:r w:rsidRPr="00EA49B4">
        <w:t>il m</w:t>
      </w:r>
      <w:r w:rsidR="007D0B10">
        <w:t>’</w:t>
      </w:r>
      <w:r w:rsidRPr="00EA49B4">
        <w:t>avait fallu faire pour franchir les murs de ma prison</w:t>
      </w:r>
      <w:r w:rsidR="007D0B10">
        <w:t xml:space="preserve">, </w:t>
      </w:r>
      <w:r w:rsidRPr="00EA49B4">
        <w:t>soit que l</w:t>
      </w:r>
      <w:r w:rsidR="007D0B10">
        <w:t>’</w:t>
      </w:r>
      <w:r w:rsidRPr="00EA49B4">
        <w:t>on passe en revue cette multiplicité d</w:t>
      </w:r>
      <w:r w:rsidR="007D0B10">
        <w:t>’</w:t>
      </w:r>
      <w:r w:rsidRPr="00EA49B4">
        <w:t>angoisses et de périls auxquels j</w:t>
      </w:r>
      <w:r w:rsidR="007D0B10">
        <w:t>’</w:t>
      </w:r>
      <w:r w:rsidRPr="00EA49B4">
        <w:t>avais été en proie depuis cette époque</w:t>
      </w:r>
      <w:r w:rsidR="007D0B10">
        <w:t>.</w:t>
      </w:r>
    </w:p>
    <w:p w14:paraId="7686EB7C" w14:textId="4336D591" w:rsidR="007D0B10" w:rsidRDefault="00CC13A3" w:rsidP="00CC13A3">
      <w:r w:rsidRPr="00EA49B4">
        <w:t>Mais pourquoi appelé-je un lieu de repos celui où j</w:t>
      </w:r>
      <w:r w:rsidR="007D0B10">
        <w:t>’</w:t>
      </w:r>
      <w:r w:rsidRPr="00EA49B4">
        <w:t>étais alors</w:t>
      </w:r>
      <w:r w:rsidR="007D0B10">
        <w:t xml:space="preserve"> ? </w:t>
      </w:r>
      <w:r w:rsidRPr="00EA49B4">
        <w:t>Hélas</w:t>
      </w:r>
      <w:r w:rsidR="007D0B10">
        <w:t xml:space="preserve"> ! </w:t>
      </w:r>
      <w:r w:rsidRPr="00EA49B4">
        <w:t>ce fut pour moi précisément le contraire</w:t>
      </w:r>
      <w:r w:rsidR="007D0B10">
        <w:t xml:space="preserve">. </w:t>
      </w:r>
      <w:r w:rsidRPr="00EA49B4">
        <w:t>Ma première et ma plus importante affaire fut de repasser tous les projets de déguisement que j</w:t>
      </w:r>
      <w:r w:rsidR="007D0B10">
        <w:t>’</w:t>
      </w:r>
      <w:r w:rsidRPr="00EA49B4">
        <w:t>avais pu imaginer jusqu</w:t>
      </w:r>
      <w:r w:rsidR="007D0B10">
        <w:t>’</w:t>
      </w:r>
      <w:r w:rsidRPr="00EA49B4">
        <w:t>alors</w:t>
      </w:r>
      <w:r w:rsidR="007D0B10">
        <w:t xml:space="preserve">, </w:t>
      </w:r>
      <w:r w:rsidRPr="00EA49B4">
        <w:t>de chercher à tirer tout le parti possible de ce que je venais d</w:t>
      </w:r>
      <w:r w:rsidR="007D0B10">
        <w:t>’</w:t>
      </w:r>
      <w:r w:rsidRPr="00EA49B4">
        <w:t>acquérir d</w:t>
      </w:r>
      <w:r w:rsidR="007D0B10">
        <w:t>’</w:t>
      </w:r>
      <w:r w:rsidRPr="00EA49B4">
        <w:t>expérience à cet égard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ourdir pour m</w:t>
      </w:r>
      <w:r w:rsidR="007D0B10">
        <w:t>’</w:t>
      </w:r>
      <w:r w:rsidRPr="00EA49B4">
        <w:t>envelopper un voile plus impénétrable que jamais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genre d</w:t>
      </w:r>
      <w:r w:rsidR="007D0B10">
        <w:t>’</w:t>
      </w:r>
      <w:r w:rsidRPr="00EA49B4">
        <w:t>effort auquel je ne voyais pas de terme</w:t>
      </w:r>
      <w:r w:rsidR="007D0B10">
        <w:t xml:space="preserve">. </w:t>
      </w:r>
      <w:r w:rsidRPr="00EA49B4">
        <w:t>Dans les cas ordinaires</w:t>
      </w:r>
      <w:r w:rsidR="007D0B10">
        <w:t xml:space="preserve">, </w:t>
      </w:r>
      <w:r w:rsidRPr="00EA49B4">
        <w:t>la poursuite de la police contre un prétendu malfaiteur ne dure qu</w:t>
      </w:r>
      <w:r w:rsidR="007D0B10">
        <w:t>’</w:t>
      </w:r>
      <w:r w:rsidRPr="00EA49B4">
        <w:t>un certain temps</w:t>
      </w:r>
      <w:r w:rsidR="007D0B10">
        <w:t xml:space="preserve"> ; </w:t>
      </w:r>
      <w:r w:rsidRPr="00EA49B4">
        <w:t>mais ce n</w:t>
      </w:r>
      <w:r w:rsidR="007D0B10">
        <w:t>’</w:t>
      </w:r>
      <w:r w:rsidRPr="00EA49B4">
        <w:t>était pas d</w:t>
      </w:r>
      <w:r w:rsidR="007D0B10">
        <w:t>’</w:t>
      </w:r>
      <w:r w:rsidRPr="00EA49B4">
        <w:t xml:space="preserve">après les cas ordinaires que le génie colossal de </w:t>
      </w:r>
      <w:r w:rsidR="007D0B10">
        <w:t>M. </w:t>
      </w:r>
      <w:r w:rsidRPr="00EA49B4">
        <w:t>Falkland était fait pour être jugé</w:t>
      </w:r>
      <w:r w:rsidR="007D0B10">
        <w:t xml:space="preserve">. </w:t>
      </w:r>
      <w:r w:rsidRPr="00EA49B4">
        <w:t>Par la même raison</w:t>
      </w:r>
      <w:r w:rsidR="007D0B10">
        <w:t xml:space="preserve">, </w:t>
      </w:r>
      <w:r w:rsidRPr="00EA49B4">
        <w:t>Londres</w:t>
      </w:r>
      <w:r w:rsidR="007D0B10">
        <w:t xml:space="preserve">, </w:t>
      </w:r>
      <w:r w:rsidRPr="00EA49B4">
        <w:t>qui paraît être pour la généralité des hommes un inépuisable réservoir de ressources pour se dérober aux recherches</w:t>
      </w:r>
      <w:r w:rsidR="007D0B10">
        <w:t xml:space="preserve">, </w:t>
      </w:r>
      <w:r w:rsidRPr="00EA49B4">
        <w:t>ne pouvait pas s</w:t>
      </w:r>
      <w:r w:rsidR="007D0B10">
        <w:t>’</w:t>
      </w:r>
      <w:r w:rsidRPr="00EA49B4">
        <w:t>offrir à moi sous cet aspect consolant</w:t>
      </w:r>
      <w:r w:rsidR="007D0B10">
        <w:t xml:space="preserve">. </w:t>
      </w:r>
      <w:r w:rsidRPr="00EA49B4">
        <w:t>Si la vie valait la peine que je l</w:t>
      </w:r>
      <w:r w:rsidR="007D0B10">
        <w:t>’</w:t>
      </w:r>
      <w:r w:rsidRPr="00EA49B4">
        <w:t>acceptasse à de telles conditions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sur quoi je ne puis prononcer</w:t>
      </w:r>
      <w:r w:rsidR="007D0B10">
        <w:t xml:space="preserve">. </w:t>
      </w:r>
      <w:r w:rsidRPr="00EA49B4">
        <w:t>Tout ce que je sais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que je m</w:t>
      </w:r>
      <w:r w:rsidR="007D0B10">
        <w:t>’</w:t>
      </w:r>
      <w:r w:rsidRPr="00EA49B4">
        <w:t>attachai avec persévérance à diriger toutes mes facultés vers le but que je m</w:t>
      </w:r>
      <w:r w:rsidR="007D0B10">
        <w:t>’</w:t>
      </w:r>
      <w:r w:rsidRPr="00EA49B4">
        <w:t>étais proposé</w:t>
      </w:r>
      <w:r w:rsidR="007D0B10">
        <w:t xml:space="preserve">, </w:t>
      </w:r>
      <w:r w:rsidRPr="00EA49B4">
        <w:t>et que j</w:t>
      </w:r>
      <w:r w:rsidR="007D0B10">
        <w:t>’</w:t>
      </w:r>
      <w:r w:rsidRPr="00EA49B4">
        <w:t>embrassai cette résolution par une suite de l</w:t>
      </w:r>
      <w:r w:rsidR="007D0B10">
        <w:t>’</w:t>
      </w:r>
      <w:r w:rsidRPr="00EA49B4">
        <w:t>affection paternelle que les hommes ont ordinairement pour les productions de leur intelligence</w:t>
      </w:r>
      <w:r w:rsidR="007D0B10">
        <w:t xml:space="preserve"> ; </w:t>
      </w:r>
      <w:r w:rsidRPr="00EA49B4">
        <w:t xml:space="preserve">plus </w:t>
      </w:r>
      <w:r w:rsidRPr="00EA49B4">
        <w:lastRenderedPageBreak/>
        <w:t>j</w:t>
      </w:r>
      <w:r w:rsidR="007D0B10">
        <w:t>’</w:t>
      </w:r>
      <w:r w:rsidRPr="00EA49B4">
        <w:t>avais consommé de pensées et d</w:t>
      </w:r>
      <w:r w:rsidR="007D0B10">
        <w:t>’</w:t>
      </w:r>
      <w:r w:rsidRPr="00EA49B4">
        <w:t>efforts ingénieux pour amener mon projet au degré de perfection ou il était</w:t>
      </w:r>
      <w:r w:rsidR="007D0B10">
        <w:t xml:space="preserve">, </w:t>
      </w:r>
      <w:r w:rsidRPr="00EA49B4">
        <w:t>moins j</w:t>
      </w:r>
      <w:r w:rsidR="007D0B10">
        <w:t>’</w:t>
      </w:r>
      <w:r w:rsidRPr="00EA49B4">
        <w:t>étais disposé à l</w:t>
      </w:r>
      <w:r w:rsidR="007D0B10">
        <w:t>’</w:t>
      </w:r>
      <w:r w:rsidRPr="00EA49B4">
        <w:t>abandonner</w:t>
      </w:r>
      <w:r w:rsidR="007D0B10">
        <w:t xml:space="preserve">. </w:t>
      </w:r>
      <w:r w:rsidRPr="00EA49B4">
        <w:t>Un autre motif qui ne m</w:t>
      </w:r>
      <w:r w:rsidR="007D0B10">
        <w:t>’</w:t>
      </w:r>
      <w:r w:rsidRPr="00EA49B4">
        <w:t>animait pas avec moins d</w:t>
      </w:r>
      <w:r w:rsidR="007D0B10">
        <w:t>’</w:t>
      </w:r>
      <w:r w:rsidRPr="00EA49B4">
        <w:t>ardeur à la poursuite de mon dessein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cette aversion que je sentais toujours croître dans mon âme contre l</w:t>
      </w:r>
      <w:r w:rsidR="007D0B10">
        <w:t>’</w:t>
      </w:r>
      <w:r w:rsidRPr="00EA49B4">
        <w:t>injustice et l</w:t>
      </w:r>
      <w:r w:rsidR="007D0B10">
        <w:t>’</w:t>
      </w:r>
      <w:r w:rsidRPr="00EA49B4">
        <w:t>arbitraire</w:t>
      </w:r>
      <w:r w:rsidR="007D0B10">
        <w:t>.</w:t>
      </w:r>
    </w:p>
    <w:p w14:paraId="270F61EE" w14:textId="77777777" w:rsidR="007D0B10" w:rsidRDefault="00CC13A3" w:rsidP="00CC13A3">
      <w:r w:rsidRPr="00EA49B4">
        <w:t>Le premier jour de mon arrivée à Londres</w:t>
      </w:r>
      <w:r w:rsidR="007D0B10">
        <w:t xml:space="preserve">, </w:t>
      </w:r>
      <w:r w:rsidRPr="00EA49B4">
        <w:t>je me retirai dans une petite auberge du faubourg de Southwark</w:t>
      </w:r>
      <w:r w:rsidR="007D0B10">
        <w:t xml:space="preserve">, </w:t>
      </w:r>
      <w:r w:rsidRPr="00EA49B4">
        <w:t>quartier que j</w:t>
      </w:r>
      <w:r w:rsidR="007D0B10">
        <w:t>’</w:t>
      </w:r>
      <w:r w:rsidRPr="00EA49B4">
        <w:t>avais préféré à cause de son éloignement de la province d</w:t>
      </w:r>
      <w:r w:rsidR="007D0B10">
        <w:t>’</w:t>
      </w:r>
      <w:r w:rsidRPr="00EA49B4">
        <w:t>où je venais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entrai dans cette auberge sur le soir</w:t>
      </w:r>
      <w:r w:rsidR="007D0B10">
        <w:t xml:space="preserve">, </w:t>
      </w:r>
      <w:r w:rsidRPr="00EA49B4">
        <w:t>revêtu de mon costume de campagnard</w:t>
      </w:r>
      <w:r w:rsidR="007D0B10">
        <w:t xml:space="preserve">. </w:t>
      </w:r>
      <w:r w:rsidRPr="00EA49B4">
        <w:t>Je payai mon logement avant de me coucher</w:t>
      </w:r>
      <w:r w:rsidR="007D0B10">
        <w:t xml:space="preserve">. </w:t>
      </w:r>
      <w:r w:rsidRPr="00EA49B4">
        <w:t>Le lendemain matin</w:t>
      </w:r>
      <w:r w:rsidR="007D0B10">
        <w:t xml:space="preserve">, </w:t>
      </w:r>
      <w:r w:rsidRPr="00EA49B4">
        <w:t>autant que ma garde-robe me le permit</w:t>
      </w:r>
      <w:r w:rsidR="007D0B10">
        <w:t xml:space="preserve">, </w:t>
      </w:r>
      <w:r w:rsidRPr="00EA49B4">
        <w:t>je me composai un accoutrement le plus différent possible de celui de la veille</w:t>
      </w:r>
      <w:r w:rsidR="007D0B10">
        <w:t xml:space="preserve">, </w:t>
      </w:r>
      <w:r w:rsidRPr="00EA49B4">
        <w:t>et je quittai le logis avant le jour</w:t>
      </w:r>
      <w:r w:rsidR="007D0B10">
        <w:t xml:space="preserve">. </w:t>
      </w:r>
      <w:r w:rsidRPr="00EA49B4">
        <w:t>Je pliai ma blouse en un petit paquet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ayant emportée avec moi à une distance qui me parut suffisante</w:t>
      </w:r>
      <w:r w:rsidR="007D0B10">
        <w:t xml:space="preserve">, </w:t>
      </w:r>
      <w:r w:rsidRPr="00EA49B4">
        <w:t>je la laissai dans le coin d</w:t>
      </w:r>
      <w:r w:rsidR="007D0B10">
        <w:t>’</w:t>
      </w:r>
      <w:r w:rsidRPr="00EA49B4">
        <w:t>une ruelle que j</w:t>
      </w:r>
      <w:r w:rsidR="007D0B10">
        <w:t>’</w:t>
      </w:r>
      <w:r w:rsidRPr="00EA49B4">
        <w:t>eus à traverser</w:t>
      </w:r>
      <w:r w:rsidR="007D0B10">
        <w:t xml:space="preserve">. </w:t>
      </w:r>
      <w:r w:rsidRPr="00EA49B4">
        <w:t>Ensuite mon premier soin fut de me pourvoir d</w:t>
      </w:r>
      <w:r w:rsidR="007D0B10">
        <w:t>’</w:t>
      </w:r>
      <w:r w:rsidRPr="00EA49B4">
        <w:t>un autre costume qui ne ressemblât en rien à ceux dont j</w:t>
      </w:r>
      <w:r w:rsidR="007D0B10">
        <w:t>’</w:t>
      </w:r>
      <w:r w:rsidRPr="00EA49B4">
        <w:t>avais fait usage jusqu</w:t>
      </w:r>
      <w:r w:rsidR="007D0B10">
        <w:t>’</w:t>
      </w:r>
      <w:r w:rsidRPr="00EA49B4">
        <w:t>à ce moment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extérieur que je me décidai à me donner cette fois fut celui d</w:t>
      </w:r>
      <w:r w:rsidR="007D0B10">
        <w:t>’</w:t>
      </w:r>
      <w:r w:rsidRPr="00EA49B4">
        <w:t>un juif</w:t>
      </w:r>
      <w:r w:rsidR="007D0B10">
        <w:t xml:space="preserve">. </w:t>
      </w:r>
      <w:r w:rsidRPr="00EA49B4">
        <w:t>Nous avions dans la forêt un de nos voleurs qui était de cette nation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grâce au talent que j</w:t>
      </w:r>
      <w:r w:rsidR="007D0B10">
        <w:t>’</w:t>
      </w:r>
      <w:r w:rsidRPr="00EA49B4">
        <w:t>ai pour l</w:t>
      </w:r>
      <w:r w:rsidR="007D0B10">
        <w:t>’</w:t>
      </w:r>
      <w:r w:rsidRPr="00EA49B4">
        <w:t>imitation</w:t>
      </w:r>
      <w:r w:rsidR="007D0B10">
        <w:t xml:space="preserve">, </w:t>
      </w:r>
      <w:r w:rsidRPr="00EA49B4">
        <w:t>ainsi que je l</w:t>
      </w:r>
      <w:r w:rsidR="007D0B10">
        <w:t>’</w:t>
      </w:r>
      <w:r w:rsidRPr="00EA49B4">
        <w:t>ai dit</w:t>
      </w:r>
      <w:r w:rsidR="007D0B10">
        <w:t xml:space="preserve">, </w:t>
      </w:r>
      <w:r w:rsidRPr="00EA49B4">
        <w:t>je parvins facilement à contrefaire l</w:t>
      </w:r>
      <w:r w:rsidR="007D0B10">
        <w:t>’</w:t>
      </w:r>
      <w:r w:rsidRPr="00EA49B4">
        <w:t>accent israélite de manière à me tirer d</w:t>
      </w:r>
      <w:r w:rsidR="007D0B10">
        <w:t>’</w:t>
      </w:r>
      <w:r w:rsidRPr="00EA49B4">
        <w:t>affaire dans toutes les occasions qui pourraient se présenter</w:t>
      </w:r>
      <w:r w:rsidR="007D0B10">
        <w:t xml:space="preserve">. </w:t>
      </w:r>
      <w:r w:rsidRPr="00EA49B4">
        <w:t>Une des précautions préliminaires que je ne négligeai pas</w:t>
      </w:r>
      <w:r w:rsidR="007D0B10">
        <w:t xml:space="preserve">, </w:t>
      </w:r>
      <w:r w:rsidRPr="00EA49B4">
        <w:t>ce fut de me rendre à un quartier de la ville où les juifs demeuraient en grand nombre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y étudier leur mine et leurs manières</w:t>
      </w:r>
      <w:r w:rsidR="007D0B10">
        <w:t xml:space="preserve">. </w:t>
      </w:r>
      <w:r w:rsidRPr="00EA49B4">
        <w:t>Après avoir ainsi fait ma provision et m</w:t>
      </w:r>
      <w:r w:rsidR="007D0B10">
        <w:t>’</w:t>
      </w:r>
      <w:r w:rsidRPr="00EA49B4">
        <w:t>être aussi bien préparé que la prudence pouvait l</w:t>
      </w:r>
      <w:r w:rsidR="007D0B10">
        <w:t>’</w:t>
      </w:r>
      <w:r w:rsidRPr="00EA49B4">
        <w:t>exiger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en allai chercher un lit dans une auberge</w:t>
      </w:r>
      <w:r w:rsidR="007D0B10">
        <w:t xml:space="preserve">, </w:t>
      </w:r>
      <w:r w:rsidRPr="00EA49B4">
        <w:t>entre Mile-End et Wapping</w:t>
      </w:r>
      <w:r w:rsidR="007D0B10">
        <w:t xml:space="preserve">. </w:t>
      </w:r>
      <w:r w:rsidRPr="00EA49B4">
        <w:t>Là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endossai mon nouvel accoutrement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avoir pris les mêmes précautions que la dernière fois</w:t>
      </w:r>
      <w:r w:rsidR="007D0B10">
        <w:t xml:space="preserve">, </w:t>
      </w:r>
      <w:r w:rsidRPr="00EA49B4">
        <w:t xml:space="preserve">je quittai ce logement </w:t>
      </w:r>
      <w:r w:rsidRPr="00EA49B4">
        <w:lastRenderedPageBreak/>
        <w:t>à l</w:t>
      </w:r>
      <w:r w:rsidR="007D0B10">
        <w:t>’</w:t>
      </w:r>
      <w:r w:rsidRPr="00EA49B4">
        <w:t>heure où il y avait le moins de risque d</w:t>
      </w:r>
      <w:r w:rsidR="007D0B10">
        <w:t>’</w:t>
      </w:r>
      <w:r w:rsidRPr="00EA49B4">
        <w:t>être vu</w:t>
      </w:r>
      <w:r w:rsidR="007D0B10">
        <w:t xml:space="preserve">. </w:t>
      </w:r>
      <w:r w:rsidRPr="00EA49B4">
        <w:t>Il serait assez superflu de décrire ici mon déguisement dans tous ses détails</w:t>
      </w:r>
      <w:r w:rsidR="007D0B10">
        <w:t xml:space="preserve">. </w:t>
      </w:r>
      <w:r w:rsidRPr="00EA49B4">
        <w:t>Il suffira de dire qu</w:t>
      </w:r>
      <w:r w:rsidR="007D0B10">
        <w:t>’</w:t>
      </w:r>
      <w:r w:rsidRPr="00EA49B4">
        <w:t>un de mes soins fut de changer tout à fait la couleur de mon visage</w:t>
      </w:r>
      <w:r w:rsidR="007D0B10">
        <w:t xml:space="preserve">, </w:t>
      </w:r>
      <w:r w:rsidRPr="00EA49B4">
        <w:t>et de lui donner cette teinte jaunâtre qui est la plus ordinaire aux gens de la caste que j</w:t>
      </w:r>
      <w:r w:rsidR="007D0B10">
        <w:t>’</w:t>
      </w:r>
      <w:r w:rsidRPr="00EA49B4">
        <w:t>avais adoptée</w:t>
      </w:r>
      <w:r w:rsidR="007D0B10">
        <w:t xml:space="preserve">. </w:t>
      </w:r>
      <w:r w:rsidRPr="00EA49B4">
        <w:t>Quand ma métamorphose fut achevée</w:t>
      </w:r>
      <w:r w:rsidR="007D0B10">
        <w:t xml:space="preserve">, </w:t>
      </w:r>
      <w:r w:rsidRPr="00EA49B4">
        <w:t>après m</w:t>
      </w:r>
      <w:r w:rsidR="007D0B10">
        <w:t>’</w:t>
      </w:r>
      <w:r w:rsidRPr="00EA49B4">
        <w:t>être bien examiné dans tous les sens</w:t>
      </w:r>
      <w:r w:rsidR="007D0B10">
        <w:t xml:space="preserve">, </w:t>
      </w:r>
      <w:r w:rsidRPr="00EA49B4">
        <w:t>il me fut impossible de m</w:t>
      </w:r>
      <w:r w:rsidR="007D0B10">
        <w:t>’</w:t>
      </w:r>
      <w:r w:rsidRPr="00EA49B4">
        <w:t>imaginer que qui que ce fût s</w:t>
      </w:r>
      <w:r w:rsidR="007D0B10">
        <w:t>’</w:t>
      </w:r>
      <w:r w:rsidRPr="00EA49B4">
        <w:t>avisât jamais de deviner</w:t>
      </w:r>
      <w:r w:rsidR="007D0B10">
        <w:t xml:space="preserve">, </w:t>
      </w:r>
      <w:r w:rsidRPr="00EA49B4">
        <w:t>sous ce nouveau déguisement</w:t>
      </w:r>
      <w:r w:rsidR="007D0B10">
        <w:t xml:space="preserve">, </w:t>
      </w:r>
      <w:r w:rsidRPr="00EA49B4">
        <w:t>la personne de Caleb Williams</w:t>
      </w:r>
      <w:r w:rsidR="007D0B10">
        <w:t>.</w:t>
      </w:r>
    </w:p>
    <w:p w14:paraId="132EA217" w14:textId="77777777" w:rsidR="007D0B10" w:rsidRDefault="00CC13A3" w:rsidP="00CC13A3">
      <w:r w:rsidRPr="00EA49B4">
        <w:t>Quand je fus une fois avancé jusqu</w:t>
      </w:r>
      <w:r w:rsidR="007D0B10">
        <w:t>’</w:t>
      </w:r>
      <w:r w:rsidRPr="00EA49B4">
        <w:t>à ce point dans l</w:t>
      </w:r>
      <w:r w:rsidR="007D0B10">
        <w:t>’</w:t>
      </w:r>
      <w:r w:rsidRPr="00EA49B4">
        <w:t>exécution de mon plan</w:t>
      </w:r>
      <w:r w:rsidR="007D0B10">
        <w:t xml:space="preserve">, </w:t>
      </w:r>
      <w:r w:rsidRPr="00EA49B4">
        <w:t>je trouvai à propos de me procurer un logement et de changer mon allure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ici toujours errante</w:t>
      </w:r>
      <w:r w:rsidR="007D0B10">
        <w:t xml:space="preserve">, </w:t>
      </w:r>
      <w:r w:rsidRPr="00EA49B4">
        <w:t>pour un genre de vie sédentaire</w:t>
      </w:r>
      <w:r w:rsidR="007D0B10">
        <w:t xml:space="preserve">. </w:t>
      </w:r>
      <w:r w:rsidRPr="00EA49B4">
        <w:t>Là</w:t>
      </w:r>
      <w:r w:rsidR="007D0B10">
        <w:t xml:space="preserve">, </w:t>
      </w:r>
      <w:r w:rsidRPr="00EA49B4">
        <w:t>je me tins renfermé constamment depuis le lever du soleil jusqu</w:t>
      </w:r>
      <w:r w:rsidR="007D0B10">
        <w:t>’</w:t>
      </w:r>
      <w:r w:rsidRPr="00EA49B4">
        <w:t>à son coucher</w:t>
      </w:r>
      <w:r w:rsidR="007D0B10">
        <w:t xml:space="preserve"> ; </w:t>
      </w:r>
      <w:r w:rsidRPr="00EA49B4">
        <w:t>je sortais seulement quelques instants pour prendre l</w:t>
      </w:r>
      <w:r w:rsidR="007D0B10">
        <w:t>’</w:t>
      </w:r>
      <w:r w:rsidRPr="00EA49B4">
        <w:t>air et me donner un peu d</w:t>
      </w:r>
      <w:r w:rsidR="007D0B10">
        <w:t>’</w:t>
      </w:r>
      <w:r w:rsidRPr="00EA49B4">
        <w:t>exercice</w:t>
      </w:r>
      <w:r w:rsidR="007D0B10">
        <w:t xml:space="preserve"> ; </w:t>
      </w:r>
      <w:r w:rsidRPr="00EA49B4">
        <w:t>encore était-ce de nuit</w:t>
      </w:r>
      <w:r w:rsidR="007D0B10">
        <w:t xml:space="preserve">. </w:t>
      </w:r>
      <w:r w:rsidRPr="00EA49B4">
        <w:t>Quoique logé à l</w:t>
      </w:r>
      <w:r w:rsidR="007D0B10">
        <w:t>’</w:t>
      </w:r>
      <w:r w:rsidRPr="00EA49B4">
        <w:t>étage le plus près du toit</w:t>
      </w:r>
      <w:r w:rsidR="007D0B10">
        <w:t xml:space="preserve">, </w:t>
      </w:r>
      <w:r w:rsidRPr="00EA49B4">
        <w:t>je poussais la précaution jusqu</w:t>
      </w:r>
      <w:r w:rsidR="007D0B10">
        <w:t>’</w:t>
      </w:r>
      <w:r w:rsidRPr="00EA49B4">
        <w:t>à ne pas m</w:t>
      </w:r>
      <w:r w:rsidR="007D0B10">
        <w:t>’</w:t>
      </w:r>
      <w:r w:rsidRPr="00EA49B4">
        <w:t>approcher de ma fenêtre</w:t>
      </w:r>
      <w:r w:rsidR="007D0B10">
        <w:t xml:space="preserve"> ; </w:t>
      </w:r>
      <w:r w:rsidRPr="00EA49B4">
        <w:t>enfin je m</w:t>
      </w:r>
      <w:r w:rsidR="007D0B10">
        <w:t>’</w:t>
      </w:r>
      <w:r w:rsidRPr="00EA49B4">
        <w:t>étais fait une règle de ne pas m</w:t>
      </w:r>
      <w:r w:rsidR="007D0B10">
        <w:t>’</w:t>
      </w:r>
      <w:r w:rsidRPr="00EA49B4">
        <w:t>exposer inconsidérément et sans nécessité à un risque</w:t>
      </w:r>
      <w:r w:rsidR="007D0B10">
        <w:t xml:space="preserve">, </w:t>
      </w:r>
      <w:r w:rsidRPr="00EA49B4">
        <w:t>quelque léger qu</w:t>
      </w:r>
      <w:r w:rsidR="007D0B10">
        <w:t>’</w:t>
      </w:r>
      <w:r w:rsidRPr="00EA49B4">
        <w:t>il pût paraître</w:t>
      </w:r>
      <w:r w:rsidR="007D0B10">
        <w:t>.</w:t>
      </w:r>
    </w:p>
    <w:p w14:paraId="2FC54B4E" w14:textId="77777777" w:rsidR="007D0B10" w:rsidRDefault="00CC13A3" w:rsidP="00CC13A3">
      <w:r w:rsidRPr="00EA49B4">
        <w:t>Ici je m</w:t>
      </w:r>
      <w:r w:rsidR="007D0B10">
        <w:t>’</w:t>
      </w:r>
      <w:r w:rsidRPr="00EA49B4">
        <w:t>arrêterai un moment pour exposer au lecteur la gradation naturelle de mes impressions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né libre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né avec la santé</w:t>
      </w:r>
      <w:r w:rsidR="007D0B10">
        <w:t xml:space="preserve">, </w:t>
      </w:r>
      <w:r w:rsidRPr="00EA49B4">
        <w:t>robuste</w:t>
      </w:r>
      <w:r w:rsidR="007D0B10">
        <w:t xml:space="preserve">, </w:t>
      </w:r>
      <w:r w:rsidRPr="00EA49B4">
        <w:t>actif</w:t>
      </w:r>
      <w:r w:rsidR="007D0B10">
        <w:t xml:space="preserve">, </w:t>
      </w:r>
      <w:r w:rsidRPr="00EA49B4">
        <w:t>et avec tous les avantages d</w:t>
      </w:r>
      <w:r w:rsidR="007D0B10">
        <w:t>’</w:t>
      </w:r>
      <w:r w:rsidRPr="00EA49B4">
        <w:t>un corps bien conformé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étais pas destiné à jouir d</w:t>
      </w:r>
      <w:r w:rsidR="007D0B10">
        <w:t>’</w:t>
      </w:r>
      <w:r w:rsidRPr="00EA49B4">
        <w:t>une richesse héréditaire</w:t>
      </w:r>
      <w:r w:rsidR="007D0B10">
        <w:t xml:space="preserve"> ; </w:t>
      </w:r>
      <w:r w:rsidRPr="00EA49B4">
        <w:t>mais j</w:t>
      </w:r>
      <w:r w:rsidR="007D0B10">
        <w:t>’</w:t>
      </w:r>
      <w:r w:rsidRPr="00EA49B4">
        <w:t>avais reçu de la nature les dons plus précieux d</w:t>
      </w:r>
      <w:r w:rsidR="007D0B10">
        <w:t>’</w:t>
      </w:r>
      <w:r w:rsidRPr="00EA49B4">
        <w:t>une âme entreprenante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 esprit curieux et d</w:t>
      </w:r>
      <w:r w:rsidR="007D0B10">
        <w:t>’</w:t>
      </w:r>
      <w:r w:rsidRPr="00EA49B4">
        <w:t>une noble ambition</w:t>
      </w:r>
      <w:r w:rsidR="007D0B10">
        <w:t xml:space="preserve">. </w:t>
      </w:r>
      <w:r w:rsidRPr="00EA49B4">
        <w:t>En un mot</w:t>
      </w:r>
      <w:r w:rsidR="007D0B10">
        <w:t xml:space="preserve">, </w:t>
      </w:r>
      <w:r w:rsidRPr="00EA49B4">
        <w:t>satisfait du sort qui m</w:t>
      </w:r>
      <w:r w:rsidR="007D0B10">
        <w:t>’</w:t>
      </w:r>
      <w:r w:rsidRPr="00EA49B4">
        <w:t>était échu en partage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sûr de triompher de tous les obstacles dans la carrière de la vie</w:t>
      </w:r>
      <w:r w:rsidR="007D0B10">
        <w:t xml:space="preserve">. </w:t>
      </w:r>
      <w:r w:rsidRPr="00EA49B4">
        <w:t>Je me contentais de ne pas aspirer trop haut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aimais à risquer peu à la fois</w:t>
      </w:r>
      <w:r w:rsidR="007D0B10">
        <w:t xml:space="preserve"> : </w:t>
      </w:r>
      <w:r w:rsidRPr="00EA49B4">
        <w:t>je prétendais toujours monter et ne jamais descendre</w:t>
      </w:r>
      <w:r w:rsidR="007D0B10">
        <w:t>.</w:t>
      </w:r>
    </w:p>
    <w:p w14:paraId="32EF40FE" w14:textId="77777777" w:rsidR="007D0B10" w:rsidRDefault="00CC13A3" w:rsidP="00CC13A3">
      <w:r w:rsidRPr="00EA49B4">
        <w:lastRenderedPageBreak/>
        <w:t>Eh bien</w:t>
      </w:r>
      <w:r w:rsidR="007D0B10">
        <w:t xml:space="preserve">, </w:t>
      </w:r>
      <w:r w:rsidRPr="00EA49B4">
        <w:t>cette liberté d</w:t>
      </w:r>
      <w:r w:rsidR="007D0B10">
        <w:t>’</w:t>
      </w:r>
      <w:r w:rsidRPr="00EA49B4">
        <w:t>esprit et ce courage que j</w:t>
      </w:r>
      <w:r w:rsidR="007D0B10">
        <w:t>’</w:t>
      </w:r>
      <w:r w:rsidRPr="00EA49B4">
        <w:t>avais déployés au début de la vie</w:t>
      </w:r>
      <w:r w:rsidR="007D0B10">
        <w:t xml:space="preserve">, </w:t>
      </w:r>
      <w:r w:rsidRPr="00EA49B4">
        <w:t>une seule circonstance avait suffi pour les détruire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ignorais quel pouvoir les institutions de la société donnent à un homme sur les autres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tombé entre les mains d</w:t>
      </w:r>
      <w:r w:rsidR="007D0B10">
        <w:t>’</w:t>
      </w:r>
      <w:r w:rsidRPr="00EA49B4">
        <w:t>un maître dont l</w:t>
      </w:r>
      <w:r w:rsidR="007D0B10">
        <w:t>’</w:t>
      </w:r>
      <w:r w:rsidRPr="00EA49B4">
        <w:t>unique plaisir était de m</w:t>
      </w:r>
      <w:r w:rsidR="007D0B10">
        <w:t>’</w:t>
      </w:r>
      <w:r w:rsidRPr="00EA49B4">
        <w:t>opprimer et de me détruire</w:t>
      </w:r>
      <w:r w:rsidR="007D0B10">
        <w:t>.</w:t>
      </w:r>
    </w:p>
    <w:p w14:paraId="6896CC89" w14:textId="77777777" w:rsidR="007D0B10" w:rsidRDefault="00CC13A3" w:rsidP="00CC13A3">
      <w:r w:rsidRPr="00EA49B4">
        <w:t>Je m</w:t>
      </w:r>
      <w:r w:rsidR="007D0B10">
        <w:t>’</w:t>
      </w:r>
      <w:r w:rsidRPr="00EA49B4">
        <w:t>étais donc trouvé soumis</w:t>
      </w:r>
      <w:r w:rsidR="007D0B10">
        <w:t xml:space="preserve">, </w:t>
      </w:r>
      <w:r w:rsidRPr="00EA49B4">
        <w:t>sans l</w:t>
      </w:r>
      <w:r w:rsidR="007D0B10">
        <w:t>’</w:t>
      </w:r>
      <w:r w:rsidRPr="00EA49B4">
        <w:t>avoir mérité</w:t>
      </w:r>
      <w:r w:rsidR="007D0B10">
        <w:t xml:space="preserve">, </w:t>
      </w:r>
      <w:r w:rsidRPr="00EA49B4">
        <w:t>à tous les maux dont les hommes hésiteraient à accabler le crime lui-même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ils y réfléchissaient bien</w:t>
      </w:r>
      <w:r w:rsidR="007D0B10">
        <w:t xml:space="preserve">. </w:t>
      </w:r>
      <w:r w:rsidRPr="00EA49B4">
        <w:t>Dans tous les yeux je tremblais de rencontrer le regard d</w:t>
      </w:r>
      <w:r w:rsidR="007D0B10">
        <w:t>’</w:t>
      </w:r>
      <w:r w:rsidRPr="00EA49B4">
        <w:t>un ennemi</w:t>
      </w:r>
      <w:r w:rsidR="007D0B10">
        <w:t xml:space="preserve">. </w:t>
      </w:r>
      <w:r w:rsidRPr="00EA49B4">
        <w:t>Partout des espions à fuir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osais ouvrir mon cœur aux sentiments les plus naturels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isolé au milieu de mes semblables</w:t>
      </w:r>
      <w:r w:rsidR="007D0B10">
        <w:t xml:space="preserve"> : </w:t>
      </w:r>
      <w:r w:rsidRPr="00EA49B4">
        <w:t>plus d</w:t>
      </w:r>
      <w:r w:rsidR="007D0B10">
        <w:t>’</w:t>
      </w:r>
      <w:r w:rsidRPr="00EA49B4">
        <w:t>amitié pour moi</w:t>
      </w:r>
      <w:r w:rsidR="007D0B10">
        <w:t xml:space="preserve">, </w:t>
      </w:r>
      <w:r w:rsidRPr="00EA49B4">
        <w:t>plus de sympathies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réduit à concentrer mes pensées et ma vigilance sur moi-même</w:t>
      </w:r>
      <w:r w:rsidR="007D0B10">
        <w:t xml:space="preserve">. </w:t>
      </w:r>
      <w:r w:rsidRPr="00EA49B4">
        <w:t>Ma vie était un mensonge continuel</w:t>
      </w:r>
      <w:r w:rsidR="007D0B10">
        <w:t xml:space="preserve"> : </w:t>
      </w:r>
      <w:r w:rsidRPr="00EA49B4">
        <w:t>il fallait jouer sans cesse un rôle</w:t>
      </w:r>
      <w:r w:rsidR="007D0B10">
        <w:t xml:space="preserve">, </w:t>
      </w:r>
      <w:r w:rsidRPr="00EA49B4">
        <w:t>contrefaire jusqu</w:t>
      </w:r>
      <w:r w:rsidR="007D0B10">
        <w:t>’</w:t>
      </w:r>
      <w:r w:rsidRPr="00EA49B4">
        <w:t>à mes gestes et mon accent</w:t>
      </w:r>
      <w:r w:rsidR="007D0B10">
        <w:t xml:space="preserve">, </w:t>
      </w:r>
      <w:r w:rsidRPr="00EA49B4">
        <w:t>étouffer tout élan de mon âme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dans une situation pareille</w:t>
      </w:r>
      <w:r w:rsidR="007D0B10">
        <w:t xml:space="preserve">, </w:t>
      </w:r>
      <w:r w:rsidRPr="00EA49B4">
        <w:t>me procurer ma subsistance à travers mille précautions sans pouvoir espérer d</w:t>
      </w:r>
      <w:r w:rsidR="007D0B10">
        <w:t>’</w:t>
      </w:r>
      <w:r w:rsidRPr="00EA49B4">
        <w:t>en jouir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encore déterminé à supporter tout cela avec fermeté</w:t>
      </w:r>
      <w:r w:rsidR="007D0B10">
        <w:t xml:space="preserve">. </w:t>
      </w:r>
      <w:r w:rsidRPr="00EA49B4">
        <w:t>Mais qu</w:t>
      </w:r>
      <w:r w:rsidR="007D0B10">
        <w:t>’</w:t>
      </w:r>
      <w:r w:rsidRPr="00EA49B4">
        <w:t>on ne suppose pas que ce pût être sans regret et sans horreur</w:t>
      </w:r>
      <w:r w:rsidR="007D0B10">
        <w:t xml:space="preserve">. </w:t>
      </w:r>
      <w:r w:rsidRPr="00EA49B4">
        <w:t>Mon temps se partageait entre les craintes d</w:t>
      </w:r>
      <w:r w:rsidR="007D0B10">
        <w:t>’</w:t>
      </w:r>
      <w:r w:rsidRPr="00EA49B4">
        <w:t>un animal poursuivi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obstination de ma fermeté et cette révolte de l</w:t>
      </w:r>
      <w:r w:rsidR="007D0B10">
        <w:t>’</w:t>
      </w:r>
      <w:r w:rsidRPr="00EA49B4">
        <w:t>âme qu</w:t>
      </w:r>
      <w:r w:rsidR="007D0B10">
        <w:t>’</w:t>
      </w:r>
      <w:r w:rsidRPr="00EA49B4">
        <w:t>éprouvent les êtres les plus misérables</w:t>
      </w:r>
      <w:r w:rsidR="007D0B10">
        <w:t xml:space="preserve">. </w:t>
      </w:r>
      <w:r w:rsidRPr="00EA49B4">
        <w:t>Si par moments je défiais toutes les rigueurs de mon sort</w:t>
      </w:r>
      <w:r w:rsidR="007D0B10">
        <w:t xml:space="preserve">, </w:t>
      </w:r>
      <w:r w:rsidRPr="00EA49B4">
        <w:t>par moments aussi je tombais dans le désespoir</w:t>
      </w:r>
      <w:r w:rsidR="007D0B10">
        <w:t xml:space="preserve"> ; </w:t>
      </w:r>
      <w:r w:rsidRPr="00EA49B4">
        <w:t>les larmes coulaient par torrents de mes yeux</w:t>
      </w:r>
      <w:r w:rsidR="007D0B10">
        <w:t xml:space="preserve">, </w:t>
      </w:r>
      <w:r w:rsidRPr="00EA49B4">
        <w:t>mon courage s</w:t>
      </w:r>
      <w:r w:rsidR="007D0B10">
        <w:t>’</w:t>
      </w:r>
      <w:r w:rsidRPr="00EA49B4">
        <w:t>affaissait</w:t>
      </w:r>
      <w:r w:rsidR="007D0B10">
        <w:t xml:space="preserve">, </w:t>
      </w:r>
      <w:r w:rsidRPr="00EA49B4">
        <w:t>et je maudissais la vie que chaque jour renouvelait pour moi</w:t>
      </w:r>
      <w:r w:rsidR="007D0B10">
        <w:t>.</w:t>
      </w:r>
    </w:p>
    <w:p w14:paraId="1686637A" w14:textId="77777777" w:rsidR="007D0B10" w:rsidRDefault="00CC13A3" w:rsidP="00CC13A3">
      <w:r w:rsidRPr="00EA49B4">
        <w:t>Je m</w:t>
      </w:r>
      <w:r w:rsidR="007D0B10">
        <w:t>’</w:t>
      </w:r>
      <w:r w:rsidRPr="00EA49B4">
        <w:t>écriais alors</w:t>
      </w:r>
      <w:r w:rsidR="007D0B10">
        <w:t> : « </w:t>
      </w:r>
      <w:r w:rsidRPr="00EA49B4">
        <w:t>Pourquoi suis-je condamné à porter le fardeau de l</w:t>
      </w:r>
      <w:r w:rsidR="007D0B10">
        <w:t>’</w:t>
      </w:r>
      <w:r w:rsidRPr="00EA49B4">
        <w:t>existence</w:t>
      </w:r>
      <w:r w:rsidR="007D0B10">
        <w:t xml:space="preserve"> ? </w:t>
      </w:r>
      <w:r w:rsidRPr="00EA49B4">
        <w:t>Pourquoi tant d</w:t>
      </w:r>
      <w:r w:rsidR="007D0B10">
        <w:t>’</w:t>
      </w:r>
      <w:r w:rsidRPr="00EA49B4">
        <w:t>instruments de torture</w:t>
      </w:r>
      <w:r w:rsidR="007D0B10">
        <w:t xml:space="preserve"> ? </w:t>
      </w:r>
      <w:r w:rsidRPr="00EA49B4">
        <w:t>Suis-je un meurtrier</w:t>
      </w:r>
      <w:r w:rsidR="007D0B10">
        <w:t xml:space="preserve"> ? </w:t>
      </w:r>
      <w:r w:rsidRPr="00EA49B4">
        <w:t>Et si je l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que souffrirais-je de pire</w:t>
      </w:r>
      <w:r w:rsidR="007D0B10">
        <w:t xml:space="preserve"> ? </w:t>
      </w:r>
      <w:r w:rsidRPr="00EA49B4">
        <w:t>Quelle vile situation est la mienne</w:t>
      </w:r>
      <w:r w:rsidR="007D0B10">
        <w:t xml:space="preserve"> ! </w:t>
      </w:r>
      <w:r w:rsidRPr="00EA49B4">
        <w:t xml:space="preserve">je ne suis point </w:t>
      </w:r>
      <w:r w:rsidRPr="00EA49B4">
        <w:lastRenderedPageBreak/>
        <w:t>à ma place</w:t>
      </w:r>
      <w:r w:rsidR="007D0B10">
        <w:t xml:space="preserve"> ! </w:t>
      </w:r>
      <w:r w:rsidRPr="00EA49B4">
        <w:t>À quoi bon ces nobles inspirations de mon âme</w:t>
      </w:r>
      <w:r w:rsidR="007D0B10">
        <w:t xml:space="preserve"> ? </w:t>
      </w:r>
      <w:r w:rsidRPr="00EA49B4">
        <w:t>Je suis comme l</w:t>
      </w:r>
      <w:r w:rsidR="007D0B10">
        <w:t>’</w:t>
      </w:r>
      <w:r w:rsidRPr="00EA49B4">
        <w:t>oiseau effrayé qui se meurtrit contre les barreaux de sa cage</w:t>
      </w:r>
      <w:r w:rsidR="007D0B10">
        <w:t xml:space="preserve"> ? </w:t>
      </w:r>
      <w:r w:rsidRPr="00EA49B4">
        <w:t>Nature</w:t>
      </w:r>
      <w:r w:rsidR="007D0B10">
        <w:t xml:space="preserve">, </w:t>
      </w:r>
      <w:r w:rsidRPr="00EA49B4">
        <w:t>barbare nature</w:t>
      </w:r>
      <w:r w:rsidR="007D0B10">
        <w:t xml:space="preserve"> ! </w:t>
      </w:r>
      <w:r w:rsidRPr="00EA49B4">
        <w:t>tu as été pour moi la pire des marâtres</w:t>
      </w:r>
      <w:r w:rsidR="007D0B10">
        <w:t xml:space="preserve"> : </w:t>
      </w:r>
      <w:r w:rsidRPr="00EA49B4">
        <w:t>tu m</w:t>
      </w:r>
      <w:r w:rsidR="007D0B10">
        <w:t>’</w:t>
      </w:r>
      <w:r w:rsidRPr="00EA49B4">
        <w:t>as doué d</w:t>
      </w:r>
      <w:r w:rsidR="007D0B10">
        <w:t>’</w:t>
      </w:r>
      <w:r w:rsidRPr="00EA49B4">
        <w:t>insatiables désirs pour me plonger dans une éternelle dégradation</w:t>
      </w:r>
      <w:r w:rsidR="007D0B10">
        <w:t>.</w:t>
      </w:r>
    </w:p>
    <w:p w14:paraId="55A7A6FC" w14:textId="77777777" w:rsidR="007D0B10" w:rsidRDefault="00CC13A3" w:rsidP="00CC13A3">
      <w:r w:rsidRPr="00EA49B4">
        <w:t>Je me serais regardé encore bien plus en sûreté si j</w:t>
      </w:r>
      <w:r w:rsidR="007D0B10">
        <w:t>’</w:t>
      </w:r>
      <w:r w:rsidRPr="00EA49B4">
        <w:t>avais possédé de quoi subsister</w:t>
      </w:r>
      <w:r w:rsidR="007D0B10">
        <w:t xml:space="preserve">. </w:t>
      </w:r>
      <w:r w:rsidRPr="00EA49B4">
        <w:t>La nécessité de gagner ma vie par mon travail était un obstacle au plan de retraite et d</w:t>
      </w:r>
      <w:r w:rsidR="007D0B10">
        <w:t>’</w:t>
      </w:r>
      <w:r w:rsidRPr="00EA49B4">
        <w:t>obscurité que j</w:t>
      </w:r>
      <w:r w:rsidR="007D0B10">
        <w:t>’</w:t>
      </w:r>
      <w:r w:rsidRPr="00EA49B4">
        <w:t>étais condamné à suivre</w:t>
      </w:r>
      <w:r w:rsidR="007D0B10">
        <w:t xml:space="preserve">. </w:t>
      </w:r>
      <w:r w:rsidRPr="00EA49B4">
        <w:t>Quelque genre de travail que j</w:t>
      </w:r>
      <w:r w:rsidR="007D0B10">
        <w:t>’</w:t>
      </w:r>
      <w:r w:rsidRPr="00EA49B4">
        <w:t>adoptasse</w:t>
      </w:r>
      <w:r w:rsidR="007D0B10">
        <w:t xml:space="preserve">, </w:t>
      </w:r>
      <w:r w:rsidRPr="00EA49B4">
        <w:t>la première chose à examiner était de savoir comment je viendrais à bout d</w:t>
      </w:r>
      <w:r w:rsidR="007D0B10">
        <w:t>’</w:t>
      </w:r>
      <w:r w:rsidRPr="00EA49B4">
        <w:t>avoir de l</w:t>
      </w:r>
      <w:r w:rsidR="007D0B10">
        <w:t>’</w:t>
      </w:r>
      <w:r w:rsidRPr="00EA49B4">
        <w:t>occupation et où je trouverais quelqu</w:t>
      </w:r>
      <w:r w:rsidR="007D0B10">
        <w:t>’</w:t>
      </w:r>
      <w:r w:rsidRPr="00EA49B4">
        <w:t>un soit pour m</w:t>
      </w:r>
      <w:r w:rsidR="007D0B10">
        <w:t>’</w:t>
      </w:r>
      <w:r w:rsidRPr="00EA49B4">
        <w:t>employer</w:t>
      </w:r>
      <w:r w:rsidR="007D0B10">
        <w:t xml:space="preserve">, </w:t>
      </w:r>
      <w:r w:rsidRPr="00EA49B4">
        <w:t>soit pour acheter le produit de mon travail</w:t>
      </w:r>
      <w:r w:rsidR="007D0B10">
        <w:t xml:space="preserve">. </w:t>
      </w:r>
      <w:r w:rsidRPr="00EA49B4">
        <w:t>Cependant je n</w:t>
      </w:r>
      <w:r w:rsidR="007D0B10">
        <w:t>’</w:t>
      </w:r>
      <w:r w:rsidRPr="00EA49B4">
        <w:t>avais pas d</w:t>
      </w:r>
      <w:r w:rsidR="007D0B10">
        <w:t>’</w:t>
      </w:r>
      <w:r w:rsidRPr="00EA49B4">
        <w:t>alternative</w:t>
      </w:r>
      <w:r w:rsidR="007D0B10">
        <w:t xml:space="preserve">. </w:t>
      </w:r>
      <w:r w:rsidRPr="00EA49B4">
        <w:t>Le peu d</w:t>
      </w:r>
      <w:r w:rsidR="007D0B10">
        <w:t>’</w:t>
      </w:r>
      <w:r w:rsidRPr="00EA49B4">
        <w:t>argent qui était échappé à la rapacité des limiers de la justice était presque tout dépensé</w:t>
      </w:r>
      <w:r w:rsidR="007D0B10">
        <w:t>.</w:t>
      </w:r>
    </w:p>
    <w:p w14:paraId="5E9D566A" w14:textId="77777777" w:rsidR="007D0B10" w:rsidRDefault="00CC13A3" w:rsidP="00CC13A3">
      <w:r w:rsidRPr="00EA49B4">
        <w:t>Après avoir bien examiné la question sous toutes ses faces</w:t>
      </w:r>
      <w:r w:rsidR="007D0B10">
        <w:t xml:space="preserve">, </w:t>
      </w:r>
      <w:r w:rsidRPr="00EA49B4">
        <w:t>je décidai que la littérature serait la carrière où je risquerais mes premières tentatives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vu dans mes lectures qu</w:t>
      </w:r>
      <w:r w:rsidR="007D0B10">
        <w:t>’</w:t>
      </w:r>
      <w:r w:rsidRPr="00EA49B4">
        <w:t>il avait été gagné beaucoup d</w:t>
      </w:r>
      <w:r w:rsidR="007D0B10">
        <w:t>’</w:t>
      </w:r>
      <w:r w:rsidRPr="00EA49B4">
        <w:t>argent à ce métier</w:t>
      </w:r>
      <w:r w:rsidR="007D0B10">
        <w:t xml:space="preserve">, </w:t>
      </w:r>
      <w:r w:rsidRPr="00EA49B4">
        <w:t>et que des spéculateurs en ce genre de marchandise donnaient un gros prix à ceux qui étaient bons ouvriers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évaluais pas mes talents bien haut</w:t>
      </w:r>
      <w:r w:rsidR="007D0B10">
        <w:t xml:space="preserve">. </w:t>
      </w:r>
      <w:r w:rsidRPr="00EA49B4">
        <w:t>Je ne me dissimulais pas que l</w:t>
      </w:r>
      <w:r w:rsidR="007D0B10">
        <w:t>’</w:t>
      </w:r>
      <w:r w:rsidRPr="00EA49B4">
        <w:t>expérience et la pratique sont nécessaires pour frayer la route aux bonnes productions</w:t>
      </w:r>
      <w:r w:rsidR="007D0B10">
        <w:t xml:space="preserve">. </w:t>
      </w:r>
      <w:r w:rsidRPr="00EA49B4">
        <w:t>Mais si ces deux maîtres me manquaient absolument</w:t>
      </w:r>
      <w:r w:rsidR="007D0B10">
        <w:t xml:space="preserve">, </w:t>
      </w:r>
      <w:r w:rsidRPr="00EA49B4">
        <w:t>au moins mon penchant naturel m</w:t>
      </w:r>
      <w:r w:rsidR="007D0B10">
        <w:t>’</w:t>
      </w:r>
      <w:r w:rsidRPr="00EA49B4">
        <w:t>avait-il toujours porté vers cette carrière</w:t>
      </w:r>
      <w:r w:rsidR="007D0B10">
        <w:t xml:space="preserve">, </w:t>
      </w:r>
      <w:r w:rsidRPr="00EA49B4">
        <w:t>et une soif d</w:t>
      </w:r>
      <w:r w:rsidR="007D0B10">
        <w:t>’</w:t>
      </w:r>
      <w:r w:rsidRPr="00EA49B4">
        <w:t>instruction que j</w:t>
      </w:r>
      <w:r w:rsidR="007D0B10">
        <w:t>’</w:t>
      </w:r>
      <w:r w:rsidRPr="00EA49B4">
        <w:t>avais sentie dès ma première jeunesse m</w:t>
      </w:r>
      <w:r w:rsidR="007D0B10">
        <w:t>’</w:t>
      </w:r>
      <w:r w:rsidRPr="00EA49B4">
        <w:t>avait rendu les livres beaucoup plus familiers qu</w:t>
      </w:r>
      <w:r w:rsidR="007D0B10">
        <w:t>’</w:t>
      </w:r>
      <w:r w:rsidRPr="00EA49B4">
        <w:t>on n</w:t>
      </w:r>
      <w:r w:rsidR="007D0B10">
        <w:t>’</w:t>
      </w:r>
      <w:r w:rsidRPr="00EA49B4">
        <w:t>aurait pu l</w:t>
      </w:r>
      <w:r w:rsidR="007D0B10">
        <w:t>’</w:t>
      </w:r>
      <w:r w:rsidRPr="00EA49B4">
        <w:t>attendre de ma position</w:t>
      </w:r>
      <w:r w:rsidR="007D0B10">
        <w:t xml:space="preserve">. </w:t>
      </w:r>
      <w:r w:rsidRPr="00EA49B4">
        <w:t>Si mes prétentions littéraires étaient bornées</w:t>
      </w:r>
      <w:r w:rsidR="007D0B10">
        <w:t xml:space="preserve">, </w:t>
      </w:r>
      <w:r w:rsidRPr="00EA49B4">
        <w:t>je ne comptais pas non plus les faire payer bien cher</w:t>
      </w:r>
      <w:r w:rsidR="007D0B10">
        <w:t xml:space="preserve">. </w:t>
      </w:r>
      <w:r w:rsidRPr="00EA49B4">
        <w:t>Je ne voulais que subsister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convaincu qu</w:t>
      </w:r>
      <w:r w:rsidR="007D0B10">
        <w:t>’</w:t>
      </w:r>
      <w:r w:rsidRPr="00EA49B4">
        <w:t>il n</w:t>
      </w:r>
      <w:r w:rsidR="007D0B10">
        <w:t>’</w:t>
      </w:r>
      <w:r w:rsidRPr="00EA49B4">
        <w:t>y avait guère de personnes en état de vivre à aussi peu de frais que moi</w:t>
      </w:r>
      <w:r w:rsidR="007D0B10">
        <w:t xml:space="preserve">. </w:t>
      </w:r>
      <w:r w:rsidRPr="00EA49B4">
        <w:t xml:space="preserve">Je </w:t>
      </w:r>
      <w:r w:rsidRPr="00EA49B4">
        <w:lastRenderedPageBreak/>
        <w:t>considérais aussi que ceci n</w:t>
      </w:r>
      <w:r w:rsidR="007D0B10">
        <w:t>’</w:t>
      </w:r>
      <w:r w:rsidRPr="00EA49B4">
        <w:t>était qu</w:t>
      </w:r>
      <w:r w:rsidR="007D0B10">
        <w:t>’</w:t>
      </w:r>
      <w:r w:rsidRPr="00EA49B4">
        <w:t>une ressource temporaire dont je n</w:t>
      </w:r>
      <w:r w:rsidR="007D0B10">
        <w:t>’</w:t>
      </w:r>
      <w:r w:rsidRPr="00EA49B4">
        <w:t>aurais à faire usage que jusqu</w:t>
      </w:r>
      <w:r w:rsidR="007D0B10">
        <w:t>’</w:t>
      </w:r>
      <w:r w:rsidRPr="00EA49B4">
        <w:t>au moment où les événements me permettraient de me placer plus avantageusement</w:t>
      </w:r>
      <w:r w:rsidR="007D0B10">
        <w:t xml:space="preserve">. </w:t>
      </w:r>
      <w:r w:rsidRPr="00EA49B4">
        <w:t>Les motifs qui me décidèrent surtout à fixer ainsi mon choix furent que cet emploi était celui qui exigeait de ma part le moins de préparatifs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aussi</w:t>
      </w:r>
      <w:r w:rsidR="007D0B10">
        <w:t xml:space="preserve">, </w:t>
      </w:r>
      <w:r w:rsidRPr="00EA49B4">
        <w:t>à ce que je m</w:t>
      </w:r>
      <w:r w:rsidR="007D0B10">
        <w:t>’</w:t>
      </w:r>
      <w:r w:rsidRPr="00EA49B4">
        <w:t>imaginais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celui que je pouvais exercer avec le moins de risques d</w:t>
      </w:r>
      <w:r w:rsidR="007D0B10">
        <w:t>’</w:t>
      </w:r>
      <w:r w:rsidRPr="00EA49B4">
        <w:t>être observé</w:t>
      </w:r>
      <w:r w:rsidR="007D0B10">
        <w:t>.</w:t>
      </w:r>
    </w:p>
    <w:p w14:paraId="5502F3CC" w14:textId="77777777" w:rsidR="007D0B10" w:rsidRDefault="00CC13A3" w:rsidP="00CC13A3">
      <w:r w:rsidRPr="00EA49B4">
        <w:t>Dans la maison où je logeais il y avait une femme de moyen âge qui vivait seule dans une chambre sur le même palier que moi</w:t>
      </w:r>
      <w:r w:rsidR="007D0B10">
        <w:t xml:space="preserve">. </w:t>
      </w:r>
      <w:r w:rsidRPr="00EA49B4">
        <w:t>Je ne fus pas plutôt déterminé sur la direction que je donnerais à mon industrie</w:t>
      </w:r>
      <w:r w:rsidR="007D0B10">
        <w:t xml:space="preserve">, </w:t>
      </w:r>
      <w:r w:rsidRPr="00EA49B4">
        <w:t>que je jetai les yeux sur cette femme comme sur l</w:t>
      </w:r>
      <w:r w:rsidR="007D0B10">
        <w:t>’</w:t>
      </w:r>
      <w:r w:rsidRPr="00EA49B4">
        <w:t>intermédiaire qui pourrait me servir pour la vente de mes productions</w:t>
      </w:r>
      <w:r w:rsidR="007D0B10">
        <w:t xml:space="preserve">. </w:t>
      </w:r>
      <w:r w:rsidRPr="00EA49B4">
        <w:t>Exclu comme je l</w:t>
      </w:r>
      <w:r w:rsidR="007D0B10">
        <w:t>’</w:t>
      </w:r>
      <w:r w:rsidRPr="00EA49B4">
        <w:t>étais de tout commerce avec mes semblables en général</w:t>
      </w:r>
      <w:r w:rsidR="007D0B10">
        <w:t xml:space="preserve">, </w:t>
      </w:r>
      <w:r w:rsidRPr="00EA49B4">
        <w:t>je trouvais du plaisir à échanger de temps en temps quelques paroles avec cette excellente personne</w:t>
      </w:r>
      <w:r w:rsidR="007D0B10">
        <w:t xml:space="preserve">, </w:t>
      </w:r>
      <w:r w:rsidRPr="00EA49B4">
        <w:t>qui était de la meilleure humeur du monde et déjà d</w:t>
      </w:r>
      <w:r w:rsidR="007D0B10">
        <w:t>’</w:t>
      </w:r>
      <w:r w:rsidRPr="00EA49B4">
        <w:t>un âge à écarter tout scandale</w:t>
      </w:r>
      <w:r w:rsidR="007D0B10">
        <w:t xml:space="preserve">. </w:t>
      </w:r>
      <w:r w:rsidRPr="00EA49B4">
        <w:t>Elle vivait d</w:t>
      </w:r>
      <w:r w:rsidR="007D0B10">
        <w:t>’</w:t>
      </w:r>
      <w:r w:rsidRPr="00EA49B4">
        <w:t>une petite pension que lui faisait une femme de qualité</w:t>
      </w:r>
      <w:r w:rsidR="007D0B10">
        <w:t xml:space="preserve">, </w:t>
      </w:r>
      <w:r w:rsidRPr="00EA49B4">
        <w:t>sa parente éloignée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riche à millions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avait sur le compte de celle-ci qu</w:t>
      </w:r>
      <w:r w:rsidR="007D0B10">
        <w:t>’</w:t>
      </w:r>
      <w:r w:rsidRPr="00EA49B4">
        <w:t>une seule inquiétude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qu</w:t>
      </w:r>
      <w:r w:rsidR="007D0B10">
        <w:t>’</w:t>
      </w:r>
      <w:r w:rsidRPr="00EA49B4">
        <w:t>elle ne s</w:t>
      </w:r>
      <w:r w:rsidR="007D0B10">
        <w:t>’</w:t>
      </w:r>
      <w:r w:rsidRPr="00EA49B4">
        <w:t>avisât de déshonorer son alliance par l</w:t>
      </w:r>
      <w:r w:rsidR="007D0B10">
        <w:t>’</w:t>
      </w:r>
      <w:r w:rsidRPr="00EA49B4">
        <w:t>exercice de quelque honnête industrie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pas de caractère plus uniformément gai et actif que celui de cette bonne créature</w:t>
      </w:r>
      <w:r w:rsidR="007D0B10">
        <w:t xml:space="preserve">, </w:t>
      </w:r>
      <w:r w:rsidRPr="00EA49B4">
        <w:t>qui se trouvait exempte en même temps des soucis de la richesse et des privations de la misère</w:t>
      </w:r>
      <w:r w:rsidR="007D0B10">
        <w:t xml:space="preserve">. </w:t>
      </w:r>
      <w:r w:rsidRPr="00EA49B4">
        <w:t>Quoiqu</w:t>
      </w:r>
      <w:r w:rsidR="007D0B10">
        <w:t>’</w:t>
      </w:r>
      <w:r w:rsidRPr="00EA49B4">
        <w:t>elle ne prétendît guère à l</w:t>
      </w:r>
      <w:r w:rsidR="007D0B10">
        <w:t>’</w:t>
      </w:r>
      <w:r w:rsidRPr="00EA49B4">
        <w:t>esprit et qu</w:t>
      </w:r>
      <w:r w:rsidR="007D0B10">
        <w:t>’</w:t>
      </w:r>
      <w:r w:rsidRPr="00EA49B4">
        <w:t>elle eût peu d</w:t>
      </w:r>
      <w:r w:rsidR="007D0B10">
        <w:t>’</w:t>
      </w:r>
      <w:r w:rsidRPr="00EA49B4">
        <w:t>instruction</w:t>
      </w:r>
      <w:r w:rsidR="007D0B10">
        <w:t xml:space="preserve">, </w:t>
      </w:r>
      <w:r w:rsidRPr="00EA49B4">
        <w:t>elle ne manquait pas de sagacité naturelle</w:t>
      </w:r>
      <w:r w:rsidR="007D0B10">
        <w:t xml:space="preserve">. </w:t>
      </w:r>
      <w:r w:rsidRPr="00EA49B4">
        <w:t>Elle discernait très-bien les fautes et les sottises des hommes</w:t>
      </w:r>
      <w:r w:rsidR="007D0B10">
        <w:t xml:space="preserve"> ; </w:t>
      </w:r>
      <w:r w:rsidRPr="00EA49B4">
        <w:t>mais son humeur était si douce et si indulgente</w:t>
      </w:r>
      <w:r w:rsidR="007D0B10">
        <w:t xml:space="preserve">, </w:t>
      </w:r>
      <w:r w:rsidRPr="00EA49B4">
        <w:t>que beaucoup de gens en auraient inféré qu</w:t>
      </w:r>
      <w:r w:rsidR="007D0B10">
        <w:t>’</w:t>
      </w:r>
      <w:r w:rsidRPr="00EA49B4">
        <w:t>elle n</w:t>
      </w:r>
      <w:r w:rsidR="007D0B10">
        <w:t>’</w:t>
      </w:r>
      <w:r w:rsidRPr="00EA49B4">
        <w:t>apercevait rien de tout cela</w:t>
      </w:r>
      <w:r w:rsidR="007D0B10">
        <w:t xml:space="preserve">. </w:t>
      </w:r>
      <w:r w:rsidRPr="00EA49B4">
        <w:t>Il y avait dans son cœur un excès de bonté et de bienveillance qui ne cherchait qu</w:t>
      </w:r>
      <w:r w:rsidR="007D0B10">
        <w:t>’</w:t>
      </w:r>
      <w:r w:rsidRPr="00EA49B4">
        <w:t xml:space="preserve">à </w:t>
      </w:r>
      <w:r w:rsidRPr="00EA49B4">
        <w:lastRenderedPageBreak/>
        <w:t>s</w:t>
      </w:r>
      <w:r w:rsidR="007D0B10">
        <w:t>’</w:t>
      </w:r>
      <w:r w:rsidRPr="00EA49B4">
        <w:t>épancher</w:t>
      </w:r>
      <w:r w:rsidR="007D0B10">
        <w:t xml:space="preserve">. </w:t>
      </w:r>
      <w:r w:rsidRPr="00EA49B4">
        <w:t>Sincère et vive dans son affection</w:t>
      </w:r>
      <w:r w:rsidR="007D0B10">
        <w:t xml:space="preserve">, </w:t>
      </w:r>
      <w:r w:rsidRPr="00EA49B4">
        <w:t>elle ne laissait jamais passer l</w:t>
      </w:r>
      <w:r w:rsidR="007D0B10">
        <w:t>’</w:t>
      </w:r>
      <w:r w:rsidRPr="00EA49B4">
        <w:t>occasion d</w:t>
      </w:r>
      <w:r w:rsidR="007D0B10">
        <w:t>’</w:t>
      </w:r>
      <w:r w:rsidRPr="00EA49B4">
        <w:t>obliger quelqu</w:t>
      </w:r>
      <w:r w:rsidR="007D0B10">
        <w:t>’</w:t>
      </w:r>
      <w:r w:rsidRPr="00EA49B4">
        <w:t>un</w:t>
      </w:r>
      <w:r w:rsidR="007D0B10">
        <w:t>.</w:t>
      </w:r>
    </w:p>
    <w:p w14:paraId="2499B113" w14:textId="77777777" w:rsidR="007D0B10" w:rsidRDefault="00CC13A3" w:rsidP="00CC13A3">
      <w:r w:rsidRPr="00EA49B4">
        <w:t>Si ce n</w:t>
      </w:r>
      <w:r w:rsidR="007D0B10">
        <w:t>’</w:t>
      </w:r>
      <w:r w:rsidRPr="00EA49B4">
        <w:t>eût été une femme de ce caractère</w:t>
      </w:r>
      <w:r w:rsidR="007D0B10">
        <w:t xml:space="preserve">, </w:t>
      </w:r>
      <w:r w:rsidRPr="00EA49B4">
        <w:t>probablement je n</w:t>
      </w:r>
      <w:r w:rsidR="007D0B10">
        <w:t>’</w:t>
      </w:r>
      <w:r w:rsidRPr="00EA49B4">
        <w:t>aurais pas osé m</w:t>
      </w:r>
      <w:r w:rsidR="007D0B10">
        <w:t>’</w:t>
      </w:r>
      <w:r w:rsidRPr="00EA49B4">
        <w:t>adresser à elle</w:t>
      </w:r>
      <w:r w:rsidR="007D0B10">
        <w:t xml:space="preserve">, </w:t>
      </w:r>
      <w:r w:rsidRPr="00EA49B4">
        <w:t>après avoir choisi le rôle d</w:t>
      </w:r>
      <w:r w:rsidR="007D0B10">
        <w:t>’</w:t>
      </w:r>
      <w:r w:rsidRPr="00EA49B4">
        <w:t>un jeune juif retiré du monde</w:t>
      </w:r>
      <w:r w:rsidR="007D0B10">
        <w:t xml:space="preserve">. </w:t>
      </w:r>
      <w:r w:rsidRPr="00EA49B4">
        <w:t>Mais à la manière dont elle répondit à mes avances et à mes politesses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aperçus bientôt que son cœur était au-dessus de toute espèce de vulgaires considérations</w:t>
      </w:r>
      <w:r w:rsidR="007D0B10">
        <w:t xml:space="preserve">. </w:t>
      </w:r>
      <w:r w:rsidRPr="00EA49B4">
        <w:t>Dès que je lui fis connaître ce que j</w:t>
      </w:r>
      <w:r w:rsidR="007D0B10">
        <w:t>’</w:t>
      </w:r>
      <w:r w:rsidRPr="00EA49B4">
        <w:t>attendais d</w:t>
      </w:r>
      <w:r w:rsidR="007D0B10">
        <w:t>’</w:t>
      </w:r>
      <w:r w:rsidRPr="00EA49B4">
        <w:t>elle</w:t>
      </w:r>
      <w:r w:rsidR="007D0B10">
        <w:t xml:space="preserve">, </w:t>
      </w:r>
      <w:r w:rsidRPr="00EA49B4">
        <w:t>je lui trouvai de la bonne volonté et même de l</w:t>
      </w:r>
      <w:r w:rsidR="007D0B10">
        <w:t>’</w:t>
      </w:r>
      <w:r w:rsidRPr="00EA49B4">
        <w:t>empressement à s</w:t>
      </w:r>
      <w:r w:rsidR="007D0B10">
        <w:t>’</w:t>
      </w:r>
      <w:r w:rsidRPr="00EA49B4">
        <w:t>en charger</w:t>
      </w:r>
      <w:r w:rsidR="007D0B10">
        <w:t xml:space="preserve">. </w:t>
      </w:r>
      <w:r w:rsidRPr="00EA49B4">
        <w:t>Pour prévenir tout soupçon qui aurait pu naître dans son esprit</w:t>
      </w:r>
      <w:r w:rsidR="007D0B10">
        <w:t xml:space="preserve">, </w:t>
      </w:r>
      <w:r w:rsidRPr="00EA49B4">
        <w:t>je lui dis franchement que pour des raisons qu</w:t>
      </w:r>
      <w:r w:rsidR="007D0B10">
        <w:t>’</w:t>
      </w:r>
      <w:r w:rsidRPr="00EA49B4">
        <w:t>elle me pardonnerait sûrement de ne pas dire</w:t>
      </w:r>
      <w:r w:rsidR="007D0B10">
        <w:t xml:space="preserve">, </w:t>
      </w:r>
      <w:r w:rsidRPr="00EA49B4">
        <w:t>mais qui ne m</w:t>
      </w:r>
      <w:r w:rsidR="007D0B10">
        <w:t>’</w:t>
      </w:r>
      <w:r w:rsidRPr="00EA49B4">
        <w:t>ôteraient rien de sa bonne opinion</w:t>
      </w:r>
      <w:r w:rsidR="007D0B10">
        <w:t xml:space="preserve">, </w:t>
      </w:r>
      <w:r w:rsidRPr="00EA49B4">
        <w:t>si elle les connaissait</w:t>
      </w:r>
      <w:r w:rsidR="007D0B10">
        <w:t xml:space="preserve">, </w:t>
      </w:r>
      <w:r w:rsidRPr="00EA49B4">
        <w:t>je me trouvais</w:t>
      </w:r>
      <w:r w:rsidR="007D0B10">
        <w:t xml:space="preserve">, </w:t>
      </w:r>
      <w:r w:rsidRPr="00EA49B4">
        <w:t>quant à présent</w:t>
      </w:r>
      <w:r w:rsidR="007D0B10">
        <w:t xml:space="preserve">, </w:t>
      </w:r>
      <w:r w:rsidRPr="00EA49B4">
        <w:t>dans la nécessité de me tenir tout à fait retiré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eus pas besoin de m</w:t>
      </w:r>
      <w:r w:rsidR="007D0B10">
        <w:t>’</w:t>
      </w:r>
      <w:r w:rsidRPr="00EA49B4">
        <w:t>expliquer davantage</w:t>
      </w:r>
      <w:r w:rsidR="007D0B10">
        <w:t xml:space="preserve">, </w:t>
      </w:r>
      <w:r w:rsidRPr="00EA49B4">
        <w:t>et elle me répondit qu</w:t>
      </w:r>
      <w:r w:rsidR="007D0B10">
        <w:t>’</w:t>
      </w:r>
      <w:r w:rsidRPr="00EA49B4">
        <w:t>elle ne désirait pas en apprendre plus que je ne jugerais à propos de lui en dire</w:t>
      </w:r>
      <w:r w:rsidR="007D0B10">
        <w:t>.</w:t>
      </w:r>
    </w:p>
    <w:p w14:paraId="032FA0EA" w14:textId="77777777" w:rsidR="007D0B10" w:rsidRDefault="00CC13A3" w:rsidP="00CC13A3">
      <w:r w:rsidRPr="00EA49B4">
        <w:t>Mes premières productions furent dans le genre poétique</w:t>
      </w:r>
      <w:r w:rsidR="007D0B10">
        <w:t xml:space="preserve">. </w:t>
      </w:r>
      <w:r w:rsidRPr="00EA49B4">
        <w:t>Quand j</w:t>
      </w:r>
      <w:r w:rsidR="007D0B10">
        <w:t>’</w:t>
      </w:r>
      <w:r w:rsidRPr="00EA49B4">
        <w:t>eus achevé deux ou trois pièces</w:t>
      </w:r>
      <w:r w:rsidR="007D0B10">
        <w:t xml:space="preserve">, </w:t>
      </w:r>
      <w:r w:rsidRPr="00EA49B4">
        <w:t>je les remis à cette généreuse amie</w:t>
      </w:r>
      <w:r w:rsidR="007D0B10">
        <w:t xml:space="preserve">, </w:t>
      </w:r>
      <w:r w:rsidRPr="00EA49B4">
        <w:t>pour les porter à un bureau de journal politique</w:t>
      </w:r>
      <w:r w:rsidR="007D0B10">
        <w:t xml:space="preserve"> ; </w:t>
      </w:r>
      <w:r w:rsidRPr="00EA49B4">
        <w:t>mais elles furent refusées avec dédain par l</w:t>
      </w:r>
      <w:r w:rsidR="007D0B10">
        <w:t>’</w:t>
      </w:r>
      <w:r w:rsidRPr="00EA49B4">
        <w:t>aristarque du lieu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après avoir jeté un coup d</w:t>
      </w:r>
      <w:r w:rsidR="007D0B10">
        <w:t>’</w:t>
      </w:r>
      <w:r w:rsidRPr="00EA49B4">
        <w:t>œil superficiel sur mes vers</w:t>
      </w:r>
      <w:r w:rsidR="007D0B10">
        <w:t xml:space="preserve">, </w:t>
      </w:r>
      <w:r w:rsidRPr="00EA49B4">
        <w:t>fit réponse que ce n</w:t>
      </w:r>
      <w:r w:rsidR="007D0B10">
        <w:t>’</w:t>
      </w:r>
      <w:r w:rsidRPr="00EA49B4">
        <w:t>était pas là ce qu</w:t>
      </w:r>
      <w:r w:rsidR="007D0B10">
        <w:t>’</w:t>
      </w:r>
      <w:r w:rsidRPr="00EA49B4">
        <w:t>il lui fallait</w:t>
      </w:r>
      <w:r w:rsidR="007D0B10">
        <w:t xml:space="preserve">. </w:t>
      </w:r>
      <w:r w:rsidRPr="00EA49B4">
        <w:t>Je ne puis m</w:t>
      </w:r>
      <w:r w:rsidR="007D0B10">
        <w:t>’</w:t>
      </w:r>
      <w:r w:rsidRPr="00EA49B4">
        <w:t>empêcher de dire ici que la contenance de Mrs</w:t>
      </w:r>
      <w:r w:rsidR="007D0B10">
        <w:t xml:space="preserve">. </w:t>
      </w:r>
      <w:r w:rsidRPr="00EA49B4">
        <w:t>Marney</w:t>
      </w:r>
      <w:r w:rsidR="007D0B10">
        <w:t xml:space="preserve"> (</w:t>
      </w:r>
      <w:r w:rsidRPr="00EA49B4">
        <w:t>c</w:t>
      </w:r>
      <w:r w:rsidR="007D0B10">
        <w:t>’</w:t>
      </w:r>
      <w:r w:rsidRPr="00EA49B4">
        <w:t>était le nom de mon ambassadrice</w:t>
      </w:r>
      <w:r w:rsidR="007D0B10">
        <w:t xml:space="preserve">) </w:t>
      </w:r>
      <w:r w:rsidRPr="00EA49B4">
        <w:t>était dans tous les cas une indication parfaite de l</w:t>
      </w:r>
      <w:r w:rsidR="007D0B10">
        <w:t>’</w:t>
      </w:r>
      <w:r w:rsidRPr="00EA49B4">
        <w:t>issue de son message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on était dispensé de lui demander aucune explication de vive voix</w:t>
      </w:r>
      <w:r w:rsidR="007D0B10">
        <w:t xml:space="preserve">. </w:t>
      </w:r>
      <w:r w:rsidRPr="00EA49B4">
        <w:t>Elle se livrait à tout ce qu</w:t>
      </w:r>
      <w:r w:rsidR="007D0B10">
        <w:t>’</w:t>
      </w:r>
      <w:r w:rsidRPr="00EA49B4">
        <w:t>elle entreprenait avec un dévouement si parfait</w:t>
      </w:r>
      <w:r w:rsidR="007D0B10">
        <w:t xml:space="preserve">, </w:t>
      </w:r>
      <w:r w:rsidRPr="00EA49B4">
        <w:t>et elle y prenait un tel intérêt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elle était bien plus vivement affectée que moi-même du bon ou du mauvais succès</w:t>
      </w:r>
      <w:r w:rsidR="007D0B10">
        <w:t xml:space="preserve">. </w:t>
      </w:r>
      <w:r w:rsidRPr="00EA49B4">
        <w:t>Pour moi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dans mes ressources une confiance qui me rassurait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occupé comme je l</w:t>
      </w:r>
      <w:r w:rsidR="007D0B10">
        <w:t>’</w:t>
      </w:r>
      <w:r w:rsidRPr="00EA49B4">
        <w:t xml:space="preserve">étais de </w:t>
      </w:r>
      <w:r w:rsidRPr="00EA49B4">
        <w:lastRenderedPageBreak/>
        <w:t>réflexions d</w:t>
      </w:r>
      <w:r w:rsidR="007D0B10">
        <w:t>’</w:t>
      </w:r>
      <w:r w:rsidRPr="00EA49B4">
        <w:t>une nature bien autrement intéressante</w:t>
      </w:r>
      <w:r w:rsidR="007D0B10">
        <w:t xml:space="preserve">, </w:t>
      </w:r>
      <w:r w:rsidRPr="00EA49B4">
        <w:t>je regardais tous ces petits contre-temps avec indifférence</w:t>
      </w:r>
      <w:r w:rsidR="007D0B10">
        <w:t>.</w:t>
      </w:r>
    </w:p>
    <w:p w14:paraId="195E9A05" w14:textId="77777777" w:rsidR="007D0B10" w:rsidRDefault="00CC13A3" w:rsidP="00CC13A3">
      <w:r w:rsidRPr="00EA49B4">
        <w:t>Je repris tranquillement mes pièces de vers et les remis sur ma table</w:t>
      </w:r>
      <w:r w:rsidR="007D0B10">
        <w:t xml:space="preserve">. </w:t>
      </w:r>
      <w:r w:rsidRPr="00EA49B4">
        <w:t>Après les avoir revues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 corrigeai et recopiai une que je joignis avec deux autres</w:t>
      </w:r>
      <w:r w:rsidR="007D0B10">
        <w:t xml:space="preserve">, </w:t>
      </w:r>
      <w:r w:rsidRPr="00EA49B4">
        <w:t>pour faire offrir le tout à l</w:t>
      </w:r>
      <w:r w:rsidR="007D0B10">
        <w:t>’</w:t>
      </w:r>
      <w:r w:rsidRPr="00EA49B4">
        <w:t>éditeur d</w:t>
      </w:r>
      <w:r w:rsidR="007D0B10">
        <w:t>’</w:t>
      </w:r>
      <w:r w:rsidRPr="00EA49B4">
        <w:t>un recueil périodique</w:t>
      </w:r>
      <w:r w:rsidR="007D0B10">
        <w:t xml:space="preserve">. </w:t>
      </w:r>
      <w:r w:rsidRPr="00EA49B4">
        <w:t>Celui-ci demanda qu</w:t>
      </w:r>
      <w:r w:rsidR="007D0B10">
        <w:t>’</w:t>
      </w:r>
      <w:r w:rsidRPr="00EA49B4">
        <w:t>on les lui laissât pendant deux jours</w:t>
      </w:r>
      <w:r w:rsidR="007D0B10">
        <w:t xml:space="preserve">. </w:t>
      </w:r>
      <w:r w:rsidRPr="00EA49B4">
        <w:t>Au jour convenu il fit réponse à mon amie qu</w:t>
      </w:r>
      <w:r w:rsidR="007D0B10">
        <w:t>’</w:t>
      </w:r>
      <w:r w:rsidRPr="00EA49B4">
        <w:t>il insérerait mes vers dans sa prochaine livraison</w:t>
      </w:r>
      <w:r w:rsidR="007D0B10">
        <w:t xml:space="preserve">. </w:t>
      </w:r>
      <w:r w:rsidRPr="00EA49B4">
        <w:t>Mrs</w:t>
      </w:r>
      <w:r w:rsidR="007D0B10">
        <w:t xml:space="preserve">. </w:t>
      </w:r>
      <w:r w:rsidRPr="00EA49B4">
        <w:t>Marney lui ayant fait quelque question sur le prix</w:t>
      </w:r>
      <w:r w:rsidR="007D0B10">
        <w:t xml:space="preserve">, </w:t>
      </w:r>
      <w:r w:rsidRPr="00EA49B4">
        <w:t>il répliqua que sa règle constante était de ne rien donner pour les ouvrages en vers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trouvait journellement sa boîte pleine de ces sortes de productions</w:t>
      </w:r>
      <w:r w:rsidR="007D0B10">
        <w:t xml:space="preserve"> ; </w:t>
      </w:r>
      <w:r w:rsidRPr="00EA49B4">
        <w:t>mais que</w:t>
      </w:r>
      <w:r w:rsidR="007D0B10">
        <w:t xml:space="preserve">, </w:t>
      </w:r>
      <w:r w:rsidRPr="00EA49B4">
        <w:t>si l</w:t>
      </w:r>
      <w:r w:rsidR="007D0B10">
        <w:t>’</w:t>
      </w:r>
      <w:r w:rsidRPr="00EA49B4">
        <w:t>auteur voulait essayer son talent en prose</w:t>
      </w:r>
      <w:r w:rsidR="007D0B10">
        <w:t xml:space="preserve">, </w:t>
      </w:r>
      <w:r w:rsidRPr="00EA49B4">
        <w:t>par quelque morceau de littérature ou quelque nouvelle</w:t>
      </w:r>
      <w:r w:rsidR="007D0B10">
        <w:t xml:space="preserve">, </w:t>
      </w:r>
      <w:r w:rsidRPr="00EA49B4">
        <w:t>il verrait ce qu</w:t>
      </w:r>
      <w:r w:rsidR="007D0B10">
        <w:t>’</w:t>
      </w:r>
      <w:r w:rsidRPr="00EA49B4">
        <w:t>il pourrait faire pour lui</w:t>
      </w:r>
      <w:r w:rsidR="007D0B10">
        <w:t>.</w:t>
      </w:r>
    </w:p>
    <w:p w14:paraId="1A613941" w14:textId="77777777" w:rsidR="007D0B10" w:rsidRDefault="00CC13A3" w:rsidP="00CC13A3">
      <w:r w:rsidRPr="00EA49B4">
        <w:t>Je me soumis sur-le-champ à cette réquisition de mon dictateur littéraire</w:t>
      </w:r>
      <w:r w:rsidR="007D0B10">
        <w:t xml:space="preserve">. </w:t>
      </w:r>
      <w:r w:rsidRPr="00EA49B4">
        <w:t xml:space="preserve">Je me mis à composer un morceau dans le genre du </w:t>
      </w:r>
      <w:r w:rsidRPr="00EA49B4">
        <w:rPr>
          <w:i/>
          <w:iCs/>
        </w:rPr>
        <w:t>Spectateur</w:t>
      </w:r>
      <w:r w:rsidRPr="00EA49B4">
        <w:t xml:space="preserve"> d</w:t>
      </w:r>
      <w:r w:rsidR="007D0B10">
        <w:t>’</w:t>
      </w:r>
      <w:r w:rsidRPr="00EA49B4">
        <w:t>Adisson</w:t>
      </w:r>
      <w:r w:rsidR="007D0B10">
        <w:t xml:space="preserve">, </w:t>
      </w:r>
      <w:r w:rsidRPr="00EA49B4">
        <w:t>et il fut accepté</w:t>
      </w:r>
      <w:r w:rsidR="007D0B10">
        <w:t xml:space="preserve">. </w:t>
      </w:r>
      <w:r w:rsidRPr="00EA49B4">
        <w:t>Au bout de peu de temps</w:t>
      </w:r>
      <w:r w:rsidR="007D0B10">
        <w:t xml:space="preserve">, </w:t>
      </w:r>
      <w:r w:rsidRPr="00EA49B4">
        <w:t xml:space="preserve">je me trouvai en relation tout à fait suivie avec le </w:t>
      </w:r>
      <w:r w:rsidRPr="00EA49B4">
        <w:rPr>
          <w:i/>
          <w:iCs/>
        </w:rPr>
        <w:t>Magazine</w:t>
      </w:r>
      <w:r w:rsidR="007D0B10">
        <w:t xml:space="preserve">. </w:t>
      </w:r>
      <w:r w:rsidRPr="00EA49B4">
        <w:t>Toutefois je me défiai de l</w:t>
      </w:r>
      <w:r w:rsidR="007D0B10">
        <w:t>’</w:t>
      </w:r>
      <w:r w:rsidRPr="00EA49B4">
        <w:t>abondance de mes ressources en dissertations morales</w:t>
      </w:r>
      <w:r w:rsidR="007D0B10">
        <w:t xml:space="preserve">, </w:t>
      </w:r>
      <w:r w:rsidRPr="00EA49B4">
        <w:t>et mes pensées se tournèrent bientôt vers le conte</w:t>
      </w:r>
      <w:r w:rsidR="007D0B10">
        <w:t xml:space="preserve">, </w:t>
      </w:r>
      <w:r w:rsidRPr="00EA49B4">
        <w:t>qui était l</w:t>
      </w:r>
      <w:r w:rsidR="007D0B10">
        <w:t>’</w:t>
      </w:r>
      <w:r w:rsidRPr="00EA49B4">
        <w:t>autre genre de production que m</w:t>
      </w:r>
      <w:r w:rsidR="007D0B10">
        <w:t>’</w:t>
      </w:r>
      <w:r w:rsidRPr="00EA49B4">
        <w:t>avait suggéré mon directeur</w:t>
      </w:r>
      <w:r w:rsidR="007D0B10">
        <w:t xml:space="preserve">. </w:t>
      </w:r>
      <w:r w:rsidRPr="00EA49B4">
        <w:t>Pour suffire à ses demandes qui se multipliaient de plus en plus et pour faciliter mon travail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employai la ressource des traductions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guère la facilité de me procurer des livres</w:t>
      </w:r>
      <w:r w:rsidR="007D0B10">
        <w:t xml:space="preserve">, </w:t>
      </w:r>
      <w:r w:rsidRPr="00EA49B4">
        <w:t>mais</w:t>
      </w:r>
      <w:r w:rsidR="007D0B10">
        <w:t xml:space="preserve">, </w:t>
      </w:r>
      <w:r w:rsidRPr="00EA49B4">
        <w:t>comme j</w:t>
      </w:r>
      <w:r w:rsidR="007D0B10">
        <w:t>’</w:t>
      </w:r>
      <w:r w:rsidRPr="00EA49B4">
        <w:t>avais la mémoire excellente et bien fournie</w:t>
      </w:r>
      <w:r w:rsidR="007D0B10">
        <w:t xml:space="preserve">, </w:t>
      </w:r>
      <w:r w:rsidRPr="00EA49B4">
        <w:t>il m</w:t>
      </w:r>
      <w:r w:rsidR="007D0B10">
        <w:t>’</w:t>
      </w:r>
      <w:r w:rsidRPr="00EA49B4">
        <w:t>arrivait souvent de traduire ou d</w:t>
      </w:r>
      <w:r w:rsidR="007D0B10">
        <w:t>’</w:t>
      </w:r>
      <w:r w:rsidRPr="00EA49B4">
        <w:t>imiter des fictions que j</w:t>
      </w:r>
      <w:r w:rsidR="007D0B10">
        <w:t>’</w:t>
      </w:r>
      <w:r w:rsidRPr="00EA49B4">
        <w:t>avais lues quelques années auparavant</w:t>
      </w:r>
      <w:r w:rsidR="007D0B10">
        <w:t xml:space="preserve">. </w:t>
      </w:r>
      <w:r w:rsidRPr="00EA49B4">
        <w:t>Par une fatalité dont je ne saurais trop rendre raison</w:t>
      </w:r>
      <w:r w:rsidR="007D0B10">
        <w:t xml:space="preserve">, </w:t>
      </w:r>
      <w:r w:rsidRPr="00EA49B4">
        <w:t>mon imagination se portait le plus ordinairement sur les histoires des fameux voleurs</w:t>
      </w:r>
      <w:r w:rsidR="007D0B10">
        <w:t xml:space="preserve">, </w:t>
      </w:r>
      <w:r w:rsidRPr="00EA49B4">
        <w:t xml:space="preserve">et de temps en temps je fournissais au </w:t>
      </w:r>
      <w:r w:rsidRPr="00EA49B4">
        <w:rPr>
          <w:i/>
          <w:iCs/>
        </w:rPr>
        <w:t>Magazine</w:t>
      </w:r>
      <w:r w:rsidRPr="00EA49B4">
        <w:t xml:space="preserve"> des incidents et </w:t>
      </w:r>
      <w:r w:rsidRPr="00EA49B4">
        <w:lastRenderedPageBreak/>
        <w:t>des anecdotes de Cartouche</w:t>
      </w:r>
      <w:r w:rsidR="007D0B10">
        <w:t xml:space="preserve">, </w:t>
      </w:r>
      <w:r w:rsidRPr="00EA49B4">
        <w:t>de Gusman d</w:t>
      </w:r>
      <w:r w:rsidR="007D0B10">
        <w:t>’</w:t>
      </w:r>
      <w:r w:rsidRPr="00EA49B4">
        <w:t>Alfarache et d</w:t>
      </w:r>
      <w:r w:rsidR="007D0B10">
        <w:t>’</w:t>
      </w:r>
      <w:r w:rsidRPr="00EA49B4">
        <w:t>autres mémorables héros qui ont terminé à la potence ou sur l</w:t>
      </w:r>
      <w:r w:rsidR="007D0B10">
        <w:t>’</w:t>
      </w:r>
      <w:r w:rsidRPr="00EA49B4">
        <w:t>échafaud leur illustre carrière</w:t>
      </w:r>
      <w:r w:rsidR="007D0B10">
        <w:t>.</w:t>
      </w:r>
    </w:p>
    <w:p w14:paraId="4AA77AB1" w14:textId="77777777" w:rsidR="007D0B10" w:rsidRDefault="00CC13A3" w:rsidP="00CC13A3">
      <w:r w:rsidRPr="00EA49B4">
        <w:t>Mais un retour sur ma situation me rendait difficile de persévérer dans ce genre de travail</w:t>
      </w:r>
      <w:r w:rsidR="007D0B10">
        <w:t xml:space="preserve">. </w:t>
      </w:r>
      <w:r w:rsidRPr="00EA49B4">
        <w:t>Je jetais souvent ma plume dans un accès de désespoir</w:t>
      </w:r>
      <w:r w:rsidR="007D0B10">
        <w:t xml:space="preserve">. </w:t>
      </w:r>
      <w:r w:rsidRPr="00EA49B4">
        <w:t>Quelquefois</w:t>
      </w:r>
      <w:r w:rsidR="007D0B10">
        <w:t xml:space="preserve">, </w:t>
      </w:r>
      <w:r w:rsidRPr="00EA49B4">
        <w:t>incapable de rien pendant des jours entiers</w:t>
      </w:r>
      <w:r w:rsidR="007D0B10">
        <w:t xml:space="preserve">, </w:t>
      </w:r>
      <w:r w:rsidRPr="00EA49B4">
        <w:t>je tombais dans une incroyable stupeur</w:t>
      </w:r>
      <w:r w:rsidR="007D0B10">
        <w:t xml:space="preserve">. </w:t>
      </w:r>
      <w:r w:rsidRPr="00EA49B4">
        <w:t>Cependant ma jeunesse et mon tempérament robuste m</w:t>
      </w:r>
      <w:r w:rsidR="007D0B10">
        <w:t>’</w:t>
      </w:r>
      <w:r w:rsidRPr="00EA49B4">
        <w:t>aidaient à reprendre le dessus et à m</w:t>
      </w:r>
      <w:r w:rsidR="007D0B10">
        <w:t>’</w:t>
      </w:r>
      <w:r w:rsidRPr="00EA49B4">
        <w:t>inspirer une sorte de gaieté qui</w:t>
      </w:r>
      <w:r w:rsidR="007D0B10">
        <w:t xml:space="preserve">, </w:t>
      </w:r>
      <w:r w:rsidRPr="00EA49B4">
        <w:t>si elle eût été durable</w:t>
      </w:r>
      <w:r w:rsidR="007D0B10">
        <w:t xml:space="preserve">, </w:t>
      </w:r>
      <w:r w:rsidRPr="00EA49B4">
        <w:t>rendrait supportable le souvenir de cette époque de ma vie</w:t>
      </w:r>
      <w:r w:rsidR="007D0B10">
        <w:t>.</w:t>
      </w:r>
    </w:p>
    <w:p w14:paraId="0BD24240" w14:textId="1EDE2112" w:rsidR="00CC13A3" w:rsidRPr="00EA49B4" w:rsidRDefault="00CC13A3" w:rsidP="007D0B10">
      <w:pPr>
        <w:pStyle w:val="Titre1"/>
      </w:pPr>
      <w:bookmarkStart w:id="38" w:name="_Toc194843927"/>
      <w:r w:rsidRPr="00EA49B4">
        <w:lastRenderedPageBreak/>
        <w:t>XXXV</w:t>
      </w:r>
      <w:bookmarkEnd w:id="38"/>
    </w:p>
    <w:p w14:paraId="2F37A27A" w14:textId="77777777" w:rsidR="007D0B10" w:rsidRDefault="00CC13A3" w:rsidP="00CC13A3">
      <w:r w:rsidRPr="00EA49B4">
        <w:t>Tandis que je tâchais ainsi de m</w:t>
      </w:r>
      <w:r w:rsidR="007D0B10">
        <w:t>’</w:t>
      </w:r>
      <w:r w:rsidRPr="00EA49B4">
        <w:t>occuper et de pourvoir à mes besoins</w:t>
      </w:r>
      <w:r w:rsidR="007D0B10">
        <w:t xml:space="preserve">, </w:t>
      </w:r>
      <w:r w:rsidRPr="00EA49B4">
        <w:t>en attendant que la violence des poursuites excitées contre moi pût être un peu calmée</w:t>
      </w:r>
      <w:r w:rsidR="007D0B10">
        <w:t xml:space="preserve">, </w:t>
      </w:r>
      <w:r w:rsidRPr="00EA49B4">
        <w:t>je me vis assaillir par une nouvelle espèce de dangers à laquelle je ne songeais pas</w:t>
      </w:r>
      <w:r w:rsidR="007D0B10">
        <w:t>.</w:t>
      </w:r>
    </w:p>
    <w:p w14:paraId="1307D880" w14:textId="77777777" w:rsidR="007D0B10" w:rsidRDefault="00CC13A3" w:rsidP="00CC13A3">
      <w:r w:rsidRPr="00EA49B4">
        <w:t>Gines</w:t>
      </w:r>
      <w:r w:rsidR="007D0B10">
        <w:t xml:space="preserve">, </w:t>
      </w:r>
      <w:r w:rsidRPr="00EA49B4">
        <w:t>ce voleur qui avait été chassé de la bande du capitaine Raymond</w:t>
      </w:r>
      <w:r w:rsidR="007D0B10">
        <w:t xml:space="preserve">, </w:t>
      </w:r>
      <w:r w:rsidRPr="00EA49B4">
        <w:t>avait toute sa vie été flottant entre les deux professions d</w:t>
      </w:r>
      <w:r w:rsidR="007D0B10">
        <w:t>’</w:t>
      </w:r>
      <w:r w:rsidRPr="00EA49B4">
        <w:t>ennemi des lois et d</w:t>
      </w:r>
      <w:r w:rsidR="007D0B10">
        <w:t>’</w:t>
      </w:r>
      <w:r w:rsidRPr="00EA49B4">
        <w:t>agent de la justice</w:t>
      </w:r>
      <w:r w:rsidR="007D0B10">
        <w:t xml:space="preserve">. </w:t>
      </w:r>
      <w:r w:rsidRPr="00EA49B4">
        <w:t>Après avoir débuté par la première</w:t>
      </w:r>
      <w:r w:rsidR="007D0B10">
        <w:t xml:space="preserve">, </w:t>
      </w:r>
      <w:r w:rsidRPr="00EA49B4">
        <w:t>vraisemblablement son initiation dans les secrets du métier des voleurs l</w:t>
      </w:r>
      <w:r w:rsidR="007D0B10">
        <w:t>’</w:t>
      </w:r>
      <w:r w:rsidRPr="00EA49B4">
        <w:t>avait rendu singulièrement préparé à l</w:t>
      </w:r>
      <w:r w:rsidR="007D0B10">
        <w:t>’</w:t>
      </w:r>
      <w:r w:rsidRPr="00EA49B4">
        <w:t>art de les prendre</w:t>
      </w:r>
      <w:r w:rsidR="007D0B10">
        <w:t xml:space="preserve">, </w:t>
      </w:r>
      <w:r w:rsidRPr="00EA49B4">
        <w:t>emploi qu</w:t>
      </w:r>
      <w:r w:rsidR="007D0B10">
        <w:t>’</w:t>
      </w:r>
      <w:r w:rsidRPr="00EA49B4">
        <w:t>il avait adopté par nécessité plutôt que par choix</w:t>
      </w:r>
      <w:r w:rsidR="007D0B10">
        <w:t xml:space="preserve">. </w:t>
      </w:r>
      <w:r w:rsidRPr="00EA49B4">
        <w:t>Il avait donc bientôt acquis dans cette profession une réputation brillante</w:t>
      </w:r>
      <w:r w:rsidR="007D0B10">
        <w:t xml:space="preserve">, </w:t>
      </w:r>
      <w:r w:rsidRPr="00EA49B4">
        <w:t>quoiqu</w:t>
      </w:r>
      <w:r w:rsidR="007D0B10">
        <w:t>’</w:t>
      </w:r>
      <w:r w:rsidRPr="00EA49B4">
        <w:t>elle fût peut-être encore au-dessous de son mérite</w:t>
      </w:r>
      <w:r w:rsidR="007D0B10">
        <w:t xml:space="preserve"> : </w:t>
      </w:r>
      <w:r w:rsidRPr="00EA49B4">
        <w:t>car il en est de ce département du régime social comme de tous les autres</w:t>
      </w:r>
      <w:r w:rsidR="007D0B10">
        <w:t xml:space="preserve"> ; </w:t>
      </w:r>
      <w:r w:rsidRPr="00EA49B4">
        <w:t>quelque prudence et quelque habileté que puissent déployer les subalternes</w:t>
      </w:r>
      <w:r w:rsidR="007D0B10">
        <w:t xml:space="preserve">, </w:t>
      </w:r>
      <w:r w:rsidRPr="00EA49B4">
        <w:t>les chefs en confisquent l</w:t>
      </w:r>
      <w:r w:rsidR="007D0B10">
        <w:t>’</w:t>
      </w:r>
      <w:r w:rsidRPr="00EA49B4">
        <w:t>éclat et l</w:t>
      </w:r>
      <w:r w:rsidR="007D0B10">
        <w:t>’</w:t>
      </w:r>
      <w:r w:rsidRPr="00EA49B4">
        <w:t>honneur</w:t>
      </w:r>
      <w:r w:rsidR="007D0B10">
        <w:t xml:space="preserve">. </w:t>
      </w:r>
      <w:r w:rsidRPr="00EA49B4">
        <w:t>Gines exerçait son art en ce genre avec le plus beau succès</w:t>
      </w:r>
      <w:r w:rsidR="007D0B10">
        <w:t xml:space="preserve">, </w:t>
      </w:r>
      <w:r w:rsidRPr="00EA49B4">
        <w:t>quand</w:t>
      </w:r>
      <w:r w:rsidR="007D0B10">
        <w:t xml:space="preserve">, </w:t>
      </w:r>
      <w:r w:rsidRPr="00EA49B4">
        <w:t>par je ne sais quel accident</w:t>
      </w:r>
      <w:r w:rsidR="007D0B10">
        <w:t xml:space="preserve">, </w:t>
      </w:r>
      <w:r w:rsidRPr="00EA49B4">
        <w:t>il arriva qu</w:t>
      </w:r>
      <w:r w:rsidR="007D0B10">
        <w:t>’</w:t>
      </w:r>
      <w:r w:rsidRPr="00EA49B4">
        <w:t>un ou deux de ses exploits</w:t>
      </w:r>
      <w:r w:rsidR="007D0B10">
        <w:t xml:space="preserve">, </w:t>
      </w:r>
      <w:r w:rsidRPr="00EA49B4">
        <w:t>dont la date était antérieure à l</w:t>
      </w:r>
      <w:r w:rsidR="007D0B10">
        <w:t>’</w:t>
      </w:r>
      <w:r w:rsidRPr="00EA49B4">
        <w:t>époque où il avait quitté la bannière du brigandage illégal</w:t>
      </w:r>
      <w:r w:rsidR="007D0B10">
        <w:t xml:space="preserve">, </w:t>
      </w:r>
      <w:r w:rsidRPr="00EA49B4">
        <w:t>furent dans le cas d</w:t>
      </w:r>
      <w:r w:rsidR="007D0B10">
        <w:t>’</w:t>
      </w:r>
      <w:r w:rsidRPr="00EA49B4">
        <w:t>attirer un peu trop l</w:t>
      </w:r>
      <w:r w:rsidR="007D0B10">
        <w:t>’</w:t>
      </w:r>
      <w:r w:rsidRPr="00EA49B4">
        <w:t>attention publique</w:t>
      </w:r>
      <w:r w:rsidR="007D0B10">
        <w:t xml:space="preserve">. </w:t>
      </w:r>
      <w:r w:rsidRPr="00EA49B4">
        <w:t>Sur les avis réitérés qu</w:t>
      </w:r>
      <w:r w:rsidR="007D0B10">
        <w:t>’</w:t>
      </w:r>
      <w:r w:rsidRPr="00EA49B4">
        <w:t>il en reçut</w:t>
      </w:r>
      <w:r w:rsidR="007D0B10">
        <w:t xml:space="preserve">, </w:t>
      </w:r>
      <w:r w:rsidRPr="00EA49B4">
        <w:t>il jugea qu</w:t>
      </w:r>
      <w:r w:rsidR="007D0B10">
        <w:t>’</w:t>
      </w:r>
      <w:r w:rsidRPr="00EA49B4">
        <w:t>il était prudent de décamper</w:t>
      </w:r>
      <w:r w:rsidR="007D0B10">
        <w:t xml:space="preserve">, </w:t>
      </w:r>
      <w:r w:rsidRPr="00EA49B4">
        <w:t>et c</w:t>
      </w:r>
      <w:r w:rsidR="007D0B10">
        <w:t>’</w:t>
      </w:r>
      <w:r w:rsidRPr="00EA49B4">
        <w:t>était pendant cette période de retraite qu</w:t>
      </w:r>
      <w:r w:rsidR="007D0B10">
        <w:t>’</w:t>
      </w:r>
      <w:r w:rsidRPr="00EA49B4">
        <w:t>il était entré dans la troupe de ***</w:t>
      </w:r>
      <w:r w:rsidR="007D0B10">
        <w:t>.</w:t>
      </w:r>
    </w:p>
    <w:p w14:paraId="138E8BDA" w14:textId="77777777" w:rsidR="007D0B10" w:rsidRDefault="00CC13A3" w:rsidP="00CC13A3">
      <w:r w:rsidRPr="00EA49B4">
        <w:t>Telle était l</w:t>
      </w:r>
      <w:r w:rsidR="007D0B10">
        <w:t>’</w:t>
      </w:r>
      <w:r w:rsidRPr="00EA49B4">
        <w:t>histoire de cet homme avant qu</w:t>
      </w:r>
      <w:r w:rsidR="007D0B10">
        <w:t>’</w:t>
      </w:r>
      <w:r w:rsidRPr="00EA49B4">
        <w:t>il eût été placé dans le poste où je l</w:t>
      </w:r>
      <w:r w:rsidR="007D0B10">
        <w:t>’</w:t>
      </w:r>
      <w:r w:rsidRPr="00EA49B4">
        <w:t>avais rencontré pour la première fois</w:t>
      </w:r>
      <w:r w:rsidR="007D0B10">
        <w:t xml:space="preserve">. </w:t>
      </w:r>
      <w:r w:rsidRPr="00EA49B4">
        <w:t>À l</w:t>
      </w:r>
      <w:r w:rsidR="007D0B10">
        <w:t>’</w:t>
      </w:r>
      <w:r w:rsidRPr="00EA49B4">
        <w:t>époque de cette rencontre</w:t>
      </w:r>
      <w:r w:rsidR="007D0B10">
        <w:t xml:space="preserve">, </w:t>
      </w:r>
      <w:r w:rsidRPr="00EA49B4">
        <w:t>il était déjà un des vétérans de la bande du capitaine Raymond</w:t>
      </w:r>
      <w:r w:rsidR="007D0B10">
        <w:t xml:space="preserve"> ; </w:t>
      </w:r>
      <w:r w:rsidRPr="00EA49B4">
        <w:t xml:space="preserve">car les voleurs étant </w:t>
      </w:r>
      <w:r w:rsidRPr="00EA49B4">
        <w:lastRenderedPageBreak/>
        <w:t>un peuple dont la vie est de courte durée</w:t>
      </w:r>
      <w:r w:rsidR="007D0B10">
        <w:t xml:space="preserve">, </w:t>
      </w:r>
      <w:r w:rsidRPr="00EA49B4">
        <w:t>il ne faut pas beaucoup de temps pour parvenir chez eux à la dignité de vétéran</w:t>
      </w:r>
      <w:r w:rsidR="007D0B10">
        <w:t xml:space="preserve">. </w:t>
      </w:r>
      <w:r w:rsidRPr="00EA49B4">
        <w:t>Après son expulsion de la compagnie</w:t>
      </w:r>
      <w:r w:rsidR="007D0B10">
        <w:t xml:space="preserve">, </w:t>
      </w:r>
      <w:r w:rsidRPr="00EA49B4">
        <w:t>il revint à sa profession légale</w:t>
      </w:r>
      <w:r w:rsidR="007D0B10">
        <w:t xml:space="preserve">, </w:t>
      </w:r>
      <w:r w:rsidRPr="00EA49B4">
        <w:t>et il fut reçu dans ce bercail par ses anciens camarades avec joie et félicitation</w:t>
      </w:r>
      <w:r w:rsidR="007D0B10">
        <w:t xml:space="preserve">, </w:t>
      </w:r>
      <w:r w:rsidRPr="00EA49B4">
        <w:t>comme une brebis égarée</w:t>
      </w:r>
      <w:r w:rsidR="007D0B10">
        <w:t xml:space="preserve">. </w:t>
      </w:r>
      <w:r w:rsidRPr="00EA49B4">
        <w:t>Dans les classes vulgaires de la société</w:t>
      </w:r>
      <w:r w:rsidR="007D0B10">
        <w:t xml:space="preserve">, </w:t>
      </w:r>
      <w:r w:rsidRPr="00EA49B4">
        <w:t>le laps de temps ne suffit pas pour effacer un crime</w:t>
      </w:r>
      <w:r w:rsidR="007D0B10">
        <w:t xml:space="preserve"> ; </w:t>
      </w:r>
      <w:r w:rsidRPr="00EA49B4">
        <w:t>mais dans cette respectable confrérie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une maxime reçue de ne jamais exiger d</w:t>
      </w:r>
      <w:r w:rsidR="007D0B10">
        <w:t>’</w:t>
      </w:r>
      <w:r w:rsidRPr="00EA49B4">
        <w:t>aucun des membres le compte de sa conduite</w:t>
      </w:r>
      <w:r w:rsidR="007D0B10">
        <w:t xml:space="preserve">, </w:t>
      </w:r>
      <w:r w:rsidRPr="00EA49B4">
        <w:t>quand il est possible de s</w:t>
      </w:r>
      <w:r w:rsidR="007D0B10">
        <w:t>’</w:t>
      </w:r>
      <w:r w:rsidRPr="00EA49B4">
        <w:t>en dispenser</w:t>
      </w:r>
      <w:r w:rsidR="007D0B10">
        <w:t xml:space="preserve">. </w:t>
      </w:r>
      <w:r w:rsidRPr="00EA49B4">
        <w:t>Une autre maxime observée par ceux qui ont passé par les mêmes grades que Gines</w:t>
      </w:r>
      <w:r w:rsidR="007D0B10">
        <w:t xml:space="preserve">, </w:t>
      </w:r>
      <w:r w:rsidRPr="00EA49B4">
        <w:t>maxime que Gines lui-même avait adoptée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de réserver toujours pour les derniers ceux qui ont été complices de leurs expéditions</w:t>
      </w:r>
      <w:r w:rsidR="007D0B10">
        <w:t xml:space="preserve">, </w:t>
      </w:r>
      <w:r w:rsidRPr="00EA49B4">
        <w:t>et de ne jamais s</w:t>
      </w:r>
      <w:r w:rsidR="007D0B10">
        <w:t>’</w:t>
      </w:r>
      <w:r w:rsidRPr="00EA49B4">
        <w:t>attaquer à eux</w:t>
      </w:r>
      <w:r w:rsidR="007D0B10">
        <w:t xml:space="preserve">, </w:t>
      </w:r>
      <w:r w:rsidRPr="00EA49B4">
        <w:t>à moins de grande nécessité ou de quelque amorce très-puissante</w:t>
      </w:r>
      <w:r w:rsidR="007D0B10">
        <w:t xml:space="preserve">. </w:t>
      </w:r>
      <w:r w:rsidRPr="00EA49B4">
        <w:t>Par cette raison</w:t>
      </w:r>
      <w:r w:rsidR="007D0B10">
        <w:t xml:space="preserve">, </w:t>
      </w:r>
      <w:r w:rsidRPr="00EA49B4">
        <w:t>le capitaine Raymond et ses associés</w:t>
      </w:r>
      <w:r w:rsidR="007D0B10">
        <w:t xml:space="preserve">, </w:t>
      </w:r>
      <w:r w:rsidRPr="00EA49B4">
        <w:t>selon le système de tactique suivi par Gines</w:t>
      </w:r>
      <w:r w:rsidR="007D0B10">
        <w:t xml:space="preserve">, </w:t>
      </w:r>
      <w:r w:rsidRPr="00EA49B4">
        <w:t>étaient à l</w:t>
      </w:r>
      <w:r w:rsidR="007D0B10">
        <w:t>’</w:t>
      </w:r>
      <w:r w:rsidRPr="00EA49B4">
        <w:t>abri de ce qu</w:t>
      </w:r>
      <w:r w:rsidR="007D0B10">
        <w:t>’</w:t>
      </w:r>
      <w:r w:rsidRPr="00EA49B4">
        <w:t>il appelait ses représailles</w:t>
      </w:r>
      <w:r w:rsidR="007D0B10">
        <w:t>.</w:t>
      </w:r>
    </w:p>
    <w:p w14:paraId="029E86FB" w14:textId="77777777" w:rsidR="007D0B10" w:rsidRDefault="00CC13A3" w:rsidP="00CC13A3">
      <w:r w:rsidRPr="00EA49B4">
        <w:t>Mais</w:t>
      </w:r>
      <w:r w:rsidR="007D0B10">
        <w:t xml:space="preserve">, </w:t>
      </w:r>
      <w:r w:rsidRPr="00EA49B4">
        <w:t>quoique Gines eût des principes d</w:t>
      </w:r>
      <w:r w:rsidR="007D0B10">
        <w:t>’</w:t>
      </w:r>
      <w:r w:rsidRPr="00EA49B4">
        <w:t>honneur</w:t>
      </w:r>
      <w:r w:rsidR="007D0B10">
        <w:t xml:space="preserve">, </w:t>
      </w:r>
      <w:r w:rsidRPr="00EA49B4">
        <w:t>en prenant le mot dans ce sens</w:t>
      </w:r>
      <w:r w:rsidR="007D0B10">
        <w:t xml:space="preserve">, </w:t>
      </w:r>
      <w:r w:rsidRPr="00EA49B4">
        <w:t>malheureusement je me trouvais dans un cas qui était hors de ces lois de l</w:t>
      </w:r>
      <w:r w:rsidR="007D0B10">
        <w:t>’</w:t>
      </w:r>
      <w:r w:rsidRPr="00EA49B4">
        <w:t>honneur qu</w:t>
      </w:r>
      <w:r w:rsidR="007D0B10">
        <w:t>’</w:t>
      </w:r>
      <w:r w:rsidRPr="00EA49B4">
        <w:t>il jugeait à propos de reconnaître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infortune m</w:t>
      </w:r>
      <w:r w:rsidR="007D0B10">
        <w:t>’</w:t>
      </w:r>
      <w:r w:rsidRPr="00EA49B4">
        <w:t>enveloppait de toutes parts</w:t>
      </w:r>
      <w:r w:rsidR="007D0B10">
        <w:t xml:space="preserve">, </w:t>
      </w:r>
      <w:r w:rsidRPr="00EA49B4">
        <w:t>et me refusait toute espèce de protection et de refuge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poursuivi sur la supposition que j</w:t>
      </w:r>
      <w:r w:rsidR="007D0B10">
        <w:t>’</w:t>
      </w:r>
      <w:r w:rsidRPr="00EA49B4">
        <w:t>avais commis un vol capital</w:t>
      </w:r>
      <w:r w:rsidR="007D0B10">
        <w:t xml:space="preserve">, </w:t>
      </w:r>
      <w:r w:rsidRPr="00EA49B4">
        <w:t>montant à une somme énorme</w:t>
      </w:r>
      <w:r w:rsidR="007D0B10">
        <w:t xml:space="preserve">. </w:t>
      </w:r>
      <w:r w:rsidRPr="00EA49B4">
        <w:t>Mais Gines n</w:t>
      </w:r>
      <w:r w:rsidR="007D0B10">
        <w:t>’</w:t>
      </w:r>
      <w:r w:rsidRPr="00EA49B4">
        <w:t>avait nullement participé au vol qu</w:t>
      </w:r>
      <w:r w:rsidR="007D0B10">
        <w:t>’</w:t>
      </w:r>
      <w:r w:rsidRPr="00EA49B4">
        <w:t>on m</w:t>
      </w:r>
      <w:r w:rsidR="007D0B10">
        <w:t>’</w:t>
      </w:r>
      <w:r w:rsidRPr="00EA49B4">
        <w:t>imputait</w:t>
      </w:r>
      <w:r w:rsidR="007D0B10">
        <w:t xml:space="preserve"> : </w:t>
      </w:r>
      <w:r w:rsidRPr="00EA49B4">
        <w:t>il se souciait fort peu que la supposition fût vraie ou fausse</w:t>
      </w:r>
      <w:r w:rsidR="007D0B10">
        <w:t xml:space="preserve">, </w:t>
      </w:r>
      <w:r w:rsidRPr="00EA49B4">
        <w:t>et il me haïssait aussi cordialement que si mon innocence eût été établie de manière à ne pas laisser jour au plus léger soupçon</w:t>
      </w:r>
      <w:r w:rsidR="007D0B10">
        <w:t>.</w:t>
      </w:r>
    </w:p>
    <w:p w14:paraId="04ACD6D7" w14:textId="77777777" w:rsidR="007D0B10" w:rsidRDefault="00CC13A3" w:rsidP="00CC13A3">
      <w:r w:rsidRPr="00EA49B4">
        <w:t>Les deux limiers qui m</w:t>
      </w:r>
      <w:r w:rsidR="007D0B10">
        <w:t>’</w:t>
      </w:r>
      <w:r w:rsidRPr="00EA49B4">
        <w:t>avaient arrêté à</w:t>
      </w:r>
      <w:r w:rsidR="007D0B10">
        <w:t xml:space="preserve">… </w:t>
      </w:r>
      <w:r w:rsidRPr="00EA49B4">
        <w:t>rapportèrent à leurs confrères</w:t>
      </w:r>
      <w:r w:rsidR="007D0B10">
        <w:t xml:space="preserve">, </w:t>
      </w:r>
      <w:r w:rsidRPr="00EA49B4">
        <w:t>suivant l</w:t>
      </w:r>
      <w:r w:rsidR="007D0B10">
        <w:t>’</w:t>
      </w:r>
      <w:r w:rsidRPr="00EA49B4">
        <w:t>usage</w:t>
      </w:r>
      <w:r w:rsidR="007D0B10">
        <w:t xml:space="preserve">, </w:t>
      </w:r>
      <w:r w:rsidRPr="00EA49B4">
        <w:t>une partie de l</w:t>
      </w:r>
      <w:r w:rsidR="007D0B10">
        <w:t>’</w:t>
      </w:r>
      <w:r w:rsidRPr="00EA49B4">
        <w:t>aventure</w:t>
      </w:r>
      <w:r w:rsidR="007D0B10">
        <w:t xml:space="preserve">, </w:t>
      </w:r>
      <w:r w:rsidRPr="00EA49B4">
        <w:t>et ils parlèrent des raisons qu</w:t>
      </w:r>
      <w:r w:rsidR="007D0B10">
        <w:t>’</w:t>
      </w:r>
      <w:r w:rsidRPr="00EA49B4">
        <w:t>ils avaient de présumer que l</w:t>
      </w:r>
      <w:r w:rsidR="007D0B10">
        <w:t>’</w:t>
      </w:r>
      <w:r w:rsidRPr="00EA49B4">
        <w:t>individu qui leur avait passé par les mains</w:t>
      </w:r>
      <w:r w:rsidR="007D0B10">
        <w:t xml:space="preserve">, </w:t>
      </w:r>
      <w:r w:rsidRPr="00EA49B4">
        <w:t xml:space="preserve">était ce même Caleb </w:t>
      </w:r>
      <w:r w:rsidRPr="00EA49B4">
        <w:lastRenderedPageBreak/>
        <w:t>Williams pour la capture duquel était offerte une récompense de cent guinées</w:t>
      </w:r>
      <w:r w:rsidR="007D0B10">
        <w:t xml:space="preserve">. </w:t>
      </w:r>
      <w:r w:rsidRPr="00EA49B4">
        <w:t>Gines</w:t>
      </w:r>
      <w:r w:rsidR="007D0B10">
        <w:t xml:space="preserve">, </w:t>
      </w:r>
      <w:r w:rsidRPr="00EA49B4">
        <w:t>doué d</w:t>
      </w:r>
      <w:r w:rsidR="007D0B10">
        <w:t>’</w:t>
      </w:r>
      <w:r w:rsidRPr="00EA49B4">
        <w:t>une sagacité supérieure dans ce qui avait rapport à sa profession</w:t>
      </w:r>
      <w:r w:rsidR="007D0B10">
        <w:t xml:space="preserve">, </w:t>
      </w:r>
      <w:r w:rsidRPr="00EA49B4">
        <w:t>avait comparé les faits et les dates</w:t>
      </w:r>
      <w:r w:rsidR="007D0B10">
        <w:t xml:space="preserve">, </w:t>
      </w:r>
      <w:r w:rsidRPr="00EA49B4">
        <w:t>et en avait conçu le soupçon que la personne attaquée et blessée par lui dans la forêt de</w:t>
      </w:r>
      <w:r w:rsidR="007D0B10">
        <w:t xml:space="preserve">…… </w:t>
      </w:r>
      <w:r w:rsidRPr="00EA49B4">
        <w:t>était ce Caleb Williams</w:t>
      </w:r>
      <w:r w:rsidR="007D0B10">
        <w:t xml:space="preserve">. </w:t>
      </w:r>
      <w:r w:rsidRPr="00EA49B4">
        <w:t>Il nourrissait une haine implacable contre ledit individu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la cause innocente de ce qu</w:t>
      </w:r>
      <w:r w:rsidR="007D0B10">
        <w:t>’</w:t>
      </w:r>
      <w:r w:rsidRPr="00EA49B4">
        <w:t>il avait été chassé honteusement de la troupe du capitaine Raymond</w:t>
      </w:r>
      <w:r w:rsidR="007D0B10">
        <w:t xml:space="preserve"> ; </w:t>
      </w:r>
      <w:r w:rsidRPr="00EA49B4">
        <w:t>et Gines</w:t>
      </w:r>
      <w:r w:rsidR="007D0B10">
        <w:t xml:space="preserve">, </w:t>
      </w:r>
      <w:r w:rsidRPr="00EA49B4">
        <w:t>à ce que j</w:t>
      </w:r>
      <w:r w:rsidR="007D0B10">
        <w:t>’</w:t>
      </w:r>
      <w:r w:rsidRPr="00EA49B4">
        <w:t>ai su depuis</w:t>
      </w:r>
      <w:r w:rsidR="007D0B10">
        <w:t xml:space="preserve">, </w:t>
      </w:r>
      <w:r w:rsidRPr="00EA49B4">
        <w:t>était intimement convaincu qu</w:t>
      </w:r>
      <w:r w:rsidR="007D0B10">
        <w:t>’</w:t>
      </w:r>
      <w:r w:rsidRPr="00EA49B4">
        <w:t>il n</w:t>
      </w:r>
      <w:r w:rsidR="007D0B10">
        <w:t>’</w:t>
      </w:r>
      <w:r w:rsidRPr="00EA49B4">
        <w:t>y avait pas la moindre comparaison à faire entre la noble et vaillante profession de voleur dont je l</w:t>
      </w:r>
      <w:r w:rsidR="007D0B10">
        <w:t>’</w:t>
      </w:r>
      <w:r w:rsidRPr="00EA49B4">
        <w:t>avais fait sortir</w:t>
      </w:r>
      <w:r w:rsidR="007D0B10">
        <w:t xml:space="preserve">, </w:t>
      </w:r>
      <w:r w:rsidRPr="00EA49B4">
        <w:t>et le métier bas de limier de police auquel il s</w:t>
      </w:r>
      <w:r w:rsidR="007D0B10">
        <w:t>’</w:t>
      </w:r>
      <w:r w:rsidRPr="00EA49B4">
        <w:t>était vu forcé de retourner</w:t>
      </w:r>
      <w:r w:rsidR="007D0B10">
        <w:t xml:space="preserve">. </w:t>
      </w:r>
      <w:r w:rsidRPr="00EA49B4">
        <w:t>À peine eut-il reçu l</w:t>
      </w:r>
      <w:r w:rsidR="007D0B10">
        <w:t>’</w:t>
      </w:r>
      <w:r w:rsidRPr="00EA49B4">
        <w:t>avertissement dont je viens de parler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jura de contenter sa vengeance</w:t>
      </w:r>
      <w:r w:rsidR="007D0B10">
        <w:t xml:space="preserve">. </w:t>
      </w:r>
      <w:r w:rsidRPr="00EA49B4">
        <w:t>Il se décida à abandonner tout autre but</w:t>
      </w:r>
      <w:r w:rsidR="007D0B10">
        <w:t xml:space="preserve">, </w:t>
      </w:r>
      <w:r w:rsidRPr="00EA49B4">
        <w:t>et à consacrer toutes les facultés de son intelligence à découvrir le lieu de ma retraite</w:t>
      </w:r>
      <w:r w:rsidR="007D0B10">
        <w:t xml:space="preserve">. </w:t>
      </w:r>
      <w:r w:rsidRPr="00EA49B4">
        <w:t>La récompense offerte</w:t>
      </w:r>
      <w:r w:rsidR="007D0B10">
        <w:t xml:space="preserve">, </w:t>
      </w:r>
      <w:r w:rsidRPr="00EA49B4">
        <w:t>que sa vanité lui faisait déjà regarder comme immanquable</w:t>
      </w:r>
      <w:r w:rsidR="007D0B10">
        <w:t xml:space="preserve">, </w:t>
      </w:r>
      <w:r w:rsidRPr="00EA49B4">
        <w:t>lui semblait une indemnité suffisante de ses peines et de ses dépenses</w:t>
      </w:r>
      <w:r w:rsidR="007D0B10">
        <w:t xml:space="preserve">. </w:t>
      </w:r>
      <w:r w:rsidRPr="00EA49B4">
        <w:t>Ainsi j</w:t>
      </w:r>
      <w:r w:rsidR="007D0B10">
        <w:t>’</w:t>
      </w:r>
      <w:r w:rsidRPr="00EA49B4">
        <w:t>avais contre moi toute l</w:t>
      </w:r>
      <w:r w:rsidR="007D0B10">
        <w:t>’</w:t>
      </w:r>
      <w:r w:rsidRPr="00EA49B4">
        <w:t>habileté qu</w:t>
      </w:r>
      <w:r w:rsidR="007D0B10">
        <w:t>’</w:t>
      </w:r>
      <w:r w:rsidRPr="00EA49B4">
        <w:t>il possédait en ce genre</w:t>
      </w:r>
      <w:r w:rsidR="007D0B10">
        <w:t xml:space="preserve">, </w:t>
      </w:r>
      <w:r w:rsidRPr="00EA49B4">
        <w:t>aiguisée encore et stimulée par l</w:t>
      </w:r>
      <w:r w:rsidR="007D0B10">
        <w:t>’</w:t>
      </w:r>
      <w:r w:rsidRPr="00EA49B4">
        <w:t>esprit de vengeance dans une âme qui ne connaissait aucun frein d</w:t>
      </w:r>
      <w:r w:rsidR="007D0B10">
        <w:t>’</w:t>
      </w:r>
      <w:r w:rsidRPr="00EA49B4">
        <w:t>humanité ni de conscience</w:t>
      </w:r>
      <w:r w:rsidR="007D0B10">
        <w:t xml:space="preserve">. </w:t>
      </w:r>
      <w:r w:rsidRPr="00EA49B4">
        <w:t>Quand je repassais dans mon esprit tout ce qui m</w:t>
      </w:r>
      <w:r w:rsidR="007D0B10">
        <w:t>’</w:t>
      </w:r>
      <w:r w:rsidRPr="00EA49B4">
        <w:t>avait conduit à mon dernier asile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imaginais comme le font assez souvent les malheureux</w:t>
      </w:r>
      <w:r w:rsidR="007D0B10">
        <w:t xml:space="preserve">, </w:t>
      </w:r>
      <w:r w:rsidRPr="00EA49B4">
        <w:t>que mon malheur ne pourrait jamais s</w:t>
      </w:r>
      <w:r w:rsidR="007D0B10">
        <w:t>’</w:t>
      </w:r>
      <w:r w:rsidRPr="00EA49B4">
        <w:t>aggraver</w:t>
      </w:r>
      <w:r w:rsidR="007D0B10">
        <w:t xml:space="preserve"> ; </w:t>
      </w:r>
      <w:r w:rsidRPr="00EA49B4">
        <w:t>mais je me trompais</w:t>
      </w:r>
      <w:r w:rsidR="007D0B10">
        <w:t xml:space="preserve"> : </w:t>
      </w:r>
      <w:r w:rsidRPr="00EA49B4">
        <w:t>en rencontrant Gines dans la fatale forêt de</w:t>
      </w:r>
      <w:r w:rsidR="007D0B10">
        <w:t xml:space="preserve">… </w:t>
      </w:r>
      <w:r w:rsidRPr="00EA49B4">
        <w:t>j</w:t>
      </w:r>
      <w:r w:rsidR="007D0B10">
        <w:t>’</w:t>
      </w:r>
      <w:r w:rsidRPr="00EA49B4">
        <w:t>avais attiré à ma poursuite un second ennemi de l</w:t>
      </w:r>
      <w:r w:rsidR="007D0B10">
        <w:t>’</w:t>
      </w:r>
      <w:r w:rsidRPr="00EA49B4">
        <w:t>espèce de ceux qui n</w:t>
      </w:r>
      <w:r w:rsidR="007D0B10">
        <w:t>’</w:t>
      </w:r>
      <w:r w:rsidRPr="00EA49B4">
        <w:t>abandonnent leur rage qu</w:t>
      </w:r>
      <w:r w:rsidR="007D0B10">
        <w:t>’</w:t>
      </w:r>
      <w:r w:rsidRPr="00EA49B4">
        <w:t>avec la vie</w:t>
      </w:r>
      <w:r w:rsidR="007D0B10">
        <w:t xml:space="preserve">. </w:t>
      </w:r>
      <w:r w:rsidRPr="00EA49B4">
        <w:t>Si Falkland était pour moi le lion affamé dont les rugissements me frappaient d</w:t>
      </w:r>
      <w:r w:rsidR="007D0B10">
        <w:t>’</w:t>
      </w:r>
      <w:r w:rsidRPr="00EA49B4">
        <w:t>effroi</w:t>
      </w:r>
      <w:r w:rsidR="007D0B10">
        <w:t xml:space="preserve">, </w:t>
      </w:r>
      <w:r w:rsidRPr="00EA49B4">
        <w:t>Gines était un insecte venimeux presque aussi redoutable qui suivait mes traces et me menaçait continuellement de son mortel aiguillon</w:t>
      </w:r>
      <w:r w:rsidR="007D0B10">
        <w:t>.</w:t>
      </w:r>
    </w:p>
    <w:p w14:paraId="171F32C0" w14:textId="77777777" w:rsidR="007D0B10" w:rsidRDefault="00CC13A3" w:rsidP="00CC13A3">
      <w:r w:rsidRPr="00EA49B4">
        <w:lastRenderedPageBreak/>
        <w:t>Le premier pas qu</w:t>
      </w:r>
      <w:r w:rsidR="007D0B10">
        <w:t>’</w:t>
      </w:r>
      <w:r w:rsidRPr="00EA49B4">
        <w:t>il fit pour exécuter son projet</w:t>
      </w:r>
      <w:r w:rsidR="007D0B10">
        <w:t xml:space="preserve">, </w:t>
      </w:r>
      <w:r w:rsidRPr="00EA49B4">
        <w:t>fut de s</w:t>
      </w:r>
      <w:r w:rsidR="007D0B10">
        <w:t>’</w:t>
      </w:r>
      <w:r w:rsidRPr="00EA49B4">
        <w:t>en aller au port de mer où j</w:t>
      </w:r>
      <w:r w:rsidR="007D0B10">
        <w:t>’</w:t>
      </w:r>
      <w:r w:rsidRPr="00EA49B4">
        <w:t>avais été arrêté</w:t>
      </w:r>
      <w:r w:rsidR="007D0B10">
        <w:t xml:space="preserve">. </w:t>
      </w:r>
      <w:r w:rsidRPr="00EA49B4">
        <w:t>De là</w:t>
      </w:r>
      <w:r w:rsidR="007D0B10">
        <w:t xml:space="preserve">, </w:t>
      </w:r>
      <w:r w:rsidRPr="00EA49B4">
        <w:t>il suivit ma trace jusqu</w:t>
      </w:r>
      <w:r w:rsidR="007D0B10">
        <w:t>’</w:t>
      </w:r>
      <w:r w:rsidRPr="00EA49B4">
        <w:t>aux bords de la Severn</w:t>
      </w:r>
      <w:r w:rsidR="007D0B10">
        <w:t xml:space="preserve">, </w:t>
      </w:r>
      <w:r w:rsidRPr="00EA49B4">
        <w:t>et des bords de la Severn jusqu</w:t>
      </w:r>
      <w:r w:rsidR="007D0B10">
        <w:t>’</w:t>
      </w:r>
      <w:r w:rsidRPr="00EA49B4">
        <w:t>à Londres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est pas besoin</w:t>
      </w:r>
      <w:r w:rsidR="007D0B10">
        <w:t xml:space="preserve">, </w:t>
      </w:r>
      <w:r w:rsidRPr="00EA49B4">
        <w:t>je pense</w:t>
      </w:r>
      <w:r w:rsidR="007D0B10">
        <w:t xml:space="preserve">, </w:t>
      </w:r>
      <w:r w:rsidRPr="00EA49B4">
        <w:t>de faire observer que rien n</w:t>
      </w:r>
      <w:r w:rsidR="007D0B10">
        <w:t>’</w:t>
      </w:r>
      <w:r w:rsidRPr="00EA49B4">
        <w:t>est moins difficile que de suivre un fugitif quand il n</w:t>
      </w:r>
      <w:r w:rsidR="007D0B10">
        <w:t>’</w:t>
      </w:r>
      <w:r w:rsidRPr="00EA49B4">
        <w:t>a pas couvert sa marche par des précautions parfaitement bien conçues</w:t>
      </w:r>
      <w:r w:rsidR="007D0B10">
        <w:t xml:space="preserve">, </w:t>
      </w:r>
      <w:r w:rsidRPr="00EA49B4">
        <w:t>surtout si son adversaire est stimulé par des motifs assez puissante pour mettre toute la persévérance de la haine dans sa poursuite</w:t>
      </w:r>
      <w:r w:rsidR="007D0B10">
        <w:t xml:space="preserve">. </w:t>
      </w:r>
      <w:r w:rsidRPr="00EA49B4">
        <w:t>Gines</w:t>
      </w:r>
      <w:r w:rsidR="007D0B10">
        <w:t xml:space="preserve">, </w:t>
      </w:r>
      <w:r w:rsidRPr="00EA49B4">
        <w:t>il est vrai</w:t>
      </w:r>
      <w:r w:rsidR="007D0B10">
        <w:t xml:space="preserve">, </w:t>
      </w:r>
      <w:r w:rsidRPr="00EA49B4">
        <w:t>fut souvent obligé</w:t>
      </w:r>
      <w:r w:rsidR="007D0B10">
        <w:t xml:space="preserve">, </w:t>
      </w:r>
      <w:r w:rsidRPr="00EA49B4">
        <w:t>dans le cours de ses recherches</w:t>
      </w:r>
      <w:r w:rsidR="007D0B10">
        <w:t xml:space="preserve">, </w:t>
      </w:r>
      <w:r w:rsidRPr="00EA49B4">
        <w:t>de faire de doubles marches</w:t>
      </w:r>
      <w:r w:rsidR="007D0B10">
        <w:t xml:space="preserve"> ; </w:t>
      </w:r>
      <w:r w:rsidRPr="00EA49B4">
        <w:t>et comme le chien de chasse</w:t>
      </w:r>
      <w:r w:rsidR="007D0B10">
        <w:t xml:space="preserve">, </w:t>
      </w:r>
      <w:r w:rsidRPr="00EA49B4">
        <w:t>emblême véritable de l</w:t>
      </w:r>
      <w:r w:rsidR="007D0B10">
        <w:t>’</w:t>
      </w:r>
      <w:r w:rsidRPr="00EA49B4">
        <w:t>homme qui se livre à ce cruel emploi</w:t>
      </w:r>
      <w:r w:rsidR="007D0B10">
        <w:t xml:space="preserve">, </w:t>
      </w:r>
      <w:r w:rsidRPr="00EA49B4">
        <w:t>toutes les fois qu</w:t>
      </w:r>
      <w:r w:rsidR="007D0B10">
        <w:t>’</w:t>
      </w:r>
      <w:r w:rsidRPr="00EA49B4">
        <w:t>il se trouvait en défaut</w:t>
      </w:r>
      <w:r w:rsidR="007D0B10">
        <w:t xml:space="preserve">, </w:t>
      </w:r>
      <w:r w:rsidRPr="00EA49B4">
        <w:t>il retournait à la place où il avait senti la dernière piste de la proie qu</w:t>
      </w:r>
      <w:r w:rsidR="007D0B10">
        <w:t>’</w:t>
      </w:r>
      <w:r w:rsidRPr="00EA49B4">
        <w:t>il avait résolu d</w:t>
      </w:r>
      <w:r w:rsidR="007D0B10">
        <w:t>’</w:t>
      </w:r>
      <w:r w:rsidRPr="00EA49B4">
        <w:t>exterminer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épargnait ni temps ni peine pour satisfaire la passion à laquelle</w:t>
      </w:r>
      <w:r w:rsidR="007D0B10">
        <w:t xml:space="preserve">, </w:t>
      </w:r>
      <w:r w:rsidRPr="00EA49B4">
        <w:t>par choix</w:t>
      </w:r>
      <w:r w:rsidR="007D0B10">
        <w:t xml:space="preserve">, </w:t>
      </w:r>
      <w:r w:rsidRPr="00EA49B4">
        <w:t>il s</w:t>
      </w:r>
      <w:r w:rsidR="007D0B10">
        <w:t>’</w:t>
      </w:r>
      <w:r w:rsidRPr="00EA49B4">
        <w:t>était abandonné tout entier</w:t>
      </w:r>
      <w:r w:rsidR="007D0B10">
        <w:t>.</w:t>
      </w:r>
    </w:p>
    <w:p w14:paraId="1E90393A" w14:textId="77777777" w:rsidR="007D0B10" w:rsidRDefault="00CC13A3" w:rsidP="00CC13A3">
      <w:r w:rsidRPr="00EA49B4">
        <w:t>À compter de mon arrivée à Londres</w:t>
      </w:r>
      <w:r w:rsidR="007D0B10">
        <w:t xml:space="preserve">, </w:t>
      </w:r>
      <w:r w:rsidRPr="00EA49B4">
        <w:t>il avait tout à fait perdu ma trace pour un moment</w:t>
      </w:r>
      <w:r w:rsidR="007D0B10">
        <w:t xml:space="preserve">. </w:t>
      </w:r>
      <w:r w:rsidRPr="00EA49B4">
        <w:t>Londres est une capitale si vaste dans ses dimensions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était assez à supposer qu</w:t>
      </w:r>
      <w:r w:rsidR="007D0B10">
        <w:t>’</w:t>
      </w:r>
      <w:r w:rsidRPr="00EA49B4">
        <w:t>un individu y trouverait le moyen de demeurer parfaitement caché et inconnu</w:t>
      </w:r>
      <w:r w:rsidR="007D0B10">
        <w:t xml:space="preserve">. </w:t>
      </w:r>
      <w:r w:rsidRPr="00EA49B4">
        <w:t>Mais j</w:t>
      </w:r>
      <w:r w:rsidR="007D0B10">
        <w:t>’</w:t>
      </w:r>
      <w:r w:rsidRPr="00EA49B4">
        <w:t>avais là un nouvel adversaire qu</w:t>
      </w:r>
      <w:r w:rsidR="007D0B10">
        <w:t>’</w:t>
      </w:r>
      <w:r w:rsidRPr="00EA49B4">
        <w:t>aucune difficulté n</w:t>
      </w:r>
      <w:r w:rsidR="007D0B10">
        <w:t>’</w:t>
      </w:r>
      <w:r w:rsidRPr="00EA49B4">
        <w:t>était capable de décourager</w:t>
      </w:r>
      <w:r w:rsidR="007D0B10">
        <w:t xml:space="preserve">. </w:t>
      </w:r>
      <w:r w:rsidRPr="00EA49B4">
        <w:t>Il alla d</w:t>
      </w:r>
      <w:r w:rsidR="007D0B10">
        <w:t>’</w:t>
      </w:r>
      <w:r w:rsidRPr="00EA49B4">
        <w:t>auberge en auberge</w:t>
      </w:r>
      <w:r w:rsidR="007D0B10">
        <w:t xml:space="preserve">, </w:t>
      </w:r>
      <w:r w:rsidRPr="00EA49B4">
        <w:t>supposant avec raison qu</w:t>
      </w:r>
      <w:r w:rsidR="007D0B10">
        <w:t>’</w:t>
      </w:r>
      <w:r w:rsidRPr="00EA49B4">
        <w:t>il n</w:t>
      </w:r>
      <w:r w:rsidR="007D0B10">
        <w:t>’</w:t>
      </w:r>
      <w:r w:rsidRPr="00EA49B4">
        <w:t>y avait pas de maison particulière où j</w:t>
      </w:r>
      <w:r w:rsidR="007D0B10">
        <w:t>’</w:t>
      </w:r>
      <w:r w:rsidRPr="00EA49B4">
        <w:t>eusse pu trouver retraite sur-le-champ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ce qu</w:t>
      </w:r>
      <w:r w:rsidR="007D0B10">
        <w:t>’</w:t>
      </w:r>
      <w:r w:rsidRPr="00EA49B4">
        <w:t>à la fin</w:t>
      </w:r>
      <w:r w:rsidR="007D0B10">
        <w:t xml:space="preserve">, </w:t>
      </w:r>
      <w:r w:rsidRPr="00EA49B4">
        <w:t>par les renseignements qu</w:t>
      </w:r>
      <w:r w:rsidR="007D0B10">
        <w:t>’</w:t>
      </w:r>
      <w:r w:rsidRPr="00EA49B4">
        <w:t>il donna et les sentiments qu</w:t>
      </w:r>
      <w:r w:rsidR="007D0B10">
        <w:t>’</w:t>
      </w:r>
      <w:r w:rsidRPr="00EA49B4">
        <w:t>il chercha à exciter</w:t>
      </w:r>
      <w:r w:rsidR="007D0B10">
        <w:t xml:space="preserve">, </w:t>
      </w:r>
      <w:r w:rsidRPr="00EA49B4">
        <w:t>il parvint à savoir que j</w:t>
      </w:r>
      <w:r w:rsidR="007D0B10">
        <w:t>’</w:t>
      </w:r>
      <w:r w:rsidRPr="00EA49B4">
        <w:t>avais couché une nuit dans le faubourg Southwark</w:t>
      </w:r>
      <w:r w:rsidR="007D0B10">
        <w:t xml:space="preserve">. </w:t>
      </w:r>
      <w:r w:rsidRPr="00EA49B4">
        <w:t>Mais il ne put pas en apprendre davantage</w:t>
      </w:r>
      <w:r w:rsidR="007D0B10">
        <w:t xml:space="preserve">. </w:t>
      </w:r>
      <w:r w:rsidRPr="00EA49B4">
        <w:t>Les gens de l</w:t>
      </w:r>
      <w:r w:rsidR="007D0B10">
        <w:t>’</w:t>
      </w:r>
      <w:r w:rsidRPr="00EA49B4">
        <w:t>auberge n</w:t>
      </w:r>
      <w:r w:rsidR="007D0B10">
        <w:t>’</w:t>
      </w:r>
      <w:r w:rsidRPr="00EA49B4">
        <w:t>avaient pas la moindre connaissance de ce que j</w:t>
      </w:r>
      <w:r w:rsidR="007D0B10">
        <w:t>’</w:t>
      </w:r>
      <w:r w:rsidRPr="00EA49B4">
        <w:t>étais devenu le lendemain matin</w:t>
      </w:r>
      <w:r w:rsidR="007D0B10">
        <w:t xml:space="preserve">. </w:t>
      </w:r>
      <w:r w:rsidRPr="00EA49B4">
        <w:t>Néanmoins</w:t>
      </w:r>
      <w:r w:rsidR="007D0B10">
        <w:t xml:space="preserve">, </w:t>
      </w:r>
      <w:r w:rsidRPr="00EA49B4">
        <w:t>cela ne fit que l</w:t>
      </w:r>
      <w:r w:rsidR="007D0B10">
        <w:t>’</w:t>
      </w:r>
      <w:r w:rsidRPr="00EA49B4">
        <w:t>animer davantage</w:t>
      </w:r>
      <w:r w:rsidR="007D0B10">
        <w:t xml:space="preserve">. </w:t>
      </w:r>
      <w:r w:rsidRPr="00EA49B4">
        <w:t>Il devenait dès lors plus difficile de me dépeindre</w:t>
      </w:r>
      <w:r w:rsidR="007D0B10">
        <w:t xml:space="preserve">, </w:t>
      </w:r>
      <w:r w:rsidRPr="00EA49B4">
        <w:t>à cause du changement partiel que j</w:t>
      </w:r>
      <w:r w:rsidR="007D0B10">
        <w:t>’</w:t>
      </w:r>
      <w:r w:rsidRPr="00EA49B4">
        <w:t>avais fait à mon habillement le second jour de mon arrivée à Londres</w:t>
      </w:r>
      <w:r w:rsidR="007D0B10">
        <w:t xml:space="preserve">. </w:t>
      </w:r>
      <w:r w:rsidRPr="00EA49B4">
        <w:t xml:space="preserve">Mais Gines </w:t>
      </w:r>
      <w:r w:rsidRPr="00EA49B4">
        <w:lastRenderedPageBreak/>
        <w:t>vint encore à bout de cet obstacle</w:t>
      </w:r>
      <w:r w:rsidR="007D0B10">
        <w:t xml:space="preserve">. </w:t>
      </w:r>
      <w:r w:rsidRPr="00EA49B4">
        <w:t>Ayant suivi ma trace jusqu</w:t>
      </w:r>
      <w:r w:rsidR="007D0B10">
        <w:t>’</w:t>
      </w:r>
      <w:r w:rsidRPr="00EA49B4">
        <w:t>à ma seconde auberge</w:t>
      </w:r>
      <w:r w:rsidR="007D0B10">
        <w:t xml:space="preserve">, </w:t>
      </w:r>
      <w:r w:rsidRPr="00EA49B4">
        <w:t>il obtint là des renseignements plus étendus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été un objet de conjectures pour les moments de loisir de quelques-uns des gens attachés à cette maison</w:t>
      </w:r>
      <w:r w:rsidR="007D0B10">
        <w:t xml:space="preserve">. </w:t>
      </w:r>
      <w:r w:rsidRPr="00EA49B4">
        <w:t>Une vieille femme</w:t>
      </w:r>
      <w:r w:rsidR="007D0B10">
        <w:t xml:space="preserve">, </w:t>
      </w:r>
      <w:r w:rsidRPr="00EA49B4">
        <w:t>de l</w:t>
      </w:r>
      <w:r w:rsidR="007D0B10">
        <w:t>’</w:t>
      </w:r>
      <w:r w:rsidRPr="00EA49B4">
        <w:t>espèce la plus curieuse et la plus bavarde</w:t>
      </w:r>
      <w:r w:rsidR="007D0B10">
        <w:t xml:space="preserve">, </w:t>
      </w:r>
      <w:r w:rsidRPr="00EA49B4">
        <w:t>qui demeurait vis-à-vis</w:t>
      </w:r>
      <w:r w:rsidR="007D0B10">
        <w:t xml:space="preserve">, </w:t>
      </w:r>
      <w:r w:rsidRPr="00EA49B4">
        <w:t>et qui s</w:t>
      </w:r>
      <w:r w:rsidR="007D0B10">
        <w:t>’</w:t>
      </w:r>
      <w:r w:rsidRPr="00EA49B4">
        <w:t>était levée de très-bonne heure ce même matin pour faire le savonnage de son linge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avait vu par sa fenêtre</w:t>
      </w:r>
      <w:r w:rsidR="007D0B10">
        <w:t xml:space="preserve">, </w:t>
      </w:r>
      <w:r w:rsidRPr="00EA49B4">
        <w:t>à la lueur d</w:t>
      </w:r>
      <w:r w:rsidR="007D0B10">
        <w:t>’</w:t>
      </w:r>
      <w:r w:rsidRPr="00EA49B4">
        <w:t>une grosse lanterne qui pendait devant l</w:t>
      </w:r>
      <w:r w:rsidR="007D0B10">
        <w:t>’</w:t>
      </w:r>
      <w:r w:rsidRPr="00EA49B4">
        <w:t>auberge</w:t>
      </w:r>
      <w:r w:rsidR="007D0B10">
        <w:t xml:space="preserve">, </w:t>
      </w:r>
      <w:r w:rsidRPr="00EA49B4">
        <w:t>au moment où je franchissais la porte</w:t>
      </w:r>
      <w:r w:rsidR="007D0B10">
        <w:t xml:space="preserve">. </w:t>
      </w:r>
      <w:r w:rsidRPr="00EA49B4">
        <w:t>Elle n</w:t>
      </w:r>
      <w:r w:rsidR="007D0B10">
        <w:t>’</w:t>
      </w:r>
      <w:r w:rsidRPr="00EA49B4">
        <w:t>avait pu m</w:t>
      </w:r>
      <w:r w:rsidR="007D0B10">
        <w:t>’</w:t>
      </w:r>
      <w:r w:rsidRPr="00EA49B4">
        <w:t>observer que très-imparfaitement</w:t>
      </w:r>
      <w:r w:rsidR="007D0B10">
        <w:t xml:space="preserve">, </w:t>
      </w:r>
      <w:r w:rsidRPr="00EA49B4">
        <w:t>mais elle se figurait néanmoins qu</w:t>
      </w:r>
      <w:r w:rsidR="007D0B10">
        <w:t>’</w:t>
      </w:r>
      <w:r w:rsidRPr="00EA49B4">
        <w:t>il y avait dans mon air quelque chose de juif</w:t>
      </w:r>
      <w:r w:rsidR="007D0B10">
        <w:t xml:space="preserve">. </w:t>
      </w:r>
      <w:r w:rsidRPr="00EA49B4">
        <w:t>Elle avait coutume de tenir tous les matins avec l</w:t>
      </w:r>
      <w:r w:rsidR="007D0B10">
        <w:t>’</w:t>
      </w:r>
      <w:r w:rsidRPr="00EA49B4">
        <w:t>hôtesse une conversation à laquelle assistaient de temps en temps les garçons et les filles de l</w:t>
      </w:r>
      <w:r w:rsidR="007D0B10">
        <w:t>’</w:t>
      </w:r>
      <w:r w:rsidRPr="00EA49B4">
        <w:t>auberge</w:t>
      </w:r>
      <w:r w:rsidR="007D0B10">
        <w:t xml:space="preserve">. </w:t>
      </w:r>
      <w:r w:rsidRPr="00EA49B4">
        <w:t>Dans le cours de la conférence qui avait eu lieu dans cette matinée</w:t>
      </w:r>
      <w:r w:rsidR="007D0B10">
        <w:t xml:space="preserve">, </w:t>
      </w:r>
      <w:r w:rsidRPr="00EA49B4">
        <w:t>elle avait fait quelques questions sur le juif qui avait couché la veille dans la maison</w:t>
      </w:r>
      <w:r w:rsidR="007D0B10">
        <w:t xml:space="preserve">. </w:t>
      </w:r>
      <w:r w:rsidRPr="00EA49B4">
        <w:t>On n</w:t>
      </w:r>
      <w:r w:rsidR="007D0B10">
        <w:t>’</w:t>
      </w:r>
      <w:r w:rsidRPr="00EA49B4">
        <w:t>avait pas eu de juif à coucher</w:t>
      </w:r>
      <w:r w:rsidR="007D0B10">
        <w:t xml:space="preserve"> ; </w:t>
      </w:r>
      <w:r w:rsidRPr="00EA49B4">
        <w:t>la curiosité de l</w:t>
      </w:r>
      <w:r w:rsidR="007D0B10">
        <w:t>’</w:t>
      </w:r>
      <w:r w:rsidRPr="00EA49B4">
        <w:t>hôtesse avait donc été excitée à son tour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après l</w:t>
      </w:r>
      <w:r w:rsidR="007D0B10">
        <w:t>’</w:t>
      </w:r>
      <w:r w:rsidRPr="00EA49B4">
        <w:t>heure</w:t>
      </w:r>
      <w:r w:rsidR="007D0B10">
        <w:t xml:space="preserve">, </w:t>
      </w:r>
      <w:r w:rsidRPr="00EA49B4">
        <w:t>ce ne pouvait pas être un autre que moi</w:t>
      </w:r>
      <w:r w:rsidR="007D0B10">
        <w:t xml:space="preserve">. </w:t>
      </w:r>
      <w:r w:rsidRPr="00EA49B4">
        <w:t>Voilà une aventure vraiment fort étrange</w:t>
      </w:r>
      <w:r w:rsidR="007D0B10">
        <w:t xml:space="preserve"> ! </w:t>
      </w:r>
      <w:r w:rsidRPr="00EA49B4">
        <w:t>On avait comparé ensemble les différentes remarques sur mon air et sur mon habillement</w:t>
      </w:r>
      <w:r w:rsidR="007D0B10">
        <w:t xml:space="preserve">. </w:t>
      </w:r>
      <w:r w:rsidRPr="00EA49B4">
        <w:t>Jamais deux choses n</w:t>
      </w:r>
      <w:r w:rsidR="007D0B10">
        <w:t>’</w:t>
      </w:r>
      <w:r w:rsidRPr="00EA49B4">
        <w:t>avaient eu moins de rapport</w:t>
      </w:r>
      <w:r w:rsidR="007D0B10">
        <w:t xml:space="preserve">. </w:t>
      </w:r>
      <w:r w:rsidRPr="00EA49B4">
        <w:t>Toutes les fois qu</w:t>
      </w:r>
      <w:r w:rsidR="007D0B10">
        <w:t>’</w:t>
      </w:r>
      <w:r w:rsidRPr="00EA49B4">
        <w:t>il y avait entre ces commères disette de nouvelles pour entretenir leur babil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le juif-chrétien qui revenait sur le tapis et qui fournissait un texte à la conversation</w:t>
      </w:r>
      <w:r w:rsidR="007D0B10">
        <w:t>.</w:t>
      </w:r>
    </w:p>
    <w:p w14:paraId="2246FC8C" w14:textId="77777777" w:rsidR="007D0B10" w:rsidRDefault="00CC13A3" w:rsidP="00CC13A3">
      <w:r w:rsidRPr="00EA49B4">
        <w:t>Les informations que Gines avaient recueillies dans cet endroit paraissaient d</w:t>
      </w:r>
      <w:r w:rsidR="007D0B10">
        <w:t>’</w:t>
      </w:r>
      <w:r w:rsidRPr="00EA49B4">
        <w:t>une grande conséquence</w:t>
      </w:r>
      <w:r w:rsidR="007D0B10">
        <w:t xml:space="preserve"> ; </w:t>
      </w:r>
      <w:r w:rsidRPr="00EA49B4">
        <w:t>néanmoins</w:t>
      </w:r>
      <w:r w:rsidR="007D0B10">
        <w:t xml:space="preserve">, </w:t>
      </w:r>
      <w:r w:rsidRPr="00EA49B4">
        <w:t>il se passa quelque temps sans qu</w:t>
      </w:r>
      <w:r w:rsidR="007D0B10">
        <w:t>’</w:t>
      </w:r>
      <w:r w:rsidRPr="00EA49B4">
        <w:t>elles tinssent tout ce qu</w:t>
      </w:r>
      <w:r w:rsidR="007D0B10">
        <w:t>’</w:t>
      </w:r>
      <w:r w:rsidRPr="00EA49B4">
        <w:t>elles avaient semblé promettre</w:t>
      </w:r>
      <w:r w:rsidR="007D0B10">
        <w:t xml:space="preserve">. </w:t>
      </w:r>
      <w:r w:rsidRPr="00EA49B4">
        <w:t>Il ne pouvait pas s</w:t>
      </w:r>
      <w:r w:rsidR="007D0B10">
        <w:t>’</w:t>
      </w:r>
      <w:r w:rsidRPr="00EA49B4">
        <w:t>introduire dans chacune des maisons particulières où l</w:t>
      </w:r>
      <w:r w:rsidR="007D0B10">
        <w:t>’</w:t>
      </w:r>
      <w:r w:rsidRPr="00EA49B4">
        <w:t>on recevait du monde pour loger</w:t>
      </w:r>
      <w:r w:rsidR="007D0B10">
        <w:t xml:space="preserve">, </w:t>
      </w:r>
      <w:r w:rsidRPr="00EA49B4">
        <w:t>avec la même facilité qu</w:t>
      </w:r>
      <w:r w:rsidR="007D0B10">
        <w:t>’</w:t>
      </w:r>
      <w:r w:rsidRPr="00EA49B4">
        <w:t>il l</w:t>
      </w:r>
      <w:r w:rsidR="007D0B10">
        <w:t>’</w:t>
      </w:r>
      <w:r w:rsidRPr="00EA49B4">
        <w:t>avait fait dans les auberges</w:t>
      </w:r>
      <w:r w:rsidR="007D0B10">
        <w:t xml:space="preserve">. </w:t>
      </w:r>
      <w:r w:rsidRPr="00EA49B4">
        <w:t>Il parcourait toutes les rues</w:t>
      </w:r>
      <w:r w:rsidR="007D0B10">
        <w:t xml:space="preserve">, </w:t>
      </w:r>
      <w:r w:rsidRPr="00EA49B4">
        <w:t xml:space="preserve">et il examinait </w:t>
      </w:r>
      <w:r w:rsidRPr="00EA49B4">
        <w:lastRenderedPageBreak/>
        <w:t>de l</w:t>
      </w:r>
      <w:r w:rsidR="007D0B10">
        <w:t>’</w:t>
      </w:r>
      <w:r w:rsidRPr="00EA49B4">
        <w:t>œil le plus curieux et le plus attentif l</w:t>
      </w:r>
      <w:r w:rsidR="007D0B10">
        <w:t>’</w:t>
      </w:r>
      <w:r w:rsidRPr="00EA49B4">
        <w:t>air et la démarche de tous les juifs qui se trouvaient à peu près de ma taille</w:t>
      </w:r>
      <w:r w:rsidR="007D0B10">
        <w:t xml:space="preserve"> ; </w:t>
      </w:r>
      <w:r w:rsidRPr="00EA49B4">
        <w:t>mais en vain</w:t>
      </w:r>
      <w:r w:rsidR="007D0B10">
        <w:t xml:space="preserve">. </w:t>
      </w:r>
      <w:r w:rsidRPr="00EA49B4">
        <w:t>Il se rendait souvent à Dukes-Place</w:t>
      </w:r>
      <w:r w:rsidR="007D0B10">
        <w:t xml:space="preserve"> ; </w:t>
      </w:r>
      <w:r w:rsidRPr="00EA49B4">
        <w:t>il fréquentait les synagogues</w:t>
      </w:r>
      <w:r w:rsidR="007D0B10">
        <w:t xml:space="preserve">. </w:t>
      </w:r>
      <w:r w:rsidRPr="00EA49B4">
        <w:t>Ce n</w:t>
      </w:r>
      <w:r w:rsidR="007D0B10">
        <w:t>’</w:t>
      </w:r>
      <w:r w:rsidRPr="00EA49B4">
        <w:t>est pas que dans le fait Gines espérât me trouver dans ces différents endroits</w:t>
      </w:r>
      <w:r w:rsidR="007D0B10">
        <w:t xml:space="preserve">, </w:t>
      </w:r>
      <w:r w:rsidRPr="00EA49B4">
        <w:t>mais c</w:t>
      </w:r>
      <w:r w:rsidR="007D0B10">
        <w:t>’</w:t>
      </w:r>
      <w:r w:rsidRPr="00EA49B4">
        <w:t>étaient des moyens qu</w:t>
      </w:r>
      <w:r w:rsidR="007D0B10">
        <w:t>’</w:t>
      </w:r>
      <w:r w:rsidRPr="00EA49B4">
        <w:t>il employait faute d</w:t>
      </w:r>
      <w:r w:rsidR="007D0B10">
        <w:t>’</w:t>
      </w:r>
      <w:r w:rsidRPr="00EA49B4">
        <w:t>autres</w:t>
      </w:r>
      <w:r w:rsidR="007D0B10">
        <w:t xml:space="preserve">, </w:t>
      </w:r>
      <w:r w:rsidRPr="00EA49B4">
        <w:t>et en désespoir de cause</w:t>
      </w:r>
      <w:r w:rsidR="007D0B10">
        <w:t xml:space="preserve">. </w:t>
      </w:r>
      <w:r w:rsidRPr="00EA49B4">
        <w:t>Plus d</w:t>
      </w:r>
      <w:r w:rsidR="007D0B10">
        <w:t>’</w:t>
      </w:r>
      <w:r w:rsidRPr="00EA49B4">
        <w:t>une fois</w:t>
      </w:r>
      <w:r w:rsidR="007D0B10">
        <w:t xml:space="preserve">, </w:t>
      </w:r>
      <w:r w:rsidRPr="00EA49B4">
        <w:t>il fut sur le point d</w:t>
      </w:r>
      <w:r w:rsidR="007D0B10">
        <w:t>’</w:t>
      </w:r>
      <w:r w:rsidRPr="00EA49B4">
        <w:t>abandonner l</w:t>
      </w:r>
      <w:r w:rsidR="007D0B10">
        <w:t>’</w:t>
      </w:r>
      <w:r w:rsidRPr="00EA49B4">
        <w:t>entreprise</w:t>
      </w:r>
      <w:r w:rsidR="007D0B10">
        <w:t xml:space="preserve"> ; </w:t>
      </w:r>
      <w:r w:rsidRPr="00EA49B4">
        <w:t>son insatiable soif de vengeance le retenait toujours</w:t>
      </w:r>
      <w:r w:rsidR="007D0B10">
        <w:t>.</w:t>
      </w:r>
    </w:p>
    <w:p w14:paraId="4D78B553" w14:textId="77777777" w:rsidR="007D0B10" w:rsidRDefault="00CC13A3" w:rsidP="00CC13A3">
      <w:r w:rsidRPr="00EA49B4">
        <w:t>Son esprit était dans cet état de trouble et d</w:t>
      </w:r>
      <w:r w:rsidR="007D0B10">
        <w:t>’</w:t>
      </w:r>
      <w:r w:rsidRPr="00EA49B4">
        <w:t>irrésolution</w:t>
      </w:r>
      <w:r w:rsidR="007D0B10">
        <w:t xml:space="preserve">, </w:t>
      </w:r>
      <w:r w:rsidRPr="00EA49B4">
        <w:t>lorsqu</w:t>
      </w:r>
      <w:r w:rsidR="007D0B10">
        <w:t>’</w:t>
      </w:r>
      <w:r w:rsidRPr="00EA49B4">
        <w:t>il s</w:t>
      </w:r>
      <w:r w:rsidR="007D0B10">
        <w:t>’</w:t>
      </w:r>
      <w:r w:rsidRPr="00EA49B4">
        <w:t>avisa d</w:t>
      </w:r>
      <w:r w:rsidR="007D0B10">
        <w:t>’</w:t>
      </w:r>
      <w:r w:rsidRPr="00EA49B4">
        <w:t>aller un jour rendre visite à un frère qu</w:t>
      </w:r>
      <w:r w:rsidR="007D0B10">
        <w:t>’</w:t>
      </w:r>
      <w:r w:rsidRPr="00EA49B4">
        <w:t>il avait</w:t>
      </w:r>
      <w:r w:rsidR="007D0B10">
        <w:t xml:space="preserve">, </w:t>
      </w:r>
      <w:r w:rsidRPr="00EA49B4">
        <w:t>prote dans une imprimerie</w:t>
      </w:r>
      <w:r w:rsidR="007D0B10">
        <w:t xml:space="preserve">. </w:t>
      </w:r>
      <w:r w:rsidRPr="00EA49B4">
        <w:t>Il y avait peu de commerce entre ces deux personnes dont les inclinations et les habitudes n</w:t>
      </w:r>
      <w:r w:rsidR="007D0B10">
        <w:t>’</w:t>
      </w:r>
      <w:r w:rsidRPr="00EA49B4">
        <w:t>avaient pas le moindre rapport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imprimeur était sage</w:t>
      </w:r>
      <w:r w:rsidR="007D0B10">
        <w:t xml:space="preserve">, </w:t>
      </w:r>
      <w:r w:rsidRPr="00EA49B4">
        <w:t>laborieux et aimant à faire des épargnes</w:t>
      </w:r>
      <w:r w:rsidR="007D0B10">
        <w:t xml:space="preserve">. </w:t>
      </w:r>
      <w:r w:rsidRPr="00EA49B4">
        <w:t>Mécontent de la conduite de son frère et de son genre de vie</w:t>
      </w:r>
      <w:r w:rsidR="007D0B10">
        <w:t xml:space="preserve">, </w:t>
      </w:r>
      <w:r w:rsidRPr="00EA49B4">
        <w:t>il avait fait des efforts inutiles pour l</w:t>
      </w:r>
      <w:r w:rsidR="007D0B10">
        <w:t>’</w:t>
      </w:r>
      <w:r w:rsidRPr="00EA49B4">
        <w:t>en retirer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malgré cette grande différence dans leur façon de penser respective</w:t>
      </w:r>
      <w:r w:rsidR="007D0B10">
        <w:t xml:space="preserve">, </w:t>
      </w:r>
      <w:r w:rsidRPr="00EA49B4">
        <w:t>ils se voyaient quelquefois</w:t>
      </w:r>
      <w:r w:rsidR="007D0B10">
        <w:t xml:space="preserve">. </w:t>
      </w:r>
      <w:r w:rsidRPr="00EA49B4">
        <w:t>Gines aimait à faire parade de ses exploits</w:t>
      </w:r>
      <w:r w:rsidR="007D0B10">
        <w:t xml:space="preserve">, </w:t>
      </w:r>
      <w:r w:rsidRPr="00EA49B4">
        <w:t>au moins de tous ceux dont il osait risquer le récit</w:t>
      </w:r>
      <w:r w:rsidR="007D0B10">
        <w:t xml:space="preserve"> ; </w:t>
      </w:r>
      <w:r w:rsidRPr="00EA49B4">
        <w:t>et son frère était un auditeur de plus à joindre à ceux auxquels il avait coutume de raconter ses prouesses</w:t>
      </w:r>
      <w:r w:rsidR="007D0B10">
        <w:t xml:space="preserve">. </w:t>
      </w:r>
      <w:r w:rsidRPr="00EA49B4">
        <w:t>Les saillies piquantes et les anecdotes singulières dont la conversation de Gines était semée amusaient beaucoup l</w:t>
      </w:r>
      <w:r w:rsidR="007D0B10">
        <w:t>’</w:t>
      </w:r>
      <w:r w:rsidRPr="00EA49B4">
        <w:t>imprimeur</w:t>
      </w:r>
      <w:r w:rsidR="007D0B10">
        <w:t xml:space="preserve"> ; </w:t>
      </w:r>
      <w:r w:rsidRPr="00EA49B4">
        <w:t>malgré ses préjugés d</w:t>
      </w:r>
      <w:r w:rsidR="007D0B10">
        <w:t>’</w:t>
      </w:r>
      <w:r w:rsidRPr="00EA49B4">
        <w:t>honnête homme</w:t>
      </w:r>
      <w:r w:rsidR="007D0B10">
        <w:t xml:space="preserve">, </w:t>
      </w:r>
      <w:r w:rsidRPr="00EA49B4">
        <w:t>il ne pouvait se défendre d</w:t>
      </w:r>
      <w:r w:rsidR="007D0B10">
        <w:t>’</w:t>
      </w:r>
      <w:r w:rsidRPr="00EA49B4">
        <w:t>un secret plaisir d</w:t>
      </w:r>
      <w:r w:rsidR="007D0B10">
        <w:t>’</w:t>
      </w:r>
      <w:r w:rsidRPr="00EA49B4">
        <w:t>être le frère d</w:t>
      </w:r>
      <w:r w:rsidR="007D0B10">
        <w:t>’</w:t>
      </w:r>
      <w:r w:rsidRPr="00EA49B4">
        <w:t>un homme aussi extraordinaire par son adresse et son courage</w:t>
      </w:r>
      <w:r w:rsidR="007D0B10">
        <w:t>.</w:t>
      </w:r>
    </w:p>
    <w:p w14:paraId="081A28BA" w14:textId="18534487" w:rsidR="00CC13A3" w:rsidRPr="00EA49B4" w:rsidRDefault="00CC13A3" w:rsidP="00CC13A3">
      <w:r w:rsidRPr="00EA49B4">
        <w:t>Après avoir écouté cette fois</w:t>
      </w:r>
      <w:r w:rsidR="007D0B10">
        <w:t xml:space="preserve">, </w:t>
      </w:r>
      <w:r w:rsidRPr="00EA49B4">
        <w:t>pendant un certain temps</w:t>
      </w:r>
      <w:r w:rsidR="007D0B10">
        <w:t xml:space="preserve">, </w:t>
      </w:r>
      <w:r w:rsidRPr="00EA49B4">
        <w:t>les récits merveilleux que Gines faisait à sa manière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imprimeur se sentit le désir d</w:t>
      </w:r>
      <w:r w:rsidR="007D0B10">
        <w:t>’</w:t>
      </w:r>
      <w:r w:rsidRPr="00EA49B4">
        <w:t>amuser aussi à son tour son frère par quelque conte</w:t>
      </w:r>
      <w:r w:rsidR="007D0B10">
        <w:t xml:space="preserve">. </w:t>
      </w:r>
      <w:r w:rsidRPr="00EA49B4">
        <w:t>Il se mit donc à lui débiter quelques-unes de mes histoires de Cartouche et de Gusman d</w:t>
      </w:r>
      <w:r w:rsidR="007D0B10">
        <w:t>’</w:t>
      </w:r>
      <w:r w:rsidRPr="00EA49B4">
        <w:t>Alfarache</w:t>
      </w:r>
      <w:r w:rsidR="007D0B10">
        <w:t xml:space="preserve">. </w:t>
      </w:r>
      <w:r w:rsidRPr="00EA49B4">
        <w:t>Elles piquèrent l</w:t>
      </w:r>
      <w:r w:rsidR="007D0B10">
        <w:t>’</w:t>
      </w:r>
      <w:r w:rsidRPr="00EA49B4">
        <w:t>attention de Gines</w:t>
      </w:r>
      <w:r w:rsidR="007D0B10">
        <w:t xml:space="preserve">. </w:t>
      </w:r>
      <w:r w:rsidRPr="00EA49B4">
        <w:t xml:space="preserve">Son premier mouvement fut de </w:t>
      </w:r>
      <w:r w:rsidRPr="00EA49B4">
        <w:lastRenderedPageBreak/>
        <w:t>la surprise</w:t>
      </w:r>
      <w:r w:rsidR="007D0B10">
        <w:t xml:space="preserve"> ; </w:t>
      </w:r>
      <w:r w:rsidRPr="00EA49B4">
        <w:t>le second fut de la jalousie et du dépit</w:t>
      </w:r>
      <w:r w:rsidR="007D0B10">
        <w:t xml:space="preserve">. </w:t>
      </w:r>
      <w:r w:rsidRPr="00EA49B4">
        <w:t>Où l</w:t>
      </w:r>
      <w:r w:rsidR="007D0B10">
        <w:t>’</w:t>
      </w:r>
      <w:r w:rsidRPr="00EA49B4">
        <w:t>imprimeur avait-il pu apprendre de pareilles histoires</w:t>
      </w:r>
      <w:r w:rsidR="007D0B10">
        <w:t xml:space="preserve"> ? </w:t>
      </w:r>
      <w:r w:rsidRPr="00EA49B4">
        <w:t>On satisfit à sa question</w:t>
      </w:r>
      <w:r w:rsidR="007D0B10">
        <w:t xml:space="preserve">. </w:t>
      </w:r>
      <w:r w:rsidRPr="00EA49B4">
        <w:t>Je vous dirai</w:t>
      </w:r>
      <w:r w:rsidR="007D0B10">
        <w:t xml:space="preserve">, </w:t>
      </w:r>
      <w:r w:rsidRPr="00EA49B4">
        <w:t>dit l</w:t>
      </w:r>
      <w:r w:rsidR="007D0B10">
        <w:t>’</w:t>
      </w:r>
      <w:r w:rsidRPr="00EA49B4">
        <w:t>imprimeur</w:t>
      </w:r>
      <w:r w:rsidR="007D0B10">
        <w:t xml:space="preserve">, </w:t>
      </w:r>
      <w:r w:rsidRPr="00EA49B4">
        <w:t>que pas un de nous ne sait que penser de l</w:t>
      </w:r>
      <w:r w:rsidR="007D0B10">
        <w:t>’</w:t>
      </w:r>
      <w:r w:rsidRPr="00EA49B4">
        <w:t>auteur qui nous fournit ces articles</w:t>
      </w:r>
      <w:r w:rsidR="007D0B10">
        <w:t xml:space="preserve">. </w:t>
      </w:r>
      <w:r w:rsidRPr="00EA49B4">
        <w:t>Il écrit des vers</w:t>
      </w:r>
      <w:r w:rsidR="007D0B10">
        <w:t xml:space="preserve">, </w:t>
      </w:r>
      <w:r w:rsidRPr="00EA49B4">
        <w:t>de la morale</w:t>
      </w:r>
      <w:r w:rsidR="007D0B10">
        <w:t xml:space="preserve">, </w:t>
      </w:r>
      <w:r w:rsidRPr="00EA49B4">
        <w:t>de l</w:t>
      </w:r>
      <w:r w:rsidR="007D0B10">
        <w:t>’</w:t>
      </w:r>
      <w:r w:rsidRPr="00EA49B4">
        <w:t>histoire</w:t>
      </w:r>
      <w:r w:rsidR="007D0B10">
        <w:t xml:space="preserve"> ; </w:t>
      </w:r>
      <w:r w:rsidRPr="00EA49B4">
        <w:t>je suis typographe et correcteur d</w:t>
      </w:r>
      <w:r w:rsidR="007D0B10">
        <w:t>’</w:t>
      </w:r>
      <w:r w:rsidRPr="00EA49B4">
        <w:t>épreuves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sans vanité</w:t>
      </w:r>
      <w:r w:rsidR="007D0B10">
        <w:t xml:space="preserve">, </w:t>
      </w:r>
      <w:r w:rsidRPr="00EA49B4">
        <w:t>je crois que je puis me flatter de me connaître assez passablement à toutes ces choses-là</w:t>
      </w:r>
      <w:r w:rsidR="007D0B10">
        <w:t xml:space="preserve"> : </w:t>
      </w:r>
      <w:r w:rsidRPr="00EA49B4">
        <w:t>à mon avis</w:t>
      </w:r>
      <w:r w:rsidR="007D0B10">
        <w:t xml:space="preserve">, </w:t>
      </w:r>
      <w:r w:rsidRPr="00EA49B4">
        <w:t>il écrit dans ces différents genres avec beaucoup de finesse</w:t>
      </w:r>
      <w:r w:rsidR="007D0B10">
        <w:t xml:space="preserve">, </w:t>
      </w:r>
      <w:r w:rsidRPr="00EA49B4">
        <w:t>et pourtant croiriez-vous que ce n</w:t>
      </w:r>
      <w:r w:rsidR="007D0B10">
        <w:t>’</w:t>
      </w:r>
      <w:r w:rsidRPr="00EA49B4">
        <w:t>est pas autre chose qu</w:t>
      </w:r>
      <w:r w:rsidR="007D0B10">
        <w:t>’</w:t>
      </w:r>
      <w:r w:rsidRPr="00EA49B4">
        <w:t>un juif</w:t>
      </w:r>
      <w:r w:rsidR="007D0B10">
        <w:t> ? »</w:t>
      </w:r>
    </w:p>
    <w:p w14:paraId="32CD2ADB" w14:textId="77777777" w:rsidR="007D0B10" w:rsidRDefault="00CC13A3" w:rsidP="00CC13A3">
      <w:r w:rsidRPr="00EA49B4">
        <w:t>Aux yeux de mon honnête imprimeur c</w:t>
      </w:r>
      <w:r w:rsidR="007D0B10">
        <w:t>’</w:t>
      </w:r>
      <w:r w:rsidRPr="00EA49B4">
        <w:t>était une chose aussi étrange que si ces ouvrages eussent été faits par quelque chef de Cherokées aux bords du Mississipi</w:t>
      </w:r>
      <w:r w:rsidR="007D0B10">
        <w:t>.</w:t>
      </w:r>
    </w:p>
    <w:p w14:paraId="7407A9E5" w14:textId="77777777" w:rsidR="007D0B10" w:rsidRDefault="007D0B10" w:rsidP="00CC13A3">
      <w:r>
        <w:t>« </w:t>
      </w:r>
      <w:r w:rsidR="00CC13A3" w:rsidRPr="00EA49B4">
        <w:t>Un juif</w:t>
      </w:r>
      <w:r>
        <w:t xml:space="preserve"> ! </w:t>
      </w:r>
      <w:r w:rsidR="00CC13A3" w:rsidRPr="00EA49B4">
        <w:t>et d</w:t>
      </w:r>
      <w:r>
        <w:t>’</w:t>
      </w:r>
      <w:r w:rsidR="00CC13A3" w:rsidRPr="00EA49B4">
        <w:t>où le connaissez-vous</w:t>
      </w:r>
      <w:r>
        <w:t xml:space="preserve"> ? </w:t>
      </w:r>
      <w:r w:rsidR="00CC13A3" w:rsidRPr="00EA49B4">
        <w:t>l</w:t>
      </w:r>
      <w:r>
        <w:t>’</w:t>
      </w:r>
      <w:r w:rsidR="00CC13A3" w:rsidRPr="00EA49B4">
        <w:t>avez-vous jamais vu</w:t>
      </w:r>
      <w:r>
        <w:t> ?</w:t>
      </w:r>
    </w:p>
    <w:p w14:paraId="49E644BD" w14:textId="03F1F319" w:rsidR="00CC13A3" w:rsidRPr="00EA49B4" w:rsidRDefault="007D0B10" w:rsidP="00CC13A3">
      <w:r>
        <w:t>— </w:t>
      </w:r>
      <w:r w:rsidR="00CC13A3" w:rsidRPr="00EA49B4">
        <w:t>Non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une femme qui nous a toujours apporté jusqu</w:t>
      </w:r>
      <w:r>
        <w:t>’</w:t>
      </w:r>
      <w:r w:rsidR="00CC13A3" w:rsidRPr="00EA49B4">
        <w:t>à présent ces articles</w:t>
      </w:r>
      <w:r>
        <w:t xml:space="preserve">. </w:t>
      </w:r>
      <w:r w:rsidR="00CC13A3" w:rsidRPr="00EA49B4">
        <w:t>Mon maître ne peut pas souffrir le mystère</w:t>
      </w:r>
      <w:r>
        <w:t xml:space="preserve">, </w:t>
      </w:r>
      <w:r w:rsidR="00CC13A3" w:rsidRPr="00EA49B4">
        <w:t>il aime à voir ses auteurs</w:t>
      </w:r>
      <w:r>
        <w:t xml:space="preserve"> ; </w:t>
      </w:r>
      <w:r w:rsidR="00CC13A3" w:rsidRPr="00EA49B4">
        <w:t>aussi ne cesse-t-il de tourner et de retourner la vieille de toutes les manières</w:t>
      </w:r>
      <w:r>
        <w:t xml:space="preserve">, </w:t>
      </w:r>
      <w:r w:rsidR="00CC13A3" w:rsidRPr="00EA49B4">
        <w:t>mais il ne peut jamais en tirer la moindre chose</w:t>
      </w:r>
      <w:r>
        <w:t xml:space="preserve">, </w:t>
      </w:r>
      <w:r w:rsidR="00CC13A3" w:rsidRPr="00EA49B4">
        <w:t>si ce n</w:t>
      </w:r>
      <w:r>
        <w:t>’</w:t>
      </w:r>
      <w:r w:rsidR="00CC13A3" w:rsidRPr="00EA49B4">
        <w:t>est qu</w:t>
      </w:r>
      <w:r>
        <w:t>’</w:t>
      </w:r>
      <w:r w:rsidR="00CC13A3" w:rsidRPr="00EA49B4">
        <w:t>un jour il lui échappa de dire que le jeune auteur était juif</w:t>
      </w:r>
      <w:r>
        <w:t>. »</w:t>
      </w:r>
    </w:p>
    <w:p w14:paraId="59185E14" w14:textId="77777777" w:rsidR="007D0B10" w:rsidRDefault="00CC13A3" w:rsidP="00CC13A3">
      <w:r w:rsidRPr="00EA49B4">
        <w:t>Un juif</w:t>
      </w:r>
      <w:r w:rsidR="007D0B10">
        <w:t xml:space="preserve"> ! </w:t>
      </w:r>
      <w:r w:rsidRPr="00EA49B4">
        <w:t>un jeune auteur</w:t>
      </w:r>
      <w:r w:rsidR="007D0B10">
        <w:t xml:space="preserve"> ! </w:t>
      </w:r>
      <w:r w:rsidRPr="00EA49B4">
        <w:t>un homme qui ne traite que par tierce personne et qui se cache aux yeux de tout le monde</w:t>
      </w:r>
      <w:r w:rsidR="007D0B10">
        <w:t xml:space="preserve"> ! </w:t>
      </w:r>
      <w:r w:rsidRPr="00EA49B4">
        <w:t>Quelle ample matière pour les soupçons et les conjectures de Gines</w:t>
      </w:r>
      <w:r w:rsidR="007D0B10">
        <w:t xml:space="preserve"> ! </w:t>
      </w:r>
      <w:r w:rsidRPr="00EA49B4">
        <w:t>Il fut encore confirmé dans ses idées</w:t>
      </w:r>
      <w:r w:rsidR="007D0B10">
        <w:t xml:space="preserve">, </w:t>
      </w:r>
      <w:r w:rsidRPr="00EA49B4">
        <w:t>sans toutefois s</w:t>
      </w:r>
      <w:r w:rsidR="007D0B10">
        <w:t>’</w:t>
      </w:r>
      <w:r w:rsidRPr="00EA49B4">
        <w:t>en rendre compte</w:t>
      </w:r>
      <w:r w:rsidR="007D0B10">
        <w:t xml:space="preserve">, </w:t>
      </w:r>
      <w:r w:rsidRPr="00EA49B4">
        <w:t>par le sujet de mes productions</w:t>
      </w:r>
      <w:r w:rsidR="007D0B10">
        <w:t xml:space="preserve">, </w:t>
      </w:r>
      <w:r w:rsidRPr="00EA49B4">
        <w:t>qui étaient</w:t>
      </w:r>
      <w:r w:rsidR="007D0B10">
        <w:t xml:space="preserve">, </w:t>
      </w:r>
      <w:r w:rsidRPr="00EA49B4">
        <w:t>comme je l</w:t>
      </w:r>
      <w:r w:rsidR="007D0B10">
        <w:t>’</w:t>
      </w:r>
      <w:r w:rsidRPr="00EA49B4">
        <w:t>ai dit</w:t>
      </w:r>
      <w:r w:rsidR="007D0B10">
        <w:t xml:space="preserve">, </w:t>
      </w:r>
      <w:r w:rsidRPr="00EA49B4">
        <w:t>des histoires d</w:t>
      </w:r>
      <w:r w:rsidR="007D0B10">
        <w:t>’</w:t>
      </w:r>
      <w:r w:rsidRPr="00EA49B4">
        <w:t>hommes dont les jours avaient été terminés par la main du bourreau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en dit pas davantage à son frère</w:t>
      </w:r>
      <w:r w:rsidR="007D0B10">
        <w:t xml:space="preserve">, </w:t>
      </w:r>
      <w:r w:rsidRPr="00EA49B4">
        <w:t>si ce n</w:t>
      </w:r>
      <w:r w:rsidR="007D0B10">
        <w:t>’</w:t>
      </w:r>
      <w:r w:rsidRPr="00EA49B4">
        <w:t>est qu</w:t>
      </w:r>
      <w:r w:rsidR="007D0B10">
        <w:t>’</w:t>
      </w:r>
      <w:r w:rsidRPr="00EA49B4">
        <w:t>il lui demanda d</w:t>
      </w:r>
      <w:r w:rsidR="007D0B10">
        <w:t>’</w:t>
      </w:r>
      <w:r w:rsidRPr="00EA49B4">
        <w:t>un air indifférent quelle espèce de femme c</w:t>
      </w:r>
      <w:r w:rsidR="007D0B10">
        <w:t>’</w:t>
      </w:r>
      <w:r w:rsidRPr="00EA49B4">
        <w:t xml:space="preserve">était que la femme en </w:t>
      </w:r>
      <w:r w:rsidRPr="00EA49B4">
        <w:lastRenderedPageBreak/>
        <w:t>question</w:t>
      </w:r>
      <w:r w:rsidR="007D0B10">
        <w:t xml:space="preserve">, </w:t>
      </w:r>
      <w:r w:rsidRPr="00EA49B4">
        <w:t>de quel âge elle pouvait être</w:t>
      </w:r>
      <w:r w:rsidR="007D0B10">
        <w:t xml:space="preserve">, </w:t>
      </w:r>
      <w:r w:rsidRPr="00EA49B4">
        <w:t>et si elle lui apportait souvent des ouvrages de ce genre</w:t>
      </w:r>
      <w:r w:rsidR="007D0B10">
        <w:t xml:space="preserve"> ; </w:t>
      </w:r>
      <w:r w:rsidRPr="00EA49B4">
        <w:t>bientôt après</w:t>
      </w:r>
      <w:r w:rsidR="007D0B10">
        <w:t xml:space="preserve">, </w:t>
      </w:r>
      <w:r w:rsidRPr="00EA49B4">
        <w:t>il s</w:t>
      </w:r>
      <w:r w:rsidR="007D0B10">
        <w:t>’</w:t>
      </w:r>
      <w:r w:rsidRPr="00EA49B4">
        <w:t>en alla</w:t>
      </w:r>
      <w:r w:rsidR="007D0B10">
        <w:t>.</w:t>
      </w:r>
    </w:p>
    <w:p w14:paraId="5CA1EB37" w14:textId="77777777" w:rsidR="007D0B10" w:rsidRDefault="00CC13A3" w:rsidP="00CC13A3">
      <w:r w:rsidRPr="00EA49B4">
        <w:t>Cet avis inespéré fut reçu par Gines avec une extrême joie</w:t>
      </w:r>
      <w:r w:rsidR="007D0B10">
        <w:t xml:space="preserve">. </w:t>
      </w:r>
      <w:r w:rsidRPr="00EA49B4">
        <w:t>Ayant recueilli de la bouche de son frère des renseignements suffisants sur l</w:t>
      </w:r>
      <w:r w:rsidR="007D0B10">
        <w:t>’</w:t>
      </w:r>
      <w:r w:rsidRPr="00EA49B4">
        <w:t>air et la personne de Mrs</w:t>
      </w:r>
      <w:r w:rsidR="007D0B10">
        <w:t xml:space="preserve">. </w:t>
      </w:r>
      <w:r w:rsidRPr="00EA49B4">
        <w:t>Marney</w:t>
      </w:r>
      <w:r w:rsidR="007D0B10">
        <w:t xml:space="preserve">, </w:t>
      </w:r>
      <w:r w:rsidRPr="00EA49B4">
        <w:t>et apprenant qu</w:t>
      </w:r>
      <w:r w:rsidR="007D0B10">
        <w:t>’</w:t>
      </w:r>
      <w:r w:rsidRPr="00EA49B4">
        <w:t>elle devait apporter quelque chose le lendemain</w:t>
      </w:r>
      <w:r w:rsidR="007D0B10">
        <w:t xml:space="preserve">, </w:t>
      </w:r>
      <w:r w:rsidRPr="00EA49B4">
        <w:t>il prit son poste de très-bonne heure dans la rue</w:t>
      </w:r>
      <w:r w:rsidR="007D0B10">
        <w:t xml:space="preserve">, </w:t>
      </w:r>
      <w:r w:rsidRPr="00EA49B4">
        <w:t>afin de ne pas courir le risque de manquer l</w:t>
      </w:r>
      <w:r w:rsidR="007D0B10">
        <w:t>’</w:t>
      </w:r>
      <w:r w:rsidRPr="00EA49B4">
        <w:t>occasion</w:t>
      </w:r>
      <w:r w:rsidR="007D0B10">
        <w:t xml:space="preserve">. </w:t>
      </w:r>
      <w:r w:rsidRPr="00EA49B4">
        <w:t>Il attendit plusieurs heures</w:t>
      </w:r>
      <w:r w:rsidR="007D0B10">
        <w:t xml:space="preserve">, </w:t>
      </w:r>
      <w:r w:rsidRPr="00EA49B4">
        <w:t>mais ce ne fut pas pour rien</w:t>
      </w:r>
      <w:r w:rsidR="007D0B10">
        <w:t xml:space="preserve">. </w:t>
      </w:r>
      <w:r w:rsidRPr="00EA49B4">
        <w:t>Mrs</w:t>
      </w:r>
      <w:r w:rsidR="007D0B10">
        <w:t xml:space="preserve">. </w:t>
      </w:r>
      <w:r w:rsidRPr="00EA49B4">
        <w:t>Marney parut effectivement</w:t>
      </w:r>
      <w:r w:rsidR="007D0B10">
        <w:t xml:space="preserve"> ; </w:t>
      </w:r>
      <w:r w:rsidRPr="00EA49B4">
        <w:t>Gines guetta sa sortie</w:t>
      </w:r>
      <w:r w:rsidR="007D0B10">
        <w:t xml:space="preserve">, </w:t>
      </w:r>
      <w:r w:rsidRPr="00EA49B4">
        <w:t>et après environ vingt minutes il la vit se mettre en chemin pour retourner</w:t>
      </w:r>
      <w:r w:rsidR="007D0B10">
        <w:t xml:space="preserve">. </w:t>
      </w:r>
      <w:r w:rsidRPr="00EA49B4">
        <w:t>Il la suivit de rue en rue</w:t>
      </w:r>
      <w:r w:rsidR="007D0B10">
        <w:t xml:space="preserve"> ; </w:t>
      </w:r>
      <w:r w:rsidRPr="00EA49B4">
        <w:t>à la fin il la vit entrer dans une maison particulière</w:t>
      </w:r>
      <w:r w:rsidR="007D0B10">
        <w:t xml:space="preserve">, </w:t>
      </w:r>
      <w:r w:rsidRPr="00EA49B4">
        <w:t>et il commença à se féliciter en lui-même d</w:t>
      </w:r>
      <w:r w:rsidR="007D0B10">
        <w:t>’</w:t>
      </w:r>
      <w:r w:rsidRPr="00EA49B4">
        <w:t>être arrivé au terme de ses recherches</w:t>
      </w:r>
      <w:r w:rsidR="007D0B10">
        <w:t>.</w:t>
      </w:r>
    </w:p>
    <w:p w14:paraId="2D534E4D" w14:textId="77777777" w:rsidR="007D0B10" w:rsidRDefault="00CC13A3" w:rsidP="00CC13A3">
      <w:r w:rsidRPr="00EA49B4">
        <w:t>La maison où Mrs</w:t>
      </w:r>
      <w:r w:rsidR="007D0B10">
        <w:t xml:space="preserve">. </w:t>
      </w:r>
      <w:r w:rsidRPr="00EA49B4">
        <w:t>Marney était entrée n</w:t>
      </w:r>
      <w:r w:rsidR="007D0B10">
        <w:t>’</w:t>
      </w:r>
      <w:r w:rsidRPr="00EA49B4">
        <w:t>était cependant pas celle où elle demeurait</w:t>
      </w:r>
      <w:r w:rsidR="007D0B10">
        <w:t xml:space="preserve">. </w:t>
      </w:r>
      <w:r w:rsidRPr="00EA49B4">
        <w:t>Par un hasard qui tient du prodige</w:t>
      </w:r>
      <w:r w:rsidR="007D0B10">
        <w:t xml:space="preserve">, </w:t>
      </w:r>
      <w:r w:rsidRPr="00EA49B4">
        <w:t>elle avait observé que Gines la suivait dans la rue</w:t>
      </w:r>
      <w:r w:rsidR="007D0B10">
        <w:t xml:space="preserve">. </w:t>
      </w:r>
      <w:r w:rsidRPr="00EA49B4">
        <w:t>En revenant chez elle</w:t>
      </w:r>
      <w:r w:rsidR="007D0B10">
        <w:t xml:space="preserve">, </w:t>
      </w:r>
      <w:r w:rsidRPr="00EA49B4">
        <w:t>elle avait vu une femme qui se trouvait mal</w:t>
      </w:r>
      <w:r w:rsidR="007D0B10">
        <w:t xml:space="preserve"> ; </w:t>
      </w:r>
      <w:r w:rsidRPr="00EA49B4">
        <w:t>mue par la compassion qui lui était si naturelle</w:t>
      </w:r>
      <w:r w:rsidR="007D0B10">
        <w:t xml:space="preserve">, </w:t>
      </w:r>
      <w:r w:rsidRPr="00EA49B4">
        <w:t>elle s</w:t>
      </w:r>
      <w:r w:rsidR="007D0B10">
        <w:t>’</w:t>
      </w:r>
      <w:r w:rsidRPr="00EA49B4">
        <w:t>était approchée de la malade pour lui prêter du secours</w:t>
      </w:r>
      <w:r w:rsidR="007D0B10">
        <w:t xml:space="preserve">. </w:t>
      </w:r>
      <w:r w:rsidRPr="00EA49B4">
        <w:t>Aussitôt la foule les avait entourées</w:t>
      </w:r>
      <w:r w:rsidR="007D0B10">
        <w:t xml:space="preserve">. </w:t>
      </w:r>
      <w:r w:rsidRPr="00EA49B4">
        <w:t>Mrs</w:t>
      </w:r>
      <w:r w:rsidR="007D0B10">
        <w:t xml:space="preserve">. </w:t>
      </w:r>
      <w:r w:rsidRPr="00EA49B4">
        <w:t>Marney</w:t>
      </w:r>
      <w:r w:rsidR="007D0B10">
        <w:t xml:space="preserve">, </w:t>
      </w:r>
      <w:r w:rsidRPr="00EA49B4">
        <w:t>après avoir fait tout ce qu</w:t>
      </w:r>
      <w:r w:rsidR="007D0B10">
        <w:t>’</w:t>
      </w:r>
      <w:r w:rsidRPr="00EA49B4">
        <w:t>elle pouvait dans la circonstance</w:t>
      </w:r>
      <w:r w:rsidR="007D0B10">
        <w:t xml:space="preserve">, </w:t>
      </w:r>
      <w:r w:rsidRPr="00EA49B4">
        <w:t>avait cherché à reprendre le chemin de son logis</w:t>
      </w:r>
      <w:r w:rsidR="007D0B10">
        <w:t xml:space="preserve">. </w:t>
      </w:r>
      <w:r w:rsidRPr="00EA49B4">
        <w:t>Voyant la foule autour d</w:t>
      </w:r>
      <w:r w:rsidR="007D0B10">
        <w:t>’</w:t>
      </w:r>
      <w:r w:rsidRPr="00EA49B4">
        <w:t>elle</w:t>
      </w:r>
      <w:r w:rsidR="007D0B10">
        <w:t xml:space="preserve">, </w:t>
      </w:r>
      <w:r w:rsidRPr="00EA49B4">
        <w:t>elle avait songé aux filous</w:t>
      </w:r>
      <w:r w:rsidR="007D0B10">
        <w:t xml:space="preserve">, </w:t>
      </w:r>
      <w:r w:rsidRPr="00EA49B4">
        <w:t>et avait mis ses deux mains sur ses poches</w:t>
      </w:r>
      <w:r w:rsidR="007D0B10">
        <w:t xml:space="preserve">, </w:t>
      </w:r>
      <w:r w:rsidRPr="00EA49B4">
        <w:t>en promenant en même temps ses regards sur ceux qui l</w:t>
      </w:r>
      <w:r w:rsidR="007D0B10">
        <w:t>’</w:t>
      </w:r>
      <w:r w:rsidRPr="00EA49B4">
        <w:t>environnaient</w:t>
      </w:r>
      <w:r w:rsidR="007D0B10">
        <w:t xml:space="preserve">. </w:t>
      </w:r>
      <w:r w:rsidRPr="00EA49B4">
        <w:t>Elle avait quitté brusquement ce cercle de populace</w:t>
      </w:r>
      <w:r w:rsidR="007D0B10">
        <w:t xml:space="preserve"> ; </w:t>
      </w:r>
      <w:r w:rsidRPr="00EA49B4">
        <w:t>et Gines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de peur de la perdre dans la foule</w:t>
      </w:r>
      <w:r w:rsidR="007D0B10">
        <w:t xml:space="preserve">, </w:t>
      </w:r>
      <w:r w:rsidRPr="00EA49B4">
        <w:t>avait été obligé de l</w:t>
      </w:r>
      <w:r w:rsidR="007D0B10">
        <w:t>’</w:t>
      </w:r>
      <w:r w:rsidRPr="00EA49B4">
        <w:t>approcher davantage</w:t>
      </w:r>
      <w:r w:rsidR="007D0B10">
        <w:t xml:space="preserve">, </w:t>
      </w:r>
      <w:r w:rsidRPr="00EA49B4">
        <w:t>était en ce moment précisément vis-à-vis d</w:t>
      </w:r>
      <w:r w:rsidR="007D0B10">
        <w:t>’</w:t>
      </w:r>
      <w:r w:rsidRPr="00EA49B4">
        <w:t>elle</w:t>
      </w:r>
      <w:r w:rsidR="007D0B10">
        <w:t xml:space="preserve">. </w:t>
      </w:r>
      <w:r w:rsidRPr="00EA49B4">
        <w:t>Il avait une figure singulièrement remarquable</w:t>
      </w:r>
      <w:r w:rsidR="007D0B10">
        <w:t xml:space="preserve">. </w:t>
      </w:r>
      <w:r w:rsidRPr="00EA49B4">
        <w:t>Toute l</w:t>
      </w:r>
      <w:r w:rsidR="007D0B10">
        <w:t>’</w:t>
      </w:r>
      <w:r w:rsidRPr="00EA49B4">
        <w:t>astuce de la méchanceté et l</w:t>
      </w:r>
      <w:r w:rsidR="007D0B10">
        <w:t>’</w:t>
      </w:r>
      <w:r w:rsidRPr="00EA49B4">
        <w:t>intrépidité de l</w:t>
      </w:r>
      <w:r w:rsidR="007D0B10">
        <w:t>’</w:t>
      </w:r>
      <w:r w:rsidRPr="00EA49B4">
        <w:t>impudence étaient écrites sur chaque trait de son visage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sans être philosophe ni physionomiste</w:t>
      </w:r>
      <w:r w:rsidR="007D0B10">
        <w:t xml:space="preserve">, </w:t>
      </w:r>
      <w:r w:rsidRPr="00EA49B4">
        <w:t>Mrs</w:t>
      </w:r>
      <w:r w:rsidR="007D0B10">
        <w:t xml:space="preserve">. </w:t>
      </w:r>
      <w:r w:rsidRPr="00EA49B4">
        <w:t xml:space="preserve">Marney en </w:t>
      </w:r>
      <w:r w:rsidRPr="00EA49B4">
        <w:lastRenderedPageBreak/>
        <w:t>avait été frappée</w:t>
      </w:r>
      <w:r w:rsidR="007D0B10">
        <w:t xml:space="preserve">. </w:t>
      </w:r>
      <w:r w:rsidRPr="00EA49B4">
        <w:t>Cette bonne dame</w:t>
      </w:r>
      <w:r w:rsidR="007D0B10">
        <w:t xml:space="preserve">, </w:t>
      </w:r>
      <w:r w:rsidRPr="00EA49B4">
        <w:t>comme la plupart des personnes vives et agissantes</w:t>
      </w:r>
      <w:r w:rsidR="007D0B10">
        <w:t xml:space="preserve">, </w:t>
      </w:r>
      <w:r w:rsidRPr="00EA49B4">
        <w:t>avait une manière particulière de gagner sa maison</w:t>
      </w:r>
      <w:r w:rsidR="007D0B10">
        <w:t xml:space="preserve"> ; </w:t>
      </w:r>
      <w:r w:rsidRPr="00EA49B4">
        <w:t>au lieu de suivre les rues</w:t>
      </w:r>
      <w:r w:rsidR="007D0B10">
        <w:t xml:space="preserve">, </w:t>
      </w:r>
      <w:r w:rsidRPr="00EA49B4">
        <w:t>elle enfilait une quantité de petites ruelles et de passages compliqués</w:t>
      </w:r>
      <w:r w:rsidR="007D0B10">
        <w:t xml:space="preserve">, </w:t>
      </w:r>
      <w:r w:rsidRPr="00EA49B4">
        <w:t>qui tournaient quelquefois brusquement de l</w:t>
      </w:r>
      <w:r w:rsidR="007D0B10">
        <w:t>’</w:t>
      </w:r>
      <w:r w:rsidRPr="00EA49B4">
        <w:t>un dans l</w:t>
      </w:r>
      <w:r w:rsidR="007D0B10">
        <w:t>’</w:t>
      </w:r>
      <w:r w:rsidRPr="00EA49B4">
        <w:t>autre</w:t>
      </w:r>
      <w:r w:rsidR="007D0B10">
        <w:t xml:space="preserve">. </w:t>
      </w:r>
      <w:r w:rsidRPr="00EA49B4">
        <w:t>Dans un de ces détours</w:t>
      </w:r>
      <w:r w:rsidR="007D0B10">
        <w:t xml:space="preserve">, </w:t>
      </w:r>
      <w:r w:rsidRPr="00EA49B4">
        <w:t>elle avait rencontré par hasard l</w:t>
      </w:r>
      <w:r w:rsidR="007D0B10">
        <w:t>’</w:t>
      </w:r>
      <w:r w:rsidRPr="00EA49B4">
        <w:t>œil de ce même homme dont l</w:t>
      </w:r>
      <w:r w:rsidR="007D0B10">
        <w:t>’</w:t>
      </w:r>
      <w:r w:rsidRPr="00EA49B4">
        <w:t>aspect l</w:t>
      </w:r>
      <w:r w:rsidR="007D0B10">
        <w:t>’</w:t>
      </w:r>
      <w:r w:rsidRPr="00EA49B4">
        <w:t>avait frappée et qui semblait ne pas la perdre de vue</w:t>
      </w:r>
      <w:r w:rsidR="007D0B10">
        <w:t xml:space="preserve">. </w:t>
      </w:r>
      <w:r w:rsidRPr="00EA49B4">
        <w:t>Cette circonstance</w:t>
      </w:r>
      <w:r w:rsidR="007D0B10">
        <w:t xml:space="preserve">, </w:t>
      </w:r>
      <w:r w:rsidRPr="00EA49B4">
        <w:t>jointe à l</w:t>
      </w:r>
      <w:r w:rsidR="007D0B10">
        <w:t>’</w:t>
      </w:r>
      <w:r w:rsidRPr="00EA49B4">
        <w:t>air singulier qu</w:t>
      </w:r>
      <w:r w:rsidR="007D0B10">
        <w:t>’</w:t>
      </w:r>
      <w:r w:rsidRPr="00EA49B4">
        <w:t>elle lui trouvait</w:t>
      </w:r>
      <w:r w:rsidR="007D0B10">
        <w:t xml:space="preserve">, </w:t>
      </w:r>
      <w:r w:rsidRPr="00EA49B4">
        <w:t>lui avait fait concevoir des inquiétudes</w:t>
      </w:r>
      <w:r w:rsidR="007D0B10">
        <w:t xml:space="preserve">. </w:t>
      </w:r>
      <w:r w:rsidRPr="00EA49B4">
        <w:t>Cet homme n</w:t>
      </w:r>
      <w:r w:rsidR="007D0B10">
        <w:t>’</w:t>
      </w:r>
      <w:r w:rsidRPr="00EA49B4">
        <w:t>était-il pas occupé à la suivre</w:t>
      </w:r>
      <w:r w:rsidR="007D0B10">
        <w:t xml:space="preserve"> ? </w:t>
      </w:r>
      <w:r w:rsidRPr="00EA49B4">
        <w:t>C</w:t>
      </w:r>
      <w:r w:rsidR="007D0B10">
        <w:t>’</w:t>
      </w:r>
      <w:r w:rsidRPr="00EA49B4">
        <w:t>était le milieu du jour</w:t>
      </w:r>
      <w:r w:rsidR="007D0B10">
        <w:t xml:space="preserve">, </w:t>
      </w:r>
      <w:r w:rsidRPr="00EA49B4">
        <w:t>et elle n</w:t>
      </w:r>
      <w:r w:rsidR="007D0B10">
        <w:t>’</w:t>
      </w:r>
      <w:r w:rsidRPr="00EA49B4">
        <w:t>avait rien à craindre pour elle personnellement</w:t>
      </w:r>
      <w:r w:rsidR="007D0B10">
        <w:t xml:space="preserve">. </w:t>
      </w:r>
      <w:r w:rsidRPr="00EA49B4">
        <w:t>Mais ceci ne pouvait-il pas avoir quelque rapport à moi</w:t>
      </w:r>
      <w:r w:rsidR="007D0B10">
        <w:t xml:space="preserve"> ? </w:t>
      </w:r>
      <w:r w:rsidRPr="00EA49B4">
        <w:t>Elle s</w:t>
      </w:r>
      <w:r w:rsidR="007D0B10">
        <w:t>’</w:t>
      </w:r>
      <w:r w:rsidRPr="00EA49B4">
        <w:t>était rappelé les précautions et le mystère dont je m</w:t>
      </w:r>
      <w:r w:rsidR="007D0B10">
        <w:t>’</w:t>
      </w:r>
      <w:r w:rsidRPr="00EA49B4">
        <w:t>enveloppais</w:t>
      </w:r>
      <w:r w:rsidR="007D0B10">
        <w:t xml:space="preserve">, </w:t>
      </w:r>
      <w:r w:rsidRPr="00EA49B4">
        <w:t>et ne doutait pas que je n</w:t>
      </w:r>
      <w:r w:rsidR="007D0B10">
        <w:t>’</w:t>
      </w:r>
      <w:r w:rsidRPr="00EA49B4">
        <w:t>eusse de fortes raisons pour en agir ainsi</w:t>
      </w:r>
      <w:r w:rsidR="007D0B10">
        <w:t xml:space="preserve">. </w:t>
      </w:r>
      <w:r w:rsidRPr="00EA49B4">
        <w:t>Elle se souvenait bien d</w:t>
      </w:r>
      <w:r w:rsidR="007D0B10">
        <w:t>’</w:t>
      </w:r>
      <w:r w:rsidRPr="00EA49B4">
        <w:t>avoir toujours été sur ses gardes à mon sujet</w:t>
      </w:r>
      <w:r w:rsidR="007D0B10">
        <w:t xml:space="preserve"> ; </w:t>
      </w:r>
      <w:r w:rsidRPr="00EA49B4">
        <w:t>mais y avait-elle été suffisamment</w:t>
      </w:r>
      <w:r w:rsidR="007D0B10">
        <w:t xml:space="preserve"> ? </w:t>
      </w:r>
      <w:r w:rsidRPr="00EA49B4">
        <w:t>Elle sentait que</w:t>
      </w:r>
      <w:r w:rsidR="007D0B10">
        <w:t xml:space="preserve">, </w:t>
      </w:r>
      <w:r w:rsidRPr="00EA49B4">
        <w:t>si jamais elle pouvait être la cause qu</w:t>
      </w:r>
      <w:r w:rsidR="007D0B10">
        <w:t>’</w:t>
      </w:r>
      <w:r w:rsidRPr="00EA49B4">
        <w:t>il m</w:t>
      </w:r>
      <w:r w:rsidR="007D0B10">
        <w:t>’</w:t>
      </w:r>
      <w:r w:rsidRPr="00EA49B4">
        <w:t>arrivât un malheur</w:t>
      </w:r>
      <w:r w:rsidR="007D0B10">
        <w:t xml:space="preserve">, </w:t>
      </w:r>
      <w:r w:rsidRPr="00EA49B4">
        <w:t>elle ne s</w:t>
      </w:r>
      <w:r w:rsidR="007D0B10">
        <w:t>’</w:t>
      </w:r>
      <w:r w:rsidRPr="00EA49B4">
        <w:t>en consolerait de sa vie</w:t>
      </w:r>
      <w:r w:rsidR="007D0B10">
        <w:t xml:space="preserve">. </w:t>
      </w:r>
      <w:r w:rsidRPr="00EA49B4">
        <w:t>Elle s</w:t>
      </w:r>
      <w:r w:rsidR="007D0B10">
        <w:t>’</w:t>
      </w:r>
      <w:r w:rsidRPr="00EA49B4">
        <w:t>était donc déterminée</w:t>
      </w:r>
      <w:r w:rsidR="007D0B10">
        <w:t xml:space="preserve">, </w:t>
      </w:r>
      <w:r w:rsidRPr="00EA49B4">
        <w:t>par manière de précaution et crainte de pis</w:t>
      </w:r>
      <w:r w:rsidR="007D0B10">
        <w:t xml:space="preserve">, </w:t>
      </w:r>
      <w:r w:rsidRPr="00EA49B4">
        <w:t>à entrer dans la maison d</w:t>
      </w:r>
      <w:r w:rsidR="007D0B10">
        <w:t>’</w:t>
      </w:r>
      <w:r w:rsidRPr="00EA49B4">
        <w:t>une de ses amies et à me faire parvenir un mot d</w:t>
      </w:r>
      <w:r w:rsidR="007D0B10">
        <w:t>’</w:t>
      </w:r>
      <w:r w:rsidRPr="00EA49B4">
        <w:t>avis de ce qui lui était arrivé</w:t>
      </w:r>
      <w:r w:rsidR="007D0B10">
        <w:t xml:space="preserve">. </w:t>
      </w:r>
      <w:r w:rsidRPr="00EA49B4">
        <w:t>Aussitôt donc qu</w:t>
      </w:r>
      <w:r w:rsidR="007D0B10">
        <w:t>’</w:t>
      </w:r>
      <w:r w:rsidRPr="00EA49B4">
        <w:t>elle eut donné à cette amie les instructions nécessaires</w:t>
      </w:r>
      <w:r w:rsidR="007D0B10">
        <w:t xml:space="preserve">, </w:t>
      </w:r>
      <w:r w:rsidRPr="00EA49B4">
        <w:t>elle sortit sur-le-champ pour aller faire visite à quelqu</w:t>
      </w:r>
      <w:r w:rsidR="007D0B10">
        <w:t>’</w:t>
      </w:r>
      <w:r w:rsidRPr="00EA49B4">
        <w:t>un dans un quartier directement opposé</w:t>
      </w:r>
      <w:r w:rsidR="007D0B10">
        <w:t xml:space="preserve">, </w:t>
      </w:r>
      <w:r w:rsidRPr="00EA49B4">
        <w:t>après avoir recommandé au messager qu</w:t>
      </w:r>
      <w:r w:rsidR="007D0B10">
        <w:t>’</w:t>
      </w:r>
      <w:r w:rsidRPr="00EA49B4">
        <w:t>elle m</w:t>
      </w:r>
      <w:r w:rsidR="007D0B10">
        <w:t>’</w:t>
      </w:r>
      <w:r w:rsidRPr="00EA49B4">
        <w:t>envoyait de ne partir pour faire sa commission auprès de moi que cinq minutes après elle</w:t>
      </w:r>
      <w:r w:rsidR="007D0B10">
        <w:t xml:space="preserve">. </w:t>
      </w:r>
      <w:r w:rsidRPr="00EA49B4">
        <w:t>Par cette conduite prudente</w:t>
      </w:r>
      <w:r w:rsidR="007D0B10">
        <w:t xml:space="preserve">, </w:t>
      </w:r>
      <w:r w:rsidRPr="00EA49B4">
        <w:t>elle me tira du danger qui me menaçait alors</w:t>
      </w:r>
      <w:r w:rsidR="007D0B10">
        <w:t>.</w:t>
      </w:r>
    </w:p>
    <w:p w14:paraId="0864A3C3" w14:textId="4AC97326" w:rsidR="00CC13A3" w:rsidRPr="00EA49B4" w:rsidRDefault="00CC13A3" w:rsidP="00CC13A3"/>
    <w:p w14:paraId="566B43C4" w14:textId="77777777" w:rsidR="007D0B10" w:rsidRDefault="00CC13A3" w:rsidP="00CC13A3">
      <w:r w:rsidRPr="00EA49B4">
        <w:t>Cependant l</w:t>
      </w:r>
      <w:r w:rsidR="007D0B10">
        <w:t>’</w:t>
      </w:r>
      <w:r w:rsidRPr="00EA49B4">
        <w:t>avertissement qui me fut apporté ne me donna nullement à connaître toute la grandeur du péril que j</w:t>
      </w:r>
      <w:r w:rsidR="007D0B10">
        <w:t>’</w:t>
      </w:r>
      <w:r w:rsidRPr="00EA49B4">
        <w:t>avais à redouter</w:t>
      </w:r>
      <w:r w:rsidR="007D0B10">
        <w:t xml:space="preserve">. </w:t>
      </w:r>
      <w:r w:rsidRPr="00EA49B4">
        <w:t>Pour tout ce que je pouvais y voir</w:t>
      </w:r>
      <w:r w:rsidR="007D0B10">
        <w:t xml:space="preserve">, </w:t>
      </w:r>
      <w:r w:rsidRPr="00EA49B4">
        <w:t xml:space="preserve">les </w:t>
      </w:r>
      <w:r w:rsidRPr="00EA49B4">
        <w:lastRenderedPageBreak/>
        <w:t>circonstances me paraissaient fort indifférentes</w:t>
      </w:r>
      <w:r w:rsidR="007D0B10">
        <w:t xml:space="preserve">, </w:t>
      </w:r>
      <w:r w:rsidRPr="00EA49B4">
        <w:t>et il me semblait que la frayeur de Mrs</w:t>
      </w:r>
      <w:r w:rsidR="007D0B10">
        <w:t xml:space="preserve">. </w:t>
      </w:r>
      <w:r w:rsidRPr="00EA49B4">
        <w:t>Marney ne provenait que de l</w:t>
      </w:r>
      <w:r w:rsidR="007D0B10">
        <w:t>’</w:t>
      </w:r>
      <w:r w:rsidRPr="00EA49B4">
        <w:t>extrême prévoyance et de l</w:t>
      </w:r>
      <w:r w:rsidR="007D0B10">
        <w:t>’</w:t>
      </w:r>
      <w:r w:rsidRPr="00EA49B4">
        <w:t>affection de cette excellente femme</w:t>
      </w:r>
      <w:r w:rsidR="007D0B10">
        <w:t xml:space="preserve">. </w:t>
      </w:r>
      <w:r w:rsidRPr="00EA49B4">
        <w:t>Tel était néanmoins le malheur de ma situation</w:t>
      </w:r>
      <w:r w:rsidR="007D0B10">
        <w:t xml:space="preserve">, </w:t>
      </w:r>
      <w:r w:rsidRPr="00EA49B4">
        <w:t>que je n</w:t>
      </w:r>
      <w:r w:rsidR="007D0B10">
        <w:t>’</w:t>
      </w:r>
      <w:r w:rsidRPr="00EA49B4">
        <w:t>avais pas à choisir</w:t>
      </w:r>
      <w:r w:rsidR="007D0B10">
        <w:t xml:space="preserve">. </w:t>
      </w:r>
      <w:r w:rsidRPr="00EA49B4">
        <w:t>Que ma tranquillité fût ou non menacée par cet événement</w:t>
      </w:r>
      <w:r w:rsidR="007D0B10">
        <w:t xml:space="preserve">, </w:t>
      </w:r>
      <w:r w:rsidRPr="00EA49B4">
        <w:t>je me voyais obligé d</w:t>
      </w:r>
      <w:r w:rsidR="007D0B10">
        <w:t>’</w:t>
      </w:r>
      <w:r w:rsidRPr="00EA49B4">
        <w:t>abandonner en un instant mon habitation</w:t>
      </w:r>
      <w:r w:rsidR="007D0B10">
        <w:t xml:space="preserve">, </w:t>
      </w:r>
      <w:r w:rsidRPr="00EA49B4">
        <w:t>sans prendre avec moi autre chose que ce que je pouvais emporter dans mes mains</w:t>
      </w:r>
      <w:r w:rsidR="007D0B10">
        <w:t xml:space="preserve"> ; </w:t>
      </w:r>
      <w:r w:rsidRPr="00EA49B4">
        <w:t>de renoncer à voir davantage ma généreuse bienfaitrice</w:t>
      </w:r>
      <w:r w:rsidR="007D0B10">
        <w:t xml:space="preserve"> ; </w:t>
      </w:r>
      <w:r w:rsidRPr="00EA49B4">
        <w:t>de laisser là tous mes arrangements et mes petites provisions</w:t>
      </w:r>
      <w:r w:rsidR="007D0B10">
        <w:t xml:space="preserve"> ; </w:t>
      </w:r>
      <w:r w:rsidRPr="00EA49B4">
        <w:t>d</w:t>
      </w:r>
      <w:r w:rsidR="007D0B10">
        <w:t>’</w:t>
      </w:r>
      <w:r w:rsidRPr="00EA49B4">
        <w:t>aller encore</w:t>
      </w:r>
      <w:r w:rsidR="007D0B10">
        <w:t xml:space="preserve">, </w:t>
      </w:r>
      <w:r w:rsidRPr="00EA49B4">
        <w:t>dans quelque retraite isolée</w:t>
      </w:r>
      <w:r w:rsidR="007D0B10">
        <w:t xml:space="preserve">, </w:t>
      </w:r>
      <w:r w:rsidRPr="00EA49B4">
        <w:t>recourir à de nouveaux projets</w:t>
      </w:r>
      <w:r w:rsidR="007D0B10">
        <w:t xml:space="preserve">, </w:t>
      </w:r>
      <w:r w:rsidRPr="00EA49B4">
        <w:t>et chercher à faire</w:t>
      </w:r>
      <w:r w:rsidR="007D0B10">
        <w:t xml:space="preserve">, </w:t>
      </w:r>
      <w:r w:rsidRPr="00EA49B4">
        <w:t>si je pouvais raisonnablement l</w:t>
      </w:r>
      <w:r w:rsidR="007D0B10">
        <w:t>’</w:t>
      </w:r>
      <w:r w:rsidRPr="00EA49B4">
        <w:t>espérer</w:t>
      </w:r>
      <w:r w:rsidR="007D0B10">
        <w:t xml:space="preserve">, </w:t>
      </w:r>
      <w:r w:rsidRPr="00EA49B4">
        <w:t>un nouvel ami</w:t>
      </w:r>
      <w:r w:rsidR="007D0B10">
        <w:t xml:space="preserve">. </w:t>
      </w:r>
      <w:r w:rsidRPr="00EA49B4">
        <w:t>Je descendis dans la rue</w:t>
      </w:r>
      <w:r w:rsidR="007D0B10">
        <w:t xml:space="preserve">, </w:t>
      </w:r>
      <w:r w:rsidRPr="00EA49B4">
        <w:t>le cœur gonflé</w:t>
      </w:r>
      <w:r w:rsidR="007D0B10">
        <w:t xml:space="preserve"> ; </w:t>
      </w:r>
      <w:r w:rsidRPr="00EA49B4">
        <w:t>mais mon parti était pris</w:t>
      </w:r>
      <w:r w:rsidR="007D0B10">
        <w:t xml:space="preserve">. </w:t>
      </w:r>
      <w:r w:rsidRPr="00EA49B4">
        <w:t>Il était grand jour</w:t>
      </w:r>
      <w:r w:rsidR="007D0B10">
        <w:t>. « </w:t>
      </w:r>
      <w:r w:rsidRPr="00EA49B4">
        <w:t>Je crains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n</w:t>
      </w:r>
      <w:r w:rsidR="007D0B10">
        <w:t>’</w:t>
      </w:r>
      <w:r w:rsidRPr="00EA49B4">
        <w:t>y ait en ce moment des personnes qui rôdent dans les rues pour me chercher</w:t>
      </w:r>
      <w:r w:rsidR="007D0B10">
        <w:t xml:space="preserve"> ; </w:t>
      </w:r>
      <w:r w:rsidRPr="00EA49B4">
        <w:t>il est très-possible qu</w:t>
      </w:r>
      <w:r w:rsidR="007D0B10">
        <w:t>’</w:t>
      </w:r>
      <w:r w:rsidRPr="00EA49B4">
        <w:t>elles dirigent leurs poursuites dans une autre route que la mienne</w:t>
      </w:r>
      <w:r w:rsidR="007D0B10">
        <w:t xml:space="preserve"> ; </w:t>
      </w:r>
      <w:r w:rsidRPr="00EA49B4">
        <w:t>mais je ne dois pas me fier à cette chance</w:t>
      </w:r>
      <w:r w:rsidR="007D0B10">
        <w:t>. »</w:t>
      </w:r>
      <w:r w:rsidRPr="00EA49B4">
        <w:t xml:space="preserve"> Je traversai donc cinq à six rues</w:t>
      </w:r>
      <w:r w:rsidR="007D0B10">
        <w:t xml:space="preserve">, </w:t>
      </w:r>
      <w:r w:rsidRPr="00EA49B4">
        <w:t>et me glissai ensuite dans une maison de peu d</w:t>
      </w:r>
      <w:r w:rsidR="007D0B10">
        <w:t>’</w:t>
      </w:r>
      <w:r w:rsidRPr="00EA49B4">
        <w:t>apparence où l</w:t>
      </w:r>
      <w:r w:rsidR="007D0B10">
        <w:t>’</w:t>
      </w:r>
      <w:r w:rsidRPr="00EA49B4">
        <w:t>on donnait à manger à bas prix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y pris quelque nourriture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y avoir passé plusieurs heures dans de profondes réflexions</w:t>
      </w:r>
      <w:r w:rsidR="007D0B10">
        <w:t xml:space="preserve">, </w:t>
      </w:r>
      <w:r w:rsidRPr="00EA49B4">
        <w:t>je finis par demander un lit</w:t>
      </w:r>
      <w:r w:rsidR="007D0B10">
        <w:t xml:space="preserve">. </w:t>
      </w:r>
      <w:r w:rsidRPr="00EA49B4">
        <w:t>Néanmoins</w:t>
      </w:r>
      <w:r w:rsidR="007D0B10">
        <w:t xml:space="preserve">, </w:t>
      </w:r>
      <w:r w:rsidRPr="00EA49B4">
        <w:t>dès qu</w:t>
      </w:r>
      <w:r w:rsidR="007D0B10">
        <w:t>’</w:t>
      </w:r>
      <w:r w:rsidRPr="00EA49B4">
        <w:t>il fit sombre</w:t>
      </w:r>
      <w:r w:rsidR="007D0B10">
        <w:t xml:space="preserve">, </w:t>
      </w:r>
      <w:r w:rsidRPr="00EA49B4">
        <w:t>je sortis pour acheter l</w:t>
      </w:r>
      <w:r w:rsidR="007D0B10">
        <w:t>’</w:t>
      </w:r>
      <w:r w:rsidRPr="00EA49B4">
        <w:t>attirail d</w:t>
      </w:r>
      <w:r w:rsidR="007D0B10">
        <w:t>’</w:t>
      </w:r>
      <w:r w:rsidRPr="00EA49B4">
        <w:t>un nouveau travestissement</w:t>
      </w:r>
      <w:r w:rsidR="007D0B10">
        <w:t xml:space="preserve">, </w:t>
      </w:r>
      <w:r w:rsidRPr="00EA49B4">
        <w:t>ce qui était absolument indispensable</w:t>
      </w:r>
      <w:r w:rsidR="007D0B10">
        <w:t xml:space="preserve">. </w:t>
      </w:r>
      <w:r w:rsidRPr="00EA49B4">
        <w:t>Après l</w:t>
      </w:r>
      <w:r w:rsidR="007D0B10">
        <w:t>’</w:t>
      </w:r>
      <w:r w:rsidRPr="00EA49B4">
        <w:t>avoir ajusté</w:t>
      </w:r>
      <w:r w:rsidR="007D0B10">
        <w:t xml:space="preserve">, </w:t>
      </w:r>
      <w:r w:rsidRPr="00EA49B4">
        <w:t>pendant la nuit</w:t>
      </w:r>
      <w:r w:rsidR="007D0B10">
        <w:t xml:space="preserve">, </w:t>
      </w:r>
      <w:r w:rsidRPr="00EA49B4">
        <w:t>du mieux qu</w:t>
      </w:r>
      <w:r w:rsidR="007D0B10">
        <w:t>’</w:t>
      </w:r>
      <w:r w:rsidRPr="00EA49B4">
        <w:t>il me fut possible</w:t>
      </w:r>
      <w:r w:rsidR="007D0B10">
        <w:t xml:space="preserve">, </w:t>
      </w:r>
      <w:r w:rsidRPr="00EA49B4">
        <w:t>je quittai ce lieu avec les mêmes précautions que j</w:t>
      </w:r>
      <w:r w:rsidR="007D0B10">
        <w:t>’</w:t>
      </w:r>
      <w:r w:rsidRPr="00EA49B4">
        <w:t>avais déjà prises en pareils cas</w:t>
      </w:r>
      <w:r w:rsidR="007D0B10">
        <w:t>.</w:t>
      </w:r>
    </w:p>
    <w:p w14:paraId="34857747" w14:textId="6FEF9D1D" w:rsidR="00CC13A3" w:rsidRPr="00EA49B4" w:rsidRDefault="00CC13A3" w:rsidP="007D0B10">
      <w:pPr>
        <w:pStyle w:val="Titre1"/>
      </w:pPr>
      <w:bookmarkStart w:id="39" w:name="_Toc194843928"/>
      <w:r w:rsidRPr="00EA49B4">
        <w:lastRenderedPageBreak/>
        <w:t>XXXVI</w:t>
      </w:r>
      <w:bookmarkEnd w:id="39"/>
    </w:p>
    <w:p w14:paraId="101F68A5" w14:textId="77777777" w:rsidR="007D0B10" w:rsidRDefault="00CC13A3" w:rsidP="00CC13A3">
      <w:r w:rsidRPr="00EA49B4">
        <w:t>Je me procurai un nouveau logement</w:t>
      </w:r>
      <w:r w:rsidR="007D0B10">
        <w:t xml:space="preserve">. </w:t>
      </w:r>
      <w:r w:rsidRPr="00EA49B4">
        <w:t>Par je ne sais quelle fantaisie de l</w:t>
      </w:r>
      <w:r w:rsidR="007D0B10">
        <w:t>’</w:t>
      </w:r>
      <w:r w:rsidRPr="00EA49B4">
        <w:t>imagination qui aime à se créer des sujets d</w:t>
      </w:r>
      <w:r w:rsidR="007D0B10">
        <w:t>’</w:t>
      </w:r>
      <w:r w:rsidRPr="00EA49B4">
        <w:t>alarmes</w:t>
      </w:r>
      <w:r w:rsidR="007D0B10">
        <w:t xml:space="preserve">, </w:t>
      </w:r>
      <w:r w:rsidRPr="00EA49B4">
        <w:t>je me sentis porté à croire en définitif que la frayeur qu</w:t>
      </w:r>
      <w:r w:rsidR="007D0B10">
        <w:t>’</w:t>
      </w:r>
      <w:r w:rsidRPr="00EA49B4">
        <w:t>avait eue Mrs</w:t>
      </w:r>
      <w:r w:rsidR="007D0B10">
        <w:t xml:space="preserve">. </w:t>
      </w:r>
      <w:r w:rsidRPr="00EA49B4">
        <w:t>Marney n</w:t>
      </w:r>
      <w:r w:rsidR="007D0B10">
        <w:t>’</w:t>
      </w:r>
      <w:r w:rsidRPr="00EA49B4">
        <w:t>était pas sans fondement</w:t>
      </w:r>
      <w:r w:rsidR="007D0B10">
        <w:t xml:space="preserve">. </w:t>
      </w:r>
      <w:r w:rsidRPr="00EA49B4">
        <w:t>Toutefois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hors d</w:t>
      </w:r>
      <w:r w:rsidR="007D0B10">
        <w:t>’</w:t>
      </w:r>
      <w:r w:rsidRPr="00EA49B4">
        <w:t>état de faire la moindre conjecture sur la manière dont ce nouveau péril avait pu m</w:t>
      </w:r>
      <w:r w:rsidR="007D0B10">
        <w:t>’</w:t>
      </w:r>
      <w:r w:rsidRPr="00EA49B4">
        <w:t>approcher</w:t>
      </w:r>
      <w:r w:rsidR="007D0B10">
        <w:t xml:space="preserve">, </w:t>
      </w:r>
      <w:r w:rsidRPr="00EA49B4">
        <w:t>et dès lors je ne pouvais recourir qu</w:t>
      </w:r>
      <w:r w:rsidR="007D0B10">
        <w:t>’</w:t>
      </w:r>
      <w:r w:rsidRPr="00EA49B4">
        <w:t>à un remède bien peu consolant</w:t>
      </w:r>
      <w:r w:rsidR="007D0B10">
        <w:t xml:space="preserve">, </w:t>
      </w:r>
      <w:r w:rsidRPr="00EA49B4">
        <w:t>celui de me tenir sur mes gardes avec plus de soin que jamais dans mes moindres actions</w:t>
      </w:r>
      <w:r w:rsidR="007D0B10">
        <w:t xml:space="preserve">. </w:t>
      </w:r>
      <w:r w:rsidRPr="00EA49B4">
        <w:t>Une double inquiétude pesait à la fois sur mon esprit</w:t>
      </w:r>
      <w:r w:rsidR="007D0B10">
        <w:t xml:space="preserve">, </w:t>
      </w:r>
      <w:r w:rsidRPr="00EA49B4">
        <w:t>celle de ma sûreté et celle de ma subsistance</w:t>
      </w:r>
      <w:r w:rsidR="007D0B10">
        <w:t xml:space="preserve">. </w:t>
      </w:r>
      <w:r w:rsidRPr="00EA49B4">
        <w:t>Il me restait bien encore quelque chose du produit de mon industrie</w:t>
      </w:r>
      <w:r w:rsidR="007D0B10">
        <w:t xml:space="preserve"> ; </w:t>
      </w:r>
      <w:r w:rsidRPr="00EA49B4">
        <w:t>mais ce n</w:t>
      </w:r>
      <w:r w:rsidR="007D0B10">
        <w:t>’</w:t>
      </w:r>
      <w:r w:rsidRPr="00EA49B4">
        <w:t>était presque rien</w:t>
      </w:r>
      <w:r w:rsidR="007D0B10">
        <w:t xml:space="preserve">, </w:t>
      </w:r>
      <w:r w:rsidRPr="00EA49B4">
        <w:t>parce que mon correspondant était en arrière avec moi</w:t>
      </w:r>
      <w:r w:rsidR="007D0B10">
        <w:t xml:space="preserve">, </w:t>
      </w:r>
      <w:r w:rsidRPr="00EA49B4">
        <w:t>et je n</w:t>
      </w:r>
      <w:r w:rsidR="007D0B10">
        <w:t>’</w:t>
      </w:r>
      <w:r w:rsidRPr="00EA49B4">
        <w:t>avais pas de moyens de lui faire demander mon payement</w:t>
      </w:r>
      <w:r w:rsidR="007D0B10">
        <w:t xml:space="preserve">. </w:t>
      </w:r>
      <w:r w:rsidRPr="00EA49B4">
        <w:t>Malgré tous mes efforts</w:t>
      </w:r>
      <w:r w:rsidR="007D0B10">
        <w:t xml:space="preserve">, </w:t>
      </w:r>
      <w:r w:rsidRPr="00EA49B4">
        <w:t>mon anxiété altéra ma santé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pas un seul instant où je pusse me croire à l</w:t>
      </w:r>
      <w:r w:rsidR="007D0B10">
        <w:t>’</w:t>
      </w:r>
      <w:r w:rsidRPr="00EA49B4">
        <w:t>abri du péril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devenu comme un spectre</w:t>
      </w:r>
      <w:r w:rsidR="007D0B10">
        <w:t xml:space="preserve"> ; </w:t>
      </w:r>
      <w:r w:rsidRPr="00EA49B4">
        <w:t>le moindre son inattendu me faisait tressaillir</w:t>
      </w:r>
      <w:r w:rsidR="007D0B10">
        <w:t xml:space="preserve">. </w:t>
      </w:r>
      <w:r w:rsidRPr="00EA49B4">
        <w:t>Il y avait des moments où j</w:t>
      </w:r>
      <w:r w:rsidR="007D0B10">
        <w:t>’</w:t>
      </w:r>
      <w:r w:rsidRPr="00EA49B4">
        <w:t>étais presque tenté de me rendre entre les mains de la justice</w:t>
      </w:r>
      <w:r w:rsidR="007D0B10">
        <w:t xml:space="preserve">, </w:t>
      </w:r>
      <w:r w:rsidRPr="00EA49B4">
        <w:t>et de braver toute sa rigueur</w:t>
      </w:r>
      <w:r w:rsidR="007D0B10">
        <w:t xml:space="preserve"> ; </w:t>
      </w:r>
      <w:r w:rsidRPr="00EA49B4">
        <w:t>mais bientôt le ressentiment et l</w:t>
      </w:r>
      <w:r w:rsidR="007D0B10">
        <w:t>’</w:t>
      </w:r>
      <w:r w:rsidRPr="00EA49B4">
        <w:t>indignation rentraient dans mon âme et ranimaient ma persévérance</w:t>
      </w:r>
      <w:r w:rsidR="007D0B10">
        <w:t>.</w:t>
      </w:r>
    </w:p>
    <w:p w14:paraId="7548C791" w14:textId="46B146B5" w:rsidR="007D0B10" w:rsidRDefault="00CC13A3" w:rsidP="00CC13A3">
      <w:r w:rsidRPr="00EA49B4">
        <w:t>Quant aux moyens de pourvoir à ma subsistance</w:t>
      </w:r>
      <w:r w:rsidR="007D0B10">
        <w:t xml:space="preserve">, </w:t>
      </w:r>
      <w:r w:rsidRPr="00EA49B4">
        <w:t>je ne voyais pas de meilleure ressource que celle dont je venais de me servir</w:t>
      </w:r>
      <w:r w:rsidR="007D0B10">
        <w:t xml:space="preserve">, </w:t>
      </w:r>
      <w:r w:rsidRPr="00EA49B4">
        <w:t>qui était de chercher quelque personne par l</w:t>
      </w:r>
      <w:r w:rsidR="007D0B10">
        <w:t>’</w:t>
      </w:r>
      <w:r w:rsidRPr="00EA49B4">
        <w:t>entremise de laquelle je pusse tirer parti de mon travail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était pas impossible de rencontrer un intermédiaire qui consentît à me rendre ce service</w:t>
      </w:r>
      <w:r w:rsidR="007D0B10">
        <w:t xml:space="preserve"> ; </w:t>
      </w:r>
      <w:r w:rsidRPr="00EA49B4">
        <w:t>mais où trouver l</w:t>
      </w:r>
      <w:r w:rsidR="007D0B10">
        <w:t>’</w:t>
      </w:r>
      <w:r w:rsidRPr="00EA49B4">
        <w:t>âme active et bienfaisante de Mrs</w:t>
      </w:r>
      <w:r w:rsidR="007D0B10">
        <w:t xml:space="preserve">. </w:t>
      </w:r>
      <w:r w:rsidRPr="00EA49B4">
        <w:t>Marney</w:t>
      </w:r>
      <w:r w:rsidR="007D0B10">
        <w:t xml:space="preserve"> ? </w:t>
      </w:r>
      <w:r w:rsidRPr="00EA49B4">
        <w:t xml:space="preserve">La personne sur laquelle je jetai les yeux était un </w:t>
      </w:r>
      <w:r w:rsidR="007D0B10">
        <w:t>M. </w:t>
      </w:r>
      <w:r w:rsidRPr="00EA49B4">
        <w:t>Spurrel</w:t>
      </w:r>
      <w:r w:rsidR="007D0B10">
        <w:t xml:space="preserve">, </w:t>
      </w:r>
      <w:r w:rsidRPr="00EA49B4">
        <w:t>qui travaillait en chambre pour les horlogers</w:t>
      </w:r>
      <w:r w:rsidR="007D0B10">
        <w:t xml:space="preserve">, </w:t>
      </w:r>
      <w:r w:rsidRPr="00EA49B4">
        <w:t xml:space="preserve">et qui avait un logement au second étage de notre </w:t>
      </w:r>
      <w:r w:rsidRPr="00EA49B4">
        <w:lastRenderedPageBreak/>
        <w:t>maison</w:t>
      </w:r>
      <w:r w:rsidR="007D0B10">
        <w:t xml:space="preserve">. </w:t>
      </w:r>
      <w:r w:rsidRPr="00EA49B4">
        <w:t>Je l</w:t>
      </w:r>
      <w:r w:rsidR="007D0B10">
        <w:t>’</w:t>
      </w:r>
      <w:r w:rsidRPr="00EA49B4">
        <w:t>examinai deux ou trois fois</w:t>
      </w:r>
      <w:r w:rsidR="007D0B10">
        <w:t xml:space="preserve">, </w:t>
      </w:r>
      <w:r w:rsidRPr="00EA49B4">
        <w:t>en passant près de lui sur l</w:t>
      </w:r>
      <w:r w:rsidR="007D0B10">
        <w:t>’</w:t>
      </w:r>
      <w:r w:rsidRPr="00EA49B4">
        <w:t>escalier</w:t>
      </w:r>
      <w:r w:rsidR="007D0B10">
        <w:t xml:space="preserve"> : </w:t>
      </w:r>
      <w:r w:rsidRPr="00EA49B4">
        <w:t>mes regards irrésolus annonçaient assez le désir et l</w:t>
      </w:r>
      <w:r w:rsidR="007D0B10">
        <w:t>’</w:t>
      </w:r>
      <w:r w:rsidRPr="00EA49B4">
        <w:t>embarras de l</w:t>
      </w:r>
      <w:r w:rsidR="007D0B10">
        <w:t>’</w:t>
      </w:r>
      <w:r w:rsidRPr="00EA49B4">
        <w:t>aborder</w:t>
      </w:r>
      <w:r w:rsidR="007D0B10">
        <w:t xml:space="preserve">. </w:t>
      </w:r>
      <w:r w:rsidRPr="00EA49B4">
        <w:t>Il s</w:t>
      </w:r>
      <w:r w:rsidR="007D0B10">
        <w:t>’</w:t>
      </w:r>
      <w:r w:rsidRPr="00EA49B4">
        <w:t>en aperçut</w:t>
      </w:r>
      <w:r w:rsidR="007D0B10">
        <w:t xml:space="preserve">, </w:t>
      </w:r>
      <w:r w:rsidRPr="00EA49B4">
        <w:t>et finit par m</w:t>
      </w:r>
      <w:r w:rsidR="007D0B10">
        <w:t>’</w:t>
      </w:r>
      <w:r w:rsidRPr="00EA49B4">
        <w:t>engager très-poliment à entrer chez lui</w:t>
      </w:r>
      <w:r w:rsidR="007D0B10">
        <w:t>.</w:t>
      </w:r>
    </w:p>
    <w:p w14:paraId="6857BBD5" w14:textId="060C6668" w:rsidR="007D0B10" w:rsidRDefault="00CC13A3" w:rsidP="00CC13A3">
      <w:r w:rsidRPr="00EA49B4">
        <w:t>Quand nous fûmes assis</w:t>
      </w:r>
      <w:r w:rsidR="007D0B10">
        <w:t xml:space="preserve">, </w:t>
      </w:r>
      <w:r w:rsidRPr="00EA49B4">
        <w:t>il me témoigna combien il était fâché de ce que je paraissais être en mauvaise santé</w:t>
      </w:r>
      <w:r w:rsidR="007D0B10">
        <w:t xml:space="preserve">, </w:t>
      </w:r>
      <w:r w:rsidRPr="00EA49B4">
        <w:t>et de ce que je menais un genre de vie si solitaire</w:t>
      </w:r>
      <w:r w:rsidR="007D0B10">
        <w:t xml:space="preserve">, </w:t>
      </w:r>
      <w:r w:rsidRPr="00EA49B4">
        <w:t>me demandant s</w:t>
      </w:r>
      <w:r w:rsidR="007D0B10">
        <w:t>’</w:t>
      </w:r>
      <w:r w:rsidRPr="00EA49B4">
        <w:t>il serait assez heureux pour pouvoir m</w:t>
      </w:r>
      <w:r w:rsidR="007D0B10">
        <w:t>’</w:t>
      </w:r>
      <w:r w:rsidRPr="00EA49B4">
        <w:t>être bon à quelque chose</w:t>
      </w:r>
      <w:r w:rsidR="007D0B10">
        <w:t xml:space="preserve">, </w:t>
      </w:r>
      <w:r w:rsidRPr="00EA49B4">
        <w:t>et ajoutant que du premier moment qu</w:t>
      </w:r>
      <w:r w:rsidR="007D0B10">
        <w:t>’</w:t>
      </w:r>
      <w:r w:rsidRPr="00EA49B4">
        <w:t>il m</w:t>
      </w:r>
      <w:r w:rsidR="007D0B10">
        <w:t>’</w:t>
      </w:r>
      <w:r w:rsidRPr="00EA49B4">
        <w:t>avait vu il avait conçu de l</w:t>
      </w:r>
      <w:r w:rsidR="007D0B10">
        <w:t>’</w:t>
      </w:r>
      <w:r w:rsidRPr="00EA49B4">
        <w:t>affection pour moi</w:t>
      </w:r>
      <w:r w:rsidR="007D0B10">
        <w:t xml:space="preserve">. </w:t>
      </w:r>
      <w:r w:rsidRPr="00EA49B4">
        <w:t>Dans le nouveau travestissement que j</w:t>
      </w:r>
      <w:r w:rsidR="007D0B10">
        <w:t>’</w:t>
      </w:r>
      <w:r w:rsidRPr="00EA49B4">
        <w:t>avais pris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contrefait et bossu</w:t>
      </w:r>
      <w:r w:rsidR="007D0B10">
        <w:t xml:space="preserve">, </w:t>
      </w:r>
      <w:r w:rsidRPr="00EA49B4">
        <w:t>rien n</w:t>
      </w:r>
      <w:r w:rsidR="007D0B10">
        <w:t>’</w:t>
      </w:r>
      <w:r w:rsidRPr="00EA49B4">
        <w:t>était moins attrayant que ma personne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paraissait</w:t>
      </w:r>
      <w:r w:rsidR="007D0B10">
        <w:t>, M. </w:t>
      </w:r>
      <w:r w:rsidRPr="00EA49B4">
        <w:t>Spurrel avait perdu un fils unique</w:t>
      </w:r>
      <w:r w:rsidR="007D0B10">
        <w:t xml:space="preserve">, </w:t>
      </w:r>
      <w:r w:rsidRPr="00EA49B4">
        <w:t>il y avait environ six mois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le vrai portrait de cet enfant</w:t>
      </w:r>
      <w:r w:rsidR="007D0B10">
        <w:t xml:space="preserve">. </w:t>
      </w:r>
      <w:r w:rsidRPr="00EA49B4">
        <w:t>Si j</w:t>
      </w:r>
      <w:r w:rsidR="007D0B10">
        <w:t>’</w:t>
      </w:r>
      <w:r w:rsidRPr="00EA49B4">
        <w:t>eusse mis de côté mes difformités d</w:t>
      </w:r>
      <w:r w:rsidR="007D0B10">
        <w:t>’</w:t>
      </w:r>
      <w:r w:rsidRPr="00EA49B4">
        <w:t>emprunt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aurais perdu vraisemblablement tous mes droits à son attachement</w:t>
      </w:r>
      <w:r w:rsidR="007D0B10">
        <w:t xml:space="preserve">. </w:t>
      </w:r>
      <w:r w:rsidRPr="00EA49B4">
        <w:t>Il était</w:t>
      </w:r>
      <w:r w:rsidR="007D0B10">
        <w:t xml:space="preserve">, </w:t>
      </w:r>
      <w:r w:rsidRPr="00EA49B4">
        <w:t>me disait-il</w:t>
      </w:r>
      <w:r w:rsidR="007D0B10">
        <w:t xml:space="preserve">, </w:t>
      </w:r>
      <w:r w:rsidRPr="00EA49B4">
        <w:t>un malheureux vieillard sur le bord de la fosse</w:t>
      </w:r>
      <w:r w:rsidR="007D0B10">
        <w:t xml:space="preserve">, </w:t>
      </w:r>
      <w:r w:rsidRPr="00EA49B4">
        <w:t>et ce cher fils était toute sa consolation</w:t>
      </w:r>
      <w:r w:rsidR="007D0B10">
        <w:t xml:space="preserve">. </w:t>
      </w:r>
      <w:r w:rsidRPr="00EA49B4">
        <w:t>Le pauvre garçon avait toujours été souffrant toute sa vie</w:t>
      </w:r>
      <w:r w:rsidR="007D0B10">
        <w:t xml:space="preserve">, </w:t>
      </w:r>
      <w:r w:rsidRPr="00EA49B4">
        <w:t>mais il lui avait servi de garde-malade</w:t>
      </w:r>
      <w:r w:rsidR="007D0B10">
        <w:t xml:space="preserve"> ; </w:t>
      </w:r>
      <w:r w:rsidRPr="00EA49B4">
        <w:t>et plus cet enfant lui avait coûté de soins et de peines quand il était au monde</w:t>
      </w:r>
      <w:r w:rsidR="007D0B10">
        <w:t xml:space="preserve">, </w:t>
      </w:r>
      <w:r w:rsidRPr="00EA49B4">
        <w:t>plus il lui faisait faute aujourd</w:t>
      </w:r>
      <w:r w:rsidR="007D0B10">
        <w:t>’</w:t>
      </w:r>
      <w:r w:rsidRPr="00EA49B4">
        <w:t>hui qu</w:t>
      </w:r>
      <w:r w:rsidR="007D0B10">
        <w:t>’</w:t>
      </w:r>
      <w:r w:rsidRPr="00EA49B4">
        <w:t>il n</w:t>
      </w:r>
      <w:r w:rsidR="007D0B10">
        <w:t>’</w:t>
      </w:r>
      <w:r w:rsidRPr="00EA49B4">
        <w:t>était plus</w:t>
      </w:r>
      <w:r w:rsidR="007D0B10">
        <w:t xml:space="preserve">. </w:t>
      </w:r>
      <w:r w:rsidRPr="00EA49B4">
        <w:t>Il ne lui restait pas un seul ami</w:t>
      </w:r>
      <w:r w:rsidR="007D0B10">
        <w:t xml:space="preserve">, </w:t>
      </w:r>
      <w:r w:rsidRPr="00EA49B4">
        <w:t>et il n</w:t>
      </w:r>
      <w:r w:rsidR="007D0B10">
        <w:t>’</w:t>
      </w:r>
      <w:r w:rsidRPr="00EA49B4">
        <w:t>avait personne sur la terre qui s</w:t>
      </w:r>
      <w:r w:rsidR="007D0B10">
        <w:t>’</w:t>
      </w:r>
      <w:r w:rsidRPr="00EA49B4">
        <w:t>intéressât à lui</w:t>
      </w:r>
      <w:r w:rsidR="007D0B10">
        <w:t xml:space="preserve">. </w:t>
      </w:r>
      <w:r w:rsidRPr="00EA49B4">
        <w:t>Si cela me faisait plaisir</w:t>
      </w:r>
      <w:r w:rsidR="007D0B10">
        <w:t xml:space="preserve">, </w:t>
      </w:r>
      <w:r w:rsidRPr="00EA49B4">
        <w:t>je pourrais lui tenir lieu de son propre fils</w:t>
      </w:r>
      <w:r w:rsidR="007D0B10">
        <w:t xml:space="preserve"> ; </w:t>
      </w:r>
      <w:r w:rsidRPr="00EA49B4">
        <w:t>et il aurait pour moi les mêmes soins et les mêmes attentions</w:t>
      </w:r>
      <w:r w:rsidR="007D0B10">
        <w:t>.</w:t>
      </w:r>
    </w:p>
    <w:p w14:paraId="4A5C16E0" w14:textId="041D050F" w:rsidR="00CC13A3" w:rsidRPr="00EA49B4" w:rsidRDefault="00CC13A3" w:rsidP="00CC13A3">
      <w:r w:rsidRPr="00EA49B4">
        <w:t>Je lui exprimai combien j</w:t>
      </w:r>
      <w:r w:rsidR="007D0B10">
        <w:t>’</w:t>
      </w:r>
      <w:r w:rsidRPr="00EA49B4">
        <w:t>étais sensible à des offres si bienveillantes</w:t>
      </w:r>
      <w:r w:rsidR="007D0B10">
        <w:t xml:space="preserve"> ; </w:t>
      </w:r>
      <w:r w:rsidRPr="00EA49B4">
        <w:t>mais j</w:t>
      </w:r>
      <w:r w:rsidR="007D0B10">
        <w:t>’</w:t>
      </w:r>
      <w:r w:rsidRPr="00EA49B4">
        <w:t>ajoutai que je serais désespéré de lui être à charge le moins du monde</w:t>
      </w:r>
      <w:r w:rsidR="007D0B10">
        <w:t>. « </w:t>
      </w:r>
      <w:r w:rsidRPr="00EA49B4">
        <w:t>Ma façon de penser</w:t>
      </w:r>
      <w:r w:rsidR="007D0B10">
        <w:t xml:space="preserve">, </w:t>
      </w:r>
      <w:r w:rsidRPr="00EA49B4">
        <w:t>lui dis-je</w:t>
      </w:r>
      <w:r w:rsidR="007D0B10">
        <w:t xml:space="preserve">, </w:t>
      </w:r>
      <w:r w:rsidRPr="00EA49B4">
        <w:t>me fait adopter pour le moment une vie très-retirée et très-solitaire</w:t>
      </w:r>
      <w:r w:rsidR="007D0B10">
        <w:t xml:space="preserve"> ; </w:t>
      </w:r>
      <w:r w:rsidRPr="00EA49B4">
        <w:t>ma plus grande difficulté est de concilier ce genre de vie avec un moyen quelconque de gagner mon pain</w:t>
      </w:r>
      <w:r w:rsidR="007D0B10">
        <w:t xml:space="preserve"> ; </w:t>
      </w:r>
      <w:r w:rsidRPr="00EA49B4">
        <w:t>si vous aviez la complaisance de m</w:t>
      </w:r>
      <w:r w:rsidR="007D0B10">
        <w:t>’</w:t>
      </w:r>
      <w:r w:rsidRPr="00EA49B4">
        <w:t xml:space="preserve">aider de vos bons offices </w:t>
      </w:r>
      <w:r w:rsidRPr="00EA49B4">
        <w:lastRenderedPageBreak/>
        <w:t>pour aplanir cette difficulté</w:t>
      </w:r>
      <w:r w:rsidR="007D0B10">
        <w:t xml:space="preserve">, </w:t>
      </w:r>
      <w:r w:rsidRPr="00EA49B4">
        <w:t>ce serait le plus grand service qu</w:t>
      </w:r>
      <w:r w:rsidR="007D0B10">
        <w:t>’</w:t>
      </w:r>
      <w:r w:rsidRPr="00EA49B4">
        <w:t>on pût me rendre</w:t>
      </w:r>
      <w:r w:rsidR="007D0B10">
        <w:t>. »</w:t>
      </w:r>
      <w:r w:rsidRPr="00EA49B4">
        <w:t xml:space="preserve"> Je lui dis que j</w:t>
      </w:r>
      <w:r w:rsidR="007D0B10">
        <w:t>’</w:t>
      </w:r>
      <w:r w:rsidRPr="00EA49B4">
        <w:t>avais toujours eu du goût et une aptitude particulière pour les travaux mécaniques</w:t>
      </w:r>
      <w:r w:rsidR="007D0B10">
        <w:t xml:space="preserve">, </w:t>
      </w:r>
      <w:r w:rsidRPr="00EA49B4">
        <w:t>et que je ne doutais pas de me tirer bientôt d</w:t>
      </w:r>
      <w:r w:rsidR="007D0B10">
        <w:t>’</w:t>
      </w:r>
      <w:r w:rsidRPr="00EA49B4">
        <w:t>affaire dans quelque genre d</w:t>
      </w:r>
      <w:r w:rsidR="007D0B10">
        <w:t>’</w:t>
      </w:r>
      <w:r w:rsidRPr="00EA49B4">
        <w:t>industrie que ce fût</w:t>
      </w:r>
      <w:r w:rsidR="007D0B10">
        <w:t xml:space="preserve">, </w:t>
      </w:r>
      <w:r w:rsidRPr="00EA49B4">
        <w:t>dès que je m</w:t>
      </w:r>
      <w:r w:rsidR="007D0B10">
        <w:t>’</w:t>
      </w:r>
      <w:r w:rsidRPr="00EA49B4">
        <w:t>y appliquerais sérieusement</w:t>
      </w:r>
      <w:r w:rsidR="007D0B10">
        <w:t>. « </w:t>
      </w:r>
      <w:r w:rsidRPr="00EA49B4">
        <w:t>Je n</w:t>
      </w:r>
      <w:r w:rsidR="007D0B10">
        <w:t>’</w:t>
      </w:r>
      <w:r w:rsidRPr="00EA49B4">
        <w:t>ai point appris de métier</w:t>
      </w:r>
      <w:r w:rsidR="007D0B10">
        <w:t xml:space="preserve">, </w:t>
      </w:r>
      <w:r w:rsidRPr="00EA49B4">
        <w:t>continuai-je</w:t>
      </w:r>
      <w:r w:rsidR="007D0B10">
        <w:t xml:space="preserve"> ; </w:t>
      </w:r>
      <w:r w:rsidRPr="00EA49B4">
        <w:t>mais si vous vouliez me faire la grâce de me diriger et de m</w:t>
      </w:r>
      <w:r w:rsidR="007D0B10">
        <w:t>’</w:t>
      </w:r>
      <w:r w:rsidRPr="00EA49B4">
        <w:t>instruire</w:t>
      </w:r>
      <w:r w:rsidR="007D0B10">
        <w:t xml:space="preserve">, </w:t>
      </w:r>
      <w:r w:rsidRPr="00EA49B4">
        <w:t>je travaillerais volontiers avec vous</w:t>
      </w:r>
      <w:r w:rsidR="007D0B10">
        <w:t xml:space="preserve">, </w:t>
      </w:r>
      <w:r w:rsidRPr="00EA49B4">
        <w:t>pour ma nourriture seulement</w:t>
      </w:r>
      <w:r w:rsidR="007D0B10">
        <w:t xml:space="preserve">. </w:t>
      </w:r>
      <w:r w:rsidRPr="00EA49B4">
        <w:t>Je sais fort bien que je vous demande là une faveur extraordinaire</w:t>
      </w:r>
      <w:r w:rsidR="007D0B10">
        <w:t xml:space="preserve"> ; </w:t>
      </w:r>
      <w:r w:rsidRPr="00EA49B4">
        <w:t>mais j</w:t>
      </w:r>
      <w:r w:rsidR="007D0B10">
        <w:t>’</w:t>
      </w:r>
      <w:r w:rsidRPr="00EA49B4">
        <w:t>y suis entraîné d</w:t>
      </w:r>
      <w:r w:rsidR="007D0B10">
        <w:t>’</w:t>
      </w:r>
      <w:r w:rsidRPr="00EA49B4">
        <w:t>une part par la force invincible de la nécessité</w:t>
      </w:r>
      <w:r w:rsidR="007D0B10">
        <w:t xml:space="preserve">, </w:t>
      </w:r>
      <w:r w:rsidRPr="00EA49B4">
        <w:t>et encouragé de l</w:t>
      </w:r>
      <w:r w:rsidR="007D0B10">
        <w:t>’</w:t>
      </w:r>
      <w:r w:rsidRPr="00EA49B4">
        <w:t>autre par la confiance que m</w:t>
      </w:r>
      <w:r w:rsidR="007D0B10">
        <w:t>’</w:t>
      </w:r>
      <w:r w:rsidRPr="00EA49B4">
        <w:t>inspirent les offres si obligeantes et si amicales que vous m</w:t>
      </w:r>
      <w:r w:rsidR="007D0B10">
        <w:t>’</w:t>
      </w:r>
      <w:r w:rsidRPr="00EA49B4">
        <w:t>avez faites</w:t>
      </w:r>
      <w:r w:rsidR="007D0B10">
        <w:t>. »</w:t>
      </w:r>
    </w:p>
    <w:p w14:paraId="5781AEC3" w14:textId="77777777" w:rsidR="007D0B10" w:rsidRDefault="00CC13A3" w:rsidP="00CC13A3">
      <w:r w:rsidRPr="00EA49B4">
        <w:t>Le vieillard</w:t>
      </w:r>
      <w:r w:rsidR="007D0B10">
        <w:t xml:space="preserve">, </w:t>
      </w:r>
      <w:r w:rsidRPr="00EA49B4">
        <w:t>après avoir laissé couler quelques larmes sur le tableau que je lui faisais de ma situation</w:t>
      </w:r>
      <w:r w:rsidR="007D0B10">
        <w:t xml:space="preserve">, </w:t>
      </w:r>
      <w:r w:rsidRPr="00EA49B4">
        <w:t>consentit volontiers à tout ce que je lui proposais</w:t>
      </w:r>
      <w:r w:rsidR="007D0B10">
        <w:t xml:space="preserve">. </w:t>
      </w:r>
      <w:r w:rsidRPr="00EA49B4">
        <w:t>Notre accord fut bientôt conclu</w:t>
      </w:r>
      <w:r w:rsidR="007D0B10">
        <w:t xml:space="preserve">, </w:t>
      </w:r>
      <w:r w:rsidRPr="00EA49B4">
        <w:t>et en conséquence j</w:t>
      </w:r>
      <w:r w:rsidR="007D0B10">
        <w:t>’</w:t>
      </w:r>
      <w:r w:rsidRPr="00EA49B4">
        <w:t>entrai en fonctions</w:t>
      </w:r>
      <w:r w:rsidR="007D0B10">
        <w:t xml:space="preserve">. </w:t>
      </w:r>
      <w:r w:rsidRPr="00EA49B4">
        <w:t>Mon nouvel ami était un homme d</w:t>
      </w:r>
      <w:r w:rsidR="007D0B10">
        <w:t>’</w:t>
      </w:r>
      <w:r w:rsidRPr="00EA49B4">
        <w:t>une singulière tournure d</w:t>
      </w:r>
      <w:r w:rsidR="007D0B10">
        <w:t>’</w:t>
      </w:r>
      <w:r w:rsidRPr="00EA49B4">
        <w:t>esprit</w:t>
      </w:r>
      <w:r w:rsidR="007D0B10">
        <w:t xml:space="preserve">. </w:t>
      </w:r>
      <w:r w:rsidRPr="00EA49B4">
        <w:t>Ce qui le caractérisait principalement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 grand amour pour l</w:t>
      </w:r>
      <w:r w:rsidR="007D0B10">
        <w:t>’</w:t>
      </w:r>
      <w:r w:rsidRPr="00EA49B4">
        <w:t>argent et des manières excessivement officieuses et charitables</w:t>
      </w:r>
      <w:r w:rsidR="007D0B10">
        <w:t xml:space="preserve">. </w:t>
      </w:r>
      <w:r w:rsidRPr="00EA49B4">
        <w:t>Il vivait avec la plus grande parcimonie et se refusait tout</w:t>
      </w:r>
      <w:r w:rsidR="007D0B10">
        <w:t xml:space="preserve">. </w:t>
      </w:r>
      <w:r w:rsidRPr="00EA49B4">
        <w:t>À peine fus-je initié dans le métier</w:t>
      </w:r>
      <w:r w:rsidR="007D0B10">
        <w:t xml:space="preserve">, </w:t>
      </w:r>
      <w:r w:rsidRPr="00EA49B4">
        <w:t>que mon travail était déjà de nature à valoir quelque salaire</w:t>
      </w:r>
      <w:r w:rsidR="007D0B10">
        <w:t xml:space="preserve"> ; </w:t>
      </w:r>
      <w:r w:rsidRPr="00EA49B4">
        <w:t>il en convint franchement lui-même</w:t>
      </w:r>
      <w:r w:rsidR="007D0B10">
        <w:t xml:space="preserve">, </w:t>
      </w:r>
      <w:r w:rsidRPr="00EA49B4">
        <w:t>et il insista pour que je fusse payé</w:t>
      </w:r>
      <w:r w:rsidR="007D0B10">
        <w:t xml:space="preserve">. </w:t>
      </w:r>
      <w:r w:rsidRPr="00EA49B4">
        <w:t>Cependant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agit pas à cet égard comme auraient pu faire quelques personnes dans les circonstances où je me trouvais</w:t>
      </w:r>
      <w:r w:rsidR="007D0B10">
        <w:t xml:space="preserve">, </w:t>
      </w:r>
      <w:r w:rsidRPr="00EA49B4">
        <w:t>et il ne me remit pas la totalité de ce que je gagnais</w:t>
      </w:r>
      <w:r w:rsidR="007D0B10">
        <w:t xml:space="preserve"> ; </w:t>
      </w:r>
      <w:r w:rsidRPr="00EA49B4">
        <w:t>mais il ne me cacha point qu</w:t>
      </w:r>
      <w:r w:rsidR="007D0B10">
        <w:t>’</w:t>
      </w:r>
      <w:r w:rsidRPr="00EA49B4">
        <w:t>il me faisait sur mon gain une retenue de vingt pour cent</w:t>
      </w:r>
      <w:r w:rsidR="007D0B10">
        <w:t xml:space="preserve">, </w:t>
      </w:r>
      <w:r w:rsidRPr="00EA49B4">
        <w:t>comme une juste indemnité de la peine qu</w:t>
      </w:r>
      <w:r w:rsidR="007D0B10">
        <w:t>’</w:t>
      </w:r>
      <w:r w:rsidRPr="00EA49B4">
        <w:t>il avait prise pour m</w:t>
      </w:r>
      <w:r w:rsidR="007D0B10">
        <w:t>’</w:t>
      </w:r>
      <w:r w:rsidRPr="00EA49B4">
        <w:t>instruire</w:t>
      </w:r>
      <w:r w:rsidR="007D0B10">
        <w:t xml:space="preserve">, </w:t>
      </w:r>
      <w:r w:rsidRPr="00EA49B4">
        <w:t>et comme un droit de commission pour m</w:t>
      </w:r>
      <w:r w:rsidR="007D0B10">
        <w:t>’</w:t>
      </w:r>
      <w:r w:rsidRPr="00EA49B4">
        <w:t>avoir procuré le débit de mon travail</w:t>
      </w:r>
      <w:r w:rsidR="007D0B10">
        <w:t xml:space="preserve">. </w:t>
      </w:r>
      <w:r w:rsidRPr="00EA49B4">
        <w:t>Cependant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souvent l</w:t>
      </w:r>
      <w:r w:rsidR="007D0B10">
        <w:t>’</w:t>
      </w:r>
      <w:r w:rsidRPr="00EA49B4">
        <w:t>objet de ses larmes</w:t>
      </w:r>
      <w:r w:rsidR="007D0B10">
        <w:t xml:space="preserve"> ; </w:t>
      </w:r>
      <w:r w:rsidRPr="00EA49B4">
        <w:t>il était dans la douleur toutes les fois qu</w:t>
      </w:r>
      <w:r w:rsidR="007D0B10">
        <w:t>’</w:t>
      </w:r>
      <w:r w:rsidRPr="00EA49B4">
        <w:t>il fallait nous séparer</w:t>
      </w:r>
      <w:r w:rsidR="007D0B10">
        <w:t xml:space="preserve">, </w:t>
      </w:r>
      <w:r w:rsidRPr="00EA49B4">
        <w:t xml:space="preserve">et il me prodiguait </w:t>
      </w:r>
      <w:r w:rsidRPr="00EA49B4">
        <w:lastRenderedPageBreak/>
        <w:t>à tout moment les témoignages de la plus tendre affection</w:t>
      </w:r>
      <w:r w:rsidR="007D0B10">
        <w:t xml:space="preserve">. </w:t>
      </w:r>
      <w:r w:rsidRPr="00EA49B4">
        <w:t>Je trouvai en lui beaucoup d</w:t>
      </w:r>
      <w:r w:rsidR="007D0B10">
        <w:t>’</w:t>
      </w:r>
      <w:r w:rsidRPr="00EA49B4">
        <w:t>habileté et d</w:t>
      </w:r>
      <w:r w:rsidR="007D0B10">
        <w:t>’</w:t>
      </w:r>
      <w:r w:rsidRPr="00EA49B4">
        <w:t>invention dans son métier</w:t>
      </w:r>
      <w:r w:rsidR="007D0B10">
        <w:t xml:space="preserve">, </w:t>
      </w:r>
      <w:r w:rsidRPr="00EA49B4">
        <w:t>et ses leçons étaient pour moi un vrai plaisir</w:t>
      </w:r>
      <w:r w:rsidR="007D0B10">
        <w:t xml:space="preserve">. </w:t>
      </w:r>
      <w:r w:rsidRPr="00EA49B4">
        <w:t>De mon côté</w:t>
      </w:r>
      <w:r w:rsidR="007D0B10">
        <w:t xml:space="preserve">, </w:t>
      </w:r>
      <w:r w:rsidRPr="00EA49B4">
        <w:t>comme je possédais une plus grande variété de connaissances dont je cherchais à tirer parti</w:t>
      </w:r>
      <w:r w:rsidR="007D0B10">
        <w:t xml:space="preserve">, </w:t>
      </w:r>
      <w:r w:rsidRPr="00EA49B4">
        <w:t>il ne tarissait pas sur la satisfaction et l</w:t>
      </w:r>
      <w:r w:rsidR="007D0B10">
        <w:t>’</w:t>
      </w:r>
      <w:r w:rsidRPr="00EA49B4">
        <w:t>étonnement qu</w:t>
      </w:r>
      <w:r w:rsidR="007D0B10">
        <w:t>’</w:t>
      </w:r>
      <w:r w:rsidRPr="00EA49B4">
        <w:t>il éprouvait à découvrir en moi autant de ressources</w:t>
      </w:r>
      <w:r w:rsidR="007D0B10">
        <w:t xml:space="preserve">, </w:t>
      </w:r>
      <w:r w:rsidRPr="00EA49B4">
        <w:t>soit pour le travail</w:t>
      </w:r>
      <w:r w:rsidR="007D0B10">
        <w:t xml:space="preserve">, </w:t>
      </w:r>
      <w:r w:rsidRPr="00EA49B4">
        <w:t>soit pour mon simple amusement</w:t>
      </w:r>
      <w:r w:rsidR="007D0B10">
        <w:t>.</w:t>
      </w:r>
    </w:p>
    <w:p w14:paraId="0014C257" w14:textId="77777777" w:rsidR="007D0B10" w:rsidRDefault="00CC13A3" w:rsidP="00CC13A3">
      <w:r w:rsidRPr="00EA49B4">
        <w:t>Il n</w:t>
      </w:r>
      <w:r w:rsidR="007D0B10">
        <w:t>’</w:t>
      </w:r>
      <w:r w:rsidRPr="00EA49B4">
        <w:t>y avait pas longtemps que j</w:t>
      </w:r>
      <w:r w:rsidR="007D0B10">
        <w:t>’</w:t>
      </w:r>
      <w:r w:rsidRPr="00EA49B4">
        <w:t>étais dans ce nouveau poste</w:t>
      </w:r>
      <w:r w:rsidR="007D0B10">
        <w:t xml:space="preserve">, </w:t>
      </w:r>
      <w:r w:rsidRPr="00EA49B4">
        <w:t>lorsqu</w:t>
      </w:r>
      <w:r w:rsidR="007D0B10">
        <w:t>’</w:t>
      </w:r>
      <w:r w:rsidRPr="00EA49B4">
        <w:t>un événement me jeta dans des alarmes plus vives et plus sérieuses que jamais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un soir à me promener dans la rue pour prendre un moment l</w:t>
      </w:r>
      <w:r w:rsidR="007D0B10">
        <w:t>’</w:t>
      </w:r>
      <w:r w:rsidRPr="00EA49B4">
        <w:t>air et un peu d</w:t>
      </w:r>
      <w:r w:rsidR="007D0B10">
        <w:t>’</w:t>
      </w:r>
      <w:r w:rsidRPr="00EA49B4">
        <w:t>exercice</w:t>
      </w:r>
      <w:r w:rsidR="007D0B10">
        <w:t xml:space="preserve">, </w:t>
      </w:r>
      <w:r w:rsidRPr="00EA49B4">
        <w:t>ce que je ne me permettais alors que très-rarement</w:t>
      </w:r>
      <w:r w:rsidR="007D0B10">
        <w:t xml:space="preserve"> ; </w:t>
      </w:r>
      <w:r w:rsidRPr="00EA49B4">
        <w:t>tout à coup j</w:t>
      </w:r>
      <w:r w:rsidR="007D0B10">
        <w:t>’</w:t>
      </w:r>
      <w:r w:rsidRPr="00EA49B4">
        <w:t>eus l</w:t>
      </w:r>
      <w:r w:rsidR="007D0B10">
        <w:t>’</w:t>
      </w:r>
      <w:r w:rsidRPr="00EA49B4">
        <w:t>oreille frappée de deux ou trois sons au hasard</w:t>
      </w:r>
      <w:r w:rsidR="007D0B10">
        <w:t xml:space="preserve">, </w:t>
      </w:r>
      <w:r w:rsidRPr="00EA49B4">
        <w:t>qui partaient de la bouche d</w:t>
      </w:r>
      <w:r w:rsidR="007D0B10">
        <w:t>’</w:t>
      </w:r>
      <w:r w:rsidRPr="00EA49B4">
        <w:t>un colporteur criant sa marchandise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arrêtai pour mieux entendre</w:t>
      </w:r>
      <w:r w:rsidR="007D0B10">
        <w:t xml:space="preserve">. </w:t>
      </w:r>
      <w:r w:rsidRPr="00EA49B4">
        <w:t>Quelle fut ma confusion quand j</w:t>
      </w:r>
      <w:r w:rsidR="007D0B10">
        <w:t>’</w:t>
      </w:r>
      <w:r w:rsidRPr="00EA49B4">
        <w:t>ouïs à peu près ces propres paroles</w:t>
      </w:r>
      <w:r w:rsidR="007D0B10">
        <w:t> :</w:t>
      </w:r>
    </w:p>
    <w:p w14:paraId="513AFF63" w14:textId="251A6155" w:rsidR="00CC13A3" w:rsidRPr="00EA49B4" w:rsidRDefault="007D0B10" w:rsidP="00CC13A3">
      <w:r>
        <w:t>« </w:t>
      </w:r>
      <w:r w:rsidR="00CC13A3" w:rsidRPr="00EA49B4">
        <w:t>Voici L</w:t>
      </w:r>
      <w:r>
        <w:t>’</w:t>
      </w:r>
      <w:r w:rsidR="00CC13A3" w:rsidRPr="00EA49B4">
        <w:t>HISTOIRE MERVEILLEUSE ET SURPRENANTE ET LES AVENTURES SANS PAREILLES DU FAMEUX CALEB WILLIAMS</w:t>
      </w:r>
      <w:r>
        <w:t xml:space="preserve"> ! </w:t>
      </w:r>
      <w:r w:rsidR="00CC13A3" w:rsidRPr="008A1497">
        <w:rPr>
          <w:i/>
        </w:rPr>
        <w:t>Vous y voyez comme il a d</w:t>
      </w:r>
      <w:r>
        <w:rPr>
          <w:i/>
        </w:rPr>
        <w:t>’</w:t>
      </w:r>
      <w:r w:rsidR="00CC13A3" w:rsidRPr="008A1497">
        <w:rPr>
          <w:i/>
        </w:rPr>
        <w:t>abord volé son maître et ensuite porté une fausse accusation contre lui</w:t>
      </w:r>
      <w:r>
        <w:rPr>
          <w:i/>
        </w:rPr>
        <w:t xml:space="preserve"> ; </w:t>
      </w:r>
      <w:r w:rsidR="00CC13A3" w:rsidRPr="008A1497">
        <w:rPr>
          <w:i/>
        </w:rPr>
        <w:t>vous y voyez les efforts qu</w:t>
      </w:r>
      <w:r>
        <w:rPr>
          <w:i/>
        </w:rPr>
        <w:t>’</w:t>
      </w:r>
      <w:r w:rsidR="00CC13A3" w:rsidRPr="008A1497">
        <w:rPr>
          <w:i/>
        </w:rPr>
        <w:t>il a faits diverses fois pour briser sa prison</w:t>
      </w:r>
      <w:r>
        <w:rPr>
          <w:i/>
        </w:rPr>
        <w:t xml:space="preserve">, </w:t>
      </w:r>
      <w:r w:rsidR="00CC13A3" w:rsidRPr="008A1497">
        <w:rPr>
          <w:i/>
        </w:rPr>
        <w:t>jusqu</w:t>
      </w:r>
      <w:r>
        <w:rPr>
          <w:i/>
        </w:rPr>
        <w:t>’</w:t>
      </w:r>
      <w:r w:rsidR="00CC13A3" w:rsidRPr="008A1497">
        <w:rPr>
          <w:i/>
        </w:rPr>
        <w:t>à son évasion finale qu</w:t>
      </w:r>
      <w:r>
        <w:rPr>
          <w:i/>
        </w:rPr>
        <w:t>’</w:t>
      </w:r>
      <w:r w:rsidR="00CC13A3" w:rsidRPr="008A1497">
        <w:rPr>
          <w:i/>
        </w:rPr>
        <w:t>il a effectuée de la manière la plus merveilleuse et la plus incroyable</w:t>
      </w:r>
      <w:r>
        <w:rPr>
          <w:i/>
        </w:rPr>
        <w:t xml:space="preserve"> ; </w:t>
      </w:r>
      <w:r w:rsidR="00CC13A3" w:rsidRPr="008A1497">
        <w:rPr>
          <w:i/>
        </w:rPr>
        <w:t>comme aussi</w:t>
      </w:r>
      <w:r>
        <w:rPr>
          <w:i/>
        </w:rPr>
        <w:t xml:space="preserve">, </w:t>
      </w:r>
      <w:r w:rsidR="00CC13A3" w:rsidRPr="008A1497">
        <w:rPr>
          <w:i/>
        </w:rPr>
        <w:t>ses voyages dans les différentes parties du royaume</w:t>
      </w:r>
      <w:r>
        <w:rPr>
          <w:i/>
        </w:rPr>
        <w:t xml:space="preserve">, </w:t>
      </w:r>
      <w:r w:rsidR="00CC13A3" w:rsidRPr="008A1497">
        <w:rPr>
          <w:i/>
        </w:rPr>
        <w:t>sous toutes sortes de déguisements</w:t>
      </w:r>
      <w:r>
        <w:rPr>
          <w:i/>
        </w:rPr>
        <w:t xml:space="preserve">, </w:t>
      </w:r>
      <w:r w:rsidR="00CC13A3" w:rsidRPr="008A1497">
        <w:rPr>
          <w:i/>
        </w:rPr>
        <w:t>et les vols qu</w:t>
      </w:r>
      <w:r>
        <w:rPr>
          <w:i/>
        </w:rPr>
        <w:t>’</w:t>
      </w:r>
      <w:r w:rsidR="00CC13A3" w:rsidRPr="008A1497">
        <w:rPr>
          <w:i/>
        </w:rPr>
        <w:t>il a commis avec une bande des plus hardis et des plus déterminés voleurs</w:t>
      </w:r>
      <w:r>
        <w:rPr>
          <w:i/>
        </w:rPr>
        <w:t xml:space="preserve"> ; </w:t>
      </w:r>
      <w:r w:rsidR="00CC13A3" w:rsidRPr="008A1497">
        <w:rPr>
          <w:i/>
        </w:rPr>
        <w:t>enfin son arrivée dans la ville de Londres</w:t>
      </w:r>
      <w:r>
        <w:rPr>
          <w:i/>
        </w:rPr>
        <w:t xml:space="preserve">, </w:t>
      </w:r>
      <w:r w:rsidR="00CC13A3" w:rsidRPr="008A1497">
        <w:rPr>
          <w:i/>
        </w:rPr>
        <w:t>où on croit qu</w:t>
      </w:r>
      <w:r>
        <w:rPr>
          <w:i/>
        </w:rPr>
        <w:t>’</w:t>
      </w:r>
      <w:r w:rsidR="00CC13A3" w:rsidRPr="008A1497">
        <w:rPr>
          <w:i/>
        </w:rPr>
        <w:t>il est maintenant caché</w:t>
      </w:r>
      <w:r>
        <w:rPr>
          <w:i/>
        </w:rPr>
        <w:t xml:space="preserve">, </w:t>
      </w:r>
      <w:r w:rsidR="00CC13A3" w:rsidRPr="008A1497">
        <w:rPr>
          <w:i/>
        </w:rPr>
        <w:t>avec une fidèle et véritable copie de la proclamation faite de sa personne et de son signalement</w:t>
      </w:r>
      <w:r>
        <w:rPr>
          <w:i/>
        </w:rPr>
        <w:t xml:space="preserve">, </w:t>
      </w:r>
      <w:r w:rsidR="00CC13A3" w:rsidRPr="008A1497">
        <w:rPr>
          <w:i/>
        </w:rPr>
        <w:t>imprimée et publiée par un des principaux secrétaires d</w:t>
      </w:r>
      <w:r>
        <w:rPr>
          <w:i/>
        </w:rPr>
        <w:t>’</w:t>
      </w:r>
      <w:r w:rsidR="00CC13A3" w:rsidRPr="008A1497">
        <w:rPr>
          <w:i/>
        </w:rPr>
        <w:t>État de Sa Majesté</w:t>
      </w:r>
      <w:r>
        <w:rPr>
          <w:i/>
        </w:rPr>
        <w:t xml:space="preserve">, </w:t>
      </w:r>
      <w:r w:rsidR="00CC13A3" w:rsidRPr="008A1497">
        <w:rPr>
          <w:i/>
        </w:rPr>
        <w:t>contenant l</w:t>
      </w:r>
      <w:r>
        <w:rPr>
          <w:i/>
        </w:rPr>
        <w:t>’</w:t>
      </w:r>
      <w:r w:rsidR="00CC13A3" w:rsidRPr="008A1497">
        <w:rPr>
          <w:i/>
        </w:rPr>
        <w:t xml:space="preserve">offre </w:t>
      </w:r>
      <w:r w:rsidR="00CC13A3" w:rsidRPr="008A1497">
        <w:rPr>
          <w:i/>
        </w:rPr>
        <w:lastRenderedPageBreak/>
        <w:t>d</w:t>
      </w:r>
      <w:r>
        <w:rPr>
          <w:i/>
        </w:rPr>
        <w:t>’</w:t>
      </w:r>
      <w:r w:rsidR="00CC13A3" w:rsidRPr="008A1497">
        <w:rPr>
          <w:i/>
        </w:rPr>
        <w:t>une récompense de cent guinées à qui pourra le prendre</w:t>
      </w:r>
      <w:r>
        <w:rPr>
          <w:i/>
        </w:rPr>
        <w:t xml:space="preserve"> : </w:t>
      </w:r>
      <w:r w:rsidR="00CC13A3" w:rsidRPr="008A1497">
        <w:rPr>
          <w:i/>
        </w:rPr>
        <w:t>le tout pour le prix d</w:t>
      </w:r>
      <w:r>
        <w:rPr>
          <w:i/>
        </w:rPr>
        <w:t>’</w:t>
      </w:r>
      <w:r w:rsidR="00CC13A3" w:rsidRPr="008A1497">
        <w:rPr>
          <w:i/>
        </w:rPr>
        <w:t>un demi-penny</w:t>
      </w:r>
      <w:r>
        <w:rPr>
          <w:i/>
        </w:rPr>
        <w:t>. »</w:t>
      </w:r>
    </w:p>
    <w:p w14:paraId="64F5A9B5" w14:textId="77777777" w:rsidR="007D0B10" w:rsidRDefault="00CC13A3" w:rsidP="00CC13A3">
      <w:r w:rsidRPr="00EA49B4">
        <w:t>Attéré comme je l</w:t>
      </w:r>
      <w:r w:rsidR="007D0B10">
        <w:t>’</w:t>
      </w:r>
      <w:r w:rsidRPr="00EA49B4">
        <w:t>étais par ces épouvantables sons</w:t>
      </w:r>
      <w:r w:rsidR="007D0B10">
        <w:t xml:space="preserve">, </w:t>
      </w:r>
      <w:r w:rsidRPr="00EA49B4">
        <w:t>croira-t-on que j</w:t>
      </w:r>
      <w:r w:rsidR="007D0B10">
        <w:t>’</w:t>
      </w:r>
      <w:r w:rsidRPr="00EA49B4">
        <w:t>eus pourtant la témérité de m</w:t>
      </w:r>
      <w:r w:rsidR="007D0B10">
        <w:t>’</w:t>
      </w:r>
      <w:r w:rsidRPr="00EA49B4">
        <w:t>approcher du colporteur et d</w:t>
      </w:r>
      <w:r w:rsidR="007D0B10">
        <w:t>’</w:t>
      </w:r>
      <w:r w:rsidRPr="00EA49B4">
        <w:t>acheter un de ses papiers</w:t>
      </w:r>
      <w:r w:rsidR="007D0B10">
        <w:t xml:space="preserve">, </w:t>
      </w:r>
      <w:r w:rsidRPr="00EA49B4">
        <w:t>résolu</w:t>
      </w:r>
      <w:r w:rsidR="007D0B10">
        <w:t xml:space="preserve">, </w:t>
      </w:r>
      <w:r w:rsidRPr="00EA49B4">
        <w:t>par une sorte d</w:t>
      </w:r>
      <w:r w:rsidR="007D0B10">
        <w:t>’</w:t>
      </w:r>
      <w:r w:rsidRPr="00EA49B4">
        <w:t>instigation désespérée</w:t>
      </w:r>
      <w:r w:rsidR="007D0B10">
        <w:t xml:space="preserve">, </w:t>
      </w:r>
      <w:r w:rsidRPr="00EA49B4">
        <w:t>de voir jusqu</w:t>
      </w:r>
      <w:r w:rsidR="007D0B10">
        <w:t>’</w:t>
      </w:r>
      <w:r w:rsidRPr="00EA49B4">
        <w:t>au bout ce dont il était question</w:t>
      </w:r>
      <w:r w:rsidR="007D0B10">
        <w:t xml:space="preserve">, </w:t>
      </w:r>
      <w:r w:rsidRPr="00EA49B4">
        <w:t>et d</w:t>
      </w:r>
      <w:r w:rsidR="007D0B10">
        <w:t>’</w:t>
      </w:r>
      <w:r w:rsidRPr="00EA49B4">
        <w:t>en savoir autant que j</w:t>
      </w:r>
      <w:r w:rsidR="007D0B10">
        <w:t>’</w:t>
      </w:r>
      <w:r w:rsidRPr="00EA49B4">
        <w:t>en pourrais apprendre</w:t>
      </w:r>
      <w:r w:rsidR="007D0B10">
        <w:t xml:space="preserve"> ? </w:t>
      </w:r>
      <w:r w:rsidRPr="00EA49B4">
        <w:t>J</w:t>
      </w:r>
      <w:r w:rsidR="007D0B10">
        <w:t>’</w:t>
      </w:r>
      <w:r w:rsidRPr="00EA49B4">
        <w:t>emportai mon papier avec moi</w:t>
      </w:r>
      <w:r w:rsidR="007D0B10">
        <w:t xml:space="preserve">, </w:t>
      </w:r>
      <w:r w:rsidRPr="00EA49B4">
        <w:t>en continuant toujours de faire quelques pas</w:t>
      </w:r>
      <w:r w:rsidR="007D0B10">
        <w:t xml:space="preserve">, </w:t>
      </w:r>
      <w:r w:rsidRPr="00EA49B4">
        <w:t>jusqu</w:t>
      </w:r>
      <w:r w:rsidR="007D0B10">
        <w:t>’</w:t>
      </w:r>
      <w:r w:rsidRPr="00EA49B4">
        <w:t>à ce que</w:t>
      </w:r>
      <w:r w:rsidR="007D0B10">
        <w:t xml:space="preserve">, </w:t>
      </w:r>
      <w:r w:rsidRPr="00EA49B4">
        <w:t>ne pouvant plus résister à mon impatience</w:t>
      </w:r>
      <w:r w:rsidR="007D0B10">
        <w:t xml:space="preserve">, </w:t>
      </w:r>
      <w:r w:rsidRPr="00EA49B4">
        <w:t>je me mis à en déchiffrer presque tout le contenu à la lueur d</w:t>
      </w:r>
      <w:r w:rsidR="007D0B10">
        <w:t>’</w:t>
      </w:r>
      <w:r w:rsidRPr="00EA49B4">
        <w:t>un réverbère suspendu dans un petit passage</w:t>
      </w:r>
      <w:r w:rsidR="007D0B10">
        <w:t xml:space="preserve">. </w:t>
      </w:r>
      <w:r w:rsidRPr="00EA49B4">
        <w:t>Je trouvai qu</w:t>
      </w:r>
      <w:r w:rsidR="007D0B10">
        <w:t>’</w:t>
      </w:r>
      <w:r w:rsidRPr="00EA49B4">
        <w:t>il renfermait un bien plus grand nombre de circonstances qu</w:t>
      </w:r>
      <w:r w:rsidR="007D0B10">
        <w:t>’</w:t>
      </w:r>
      <w:r w:rsidRPr="00EA49B4">
        <w:t>on n</w:t>
      </w:r>
      <w:r w:rsidR="007D0B10">
        <w:t>’</w:t>
      </w:r>
      <w:r w:rsidRPr="00EA49B4">
        <w:t>aurait pu l</w:t>
      </w:r>
      <w:r w:rsidR="007D0B10">
        <w:t>’</w:t>
      </w:r>
      <w:r w:rsidRPr="00EA49B4">
        <w:t>attendre d</w:t>
      </w:r>
      <w:r w:rsidR="007D0B10">
        <w:t>’</w:t>
      </w:r>
      <w:r w:rsidRPr="00EA49B4">
        <w:t>un écrit de cette espèce</w:t>
      </w:r>
      <w:r w:rsidR="007D0B10">
        <w:t xml:space="preserve">. </w:t>
      </w:r>
      <w:r w:rsidRPr="00EA49B4">
        <w:t>On m</w:t>
      </w:r>
      <w:r w:rsidR="007D0B10">
        <w:t>’</w:t>
      </w:r>
      <w:r w:rsidRPr="00EA49B4">
        <w:t>égalait aux plus fameux voleurs dans l</w:t>
      </w:r>
      <w:r w:rsidR="007D0B10">
        <w:t>’</w:t>
      </w:r>
      <w:r w:rsidRPr="00EA49B4">
        <w:t>art de pénétrer à travers les murs et les portes les mieux défendues</w:t>
      </w:r>
      <w:r w:rsidR="007D0B10">
        <w:t xml:space="preserve">, </w:t>
      </w:r>
      <w:r w:rsidRPr="00EA49B4">
        <w:t>aux fourbes les plus habiles pour l</w:t>
      </w:r>
      <w:r w:rsidR="007D0B10">
        <w:t>’</w:t>
      </w:r>
      <w:r w:rsidRPr="00EA49B4">
        <w:t>invention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astuce et les travestissements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avis que Larkins avait trouvé et nous avait apporté dans la forêt y était imprimé tout au long</w:t>
      </w:r>
      <w:r w:rsidR="007D0B10">
        <w:t xml:space="preserve">. </w:t>
      </w:r>
      <w:r w:rsidRPr="00EA49B4">
        <w:t>Tous mes déguisements antérieurs à la dernière alerte que m</w:t>
      </w:r>
      <w:r w:rsidR="007D0B10">
        <w:t>’</w:t>
      </w:r>
      <w:r w:rsidRPr="00EA49B4">
        <w:t>avait donné la prévoyante Mrs</w:t>
      </w:r>
      <w:r w:rsidR="007D0B10">
        <w:t xml:space="preserve">. </w:t>
      </w:r>
      <w:r w:rsidRPr="00EA49B4">
        <w:t>Marney étaient fidèlement rapportés</w:t>
      </w:r>
      <w:r w:rsidR="007D0B10">
        <w:t xml:space="preserve">, </w:t>
      </w:r>
      <w:r w:rsidRPr="00EA49B4">
        <w:t>et on y avertissait le public de se tenir bien en garde contre un individu d</w:t>
      </w:r>
      <w:r w:rsidR="007D0B10">
        <w:t>’</w:t>
      </w:r>
      <w:r w:rsidRPr="00EA49B4">
        <w:t>un extérieur étrange</w:t>
      </w:r>
      <w:r w:rsidR="007D0B10">
        <w:t xml:space="preserve">, </w:t>
      </w:r>
      <w:r w:rsidRPr="00EA49B4">
        <w:t>et qui vivait d</w:t>
      </w:r>
      <w:r w:rsidR="007D0B10">
        <w:t>’</w:t>
      </w:r>
      <w:r w:rsidRPr="00EA49B4">
        <w:t>une manière recluse et solitaire</w:t>
      </w:r>
      <w:r w:rsidR="007D0B10">
        <w:t xml:space="preserve">. </w:t>
      </w:r>
      <w:r w:rsidRPr="00EA49B4">
        <w:t>Cet écrit m</w:t>
      </w:r>
      <w:r w:rsidR="007D0B10">
        <w:t>’</w:t>
      </w:r>
      <w:r w:rsidRPr="00EA49B4">
        <w:t>apprenait aussi que l</w:t>
      </w:r>
      <w:r w:rsidR="007D0B10">
        <w:t>’</w:t>
      </w:r>
      <w:r w:rsidRPr="00EA49B4">
        <w:t>on avait fait une recherche dans mon dernier logement</w:t>
      </w:r>
      <w:r w:rsidR="007D0B10">
        <w:t xml:space="preserve">, </w:t>
      </w:r>
      <w:r w:rsidRPr="00EA49B4">
        <w:t>le soir même de mon évasion</w:t>
      </w:r>
      <w:r w:rsidR="007D0B10">
        <w:t xml:space="preserve">, </w:t>
      </w:r>
      <w:r w:rsidRPr="00EA49B4">
        <w:t>et que Mrs</w:t>
      </w:r>
      <w:r w:rsidR="007D0B10">
        <w:t xml:space="preserve">. </w:t>
      </w:r>
      <w:r w:rsidRPr="00EA49B4">
        <w:t>Marney avait été envoyée à Newgate</w:t>
      </w:r>
      <w:r w:rsidR="007D0B10">
        <w:t xml:space="preserve">, </w:t>
      </w:r>
      <w:r w:rsidRPr="00EA49B4">
        <w:t>comme accusée d</w:t>
      </w:r>
      <w:r w:rsidR="007D0B10">
        <w:t>’</w:t>
      </w:r>
      <w:r w:rsidRPr="00EA49B4">
        <w:t>avoir recélé un criminel</w:t>
      </w:r>
      <w:r w:rsidR="007D0B10">
        <w:t xml:space="preserve">. </w:t>
      </w:r>
      <w:r w:rsidRPr="00EA49B4">
        <w:t>Cette dernière circonstance me navra le cœur</w:t>
      </w:r>
      <w:r w:rsidR="007D0B10">
        <w:t xml:space="preserve">. </w:t>
      </w:r>
      <w:r w:rsidRPr="00EA49B4">
        <w:t>Mes propres souffrances n</w:t>
      </w:r>
      <w:r w:rsidR="007D0B10">
        <w:t>’</w:t>
      </w:r>
      <w:r w:rsidRPr="00EA49B4">
        <w:t>affaiblirent pas en moi le sentiment de la compassion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idée bien déchirante et bien insupportable de sentir que l</w:t>
      </w:r>
      <w:r w:rsidR="007D0B10">
        <w:t>’</w:t>
      </w:r>
      <w:r w:rsidRPr="00EA49B4">
        <w:t>implacable persécution dont j</w:t>
      </w:r>
      <w:r w:rsidR="007D0B10">
        <w:t>’</w:t>
      </w:r>
      <w:r w:rsidRPr="00EA49B4">
        <w:t>étais l</w:t>
      </w:r>
      <w:r w:rsidR="007D0B10">
        <w:t>’</w:t>
      </w:r>
      <w:r w:rsidRPr="00EA49B4">
        <w:t>objet ne se bornait pas à ma personne</w:t>
      </w:r>
      <w:r w:rsidR="007D0B10">
        <w:t xml:space="preserve"> ; </w:t>
      </w:r>
      <w:r w:rsidRPr="00EA49B4">
        <w:t>mais que ma seule approche était contagieuse</w:t>
      </w:r>
      <w:r w:rsidR="007D0B10">
        <w:t xml:space="preserve">, </w:t>
      </w:r>
      <w:r w:rsidRPr="00EA49B4">
        <w:t>et entraînait dans ma ruine quiconque prétendait me secourir</w:t>
      </w:r>
      <w:r w:rsidR="007D0B10">
        <w:t xml:space="preserve">. </w:t>
      </w:r>
      <w:r w:rsidRPr="00EA49B4">
        <w:t>Je crois que j</w:t>
      </w:r>
      <w:r w:rsidR="007D0B10">
        <w:t>’</w:t>
      </w:r>
      <w:r w:rsidRPr="00EA49B4">
        <w:t xml:space="preserve">aurais consenti à me livrer </w:t>
      </w:r>
      <w:r w:rsidRPr="00EA49B4">
        <w:lastRenderedPageBreak/>
        <w:t>à toute la rage de mes ennemis</w:t>
      </w:r>
      <w:r w:rsidR="007D0B10">
        <w:t xml:space="preserve">, </w:t>
      </w:r>
      <w:r w:rsidRPr="00EA49B4">
        <w:t>si j</w:t>
      </w:r>
      <w:r w:rsidR="007D0B10">
        <w:t>’</w:t>
      </w:r>
      <w:r w:rsidRPr="00EA49B4">
        <w:t>avais pu sauver par là une heure de souffrance à cette excellente femme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appris dans la suite que Mrs</w:t>
      </w:r>
      <w:r w:rsidR="007D0B10">
        <w:t xml:space="preserve">. </w:t>
      </w:r>
      <w:r w:rsidRPr="00EA49B4">
        <w:t>Marney avait obtenu sa liberté par l</w:t>
      </w:r>
      <w:r w:rsidR="007D0B10">
        <w:t>’</w:t>
      </w:r>
      <w:r w:rsidRPr="00EA49B4">
        <w:t>entreprise de cette femme de qualité qui était sa parente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émotion que me causa l</w:t>
      </w:r>
      <w:r w:rsidR="007D0B10">
        <w:t>’</w:t>
      </w:r>
      <w:r w:rsidRPr="00EA49B4">
        <w:t>infortune de Mrs</w:t>
      </w:r>
      <w:r w:rsidR="007D0B10">
        <w:t xml:space="preserve">. </w:t>
      </w:r>
      <w:r w:rsidRPr="00EA49B4">
        <w:t>Marney ne fut pourtant qu</w:t>
      </w:r>
      <w:r w:rsidR="007D0B10">
        <w:t>’</w:t>
      </w:r>
      <w:r w:rsidRPr="00EA49B4">
        <w:t>un sentiment passager</w:t>
      </w:r>
      <w:r w:rsidR="007D0B10">
        <w:t xml:space="preserve">. </w:t>
      </w:r>
      <w:r w:rsidRPr="00EA49B4">
        <w:t>Une considération plus impérieuse et plus irrésistible appelait toute mon attention</w:t>
      </w:r>
      <w:r w:rsidR="007D0B10">
        <w:t>.</w:t>
      </w:r>
    </w:p>
    <w:p w14:paraId="2878A71C" w14:textId="37702985" w:rsidR="00CC13A3" w:rsidRPr="00EA49B4" w:rsidRDefault="00CC13A3" w:rsidP="00CC13A3">
      <w:r w:rsidRPr="00EA49B4">
        <w:t>Que de réflexions je fis sur cette page qui me dénonçait au monde entier</w:t>
      </w:r>
      <w:r w:rsidR="007D0B10">
        <w:t xml:space="preserve"> ! </w:t>
      </w:r>
      <w:r w:rsidRPr="00EA49B4">
        <w:t>Chaque mot me glaçait d</w:t>
      </w:r>
      <w:r w:rsidR="007D0B10">
        <w:t>’</w:t>
      </w:r>
      <w:r w:rsidRPr="00EA49B4">
        <w:t>effroi</w:t>
      </w:r>
      <w:r w:rsidR="007D0B10">
        <w:t xml:space="preserve">. </w:t>
      </w:r>
      <w:r w:rsidRPr="00EA49B4">
        <w:t>Il eût peut-être été moins horrible pour moi de tomber entre les mains de la justice</w:t>
      </w:r>
      <w:r w:rsidR="007D0B10">
        <w:t xml:space="preserve">. </w:t>
      </w:r>
      <w:r w:rsidRPr="00EA49B4">
        <w:t>Au moins cet événement</w:t>
      </w:r>
      <w:r w:rsidR="007D0B10">
        <w:t xml:space="preserve">, </w:t>
      </w:r>
      <w:r w:rsidRPr="00EA49B4">
        <w:t>qui était l</w:t>
      </w:r>
      <w:r w:rsidR="007D0B10">
        <w:t>’</w:t>
      </w:r>
      <w:r w:rsidRPr="00EA49B4">
        <w:t>objet de toutes mes craintes</w:t>
      </w:r>
      <w:r w:rsidR="007D0B10">
        <w:t xml:space="preserve">, </w:t>
      </w:r>
      <w:r w:rsidRPr="00EA49B4">
        <w:t>eût mis un terme à cette fièvre de terreur dont j</w:t>
      </w:r>
      <w:r w:rsidR="007D0B10">
        <w:t>’</w:t>
      </w:r>
      <w:r w:rsidRPr="00EA49B4">
        <w:t>étais la proie</w:t>
      </w:r>
      <w:r w:rsidR="007D0B10">
        <w:t xml:space="preserve">. </w:t>
      </w:r>
      <w:r w:rsidRPr="00EA49B4">
        <w:t>Les déguisements ne pouvaient plus me servir à rien</w:t>
      </w:r>
      <w:r w:rsidR="007D0B10">
        <w:t xml:space="preserve">. </w:t>
      </w:r>
      <w:r w:rsidRPr="00EA49B4">
        <w:t>Dans chaque quartier</w:t>
      </w:r>
      <w:r w:rsidR="007D0B10">
        <w:t xml:space="preserve">, </w:t>
      </w:r>
      <w:r w:rsidRPr="00EA49B4">
        <w:t>dans presque chaque maison de la capitale</w:t>
      </w:r>
      <w:r w:rsidR="007D0B10">
        <w:t xml:space="preserve">, </w:t>
      </w:r>
      <w:r w:rsidRPr="00EA49B4">
        <w:t>combien d</w:t>
      </w:r>
      <w:r w:rsidR="007D0B10">
        <w:t>’</w:t>
      </w:r>
      <w:r w:rsidRPr="00EA49B4">
        <w:t>individus se trouvaient excités à jeter un œil attentif et soupçonneux sur tout étranger</w:t>
      </w:r>
      <w:r w:rsidR="007D0B10">
        <w:t xml:space="preserve">, </w:t>
      </w:r>
      <w:r w:rsidRPr="00EA49B4">
        <w:t>et spécialement sur tout étranger solitaire qui pouvait se rencontrer dans leur chemin</w:t>
      </w:r>
      <w:r w:rsidR="007D0B10">
        <w:t xml:space="preserve"> ! </w:t>
      </w:r>
      <w:r w:rsidRPr="00EA49B4">
        <w:t>On faisait briller à leurs yeux un prix de cent guinées pour enflammer leur cupidité et aiguiser leur pénétration</w:t>
      </w:r>
      <w:r w:rsidR="007D0B10">
        <w:t xml:space="preserve">. </w:t>
      </w:r>
      <w:r w:rsidRPr="00EA49B4">
        <w:t>Ce n</w:t>
      </w:r>
      <w:r w:rsidR="007D0B10">
        <w:t>’</w:t>
      </w:r>
      <w:r w:rsidRPr="00EA49B4">
        <w:t>était plus seulement les limiers de Bow-Street</w:t>
      </w:r>
      <w:r w:rsidRPr="00EA49B4">
        <w:rPr>
          <w:rStyle w:val="Appelnotedebasdep"/>
        </w:rPr>
        <w:footnoteReference w:id="25"/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 million d</w:t>
      </w:r>
      <w:r w:rsidR="007D0B10">
        <w:t>’</w:t>
      </w:r>
      <w:r w:rsidRPr="00EA49B4">
        <w:t>hommes armés contre moi</w:t>
      </w:r>
      <w:r w:rsidR="007D0B10">
        <w:t xml:space="preserve">. </w:t>
      </w:r>
      <w:r w:rsidRPr="00EA49B4">
        <w:t>Et ce refuge qui reste encore aux plus malheureux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avoir quelque ami dans le sein duquel ils déposent leurs alarmes</w:t>
      </w:r>
      <w:r w:rsidR="007D0B10">
        <w:t xml:space="preserve">, </w:t>
      </w:r>
      <w:r w:rsidRPr="00EA49B4">
        <w:t>et qui les mette à l</w:t>
      </w:r>
      <w:r w:rsidR="007D0B10">
        <w:t>’</w:t>
      </w:r>
      <w:r w:rsidRPr="00EA49B4">
        <w:t>abri des yeux indiscrets et curieux</w:t>
      </w:r>
      <w:r w:rsidR="007D0B10">
        <w:t xml:space="preserve">, </w:t>
      </w:r>
      <w:r w:rsidRPr="00EA49B4">
        <w:t>ce refuge m</w:t>
      </w:r>
      <w:r w:rsidR="007D0B10">
        <w:t>’</w:t>
      </w:r>
      <w:r w:rsidRPr="00EA49B4">
        <w:t>était interdit</w:t>
      </w:r>
      <w:r w:rsidR="007D0B10">
        <w:t xml:space="preserve">. </w:t>
      </w:r>
      <w:r w:rsidRPr="00EA49B4">
        <w:t>Pourrait-on se faire l</w:t>
      </w:r>
      <w:r w:rsidR="007D0B10">
        <w:t>’</w:t>
      </w:r>
      <w:r w:rsidRPr="00EA49B4">
        <w:t>idée d</w:t>
      </w:r>
      <w:r w:rsidR="007D0B10">
        <w:t>’</w:t>
      </w:r>
      <w:r w:rsidRPr="00EA49B4">
        <w:t>une situation plus horrible</w:t>
      </w:r>
      <w:r w:rsidR="007D0B10">
        <w:t xml:space="preserve"> ! </w:t>
      </w:r>
      <w:r w:rsidRPr="00EA49B4">
        <w:t>Mon cœur battait avec une extrême violence</w:t>
      </w:r>
      <w:r w:rsidR="007D0B10">
        <w:t xml:space="preserve"> ; </w:t>
      </w:r>
      <w:r w:rsidRPr="00EA49B4">
        <w:t>ma poitrine était étouffée</w:t>
      </w:r>
      <w:r w:rsidR="007D0B10">
        <w:t xml:space="preserve">, </w:t>
      </w:r>
      <w:r w:rsidRPr="00EA49B4">
        <w:t>et je ne respirais qu</w:t>
      </w:r>
      <w:r w:rsidR="007D0B10">
        <w:t>’</w:t>
      </w:r>
      <w:r w:rsidRPr="00EA49B4">
        <w:t>à peine</w:t>
      </w:r>
      <w:r w:rsidR="007D0B10">
        <w:t>. « </w:t>
      </w:r>
      <w:r w:rsidRPr="00EA49B4">
        <w:t>Il n</w:t>
      </w:r>
      <w:r w:rsidR="007D0B10">
        <w:t>’</w:t>
      </w:r>
      <w:r w:rsidRPr="00EA49B4">
        <w:t>y aura donc pas de fin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à la persécution que j</w:t>
      </w:r>
      <w:r w:rsidR="007D0B10">
        <w:t>’</w:t>
      </w:r>
      <w:r w:rsidRPr="00EA49B4">
        <w:t>éprouve</w:t>
      </w:r>
      <w:r w:rsidR="007D0B10">
        <w:t xml:space="preserve"> ! </w:t>
      </w:r>
      <w:r w:rsidRPr="00EA49B4">
        <w:t xml:space="preserve">Après </w:t>
      </w:r>
      <w:r w:rsidRPr="00EA49B4">
        <w:lastRenderedPageBreak/>
        <w:t>tant de fatigues et tant de travaux</w:t>
      </w:r>
      <w:r w:rsidR="007D0B10">
        <w:t xml:space="preserve">, </w:t>
      </w:r>
      <w:r w:rsidRPr="00EA49B4">
        <w:t>aucun terme à mes malheurs</w:t>
      </w:r>
      <w:r w:rsidR="007D0B10">
        <w:t xml:space="preserve"> ! </w:t>
      </w:r>
      <w:r w:rsidRPr="00EA49B4">
        <w:t>Le temps</w:t>
      </w:r>
      <w:r w:rsidR="007D0B10">
        <w:t xml:space="preserve">, </w:t>
      </w:r>
      <w:r w:rsidRPr="00EA49B4">
        <w:t>le temps qui guérit tout</w:t>
      </w:r>
      <w:r w:rsidR="007D0B10">
        <w:t xml:space="preserve">, </w:t>
      </w:r>
      <w:r w:rsidRPr="00EA49B4">
        <w:t>ne fait qu</w:t>
      </w:r>
      <w:r w:rsidR="007D0B10">
        <w:t>’</w:t>
      </w:r>
      <w:r w:rsidRPr="00EA49B4">
        <w:t>ajouter au désespoir de ma situation</w:t>
      </w:r>
      <w:r w:rsidR="007D0B10">
        <w:t xml:space="preserve"> ! </w:t>
      </w:r>
      <w:r w:rsidRPr="00EA49B4">
        <w:t>Ah</w:t>
      </w:r>
      <w:r w:rsidR="007D0B10">
        <w:t xml:space="preserve"> ! </w:t>
      </w:r>
      <w:r w:rsidRPr="00EA49B4">
        <w:t>pourquoi m</w:t>
      </w:r>
      <w:r w:rsidR="007D0B10">
        <w:t>’</w:t>
      </w:r>
      <w:r w:rsidRPr="00EA49B4">
        <w:t>obstiner davantage dans cette lutte cruelle</w:t>
      </w:r>
      <w:r w:rsidR="007D0B10">
        <w:t xml:space="preserve"> ? </w:t>
      </w:r>
      <w:r w:rsidRPr="00EA49B4">
        <w:t>la mort m</w:t>
      </w:r>
      <w:r w:rsidR="007D0B10">
        <w:t>’</w:t>
      </w:r>
      <w:r w:rsidRPr="00EA49B4">
        <w:t>offre le moyen d</w:t>
      </w:r>
      <w:r w:rsidR="007D0B10">
        <w:t>’</w:t>
      </w:r>
      <w:r w:rsidRPr="00EA49B4">
        <w:t>éluder l</w:t>
      </w:r>
      <w:r w:rsidR="007D0B10">
        <w:t>’</w:t>
      </w:r>
      <w:r w:rsidRPr="00EA49B4">
        <w:t>activité de mes persécuteurs</w:t>
      </w:r>
      <w:r w:rsidR="007D0B10">
        <w:t xml:space="preserve">. </w:t>
      </w:r>
      <w:r w:rsidRPr="00EA49B4">
        <w:t>Ensevelissons dans un oubli éternel ma personne et jusqu</w:t>
      </w:r>
      <w:r w:rsidR="007D0B10">
        <w:t>’</w:t>
      </w:r>
      <w:r w:rsidRPr="00EA49B4">
        <w:t>aux traces de mon existence</w:t>
      </w:r>
      <w:r w:rsidR="007D0B10">
        <w:t xml:space="preserve">, </w:t>
      </w:r>
      <w:r w:rsidRPr="00EA49B4">
        <w:t>pour ne laisser qu</w:t>
      </w:r>
      <w:r w:rsidR="007D0B10">
        <w:t>’</w:t>
      </w:r>
      <w:r w:rsidRPr="00EA49B4">
        <w:t>un doute sans issue à ces barbares</w:t>
      </w:r>
      <w:r w:rsidR="007D0B10">
        <w:t xml:space="preserve">, </w:t>
      </w:r>
      <w:r w:rsidRPr="00EA49B4">
        <w:t>qui ne sauraient renoncer à me poursuivre</w:t>
      </w:r>
      <w:r w:rsidR="007D0B10">
        <w:t>. »</w:t>
      </w:r>
    </w:p>
    <w:p w14:paraId="25CC2AC6" w14:textId="77777777" w:rsidR="007D0B10" w:rsidRDefault="00CC13A3" w:rsidP="00CC13A3">
      <w:r w:rsidRPr="00EA49B4">
        <w:t>Au milieu des horreurs qui m</w:t>
      </w:r>
      <w:r w:rsidR="007D0B10">
        <w:t>’</w:t>
      </w:r>
      <w:r w:rsidRPr="00EA49B4">
        <w:t>environnaient</w:t>
      </w:r>
      <w:r w:rsidR="007D0B10">
        <w:t xml:space="preserve">, </w:t>
      </w:r>
      <w:r w:rsidRPr="00EA49B4">
        <w:t>cette idée me donna quelque plaisir</w:t>
      </w:r>
      <w:r w:rsidR="007D0B10">
        <w:t xml:space="preserve">, </w:t>
      </w:r>
      <w:r w:rsidRPr="00EA49B4">
        <w:t>et je me rendis en hâte vers les bords de la Tamise pour la mettre à exécution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agitation de mon âme était telle</w:t>
      </w:r>
      <w:r w:rsidR="007D0B10">
        <w:t xml:space="preserve">, </w:t>
      </w:r>
      <w:r w:rsidRPr="00EA49B4">
        <w:t>que la faculté de la vue était comme suspendue en moi</w:t>
      </w:r>
      <w:r w:rsidR="007D0B10">
        <w:t xml:space="preserve">. </w:t>
      </w:r>
      <w:r w:rsidRPr="00EA49B4">
        <w:t>Je traversais les rues sans voir la route que je suivais</w:t>
      </w:r>
      <w:r w:rsidR="007D0B10">
        <w:t xml:space="preserve">. </w:t>
      </w:r>
      <w:r w:rsidRPr="00EA49B4">
        <w:t>Enfin</w:t>
      </w:r>
      <w:r w:rsidR="007D0B10">
        <w:t xml:space="preserve">, </w:t>
      </w:r>
      <w:r w:rsidRPr="00EA49B4">
        <w:t>après avoir erré je ne sais combien de temps</w:t>
      </w:r>
      <w:r w:rsidR="007D0B10">
        <w:t xml:space="preserve">, </w:t>
      </w:r>
      <w:r w:rsidRPr="00EA49B4">
        <w:t>je me trouvai au Pont de Londres</w:t>
      </w:r>
      <w:r w:rsidR="007D0B10">
        <w:t xml:space="preserve">. </w:t>
      </w:r>
      <w:r w:rsidRPr="00EA49B4">
        <w:t>Je courus aux marches</w:t>
      </w:r>
      <w:r w:rsidR="007D0B10">
        <w:t xml:space="preserve">, </w:t>
      </w:r>
      <w:r w:rsidRPr="00EA49B4">
        <w:t>et je vis la rivière couverte de bâtiments</w:t>
      </w:r>
      <w:r w:rsidR="007D0B10">
        <w:t xml:space="preserve">. </w:t>
      </w:r>
      <w:r w:rsidRPr="00EA49B4">
        <w:t>Il faut</w:t>
      </w:r>
      <w:r w:rsidR="007D0B10">
        <w:t xml:space="preserve">, </w:t>
      </w:r>
      <w:r w:rsidRPr="00EA49B4">
        <w:t>me dis-je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aucun être humain ne m</w:t>
      </w:r>
      <w:r w:rsidR="007D0B10">
        <w:t>’</w:t>
      </w:r>
      <w:r w:rsidRPr="00EA49B4">
        <w:t>aperçoive au moment où je vais disparaître pour jamais</w:t>
      </w:r>
      <w:r w:rsidR="007D0B10">
        <w:t xml:space="preserve">. </w:t>
      </w:r>
      <w:r w:rsidRPr="00EA49B4">
        <w:t>Cette pensée exigeait quelque attention</w:t>
      </w:r>
      <w:r w:rsidR="007D0B10">
        <w:t xml:space="preserve">. </w:t>
      </w:r>
      <w:r w:rsidRPr="00EA49B4">
        <w:t>Il s</w:t>
      </w:r>
      <w:r w:rsidR="007D0B10">
        <w:t>’</w:t>
      </w:r>
      <w:r w:rsidRPr="00EA49B4">
        <w:t>était déjà écoulé un certain temps depuis le dessein que le désespoir m</w:t>
      </w:r>
      <w:r w:rsidR="007D0B10">
        <w:t>’</w:t>
      </w:r>
      <w:r w:rsidRPr="00EA49B4">
        <w:t>avait fait prendre</w:t>
      </w:r>
      <w:r w:rsidR="007D0B10">
        <w:t xml:space="preserve">. </w:t>
      </w:r>
      <w:r w:rsidRPr="00EA49B4">
        <w:t>Le jugement me revint peu à peu</w:t>
      </w:r>
      <w:r w:rsidR="007D0B10">
        <w:t xml:space="preserve">. </w:t>
      </w:r>
      <w:r w:rsidRPr="00EA49B4">
        <w:t>La vue des navires me fit renaître l</w:t>
      </w:r>
      <w:r w:rsidR="007D0B10">
        <w:t>’</w:t>
      </w:r>
      <w:r w:rsidRPr="00EA49B4">
        <w:t>idée de quitter encore une fois mon pays natal</w:t>
      </w:r>
      <w:r w:rsidR="007D0B10">
        <w:t>.</w:t>
      </w:r>
    </w:p>
    <w:p w14:paraId="05EC164A" w14:textId="63C000A8" w:rsidR="007D0B10" w:rsidRDefault="00CC13A3" w:rsidP="00CC13A3">
      <w:r w:rsidRPr="00EA49B4">
        <w:t>Je pris donc des informations</w:t>
      </w:r>
      <w:r w:rsidR="007D0B10">
        <w:t xml:space="preserve">, </w:t>
      </w:r>
      <w:r w:rsidRPr="00EA49B4">
        <w:t>et je trouvai que le passage le moins cher que je pouvais me procurer était dans un bâtiment de commerce amarré près de la Tour</w:t>
      </w:r>
      <w:r w:rsidR="007D0B10">
        <w:t xml:space="preserve">, </w:t>
      </w:r>
      <w:r w:rsidRPr="00EA49B4">
        <w:t>et qui devait mettre à la voile sous peu de jours pour Middelbourg en Hollande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aurais désiré qu</w:t>
      </w:r>
      <w:r w:rsidR="007D0B10">
        <w:t>’</w:t>
      </w:r>
      <w:r w:rsidRPr="00EA49B4">
        <w:t>on me prît à bord dès l</w:t>
      </w:r>
      <w:r w:rsidR="007D0B10">
        <w:t>’</w:t>
      </w:r>
      <w:r w:rsidRPr="00EA49B4">
        <w:t>instant même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aurais tâché d</w:t>
      </w:r>
      <w:r w:rsidR="007D0B10">
        <w:t>’</w:t>
      </w:r>
      <w:r w:rsidRPr="00EA49B4">
        <w:t>obtenir du capitaine qu</w:t>
      </w:r>
      <w:r w:rsidR="007D0B10">
        <w:t>’</w:t>
      </w:r>
      <w:r w:rsidRPr="00EA49B4">
        <w:t>il me permît d</w:t>
      </w:r>
      <w:r w:rsidR="007D0B10">
        <w:t>’</w:t>
      </w:r>
      <w:r w:rsidRPr="00EA49B4">
        <w:t>y rester jusqu</w:t>
      </w:r>
      <w:r w:rsidR="007D0B10">
        <w:t>’</w:t>
      </w:r>
      <w:r w:rsidRPr="00EA49B4">
        <w:t>au moment du départ</w:t>
      </w:r>
      <w:r w:rsidR="007D0B10">
        <w:t xml:space="preserve"> ; </w:t>
      </w:r>
      <w:r w:rsidRPr="00EA49B4">
        <w:t>mais malheureusement je n</w:t>
      </w:r>
      <w:r w:rsidR="007D0B10">
        <w:t>’</w:t>
      </w:r>
      <w:r w:rsidRPr="00EA49B4">
        <w:t>avais pas sur moi assez d</w:t>
      </w:r>
      <w:r w:rsidR="007D0B10">
        <w:t>’</w:t>
      </w:r>
      <w:r w:rsidRPr="00EA49B4">
        <w:t>argent pour payer mon passage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pis encore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pas dans le monde assez d</w:t>
      </w:r>
      <w:r w:rsidR="007D0B10">
        <w:t>’</w:t>
      </w:r>
      <w:r w:rsidRPr="00EA49B4">
        <w:t>argent</w:t>
      </w:r>
      <w:r w:rsidR="007D0B10">
        <w:t xml:space="preserve">. </w:t>
      </w:r>
      <w:r w:rsidRPr="00EA49B4">
        <w:t>Toutefois je donnai au capitaine la moitié de ce qu</w:t>
      </w:r>
      <w:r w:rsidR="007D0B10">
        <w:t>’</w:t>
      </w:r>
      <w:r w:rsidRPr="00EA49B4">
        <w:t xml:space="preserve">il me </w:t>
      </w:r>
      <w:r w:rsidRPr="00EA49B4">
        <w:lastRenderedPageBreak/>
        <w:t>demanda</w:t>
      </w:r>
      <w:r w:rsidR="007D0B10">
        <w:t xml:space="preserve">, </w:t>
      </w:r>
      <w:r w:rsidRPr="00EA49B4">
        <w:t>et je promis de venir lui apporter le reste</w:t>
      </w:r>
      <w:r w:rsidR="007D0B10">
        <w:t xml:space="preserve">. </w:t>
      </w:r>
      <w:r w:rsidRPr="00EA49B4">
        <w:t>Je ne savais trop comment me le procurer</w:t>
      </w:r>
      <w:r w:rsidR="007D0B10">
        <w:t xml:space="preserve"> ; </w:t>
      </w:r>
      <w:r w:rsidRPr="00EA49B4">
        <w:t>mais j</w:t>
      </w:r>
      <w:r w:rsidR="007D0B10">
        <w:t>’</w:t>
      </w:r>
      <w:r w:rsidRPr="00EA49B4">
        <w:t>espérais bien en venir à bout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quelque idée de l</w:t>
      </w:r>
      <w:r w:rsidR="007D0B10">
        <w:t>’</w:t>
      </w:r>
      <w:r w:rsidRPr="00EA49B4">
        <w:t xml:space="preserve">emprunter à </w:t>
      </w:r>
      <w:r w:rsidR="007D0B10">
        <w:t>M. </w:t>
      </w:r>
      <w:r w:rsidRPr="00EA49B4">
        <w:t>Spurrel</w:t>
      </w:r>
      <w:r w:rsidR="007D0B10">
        <w:t xml:space="preserve">. </w:t>
      </w:r>
      <w:r w:rsidRPr="00EA49B4">
        <w:t>Certainement il ne me refuserait pas un si léger service</w:t>
      </w:r>
      <w:r w:rsidR="007D0B10">
        <w:t xml:space="preserve">. </w:t>
      </w:r>
      <w:r w:rsidRPr="00EA49B4">
        <w:t>Il m</w:t>
      </w:r>
      <w:r w:rsidR="007D0B10">
        <w:t>’</w:t>
      </w:r>
      <w:r w:rsidRPr="00EA49B4">
        <w:t>aimait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semblait</w:t>
      </w:r>
      <w:r w:rsidR="007D0B10">
        <w:t xml:space="preserve">, </w:t>
      </w:r>
      <w:r w:rsidRPr="00EA49B4">
        <w:t>avec une tendresse toute paternelle</w:t>
      </w:r>
      <w:r w:rsidR="007D0B10">
        <w:t xml:space="preserve">, </w:t>
      </w:r>
      <w:r w:rsidRPr="00EA49B4">
        <w:t>et je ne crus pas risquer la moindre chose en me remettant pour un moment dans ses mains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approchai de mon logement avec un cœur oppressé et plein de sinistres présages</w:t>
      </w:r>
      <w:r w:rsidR="007D0B10">
        <w:t>. M. </w:t>
      </w:r>
      <w:r w:rsidRPr="00EA49B4">
        <w:t>Spurrel n</w:t>
      </w:r>
      <w:r w:rsidR="007D0B10">
        <w:t>’</w:t>
      </w:r>
      <w:r w:rsidRPr="00EA49B4">
        <w:t>était pas à la maison</w:t>
      </w:r>
      <w:r w:rsidR="007D0B10">
        <w:t xml:space="preserve">, </w:t>
      </w:r>
      <w:r w:rsidRPr="00EA49B4">
        <w:t>et il me fallut attendre son retour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dans mon coffre de l</w:t>
      </w:r>
      <w:r w:rsidR="007D0B10">
        <w:t>’</w:t>
      </w:r>
      <w:r w:rsidRPr="00EA49B4">
        <w:t>ouvrage qui m</w:t>
      </w:r>
      <w:r w:rsidR="007D0B10">
        <w:t>’</w:t>
      </w:r>
      <w:r w:rsidRPr="00EA49B4">
        <w:t>avait été remis par lui le matin même pour travailler</w:t>
      </w:r>
      <w:r w:rsidR="007D0B10">
        <w:t xml:space="preserve">, </w:t>
      </w:r>
      <w:r w:rsidRPr="00EA49B4">
        <w:t>et qui valait six fois la somme dont j</w:t>
      </w:r>
      <w:r w:rsidR="007D0B10">
        <w:t>’</w:t>
      </w:r>
      <w:r w:rsidRPr="00EA49B4">
        <w:t>avais besoin</w:t>
      </w:r>
      <w:r w:rsidR="007D0B10">
        <w:t xml:space="preserve">. </w:t>
      </w:r>
      <w:r w:rsidRPr="00EA49B4">
        <w:t>Je réfléchis un moment si je ne pourrais pas user de ces matières comme s</w:t>
      </w:r>
      <w:r w:rsidR="007D0B10">
        <w:t>’</w:t>
      </w:r>
      <w:r w:rsidRPr="00EA49B4">
        <w:t>ils eussent été à moi</w:t>
      </w:r>
      <w:r w:rsidR="007D0B10">
        <w:t xml:space="preserve"> ; </w:t>
      </w:r>
      <w:r w:rsidRPr="00EA49B4">
        <w:t>mais je repoussai cette idée avec mépris</w:t>
      </w:r>
      <w:r w:rsidR="007D0B10">
        <w:t xml:space="preserve">. </w:t>
      </w:r>
      <w:r w:rsidRPr="00EA49B4">
        <w:t>Jamais je n</w:t>
      </w:r>
      <w:r w:rsidR="007D0B10">
        <w:t>’</w:t>
      </w:r>
      <w:r w:rsidRPr="00EA49B4">
        <w:t>avais mérité le moins du monde le blâme dont on me couvrait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bien déterminé à ne le mériter jamais</w:t>
      </w:r>
      <w:r w:rsidR="007D0B10">
        <w:t xml:space="preserve">. </w:t>
      </w:r>
      <w:r w:rsidRPr="00EA49B4">
        <w:t xml:space="preserve">Il était fort extraordinaire que </w:t>
      </w:r>
      <w:r w:rsidR="007D0B10">
        <w:t>M. </w:t>
      </w:r>
      <w:r w:rsidRPr="00EA49B4">
        <w:t>Spurrel fût dehors à une telle heure</w:t>
      </w:r>
      <w:r w:rsidR="007D0B10">
        <w:t xml:space="preserve"> ; </w:t>
      </w:r>
      <w:r w:rsidRPr="00EA49B4">
        <w:t>cela ne lui était pas encore arrivé à ma connaissance</w:t>
      </w:r>
      <w:r w:rsidR="007D0B10">
        <w:t xml:space="preserve">. </w:t>
      </w:r>
      <w:r w:rsidRPr="00EA49B4">
        <w:t>Il avait coutume de se coucher entre neuf et dix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entends sonner dix heures</w:t>
      </w:r>
      <w:r w:rsidR="007D0B10">
        <w:t xml:space="preserve">, </w:t>
      </w:r>
      <w:r w:rsidRPr="00EA49B4">
        <w:t>onze heures</w:t>
      </w:r>
      <w:r w:rsidR="007D0B10">
        <w:t> ; M. </w:t>
      </w:r>
      <w:r w:rsidRPr="00EA49B4">
        <w:t>Spurrel ne rentre point</w:t>
      </w:r>
      <w:r w:rsidR="007D0B10">
        <w:t xml:space="preserve">. </w:t>
      </w:r>
      <w:r w:rsidRPr="00EA49B4">
        <w:t>Enfin à minuit on heurte à la porte</w:t>
      </w:r>
      <w:r w:rsidR="007D0B10">
        <w:t xml:space="preserve"> ; </w:t>
      </w:r>
      <w:r w:rsidRPr="00EA49B4">
        <w:t>je reconnais sa manière de frapper</w:t>
      </w:r>
      <w:r w:rsidR="007D0B10">
        <w:t xml:space="preserve">. </w:t>
      </w:r>
      <w:r w:rsidRPr="00EA49B4">
        <w:t>Chacun était couché dans la maison</w:t>
      </w:r>
      <w:r w:rsidR="007D0B10">
        <w:t>. M. </w:t>
      </w:r>
      <w:r w:rsidRPr="00EA49B4">
        <w:t>Spurrel</w:t>
      </w:r>
      <w:r w:rsidR="007D0B10">
        <w:t xml:space="preserve">, </w:t>
      </w:r>
      <w:r w:rsidRPr="00EA49B4">
        <w:t>habitué à rentrer à des heures réglées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avait pas de clef pour ouvrir lui-même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idée de revoir un compagnon fit luire dans mon cœur un rayon de joie</w:t>
      </w:r>
      <w:r w:rsidR="007D0B10">
        <w:t xml:space="preserve">. </w:t>
      </w:r>
      <w:r w:rsidRPr="00EA49B4">
        <w:t>Je fus bien vite au bas de l</w:t>
      </w:r>
      <w:r w:rsidR="007D0B10">
        <w:t>’</w:t>
      </w:r>
      <w:r w:rsidRPr="00EA49B4">
        <w:t>escalier pour lui ouvrir la porte</w:t>
      </w:r>
      <w:r w:rsidR="007D0B10">
        <w:t>.</w:t>
      </w:r>
    </w:p>
    <w:p w14:paraId="55427B05" w14:textId="2F2C647A" w:rsidR="007D0B10" w:rsidRDefault="00CC13A3" w:rsidP="00CC13A3">
      <w:r w:rsidRPr="00EA49B4">
        <w:t>Je crus apercevoir</w:t>
      </w:r>
      <w:r w:rsidR="007D0B10">
        <w:t xml:space="preserve">, </w:t>
      </w:r>
      <w:r w:rsidRPr="00EA49B4">
        <w:t>à la lueur de la chandelle que j</w:t>
      </w:r>
      <w:r w:rsidR="007D0B10">
        <w:t>’</w:t>
      </w:r>
      <w:r w:rsidRPr="00EA49B4">
        <w:t>avais à la main</w:t>
      </w:r>
      <w:r w:rsidR="007D0B10">
        <w:t xml:space="preserve">, </w:t>
      </w:r>
      <w:r w:rsidRPr="00EA49B4">
        <w:t>quelque chose d</w:t>
      </w:r>
      <w:r w:rsidR="007D0B10">
        <w:t>’</w:t>
      </w:r>
      <w:r w:rsidRPr="00EA49B4">
        <w:t>extraordinaire dans son air</w:t>
      </w:r>
      <w:r w:rsidR="007D0B10">
        <w:t xml:space="preserve">. </w:t>
      </w:r>
      <w:r w:rsidRPr="00EA49B4">
        <w:t>Avant que j</w:t>
      </w:r>
      <w:r w:rsidR="007D0B10">
        <w:t>’</w:t>
      </w:r>
      <w:r w:rsidRPr="00EA49B4">
        <w:t>eusse le temps de lui dire un mot</w:t>
      </w:r>
      <w:r w:rsidR="007D0B10">
        <w:t xml:space="preserve">, </w:t>
      </w:r>
      <w:r w:rsidRPr="00EA49B4">
        <w:t>je vis deux autres hommes qui le suivaient</w:t>
      </w:r>
      <w:r w:rsidR="007D0B10">
        <w:t xml:space="preserve">. </w:t>
      </w:r>
      <w:r w:rsidRPr="00EA49B4">
        <w:t>Au premier coup d</w:t>
      </w:r>
      <w:r w:rsidR="007D0B10">
        <w:t>’</w:t>
      </w:r>
      <w:r w:rsidRPr="00EA49B4">
        <w:t>œil je devinai quelle espèce de gens c</w:t>
      </w:r>
      <w:r w:rsidR="007D0B10">
        <w:t>’</w:t>
      </w:r>
      <w:r w:rsidRPr="00EA49B4">
        <w:t>était</w:t>
      </w:r>
      <w:r w:rsidR="007D0B10">
        <w:t xml:space="preserve"> ; </w:t>
      </w:r>
      <w:r w:rsidRPr="00EA49B4">
        <w:t>au second</w:t>
      </w:r>
      <w:r w:rsidR="007D0B10">
        <w:t xml:space="preserve">, </w:t>
      </w:r>
      <w:r w:rsidRPr="00EA49B4">
        <w:t>je reconnus que l</w:t>
      </w:r>
      <w:r w:rsidR="007D0B10">
        <w:t>’</w:t>
      </w:r>
      <w:r w:rsidRPr="00EA49B4">
        <w:t>un d</w:t>
      </w:r>
      <w:r w:rsidR="007D0B10">
        <w:t>’</w:t>
      </w:r>
      <w:r w:rsidRPr="00EA49B4">
        <w:t>eux n</w:t>
      </w:r>
      <w:r w:rsidR="007D0B10">
        <w:t>’</w:t>
      </w:r>
      <w:r w:rsidRPr="00EA49B4">
        <w:t>était autre que Gines lui-même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su autrefois qu</w:t>
      </w:r>
      <w:r w:rsidR="007D0B10">
        <w:t>’</w:t>
      </w:r>
      <w:r w:rsidRPr="00EA49B4">
        <w:t>il avait figuré dans cette profession</w:t>
      </w:r>
      <w:r w:rsidR="007D0B10">
        <w:t xml:space="preserve">, </w:t>
      </w:r>
      <w:r w:rsidRPr="00EA49B4">
        <w:t>et je ne fus pas très-</w:t>
      </w:r>
      <w:r w:rsidRPr="00EA49B4">
        <w:lastRenderedPageBreak/>
        <w:t>étonné de l</w:t>
      </w:r>
      <w:r w:rsidR="007D0B10">
        <w:t>’</w:t>
      </w:r>
      <w:r w:rsidRPr="00EA49B4">
        <w:t>y retrouver</w:t>
      </w:r>
      <w:r w:rsidR="007D0B10">
        <w:t xml:space="preserve">. </w:t>
      </w:r>
      <w:r w:rsidRPr="00EA49B4">
        <w:t>Quoique depuis quelques heures mon esprit se fût</w:t>
      </w:r>
      <w:r w:rsidR="007D0B10">
        <w:t xml:space="preserve">, </w:t>
      </w:r>
      <w:r w:rsidRPr="00EA49B4">
        <w:t>pour ainsi dire</w:t>
      </w:r>
      <w:r w:rsidR="007D0B10">
        <w:t xml:space="preserve">, </w:t>
      </w:r>
      <w:r w:rsidRPr="00EA49B4">
        <w:t>familiarisé avec l</w:t>
      </w:r>
      <w:r w:rsidR="007D0B10">
        <w:t>’</w:t>
      </w:r>
      <w:r w:rsidRPr="00EA49B4">
        <w:t>inévitable nécessité de retomber encore une fois entre les mains des agents de la police</w:t>
      </w:r>
      <w:r w:rsidR="007D0B10">
        <w:t xml:space="preserve">, </w:t>
      </w:r>
      <w:r w:rsidRPr="00EA49B4">
        <w:t>cependant il me fut impossible de les voir entrer sans ressentir intérieurement une secousse qui me fit trembler jusqu</w:t>
      </w:r>
      <w:r w:rsidR="007D0B10">
        <w:t>’</w:t>
      </w:r>
      <w:r w:rsidRPr="00EA49B4">
        <w:t>au fond de l</w:t>
      </w:r>
      <w:r w:rsidR="007D0B10">
        <w:t>’</w:t>
      </w:r>
      <w:r w:rsidRPr="00EA49B4">
        <w:t>âme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ailleurs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étais pas peu surpris de l</w:t>
      </w:r>
      <w:r w:rsidR="007D0B10">
        <w:t>’</w:t>
      </w:r>
      <w:r w:rsidRPr="00EA49B4">
        <w:t>heure et des circonstances de cette visite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avais grand désir d</w:t>
      </w:r>
      <w:r w:rsidR="007D0B10">
        <w:t>’</w:t>
      </w:r>
      <w:r w:rsidRPr="00EA49B4">
        <w:t xml:space="preserve">apprendre si </w:t>
      </w:r>
      <w:r w:rsidR="007D0B10">
        <w:t>M. </w:t>
      </w:r>
      <w:r w:rsidRPr="00EA49B4">
        <w:t>Spurrel avait pu être assez vil pour se faire leur introducteur</w:t>
      </w:r>
      <w:r w:rsidR="007D0B10">
        <w:t>.</w:t>
      </w:r>
    </w:p>
    <w:p w14:paraId="5BFB19AE" w14:textId="7F259FAF" w:rsidR="00CC13A3" w:rsidRPr="00EA49B4" w:rsidRDefault="00CC13A3" w:rsidP="00CC13A3">
      <w:r w:rsidRPr="00EA49B4">
        <w:t>Il ne me laissa pas longtemps dans cette perplexité</w:t>
      </w:r>
      <w:r w:rsidR="007D0B10">
        <w:t xml:space="preserve">. </w:t>
      </w:r>
      <w:r w:rsidRPr="00EA49B4">
        <w:t>À peine vit-il ses deux compagnons tout à fait en dedans de la porte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s</w:t>
      </w:r>
      <w:r w:rsidR="007D0B10">
        <w:t>’</w:t>
      </w:r>
      <w:r w:rsidRPr="00EA49B4">
        <w:t>écria avec un transport presque convulsif</w:t>
      </w:r>
      <w:r w:rsidR="007D0B10">
        <w:t> : « </w:t>
      </w:r>
      <w:r w:rsidRPr="00EA49B4">
        <w:t>Tenez</w:t>
      </w:r>
      <w:r w:rsidR="007D0B10">
        <w:t xml:space="preserve">, </w:t>
      </w:r>
      <w:r w:rsidRPr="00EA49B4">
        <w:t>tenez</w:t>
      </w:r>
      <w:r w:rsidR="007D0B10">
        <w:t xml:space="preserve">, </w:t>
      </w:r>
      <w:r w:rsidRPr="00EA49B4">
        <w:t>voilà votre homme</w:t>
      </w:r>
      <w:r w:rsidR="007D0B10">
        <w:t xml:space="preserve"> ! </w:t>
      </w:r>
      <w:r w:rsidRPr="00EA49B4">
        <w:t>Dieu soit béni</w:t>
      </w:r>
      <w:r w:rsidR="007D0B10">
        <w:t xml:space="preserve"> ! </w:t>
      </w:r>
      <w:r w:rsidRPr="00EA49B4">
        <w:t>Dieu soit béni</w:t>
      </w:r>
      <w:r w:rsidR="007D0B10">
        <w:t> ! »</w:t>
      </w:r>
      <w:r w:rsidRPr="00EA49B4">
        <w:t xml:space="preserve"> Gines me regarde aussitôt à la figure avec un air qui exprimait alternativement l</w:t>
      </w:r>
      <w:r w:rsidR="007D0B10">
        <w:t>’</w:t>
      </w:r>
      <w:r w:rsidRPr="00EA49B4">
        <w:t>espérance</w:t>
      </w:r>
      <w:r w:rsidR="007D0B10">
        <w:t xml:space="preserve">, </w:t>
      </w:r>
      <w:r w:rsidRPr="00EA49B4">
        <w:t>et le doute</w:t>
      </w:r>
      <w:r w:rsidR="007D0B10">
        <w:t>. « </w:t>
      </w:r>
      <w:r w:rsidRPr="00EA49B4">
        <w:t>Sur mon Dieu</w:t>
      </w:r>
      <w:r w:rsidR="007D0B10">
        <w:t xml:space="preserve">, </w:t>
      </w:r>
      <w:r w:rsidRPr="00EA49B4">
        <w:t>dit-il</w:t>
      </w:r>
      <w:r w:rsidR="007D0B10">
        <w:t xml:space="preserve">, </w:t>
      </w:r>
      <w:r w:rsidRPr="00EA49B4">
        <w:t>je ne saurais dire si c</w:t>
      </w:r>
      <w:r w:rsidR="007D0B10">
        <w:t>’</w:t>
      </w:r>
      <w:r w:rsidRPr="00EA49B4">
        <w:t>est lui ou non</w:t>
      </w:r>
      <w:r w:rsidR="007D0B10">
        <w:t xml:space="preserve"> ! </w:t>
      </w:r>
      <w:r w:rsidRPr="00EA49B4">
        <w:t>J</w:t>
      </w:r>
      <w:r w:rsidR="007D0B10">
        <w:t>’</w:t>
      </w:r>
      <w:r w:rsidRPr="00EA49B4">
        <w:t>ai peur</w:t>
      </w:r>
      <w:r w:rsidR="007D0B10">
        <w:t xml:space="preserve">, </w:t>
      </w:r>
      <w:r w:rsidRPr="00EA49B4">
        <w:t>ma foi</w:t>
      </w:r>
      <w:r w:rsidR="007D0B10">
        <w:t xml:space="preserve">, </w:t>
      </w:r>
      <w:r w:rsidRPr="00EA49B4">
        <w:t>que nous ayons mis la main dans le mauvais sac</w:t>
      </w:r>
      <w:r w:rsidR="007D0B10">
        <w:t>. »</w:t>
      </w:r>
      <w:r w:rsidRPr="00EA49B4">
        <w:t xml:space="preserve"> Ensuite</w:t>
      </w:r>
      <w:r w:rsidR="007D0B10">
        <w:t xml:space="preserve">, </w:t>
      </w:r>
      <w:r w:rsidRPr="00EA49B4">
        <w:t>comme se ravisant</w:t>
      </w:r>
      <w:r w:rsidR="007D0B10">
        <w:t> : « </w:t>
      </w:r>
      <w:r w:rsidRPr="00EA49B4">
        <w:t>Entrons toujours dans la maison</w:t>
      </w:r>
      <w:r w:rsidR="007D0B10">
        <w:t xml:space="preserve">, </w:t>
      </w:r>
      <w:r w:rsidRPr="00EA49B4">
        <w:t>ajouta-t-il</w:t>
      </w:r>
      <w:r w:rsidR="007D0B10">
        <w:t xml:space="preserve"> ; </w:t>
      </w:r>
      <w:r w:rsidRPr="00EA49B4">
        <w:t>nous examinerons un peu mieux</w:t>
      </w:r>
      <w:r w:rsidR="007D0B10">
        <w:t>. »</w:t>
      </w:r>
      <w:r w:rsidRPr="00EA49B4">
        <w:t xml:space="preserve"> Nous montons tous aussitôt dans la chambre de </w:t>
      </w:r>
      <w:r w:rsidR="007D0B10">
        <w:t>M. </w:t>
      </w:r>
      <w:r w:rsidRPr="00EA49B4">
        <w:t>Spurrel</w:t>
      </w:r>
      <w:r w:rsidR="007D0B10">
        <w:t xml:space="preserve"> ; </w:t>
      </w:r>
      <w:r w:rsidRPr="00EA49B4">
        <w:t>je pose ma chandelle sur la table</w:t>
      </w:r>
      <w:r w:rsidR="007D0B10">
        <w:t xml:space="preserve">. </w:t>
      </w:r>
      <w:r w:rsidRPr="00EA49B4">
        <w:t>Jusque-là j</w:t>
      </w:r>
      <w:r w:rsidR="007D0B10">
        <w:t>’</w:t>
      </w:r>
      <w:r w:rsidRPr="00EA49B4">
        <w:t>avais gardé le silence</w:t>
      </w:r>
      <w:r w:rsidR="007D0B10">
        <w:t xml:space="preserve"> ; </w:t>
      </w:r>
      <w:r w:rsidRPr="00EA49B4">
        <w:t>mais je me sentais bien déterminé à tout tenter pour ne pas me trahir moi-même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un peu enhardi d</w:t>
      </w:r>
      <w:r w:rsidR="007D0B10">
        <w:t>’</w:t>
      </w:r>
      <w:r w:rsidRPr="00EA49B4">
        <w:t>ailleurs par les doutes de Gines</w:t>
      </w:r>
      <w:r w:rsidR="007D0B10">
        <w:t xml:space="preserve">. </w:t>
      </w:r>
      <w:r w:rsidRPr="00EA49B4">
        <w:t>En conséquence</w:t>
      </w:r>
      <w:r w:rsidR="007D0B10">
        <w:t xml:space="preserve">, </w:t>
      </w:r>
      <w:r w:rsidRPr="00EA49B4">
        <w:t>prenant un air calme et résolu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adressant à eux avec ma voix déguisée</w:t>
      </w:r>
      <w:r w:rsidR="007D0B10">
        <w:t xml:space="preserve">, </w:t>
      </w:r>
      <w:r w:rsidRPr="00EA49B4">
        <w:t>dont une sorte de grasseyement formait un des caractères</w:t>
      </w:r>
      <w:r w:rsidR="007D0B10">
        <w:t> : « </w:t>
      </w:r>
      <w:r w:rsidRPr="00EA49B4">
        <w:t>Dites-moi</w:t>
      </w:r>
      <w:r w:rsidR="007D0B10">
        <w:t xml:space="preserve">, </w:t>
      </w:r>
      <w:r w:rsidRPr="00EA49B4">
        <w:t>je vous prie</w:t>
      </w:r>
      <w:r w:rsidR="007D0B10">
        <w:t xml:space="preserve">, </w:t>
      </w:r>
      <w:r w:rsidRPr="00EA49B4">
        <w:t>messieurs</w:t>
      </w:r>
      <w:r w:rsidR="007D0B10">
        <w:t xml:space="preserve">, </w:t>
      </w:r>
      <w:r w:rsidRPr="00EA49B4">
        <w:t>leur demandai-je</w:t>
      </w:r>
      <w:r w:rsidR="007D0B10">
        <w:t xml:space="preserve">, </w:t>
      </w:r>
      <w:r w:rsidRPr="00EA49B4">
        <w:t>ce que vous désirez de moi</w:t>
      </w:r>
      <w:r w:rsidR="007D0B10">
        <w:t xml:space="preserve"> ? – </w:t>
      </w:r>
      <w:r w:rsidRPr="00EA49B4">
        <w:t>Eh bien</w:t>
      </w:r>
      <w:r w:rsidR="007D0B10">
        <w:t xml:space="preserve">, </w:t>
      </w:r>
      <w:r w:rsidRPr="00EA49B4">
        <w:t>dit Gines</w:t>
      </w:r>
      <w:r w:rsidR="007D0B10">
        <w:t xml:space="preserve">, </w:t>
      </w:r>
      <w:r w:rsidRPr="00EA49B4">
        <w:t>nous sommes ici pour chercher un certain Caleb Williams</w:t>
      </w:r>
      <w:r w:rsidR="007D0B10">
        <w:t xml:space="preserve"> ; </w:t>
      </w:r>
      <w:r w:rsidRPr="00EA49B4">
        <w:t>et c</w:t>
      </w:r>
      <w:r w:rsidR="007D0B10">
        <w:t>’</w:t>
      </w:r>
      <w:r w:rsidRPr="00EA49B4">
        <w:t>est</w:t>
      </w:r>
      <w:r w:rsidR="007D0B10">
        <w:t xml:space="preserve">, </w:t>
      </w:r>
      <w:r w:rsidRPr="00EA49B4">
        <w:t>ma foi</w:t>
      </w:r>
      <w:r w:rsidR="007D0B10">
        <w:t xml:space="preserve">, </w:t>
      </w:r>
      <w:r w:rsidRPr="00EA49B4">
        <w:t>un coquin qui en vaut bien la peine</w:t>
      </w:r>
      <w:r w:rsidR="007D0B10">
        <w:t xml:space="preserve">. </w:t>
      </w:r>
      <w:r w:rsidRPr="00EA49B4">
        <w:t>Je devrais le connaître assez</w:t>
      </w:r>
      <w:r w:rsidR="007D0B10">
        <w:t xml:space="preserve">, </w:t>
      </w:r>
      <w:r w:rsidRPr="00EA49B4">
        <w:t>mais on dit que le drôle a autant de visages qu</w:t>
      </w:r>
      <w:r w:rsidR="007D0B10">
        <w:t>’</w:t>
      </w:r>
      <w:r w:rsidRPr="00EA49B4">
        <w:t>il y a de jours dans l</w:t>
      </w:r>
      <w:r w:rsidR="007D0B10">
        <w:t>’</w:t>
      </w:r>
      <w:r w:rsidRPr="00EA49B4">
        <w:t>année</w:t>
      </w:r>
      <w:r w:rsidR="007D0B10">
        <w:t xml:space="preserve">. </w:t>
      </w:r>
      <w:r w:rsidRPr="00EA49B4">
        <w:t>Ainsi</w:t>
      </w:r>
      <w:r w:rsidR="007D0B10">
        <w:t xml:space="preserve">, </w:t>
      </w:r>
      <w:r w:rsidRPr="00EA49B4">
        <w:t>vous plairait-il d</w:t>
      </w:r>
      <w:r w:rsidR="007D0B10">
        <w:t>’</w:t>
      </w:r>
      <w:r w:rsidRPr="00EA49B4">
        <w:t>ôter votre visage d</w:t>
      </w:r>
      <w:r w:rsidR="007D0B10">
        <w:t>’</w:t>
      </w:r>
      <w:r w:rsidRPr="00EA49B4">
        <w:t>aujourd</w:t>
      </w:r>
      <w:r w:rsidR="007D0B10">
        <w:t>’</w:t>
      </w:r>
      <w:r w:rsidRPr="00EA49B4">
        <w:t>hui</w:t>
      </w:r>
      <w:r w:rsidR="007D0B10">
        <w:t xml:space="preserve"> ? </w:t>
      </w:r>
      <w:r w:rsidRPr="00EA49B4">
        <w:t>ou</w:t>
      </w:r>
      <w:r w:rsidR="007D0B10">
        <w:t xml:space="preserve">, </w:t>
      </w:r>
      <w:r w:rsidRPr="00EA49B4">
        <w:t>si vous ne le pouvez pas</w:t>
      </w:r>
      <w:r w:rsidR="007D0B10">
        <w:t xml:space="preserve">, </w:t>
      </w:r>
      <w:r w:rsidRPr="00EA49B4">
        <w:t>au moins pouvez-</w:t>
      </w:r>
      <w:r w:rsidRPr="00EA49B4">
        <w:lastRenderedPageBreak/>
        <w:t>vous bien ôter vos habits</w:t>
      </w:r>
      <w:r w:rsidR="007D0B10">
        <w:t xml:space="preserve">, </w:t>
      </w:r>
      <w:r w:rsidRPr="00EA49B4">
        <w:t>pour nous faire voir de quelle étoffe est la bosse que vous portez</w:t>
      </w:r>
      <w:r w:rsidR="007D0B10">
        <w:t> ? »</w:t>
      </w:r>
    </w:p>
    <w:p w14:paraId="3E020FE3" w14:textId="33A464E6" w:rsidR="007D0B10" w:rsidRDefault="00CC13A3" w:rsidP="00CC13A3">
      <w:r w:rsidRPr="00EA49B4">
        <w:t>Je voulus faire quelques remontrances</w:t>
      </w:r>
      <w:r w:rsidR="007D0B10">
        <w:t xml:space="preserve">, </w:t>
      </w:r>
      <w:r w:rsidRPr="00EA49B4">
        <w:t>mais elles furent vaines</w:t>
      </w:r>
      <w:r w:rsidR="007D0B10">
        <w:t xml:space="preserve">. </w:t>
      </w:r>
      <w:r w:rsidRPr="00EA49B4">
        <w:t>Je voyais déjà mon déguisement en partie découvert</w:t>
      </w:r>
      <w:r w:rsidR="007D0B10">
        <w:t xml:space="preserve">, </w:t>
      </w:r>
      <w:r w:rsidRPr="00EA49B4">
        <w:t>et Gines</w:t>
      </w:r>
      <w:r w:rsidR="007D0B10">
        <w:t xml:space="preserve">, </w:t>
      </w:r>
      <w:r w:rsidRPr="00EA49B4">
        <w:t>quoique toujours incertain</w:t>
      </w:r>
      <w:r w:rsidR="007D0B10">
        <w:t xml:space="preserve">, </w:t>
      </w:r>
      <w:r w:rsidRPr="00EA49B4">
        <w:t>se confirmait néanmoins à chaque instant de plus en plus dans ses soupçons</w:t>
      </w:r>
      <w:r w:rsidR="007D0B10">
        <w:t xml:space="preserve">. </w:t>
      </w:r>
      <w:r w:rsidRPr="00EA49B4">
        <w:t xml:space="preserve">Quant à </w:t>
      </w:r>
      <w:r w:rsidR="007D0B10">
        <w:t>M. </w:t>
      </w:r>
      <w:r w:rsidRPr="00EA49B4">
        <w:t>Spurrel</w:t>
      </w:r>
      <w:r w:rsidR="007D0B10">
        <w:t xml:space="preserve">, </w:t>
      </w:r>
      <w:r w:rsidRPr="00EA49B4">
        <w:t>sa figure s</w:t>
      </w:r>
      <w:r w:rsidR="007D0B10">
        <w:t>’</w:t>
      </w:r>
      <w:r w:rsidRPr="00EA49B4">
        <w:t>était renfrognée</w:t>
      </w:r>
      <w:r w:rsidR="007D0B10">
        <w:t xml:space="preserve">, </w:t>
      </w:r>
      <w:r w:rsidRPr="00EA49B4">
        <w:t>et ses yeux inquiets regardaient avidement tout ce qui se passait</w:t>
      </w:r>
      <w:r w:rsidR="007D0B10">
        <w:t xml:space="preserve">. </w:t>
      </w:r>
      <w:r w:rsidRPr="00EA49B4">
        <w:t>À mesure que mon imposture devenait plus palpable</w:t>
      </w:r>
      <w:r w:rsidR="007D0B10">
        <w:t xml:space="preserve">, </w:t>
      </w:r>
      <w:r w:rsidRPr="00EA49B4">
        <w:t>il répétait son exclamation</w:t>
      </w:r>
      <w:r w:rsidR="007D0B10">
        <w:t> : « </w:t>
      </w:r>
      <w:r w:rsidRPr="00EA49B4">
        <w:t>Dieu soit béni</w:t>
      </w:r>
      <w:r w:rsidR="007D0B10">
        <w:t xml:space="preserve"> ! </w:t>
      </w:r>
      <w:r w:rsidRPr="00EA49B4">
        <w:t>Dieu soit béni</w:t>
      </w:r>
      <w:r w:rsidR="007D0B10">
        <w:t> ! »</w:t>
      </w:r>
      <w:r w:rsidRPr="00EA49B4">
        <w:t xml:space="preserve"> À la fin</w:t>
      </w:r>
      <w:r w:rsidR="007D0B10">
        <w:t xml:space="preserve">, </w:t>
      </w:r>
      <w:r w:rsidRPr="00EA49B4">
        <w:t>excédé de cette odieuse farce</w:t>
      </w:r>
      <w:r w:rsidR="007D0B10">
        <w:t xml:space="preserve">, </w:t>
      </w:r>
      <w:r w:rsidRPr="00EA49B4">
        <w:t>et ne pouvant plus supporter le dégoût que me causait la figure basse et hypocrite qu</w:t>
      </w:r>
      <w:r w:rsidR="007D0B10">
        <w:t>’</w:t>
      </w:r>
      <w:r w:rsidRPr="00EA49B4">
        <w:t>il me semblait que je faisais</w:t>
      </w:r>
      <w:r w:rsidR="007D0B10">
        <w:t> : « </w:t>
      </w:r>
      <w:r w:rsidRPr="00EA49B4">
        <w:t>Eh bien oui</w:t>
      </w:r>
      <w:r w:rsidR="007D0B10">
        <w:t xml:space="preserve"> ! </w:t>
      </w:r>
      <w:r w:rsidRPr="00EA49B4">
        <w:t>m</w:t>
      </w:r>
      <w:r w:rsidR="007D0B10">
        <w:t>’</w:t>
      </w:r>
      <w:r w:rsidRPr="00EA49B4">
        <w:t>écriai-je</w:t>
      </w:r>
      <w:r w:rsidR="007D0B10">
        <w:t xml:space="preserve">, </w:t>
      </w:r>
      <w:r w:rsidRPr="00EA49B4">
        <w:t>je suis Caleb Williams</w:t>
      </w:r>
      <w:r w:rsidR="007D0B10">
        <w:t xml:space="preserve"> ; </w:t>
      </w:r>
      <w:r w:rsidRPr="00EA49B4">
        <w:t>conduisez-moi où vous voudrez</w:t>
      </w:r>
      <w:r w:rsidR="007D0B10">
        <w:t xml:space="preserve"> ! </w:t>
      </w:r>
      <w:r w:rsidRPr="00EA49B4">
        <w:t>et vous</w:t>
      </w:r>
      <w:r w:rsidR="007D0B10">
        <w:t>, M. </w:t>
      </w:r>
      <w:r w:rsidRPr="00EA49B4">
        <w:t>Spurrel</w:t>
      </w:r>
      <w:r w:rsidR="007D0B10">
        <w:t>… »</w:t>
      </w:r>
      <w:r w:rsidRPr="00EA49B4">
        <w:t xml:space="preserve"> Il eut un tressaillement terrible</w:t>
      </w:r>
      <w:r w:rsidR="007D0B10">
        <w:t xml:space="preserve">. </w:t>
      </w:r>
      <w:r w:rsidRPr="00EA49B4">
        <w:t>Au moment où je me déclarai</w:t>
      </w:r>
      <w:r w:rsidR="007D0B10">
        <w:t xml:space="preserve">, </w:t>
      </w:r>
      <w:r w:rsidRPr="00EA49B4">
        <w:t>sa joie avait été extrême</w:t>
      </w:r>
      <w:r w:rsidR="007D0B10">
        <w:t xml:space="preserve">, </w:t>
      </w:r>
      <w:r w:rsidRPr="00EA49B4">
        <w:t>et il ne lui avait pas été possible de la contenir</w:t>
      </w:r>
      <w:r w:rsidR="007D0B10">
        <w:t xml:space="preserve">. </w:t>
      </w:r>
      <w:r w:rsidRPr="00EA49B4">
        <w:t>Mais mon apostrophe inattendue et le ton dont je la lui adressai le foudroyèrent</w:t>
      </w:r>
      <w:r w:rsidR="007D0B10">
        <w:t>. « </w:t>
      </w:r>
      <w:r w:rsidRPr="00EA49B4">
        <w:t>Est-il possible</w:t>
      </w:r>
      <w:r w:rsidR="007D0B10">
        <w:t xml:space="preserve">, </w:t>
      </w:r>
      <w:r w:rsidRPr="00EA49B4">
        <w:t>continuai-je</w:t>
      </w:r>
      <w:r w:rsidR="007D0B10">
        <w:t xml:space="preserve">, </w:t>
      </w:r>
      <w:r w:rsidRPr="00EA49B4">
        <w:t>que vous ayez été assez bas et assez pervers pour me trahir</w:t>
      </w:r>
      <w:r w:rsidR="007D0B10">
        <w:t xml:space="preserve"> ? </w:t>
      </w:r>
      <w:r w:rsidRPr="00EA49B4">
        <w:t>Que vous ai-je fait pour mériter un pareil traitement de vous</w:t>
      </w:r>
      <w:r w:rsidR="007D0B10">
        <w:t xml:space="preserve"> ? </w:t>
      </w:r>
      <w:r w:rsidRPr="00EA49B4">
        <w:t>C</w:t>
      </w:r>
      <w:r w:rsidR="007D0B10">
        <w:t>’</w:t>
      </w:r>
      <w:r w:rsidRPr="00EA49B4">
        <w:t>est donc là la tendresse que vous me témoigniez</w:t>
      </w:r>
      <w:r w:rsidR="007D0B10">
        <w:t xml:space="preserve"> ? </w:t>
      </w:r>
      <w:r w:rsidRPr="00EA49B4">
        <w:t>cet amour de père que vous aviez sans cesse à la bouche</w:t>
      </w:r>
      <w:r w:rsidR="007D0B10">
        <w:t xml:space="preserve"> ? </w:t>
      </w:r>
      <w:r w:rsidRPr="00EA49B4">
        <w:t>Vous me livrez à la mort</w:t>
      </w:r>
      <w:r w:rsidR="007D0B10">
        <w:t> ?</w:t>
      </w:r>
    </w:p>
    <w:p w14:paraId="5390885B" w14:textId="77777777" w:rsidR="007D0B10" w:rsidRDefault="007D0B10" w:rsidP="00CC13A3">
      <w:r>
        <w:t>— </w:t>
      </w:r>
      <w:r w:rsidR="00CC13A3" w:rsidRPr="00EA49B4">
        <w:t>Mon pauvre garçon</w:t>
      </w:r>
      <w:r>
        <w:t xml:space="preserve">, </w:t>
      </w:r>
      <w:r w:rsidR="00CC13A3" w:rsidRPr="00EA49B4">
        <w:t>mon cher enfant</w:t>
      </w:r>
      <w:r>
        <w:t xml:space="preserve"> ! </w:t>
      </w:r>
      <w:r w:rsidR="00CC13A3" w:rsidRPr="00EA49B4">
        <w:t>s</w:t>
      </w:r>
      <w:r>
        <w:t>’</w:t>
      </w:r>
      <w:r w:rsidR="00CC13A3" w:rsidRPr="00EA49B4">
        <w:t>écria Spurrel du ton le plus dolent et le plus humble</w:t>
      </w:r>
      <w:r>
        <w:t xml:space="preserve">, </w:t>
      </w:r>
      <w:r w:rsidR="00CC13A3" w:rsidRPr="00EA49B4">
        <w:t>en vérité</w:t>
      </w:r>
      <w:r>
        <w:t xml:space="preserve">, </w:t>
      </w:r>
      <w:r w:rsidR="00CC13A3" w:rsidRPr="00EA49B4">
        <w:t>en vérité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ai pas pu faire autrement</w:t>
      </w:r>
      <w:r>
        <w:t xml:space="preserve"> ! </w:t>
      </w:r>
      <w:r w:rsidR="00CC13A3" w:rsidRPr="00EA49B4">
        <w:t>Allons</w:t>
      </w:r>
      <w:r>
        <w:t xml:space="preserve">, </w:t>
      </w:r>
      <w:r w:rsidR="00CC13A3" w:rsidRPr="00EA49B4">
        <w:t>allons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espère bien qu</w:t>
      </w:r>
      <w:r>
        <w:t>’</w:t>
      </w:r>
      <w:r w:rsidR="00CC13A3" w:rsidRPr="00EA49B4">
        <w:t>on ne lui fera pas de mal</w:t>
      </w:r>
      <w:r>
        <w:t xml:space="preserve">, </w:t>
      </w:r>
      <w:r w:rsidR="00CC13A3" w:rsidRPr="00EA49B4">
        <w:t>à ce pauvre ami</w:t>
      </w:r>
      <w:r>
        <w:t xml:space="preserve"> ! </w:t>
      </w:r>
      <w:r w:rsidR="00CC13A3" w:rsidRPr="00EA49B4">
        <w:t>Si cela arrivait</w:t>
      </w:r>
      <w:r>
        <w:t xml:space="preserve">, </w:t>
      </w:r>
      <w:r w:rsidR="00CC13A3" w:rsidRPr="00EA49B4">
        <w:t>je suis sûr que j</w:t>
      </w:r>
      <w:r>
        <w:t>’</w:t>
      </w:r>
      <w:r w:rsidR="00CC13A3" w:rsidRPr="00EA49B4">
        <w:t>en mourrais</w:t>
      </w:r>
      <w:r>
        <w:t>.</w:t>
      </w:r>
    </w:p>
    <w:p w14:paraId="140D4DA8" w14:textId="7028429E" w:rsidR="00CC13A3" w:rsidRPr="00EA49B4" w:rsidRDefault="007D0B10" w:rsidP="00CC13A3">
      <w:r>
        <w:t>— </w:t>
      </w:r>
      <w:r w:rsidR="00CC13A3" w:rsidRPr="00EA49B4">
        <w:t>Misérable hypocrite</w:t>
      </w:r>
      <w:r>
        <w:t xml:space="preserve"> ! </w:t>
      </w:r>
      <w:r w:rsidR="00CC13A3" w:rsidRPr="00EA49B4">
        <w:t>interrompis-je avec l</w:t>
      </w:r>
      <w:r>
        <w:t>’</w:t>
      </w:r>
      <w:r w:rsidR="00CC13A3" w:rsidRPr="00EA49B4">
        <w:t>accent de l</w:t>
      </w:r>
      <w:r>
        <w:t>’</w:t>
      </w:r>
      <w:r w:rsidR="00CC13A3" w:rsidRPr="00EA49B4">
        <w:t>indignation</w:t>
      </w:r>
      <w:r>
        <w:t xml:space="preserve">, </w:t>
      </w:r>
      <w:r w:rsidR="00CC13A3" w:rsidRPr="00EA49B4">
        <w:t>vous me mettez dans les cruelles serres de la justice</w:t>
      </w:r>
      <w:r>
        <w:t xml:space="preserve">, </w:t>
      </w:r>
      <w:r w:rsidR="00CC13A3" w:rsidRPr="00EA49B4">
        <w:t>et vous espérez</w:t>
      </w:r>
      <w:r>
        <w:t xml:space="preserve">, </w:t>
      </w:r>
      <w:r w:rsidR="00CC13A3" w:rsidRPr="00EA49B4">
        <w:t>dites-vous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 xml:space="preserve">il ne me sera pas fait </w:t>
      </w:r>
      <w:r w:rsidR="00CC13A3" w:rsidRPr="00EA49B4">
        <w:lastRenderedPageBreak/>
        <w:t>de mal</w:t>
      </w:r>
      <w:r>
        <w:t xml:space="preserve"> ! </w:t>
      </w:r>
      <w:r w:rsidR="00CC13A3" w:rsidRPr="00EA49B4">
        <w:t>Allez</w:t>
      </w:r>
      <w:r>
        <w:t xml:space="preserve">, </w:t>
      </w:r>
      <w:r w:rsidR="00CC13A3" w:rsidRPr="00EA49B4">
        <w:t>je sais d</w:t>
      </w:r>
      <w:r>
        <w:t>’</w:t>
      </w:r>
      <w:r w:rsidR="00CC13A3" w:rsidRPr="00EA49B4">
        <w:t>avance mon arrêt</w:t>
      </w:r>
      <w:r>
        <w:t xml:space="preserve">, </w:t>
      </w:r>
      <w:r w:rsidR="00CC13A3" w:rsidRPr="00EA49B4">
        <w:t>et je suis prêt à le subir</w:t>
      </w:r>
      <w:r>
        <w:t xml:space="preserve"> ! </w:t>
      </w:r>
      <w:r w:rsidR="00CC13A3" w:rsidRPr="00EA49B4">
        <w:t>Vous m</w:t>
      </w:r>
      <w:r>
        <w:t>’</w:t>
      </w:r>
      <w:r w:rsidR="00CC13A3" w:rsidRPr="00EA49B4">
        <w:t>attachez de votre propre main la corde au cou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pour le même prix</w:t>
      </w:r>
      <w:r>
        <w:t xml:space="preserve">, </w:t>
      </w:r>
      <w:r w:rsidR="00CC13A3" w:rsidRPr="00EA49B4">
        <w:t>vous en eussiez fait autant à votre fils unique</w:t>
      </w:r>
      <w:r>
        <w:t xml:space="preserve"> ! </w:t>
      </w:r>
      <w:r w:rsidR="00CC13A3" w:rsidRPr="00EA49B4">
        <w:t>Allez compter vos maudites guinées</w:t>
      </w:r>
      <w:r>
        <w:t xml:space="preserve"> ! </w:t>
      </w:r>
      <w:r w:rsidR="00CC13A3" w:rsidRPr="00EA49B4">
        <w:t>Ma vie eût été plus en sûreté entre les mains du premier venu que dans les vôtres</w:t>
      </w:r>
      <w:r>
        <w:t xml:space="preserve">, </w:t>
      </w:r>
      <w:r w:rsidR="00CC13A3" w:rsidRPr="00EA49B4">
        <w:t>artificieux crocodile</w:t>
      </w:r>
      <w:r>
        <w:t xml:space="preserve">, </w:t>
      </w:r>
      <w:r w:rsidR="00CC13A3" w:rsidRPr="00EA49B4">
        <w:t>qui caressez pour dévorer</w:t>
      </w:r>
      <w:r>
        <w:t>. »</w:t>
      </w:r>
    </w:p>
    <w:p w14:paraId="2B5E1A20" w14:textId="07305142" w:rsidR="007D0B10" w:rsidRDefault="00CC13A3" w:rsidP="00CC13A3">
      <w:r w:rsidRPr="00EA49B4">
        <w:t>J</w:t>
      </w:r>
      <w:r w:rsidR="007D0B10">
        <w:t>’</w:t>
      </w:r>
      <w:r w:rsidRPr="00EA49B4">
        <w:t>ai toujours pensé que ma maladie et l</w:t>
      </w:r>
      <w:r w:rsidR="007D0B10">
        <w:t>’</w:t>
      </w:r>
      <w:r w:rsidRPr="00EA49B4">
        <w:t xml:space="preserve">approche apparente de ma mort avaient contribué à la trahison de </w:t>
      </w:r>
      <w:r w:rsidR="007D0B10">
        <w:t>M. </w:t>
      </w:r>
      <w:r w:rsidRPr="00EA49B4">
        <w:t>Spurrel</w:t>
      </w:r>
      <w:r w:rsidR="007D0B10">
        <w:t xml:space="preserve">. </w:t>
      </w:r>
      <w:r w:rsidRPr="00EA49B4">
        <w:t>Il avait calculé avec lui-même combien de temps encore j</w:t>
      </w:r>
      <w:r w:rsidR="007D0B10">
        <w:t>’</w:t>
      </w:r>
      <w:r w:rsidRPr="00EA49B4">
        <w:t>étais en état de travailler</w:t>
      </w:r>
      <w:r w:rsidR="007D0B10">
        <w:t xml:space="preserve">. </w:t>
      </w:r>
      <w:r w:rsidRPr="00EA49B4">
        <w:t>Il se rappelait avec effroi la dépense que lui avaient occasionnée la maladie et la mort de son fils</w:t>
      </w:r>
      <w:r w:rsidR="007D0B10">
        <w:t xml:space="preserve">. </w:t>
      </w:r>
      <w:r w:rsidRPr="00EA49B4">
        <w:t>Il était bien décidé à ne pas répéter les mêmes frais</w:t>
      </w:r>
      <w:r w:rsidR="007D0B10">
        <w:t xml:space="preserve">. </w:t>
      </w:r>
      <w:r w:rsidRPr="00EA49B4">
        <w:t>Il craignait cependant la honte d</w:t>
      </w:r>
      <w:r w:rsidR="007D0B10">
        <w:t>’</w:t>
      </w:r>
      <w:r w:rsidRPr="00EA49B4">
        <w:t>avoir des torts envers moi</w:t>
      </w:r>
      <w:r w:rsidR="007D0B10">
        <w:t xml:space="preserve">. </w:t>
      </w:r>
      <w:r w:rsidRPr="00EA49B4">
        <w:t>Il avait peur de sa propre sensibilité</w:t>
      </w:r>
      <w:r w:rsidR="007D0B10">
        <w:t xml:space="preserve"> : </w:t>
      </w:r>
      <w:r w:rsidRPr="00EA49B4">
        <w:t>il sentait que je faisais des progrès dans son affection</w:t>
      </w:r>
      <w:r w:rsidR="007D0B10">
        <w:t xml:space="preserve">, </w:t>
      </w:r>
      <w:r w:rsidRPr="00EA49B4">
        <w:t>et que bientôt il ne lui serait plus possible de m</w:t>
      </w:r>
      <w:r w:rsidR="007D0B10">
        <w:t>’</w:t>
      </w:r>
      <w:r w:rsidRPr="00EA49B4">
        <w:t>abandonner</w:t>
      </w:r>
      <w:r w:rsidR="007D0B10">
        <w:t xml:space="preserve">. </w:t>
      </w:r>
      <w:r w:rsidRPr="00EA49B4">
        <w:t>Par une sorte d</w:t>
      </w:r>
      <w:r w:rsidR="007D0B10">
        <w:t>’</w:t>
      </w:r>
      <w:r w:rsidRPr="00EA49B4">
        <w:t>instinct secret</w:t>
      </w:r>
      <w:r w:rsidR="007D0B10">
        <w:t xml:space="preserve">, </w:t>
      </w:r>
      <w:r w:rsidRPr="00EA49B4">
        <w:t>il fut conduit à éviter une action plus généreuse par la plus lâche de toutes</w:t>
      </w:r>
      <w:r w:rsidR="007D0B10">
        <w:t xml:space="preserve">, </w:t>
      </w:r>
      <w:r w:rsidRPr="00EA49B4">
        <w:t>et ne put résister à l</w:t>
      </w:r>
      <w:r w:rsidR="007D0B10">
        <w:t>’</w:t>
      </w:r>
      <w:r w:rsidRPr="00EA49B4">
        <w:t>appât de la récompense promise</w:t>
      </w:r>
      <w:r w:rsidR="007D0B10">
        <w:t xml:space="preserve">, </w:t>
      </w:r>
      <w:r w:rsidRPr="00EA49B4">
        <w:t>joint au premier motif</w:t>
      </w:r>
      <w:r w:rsidR="007D0B10">
        <w:t>.</w:t>
      </w:r>
    </w:p>
    <w:p w14:paraId="1BC90941" w14:textId="6ACBE6B2" w:rsidR="00CC13A3" w:rsidRPr="00EA49B4" w:rsidRDefault="00CC13A3" w:rsidP="007D0B10">
      <w:pPr>
        <w:pStyle w:val="Titre1"/>
      </w:pPr>
      <w:bookmarkStart w:id="40" w:name="_Toc194843929"/>
      <w:r w:rsidRPr="00EA49B4">
        <w:lastRenderedPageBreak/>
        <w:t>XXXVII</w:t>
      </w:r>
      <w:bookmarkEnd w:id="40"/>
    </w:p>
    <w:p w14:paraId="716504FF" w14:textId="0AB65C1F" w:rsidR="007D0B10" w:rsidRDefault="00CC13A3" w:rsidP="00CC13A3">
      <w:r w:rsidRPr="00EA49B4">
        <w:t xml:space="preserve">Après avoir donné carrière à tout mon ressentiment contre </w:t>
      </w:r>
      <w:r w:rsidR="007D0B10">
        <w:t>M. </w:t>
      </w:r>
      <w:r w:rsidRPr="00EA49B4">
        <w:t>Spurrel</w:t>
      </w:r>
      <w:r w:rsidR="007D0B10">
        <w:t xml:space="preserve">, </w:t>
      </w:r>
      <w:r w:rsidRPr="00EA49B4">
        <w:t>je le laissai immobile et hors d</w:t>
      </w:r>
      <w:r w:rsidR="007D0B10">
        <w:t>’</w:t>
      </w:r>
      <w:r w:rsidRPr="00EA49B4">
        <w:t>état de répondre un mot</w:t>
      </w:r>
      <w:r w:rsidR="007D0B10">
        <w:t xml:space="preserve">. </w:t>
      </w:r>
      <w:r w:rsidRPr="00EA49B4">
        <w:t>Gines et son camarade m</w:t>
      </w:r>
      <w:r w:rsidR="007D0B10">
        <w:t>’</w:t>
      </w:r>
      <w:r w:rsidRPr="00EA49B4">
        <w:t>accompagnèrent</w:t>
      </w:r>
      <w:r w:rsidR="007D0B10">
        <w:t xml:space="preserve">. </w:t>
      </w:r>
      <w:r w:rsidRPr="00EA49B4">
        <w:t>Il est inutile de dépeindre toute l</w:t>
      </w:r>
      <w:r w:rsidR="007D0B10">
        <w:t>’</w:t>
      </w:r>
      <w:r w:rsidRPr="00EA49B4">
        <w:t>insolence de cet homme</w:t>
      </w:r>
      <w:r w:rsidR="007D0B10">
        <w:t xml:space="preserve">. </w:t>
      </w:r>
      <w:r w:rsidRPr="00EA49B4">
        <w:t>Il était dominé alternativement par la joie triomphante d</w:t>
      </w:r>
      <w:r w:rsidR="007D0B10">
        <w:t>’</w:t>
      </w:r>
      <w:r w:rsidRPr="00EA49B4">
        <w:t>avoir pu consommer enfin sa vengeance</w:t>
      </w:r>
      <w:r w:rsidR="007D0B10">
        <w:t xml:space="preserve">, </w:t>
      </w:r>
      <w:r w:rsidRPr="00EA49B4">
        <w:t>et par le regret d</w:t>
      </w:r>
      <w:r w:rsidR="007D0B10">
        <w:t>’</w:t>
      </w:r>
      <w:r w:rsidRPr="00EA49B4">
        <w:t>avoir laissé aller la récompense</w:t>
      </w:r>
      <w:r w:rsidR="007D0B10">
        <w:t xml:space="preserve">, </w:t>
      </w:r>
      <w:r w:rsidRPr="00EA49B4">
        <w:t>disait-il</w:t>
      </w:r>
      <w:r w:rsidR="007D0B10">
        <w:t xml:space="preserve">, </w:t>
      </w:r>
      <w:r w:rsidRPr="00EA49B4">
        <w:t>au vieux ladre de chez qui nous sortions</w:t>
      </w:r>
      <w:r w:rsidR="007D0B10">
        <w:t xml:space="preserve">, </w:t>
      </w:r>
      <w:r w:rsidRPr="00EA49B4">
        <w:t>quoiqu</w:t>
      </w:r>
      <w:r w:rsidR="007D0B10">
        <w:t>’</w:t>
      </w:r>
      <w:r w:rsidRPr="00EA49B4">
        <w:t>il jurât bien de la lui faire passer devant le nez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le pouvait</w:t>
      </w:r>
      <w:r w:rsidR="007D0B10">
        <w:t xml:space="preserve">. </w:t>
      </w:r>
      <w:r w:rsidRPr="00EA49B4">
        <w:t>Il revendiquait l</w:t>
      </w:r>
      <w:r w:rsidR="007D0B10">
        <w:t>’</w:t>
      </w:r>
      <w:r w:rsidRPr="00EA49B4">
        <w:t>honneur d</w:t>
      </w:r>
      <w:r w:rsidR="007D0B10">
        <w:t>’</w:t>
      </w:r>
      <w:r w:rsidRPr="00EA49B4">
        <w:t>avoir imaginé à lui tout seul et d</w:t>
      </w:r>
      <w:r w:rsidR="007D0B10">
        <w:t>’</w:t>
      </w:r>
      <w:r w:rsidRPr="00EA49B4">
        <w:t>avoir rédigé la légende qui se criait dans les rues</w:t>
      </w:r>
      <w:r w:rsidR="007D0B10">
        <w:t xml:space="preserve">, </w:t>
      </w:r>
      <w:r w:rsidRPr="00EA49B4">
        <w:t>ce qui était</w:t>
      </w:r>
      <w:r w:rsidR="007D0B10">
        <w:t xml:space="preserve">, </w:t>
      </w:r>
      <w:r w:rsidRPr="00EA49B4">
        <w:t>selon lui</w:t>
      </w:r>
      <w:r w:rsidR="007D0B10">
        <w:t xml:space="preserve">, </w:t>
      </w:r>
      <w:r w:rsidRPr="00EA49B4">
        <w:t>un expédient immanquable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aurait</w:t>
      </w:r>
      <w:r w:rsidR="007D0B10">
        <w:t xml:space="preserve">, </w:t>
      </w:r>
      <w:r w:rsidRPr="00EA49B4">
        <w:t>ajoutait-il</w:t>
      </w:r>
      <w:r w:rsidR="007D0B10">
        <w:t xml:space="preserve">, </w:t>
      </w:r>
      <w:r w:rsidRPr="00EA49B4">
        <w:t>ni loi ni justice</w:t>
      </w:r>
      <w:r w:rsidR="007D0B10">
        <w:t xml:space="preserve">, </w:t>
      </w:r>
      <w:r w:rsidRPr="00EA49B4">
        <w:t>si ce vilain fieffé qui n</w:t>
      </w:r>
      <w:r w:rsidR="007D0B10">
        <w:t>’</w:t>
      </w:r>
      <w:r w:rsidRPr="00EA49B4">
        <w:t>avait rien fait recevait l</w:t>
      </w:r>
      <w:r w:rsidR="007D0B10">
        <w:t>’</w:t>
      </w:r>
      <w:r w:rsidRPr="00EA49B4">
        <w:t>argent de la capture</w:t>
      </w:r>
      <w:r w:rsidR="007D0B10">
        <w:t xml:space="preserve">, </w:t>
      </w:r>
      <w:r w:rsidRPr="00EA49B4">
        <w:t>et si lui</w:t>
      </w:r>
      <w:r w:rsidR="007D0B10">
        <w:t xml:space="preserve">, </w:t>
      </w:r>
      <w:r w:rsidRPr="00EA49B4">
        <w:t>qui en avait tout le mérite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en recueillait ni la gloire ni le profit</w:t>
      </w:r>
      <w:r w:rsidR="007D0B10">
        <w:t>.</w:t>
      </w:r>
    </w:p>
    <w:p w14:paraId="2A8F1FCA" w14:textId="77777777" w:rsidR="007D0B10" w:rsidRDefault="00CC13A3" w:rsidP="00CC13A3">
      <w:r w:rsidRPr="00EA49B4">
        <w:t>Je fis peu d</w:t>
      </w:r>
      <w:r w:rsidR="007D0B10">
        <w:t>’</w:t>
      </w:r>
      <w:r w:rsidRPr="00EA49B4">
        <w:t>attention à son discours</w:t>
      </w:r>
      <w:r w:rsidR="007D0B10">
        <w:t xml:space="preserve">. </w:t>
      </w:r>
      <w:r w:rsidRPr="00EA49B4">
        <w:t>Cependant il frappa assez ma mémoire pour que j</w:t>
      </w:r>
      <w:r w:rsidR="007D0B10">
        <w:t>’</w:t>
      </w:r>
      <w:r w:rsidRPr="00EA49B4">
        <w:t>aie pu me le rappeler dans mon premier moment de loisir</w:t>
      </w:r>
      <w:r w:rsidR="007D0B10">
        <w:t xml:space="preserve">. </w:t>
      </w:r>
      <w:r w:rsidRPr="00EA49B4">
        <w:t>Pour le présent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occupé à réfléchir sur ma nouvelle situation et sur la conduite qu</w:t>
      </w:r>
      <w:r w:rsidR="007D0B10">
        <w:t>’</w:t>
      </w:r>
      <w:r w:rsidRPr="00EA49B4">
        <w:t>elle exigeait de moi</w:t>
      </w:r>
      <w:r w:rsidR="007D0B10">
        <w:t xml:space="preserve">. </w:t>
      </w:r>
      <w:r w:rsidRPr="00EA49B4">
        <w:t>Deux fois</w:t>
      </w:r>
      <w:r w:rsidR="007D0B10">
        <w:t xml:space="preserve">, </w:t>
      </w:r>
      <w:r w:rsidRPr="00EA49B4">
        <w:t>dans les crises de mon désespoir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idée de secouer le fardeau de la vie s</w:t>
      </w:r>
      <w:r w:rsidR="007D0B10">
        <w:t>’</w:t>
      </w:r>
      <w:r w:rsidRPr="00EA49B4">
        <w:t>était présentée à mon esprit</w:t>
      </w:r>
      <w:r w:rsidR="007D0B10">
        <w:t xml:space="preserve"> ; </w:t>
      </w:r>
      <w:r w:rsidRPr="00EA49B4">
        <w:t>mais il s</w:t>
      </w:r>
      <w:r w:rsidR="007D0B10">
        <w:t>’</w:t>
      </w:r>
      <w:r w:rsidRPr="00EA49B4">
        <w:t>en fallait bien que ce fût là ma pensée habituelle</w:t>
      </w:r>
      <w:r w:rsidR="007D0B10">
        <w:t xml:space="preserve">. </w:t>
      </w:r>
      <w:r w:rsidRPr="00EA49B4">
        <w:t>Dans ce moment-ci</w:t>
      </w:r>
      <w:r w:rsidR="007D0B10">
        <w:t xml:space="preserve">, </w:t>
      </w:r>
      <w:r w:rsidRPr="00EA49B4">
        <w:t>comme dans tous ceux où l</w:t>
      </w:r>
      <w:r w:rsidR="007D0B10">
        <w:t>’</w:t>
      </w:r>
      <w:r w:rsidRPr="00EA49B4">
        <w:t>injustice menaçait immédiatement mes jours</w:t>
      </w:r>
      <w:r w:rsidR="007D0B10">
        <w:t xml:space="preserve">, </w:t>
      </w:r>
      <w:r w:rsidRPr="00EA49B4">
        <w:t>je me sentais plus que jamais disposé à les défendre de tout mon pouvoir</w:t>
      </w:r>
      <w:r w:rsidR="007D0B10">
        <w:t>.</w:t>
      </w:r>
    </w:p>
    <w:p w14:paraId="1251BC46" w14:textId="77777777" w:rsidR="007D0B10" w:rsidRDefault="00CC13A3" w:rsidP="00CC13A3">
      <w:r w:rsidRPr="00EA49B4">
        <w:t>Toutefois l</w:t>
      </w:r>
      <w:r w:rsidR="007D0B10">
        <w:t>’</w:t>
      </w:r>
      <w:r w:rsidRPr="00EA49B4">
        <w:t>avenir s</w:t>
      </w:r>
      <w:r w:rsidR="007D0B10">
        <w:t>’</w:t>
      </w:r>
      <w:r w:rsidRPr="00EA49B4">
        <w:t>offrait sous l</w:t>
      </w:r>
      <w:r w:rsidR="007D0B10">
        <w:t>’</w:t>
      </w:r>
      <w:r w:rsidRPr="00EA49B4">
        <w:t>aspect le plus sombre et le plus décourageant</w:t>
      </w:r>
      <w:r w:rsidR="007D0B10">
        <w:t xml:space="preserve">. </w:t>
      </w:r>
      <w:r w:rsidRPr="00EA49B4">
        <w:t>Que de travaux et que d</w:t>
      </w:r>
      <w:r w:rsidR="007D0B10">
        <w:t>’</w:t>
      </w:r>
      <w:r w:rsidRPr="00EA49B4">
        <w:t>efforts d</w:t>
      </w:r>
      <w:r w:rsidR="007D0B10">
        <w:t>’</w:t>
      </w:r>
      <w:r w:rsidRPr="00EA49B4">
        <w:t>abord pour m</w:t>
      </w:r>
      <w:r w:rsidR="007D0B10">
        <w:t>’</w:t>
      </w:r>
      <w:r w:rsidRPr="00EA49B4">
        <w:t>arracher de ma prison et ensuite pour échapper à l</w:t>
      </w:r>
      <w:r w:rsidR="007D0B10">
        <w:t>’</w:t>
      </w:r>
      <w:r w:rsidRPr="00EA49B4">
        <w:t>activité de ceux qui étaient à ma poursuite</w:t>
      </w:r>
      <w:r w:rsidR="007D0B10">
        <w:t xml:space="preserve"> ! </w:t>
      </w:r>
      <w:r w:rsidRPr="00EA49B4">
        <w:t xml:space="preserve">et le résultat de tant </w:t>
      </w:r>
      <w:r w:rsidRPr="00EA49B4">
        <w:lastRenderedPageBreak/>
        <w:t>de jours d</w:t>
      </w:r>
      <w:r w:rsidR="007D0B10">
        <w:t>’</w:t>
      </w:r>
      <w:r w:rsidRPr="00EA49B4">
        <w:t>alarmes et de persévérance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de me voir ramené au point d</w:t>
      </w:r>
      <w:r w:rsidR="007D0B10">
        <w:t>’</w:t>
      </w:r>
      <w:r w:rsidRPr="00EA49B4">
        <w:t>où j</w:t>
      </w:r>
      <w:r w:rsidR="007D0B10">
        <w:t>’</w:t>
      </w:r>
      <w:r w:rsidRPr="00EA49B4">
        <w:t>étais parti pour commencer cette effroyable carrière</w:t>
      </w:r>
      <w:r w:rsidR="007D0B10">
        <w:t xml:space="preserve"> ! </w:t>
      </w:r>
      <w:r w:rsidRPr="00EA49B4">
        <w:t>À la vérité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acquis de la célébrité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gagné le déplorable avantage d</w:t>
      </w:r>
      <w:r w:rsidR="007D0B10">
        <w:t>’</w:t>
      </w:r>
      <w:r w:rsidRPr="00EA49B4">
        <w:t>avoir mon histoire criée par les colporteurs et chantée sur les tréteaux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être partout renommé comme le plus actif et le plus étonnant des scélérats</w:t>
      </w:r>
      <w:r w:rsidR="007D0B10">
        <w:t xml:space="preserve">, </w:t>
      </w:r>
      <w:r w:rsidRPr="00EA49B4">
        <w:t>et de faire l</w:t>
      </w:r>
      <w:r w:rsidR="007D0B10">
        <w:t>’</w:t>
      </w:r>
      <w:r w:rsidRPr="00EA49B4">
        <w:t>entretien perpétuel des laquais et des servantes</w:t>
      </w:r>
      <w:r w:rsidR="007D0B10">
        <w:t xml:space="preserve"> ; </w:t>
      </w:r>
      <w:r w:rsidRPr="00EA49B4">
        <w:t>mais je n</w:t>
      </w:r>
      <w:r w:rsidR="007D0B10">
        <w:t>’</w:t>
      </w:r>
      <w:r w:rsidRPr="00EA49B4">
        <w:t>étais ni un Érostrate</w:t>
      </w:r>
      <w:r w:rsidR="007D0B10">
        <w:t xml:space="preserve">, </w:t>
      </w:r>
      <w:r w:rsidRPr="00EA49B4">
        <w:t>ni un Alexandre</w:t>
      </w:r>
      <w:r w:rsidR="007D0B10">
        <w:t xml:space="preserve">, </w:t>
      </w:r>
      <w:r w:rsidRPr="00EA49B4">
        <w:t>pour que cette sorte de gloire me fît descendre au tombeau avec satisfaction</w:t>
      </w:r>
      <w:r w:rsidR="007D0B10">
        <w:t xml:space="preserve">. </w:t>
      </w:r>
      <w:r w:rsidRPr="00EA49B4">
        <w:t>Et</w:t>
      </w:r>
      <w:r w:rsidR="007D0B10">
        <w:t xml:space="preserve">, </w:t>
      </w:r>
      <w:r w:rsidRPr="00EA49B4">
        <w:t>pour parvenir à quelque chose de solide et de désirable</w:t>
      </w:r>
      <w:r w:rsidR="007D0B10">
        <w:t xml:space="preserve">, </w:t>
      </w:r>
      <w:r w:rsidRPr="00EA49B4">
        <w:t>quelle chance pouvait m</w:t>
      </w:r>
      <w:r w:rsidR="007D0B10">
        <w:t>’</w:t>
      </w:r>
      <w:r w:rsidRPr="00EA49B4">
        <w:t>offrir à présent de nouveaux efforts semblables aux premiers</w:t>
      </w:r>
      <w:r w:rsidR="007D0B10">
        <w:t xml:space="preserve"> ? </w:t>
      </w:r>
      <w:r w:rsidRPr="00EA49B4">
        <w:t>Jamais créature humaine avait-elle été poursuivie par des ennemis plus acharnés et plus ingénieux</w:t>
      </w:r>
      <w:r w:rsidR="007D0B10">
        <w:t xml:space="preserve"> ? </w:t>
      </w:r>
      <w:r w:rsidRPr="00EA49B4">
        <w:t>Quel espoir avais-je de voir cesser leur persécution ou d</w:t>
      </w:r>
      <w:r w:rsidR="007D0B10">
        <w:t>’</w:t>
      </w:r>
      <w:r w:rsidRPr="00EA49B4">
        <w:t>être plus heureux dans mes tentatives</w:t>
      </w:r>
      <w:r w:rsidR="007D0B10">
        <w:t> ?</w:t>
      </w:r>
    </w:p>
    <w:p w14:paraId="645DE34D" w14:textId="31C8C208" w:rsidR="007D0B10" w:rsidRDefault="00CC13A3" w:rsidP="00CC13A3">
      <w:r w:rsidRPr="00EA49B4">
        <w:t>La résolution que je pris me fut dictée par d</w:t>
      </w:r>
      <w:r w:rsidR="007D0B10">
        <w:t>’</w:t>
      </w:r>
      <w:r w:rsidRPr="00EA49B4">
        <w:t>autres considérations</w:t>
      </w:r>
      <w:r w:rsidR="007D0B10">
        <w:t xml:space="preserve">. </w:t>
      </w:r>
      <w:r w:rsidRPr="00EA49B4">
        <w:t>Mon âme s</w:t>
      </w:r>
      <w:r w:rsidR="007D0B10">
        <w:t>’</w:t>
      </w:r>
      <w:r w:rsidRPr="00EA49B4">
        <w:t xml:space="preserve">était insensiblement détachée et éloignée par degrés de </w:t>
      </w:r>
      <w:r w:rsidR="007D0B10">
        <w:t>M. </w:t>
      </w:r>
      <w:r w:rsidRPr="00EA49B4">
        <w:t>Falkland avant d</w:t>
      </w:r>
      <w:r w:rsidR="007D0B10">
        <w:t>’</w:t>
      </w:r>
      <w:r w:rsidRPr="00EA49B4">
        <w:t>en venir au point de l</w:t>
      </w:r>
      <w:r w:rsidR="007D0B10">
        <w:t>’</w:t>
      </w:r>
      <w:r w:rsidRPr="00EA49B4">
        <w:t>abhorrer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été longtemps à nourrir pour lui dans mon cœur une vénération que son animosité contre moi et les persécutions que j</w:t>
      </w:r>
      <w:r w:rsidR="007D0B10">
        <w:t>’</w:t>
      </w:r>
      <w:r w:rsidRPr="00EA49B4">
        <w:t>en essuyais n</w:t>
      </w:r>
      <w:r w:rsidR="007D0B10">
        <w:t>’</w:t>
      </w:r>
      <w:r w:rsidRPr="00EA49B4">
        <w:t>avaient pu encore entièrement effacer</w:t>
      </w:r>
      <w:r w:rsidR="007D0B10">
        <w:t xml:space="preserve">. </w:t>
      </w:r>
      <w:r w:rsidRPr="00EA49B4">
        <w:t>Mais actuellement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attribuai à la perversité de son caractère la barbarie opiniâtre de sa conduite</w:t>
      </w:r>
      <w:r w:rsidR="007D0B10">
        <w:t xml:space="preserve"> ; </w:t>
      </w:r>
      <w:r w:rsidRPr="00EA49B4">
        <w:t>je trouvai quelque chose d</w:t>
      </w:r>
      <w:r w:rsidR="007D0B10">
        <w:t>’</w:t>
      </w:r>
      <w:r w:rsidRPr="00EA49B4">
        <w:t>infernal dans cet acharnement à me relancer au bout du monde</w:t>
      </w:r>
      <w:r w:rsidR="007D0B10">
        <w:t xml:space="preserve">, </w:t>
      </w:r>
      <w:r w:rsidRPr="00EA49B4">
        <w:t>à me forcer</w:t>
      </w:r>
      <w:r w:rsidR="007D0B10">
        <w:t xml:space="preserve">, </w:t>
      </w:r>
      <w:r w:rsidRPr="00EA49B4">
        <w:t>comme une malheureuse proie</w:t>
      </w:r>
      <w:r w:rsidR="007D0B10">
        <w:t xml:space="preserve">, </w:t>
      </w:r>
      <w:r w:rsidRPr="00EA49B4">
        <w:t>jusque dans des tanières</w:t>
      </w:r>
      <w:r w:rsidR="007D0B10">
        <w:t xml:space="preserve">, </w:t>
      </w:r>
      <w:r w:rsidRPr="00EA49B4">
        <w:t>et à vouloir</w:t>
      </w:r>
      <w:r w:rsidR="007D0B10">
        <w:t xml:space="preserve">, </w:t>
      </w:r>
      <w:r w:rsidRPr="00EA49B4">
        <w:t>à tout prix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abreuver de mon sang</w:t>
      </w:r>
      <w:r w:rsidR="007D0B10">
        <w:t xml:space="preserve">, </w:t>
      </w:r>
      <w:r w:rsidRPr="00EA49B4">
        <w:t>tandis que dans le secret de son âme il connaissait mon innocence</w:t>
      </w:r>
      <w:r w:rsidR="007D0B10">
        <w:t xml:space="preserve">, </w:t>
      </w:r>
      <w:r w:rsidRPr="00EA49B4">
        <w:t>ma candeur</w:t>
      </w:r>
      <w:r w:rsidR="007D0B10">
        <w:t xml:space="preserve">, </w:t>
      </w:r>
      <w:r w:rsidRPr="00EA49B4">
        <w:t>je pourrais dire même mes vertus</w:t>
      </w:r>
      <w:r w:rsidR="007D0B10">
        <w:t xml:space="preserve">. </w:t>
      </w:r>
      <w:r w:rsidRPr="00EA49B4">
        <w:t>Dès lors</w:t>
      </w:r>
      <w:r w:rsidR="007D0B10">
        <w:t xml:space="preserve">, </w:t>
      </w:r>
      <w:r w:rsidRPr="00EA49B4">
        <w:t>je foulai aux pieds mes premiers sentiments pour lui et tout souvenir de respect ou d</w:t>
      </w:r>
      <w:r w:rsidR="007D0B10">
        <w:t>’</w:t>
      </w:r>
      <w:r w:rsidRPr="00EA49B4">
        <w:t>estime</w:t>
      </w:r>
      <w:r w:rsidR="007D0B10">
        <w:t xml:space="preserve">. </w:t>
      </w:r>
      <w:r w:rsidRPr="00EA49B4">
        <w:t>Je perdis toute considération pour la grandeur de ses qualités intellectuelles</w:t>
      </w:r>
      <w:r w:rsidR="007D0B10">
        <w:t xml:space="preserve">, </w:t>
      </w:r>
      <w:r w:rsidRPr="00EA49B4">
        <w:t>toute pitié pour les tortures de son âme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abjurai aussi toute idée d</w:t>
      </w:r>
      <w:r w:rsidR="007D0B10">
        <w:t>’</w:t>
      </w:r>
      <w:r w:rsidRPr="00EA49B4">
        <w:t>indulgence</w:t>
      </w:r>
      <w:r w:rsidR="007D0B10">
        <w:t xml:space="preserve"> ; </w:t>
      </w:r>
      <w:r w:rsidRPr="00EA49B4">
        <w:t xml:space="preserve">je résolus de me montrer </w:t>
      </w:r>
      <w:r w:rsidRPr="00EA49B4">
        <w:lastRenderedPageBreak/>
        <w:t>aussi impitoyable</w:t>
      </w:r>
      <w:r w:rsidR="007D0B10">
        <w:t xml:space="preserve">, </w:t>
      </w:r>
      <w:r w:rsidRPr="00EA49B4">
        <w:t>aussi inflexible que lui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insensé</w:t>
      </w:r>
      <w:r w:rsidR="007D0B10">
        <w:t xml:space="preserve"> ! </w:t>
      </w:r>
      <w:r w:rsidRPr="00EA49B4">
        <w:t>Y avait-il de la raison à lui de me pousser ainsi à la dernière extrémité et de me mettre au désespoir</w:t>
      </w:r>
      <w:r w:rsidR="007D0B10">
        <w:t xml:space="preserve"> ? </w:t>
      </w:r>
      <w:r w:rsidRPr="00EA49B4">
        <w:t>N</w:t>
      </w:r>
      <w:r w:rsidR="007D0B10">
        <w:t>’</w:t>
      </w:r>
      <w:r w:rsidRPr="00EA49B4">
        <w:t>avait-il rien à craindre pour son affreux secret</w:t>
      </w:r>
      <w:r w:rsidR="007D0B10">
        <w:t xml:space="preserve">, </w:t>
      </w:r>
      <w:r w:rsidRPr="00EA49B4">
        <w:t>et pour les meurtres répétés qui avaient souillé ses mains</w:t>
      </w:r>
      <w:r w:rsidR="007D0B10">
        <w:t> ?</w:t>
      </w:r>
    </w:p>
    <w:p w14:paraId="10132C31" w14:textId="77777777" w:rsidR="007D0B10" w:rsidRDefault="00CC13A3" w:rsidP="00CC13A3">
      <w:r w:rsidRPr="00EA49B4">
        <w:t>Je parus devant les magistrats au bureau desquels me conduisirent Gines et son camarade</w:t>
      </w:r>
      <w:r w:rsidR="007D0B10">
        <w:t xml:space="preserve">, </w:t>
      </w:r>
      <w:r w:rsidRPr="00EA49B4">
        <w:t>avec la résolution de dévoiler cet épouvantable secret dont jusqu</w:t>
      </w:r>
      <w:r w:rsidR="007D0B10">
        <w:t>’</w:t>
      </w:r>
      <w:r w:rsidRPr="00EA49B4">
        <w:t>à ce moment j</w:t>
      </w:r>
      <w:r w:rsidR="007D0B10">
        <w:t>’</w:t>
      </w:r>
      <w:r w:rsidRPr="00EA49B4">
        <w:t>avais été le religieux dépositaire</w:t>
      </w:r>
      <w:r w:rsidR="007D0B10">
        <w:t xml:space="preserve">, </w:t>
      </w:r>
      <w:r w:rsidRPr="00EA49B4">
        <w:t>et une bonne fois pour toutes de mettre mon accusateur à sa véritable place</w:t>
      </w:r>
      <w:r w:rsidR="007D0B10">
        <w:t xml:space="preserve">. </w:t>
      </w:r>
      <w:r w:rsidRPr="00EA49B4">
        <w:t>Il était bien temps de faire retomber la honte et les souffrances sur le vrai coupable</w:t>
      </w:r>
      <w:r w:rsidR="007D0B10">
        <w:t xml:space="preserve">. </w:t>
      </w:r>
      <w:r w:rsidRPr="00EA49B4">
        <w:t>Non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innocence ne resterait pas éternellement muette sous l</w:t>
      </w:r>
      <w:r w:rsidR="007D0B10">
        <w:t>’</w:t>
      </w:r>
      <w:r w:rsidRPr="00EA49B4">
        <w:t>oppression du crime</w:t>
      </w:r>
      <w:r w:rsidR="007D0B10">
        <w:t xml:space="preserve"> ! </w:t>
      </w:r>
      <w:r w:rsidRPr="00EA49B4">
        <w:t>J</w:t>
      </w:r>
      <w:r w:rsidR="007D0B10">
        <w:t>’</w:t>
      </w:r>
      <w:r w:rsidRPr="00EA49B4">
        <w:t>avais été obligé de passer en prison le reste de la nuit de mon arrestation</w:t>
      </w:r>
      <w:r w:rsidR="007D0B10">
        <w:t xml:space="preserve">. </w:t>
      </w:r>
      <w:r w:rsidRPr="00EA49B4">
        <w:t>Dans l</w:t>
      </w:r>
      <w:r w:rsidR="007D0B10">
        <w:t>’</w:t>
      </w:r>
      <w:r w:rsidRPr="00EA49B4">
        <w:t>intervalle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étais débarrassé de tout l</w:t>
      </w:r>
      <w:r w:rsidR="007D0B10">
        <w:t>’</w:t>
      </w:r>
      <w:r w:rsidRPr="00EA49B4">
        <w:t>attirail de mon déguisement</w:t>
      </w:r>
      <w:r w:rsidR="007D0B10">
        <w:t xml:space="preserve">, </w:t>
      </w:r>
      <w:r w:rsidRPr="00EA49B4">
        <w:t>et le lendemain je me présentai sous mon véritable aspect</w:t>
      </w:r>
      <w:r w:rsidR="007D0B10">
        <w:t xml:space="preserve">. </w:t>
      </w:r>
      <w:r w:rsidRPr="00EA49B4">
        <w:t>Aussi ne fut-il pas difficile de constater l</w:t>
      </w:r>
      <w:r w:rsidR="007D0B10">
        <w:t>’</w:t>
      </w:r>
      <w:r w:rsidRPr="00EA49B4">
        <w:t>identité de la personne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comme c</w:t>
      </w:r>
      <w:r w:rsidR="007D0B10">
        <w:t>’</w:t>
      </w:r>
      <w:r w:rsidRPr="00EA49B4">
        <w:t>était toute la formalité que les magistrats devant lesquels je paraissais jugeassent être de leur compétence</w:t>
      </w:r>
      <w:r w:rsidR="007D0B10">
        <w:t xml:space="preserve">, </w:t>
      </w:r>
      <w:r w:rsidRPr="00EA49B4">
        <w:t>ils se disposaient à rédiger une ordonnance pour me faire reconduire dans le comté de mon propre domicile</w:t>
      </w:r>
      <w:r w:rsidR="007D0B10">
        <w:t xml:space="preserve">. </w:t>
      </w:r>
      <w:r w:rsidRPr="00EA49B4">
        <w:t>Je suspendis l</w:t>
      </w:r>
      <w:r w:rsidR="007D0B10">
        <w:t>’</w:t>
      </w:r>
      <w:r w:rsidRPr="00EA49B4">
        <w:t>exécution de cette mesure</w:t>
      </w:r>
      <w:r w:rsidR="007D0B10">
        <w:t xml:space="preserve">, </w:t>
      </w:r>
      <w:r w:rsidRPr="00EA49B4">
        <w:t>en déclarant que j</w:t>
      </w:r>
      <w:r w:rsidR="007D0B10">
        <w:t>’</w:t>
      </w:r>
      <w:r w:rsidRPr="00EA49B4">
        <w:t>avais quelque chose à révéler</w:t>
      </w:r>
      <w:r w:rsidR="007D0B10">
        <w:t xml:space="preserve">, </w:t>
      </w:r>
      <w:r w:rsidRPr="00EA49B4">
        <w:t>déclaration qui ne manque jamais d</w:t>
      </w:r>
      <w:r w:rsidR="007D0B10">
        <w:t>’</w:t>
      </w:r>
      <w:r w:rsidRPr="00EA49B4">
        <w:t>exciter l</w:t>
      </w:r>
      <w:r w:rsidR="007D0B10">
        <w:t>’</w:t>
      </w:r>
      <w:r w:rsidRPr="00EA49B4">
        <w:t>attention des personnes préposées à l</w:t>
      </w:r>
      <w:r w:rsidR="007D0B10">
        <w:t>’</w:t>
      </w:r>
      <w:r w:rsidRPr="00EA49B4">
        <w:t>administration de la justice criminelle</w:t>
      </w:r>
      <w:r w:rsidR="007D0B10">
        <w:t>.</w:t>
      </w:r>
    </w:p>
    <w:p w14:paraId="04D5F41E" w14:textId="77777777" w:rsidR="007D0B10" w:rsidRDefault="00CC13A3" w:rsidP="00CC13A3">
      <w:r w:rsidRPr="00EA49B4">
        <w:t>Je dis que j</w:t>
      </w:r>
      <w:r w:rsidR="007D0B10">
        <w:t>’</w:t>
      </w:r>
      <w:r w:rsidRPr="00EA49B4">
        <w:t>avais continuellement protesté de mon innocence</w:t>
      </w:r>
      <w:r w:rsidR="007D0B10">
        <w:t xml:space="preserve">, </w:t>
      </w:r>
      <w:r w:rsidRPr="00EA49B4">
        <w:t>et que j</w:t>
      </w:r>
      <w:r w:rsidR="007D0B10">
        <w:t>’</w:t>
      </w:r>
      <w:r w:rsidRPr="00EA49B4">
        <w:t>entendais réitérer les mêmes protestations</w:t>
      </w:r>
      <w:r w:rsidR="007D0B10">
        <w:t>.</w:t>
      </w:r>
    </w:p>
    <w:p w14:paraId="4BB3095D" w14:textId="77777777" w:rsidR="007D0B10" w:rsidRDefault="007D0B10" w:rsidP="00CC13A3">
      <w:r>
        <w:t>« </w:t>
      </w:r>
      <w:r w:rsidR="00CC13A3" w:rsidRPr="00EA49B4">
        <w:t>En ce cas</w:t>
      </w:r>
      <w:r>
        <w:t xml:space="preserve">, </w:t>
      </w:r>
      <w:r w:rsidR="00CC13A3" w:rsidRPr="00EA49B4">
        <w:t>repartit brusquement le doyen des magistrats</w:t>
      </w:r>
      <w:r>
        <w:t xml:space="preserve">, </w:t>
      </w:r>
      <w:r w:rsidR="00CC13A3" w:rsidRPr="00EA49B4">
        <w:t>que pouvez-vous donc avoir à révéler</w:t>
      </w:r>
      <w:r>
        <w:t xml:space="preserve"> ? </w:t>
      </w:r>
      <w:r w:rsidR="00CC13A3" w:rsidRPr="00EA49B4">
        <w:t>Si vous êtes innocent</w:t>
      </w:r>
      <w:r>
        <w:t xml:space="preserve">, </w:t>
      </w:r>
      <w:r w:rsidR="00CC13A3" w:rsidRPr="00EA49B4">
        <w:t>cela n</w:t>
      </w:r>
      <w:r>
        <w:t>’</w:t>
      </w:r>
      <w:r w:rsidR="00CC13A3" w:rsidRPr="00EA49B4">
        <w:t>est point de notre compétence</w:t>
      </w:r>
      <w:r>
        <w:t xml:space="preserve"> : </w:t>
      </w:r>
      <w:r w:rsidR="00CC13A3" w:rsidRPr="00EA49B4">
        <w:t>nous ne sommes ici qu</w:t>
      </w:r>
      <w:r>
        <w:t>’</w:t>
      </w:r>
      <w:r w:rsidR="00CC13A3" w:rsidRPr="00EA49B4">
        <w:t>officiers ministériels</w:t>
      </w:r>
      <w:r>
        <w:t>.</w:t>
      </w:r>
    </w:p>
    <w:p w14:paraId="4400A9DF" w14:textId="77777777" w:rsidR="007D0B10" w:rsidRDefault="007D0B10" w:rsidP="00CC13A3">
      <w:r>
        <w:lastRenderedPageBreak/>
        <w:t>— </w:t>
      </w:r>
      <w:r w:rsidR="00CC13A3" w:rsidRPr="00EA49B4">
        <w:t>Je n</w:t>
      </w:r>
      <w:r>
        <w:t>’</w:t>
      </w:r>
      <w:r w:rsidR="00CC13A3" w:rsidRPr="00EA49B4">
        <w:t>ai jamais cessé de déclarer</w:t>
      </w:r>
      <w:r>
        <w:t xml:space="preserve">, </w:t>
      </w:r>
      <w:r w:rsidR="00CC13A3" w:rsidRPr="00EA49B4">
        <w:t>continuai-je</w:t>
      </w:r>
      <w:r>
        <w:t xml:space="preserve">, </w:t>
      </w:r>
      <w:r w:rsidR="00CC13A3" w:rsidRPr="00EA49B4">
        <w:t>que je n</w:t>
      </w:r>
      <w:r>
        <w:t>’</w:t>
      </w:r>
      <w:r w:rsidR="00CC13A3" w:rsidRPr="00EA49B4">
        <w:t>avais commis aucun crime</w:t>
      </w:r>
      <w:r>
        <w:t xml:space="preserve">, </w:t>
      </w:r>
      <w:r w:rsidR="00CC13A3" w:rsidRPr="00EA49B4">
        <w:t>mais que le crime était en entier du fait de mon accusateur</w:t>
      </w:r>
      <w:r>
        <w:t xml:space="preserve"> ; </w:t>
      </w:r>
      <w:r w:rsidR="00CC13A3" w:rsidRPr="00EA49B4">
        <w:t>qu</w:t>
      </w:r>
      <w:r>
        <w:t>’</w:t>
      </w:r>
      <w:r w:rsidR="00CC13A3" w:rsidRPr="00EA49B4">
        <w:t>il avait furtivement glissé ses propres effets parmi les miens</w:t>
      </w:r>
      <w:r>
        <w:t xml:space="preserve">, </w:t>
      </w:r>
      <w:r w:rsidR="00CC13A3" w:rsidRPr="00EA49B4">
        <w:t>et ensuite m</w:t>
      </w:r>
      <w:r>
        <w:t>’</w:t>
      </w:r>
      <w:r w:rsidR="00CC13A3" w:rsidRPr="00EA49B4">
        <w:t>avait dénoncé comme voleur</w:t>
      </w:r>
      <w:r>
        <w:t xml:space="preserve">. </w:t>
      </w:r>
      <w:r w:rsidR="00CC13A3" w:rsidRPr="00EA49B4">
        <w:t>Aujourd</w:t>
      </w:r>
      <w:r>
        <w:t>’</w:t>
      </w:r>
      <w:r w:rsidR="00CC13A3" w:rsidRPr="00EA49B4">
        <w:t>hui je déclare encore plus</w:t>
      </w:r>
      <w:r>
        <w:t xml:space="preserve">, </w:t>
      </w:r>
      <w:r w:rsidR="00CC13A3" w:rsidRPr="00EA49B4">
        <w:t>je déclare que cet homme est coupable de meurtre</w:t>
      </w:r>
      <w:r>
        <w:t xml:space="preserve">, </w:t>
      </w:r>
      <w:r w:rsidR="00CC13A3" w:rsidRPr="00EA49B4">
        <w:t>que j</w:t>
      </w:r>
      <w:r>
        <w:t>’</w:t>
      </w:r>
      <w:r w:rsidR="00CC13A3" w:rsidRPr="00EA49B4">
        <w:t>ai découvert son crime</w:t>
      </w:r>
      <w:r>
        <w:t xml:space="preserve">, </w:t>
      </w:r>
      <w:r w:rsidR="00CC13A3" w:rsidRPr="00EA49B4">
        <w:t>et que c</w:t>
      </w:r>
      <w:r>
        <w:t>’</w:t>
      </w:r>
      <w:r w:rsidR="00CC13A3" w:rsidRPr="00EA49B4">
        <w:t>est par cette raison qu</w:t>
      </w:r>
      <w:r>
        <w:t>’</w:t>
      </w:r>
      <w:r w:rsidR="00CC13A3" w:rsidRPr="00EA49B4">
        <w:t>il s</w:t>
      </w:r>
      <w:r>
        <w:t>’</w:t>
      </w:r>
      <w:r w:rsidR="00CC13A3" w:rsidRPr="00EA49B4">
        <w:t>est déterminé à me faire perdre la vie</w:t>
      </w:r>
      <w:r>
        <w:t xml:space="preserve">. </w:t>
      </w:r>
      <w:r w:rsidR="00CC13A3" w:rsidRPr="00EA49B4">
        <w:t>Je présume</w:t>
      </w:r>
      <w:r>
        <w:t xml:space="preserve">, </w:t>
      </w:r>
      <w:r w:rsidR="00CC13A3" w:rsidRPr="00EA49B4">
        <w:t>messieurs</w:t>
      </w:r>
      <w:r>
        <w:t xml:space="preserve">, </w:t>
      </w:r>
      <w:r w:rsidR="00CC13A3" w:rsidRPr="00EA49B4">
        <w:t>que vous regarderez bien comme de votre compétence de recevoir une telle déclaration</w:t>
      </w:r>
      <w:r>
        <w:t xml:space="preserve">. </w:t>
      </w:r>
      <w:r w:rsidR="00CC13A3" w:rsidRPr="00EA49B4">
        <w:t>Je suis convaincu que vous ne voudrez nullement contribuer</w:t>
      </w:r>
      <w:r>
        <w:t xml:space="preserve">, </w:t>
      </w:r>
      <w:r w:rsidR="00CC13A3" w:rsidRPr="00EA49B4">
        <w:t>activement ou passivement</w:t>
      </w:r>
      <w:r>
        <w:t xml:space="preserve">, </w:t>
      </w:r>
      <w:r w:rsidR="00CC13A3" w:rsidRPr="00EA49B4">
        <w:t>à l</w:t>
      </w:r>
      <w:r>
        <w:t>’</w:t>
      </w:r>
      <w:r w:rsidR="00CC13A3" w:rsidRPr="00EA49B4">
        <w:t>injustice atroce dont je suis la victime</w:t>
      </w:r>
      <w:r>
        <w:t xml:space="preserve">, </w:t>
      </w:r>
      <w:r w:rsidR="00CC13A3" w:rsidRPr="00EA49B4">
        <w:t>que vous ne concourrez en aucune manière à ce qu</w:t>
      </w:r>
      <w:r>
        <w:t>’</w:t>
      </w:r>
      <w:r w:rsidR="00CC13A3" w:rsidRPr="00EA49B4">
        <w:t>un innocent soit emprisonné et condamné</w:t>
      </w:r>
      <w:r>
        <w:t xml:space="preserve">, </w:t>
      </w:r>
      <w:r w:rsidR="00CC13A3" w:rsidRPr="00EA49B4">
        <w:t>pour qu</w:t>
      </w:r>
      <w:r>
        <w:t>’</w:t>
      </w:r>
      <w:r w:rsidR="00CC13A3" w:rsidRPr="00EA49B4">
        <w:t>un meurtrier puisse vivre en paix et en liberté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tenu ce fait caché aussi longtemps qu</w:t>
      </w:r>
      <w:r>
        <w:t>’</w:t>
      </w:r>
      <w:r w:rsidR="00CC13A3" w:rsidRPr="00EA49B4">
        <w:t>il m</w:t>
      </w:r>
      <w:r>
        <w:t>’</w:t>
      </w:r>
      <w:r w:rsidR="00CC13A3" w:rsidRPr="00EA49B4">
        <w:t>a été possible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toujours eu trop de répugnance à être l</w:t>
      </w:r>
      <w:r>
        <w:t>’</w:t>
      </w:r>
      <w:r w:rsidR="00CC13A3" w:rsidRPr="00EA49B4">
        <w:t>auteur du malheur ou de la mort d</w:t>
      </w:r>
      <w:r>
        <w:t>’</w:t>
      </w:r>
      <w:r w:rsidR="00CC13A3" w:rsidRPr="00EA49B4">
        <w:t>une créature humaine</w:t>
      </w:r>
      <w:r>
        <w:t xml:space="preserve"> ; </w:t>
      </w:r>
      <w:r w:rsidR="00CC13A3" w:rsidRPr="00EA49B4">
        <w:t>mais la patience et la résignation ont aussi leurs bornes</w:t>
      </w:r>
      <w:r>
        <w:t>.</w:t>
      </w:r>
    </w:p>
    <w:p w14:paraId="52077A3C" w14:textId="77777777" w:rsidR="007D0B10" w:rsidRDefault="007D0B10" w:rsidP="00CC13A3">
      <w:r>
        <w:t>— </w:t>
      </w:r>
      <w:r w:rsidR="00CC13A3" w:rsidRPr="00EA49B4">
        <w:t>Permettez-moi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reprit le magistrat avec un air de modération étudiée</w:t>
      </w:r>
      <w:r>
        <w:t xml:space="preserve">, </w:t>
      </w:r>
      <w:r w:rsidR="00CC13A3" w:rsidRPr="00EA49B4">
        <w:t>de vous faire deux questions</w:t>
      </w:r>
      <w:r>
        <w:t xml:space="preserve">. </w:t>
      </w:r>
      <w:r w:rsidR="00CC13A3" w:rsidRPr="00EA49B4">
        <w:t>Avez-vous été instigateur ou complice de ce meurtre</w:t>
      </w:r>
      <w:r>
        <w:t> ?</w:t>
      </w:r>
    </w:p>
    <w:p w14:paraId="26AC58D3" w14:textId="77777777" w:rsidR="007D0B10" w:rsidRDefault="007D0B10" w:rsidP="00CC13A3">
      <w:r>
        <w:t>— </w:t>
      </w:r>
      <w:r w:rsidR="00CC13A3" w:rsidRPr="00EA49B4">
        <w:t>Non</w:t>
      </w:r>
      <w:r>
        <w:t>.</w:t>
      </w:r>
    </w:p>
    <w:p w14:paraId="51DFB74E" w14:textId="11283C16" w:rsidR="007D0B10" w:rsidRDefault="007D0B10" w:rsidP="00CC13A3">
      <w:r>
        <w:t>— </w:t>
      </w:r>
      <w:r w:rsidR="00CC13A3" w:rsidRPr="00EA49B4">
        <w:t>Et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vous plaît</w:t>
      </w:r>
      <w:r>
        <w:t xml:space="preserve">, </w:t>
      </w:r>
      <w:r w:rsidR="00CC13A3" w:rsidRPr="00EA49B4">
        <w:t xml:space="preserve">quel est ce </w:t>
      </w:r>
      <w:r>
        <w:t>M. </w:t>
      </w:r>
      <w:r w:rsidR="00CC13A3" w:rsidRPr="00EA49B4">
        <w:t>Falkland</w:t>
      </w:r>
      <w:r>
        <w:t xml:space="preserve">, </w:t>
      </w:r>
      <w:r w:rsidR="00CC13A3" w:rsidRPr="00EA49B4">
        <w:t>et de quelle nature peuvent avoir été vos relations avec lui</w:t>
      </w:r>
      <w:r>
        <w:t> ?</w:t>
      </w:r>
    </w:p>
    <w:p w14:paraId="139A3CC1" w14:textId="43A829DD" w:rsidR="007D0B10" w:rsidRDefault="007D0B10" w:rsidP="00CC13A3">
      <w:r>
        <w:t>— M. </w:t>
      </w:r>
      <w:r w:rsidR="00CC13A3" w:rsidRPr="00EA49B4">
        <w:t xml:space="preserve">Falkland est un gentilhomme de </w:t>
      </w:r>
      <w:r w:rsidRPr="00EA49B4">
        <w:t>6</w:t>
      </w:r>
      <w:r>
        <w:t>,</w:t>
      </w:r>
      <w:r w:rsidRPr="00EA49B4">
        <w:t>0</w:t>
      </w:r>
      <w:r w:rsidR="00CC13A3" w:rsidRPr="00EA49B4">
        <w:t>00 livres sterling de rente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demeuré chez lui en qualité de secrétaire</w:t>
      </w:r>
      <w:r>
        <w:t>.</w:t>
      </w:r>
    </w:p>
    <w:p w14:paraId="2FCDD42C" w14:textId="77777777" w:rsidR="007D0B10" w:rsidRDefault="007D0B10" w:rsidP="00CC13A3">
      <w:r>
        <w:t>— </w:t>
      </w:r>
      <w:r w:rsidR="00CC13A3" w:rsidRPr="00EA49B4">
        <w:t>En d</w:t>
      </w:r>
      <w:r>
        <w:t>’</w:t>
      </w:r>
      <w:r w:rsidR="00CC13A3" w:rsidRPr="00EA49B4">
        <w:t>autres termes</w:t>
      </w:r>
      <w:r>
        <w:t xml:space="preserve">, </w:t>
      </w:r>
      <w:r w:rsidR="00CC13A3" w:rsidRPr="00EA49B4">
        <w:t>vous étiez son domestique</w:t>
      </w:r>
      <w:r>
        <w:t> ?</w:t>
      </w:r>
    </w:p>
    <w:p w14:paraId="7BDA6B93" w14:textId="77777777" w:rsidR="007D0B10" w:rsidRDefault="007D0B10" w:rsidP="00CC13A3">
      <w:r>
        <w:t>— </w:t>
      </w:r>
      <w:r w:rsidR="00CC13A3" w:rsidRPr="00EA49B4">
        <w:t>Comme il vous plaira</w:t>
      </w:r>
      <w:r>
        <w:t>.</w:t>
      </w:r>
    </w:p>
    <w:p w14:paraId="7D36C7B5" w14:textId="77777777" w:rsidR="007D0B10" w:rsidRDefault="007D0B10" w:rsidP="00CC13A3">
      <w:r>
        <w:lastRenderedPageBreak/>
        <w:t>— </w:t>
      </w:r>
      <w:r w:rsidR="00CC13A3" w:rsidRPr="00EA49B4">
        <w:t>Fort bien</w:t>
      </w:r>
      <w:r>
        <w:t xml:space="preserve">, </w:t>
      </w:r>
      <w:r w:rsidR="00CC13A3" w:rsidRPr="00EA49B4">
        <w:t>monsieur</w:t>
      </w:r>
      <w:r>
        <w:t xml:space="preserve"> ; </w:t>
      </w:r>
      <w:r w:rsidR="00CC13A3" w:rsidRPr="00EA49B4">
        <w:t>je n</w:t>
      </w:r>
      <w:r>
        <w:t>’</w:t>
      </w:r>
      <w:r w:rsidR="00CC13A3" w:rsidRPr="00EA49B4">
        <w:t>en veux pas davantage</w:t>
      </w:r>
      <w:r>
        <w:t xml:space="preserve">. </w:t>
      </w:r>
      <w:r w:rsidR="00CC13A3" w:rsidRPr="00EA49B4">
        <w:t>D</w:t>
      </w:r>
      <w:r>
        <w:t>’</w:t>
      </w:r>
      <w:r w:rsidR="00CC13A3" w:rsidRPr="00EA49B4">
        <w:t>abord j</w:t>
      </w:r>
      <w:r>
        <w:t>’</w:t>
      </w:r>
      <w:r w:rsidR="00CC13A3" w:rsidRPr="00EA49B4">
        <w:t>ai à vous dire</w:t>
      </w:r>
      <w:r>
        <w:t xml:space="preserve">, </w:t>
      </w:r>
      <w:r w:rsidR="00CC13A3" w:rsidRPr="00EA49B4">
        <w:t>comme magistrat</w:t>
      </w:r>
      <w:r>
        <w:t xml:space="preserve">, </w:t>
      </w:r>
      <w:r w:rsidR="00CC13A3" w:rsidRPr="00EA49B4">
        <w:t>que je ne puis rien faire de votre déclaration</w:t>
      </w:r>
      <w:r>
        <w:t xml:space="preserve">. </w:t>
      </w:r>
      <w:r w:rsidR="00CC13A3" w:rsidRPr="00EA49B4">
        <w:t>Si vous eussiez été impliqué dans le meurtre dont vous parlez</w:t>
      </w:r>
      <w:r>
        <w:t xml:space="preserve">, </w:t>
      </w:r>
      <w:r w:rsidR="00CC13A3" w:rsidRPr="00EA49B4">
        <w:t>cela changerait la thèse</w:t>
      </w:r>
      <w:r>
        <w:t xml:space="preserve">. </w:t>
      </w:r>
      <w:r w:rsidR="00CC13A3" w:rsidRPr="00EA49B4">
        <w:t>Mais ce serait pour un magistrat agir contre toutes les règles du bon sens que de recevoir une déposition d</w:t>
      </w:r>
      <w:r>
        <w:t>’</w:t>
      </w:r>
      <w:r w:rsidR="00CC13A3" w:rsidRPr="00EA49B4">
        <w:t>un criminel</w:t>
      </w:r>
      <w:r>
        <w:t xml:space="preserve">, </w:t>
      </w:r>
      <w:r w:rsidR="00CC13A3" w:rsidRPr="00EA49B4">
        <w:t>excepté contre ses complices</w:t>
      </w:r>
      <w:r>
        <w:t xml:space="preserve">. </w:t>
      </w:r>
      <w:r w:rsidR="00CC13A3" w:rsidRPr="00EA49B4">
        <w:t>Après cela</w:t>
      </w:r>
      <w:r>
        <w:t xml:space="preserve">, </w:t>
      </w:r>
      <w:r w:rsidR="00CC13A3" w:rsidRPr="00EA49B4">
        <w:t>en mon nom personnel</w:t>
      </w:r>
      <w:r>
        <w:t xml:space="preserve">, </w:t>
      </w:r>
      <w:r w:rsidR="00CC13A3" w:rsidRPr="00EA49B4">
        <w:t>je crois à propos de vous faire observer que vous me paraissez être le plus impudent coquin que j</w:t>
      </w:r>
      <w:r>
        <w:t>’</w:t>
      </w:r>
      <w:r w:rsidR="00CC13A3" w:rsidRPr="00EA49B4">
        <w:t>aie jamais vu</w:t>
      </w:r>
      <w:r>
        <w:t xml:space="preserve">. </w:t>
      </w:r>
      <w:r w:rsidR="00CC13A3" w:rsidRPr="00EA49B4">
        <w:t>Comment</w:t>
      </w:r>
      <w:r>
        <w:t xml:space="preserve"> ! </w:t>
      </w:r>
      <w:r w:rsidR="00CC13A3" w:rsidRPr="00EA49B4">
        <w:t>est-ce que vous êtes assez sot pour vous imaginer que le conte que vous venez de me faire pourra vous servir à rien</w:t>
      </w:r>
      <w:r>
        <w:t xml:space="preserve">, </w:t>
      </w:r>
      <w:r w:rsidR="00CC13A3" w:rsidRPr="00EA49B4">
        <w:t>soit ici</w:t>
      </w:r>
      <w:r>
        <w:t xml:space="preserve">, </w:t>
      </w:r>
      <w:r w:rsidR="00CC13A3" w:rsidRPr="00EA49B4">
        <w:t>soit aux assises</w:t>
      </w:r>
      <w:r>
        <w:t xml:space="preserve">, </w:t>
      </w:r>
      <w:r w:rsidR="00CC13A3" w:rsidRPr="00EA49B4">
        <w:t>soit partout ailleurs</w:t>
      </w:r>
      <w:r>
        <w:t xml:space="preserve"> ? </w:t>
      </w:r>
      <w:r w:rsidR="00CC13A3" w:rsidRPr="00EA49B4">
        <w:t>Ce serait en vérité quelque chose de beau si</w:t>
      </w:r>
      <w:r>
        <w:t xml:space="preserve">, </w:t>
      </w:r>
      <w:r w:rsidR="00CC13A3" w:rsidRPr="00EA49B4">
        <w:t xml:space="preserve">quand un gentilhomme de </w:t>
      </w:r>
      <w:r w:rsidRPr="00EA49B4">
        <w:t>6</w:t>
      </w:r>
      <w:r>
        <w:t>,</w:t>
      </w:r>
      <w:r w:rsidRPr="00EA49B4">
        <w:t>0</w:t>
      </w:r>
      <w:r w:rsidR="00CC13A3" w:rsidRPr="00EA49B4">
        <w:t>00 livres de rente fait arrêter un de ses domestiques pour vol</w:t>
      </w:r>
      <w:r>
        <w:t xml:space="preserve">, </w:t>
      </w:r>
      <w:r w:rsidR="00CC13A3" w:rsidRPr="00EA49B4">
        <w:t>ce domestique pouvait se rejeter sur des accusations pareilles et s</w:t>
      </w:r>
      <w:r>
        <w:t>’</w:t>
      </w:r>
      <w:r w:rsidR="00CC13A3" w:rsidRPr="00EA49B4">
        <w:t>il trouvait des magistrats ou des cours de justice qui se prêtassent à les écouter</w:t>
      </w:r>
      <w:r>
        <w:t xml:space="preserve"> ! </w:t>
      </w:r>
      <w:r w:rsidR="00CC13A3" w:rsidRPr="00EA49B4">
        <w:t>Je ne sais si le crime pour lequel vous êtes arrêté en ce moment vous mènera ou non à la potence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ce que je ne prétends pas décider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ce qu</w:t>
      </w:r>
      <w:r>
        <w:t>’</w:t>
      </w:r>
      <w:r w:rsidR="00CC13A3" w:rsidRPr="00EA49B4">
        <w:t>il y a de sûr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</w:t>
      </w:r>
      <w:r>
        <w:t>’</w:t>
      </w:r>
      <w:r w:rsidR="00CC13A3" w:rsidRPr="00EA49B4">
        <w:t>une histoire de ce genre-là doit vous y mener</w:t>
      </w:r>
      <w:r>
        <w:t xml:space="preserve">. </w:t>
      </w:r>
      <w:r w:rsidR="00CC13A3" w:rsidRPr="00EA49B4">
        <w:t>Il faudrait bientôt renoncer à toute idée d</w:t>
      </w:r>
      <w:r>
        <w:t>’</w:t>
      </w:r>
      <w:r w:rsidR="00CC13A3" w:rsidRPr="00EA49B4">
        <w:t>ordre et de gouvernement si</w:t>
      </w:r>
      <w:r>
        <w:t xml:space="preserve">, </w:t>
      </w:r>
      <w:r w:rsidR="00CC13A3" w:rsidRPr="00EA49B4">
        <w:t>pour rien au monde</w:t>
      </w:r>
      <w:r>
        <w:t xml:space="preserve">, </w:t>
      </w:r>
      <w:r w:rsidR="00CC13A3" w:rsidRPr="00EA49B4">
        <w:t>on laissait échapper des drôles qui foulent aux pieds d</w:t>
      </w:r>
      <w:r>
        <w:t>’</w:t>
      </w:r>
      <w:r w:rsidR="00CC13A3" w:rsidRPr="00EA49B4">
        <w:t>une manière aussi atroce le respect du rang et des distinctions sociales</w:t>
      </w:r>
      <w:r>
        <w:t>.</w:t>
      </w:r>
    </w:p>
    <w:p w14:paraId="252CC345" w14:textId="77777777" w:rsidR="007D0B10" w:rsidRDefault="007D0B10" w:rsidP="00CC13A3">
      <w:r>
        <w:t>— </w:t>
      </w:r>
      <w:r w:rsidR="00CC13A3" w:rsidRPr="00EA49B4">
        <w:t>Et refusez-vous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d</w:t>
      </w:r>
      <w:r>
        <w:t>’</w:t>
      </w:r>
      <w:r w:rsidR="00CC13A3" w:rsidRPr="00EA49B4">
        <w:t>écouter les détails et les circonstances du fait que je déclare</w:t>
      </w:r>
      <w:r>
        <w:t> ?</w:t>
      </w:r>
    </w:p>
    <w:p w14:paraId="737522E9" w14:textId="39985CCC" w:rsidR="00CC13A3" w:rsidRPr="00EA49B4" w:rsidRDefault="007D0B10" w:rsidP="00CC13A3">
      <w:r>
        <w:t>— </w:t>
      </w:r>
      <w:r w:rsidR="00CC13A3" w:rsidRPr="00EA49B4">
        <w:t>Oui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je refuse</w:t>
      </w:r>
      <w:r>
        <w:t xml:space="preserve">… </w:t>
      </w:r>
      <w:r w:rsidR="00CC13A3" w:rsidRPr="00EA49B4">
        <w:t>Mais</w:t>
      </w:r>
      <w:r>
        <w:t xml:space="preserve">, </w:t>
      </w:r>
      <w:r w:rsidR="00CC13A3" w:rsidRPr="00EA49B4">
        <w:t>s</w:t>
      </w:r>
      <w:r>
        <w:t>’</w:t>
      </w:r>
      <w:r w:rsidR="00CC13A3" w:rsidRPr="00EA49B4">
        <w:t>il vous plaît</w:t>
      </w:r>
      <w:r>
        <w:t xml:space="preserve">, </w:t>
      </w:r>
      <w:r w:rsidR="00CC13A3" w:rsidRPr="00EA49B4">
        <w:t>quand je ne le refuserais pas</w:t>
      </w:r>
      <w:r>
        <w:t xml:space="preserve">, </w:t>
      </w:r>
      <w:r w:rsidR="00CC13A3" w:rsidRPr="00EA49B4">
        <w:t>quels témoins avez-vous de ce meurtre</w:t>
      </w:r>
      <w:r>
        <w:t> ? »</w:t>
      </w:r>
    </w:p>
    <w:p w14:paraId="1ADB57D9" w14:textId="77777777" w:rsidR="007D0B10" w:rsidRDefault="00CC13A3" w:rsidP="00CC13A3">
      <w:r w:rsidRPr="00EA49B4">
        <w:t>Cette question me fit hésiter</w:t>
      </w:r>
      <w:r w:rsidR="007D0B10">
        <w:t>.</w:t>
      </w:r>
    </w:p>
    <w:p w14:paraId="1F4B2F3E" w14:textId="77777777" w:rsidR="007D0B10" w:rsidRDefault="007D0B10" w:rsidP="00CC13A3">
      <w:r>
        <w:lastRenderedPageBreak/>
        <w:t>« </w:t>
      </w:r>
      <w:r w:rsidR="00CC13A3" w:rsidRPr="00EA49B4">
        <w:t>Aucun</w:t>
      </w:r>
      <w:r>
        <w:t xml:space="preserve">… </w:t>
      </w:r>
      <w:r w:rsidR="00CC13A3" w:rsidRPr="00EA49B4">
        <w:t>Mais je crois pouvoir établir mes preuves sur une suite d</w:t>
      </w:r>
      <w:r>
        <w:t>’</w:t>
      </w:r>
      <w:r w:rsidR="00CC13A3" w:rsidRPr="00EA49B4">
        <w:t>indices et de circonstances qui sont de nature à forcer l</w:t>
      </w:r>
      <w:r>
        <w:t>’</w:t>
      </w:r>
      <w:r w:rsidR="00CC13A3" w:rsidRPr="00EA49B4">
        <w:t>attention de l</w:t>
      </w:r>
      <w:r>
        <w:t>’</w:t>
      </w:r>
      <w:r w:rsidR="00CC13A3" w:rsidRPr="00EA49B4">
        <w:t>auditeur le moins disposé à croire</w:t>
      </w:r>
      <w:r>
        <w:t>.</w:t>
      </w:r>
    </w:p>
    <w:p w14:paraId="4A0A2249" w14:textId="6BC5D361" w:rsidR="00CC13A3" w:rsidRPr="00EA49B4" w:rsidRDefault="007D0B10" w:rsidP="00CC13A3">
      <w:r>
        <w:t>— </w:t>
      </w:r>
      <w:r w:rsidR="00CC13A3" w:rsidRPr="00EA49B4">
        <w:t>Je m</w:t>
      </w:r>
      <w:r>
        <w:t>’</w:t>
      </w:r>
      <w:r w:rsidR="00CC13A3" w:rsidRPr="00EA49B4">
        <w:t>en doutais bien</w:t>
      </w:r>
      <w:r>
        <w:t xml:space="preserve">… </w:t>
      </w:r>
      <w:r w:rsidR="00CC13A3" w:rsidRPr="00EA49B4">
        <w:t>qu</w:t>
      </w:r>
      <w:r>
        <w:t>’</w:t>
      </w:r>
      <w:r w:rsidR="00CC13A3" w:rsidRPr="00EA49B4">
        <w:t>on l</w:t>
      </w:r>
      <w:r>
        <w:t>’</w:t>
      </w:r>
      <w:r w:rsidR="00CC13A3" w:rsidRPr="00EA49B4">
        <w:t>emmène de la barre</w:t>
      </w:r>
      <w:r>
        <w:t>. »</w:t>
      </w:r>
    </w:p>
    <w:p w14:paraId="5F8C4437" w14:textId="77777777" w:rsidR="007D0B10" w:rsidRDefault="00CC13A3" w:rsidP="00CC13A3">
      <w:r w:rsidRPr="00EA49B4">
        <w:t>Tel fut le succès de ce dernier moyen de réserve</w:t>
      </w:r>
      <w:r w:rsidR="007D0B10">
        <w:t xml:space="preserve">, </w:t>
      </w:r>
      <w:r w:rsidRPr="00EA49B4">
        <w:t>sur lequel j</w:t>
      </w:r>
      <w:r w:rsidR="007D0B10">
        <w:t>’</w:t>
      </w:r>
      <w:r w:rsidRPr="00EA49B4">
        <w:t>avais toujours compté avec une confiance imperturbable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pensé jusqu</w:t>
      </w:r>
      <w:r w:rsidR="007D0B10">
        <w:t>’</w:t>
      </w:r>
      <w:r w:rsidRPr="00EA49B4">
        <w:t>à ce moment que l</w:t>
      </w:r>
      <w:r w:rsidR="007D0B10">
        <w:t>’</w:t>
      </w:r>
      <w:r w:rsidRPr="00EA49B4">
        <w:t>état de misère et de défaveur dans lequel j</w:t>
      </w:r>
      <w:r w:rsidR="007D0B10">
        <w:t>’</w:t>
      </w:r>
      <w:r w:rsidRPr="00EA49B4">
        <w:t>étais placé ne se prolongeait que par une suite de ma propre indulgence</w:t>
      </w:r>
      <w:r w:rsidR="007D0B10">
        <w:t xml:space="preserve"> ; </w:t>
      </w:r>
      <w:r w:rsidRPr="00EA49B4">
        <w:t>et</w:t>
      </w:r>
      <w:r w:rsidR="007D0B10">
        <w:t xml:space="preserve">, </w:t>
      </w:r>
      <w:r w:rsidRPr="00EA49B4">
        <w:t>plutôt que d</w:t>
      </w:r>
      <w:r w:rsidR="007D0B10">
        <w:t>’</w:t>
      </w:r>
      <w:r w:rsidRPr="00EA49B4">
        <w:t>avoir recours à cette extrême récrimination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déterminé à endurer tout ce que pourrait supporter la nature humaine</w:t>
      </w:r>
      <w:r w:rsidR="007D0B10">
        <w:t xml:space="preserve">. </w:t>
      </w:r>
      <w:r w:rsidRPr="00EA49B4">
        <w:t>Je trouvais dans cette pensée une consolation secrète au milieu de toutes mes calamités</w:t>
      </w:r>
      <w:r w:rsidR="007D0B10">
        <w:t xml:space="preserve"> ; </w:t>
      </w:r>
      <w:r w:rsidRPr="00EA49B4">
        <w:t>un sacrifice volontaire est toujours fait avec plaisir</w:t>
      </w:r>
      <w:r w:rsidR="007D0B10">
        <w:t xml:space="preserve">. </w:t>
      </w:r>
      <w:r w:rsidRPr="00EA49B4">
        <w:t>Je me regardais comme marchant sous les bannières des confesseurs et des martyrs</w:t>
      </w:r>
      <w:r w:rsidR="007D0B10">
        <w:t xml:space="preserve"> ; </w:t>
      </w:r>
      <w:r w:rsidRPr="00EA49B4">
        <w:t>je m</w:t>
      </w:r>
      <w:r w:rsidR="007D0B10">
        <w:t>’</w:t>
      </w:r>
      <w:r w:rsidRPr="00EA49B4">
        <w:t>applaudissais de ma force d</w:t>
      </w:r>
      <w:r w:rsidR="007D0B10">
        <w:t>’</w:t>
      </w:r>
      <w:r w:rsidRPr="00EA49B4">
        <w:t>âme et de mon dévouement héroïque</w:t>
      </w:r>
      <w:r w:rsidR="007D0B10">
        <w:t xml:space="preserve"> ; </w:t>
      </w:r>
      <w:r w:rsidRPr="00EA49B4">
        <w:t>enfin je me complaisais dans l</w:t>
      </w:r>
      <w:r w:rsidR="007D0B10">
        <w:t>’</w:t>
      </w:r>
      <w:r w:rsidRPr="00EA49B4">
        <w:t>idée que</w:t>
      </w:r>
      <w:r w:rsidR="007D0B10">
        <w:t xml:space="preserve">, </w:t>
      </w:r>
      <w:r w:rsidRPr="00EA49B4">
        <w:t>si je voulais déployer sans pitié toutes mes ressources</w:t>
      </w:r>
      <w:r w:rsidR="007D0B10">
        <w:t xml:space="preserve">, </w:t>
      </w:r>
      <w:r w:rsidRPr="00EA49B4">
        <w:t>quoique j</w:t>
      </w:r>
      <w:r w:rsidR="007D0B10">
        <w:t>’</w:t>
      </w:r>
      <w:r w:rsidRPr="00EA49B4">
        <w:t>espérasse ne jamais en venir là</w:t>
      </w:r>
      <w:r w:rsidR="007D0B10">
        <w:t xml:space="preserve">, </w:t>
      </w:r>
      <w:r w:rsidRPr="00EA49B4">
        <w:t>il ne tenait pourtant qu</w:t>
      </w:r>
      <w:r w:rsidR="007D0B10">
        <w:t>’</w:t>
      </w:r>
      <w:r w:rsidRPr="00EA49B4">
        <w:t>à moi de mettre fin tout d</w:t>
      </w:r>
      <w:r w:rsidR="007D0B10">
        <w:t>’</w:t>
      </w:r>
      <w:r w:rsidRPr="00EA49B4">
        <w:t>un coup aux souffrances et aux persécutions que j</w:t>
      </w:r>
      <w:r w:rsidR="007D0B10">
        <w:t>’</w:t>
      </w:r>
      <w:r w:rsidRPr="00EA49B4">
        <w:t>endurais</w:t>
      </w:r>
      <w:r w:rsidR="007D0B10">
        <w:t>.</w:t>
      </w:r>
    </w:p>
    <w:p w14:paraId="65132C40" w14:textId="77777777" w:rsidR="007D0B10" w:rsidRDefault="00CC13A3" w:rsidP="00CC13A3">
      <w:r w:rsidRPr="00EA49B4">
        <w:t>Et voilà donc ce que c</w:t>
      </w:r>
      <w:r w:rsidR="007D0B10">
        <w:t>’</w:t>
      </w:r>
      <w:r w:rsidRPr="00EA49B4">
        <w:t>est que la justice des hommes</w:t>
      </w:r>
      <w:r w:rsidR="007D0B10">
        <w:t xml:space="preserve"> ! </w:t>
      </w:r>
      <w:r w:rsidRPr="00EA49B4">
        <w:t>Il y aura des circonstances où un homme ne pourra être reçu à dévoiler un crime</w:t>
      </w:r>
      <w:r w:rsidR="007D0B10">
        <w:t xml:space="preserve">, </w:t>
      </w:r>
      <w:r w:rsidRPr="00EA49B4">
        <w:t>parce qu</w:t>
      </w:r>
      <w:r w:rsidR="007D0B10">
        <w:t>’</w:t>
      </w:r>
      <w:r w:rsidRPr="00EA49B4">
        <w:t>il n</w:t>
      </w:r>
      <w:r w:rsidR="007D0B10">
        <w:t>’</w:t>
      </w:r>
      <w:r w:rsidRPr="00EA49B4">
        <w:t>en aura pas été le complice</w:t>
      </w:r>
      <w:r w:rsidR="007D0B10">
        <w:t xml:space="preserve"> ! </w:t>
      </w:r>
      <w:r w:rsidRPr="00EA49B4">
        <w:t>La dénonciation d</w:t>
      </w:r>
      <w:r w:rsidR="007D0B10">
        <w:t>’</w:t>
      </w:r>
      <w:r w:rsidRPr="00EA49B4">
        <w:t>un exécrable assassinat sera écoutée avec indifférence</w:t>
      </w:r>
      <w:r w:rsidR="007D0B10">
        <w:t xml:space="preserve">, </w:t>
      </w:r>
      <w:r w:rsidRPr="00EA49B4">
        <w:t>tandis qu</w:t>
      </w:r>
      <w:r w:rsidR="007D0B10">
        <w:t>’</w:t>
      </w:r>
      <w:r w:rsidRPr="00EA49B4">
        <w:t>un innocent se verra harcelé comme une bête fauve dans tous les coins de la terre</w:t>
      </w:r>
      <w:r w:rsidR="007D0B10">
        <w:t xml:space="preserve"> ! </w:t>
      </w:r>
      <w:r w:rsidRPr="00EA49B4">
        <w:t xml:space="preserve">Un revenu de </w:t>
      </w:r>
      <w:r w:rsidR="007D0B10" w:rsidRPr="00EA49B4">
        <w:t>6</w:t>
      </w:r>
      <w:r w:rsidR="007D0B10">
        <w:t>,</w:t>
      </w:r>
      <w:r w:rsidR="007D0B10" w:rsidRPr="00EA49B4">
        <w:t>0</w:t>
      </w:r>
      <w:r w:rsidRPr="00EA49B4">
        <w:t>00 livres de rente sera une égide impénétrable aux accusations</w:t>
      </w:r>
      <w:r w:rsidR="007D0B10">
        <w:t xml:space="preserve">, </w:t>
      </w:r>
      <w:r w:rsidRPr="00EA49B4">
        <w:t>et on rejettera une déclaration formelle et circonstanciée</w:t>
      </w:r>
      <w:r w:rsidR="007D0B10">
        <w:t xml:space="preserve">, </w:t>
      </w:r>
      <w:r w:rsidRPr="00EA49B4">
        <w:t>parce qu</w:t>
      </w:r>
      <w:r w:rsidR="007D0B10">
        <w:t>’</w:t>
      </w:r>
      <w:r w:rsidRPr="00EA49B4">
        <w:t>elle est faite par un domestique</w:t>
      </w:r>
      <w:r w:rsidR="007D0B10">
        <w:t> !</w:t>
      </w:r>
    </w:p>
    <w:p w14:paraId="1F55D3B8" w14:textId="77777777" w:rsidR="007D0B10" w:rsidRDefault="00CC13A3" w:rsidP="00CC13A3">
      <w:r w:rsidRPr="00EA49B4">
        <w:t>On me reconduisit à cette même prison dont j</w:t>
      </w:r>
      <w:r w:rsidR="007D0B10">
        <w:t>’</w:t>
      </w:r>
      <w:r w:rsidRPr="00EA49B4">
        <w:t>avais forcé les portes peu de temps auparavant</w:t>
      </w:r>
      <w:r w:rsidR="007D0B10">
        <w:t xml:space="preserve">. </w:t>
      </w:r>
      <w:r w:rsidRPr="00EA49B4">
        <w:t xml:space="preserve">Le désespoir dans le </w:t>
      </w:r>
      <w:r w:rsidRPr="00EA49B4">
        <w:lastRenderedPageBreak/>
        <w:t>cœur</w:t>
      </w:r>
      <w:r w:rsidR="007D0B10">
        <w:t xml:space="preserve">, </w:t>
      </w:r>
      <w:r w:rsidRPr="00EA49B4">
        <w:t>je revis ces mêmes murs que j</w:t>
      </w:r>
      <w:r w:rsidR="007D0B10">
        <w:t>’</w:t>
      </w:r>
      <w:r w:rsidRPr="00EA49B4">
        <w:t>avais franchis</w:t>
      </w:r>
      <w:r w:rsidR="007D0B10">
        <w:t xml:space="preserve">, </w:t>
      </w:r>
      <w:r w:rsidRPr="00EA49B4">
        <w:t>forcé de reconnaître que tant d</w:t>
      </w:r>
      <w:r w:rsidR="007D0B10">
        <w:t>’</w:t>
      </w:r>
      <w:r w:rsidRPr="00EA49B4">
        <w:t>efforts extraordinaires n</w:t>
      </w:r>
      <w:r w:rsidR="007D0B10">
        <w:t>’</w:t>
      </w:r>
      <w:r w:rsidRPr="00EA49B4">
        <w:t>avaient servi qu</w:t>
      </w:r>
      <w:r w:rsidR="007D0B10">
        <w:t>’</w:t>
      </w:r>
      <w:r w:rsidRPr="00EA49B4">
        <w:t>à augmenter mes souffrances</w:t>
      </w:r>
      <w:r w:rsidR="007D0B10">
        <w:t xml:space="preserve">. </w:t>
      </w:r>
      <w:r w:rsidRPr="00EA49B4">
        <w:t>Depuis mon évasion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acquis quelque connaissance du monde</w:t>
      </w:r>
      <w:r w:rsidR="007D0B10">
        <w:t xml:space="preserve"> ; </w:t>
      </w:r>
      <w:r w:rsidRPr="00EA49B4">
        <w:t>une cruelle expérience m</w:t>
      </w:r>
      <w:r w:rsidR="007D0B10">
        <w:t>’</w:t>
      </w:r>
      <w:r w:rsidRPr="00EA49B4">
        <w:t>avait appris jusqu</w:t>
      </w:r>
      <w:r w:rsidR="007D0B10">
        <w:t>’</w:t>
      </w:r>
      <w:r w:rsidRPr="00EA49B4">
        <w:t>à quel point la société me pressait de ses chaînes et le despotisme m</w:t>
      </w:r>
      <w:r w:rsidR="007D0B10">
        <w:t>’</w:t>
      </w:r>
      <w:r w:rsidRPr="00EA49B4">
        <w:t>enveloppait de ses piéges</w:t>
      </w:r>
      <w:r w:rsidR="007D0B10">
        <w:t xml:space="preserve">. </w:t>
      </w:r>
      <w:r w:rsidRPr="00EA49B4">
        <w:t>Je ne voyais plus la scène du monde telle que mon imagination se l</w:t>
      </w:r>
      <w:r w:rsidR="007D0B10">
        <w:t>’</w:t>
      </w:r>
      <w:r w:rsidRPr="00EA49B4">
        <w:t>était figurée au milieu des illusions de ma jeunesse</w:t>
      </w:r>
      <w:r w:rsidR="007D0B10">
        <w:t xml:space="preserve">, </w:t>
      </w:r>
      <w:r w:rsidRPr="00EA49B4">
        <w:t>comme un théâtre ouvert au talent et au génie pour s</w:t>
      </w:r>
      <w:r w:rsidR="007D0B10">
        <w:t>’</w:t>
      </w:r>
      <w:r w:rsidRPr="00EA49B4">
        <w:t>y montrer ou se cacher à leur gré</w:t>
      </w:r>
      <w:r w:rsidR="007D0B10">
        <w:t xml:space="preserve">. </w:t>
      </w:r>
      <w:r w:rsidRPr="00EA49B4">
        <w:t>Tous les hommes n</w:t>
      </w:r>
      <w:r w:rsidR="007D0B10">
        <w:t>’</w:t>
      </w:r>
      <w:r w:rsidRPr="00EA49B4">
        <w:t>étaient plus à mes yeux qu</w:t>
      </w:r>
      <w:r w:rsidR="007D0B10">
        <w:t>’</w:t>
      </w:r>
      <w:r w:rsidRPr="00EA49B4">
        <w:t>autant d</w:t>
      </w:r>
      <w:r w:rsidR="007D0B10">
        <w:t>’</w:t>
      </w:r>
      <w:r w:rsidRPr="00EA49B4">
        <w:t>instruments voués d</w:t>
      </w:r>
      <w:r w:rsidR="007D0B10">
        <w:t>’</w:t>
      </w:r>
      <w:r w:rsidRPr="00EA49B4">
        <w:t>une manière ou d</w:t>
      </w:r>
      <w:r w:rsidR="007D0B10">
        <w:t>’</w:t>
      </w:r>
      <w:r w:rsidRPr="00EA49B4">
        <w:t>autre au service de la tyrannie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espérance était anéantie au fond de mon cœur</w:t>
      </w:r>
      <w:r w:rsidR="007D0B10">
        <w:t xml:space="preserve">. </w:t>
      </w:r>
      <w:r w:rsidRPr="00EA49B4">
        <w:t>La première nuit où je fus enfermé dans mon cachot</w:t>
      </w:r>
      <w:r w:rsidR="007D0B10">
        <w:t xml:space="preserve">, </w:t>
      </w:r>
      <w:r w:rsidRPr="00EA49B4">
        <w:t>je fus saisi par l</w:t>
      </w:r>
      <w:r w:rsidR="007D0B10">
        <w:t>’</w:t>
      </w:r>
      <w:r w:rsidRPr="00EA49B4">
        <w:t>accès d</w:t>
      </w:r>
      <w:r w:rsidR="007D0B10">
        <w:t>’</w:t>
      </w:r>
      <w:r w:rsidRPr="00EA49B4">
        <w:t>une sorte de frénésie</w:t>
      </w:r>
      <w:r w:rsidR="007D0B10">
        <w:t xml:space="preserve">. </w:t>
      </w:r>
      <w:r w:rsidRPr="00EA49B4">
        <w:t>De temps en temps</w:t>
      </w:r>
      <w:r w:rsidR="007D0B10">
        <w:t xml:space="preserve">, </w:t>
      </w:r>
      <w:r w:rsidRPr="00EA49B4">
        <w:t>au milieu du silence absolu qui m</w:t>
      </w:r>
      <w:r w:rsidR="007D0B10">
        <w:t>’</w:t>
      </w:r>
      <w:r w:rsidRPr="00EA49B4">
        <w:t>environnait</w:t>
      </w:r>
      <w:r w:rsidR="007D0B10">
        <w:t xml:space="preserve">, </w:t>
      </w:r>
      <w:r w:rsidRPr="00EA49B4">
        <w:t>je laissais éclater malgré moi les gémissements que m</w:t>
      </w:r>
      <w:r w:rsidR="007D0B10">
        <w:t>’</w:t>
      </w:r>
      <w:r w:rsidRPr="00EA49B4">
        <w:t>arrachait le désespoir</w:t>
      </w:r>
      <w:r w:rsidR="007D0B10">
        <w:t xml:space="preserve">. </w:t>
      </w:r>
      <w:r w:rsidRPr="00EA49B4">
        <w:t>Mais cette aliénation d</w:t>
      </w:r>
      <w:r w:rsidR="007D0B10">
        <w:t>’</w:t>
      </w:r>
      <w:r w:rsidRPr="00EA49B4">
        <w:t>esprit ne fut que passagère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en revins bientôt à jeter un œil plus calme sur mes infortunes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devant moi une perspective plus noire</w:t>
      </w:r>
      <w:r w:rsidR="007D0B10">
        <w:t xml:space="preserve">, </w:t>
      </w:r>
      <w:r w:rsidRPr="00EA49B4">
        <w:t>et ma situation semblait plus désespérée que jamais</w:t>
      </w:r>
      <w:r w:rsidR="007D0B10">
        <w:t xml:space="preserve">. </w:t>
      </w:r>
      <w:r w:rsidRPr="00EA49B4">
        <w:t>Je me vis encore une fois exposé</w:t>
      </w:r>
      <w:r w:rsidR="007D0B10">
        <w:t xml:space="preserve">, </w:t>
      </w:r>
      <w:r w:rsidRPr="00EA49B4">
        <w:t>si cette circonstance valait la peine d</w:t>
      </w:r>
      <w:r w:rsidR="007D0B10">
        <w:t>’</w:t>
      </w:r>
      <w:r w:rsidRPr="00EA49B4">
        <w:t>être comptée parmi mes maux</w:t>
      </w:r>
      <w:r w:rsidR="007D0B10">
        <w:t xml:space="preserve">, </w:t>
      </w:r>
      <w:r w:rsidRPr="00EA49B4">
        <w:t>à l</w:t>
      </w:r>
      <w:r w:rsidR="007D0B10">
        <w:t>’</w:t>
      </w:r>
      <w:r w:rsidRPr="00EA49B4">
        <w:t>insolente et barbare tyrannie qui s</w:t>
      </w:r>
      <w:r w:rsidR="007D0B10">
        <w:t>’</w:t>
      </w:r>
      <w:r w:rsidRPr="00EA49B4">
        <w:t>exerce uniformément sur les habitants de ces tristes demeures</w:t>
      </w:r>
      <w:r w:rsidR="007D0B10">
        <w:t xml:space="preserve">. </w:t>
      </w:r>
      <w:r w:rsidRPr="00EA49B4">
        <w:t>Pourquoi répéter encore le long et fastidieux récit des souffrances que j</w:t>
      </w:r>
      <w:r w:rsidR="007D0B10">
        <w:t>’</w:t>
      </w:r>
      <w:r w:rsidRPr="00EA49B4">
        <w:t>eus à endurer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endure tout homme assez malheureux pour tomber au pouvoir de ces ministres inhumains de la jurisprudence nationale</w:t>
      </w:r>
      <w:r w:rsidR="007D0B10">
        <w:t xml:space="preserve"> ? </w:t>
      </w:r>
      <w:r w:rsidRPr="00EA49B4">
        <w:t>Quand même j</w:t>
      </w:r>
      <w:r w:rsidR="007D0B10">
        <w:t>’</w:t>
      </w:r>
      <w:r w:rsidRPr="00EA49B4">
        <w:t>eusse été coupable de tous les crimes dont on m</w:t>
      </w:r>
      <w:r w:rsidR="007D0B10">
        <w:t>’</w:t>
      </w:r>
      <w:r w:rsidRPr="00EA49B4">
        <w:t>accusait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être le plus insensible m</w:t>
      </w:r>
      <w:r w:rsidR="007D0B10">
        <w:t>’</w:t>
      </w:r>
      <w:r w:rsidRPr="00EA49B4">
        <w:t>aurait acquitté au tribunal de sa propre conscience</w:t>
      </w:r>
      <w:r w:rsidR="007D0B10">
        <w:t xml:space="preserve">, </w:t>
      </w:r>
      <w:r w:rsidRPr="00EA49B4">
        <w:t>après tant de tourments que j</w:t>
      </w:r>
      <w:r w:rsidR="007D0B10">
        <w:t>’</w:t>
      </w:r>
      <w:r w:rsidRPr="00EA49B4">
        <w:t>avais eu à essuyer</w:t>
      </w:r>
      <w:r w:rsidR="007D0B10">
        <w:t xml:space="preserve">, </w:t>
      </w:r>
      <w:r w:rsidRPr="00EA49B4">
        <w:t>après tant de fatigues et d</w:t>
      </w:r>
      <w:r w:rsidR="007D0B10">
        <w:t>’</w:t>
      </w:r>
      <w:r w:rsidRPr="00EA49B4">
        <w:t>alarmes</w:t>
      </w:r>
      <w:r w:rsidR="007D0B10">
        <w:t xml:space="preserve">, </w:t>
      </w:r>
      <w:r w:rsidRPr="00EA49B4">
        <w:t>après tant d</w:t>
      </w:r>
      <w:r w:rsidR="007D0B10">
        <w:t>’</w:t>
      </w:r>
      <w:r w:rsidRPr="00EA49B4">
        <w:t>heures passées dans l</w:t>
      </w:r>
      <w:r w:rsidR="007D0B10">
        <w:t>’</w:t>
      </w:r>
      <w:r w:rsidRPr="00EA49B4">
        <w:t>attente perpétuelle d</w:t>
      </w:r>
      <w:r w:rsidR="007D0B10">
        <w:t>’</w:t>
      </w:r>
      <w:r w:rsidRPr="00EA49B4">
        <w:t>être ressaisi</w:t>
      </w:r>
      <w:r w:rsidR="007D0B10">
        <w:t xml:space="preserve">, </w:t>
      </w:r>
      <w:r w:rsidRPr="00EA49B4">
        <w:t>plus affreuse cent fois que l</w:t>
      </w:r>
      <w:r w:rsidR="007D0B10">
        <w:t>’</w:t>
      </w:r>
      <w:r w:rsidRPr="00EA49B4">
        <w:t>instant même où je l</w:t>
      </w:r>
      <w:r w:rsidR="007D0B10">
        <w:t>’</w:t>
      </w:r>
      <w:r w:rsidRPr="00EA49B4">
        <w:t xml:space="preserve">avais été </w:t>
      </w:r>
      <w:r w:rsidRPr="00EA49B4">
        <w:lastRenderedPageBreak/>
        <w:t>réellement</w:t>
      </w:r>
      <w:r w:rsidR="007D0B10">
        <w:t xml:space="preserve">. </w:t>
      </w:r>
      <w:r w:rsidRPr="00EA49B4">
        <w:t>Mais la justice n</w:t>
      </w:r>
      <w:r w:rsidR="007D0B10">
        <w:t>’</w:t>
      </w:r>
      <w:r w:rsidRPr="00EA49B4">
        <w:t>a point d</w:t>
      </w:r>
      <w:r w:rsidR="007D0B10">
        <w:t>’</w:t>
      </w:r>
      <w:r w:rsidRPr="00EA49B4">
        <w:t>yeux</w:t>
      </w:r>
      <w:r w:rsidR="007D0B10">
        <w:t xml:space="preserve">, </w:t>
      </w:r>
      <w:r w:rsidRPr="00EA49B4">
        <w:t>point d</w:t>
      </w:r>
      <w:r w:rsidR="007D0B10">
        <w:t>’</w:t>
      </w:r>
      <w:r w:rsidRPr="00EA49B4">
        <w:t>oreilles</w:t>
      </w:r>
      <w:r w:rsidR="007D0B10">
        <w:t xml:space="preserve">, </w:t>
      </w:r>
      <w:r w:rsidRPr="00EA49B4">
        <w:t>point d</w:t>
      </w:r>
      <w:r w:rsidR="007D0B10">
        <w:t>’</w:t>
      </w:r>
      <w:r w:rsidRPr="00EA49B4">
        <w:t>entrailles humaines</w:t>
      </w:r>
      <w:r w:rsidR="007D0B10">
        <w:t xml:space="preserve">, </w:t>
      </w:r>
      <w:r w:rsidRPr="00EA49B4">
        <w:t>et elle pétrifie le cœur de tous ceux qui se sont nourris de ses maximes</w:t>
      </w:r>
      <w:r w:rsidR="007D0B10">
        <w:t>.</w:t>
      </w:r>
    </w:p>
    <w:p w14:paraId="58BDE3A6" w14:textId="77777777" w:rsidR="007D0B10" w:rsidRDefault="00CC13A3" w:rsidP="00CC13A3">
      <w:r w:rsidRPr="00EA49B4">
        <w:t>Je ne me laissai pourtant point abattre</w:t>
      </w:r>
      <w:r w:rsidR="007D0B10">
        <w:t xml:space="preserve">. </w:t>
      </w:r>
      <w:r w:rsidRPr="00EA49B4">
        <w:t>Je résolus de ne point me désespérer tant qu</w:t>
      </w:r>
      <w:r w:rsidR="007D0B10">
        <w:t>’</w:t>
      </w:r>
      <w:r w:rsidRPr="00EA49B4">
        <w:t>il me resterait un souffle de vie</w:t>
      </w:r>
      <w:r w:rsidR="007D0B10">
        <w:t xml:space="preserve">. </w:t>
      </w:r>
      <w:r w:rsidRPr="00EA49B4">
        <w:t>On pouvait m</w:t>
      </w:r>
      <w:r w:rsidR="007D0B10">
        <w:t>’</w:t>
      </w:r>
      <w:r w:rsidRPr="00EA49B4">
        <w:t>opprimer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anéantir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si je périssais</w:t>
      </w:r>
      <w:r w:rsidR="007D0B10">
        <w:t xml:space="preserve">, </w:t>
      </w:r>
      <w:r w:rsidRPr="00EA49B4">
        <w:t>je voulais périr en résistant</w:t>
      </w:r>
      <w:r w:rsidR="007D0B10">
        <w:t xml:space="preserve">. </w:t>
      </w:r>
      <w:r w:rsidRPr="00EA49B4">
        <w:t>Quel bien</w:t>
      </w:r>
      <w:r w:rsidR="007D0B10">
        <w:t xml:space="preserve">, </w:t>
      </w:r>
      <w:r w:rsidRPr="00EA49B4">
        <w:t>quel avantage</w:t>
      </w:r>
      <w:r w:rsidR="007D0B10">
        <w:t xml:space="preserve">, </w:t>
      </w:r>
      <w:r w:rsidRPr="00EA49B4">
        <w:t>quel sentiment agréable ou consolant une lâche soumission pouvait-elle produire</w:t>
      </w:r>
      <w:r w:rsidR="007D0B10">
        <w:t xml:space="preserve"> ? </w:t>
      </w:r>
      <w:r w:rsidRPr="00EA49B4">
        <w:t>Qui ne sait que c</w:t>
      </w:r>
      <w:r w:rsidR="007D0B10">
        <w:t>’</w:t>
      </w:r>
      <w:r w:rsidRPr="00EA49B4">
        <w:t>est le plus vain de tous les efforts que de s</w:t>
      </w:r>
      <w:r w:rsidR="007D0B10">
        <w:t>’</w:t>
      </w:r>
      <w:r w:rsidRPr="00EA49B4">
        <w:t>humilier aux pieds de la loi</w:t>
      </w:r>
      <w:r w:rsidR="007D0B10">
        <w:t xml:space="preserve">, </w:t>
      </w:r>
      <w:r w:rsidRPr="00EA49B4">
        <w:t>puisque ses tribunaux n</w:t>
      </w:r>
      <w:r w:rsidR="007D0B10">
        <w:t>’</w:t>
      </w:r>
      <w:r w:rsidRPr="00EA49B4">
        <w:t>ouvrent aucune porte à l</w:t>
      </w:r>
      <w:r w:rsidR="007D0B10">
        <w:t>’</w:t>
      </w:r>
      <w:r w:rsidRPr="00EA49B4">
        <w:t>amendement et au repentir</w:t>
      </w:r>
      <w:r w:rsidR="007D0B10">
        <w:t> ?</w:t>
      </w:r>
    </w:p>
    <w:p w14:paraId="4C33A890" w14:textId="2C434AE2" w:rsidR="007D0B10" w:rsidRDefault="00CC13A3" w:rsidP="00CC13A3">
      <w:r w:rsidRPr="00EA49B4">
        <w:t>Quelques personnes peut-être regarderont mon courage comme au-dessus des forces de la nature humaine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si je leur dévoile l</w:t>
      </w:r>
      <w:r w:rsidR="007D0B10">
        <w:t>’</w:t>
      </w:r>
      <w:r w:rsidRPr="00EA49B4">
        <w:t>état de mon cœur</w:t>
      </w:r>
      <w:r w:rsidR="007D0B10">
        <w:t xml:space="preserve">, </w:t>
      </w:r>
      <w:r w:rsidRPr="00EA49B4">
        <w:t>elles reconnaîtront bientôt leur méprise</w:t>
      </w:r>
      <w:r w:rsidR="007D0B10">
        <w:t xml:space="preserve">. </w:t>
      </w:r>
      <w:r w:rsidRPr="00EA49B4">
        <w:t>Mon cœur saignait par tous les pores</w:t>
      </w:r>
      <w:r w:rsidR="007D0B10">
        <w:t xml:space="preserve">. </w:t>
      </w:r>
      <w:r w:rsidRPr="00EA49B4">
        <w:t>Ma résolution n</w:t>
      </w:r>
      <w:r w:rsidR="007D0B10">
        <w:t>’</w:t>
      </w:r>
      <w:r w:rsidRPr="00EA49B4">
        <w:t>était pas l</w:t>
      </w:r>
      <w:r w:rsidR="007D0B10">
        <w:t>’</w:t>
      </w:r>
      <w:r w:rsidRPr="00EA49B4">
        <w:t>effet du calme que donnent la raison et la philosophie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l</w:t>
      </w:r>
      <w:r w:rsidR="007D0B10">
        <w:t>’</w:t>
      </w:r>
      <w:r w:rsidRPr="00EA49B4">
        <w:t>impulsion aveugle du délire</w:t>
      </w:r>
      <w:r w:rsidR="007D0B10">
        <w:t xml:space="preserve"> ; </w:t>
      </w:r>
      <w:r w:rsidRPr="00EA49B4">
        <w:t>ce n</w:t>
      </w:r>
      <w:r w:rsidR="007D0B10">
        <w:t>’</w:t>
      </w:r>
      <w:r w:rsidRPr="00EA49B4">
        <w:t>était pas le calcul de l</w:t>
      </w:r>
      <w:r w:rsidR="007D0B10">
        <w:t>’</w:t>
      </w:r>
      <w:r w:rsidRPr="00EA49B4">
        <w:t>espérance</w:t>
      </w:r>
      <w:r w:rsidR="007D0B10">
        <w:t xml:space="preserve">, </w:t>
      </w:r>
      <w:r w:rsidRPr="00EA49B4">
        <w:t>mais la dernière ressource d</w:t>
      </w:r>
      <w:r w:rsidR="007D0B10">
        <w:t>’</w:t>
      </w:r>
      <w:r w:rsidRPr="00EA49B4">
        <w:t>un homme qui s</w:t>
      </w:r>
      <w:r w:rsidR="007D0B10">
        <w:t>’</w:t>
      </w:r>
      <w:r w:rsidRPr="00EA49B4">
        <w:t>attache opiniâtrement à son dessein et trouve dans l</w:t>
      </w:r>
      <w:r w:rsidR="007D0B10">
        <w:t>’</w:t>
      </w:r>
      <w:r w:rsidRPr="00EA49B4">
        <w:t>effort même qu</w:t>
      </w:r>
      <w:r w:rsidR="007D0B10">
        <w:t>’</w:t>
      </w:r>
      <w:r w:rsidRPr="00EA49B4">
        <w:t>il fait toute sa satisfaction</w:t>
      </w:r>
      <w:r w:rsidR="007D0B10">
        <w:t xml:space="preserve">, </w:t>
      </w:r>
      <w:r w:rsidRPr="00EA49B4">
        <w:t>prêt à abandonner au vent le bon ou le mauvais succès de sa tentative</w:t>
      </w:r>
      <w:r w:rsidR="007D0B10">
        <w:t xml:space="preserve">. </w:t>
      </w:r>
      <w:r w:rsidRPr="00EA49B4">
        <w:t>Cette déplorable condition</w:t>
      </w:r>
      <w:r w:rsidR="007D0B10">
        <w:t xml:space="preserve">, </w:t>
      </w:r>
      <w:r w:rsidRPr="00EA49B4">
        <w:t>faite pour réveiller un mouvement de sympathie dans le cœur le plus endurci</w:t>
      </w:r>
      <w:r w:rsidR="007D0B10">
        <w:t xml:space="preserve">, </w:t>
      </w:r>
      <w:r w:rsidRPr="00EA49B4">
        <w:t>était pourtant celle où m</w:t>
      </w:r>
      <w:r w:rsidR="007D0B10">
        <w:t>’</w:t>
      </w:r>
      <w:r w:rsidRPr="00EA49B4">
        <w:t xml:space="preserve">avait réduit </w:t>
      </w:r>
      <w:r w:rsidR="007D0B10">
        <w:t>M. </w:t>
      </w:r>
      <w:r w:rsidRPr="00EA49B4">
        <w:t>Falkland</w:t>
      </w:r>
      <w:r w:rsidR="007D0B10">
        <w:t>.</w:t>
      </w:r>
    </w:p>
    <w:p w14:paraId="60C4DBC1" w14:textId="0D4D93CC" w:rsidR="007D0B10" w:rsidRDefault="00CC13A3" w:rsidP="00CC13A3">
      <w:r w:rsidRPr="00EA49B4">
        <w:t>Je savais d</w:t>
      </w:r>
      <w:r w:rsidR="007D0B10">
        <w:t>’</w:t>
      </w:r>
      <w:r w:rsidRPr="00EA49B4">
        <w:t>avance l</w:t>
      </w:r>
      <w:r w:rsidR="007D0B10">
        <w:t>’</w:t>
      </w:r>
      <w:r w:rsidRPr="00EA49B4">
        <w:t>issue de mon procès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résolu à m</w:t>
      </w:r>
      <w:r w:rsidR="007D0B10">
        <w:t>’</w:t>
      </w:r>
      <w:r w:rsidRPr="00EA49B4">
        <w:t>échapper encore une fois de ma prison</w:t>
      </w:r>
      <w:r w:rsidR="007D0B10">
        <w:t xml:space="preserve">, </w:t>
      </w:r>
      <w:r w:rsidRPr="00EA49B4">
        <w:t>et je ne doutais guère de venir au moins à bout de ce premier effort de conservation</w:t>
      </w:r>
      <w:r w:rsidR="007D0B10">
        <w:t xml:space="preserve">. </w:t>
      </w:r>
      <w:r w:rsidRPr="00EA49B4">
        <w:t>Cependant le moment des assises approchait</w:t>
      </w:r>
      <w:r w:rsidR="007D0B10">
        <w:t xml:space="preserve">, </w:t>
      </w:r>
      <w:r w:rsidRPr="00EA49B4">
        <w:t>et certaines considérations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serait superflu de détailler</w:t>
      </w:r>
      <w:r w:rsidR="007D0B10">
        <w:t xml:space="preserve">, </w:t>
      </w:r>
      <w:r w:rsidRPr="00EA49B4">
        <w:t>me portaient à croire que j</w:t>
      </w:r>
      <w:r w:rsidR="007D0B10">
        <w:t>’</w:t>
      </w:r>
      <w:r w:rsidRPr="00EA49B4">
        <w:t>aurais plus d</w:t>
      </w:r>
      <w:r w:rsidR="007D0B10">
        <w:t>’</w:t>
      </w:r>
      <w:r w:rsidRPr="00EA49B4">
        <w:t>avantage à attendre</w:t>
      </w:r>
      <w:r w:rsidR="007D0B10">
        <w:t xml:space="preserve">, </w:t>
      </w:r>
      <w:r w:rsidRPr="00EA49B4">
        <w:t>avant de commencer aucune tentative</w:t>
      </w:r>
      <w:r w:rsidR="007D0B10">
        <w:t xml:space="preserve">, </w:t>
      </w:r>
      <w:r w:rsidRPr="00EA49B4">
        <w:t xml:space="preserve">que mon procès fût </w:t>
      </w:r>
      <w:r w:rsidRPr="00EA49B4">
        <w:lastRenderedPageBreak/>
        <w:t>terminé</w:t>
      </w:r>
      <w:r w:rsidR="007D0B10">
        <w:t xml:space="preserve">. </w:t>
      </w:r>
      <w:r w:rsidRPr="00EA49B4">
        <w:t>Il était inscrit sur la liste comme un des derniers à juger</w:t>
      </w:r>
      <w:r w:rsidR="007D0B10">
        <w:t xml:space="preserve">. </w:t>
      </w:r>
      <w:r w:rsidRPr="00EA49B4">
        <w:t>Je fus donc extrêmement surpris d</w:t>
      </w:r>
      <w:r w:rsidR="007D0B10">
        <w:t>’</w:t>
      </w:r>
      <w:r w:rsidRPr="00EA49B4">
        <w:t>apprendre qu</w:t>
      </w:r>
      <w:r w:rsidR="007D0B10">
        <w:t>’</w:t>
      </w:r>
      <w:r w:rsidRPr="00EA49B4">
        <w:t>il était appelé</w:t>
      </w:r>
      <w:r w:rsidR="007D0B10">
        <w:t xml:space="preserve">, </w:t>
      </w:r>
      <w:r w:rsidRPr="00EA49B4">
        <w:t>hors de son rang de liste</w:t>
      </w:r>
      <w:r w:rsidR="007D0B10">
        <w:t xml:space="preserve">, </w:t>
      </w:r>
      <w:r w:rsidRPr="00EA49B4">
        <w:t>pour l</w:t>
      </w:r>
      <w:r w:rsidR="007D0B10">
        <w:t>’</w:t>
      </w:r>
      <w:r w:rsidRPr="00EA49B4">
        <w:t>un des premiers de la matinée du second jour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si c</w:t>
      </w:r>
      <w:r w:rsidR="007D0B10">
        <w:t>’</w:t>
      </w:r>
      <w:r w:rsidRPr="00EA49B4">
        <w:t>était là un événement inattendu</w:t>
      </w:r>
      <w:r w:rsidR="007D0B10">
        <w:t xml:space="preserve">, </w:t>
      </w:r>
      <w:r w:rsidRPr="00EA49B4">
        <w:t>combien ma surprise fut-elle plus grande encore</w:t>
      </w:r>
      <w:r w:rsidR="007D0B10">
        <w:t xml:space="preserve">, </w:t>
      </w:r>
      <w:r w:rsidRPr="00EA49B4">
        <w:t>au moment où on appela ma partie adverse</w:t>
      </w:r>
      <w:r w:rsidR="007D0B10">
        <w:t xml:space="preserve">, </w:t>
      </w:r>
      <w:r w:rsidRPr="00EA49B4">
        <w:t xml:space="preserve">de ne voir paraître ni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 xml:space="preserve">ni </w:t>
      </w:r>
      <w:r w:rsidR="007D0B10">
        <w:t>M. </w:t>
      </w:r>
      <w:r w:rsidRPr="00EA49B4">
        <w:t>Forester</w:t>
      </w:r>
      <w:r w:rsidR="007D0B10">
        <w:t xml:space="preserve">, </w:t>
      </w:r>
      <w:r w:rsidRPr="00EA49B4">
        <w:t>ni aucun individu quelconque pour se présenter contre moi</w:t>
      </w:r>
      <w:r w:rsidR="007D0B10">
        <w:t xml:space="preserve">. </w:t>
      </w:r>
      <w:r w:rsidRPr="00EA49B4">
        <w:t>Dès lors on ordonna la confiscation des sommes consignées par mes accusateurs</w:t>
      </w:r>
      <w:r w:rsidR="007D0B10">
        <w:t xml:space="preserve">, </w:t>
      </w:r>
      <w:r w:rsidRPr="00EA49B4">
        <w:t>et je fus renvoyé de la barre en pleine liberté</w:t>
      </w:r>
      <w:r w:rsidR="007D0B10">
        <w:t>.</w:t>
      </w:r>
    </w:p>
    <w:p w14:paraId="64E8C322" w14:textId="77777777" w:rsidR="007D0B10" w:rsidRDefault="00CC13A3" w:rsidP="00CC13A3">
      <w:r w:rsidRPr="00EA49B4">
        <w:t>Cet incroyable changement de fortune produisit sur mon esprit un effet impossible à décrire</w:t>
      </w:r>
      <w:r w:rsidR="007D0B10">
        <w:t xml:space="preserve">. </w:t>
      </w:r>
      <w:r w:rsidRPr="00EA49B4">
        <w:t>Moi qui étais venu à cette barre avec le fatal arrêt de mort sonnant d</w:t>
      </w:r>
      <w:r w:rsidR="007D0B10">
        <w:t>’</w:t>
      </w:r>
      <w:r w:rsidRPr="00EA49B4">
        <w:t>avance à mon oreille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entendre dire que j</w:t>
      </w:r>
      <w:r w:rsidR="007D0B10">
        <w:t>’</w:t>
      </w:r>
      <w:r w:rsidRPr="00EA49B4">
        <w:t>étais libre de me transporter partout où il me plaisait</w:t>
      </w:r>
      <w:r w:rsidR="007D0B10">
        <w:t xml:space="preserve"> ! </w:t>
      </w:r>
      <w:r w:rsidRPr="00EA49B4">
        <w:t>Et pourquoi donc avais-je percé à travers toutes ces serrures</w:t>
      </w:r>
      <w:r w:rsidR="007D0B10">
        <w:t xml:space="preserve">, </w:t>
      </w:r>
      <w:r w:rsidRPr="00EA49B4">
        <w:t>ces verrous et ces murs impénétrables sous lesquels j</w:t>
      </w:r>
      <w:r w:rsidR="007D0B10">
        <w:t>’</w:t>
      </w:r>
      <w:r w:rsidRPr="00EA49B4">
        <w:t>étais enfermé</w:t>
      </w:r>
      <w:r w:rsidR="007D0B10">
        <w:t xml:space="preserve"> ? </w:t>
      </w:r>
      <w:r w:rsidRPr="00EA49B4">
        <w:t>Pourquoi avais-je passé tant de jours dans les soucis et les alarmes</w:t>
      </w:r>
      <w:r w:rsidR="007D0B10">
        <w:t xml:space="preserve">, </w:t>
      </w:r>
      <w:r w:rsidRPr="00EA49B4">
        <w:t>tant de nuits dans l</w:t>
      </w:r>
      <w:r w:rsidR="007D0B10">
        <w:t>’</w:t>
      </w:r>
      <w:r w:rsidRPr="00EA49B4">
        <w:t>agitation et l</w:t>
      </w:r>
      <w:r w:rsidR="007D0B10">
        <w:t>’</w:t>
      </w:r>
      <w:r w:rsidRPr="00EA49B4">
        <w:t>infamie</w:t>
      </w:r>
      <w:r w:rsidR="007D0B10">
        <w:t xml:space="preserve"> ? </w:t>
      </w:r>
      <w:r w:rsidRPr="00EA49B4">
        <w:t>Pourquoi avoir mis mon imagination à la torture pour inventer sans cesse de nouveaux moyens d</w:t>
      </w:r>
      <w:r w:rsidR="007D0B10">
        <w:t>’</w:t>
      </w:r>
      <w:r w:rsidRPr="00EA49B4">
        <w:t>échapper aux poursuites</w:t>
      </w:r>
      <w:r w:rsidR="007D0B10">
        <w:t xml:space="preserve"> ? </w:t>
      </w:r>
      <w:r w:rsidRPr="00EA49B4">
        <w:t>Pourquoi avoir tendu tous les ressorts de mon âme à un degré d</w:t>
      </w:r>
      <w:r w:rsidR="007D0B10">
        <w:t>’</w:t>
      </w:r>
      <w:r w:rsidRPr="00EA49B4">
        <w:t>énergie dont je l</w:t>
      </w:r>
      <w:r w:rsidR="007D0B10">
        <w:t>’</w:t>
      </w:r>
      <w:r w:rsidRPr="00EA49B4">
        <w:t>aurais à peine crue capable</w:t>
      </w:r>
      <w:r w:rsidR="007D0B10">
        <w:t xml:space="preserve"> ? </w:t>
      </w:r>
      <w:r w:rsidRPr="00EA49B4">
        <w:t>Pourquoi avoir dévoué tous les moments de mon existence passée à une continuité de tourments qui semblaient excéder la mesure des forces humaines</w:t>
      </w:r>
      <w:r w:rsidR="007D0B10">
        <w:t xml:space="preserve"> ? </w:t>
      </w:r>
      <w:r w:rsidRPr="00EA49B4">
        <w:t>Grand Dieu</w:t>
      </w:r>
      <w:r w:rsidR="007D0B10">
        <w:t xml:space="preserve"> ! </w:t>
      </w:r>
      <w:r w:rsidRPr="00EA49B4">
        <w:t>qu</w:t>
      </w:r>
      <w:r w:rsidR="007D0B10">
        <w:t>’</w:t>
      </w:r>
      <w:r w:rsidRPr="00EA49B4">
        <w:t>est-ce que l</w:t>
      </w:r>
      <w:r w:rsidR="007D0B10">
        <w:t>’</w:t>
      </w:r>
      <w:r w:rsidRPr="00EA49B4">
        <w:t>homme</w:t>
      </w:r>
      <w:r w:rsidR="007D0B10">
        <w:t xml:space="preserve"> ? </w:t>
      </w:r>
      <w:r w:rsidRPr="00EA49B4">
        <w:t>Que son avenir est impénétrable pour lui</w:t>
      </w:r>
      <w:r w:rsidR="007D0B10">
        <w:t xml:space="preserve"> ! </w:t>
      </w:r>
      <w:r w:rsidRPr="00EA49B4">
        <w:t>Que l</w:t>
      </w:r>
      <w:r w:rsidR="007D0B10">
        <w:t>’</w:t>
      </w:r>
      <w:r w:rsidRPr="00EA49B4">
        <w:t>événement même de la minute qui va suivre est hors de sa portée</w:t>
      </w:r>
      <w:r w:rsidR="007D0B10">
        <w:t xml:space="preserve"> ! </w:t>
      </w:r>
      <w:r w:rsidRPr="00EA49B4">
        <w:t>J</w:t>
      </w:r>
      <w:r w:rsidR="007D0B10">
        <w:t>’</w:t>
      </w:r>
      <w:r w:rsidRPr="00EA49B4">
        <w:t>ai lu quelquefois que le ciel a voulu</w:t>
      </w:r>
      <w:r w:rsidR="007D0B10">
        <w:t xml:space="preserve">, </w:t>
      </w:r>
      <w:r w:rsidRPr="00EA49B4">
        <w:t>dans sa merci</w:t>
      </w:r>
      <w:r w:rsidR="007D0B10">
        <w:t xml:space="preserve">, </w:t>
      </w:r>
      <w:r w:rsidRPr="00EA49B4">
        <w:t>dérober à nos yeux notre future destinée</w:t>
      </w:r>
      <w:r w:rsidR="007D0B10">
        <w:t xml:space="preserve">. </w:t>
      </w:r>
      <w:r w:rsidRPr="00EA49B4">
        <w:t>Mon expérience ne s</w:t>
      </w:r>
      <w:r w:rsidR="007D0B10">
        <w:t>’</w:t>
      </w:r>
      <w:r w:rsidRPr="00EA49B4">
        <w:t>accorde guère avec une telle assertion</w:t>
      </w:r>
      <w:r w:rsidR="007D0B10">
        <w:t xml:space="preserve">. </w:t>
      </w:r>
      <w:r w:rsidRPr="00EA49B4">
        <w:t>Que de travaux</w:t>
      </w:r>
      <w:r w:rsidR="007D0B10">
        <w:t xml:space="preserve">, </w:t>
      </w:r>
      <w:r w:rsidRPr="00EA49B4">
        <w:t>que d</w:t>
      </w:r>
      <w:r w:rsidR="007D0B10">
        <w:t>’</w:t>
      </w:r>
      <w:r w:rsidRPr="00EA49B4">
        <w:t>angoisses inexprimables m</w:t>
      </w:r>
      <w:r w:rsidR="007D0B10">
        <w:t>’</w:t>
      </w:r>
      <w:r w:rsidRPr="00EA49B4">
        <w:t>eussent été épargnés</w:t>
      </w:r>
      <w:r w:rsidR="007D0B10">
        <w:t xml:space="preserve">, </w:t>
      </w:r>
      <w:r w:rsidRPr="00EA49B4">
        <w:t>si j</w:t>
      </w:r>
      <w:r w:rsidR="007D0B10">
        <w:t>’</w:t>
      </w:r>
      <w:r w:rsidRPr="00EA49B4">
        <w:t>avais pu prévoir ce dénoûment d</w:t>
      </w:r>
      <w:r w:rsidR="007D0B10">
        <w:t>’</w:t>
      </w:r>
      <w:r w:rsidRPr="00EA49B4">
        <w:t>une des plus redoutables époques de ma vie</w:t>
      </w:r>
      <w:r w:rsidR="007D0B10">
        <w:t> !</w:t>
      </w:r>
    </w:p>
    <w:p w14:paraId="7B2CD19D" w14:textId="7B2F6954" w:rsidR="00CC13A3" w:rsidRPr="00EA49B4" w:rsidRDefault="00CC13A3" w:rsidP="007D0B10">
      <w:pPr>
        <w:pStyle w:val="Titre1"/>
      </w:pPr>
      <w:bookmarkStart w:id="41" w:name="_Toc194843930"/>
      <w:r w:rsidRPr="00EA49B4">
        <w:lastRenderedPageBreak/>
        <w:t>XXXVIII</w:t>
      </w:r>
      <w:bookmarkEnd w:id="41"/>
    </w:p>
    <w:p w14:paraId="052C7578" w14:textId="77777777" w:rsidR="007D0B10" w:rsidRDefault="00CC13A3" w:rsidP="00CC13A3">
      <w:r w:rsidRPr="00EA49B4">
        <w:t>Je ne tardai pas à prendre congé pour jamais de cet odieux théâtre de misères</w:t>
      </w:r>
      <w:r w:rsidR="007D0B10">
        <w:t xml:space="preserve">. </w:t>
      </w:r>
      <w:r w:rsidRPr="00EA49B4">
        <w:t>Dans le premier moment d</w:t>
      </w:r>
      <w:r w:rsidR="007D0B10">
        <w:t>’</w:t>
      </w:r>
      <w:r w:rsidRPr="00EA49B4">
        <w:t>une délivrance aussi inattendue</w:t>
      </w:r>
      <w:r w:rsidR="007D0B10">
        <w:t xml:space="preserve">, </w:t>
      </w:r>
      <w:r w:rsidRPr="00EA49B4">
        <w:t>mon cœur était trop plein de joie et de surprise pour qu</w:t>
      </w:r>
      <w:r w:rsidR="007D0B10">
        <w:t>’</w:t>
      </w:r>
      <w:r w:rsidRPr="00EA49B4">
        <w:t>aucune inquiétude sur l</w:t>
      </w:r>
      <w:r w:rsidR="007D0B10">
        <w:t>’</w:t>
      </w:r>
      <w:r w:rsidRPr="00EA49B4">
        <w:t>avenir pût y trouver place</w:t>
      </w:r>
      <w:r w:rsidR="007D0B10">
        <w:t xml:space="preserve">. </w:t>
      </w:r>
      <w:r w:rsidRPr="00EA49B4">
        <w:t>Je sortis de la ville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acheminai lentement d</w:t>
      </w:r>
      <w:r w:rsidR="007D0B10">
        <w:t>’</w:t>
      </w:r>
      <w:r w:rsidRPr="00EA49B4">
        <w:t>un air pensif</w:t>
      </w:r>
      <w:r w:rsidR="007D0B10">
        <w:t xml:space="preserve">, </w:t>
      </w:r>
      <w:r w:rsidRPr="00EA49B4">
        <w:t>sans savoir où j</w:t>
      </w:r>
      <w:r w:rsidR="007D0B10">
        <w:t>’</w:t>
      </w:r>
      <w:r w:rsidRPr="00EA49B4">
        <w:t>allais</w:t>
      </w:r>
      <w:r w:rsidR="007D0B10">
        <w:t xml:space="preserve">, </w:t>
      </w:r>
      <w:r w:rsidRPr="00EA49B4">
        <w:t>tantôt me laissant emporter à des exclamations involontaires</w:t>
      </w:r>
      <w:r w:rsidR="007D0B10">
        <w:t xml:space="preserve">, </w:t>
      </w:r>
      <w:r w:rsidRPr="00EA49B4">
        <w:t>tantôt enseveli dans une profonde et indéfinissable rêverie</w:t>
      </w:r>
      <w:r w:rsidR="007D0B10">
        <w:t xml:space="preserve">. </w:t>
      </w:r>
      <w:r w:rsidRPr="00EA49B4">
        <w:t>Le hasard me conduisit vers ces mêmes bruyères qui m</w:t>
      </w:r>
      <w:r w:rsidR="007D0B10">
        <w:t>’</w:t>
      </w:r>
      <w:r w:rsidRPr="00EA49B4">
        <w:t>avaient fourni une retraite au moment où je venais de forcer ma prison</w:t>
      </w:r>
      <w:r w:rsidR="007D0B10">
        <w:t xml:space="preserve">. </w:t>
      </w:r>
      <w:r w:rsidRPr="00EA49B4">
        <w:t>Je me mis à errer dans les cavités et les vallons de cette solitude</w:t>
      </w:r>
      <w:r w:rsidR="007D0B10">
        <w:t xml:space="preserve">. </w:t>
      </w:r>
      <w:r w:rsidRPr="00EA49B4">
        <w:t>Tout était désert et inculte autour de moi</w:t>
      </w:r>
      <w:r w:rsidR="007D0B10">
        <w:t xml:space="preserve">. </w:t>
      </w:r>
      <w:r w:rsidRPr="00EA49B4">
        <w:t>Je ne saurais dire combien de temps je demeurai dans cet endroit</w:t>
      </w:r>
      <w:r w:rsidR="007D0B10">
        <w:t xml:space="preserve">. </w:t>
      </w:r>
      <w:r w:rsidRPr="00EA49B4">
        <w:t>À la fin</w:t>
      </w:r>
      <w:r w:rsidR="007D0B10">
        <w:t xml:space="preserve">, </w:t>
      </w:r>
      <w:r w:rsidRPr="00EA49B4">
        <w:t>la nuit me surprit sans que je m</w:t>
      </w:r>
      <w:r w:rsidR="007D0B10">
        <w:t>’</w:t>
      </w:r>
      <w:r w:rsidRPr="00EA49B4">
        <w:t>en fusse aperçu</w:t>
      </w:r>
      <w:r w:rsidR="007D0B10">
        <w:t xml:space="preserve">, </w:t>
      </w:r>
      <w:r w:rsidRPr="00EA49B4">
        <w:t>et je me disposai alors à retourner pour l</w:t>
      </w:r>
      <w:r w:rsidR="007D0B10">
        <w:t>’</w:t>
      </w:r>
      <w:r w:rsidRPr="00EA49B4">
        <w:t>instant à la ville que je venais de quitter</w:t>
      </w:r>
      <w:r w:rsidR="007D0B10">
        <w:t>.</w:t>
      </w:r>
    </w:p>
    <w:p w14:paraId="30FC2E43" w14:textId="77777777" w:rsidR="007D0B10" w:rsidRDefault="00CC13A3" w:rsidP="00CC13A3">
      <w:r w:rsidRPr="00EA49B4">
        <w:t>Il était tout à fait nuit</w:t>
      </w:r>
      <w:r w:rsidR="007D0B10">
        <w:t xml:space="preserve">, </w:t>
      </w:r>
      <w:r w:rsidRPr="00EA49B4">
        <w:t>lorsque deux hommes que je n</w:t>
      </w:r>
      <w:r w:rsidR="007D0B10">
        <w:t>’</w:t>
      </w:r>
      <w:r w:rsidRPr="00EA49B4">
        <w:t>avais pas remarqués jusqu</w:t>
      </w:r>
      <w:r w:rsidR="007D0B10">
        <w:t>’</w:t>
      </w:r>
      <w:r w:rsidRPr="00EA49B4">
        <w:t>à ce moment</w:t>
      </w:r>
      <w:r w:rsidR="007D0B10">
        <w:t xml:space="preserve">, </w:t>
      </w:r>
      <w:r w:rsidRPr="00EA49B4">
        <w:t>sautèrent tout à coup sur moi par derrière</w:t>
      </w:r>
      <w:r w:rsidR="007D0B10">
        <w:t xml:space="preserve">. </w:t>
      </w:r>
      <w:r w:rsidRPr="00EA49B4">
        <w:t>Ils me saisirent par le bras et me renversèrent par terre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eus le temps ni de la résistance ni de la réflexion</w:t>
      </w:r>
      <w:r w:rsidR="007D0B10">
        <w:t xml:space="preserve">. </w:t>
      </w:r>
      <w:r w:rsidRPr="00EA49B4">
        <w:t>Cependant j</w:t>
      </w:r>
      <w:r w:rsidR="007D0B10">
        <w:t>’</w:t>
      </w:r>
      <w:r w:rsidRPr="00EA49B4">
        <w:t>eus occasion de m</w:t>
      </w:r>
      <w:r w:rsidR="007D0B10">
        <w:t>’</w:t>
      </w:r>
      <w:r w:rsidRPr="00EA49B4">
        <w:t>apercevoir que l</w:t>
      </w:r>
      <w:r w:rsidR="007D0B10">
        <w:t>’</w:t>
      </w:r>
      <w:r w:rsidRPr="00EA49B4">
        <w:t>un d</w:t>
      </w:r>
      <w:r w:rsidR="007D0B10">
        <w:t>’</w:t>
      </w:r>
      <w:r w:rsidRPr="00EA49B4">
        <w:t>eux était l</w:t>
      </w:r>
      <w:r w:rsidR="007D0B10">
        <w:t>’</w:t>
      </w:r>
      <w:r w:rsidRPr="00EA49B4">
        <w:t>infernal Gines</w:t>
      </w:r>
      <w:r w:rsidR="007D0B10">
        <w:t xml:space="preserve">. </w:t>
      </w:r>
      <w:r w:rsidRPr="00EA49B4">
        <w:t>Ils me bandèrent les yeux</w:t>
      </w:r>
      <w:r w:rsidR="007D0B10">
        <w:t xml:space="preserve">, </w:t>
      </w:r>
      <w:r w:rsidRPr="00EA49B4">
        <w:t>me mirent un bâillon dans la bouche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entraînèrent je ne sais où</w:t>
      </w:r>
      <w:r w:rsidR="007D0B10">
        <w:t xml:space="preserve">. </w:t>
      </w:r>
      <w:r w:rsidRPr="00EA49B4">
        <w:t>Pendant qu</w:t>
      </w:r>
      <w:r w:rsidR="007D0B10">
        <w:t>’</w:t>
      </w:r>
      <w:r w:rsidRPr="00EA49B4">
        <w:t>ils m</w:t>
      </w:r>
      <w:r w:rsidR="007D0B10">
        <w:t>’</w:t>
      </w:r>
      <w:r w:rsidRPr="00EA49B4">
        <w:t>emmenaient avec eux</w:t>
      </w:r>
      <w:r w:rsidR="007D0B10">
        <w:t xml:space="preserve">, </w:t>
      </w:r>
      <w:r w:rsidRPr="00EA49B4">
        <w:t>sans dire un mot</w:t>
      </w:r>
      <w:r w:rsidR="007D0B10">
        <w:t xml:space="preserve">, </w:t>
      </w:r>
      <w:r w:rsidRPr="00EA49B4">
        <w:t>je cherchais à former des conjectures sur l</w:t>
      </w:r>
      <w:r w:rsidR="007D0B10">
        <w:t>’</w:t>
      </w:r>
      <w:r w:rsidRPr="00EA49B4">
        <w:t>objet de cette violence extraordinaire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pénétré de l</w:t>
      </w:r>
      <w:r w:rsidR="007D0B10">
        <w:t>’</w:t>
      </w:r>
      <w:r w:rsidRPr="00EA49B4">
        <w:t>idée qu</w:t>
      </w:r>
      <w:r w:rsidR="007D0B10">
        <w:t>’</w:t>
      </w:r>
      <w:r w:rsidRPr="00EA49B4">
        <w:t>après l</w:t>
      </w:r>
      <w:r w:rsidR="007D0B10">
        <w:t>’</w:t>
      </w:r>
      <w:r w:rsidRPr="00EA49B4">
        <w:t>événement du matin</w:t>
      </w:r>
      <w:r w:rsidR="007D0B10">
        <w:t xml:space="preserve">, </w:t>
      </w:r>
      <w:r w:rsidRPr="00EA49B4">
        <w:t>les moments les plus durs et les plus douloureux de ma vie étaient passés</w:t>
      </w:r>
      <w:r w:rsidR="007D0B10">
        <w:t xml:space="preserve">, </w:t>
      </w:r>
      <w:r w:rsidRPr="00EA49B4">
        <w:t>et je ne pouvais me résoudre à m</w:t>
      </w:r>
      <w:r w:rsidR="007D0B10">
        <w:t>’</w:t>
      </w:r>
      <w:r w:rsidRPr="00EA49B4">
        <w:t>alarmer sérieusement de cette attaque imprévue</w:t>
      </w:r>
      <w:r w:rsidR="007D0B10">
        <w:t xml:space="preserve">, </w:t>
      </w:r>
      <w:r w:rsidRPr="00EA49B4">
        <w:t>tout étrange qu</w:t>
      </w:r>
      <w:r w:rsidR="007D0B10">
        <w:t>’</w:t>
      </w:r>
      <w:r w:rsidRPr="00EA49B4">
        <w:t>elle était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peut-être</w:t>
      </w:r>
      <w:r w:rsidR="007D0B10">
        <w:t xml:space="preserve">, </w:t>
      </w:r>
      <w:r w:rsidRPr="00EA49B4">
        <w:t>toutefois</w:t>
      </w:r>
      <w:r w:rsidR="007D0B10">
        <w:t xml:space="preserve">, </w:t>
      </w:r>
      <w:r w:rsidRPr="00EA49B4">
        <w:t xml:space="preserve">quelque </w:t>
      </w:r>
      <w:r w:rsidRPr="00EA49B4">
        <w:lastRenderedPageBreak/>
        <w:t>nouveau projet enfanté par la haine implacable et malfaisante du détestable Gines</w:t>
      </w:r>
      <w:r w:rsidR="007D0B10">
        <w:t>.</w:t>
      </w:r>
    </w:p>
    <w:p w14:paraId="4E77A547" w14:textId="77777777" w:rsidR="007D0B10" w:rsidRDefault="00CC13A3" w:rsidP="00CC13A3">
      <w:r w:rsidRPr="00EA49B4">
        <w:t>Je m</w:t>
      </w:r>
      <w:r w:rsidR="007D0B10">
        <w:t>’</w:t>
      </w:r>
      <w:r w:rsidRPr="00EA49B4">
        <w:t>aperçus bientôt que nous étions retournés dans la ville d</w:t>
      </w:r>
      <w:r w:rsidR="007D0B10">
        <w:t>’</w:t>
      </w:r>
      <w:r w:rsidRPr="00EA49B4">
        <w:t>où je venais de sortir</w:t>
      </w:r>
      <w:r w:rsidR="007D0B10">
        <w:t xml:space="preserve">. </w:t>
      </w:r>
      <w:r w:rsidRPr="00EA49B4">
        <w:t>Ils me conduisirent dans une maison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aussitôt qu</w:t>
      </w:r>
      <w:r w:rsidR="007D0B10">
        <w:t>’</w:t>
      </w:r>
      <w:r w:rsidRPr="00EA49B4">
        <w:t>ils s</w:t>
      </w:r>
      <w:r w:rsidR="007D0B10">
        <w:t>’</w:t>
      </w:r>
      <w:r w:rsidRPr="00EA49B4">
        <w:t>y furent mis en possession d</w:t>
      </w:r>
      <w:r w:rsidR="007D0B10">
        <w:t>’</w:t>
      </w:r>
      <w:r w:rsidRPr="00EA49B4">
        <w:t>une chambre</w:t>
      </w:r>
      <w:r w:rsidR="007D0B10">
        <w:t xml:space="preserve">, </w:t>
      </w:r>
      <w:r w:rsidRPr="00EA49B4">
        <w:t>ils me délivrèrent des entraves qu</w:t>
      </w:r>
      <w:r w:rsidR="007D0B10">
        <w:t>’</w:t>
      </w:r>
      <w:r w:rsidRPr="00EA49B4">
        <w:t>ils m</w:t>
      </w:r>
      <w:r w:rsidR="007D0B10">
        <w:t>’</w:t>
      </w:r>
      <w:r w:rsidRPr="00EA49B4">
        <w:t>avaient mises</w:t>
      </w:r>
      <w:r w:rsidR="007D0B10">
        <w:t xml:space="preserve">. </w:t>
      </w:r>
      <w:r w:rsidRPr="00EA49B4">
        <w:t>Alors Gines</w:t>
      </w:r>
      <w:r w:rsidR="007D0B10">
        <w:t xml:space="preserve">, </w:t>
      </w:r>
      <w:r w:rsidRPr="00EA49B4">
        <w:t>avec un rire perfide</w:t>
      </w:r>
      <w:r w:rsidR="007D0B10">
        <w:t xml:space="preserve">, </w:t>
      </w:r>
      <w:r w:rsidRPr="00EA49B4">
        <w:t>me dit qu</w:t>
      </w:r>
      <w:r w:rsidR="007D0B10">
        <w:t>’</w:t>
      </w:r>
      <w:r w:rsidRPr="00EA49B4">
        <w:t>on ne voulait pas me faire de mal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en conséquence j</w:t>
      </w:r>
      <w:r w:rsidR="007D0B10">
        <w:t>’</w:t>
      </w:r>
      <w:r w:rsidRPr="00EA49B4">
        <w:t>eusse à me montrer plus raisonnable en me tenant tranquille</w:t>
      </w:r>
      <w:r w:rsidR="007D0B10">
        <w:t xml:space="preserve">. </w:t>
      </w:r>
      <w:r w:rsidRPr="00EA49B4">
        <w:t>Je reconnus que nous étions dans une auberge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entendis de la compagnie dans une chambre qui n</w:t>
      </w:r>
      <w:r w:rsidR="007D0B10">
        <w:t>’</w:t>
      </w:r>
      <w:r w:rsidRPr="00EA49B4">
        <w:t>était pas loin de nous</w:t>
      </w:r>
      <w:r w:rsidR="007D0B10">
        <w:t xml:space="preserve"> ; </w:t>
      </w:r>
      <w:r w:rsidRPr="00EA49B4">
        <w:t>dès lors je demeurai tout aussi convaincu que Gines lui-même que je n</w:t>
      </w:r>
      <w:r w:rsidR="007D0B10">
        <w:t>’</w:t>
      </w:r>
      <w:r w:rsidRPr="00EA49B4">
        <w:t>avais pour l</w:t>
      </w:r>
      <w:r w:rsidR="007D0B10">
        <w:t>’</w:t>
      </w:r>
      <w:r w:rsidRPr="00EA49B4">
        <w:t>instant aucune espèce de violence à craindre</w:t>
      </w:r>
      <w:r w:rsidR="007D0B10">
        <w:t xml:space="preserve">, </w:t>
      </w:r>
      <w:r w:rsidRPr="00EA49B4">
        <w:t>et je pensai qu</w:t>
      </w:r>
      <w:r w:rsidR="007D0B10">
        <w:t>’</w:t>
      </w:r>
      <w:r w:rsidRPr="00EA49B4">
        <w:t>il serait toujours assez temps de faire résistance s</w:t>
      </w:r>
      <w:r w:rsidR="007D0B10">
        <w:t>’</w:t>
      </w:r>
      <w:r w:rsidRPr="00EA49B4">
        <w:t>ils entreprenaient de m</w:t>
      </w:r>
      <w:r w:rsidR="007D0B10">
        <w:t>’</w:t>
      </w:r>
      <w:r w:rsidRPr="00EA49B4">
        <w:t>emmener hors de cette auberge de la même manière qu</w:t>
      </w:r>
      <w:r w:rsidR="007D0B10">
        <w:t>’</w:t>
      </w:r>
      <w:r w:rsidRPr="00EA49B4">
        <w:t>ils m</w:t>
      </w:r>
      <w:r w:rsidR="007D0B10">
        <w:t>’</w:t>
      </w:r>
      <w:r w:rsidRPr="00EA49B4">
        <w:t>y avaient conduit</w:t>
      </w:r>
      <w:r w:rsidR="007D0B10">
        <w:t xml:space="preserve">. </w:t>
      </w:r>
      <w:r w:rsidRPr="00EA49B4">
        <w:t>Je ne laissais pas que d</w:t>
      </w:r>
      <w:r w:rsidR="007D0B10">
        <w:t>’</w:t>
      </w:r>
      <w:r w:rsidRPr="00EA49B4">
        <w:t>être curieux de voir quelle serait la suite d</w:t>
      </w:r>
      <w:r w:rsidR="007D0B10">
        <w:t>’</w:t>
      </w:r>
      <w:r w:rsidRPr="00EA49B4">
        <w:t>un préliminaire aussi étrange</w:t>
      </w:r>
      <w:r w:rsidR="007D0B10">
        <w:t>.</w:t>
      </w:r>
    </w:p>
    <w:p w14:paraId="7D58B35D" w14:textId="092CA217" w:rsidR="007D0B10" w:rsidRDefault="00CC13A3" w:rsidP="00CC13A3">
      <w:r w:rsidRPr="00EA49B4">
        <w:t>Les dispositions dont je viens de parler étaient à peine terminées</w:t>
      </w:r>
      <w:r w:rsidR="007D0B10">
        <w:t xml:space="preserve">, </w:t>
      </w:r>
      <w:r w:rsidRPr="00EA49B4">
        <w:t xml:space="preserve">que je vis entrer dans la chambre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 xml:space="preserve">Je me souviens que </w:t>
      </w:r>
      <w:r w:rsidR="007D0B10">
        <w:t>M. </w:t>
      </w:r>
      <w:r w:rsidRPr="00EA49B4">
        <w:t>Collins</w:t>
      </w:r>
      <w:r w:rsidR="007D0B10">
        <w:t xml:space="preserve">, </w:t>
      </w:r>
      <w:r w:rsidRPr="00EA49B4">
        <w:t>la première fois qu</w:t>
      </w:r>
      <w:r w:rsidR="007D0B10">
        <w:t>’</w:t>
      </w:r>
      <w:r w:rsidRPr="00EA49B4">
        <w:t>il me fit part des détails de l</w:t>
      </w:r>
      <w:r w:rsidR="007D0B10">
        <w:t>’</w:t>
      </w:r>
      <w:r w:rsidRPr="00EA49B4">
        <w:t>histoire de notre maître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avait dit que je le voyais bien différent de ce qu</w:t>
      </w:r>
      <w:r w:rsidR="007D0B10">
        <w:t>’</w:t>
      </w:r>
      <w:r w:rsidRPr="00EA49B4">
        <w:t>il avait été autrefois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avais aucun moyen de m</w:t>
      </w:r>
      <w:r w:rsidR="007D0B10">
        <w:t>’</w:t>
      </w:r>
      <w:r w:rsidRPr="00EA49B4">
        <w:t>assurer de la vérité de cette observation</w:t>
      </w:r>
      <w:r w:rsidR="007D0B10">
        <w:t xml:space="preserve"> ; </w:t>
      </w:r>
      <w:r w:rsidRPr="00EA49B4">
        <w:t>mais elle s</w:t>
      </w:r>
      <w:r w:rsidR="007D0B10">
        <w:t>’</w:t>
      </w:r>
      <w:r w:rsidRPr="00EA49B4">
        <w:t>appliquait d</w:t>
      </w:r>
      <w:r w:rsidR="007D0B10">
        <w:t>’</w:t>
      </w:r>
      <w:r w:rsidRPr="00EA49B4">
        <w:t>une manière frappante au spectacle qui s</w:t>
      </w:r>
      <w:r w:rsidR="007D0B10">
        <w:t>’</w:t>
      </w:r>
      <w:r w:rsidRPr="00EA49B4">
        <w:t>offrit alors à mes yeux</w:t>
      </w:r>
      <w:r w:rsidR="007D0B10">
        <w:t xml:space="preserve">, </w:t>
      </w:r>
      <w:r w:rsidRPr="00EA49B4">
        <w:t>quoique cependant</w:t>
      </w:r>
      <w:r w:rsidR="007D0B10">
        <w:t xml:space="preserve">, </w:t>
      </w:r>
      <w:r w:rsidRPr="00EA49B4">
        <w:t>la dernière fois que j</w:t>
      </w:r>
      <w:r w:rsidR="007D0B10">
        <w:t>’</w:t>
      </w:r>
      <w:r w:rsidRPr="00EA49B4">
        <w:t>avais vu cet infortuné</w:t>
      </w:r>
      <w:r w:rsidR="007D0B10">
        <w:t xml:space="preserve">, </w:t>
      </w:r>
      <w:r w:rsidRPr="00EA49B4">
        <w:t>il était déjà la victime des mêmes passions</w:t>
      </w:r>
      <w:r w:rsidR="007D0B10">
        <w:t xml:space="preserve">, </w:t>
      </w:r>
      <w:r w:rsidRPr="00EA49B4">
        <w:t>la proie des mêmes remords qui le déchiraient encore à présent</w:t>
      </w:r>
      <w:r w:rsidR="007D0B10">
        <w:t xml:space="preserve">. </w:t>
      </w:r>
      <w:r w:rsidRPr="00EA49B4">
        <w:t>Dès lors l</w:t>
      </w:r>
      <w:r w:rsidR="007D0B10">
        <w:t>’</w:t>
      </w:r>
      <w:r w:rsidRPr="00EA49B4">
        <w:t>empreinte du malheur se lisait dans tous ses traits</w:t>
      </w:r>
      <w:r w:rsidR="007D0B10">
        <w:t xml:space="preserve">. </w:t>
      </w:r>
      <w:r w:rsidRPr="00EA49B4">
        <w:t>Mais maintenant à peine semblait-il avoir jamais eu la figure humaine</w:t>
      </w:r>
      <w:r w:rsidR="007D0B10">
        <w:t xml:space="preserve"> : </w:t>
      </w:r>
      <w:r w:rsidRPr="00EA49B4">
        <w:t>son air était hagard</w:t>
      </w:r>
      <w:r w:rsidR="007D0B10">
        <w:t xml:space="preserve">, </w:t>
      </w:r>
      <w:r w:rsidRPr="00EA49B4">
        <w:t>son visage hâve et décharné</w:t>
      </w:r>
      <w:r w:rsidR="007D0B10">
        <w:t xml:space="preserve"> ; </w:t>
      </w:r>
      <w:r w:rsidRPr="00EA49B4">
        <w:t>la teinte livide</w:t>
      </w:r>
      <w:r w:rsidR="007D0B10">
        <w:t xml:space="preserve">, </w:t>
      </w:r>
      <w:r w:rsidRPr="00EA49B4">
        <w:t xml:space="preserve">uniformément </w:t>
      </w:r>
      <w:r w:rsidRPr="00EA49B4">
        <w:lastRenderedPageBreak/>
        <w:t>répandue sur toutes les parties de sa figure</w:t>
      </w:r>
      <w:r w:rsidR="007D0B10">
        <w:t xml:space="preserve">, </w:t>
      </w:r>
      <w:r w:rsidRPr="00EA49B4">
        <w:t>suggérait l</w:t>
      </w:r>
      <w:r w:rsidR="007D0B10">
        <w:t>’</w:t>
      </w:r>
      <w:r w:rsidRPr="00EA49B4">
        <w:t>idée qu</w:t>
      </w:r>
      <w:r w:rsidR="007D0B10">
        <w:t>’</w:t>
      </w:r>
      <w:r w:rsidRPr="00EA49B4">
        <w:t>elle était brûlée et desséchée par le feu éternel qui le dévorait intérieurement</w:t>
      </w:r>
      <w:r w:rsidR="007D0B10">
        <w:t xml:space="preserve">. </w:t>
      </w:r>
      <w:r w:rsidRPr="00EA49B4">
        <w:t>Ses yeux étaient étincelants</w:t>
      </w:r>
      <w:r w:rsidR="007D0B10">
        <w:t xml:space="preserve">, </w:t>
      </w:r>
      <w:r w:rsidRPr="00EA49B4">
        <w:t>égarés</w:t>
      </w:r>
      <w:r w:rsidR="007D0B10">
        <w:t xml:space="preserve">, </w:t>
      </w:r>
      <w:r w:rsidRPr="00EA49B4">
        <w:t>respirant le soupçon et la colère</w:t>
      </w:r>
      <w:r w:rsidR="007D0B10">
        <w:t xml:space="preserve">. </w:t>
      </w:r>
      <w:r w:rsidRPr="00EA49B4">
        <w:t>Ses cheveux étaient négligés</w:t>
      </w:r>
      <w:r w:rsidR="007D0B10">
        <w:t xml:space="preserve">, </w:t>
      </w:r>
      <w:r w:rsidRPr="00EA49B4">
        <w:t>pendants et épars</w:t>
      </w:r>
      <w:r w:rsidR="007D0B10">
        <w:t xml:space="preserve">. </w:t>
      </w:r>
      <w:r w:rsidRPr="00EA49B4">
        <w:t>Toute sa personne était d</w:t>
      </w:r>
      <w:r w:rsidR="007D0B10">
        <w:t>’</w:t>
      </w:r>
      <w:r w:rsidRPr="00EA49B4">
        <w:t>une maigreur qui donnait l</w:t>
      </w:r>
      <w:r w:rsidR="007D0B10">
        <w:t>’</w:t>
      </w:r>
      <w:r w:rsidRPr="00EA49B4">
        <w:t>idée d</w:t>
      </w:r>
      <w:r w:rsidR="007D0B10">
        <w:t>’</w:t>
      </w:r>
      <w:r w:rsidRPr="00EA49B4">
        <w:t>un squelette plutôt que d</w:t>
      </w:r>
      <w:r w:rsidR="007D0B10">
        <w:t>’</w:t>
      </w:r>
      <w:r w:rsidRPr="00EA49B4">
        <w:t>un être vivant</w:t>
      </w:r>
      <w:r w:rsidR="007D0B10">
        <w:t xml:space="preserve">. </w:t>
      </w:r>
      <w:r w:rsidRPr="00EA49B4">
        <w:t>Dans ce corps si épuisé et réduit presque à l</w:t>
      </w:r>
      <w:r w:rsidR="007D0B10">
        <w:t>’</w:t>
      </w:r>
      <w:r w:rsidRPr="00EA49B4">
        <w:t>état d</w:t>
      </w:r>
      <w:r w:rsidR="007D0B10">
        <w:t>’</w:t>
      </w:r>
      <w:r w:rsidRPr="00EA49B4">
        <w:t>un fantôme</w:t>
      </w:r>
      <w:r w:rsidR="007D0B10">
        <w:t xml:space="preserve">, </w:t>
      </w:r>
      <w:r w:rsidRPr="00EA49B4">
        <w:t>le flambeau de la vie était éteint</w:t>
      </w:r>
      <w:r w:rsidR="007D0B10">
        <w:t xml:space="preserve"> ; </w:t>
      </w:r>
      <w:r w:rsidRPr="00EA49B4">
        <w:t>mais l</w:t>
      </w:r>
      <w:r w:rsidR="007D0B10">
        <w:t>’</w:t>
      </w:r>
      <w:r w:rsidRPr="00EA49B4">
        <w:t>ardeur dévorante d</w:t>
      </w:r>
      <w:r w:rsidR="007D0B10">
        <w:t>’</w:t>
      </w:r>
      <w:r w:rsidRPr="00EA49B4">
        <w:t>une passion exaltée en tenait la place</w:t>
      </w:r>
      <w:r w:rsidR="007D0B10">
        <w:t>.</w:t>
      </w:r>
    </w:p>
    <w:p w14:paraId="63F9BF6B" w14:textId="77777777" w:rsidR="007D0B10" w:rsidRDefault="00CC13A3" w:rsidP="00CC13A3">
      <w:r w:rsidRPr="00EA49B4">
        <w:t>Cette vue me surprit et me révolta au dernier point</w:t>
      </w:r>
      <w:r w:rsidR="007D0B10">
        <w:t>…</w:t>
      </w:r>
    </w:p>
    <w:p w14:paraId="2362A53A" w14:textId="5DF0803C" w:rsidR="007D0B10" w:rsidRDefault="007D0B10" w:rsidP="00CC13A3">
      <w:r>
        <w:t>M. </w:t>
      </w:r>
      <w:r w:rsidR="00CC13A3" w:rsidRPr="00EA49B4">
        <w:t>Falkland commanda d</w:t>
      </w:r>
      <w:r>
        <w:t>’</w:t>
      </w:r>
      <w:r w:rsidR="00CC13A3" w:rsidRPr="00EA49B4">
        <w:t>un ton sévère à ceux qui m</w:t>
      </w:r>
      <w:r>
        <w:t>’</w:t>
      </w:r>
      <w:r w:rsidR="00CC13A3" w:rsidRPr="00EA49B4">
        <w:t>avaient amené de nous laisser seuls</w:t>
      </w:r>
      <w:r>
        <w:t> :</w:t>
      </w:r>
    </w:p>
    <w:p w14:paraId="5898CFC9" w14:textId="77777777" w:rsidR="007D0B10" w:rsidRDefault="007D0B10" w:rsidP="00CC13A3">
      <w:r>
        <w:t>« </w:t>
      </w:r>
      <w:r w:rsidR="00CC13A3" w:rsidRPr="00EA49B4">
        <w:t>Eh bien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me dit-il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réussi aujourd</w:t>
      </w:r>
      <w:r>
        <w:t>’</w:t>
      </w:r>
      <w:r w:rsidR="00CC13A3" w:rsidRPr="00EA49B4">
        <w:t>hui par mes soins à vous sauver du gibet</w:t>
      </w:r>
      <w:r>
        <w:t xml:space="preserve">. </w:t>
      </w:r>
      <w:r w:rsidR="00CC13A3" w:rsidRPr="00EA49B4">
        <w:t>Il y a quinze jours qu</w:t>
      </w:r>
      <w:r>
        <w:t>’</w:t>
      </w:r>
      <w:r w:rsidR="00CC13A3" w:rsidRPr="00EA49B4">
        <w:t>il n</w:t>
      </w:r>
      <w:r>
        <w:t>’</w:t>
      </w:r>
      <w:r w:rsidR="00CC13A3" w:rsidRPr="00EA49B4">
        <w:t>a pas tenu à vous que ma vie ne fût terminée par cette mort ignominieuse</w:t>
      </w:r>
      <w:r>
        <w:t xml:space="preserve">. </w:t>
      </w:r>
      <w:r w:rsidR="00CC13A3" w:rsidRPr="00EA49B4">
        <w:t>Seriez-vous assez aveugle et assez stupide pour ne pas voir que la conservation de vos jours a été l</w:t>
      </w:r>
      <w:r>
        <w:t>’</w:t>
      </w:r>
      <w:r w:rsidR="00CC13A3" w:rsidRPr="00EA49B4">
        <w:t>objet constant de mes efforts</w:t>
      </w:r>
      <w:r>
        <w:t xml:space="preserve"> ? </w:t>
      </w:r>
      <w:r w:rsidR="00CC13A3" w:rsidRPr="00EA49B4">
        <w:t>Ne vous ai-je pas aidé de tout mon pouvoir pendant votre prison</w:t>
      </w:r>
      <w:r>
        <w:t xml:space="preserve"> ? </w:t>
      </w:r>
      <w:r w:rsidR="00CC13A3" w:rsidRPr="00EA49B4">
        <w:t>N</w:t>
      </w:r>
      <w:r>
        <w:t>’</w:t>
      </w:r>
      <w:r w:rsidR="00CC13A3" w:rsidRPr="00EA49B4">
        <w:t>ai-je pas fait ce que j</w:t>
      </w:r>
      <w:r>
        <w:t>’</w:t>
      </w:r>
      <w:r w:rsidR="00CC13A3" w:rsidRPr="00EA49B4">
        <w:t>ai pu pour empêcher que vous n</w:t>
      </w:r>
      <w:r>
        <w:t>’</w:t>
      </w:r>
      <w:r w:rsidR="00CC13A3" w:rsidRPr="00EA49B4">
        <w:t>y fussiez envoyé</w:t>
      </w:r>
      <w:r>
        <w:t xml:space="preserve"> ? </w:t>
      </w:r>
      <w:r w:rsidR="00CC13A3" w:rsidRPr="00EA49B4">
        <w:t>Dans l</w:t>
      </w:r>
      <w:r>
        <w:t>’</w:t>
      </w:r>
      <w:r w:rsidR="00CC13A3" w:rsidRPr="00EA49B4">
        <w:t>offre de cent guinées qui a été faite pour votre capture</w:t>
      </w:r>
      <w:r>
        <w:t xml:space="preserve">, </w:t>
      </w:r>
      <w:r w:rsidR="00CC13A3" w:rsidRPr="00EA49B4">
        <w:t>avez-vous pu vous méprendre au point de ne pas reconnaître l</w:t>
      </w:r>
      <w:r>
        <w:t>’</w:t>
      </w:r>
      <w:r w:rsidR="00CC13A3" w:rsidRPr="00EA49B4">
        <w:t>opiniâtreté et l</w:t>
      </w:r>
      <w:r>
        <w:t>’</w:t>
      </w:r>
      <w:r w:rsidR="00CC13A3" w:rsidRPr="00EA49B4">
        <w:t>exaltation de Forester</w:t>
      </w:r>
      <w:r>
        <w:t> ?</w:t>
      </w:r>
    </w:p>
    <w:p w14:paraId="2E0555F9" w14:textId="77777777" w:rsidR="007D0B10" w:rsidRDefault="007D0B10" w:rsidP="00CC13A3">
      <w:r>
        <w:t>» </w:t>
      </w:r>
      <w:r w:rsidR="00CC13A3" w:rsidRPr="00EA49B4">
        <w:t>Je ne vous ai pas perdu de vue au milieu de toutes vos courses différentes</w:t>
      </w:r>
      <w:r>
        <w:t xml:space="preserve">. </w:t>
      </w:r>
      <w:r w:rsidR="00CC13A3" w:rsidRPr="00EA49B4">
        <w:t>Vous n</w:t>
      </w:r>
      <w:r>
        <w:t>’</w:t>
      </w:r>
      <w:r w:rsidR="00CC13A3" w:rsidRPr="00EA49B4">
        <w:t>avez pas fait un pas dont je n</w:t>
      </w:r>
      <w:r>
        <w:t>’</w:t>
      </w:r>
      <w:r w:rsidR="00CC13A3" w:rsidRPr="00EA49B4">
        <w:t>aie été instruit</w:t>
      </w:r>
      <w:r>
        <w:t xml:space="preserve">. </w:t>
      </w:r>
      <w:r w:rsidR="00CC13A3" w:rsidRPr="00EA49B4">
        <w:t>Mon projet était de vous faire du bien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versé d</w:t>
      </w:r>
      <w:r>
        <w:t>’</w:t>
      </w:r>
      <w:r w:rsidR="00CC13A3" w:rsidRPr="00EA49B4">
        <w:t>autre sang que celui de Tyrrel</w:t>
      </w:r>
      <w:r>
        <w:t xml:space="preserve"> ; </w:t>
      </w:r>
      <w:r w:rsidR="00CC13A3" w:rsidRPr="00EA49B4">
        <w:t>ce fut dans un accès de colères</w:t>
      </w:r>
      <w:r>
        <w:t xml:space="preserve"> ; </w:t>
      </w:r>
      <w:r w:rsidR="00CC13A3" w:rsidRPr="00EA49B4">
        <w:t>ah</w:t>
      </w:r>
      <w:r>
        <w:t xml:space="preserve"> ! </w:t>
      </w:r>
      <w:r w:rsidR="00CC13A3" w:rsidRPr="00EA49B4">
        <w:t>j</w:t>
      </w:r>
      <w:r>
        <w:t>’</w:t>
      </w:r>
      <w:r w:rsidR="00CC13A3" w:rsidRPr="00EA49B4">
        <w:t>en ai été puni par des remords que rien ne peut apaiser et qui me déchirent à tous les instants de ma vie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participé à la sentence de mort de qui que ce soit</w:t>
      </w:r>
      <w:r>
        <w:t xml:space="preserve">, </w:t>
      </w:r>
      <w:r w:rsidR="00CC13A3" w:rsidRPr="00EA49B4">
        <w:t>si ce n</w:t>
      </w:r>
      <w:r>
        <w:t>’</w:t>
      </w:r>
      <w:r w:rsidR="00CC13A3" w:rsidRPr="00EA49B4">
        <w:t>est à celle des Hawkins</w:t>
      </w:r>
      <w:r>
        <w:t xml:space="preserve"> ; </w:t>
      </w:r>
      <w:r w:rsidR="00CC13A3" w:rsidRPr="00EA49B4">
        <w:t>il n</w:t>
      </w:r>
      <w:r>
        <w:t>’</w:t>
      </w:r>
      <w:r w:rsidR="00CC13A3" w:rsidRPr="00EA49B4">
        <w:t>y avait d</w:t>
      </w:r>
      <w:r>
        <w:t>’</w:t>
      </w:r>
      <w:r w:rsidR="00CC13A3" w:rsidRPr="00EA49B4">
        <w:t xml:space="preserve">autre moyen pour les </w:t>
      </w:r>
      <w:r w:rsidR="00CC13A3" w:rsidRPr="00EA49B4">
        <w:lastRenderedPageBreak/>
        <w:t>sauver que de me faire reconnaître moi-même pour un assassin</w:t>
      </w:r>
      <w:r>
        <w:t xml:space="preserve">. </w:t>
      </w:r>
      <w:r w:rsidR="00CC13A3" w:rsidRPr="00EA49B4">
        <w:t>Tout le reste de ma vie n</w:t>
      </w:r>
      <w:r>
        <w:t>’</w:t>
      </w:r>
      <w:r w:rsidR="00CC13A3" w:rsidRPr="00EA49B4">
        <w:t>a été consacré qu</w:t>
      </w:r>
      <w:r>
        <w:t>’</w:t>
      </w:r>
      <w:r w:rsidR="00CC13A3" w:rsidRPr="00EA49B4">
        <w:t>à la bienfaisance</w:t>
      </w:r>
      <w:r>
        <w:t>.</w:t>
      </w:r>
    </w:p>
    <w:p w14:paraId="3E3ED479" w14:textId="796836A5" w:rsidR="00CC13A3" w:rsidRPr="00EA49B4" w:rsidRDefault="007D0B10" w:rsidP="00CC13A3">
      <w:r>
        <w:t>» </w:t>
      </w:r>
      <w:r w:rsidR="00CC13A3" w:rsidRPr="00EA49B4">
        <w:t>Oui</w:t>
      </w:r>
      <w:r>
        <w:t xml:space="preserve">, </w:t>
      </w:r>
      <w:r w:rsidR="00CC13A3" w:rsidRPr="00EA49B4">
        <w:t>je songeais à vous faire du bien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pour cela que j</w:t>
      </w:r>
      <w:r>
        <w:t>’</w:t>
      </w:r>
      <w:r w:rsidR="00CC13A3" w:rsidRPr="00EA49B4">
        <w:t>ai voulu vous mettre à l</w:t>
      </w:r>
      <w:r>
        <w:t>’</w:t>
      </w:r>
      <w:r w:rsidR="00CC13A3" w:rsidRPr="00EA49B4">
        <w:t>épreuve</w:t>
      </w:r>
      <w:r>
        <w:t xml:space="preserve">. </w:t>
      </w:r>
      <w:r w:rsidR="00CC13A3" w:rsidRPr="00EA49B4">
        <w:t>Vous aviez paru vouloir agir envers moi avec égard et modération</w:t>
      </w:r>
      <w:r>
        <w:t xml:space="preserve">. </w:t>
      </w:r>
      <w:r w:rsidR="00CC13A3" w:rsidRPr="00EA49B4">
        <w:t>Si vous eussiez persisté jusqu</w:t>
      </w:r>
      <w:r>
        <w:t>’</w:t>
      </w:r>
      <w:r w:rsidR="00CC13A3" w:rsidRPr="00EA49B4">
        <w:t>à la fin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aurais encore trouvé les moyens de vous en récompenser</w:t>
      </w:r>
      <w:r>
        <w:t xml:space="preserve">. </w:t>
      </w:r>
      <w:r w:rsidR="00CC13A3" w:rsidRPr="00EA49B4">
        <w:t>Je vous ai laissé à votre propre discrétion</w:t>
      </w:r>
      <w:r>
        <w:t xml:space="preserve">. </w:t>
      </w:r>
      <w:r w:rsidR="00CC13A3" w:rsidRPr="00EA49B4">
        <w:t>Vous pouviez montrer l</w:t>
      </w:r>
      <w:r>
        <w:t>’</w:t>
      </w:r>
      <w:r w:rsidR="00CC13A3" w:rsidRPr="00EA49B4">
        <w:t>impuissante malignité de votre cœur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dans la position où vous étiez alors</w:t>
      </w:r>
      <w:r>
        <w:t xml:space="preserve">, </w:t>
      </w:r>
      <w:r w:rsidR="00CC13A3" w:rsidRPr="00EA49B4">
        <w:t>je vous savais hors d</w:t>
      </w:r>
      <w:r>
        <w:t>’</w:t>
      </w:r>
      <w:r w:rsidR="00CC13A3" w:rsidRPr="00EA49B4">
        <w:t>état de me nuire</w:t>
      </w:r>
      <w:r>
        <w:t xml:space="preserve">. </w:t>
      </w:r>
      <w:r w:rsidR="00CC13A3" w:rsidRPr="00EA49B4">
        <w:t>Votre fausse modération envers moi a fini</w:t>
      </w:r>
      <w:r>
        <w:t xml:space="preserve">, </w:t>
      </w:r>
      <w:r w:rsidR="00CC13A3" w:rsidRPr="00EA49B4">
        <w:t>comme je ne l</w:t>
      </w:r>
      <w:r>
        <w:t>’</w:t>
      </w:r>
      <w:r w:rsidR="00CC13A3" w:rsidRPr="00EA49B4">
        <w:t>avais que trop soupçonné</w:t>
      </w:r>
      <w:r>
        <w:t xml:space="preserve">, </w:t>
      </w:r>
      <w:r w:rsidR="00CC13A3" w:rsidRPr="00EA49B4">
        <w:t>par une lâcheté et une perfidie</w:t>
      </w:r>
      <w:r>
        <w:t xml:space="preserve">. </w:t>
      </w:r>
      <w:r w:rsidR="00CC13A3" w:rsidRPr="00EA49B4">
        <w:t>Vous avez tenté de flétrir ma réputation</w:t>
      </w:r>
      <w:r>
        <w:t xml:space="preserve">. </w:t>
      </w:r>
      <w:r w:rsidR="00CC13A3" w:rsidRPr="00EA49B4">
        <w:t>Vous avez cherché à dévoiler l</w:t>
      </w:r>
      <w:r>
        <w:t>’</w:t>
      </w:r>
      <w:r w:rsidR="00CC13A3" w:rsidRPr="00EA49B4">
        <w:t>éternel et impénétrable secret de mon âme</w:t>
      </w:r>
      <w:r>
        <w:t xml:space="preserve">. </w:t>
      </w:r>
      <w:r w:rsidR="00CC13A3" w:rsidRPr="00EA49B4">
        <w:t>Puisque vous en agissez ainsi</w:t>
      </w:r>
      <w:r>
        <w:t xml:space="preserve">, </w:t>
      </w:r>
      <w:r w:rsidR="00CC13A3" w:rsidRPr="00EA49B4">
        <w:t>vous m</w:t>
      </w:r>
      <w:r>
        <w:t>’</w:t>
      </w:r>
      <w:r w:rsidR="00CC13A3" w:rsidRPr="00EA49B4">
        <w:t>obtiendrez jamais grâce devant mes yeux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en garderai la mémoire jusqu</w:t>
      </w:r>
      <w:r>
        <w:t>’</w:t>
      </w:r>
      <w:r w:rsidR="00CC13A3" w:rsidRPr="00EA49B4">
        <w:t>à mon dernier soupir</w:t>
      </w:r>
      <w:r>
        <w:t xml:space="preserve">. </w:t>
      </w:r>
      <w:r w:rsidR="00CC13A3" w:rsidRPr="00EA49B4">
        <w:t>Le souvenir en pèsera encore sur vous-même quand je ne serai plus</w:t>
      </w:r>
      <w:r>
        <w:t xml:space="preserve">. </w:t>
      </w:r>
      <w:r w:rsidR="00CC13A3" w:rsidRPr="00EA49B4">
        <w:t>Parce qu</w:t>
      </w:r>
      <w:r>
        <w:t>’</w:t>
      </w:r>
      <w:r w:rsidR="00CC13A3" w:rsidRPr="00EA49B4">
        <w:t>une cour de justice vous a acquitté</w:t>
      </w:r>
      <w:r>
        <w:t xml:space="preserve">, </w:t>
      </w:r>
      <w:r w:rsidR="00CC13A3" w:rsidRPr="00EA49B4">
        <w:t>vous flatteriez-vous d</w:t>
      </w:r>
      <w:r>
        <w:t>’</w:t>
      </w:r>
      <w:r w:rsidR="00CC13A3" w:rsidRPr="00EA49B4">
        <w:t>être hors de la portée de mon pouvoir</w:t>
      </w:r>
      <w:r>
        <w:t> ? »</w:t>
      </w:r>
    </w:p>
    <w:p w14:paraId="68C0D3D6" w14:textId="038EB4A5" w:rsidR="007D0B10" w:rsidRDefault="00CC13A3" w:rsidP="00CC13A3">
      <w:r w:rsidRPr="00EA49B4">
        <w:t xml:space="preserve">Pendant que </w:t>
      </w:r>
      <w:r w:rsidR="007D0B10">
        <w:t>M. </w:t>
      </w:r>
      <w:r w:rsidRPr="00EA49B4">
        <w:t>Falkland parlait</w:t>
      </w:r>
      <w:r w:rsidR="007D0B10">
        <w:t xml:space="preserve">, </w:t>
      </w:r>
      <w:r w:rsidRPr="00EA49B4">
        <w:t>il fut saisi d</w:t>
      </w:r>
      <w:r w:rsidR="007D0B10">
        <w:t>’</w:t>
      </w:r>
      <w:r w:rsidRPr="00EA49B4">
        <w:t>une attaque soudaine</w:t>
      </w:r>
      <w:r w:rsidR="007D0B10">
        <w:t xml:space="preserve"> ; </w:t>
      </w:r>
      <w:r w:rsidRPr="00EA49B4">
        <w:t>un mouvement convulsif agita tout son corps</w:t>
      </w:r>
      <w:r w:rsidR="007D0B10">
        <w:t xml:space="preserve">, </w:t>
      </w:r>
      <w:r w:rsidRPr="00EA49B4">
        <w:t>et il se laissa aller sur une chaise</w:t>
      </w:r>
      <w:r w:rsidR="007D0B10">
        <w:t xml:space="preserve">. </w:t>
      </w:r>
      <w:r w:rsidRPr="00EA49B4">
        <w:t>Après trois minutes environ</w:t>
      </w:r>
      <w:r w:rsidR="007D0B10">
        <w:t xml:space="preserve">, </w:t>
      </w:r>
      <w:r w:rsidRPr="00EA49B4">
        <w:t>il revint à lui</w:t>
      </w:r>
      <w:r w:rsidR="007D0B10">
        <w:t>.</w:t>
      </w:r>
    </w:p>
    <w:p w14:paraId="79BB46FB" w14:textId="1DBFF904" w:rsidR="00CC13A3" w:rsidRPr="00EA49B4" w:rsidRDefault="007D0B10" w:rsidP="00CC13A3">
      <w:r>
        <w:t>« </w:t>
      </w:r>
      <w:r w:rsidR="00CC13A3" w:rsidRPr="00EA49B4">
        <w:t>Oui</w:t>
      </w:r>
      <w:r>
        <w:t xml:space="preserve">, </w:t>
      </w:r>
      <w:r w:rsidR="00CC13A3" w:rsidRPr="00EA49B4">
        <w:t>dit-il</w:t>
      </w:r>
      <w:r>
        <w:t xml:space="preserve">, </w:t>
      </w:r>
      <w:r w:rsidR="00CC13A3" w:rsidRPr="00EA49B4">
        <w:t>je vis encore</w:t>
      </w:r>
      <w:r>
        <w:t xml:space="preserve">. </w:t>
      </w:r>
      <w:r w:rsidR="00CC13A3" w:rsidRPr="00EA49B4">
        <w:t>Je puis vivre plusieurs jours</w:t>
      </w:r>
      <w:r>
        <w:t xml:space="preserve">, </w:t>
      </w:r>
      <w:r w:rsidR="00CC13A3" w:rsidRPr="00EA49B4">
        <w:t>plusieurs mois</w:t>
      </w:r>
      <w:r>
        <w:t xml:space="preserve">, </w:t>
      </w:r>
      <w:r w:rsidR="00CC13A3" w:rsidRPr="00EA49B4">
        <w:t>plusieurs années</w:t>
      </w:r>
      <w:r>
        <w:t xml:space="preserve">. </w:t>
      </w:r>
      <w:r w:rsidR="00CC13A3" w:rsidRPr="00EA49B4">
        <w:t>Ma carrière sera-t-elle longue</w:t>
      </w:r>
      <w:r>
        <w:t xml:space="preserve"> ? </w:t>
      </w:r>
      <w:r w:rsidR="00CC13A3" w:rsidRPr="00EA49B4">
        <w:t>Il n</w:t>
      </w:r>
      <w:r>
        <w:t>’</w:t>
      </w:r>
      <w:r w:rsidR="00CC13A3" w:rsidRPr="00EA49B4">
        <w:t>y a que le Dieu qui m</w:t>
      </w:r>
      <w:r>
        <w:t>’</w:t>
      </w:r>
      <w:r w:rsidR="00CC13A3" w:rsidRPr="00EA49B4">
        <w:t>a créé</w:t>
      </w:r>
      <w:r>
        <w:t xml:space="preserve">, </w:t>
      </w:r>
      <w:r w:rsidR="00CC13A3" w:rsidRPr="00EA49B4">
        <w:t>quel qu</w:t>
      </w:r>
      <w:r>
        <w:t>’</w:t>
      </w:r>
      <w:r w:rsidR="00CC13A3" w:rsidRPr="00EA49B4">
        <w:t>il soit</w:t>
      </w:r>
      <w:r>
        <w:t xml:space="preserve">, </w:t>
      </w:r>
      <w:r w:rsidR="00CC13A3" w:rsidRPr="00EA49B4">
        <w:t>qui puisse la terminer</w:t>
      </w:r>
      <w:r>
        <w:t xml:space="preserve">. </w:t>
      </w:r>
      <w:r w:rsidR="00CC13A3" w:rsidRPr="00EA49B4">
        <w:t>Je vis pour être le gardien de ma réputation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pour cela que je tiens à la vie</w:t>
      </w:r>
      <w:r>
        <w:t xml:space="preserve">, </w:t>
      </w:r>
      <w:r w:rsidR="00CC13A3" w:rsidRPr="00EA49B4">
        <w:t>pour cela</w:t>
      </w:r>
      <w:r>
        <w:t xml:space="preserve">, </w:t>
      </w:r>
      <w:r w:rsidR="00CC13A3" w:rsidRPr="00EA49B4">
        <w:t>et pour endurer des maux tels qu</w:t>
      </w:r>
      <w:r>
        <w:t>’</w:t>
      </w:r>
      <w:r w:rsidR="00CC13A3" w:rsidRPr="00EA49B4">
        <w:t>aucune créature vivante n</w:t>
      </w:r>
      <w:r>
        <w:t>’</w:t>
      </w:r>
      <w:r w:rsidR="00CC13A3" w:rsidRPr="00EA49B4">
        <w:t>en a jamais éprouvé</w:t>
      </w:r>
      <w:r>
        <w:t xml:space="preserve">. </w:t>
      </w:r>
      <w:r w:rsidR="00CC13A3" w:rsidRPr="00EA49B4">
        <w:t>Mais</w:t>
      </w:r>
      <w:r>
        <w:t xml:space="preserve">, </w:t>
      </w:r>
      <w:r w:rsidR="00CC13A3" w:rsidRPr="00EA49B4">
        <w:t>quand je ne serai plus</w:t>
      </w:r>
      <w:r>
        <w:t xml:space="preserve">, </w:t>
      </w:r>
      <w:r w:rsidR="00CC13A3" w:rsidRPr="00EA49B4">
        <w:t xml:space="preserve">ma renommée me </w:t>
      </w:r>
      <w:r w:rsidR="00CC13A3" w:rsidRPr="00EA49B4">
        <w:lastRenderedPageBreak/>
        <w:t>survivra</w:t>
      </w:r>
      <w:r>
        <w:t xml:space="preserve"> ; </w:t>
      </w:r>
      <w:r w:rsidR="00CC13A3" w:rsidRPr="00EA49B4">
        <w:t>ma mémoire passera sans tache à la postérité</w:t>
      </w:r>
      <w:r>
        <w:t xml:space="preserve"> ; </w:t>
      </w:r>
      <w:r w:rsidR="00CC13A3" w:rsidRPr="00EA49B4">
        <w:t>elle sera révérée dans l</w:t>
      </w:r>
      <w:r>
        <w:t>’</w:t>
      </w:r>
      <w:r w:rsidR="00CC13A3" w:rsidRPr="00EA49B4">
        <w:t>immensité de l</w:t>
      </w:r>
      <w:r>
        <w:t>’</w:t>
      </w:r>
      <w:r w:rsidR="00CC13A3" w:rsidRPr="00EA49B4">
        <w:t>avenir</w:t>
      </w:r>
      <w:r>
        <w:t xml:space="preserve">, </w:t>
      </w:r>
      <w:r w:rsidR="00CC13A3" w:rsidRPr="00EA49B4">
        <w:t>et le nom de Falkland ne sera prononcé qu</w:t>
      </w:r>
      <w:r>
        <w:t>’</w:t>
      </w:r>
      <w:r w:rsidR="00CC13A3" w:rsidRPr="00EA49B4">
        <w:t>avec respect dans les temps et les contrées les plus reculées du monde</w:t>
      </w:r>
      <w:r>
        <w:t>. »</w:t>
      </w:r>
    </w:p>
    <w:p w14:paraId="2EA8629C" w14:textId="77777777" w:rsidR="007D0B10" w:rsidRDefault="00CC13A3" w:rsidP="00CC13A3">
      <w:r w:rsidRPr="00EA49B4">
        <w:t>Après ces mots</w:t>
      </w:r>
      <w:r w:rsidR="007D0B10">
        <w:t xml:space="preserve">, </w:t>
      </w:r>
      <w:r w:rsidRPr="00EA49B4">
        <w:t>reprenant son premier sujet</w:t>
      </w:r>
      <w:r w:rsidR="007D0B10">
        <w:t xml:space="preserve">, </w:t>
      </w:r>
      <w:r w:rsidRPr="00EA49B4">
        <w:t>il en revint à moi et à ma destinée</w:t>
      </w:r>
      <w:r w:rsidR="007D0B10">
        <w:t> :</w:t>
      </w:r>
    </w:p>
    <w:p w14:paraId="68A27531" w14:textId="77777777" w:rsidR="007D0B10" w:rsidRDefault="007D0B10" w:rsidP="00CC13A3">
      <w:r>
        <w:t>« </w:t>
      </w:r>
      <w:r w:rsidR="00CC13A3" w:rsidRPr="00EA49B4">
        <w:t>Il y a</w:t>
      </w:r>
      <w:r>
        <w:t xml:space="preserve">, </w:t>
      </w:r>
      <w:r w:rsidR="00CC13A3" w:rsidRPr="00EA49B4">
        <w:t>dit-il</w:t>
      </w:r>
      <w:r>
        <w:t xml:space="preserve">, </w:t>
      </w:r>
      <w:r w:rsidR="00CC13A3" w:rsidRPr="00EA49B4">
        <w:t>une condition sous laquelle vous pouvez obtenir quelque adoucissement à votre sort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là l</w:t>
      </w:r>
      <w:r>
        <w:t>’</w:t>
      </w:r>
      <w:r w:rsidR="00CC13A3" w:rsidRPr="00EA49B4">
        <w:t>objet pour lequel je vous ai envoyé chercher</w:t>
      </w:r>
      <w:r>
        <w:t xml:space="preserve">. </w:t>
      </w:r>
      <w:r w:rsidR="00CC13A3" w:rsidRPr="00EA49B4">
        <w:t>Écoutez mes propositions avec sang-froid et avec prudence</w:t>
      </w:r>
      <w:r>
        <w:t xml:space="preserve">. </w:t>
      </w:r>
      <w:r w:rsidR="00CC13A3" w:rsidRPr="00EA49B4">
        <w:t>Souvenez-vous que vouloir vous jouer avec une détermination arrêtée dans mon âme</w:t>
      </w:r>
      <w:r>
        <w:t xml:space="preserve">, </w:t>
      </w:r>
      <w:r w:rsidR="00CC13A3" w:rsidRPr="00EA49B4">
        <w:t>serait une démence aussi forte que de vouloir repousser dans sa chute une avalanche prête à vous écraser</w:t>
      </w:r>
      <w:r>
        <w:t>.</w:t>
      </w:r>
    </w:p>
    <w:p w14:paraId="553CBD67" w14:textId="77777777" w:rsidR="007D0B10" w:rsidRDefault="007D0B10" w:rsidP="00CC13A3">
      <w:r>
        <w:t>» </w:t>
      </w:r>
      <w:r w:rsidR="00CC13A3" w:rsidRPr="00EA49B4">
        <w:t>J</w:t>
      </w:r>
      <w:r>
        <w:t>’</w:t>
      </w:r>
      <w:r w:rsidR="00CC13A3" w:rsidRPr="00EA49B4">
        <w:t>exige que vous signiez un écrit qui déclare de la manière la plus solennelle que je suis innocent du meurtre dont vous m</w:t>
      </w:r>
      <w:r>
        <w:t>’</w:t>
      </w:r>
      <w:r w:rsidR="00CC13A3" w:rsidRPr="00EA49B4">
        <w:t>avez accusé</w:t>
      </w:r>
      <w:r>
        <w:t xml:space="preserve">, </w:t>
      </w:r>
      <w:r w:rsidR="00CC13A3" w:rsidRPr="00EA49B4">
        <w:t>et que l</w:t>
      </w:r>
      <w:r>
        <w:t>’</w:t>
      </w:r>
      <w:r w:rsidR="00CC13A3" w:rsidRPr="00EA49B4">
        <w:t>allégation que vous avez faite devant le magistrat de Bow-Street est fausse</w:t>
      </w:r>
      <w:r>
        <w:t xml:space="preserve">, </w:t>
      </w:r>
      <w:r w:rsidR="00CC13A3" w:rsidRPr="00EA49B4">
        <w:t>calomnieuse et sans fondement</w:t>
      </w:r>
      <w:r>
        <w:t xml:space="preserve">. </w:t>
      </w:r>
      <w:r w:rsidR="00CC13A3" w:rsidRPr="00EA49B4">
        <w:t>Peut-être le respect de la vérité vous fait hésiter</w:t>
      </w:r>
      <w:r>
        <w:t xml:space="preserve">. </w:t>
      </w:r>
      <w:r w:rsidR="00CC13A3" w:rsidRPr="00EA49B4">
        <w:t>Mais la vérité mérite-t-elle notre hommage pour elle-même et non pour le bonheur qu</w:t>
      </w:r>
      <w:r>
        <w:t>’</w:t>
      </w:r>
      <w:r w:rsidR="00CC13A3" w:rsidRPr="00EA49B4">
        <w:t>elle est faite pour répandre</w:t>
      </w:r>
      <w:r>
        <w:t xml:space="preserve"> ? </w:t>
      </w:r>
      <w:r w:rsidR="00CC13A3" w:rsidRPr="00EA49B4">
        <w:t>Un homme raisonnable ira-t-il sacrifier à la vérité stérile</w:t>
      </w:r>
      <w:r>
        <w:t xml:space="preserve">, </w:t>
      </w:r>
      <w:r w:rsidR="00CC13A3" w:rsidRPr="00EA49B4">
        <w:t>quand la bienfaisance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humanité et tout ce qui doit être cher à son cœur exigent qu</w:t>
      </w:r>
      <w:r>
        <w:t>’</w:t>
      </w:r>
      <w:r w:rsidR="00CC13A3" w:rsidRPr="00EA49B4">
        <w:t>elle soit un moment oubliée</w:t>
      </w:r>
      <w:r>
        <w:t xml:space="preserve"> ? </w:t>
      </w:r>
      <w:r w:rsidR="00CC13A3" w:rsidRPr="00EA49B4">
        <w:t>Il est probable que je ne serai jamais dans le cas de faire usage de ce papier</w:t>
      </w:r>
      <w:r>
        <w:t xml:space="preserve"> ; </w:t>
      </w:r>
      <w:r w:rsidR="00CC13A3" w:rsidRPr="00EA49B4">
        <w:t>mais je l</w:t>
      </w:r>
      <w:r>
        <w:t>’</w:t>
      </w:r>
      <w:r w:rsidR="00CC13A3" w:rsidRPr="00EA49B4">
        <w:t>exige comme la seule réparation possible de l</w:t>
      </w:r>
      <w:r>
        <w:t>’</w:t>
      </w:r>
      <w:r w:rsidR="00CC13A3" w:rsidRPr="00EA49B4">
        <w:t>atteinte que vous avez voulu porter à mon honneur</w:t>
      </w:r>
      <w:r>
        <w:t xml:space="preserve">. </w:t>
      </w:r>
      <w:r w:rsidR="00CC13A3" w:rsidRPr="00EA49B4">
        <w:t>Voilà ma proposition</w:t>
      </w:r>
      <w:r>
        <w:t xml:space="preserve"> ; </w:t>
      </w:r>
      <w:r w:rsidR="00CC13A3" w:rsidRPr="00EA49B4">
        <w:t>j</w:t>
      </w:r>
      <w:r>
        <w:t>’</w:t>
      </w:r>
      <w:r w:rsidR="00CC13A3" w:rsidRPr="00EA49B4">
        <w:t>attends votre réponse</w:t>
      </w:r>
      <w:r>
        <w:t>.</w:t>
      </w:r>
    </w:p>
    <w:p w14:paraId="6F5E14C8" w14:textId="77777777" w:rsidR="007D0B10" w:rsidRDefault="007D0B10" w:rsidP="00CC13A3">
      <w:r>
        <w:t>— </w:t>
      </w:r>
      <w:r w:rsidR="00CC13A3" w:rsidRPr="00EA49B4">
        <w:t>Monsieur</w:t>
      </w:r>
      <w:r>
        <w:t xml:space="preserve">, </w:t>
      </w:r>
      <w:r w:rsidR="00CC13A3" w:rsidRPr="00EA49B4">
        <w:t>lui dis-je</w:t>
      </w:r>
      <w:r>
        <w:t xml:space="preserve">, </w:t>
      </w:r>
      <w:r w:rsidR="00CC13A3" w:rsidRPr="00EA49B4">
        <w:t>je vous ai écouté jusqu</w:t>
      </w:r>
      <w:r>
        <w:t>’</w:t>
      </w:r>
      <w:r w:rsidR="00CC13A3" w:rsidRPr="00EA49B4">
        <w:t>au bout</w:t>
      </w:r>
      <w:r>
        <w:t xml:space="preserve">, </w:t>
      </w:r>
      <w:r w:rsidR="00CC13A3" w:rsidRPr="00EA49B4">
        <w:t>et je n</w:t>
      </w:r>
      <w:r>
        <w:t>’</w:t>
      </w:r>
      <w:r w:rsidR="00CC13A3" w:rsidRPr="00EA49B4">
        <w:t>ai pas besoin de réfléchir sur votre proposition pour vous faire une réponse négative</w:t>
      </w:r>
      <w:r>
        <w:t xml:space="preserve">. </w:t>
      </w:r>
      <w:r w:rsidR="00CC13A3" w:rsidRPr="00EA49B4">
        <w:t>Vous m</w:t>
      </w:r>
      <w:r>
        <w:t>’</w:t>
      </w:r>
      <w:r w:rsidR="00CC13A3" w:rsidRPr="00EA49B4">
        <w:t>avez pris avec vous lorsque j</w:t>
      </w:r>
      <w:r>
        <w:t>’</w:t>
      </w:r>
      <w:r w:rsidR="00CC13A3" w:rsidRPr="00EA49B4">
        <w:t xml:space="preserve">étais encore dans la simplicité de la jeunesse et de </w:t>
      </w:r>
      <w:r w:rsidR="00CC13A3" w:rsidRPr="00EA49B4">
        <w:lastRenderedPageBreak/>
        <w:t>l</w:t>
      </w:r>
      <w:r>
        <w:t>’</w:t>
      </w:r>
      <w:r w:rsidR="00CC13A3" w:rsidRPr="00EA49B4">
        <w:t>inexpérience</w:t>
      </w:r>
      <w:r>
        <w:t xml:space="preserve">, </w:t>
      </w:r>
      <w:r w:rsidR="00CC13A3" w:rsidRPr="00EA49B4">
        <w:t>tout disposé à recevoir la forme qu</w:t>
      </w:r>
      <w:r>
        <w:t>’</w:t>
      </w:r>
      <w:r w:rsidR="00CC13A3" w:rsidRPr="00EA49B4">
        <w:t>il vous plaisait de m</w:t>
      </w:r>
      <w:r>
        <w:t>’</w:t>
      </w:r>
      <w:r w:rsidR="00CC13A3" w:rsidRPr="00EA49B4">
        <w:t>imprimer</w:t>
      </w:r>
      <w:r>
        <w:t xml:space="preserve">. </w:t>
      </w:r>
      <w:r w:rsidR="00CC13A3" w:rsidRPr="00EA49B4">
        <w:t>Mais</w:t>
      </w:r>
      <w:r>
        <w:t xml:space="preserve">, </w:t>
      </w:r>
      <w:r w:rsidR="00CC13A3" w:rsidRPr="00EA49B4">
        <w:t>dans un espace de temps bien court</w:t>
      </w:r>
      <w:r>
        <w:t xml:space="preserve">, </w:t>
      </w:r>
      <w:r w:rsidR="00CC13A3" w:rsidRPr="00EA49B4">
        <w:t>vous m</w:t>
      </w:r>
      <w:r>
        <w:t>’</w:t>
      </w:r>
      <w:r w:rsidR="00CC13A3" w:rsidRPr="00EA49B4">
        <w:t>avez donné des siècles d</w:t>
      </w:r>
      <w:r>
        <w:t>’</w:t>
      </w:r>
      <w:r w:rsidR="00CC13A3" w:rsidRPr="00EA49B4">
        <w:t>expérience</w:t>
      </w:r>
      <w:r>
        <w:t xml:space="preserve">. </w:t>
      </w:r>
      <w:r w:rsidR="00CC13A3" w:rsidRPr="00EA49B4">
        <w:t>Vous ne me trouverez plus souple et irrésolu</w:t>
      </w:r>
      <w:r>
        <w:t xml:space="preserve">. </w:t>
      </w:r>
      <w:r w:rsidR="00CC13A3" w:rsidRPr="00EA49B4">
        <w:t>Je ne sais ce que veut dire le pouvoir que vous prétendez avoir encore sur ma destinée</w:t>
      </w:r>
      <w:r>
        <w:t xml:space="preserve">. </w:t>
      </w:r>
      <w:r w:rsidR="00CC13A3" w:rsidRPr="00EA49B4">
        <w:t>Vous pouvez m</w:t>
      </w:r>
      <w:r>
        <w:t>’</w:t>
      </w:r>
      <w:r w:rsidR="00CC13A3" w:rsidRPr="00EA49B4">
        <w:t>exterminer</w:t>
      </w:r>
      <w:r>
        <w:t xml:space="preserve"> ; </w:t>
      </w:r>
      <w:r w:rsidR="00CC13A3" w:rsidRPr="00EA49B4">
        <w:t>mais vous ne pouvez plus me faire trembler</w:t>
      </w:r>
      <w:r>
        <w:t xml:space="preserve">. </w:t>
      </w:r>
      <w:r w:rsidR="00CC13A3" w:rsidRPr="00EA49B4">
        <w:t>Je m</w:t>
      </w:r>
      <w:r>
        <w:t>’</w:t>
      </w:r>
      <w:r w:rsidR="00CC13A3" w:rsidRPr="00EA49B4">
        <w:t>inquiète peu de savoir si c</w:t>
      </w:r>
      <w:r>
        <w:t>’</w:t>
      </w:r>
      <w:r w:rsidR="00CC13A3" w:rsidRPr="00EA49B4">
        <w:t>est à dessein ou autrement que vous avez versé sur moi les maux que j</w:t>
      </w:r>
      <w:r>
        <w:t>’</w:t>
      </w:r>
      <w:r w:rsidR="00CC13A3" w:rsidRPr="00EA49B4">
        <w:t>ai soufferts</w:t>
      </w:r>
      <w:r>
        <w:t xml:space="preserve">, </w:t>
      </w:r>
      <w:r w:rsidR="00CC13A3" w:rsidRPr="00EA49B4">
        <w:t>si vous êtes l</w:t>
      </w:r>
      <w:r>
        <w:t>’</w:t>
      </w:r>
      <w:r w:rsidR="00CC13A3" w:rsidRPr="00EA49B4">
        <w:t>auteur direct de mes malheurs</w:t>
      </w:r>
      <w:r>
        <w:t xml:space="preserve">, </w:t>
      </w:r>
      <w:r w:rsidR="00CC13A3" w:rsidRPr="00EA49B4">
        <w:t>ou si vous n</w:t>
      </w:r>
      <w:r>
        <w:t>’</w:t>
      </w:r>
      <w:r w:rsidR="00CC13A3" w:rsidRPr="00EA49B4">
        <w:t>avez fait qu</w:t>
      </w:r>
      <w:r>
        <w:t>’</w:t>
      </w:r>
      <w:r w:rsidR="00CC13A3" w:rsidRPr="00EA49B4">
        <w:t>y participer</w:t>
      </w:r>
      <w:r>
        <w:t xml:space="preserve">. </w:t>
      </w:r>
      <w:r w:rsidR="00CC13A3" w:rsidRPr="00EA49B4">
        <w:t>Tout ce que je sais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que j</w:t>
      </w:r>
      <w:r>
        <w:t>’</w:t>
      </w:r>
      <w:r w:rsidR="00CC13A3" w:rsidRPr="00EA49B4">
        <w:t>ai été trop cruellement tourmenté par rapport à vous</w:t>
      </w:r>
      <w:r>
        <w:t xml:space="preserve">, </w:t>
      </w:r>
      <w:r w:rsidR="00CC13A3" w:rsidRPr="00EA49B4">
        <w:t>pour que je puisse vous reconnaître quelque droit à exiger de moi le moindre sacrifice volontaire</w:t>
      </w:r>
      <w:r>
        <w:t>.</w:t>
      </w:r>
    </w:p>
    <w:p w14:paraId="2C07D800" w14:textId="77777777" w:rsidR="007D0B10" w:rsidRDefault="007D0B10" w:rsidP="00CC13A3">
      <w:r>
        <w:t>» </w:t>
      </w:r>
      <w:r w:rsidR="00CC13A3" w:rsidRPr="00EA49B4">
        <w:t>Vous dites que la bienveillance et l</w:t>
      </w:r>
      <w:r>
        <w:t>’</w:t>
      </w:r>
      <w:r w:rsidR="00CC13A3" w:rsidRPr="00EA49B4">
        <w:t>humanité me demandent ce sacrifice</w:t>
      </w:r>
      <w:r>
        <w:t xml:space="preserve">. </w:t>
      </w:r>
      <w:r w:rsidR="00CC13A3" w:rsidRPr="00EA49B4">
        <w:t>Non</w:t>
      </w:r>
      <w:r>
        <w:t xml:space="preserve">, </w:t>
      </w:r>
      <w:r w:rsidR="00CC13A3" w:rsidRPr="00EA49B4">
        <w:t>monsieur</w:t>
      </w:r>
      <w:r>
        <w:t xml:space="preserve">. </w:t>
      </w:r>
      <w:r w:rsidR="00CC13A3" w:rsidRPr="00EA49B4">
        <w:t>Ce serait sacrifier à votre aveugle et fol amour de renommée</w:t>
      </w:r>
      <w:r>
        <w:t xml:space="preserve">, </w:t>
      </w:r>
      <w:r w:rsidR="00CC13A3" w:rsidRPr="00EA49B4">
        <w:t>à cette funeste passion qui a été la source de tous les maux qui vous affligent</w:t>
      </w:r>
      <w:r>
        <w:t xml:space="preserve">, </w:t>
      </w:r>
      <w:r w:rsidR="00CC13A3" w:rsidRPr="00EA49B4">
        <w:t>des tragiques catastrophes dont d</w:t>
      </w:r>
      <w:r>
        <w:t>’</w:t>
      </w:r>
      <w:r w:rsidR="00CC13A3" w:rsidRPr="00EA49B4">
        <w:t>autres ont été victimes</w:t>
      </w:r>
      <w:r>
        <w:t xml:space="preserve">, </w:t>
      </w:r>
      <w:r w:rsidR="00CC13A3" w:rsidRPr="00EA49B4">
        <w:t>et de cet abîme d</w:t>
      </w:r>
      <w:r>
        <w:t>’</w:t>
      </w:r>
      <w:r w:rsidR="00CC13A3" w:rsidRPr="00EA49B4">
        <w:t>infortunes où vous m</w:t>
      </w:r>
      <w:r>
        <w:t>’</w:t>
      </w:r>
      <w:r w:rsidR="00CC13A3" w:rsidRPr="00EA49B4">
        <w:t>avez précipité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pas de modération à exercer envers une telle passion</w:t>
      </w:r>
      <w:r>
        <w:t xml:space="preserve">. </w:t>
      </w:r>
      <w:r w:rsidR="00CC13A3" w:rsidRPr="00EA49B4">
        <w:t>Si vous n</w:t>
      </w:r>
      <w:r>
        <w:t>’</w:t>
      </w:r>
      <w:r w:rsidR="00CC13A3" w:rsidRPr="00EA49B4">
        <w:t>êtes pas encore guéri de cette sanguinaire et affreuse démence</w:t>
      </w:r>
      <w:r>
        <w:t xml:space="preserve">, </w:t>
      </w:r>
      <w:r w:rsidR="00CC13A3" w:rsidRPr="00EA49B4">
        <w:t>au moins ne ferai-je rien pour la nourrir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ignore si dès ma jeunesse j</w:t>
      </w:r>
      <w:r>
        <w:t>’</w:t>
      </w:r>
      <w:r w:rsidR="00CC13A3" w:rsidRPr="00EA49B4">
        <w:t>étais destiné aux vertus héroïques</w:t>
      </w:r>
      <w:r>
        <w:t xml:space="preserve"> ; </w:t>
      </w:r>
      <w:r w:rsidR="00CC13A3" w:rsidRPr="00EA49B4">
        <w:t>mais je vous rends grâce de m</w:t>
      </w:r>
      <w:r>
        <w:t>’</w:t>
      </w:r>
      <w:r w:rsidR="00CC13A3" w:rsidRPr="00EA49B4">
        <w:t>avoir appris à conserver une force d</w:t>
      </w:r>
      <w:r>
        <w:t>’</w:t>
      </w:r>
      <w:r w:rsidR="00CC13A3" w:rsidRPr="00EA49B4">
        <w:t>âme inébranlable</w:t>
      </w:r>
      <w:r>
        <w:t>.</w:t>
      </w:r>
    </w:p>
    <w:p w14:paraId="56871223" w14:textId="77777777" w:rsidR="007D0B10" w:rsidRDefault="007D0B10" w:rsidP="00CC13A3">
      <w:r>
        <w:t>» </w:t>
      </w:r>
      <w:r w:rsidR="00CC13A3" w:rsidRPr="00EA49B4">
        <w:t>Qu</w:t>
      </w:r>
      <w:r>
        <w:t>’</w:t>
      </w:r>
      <w:r w:rsidR="00CC13A3" w:rsidRPr="00EA49B4">
        <w:t>exigez-vous de moi</w:t>
      </w:r>
      <w:r>
        <w:t xml:space="preserve"> ? </w:t>
      </w:r>
      <w:r w:rsidR="00CC13A3" w:rsidRPr="00EA49B4">
        <w:t>Que je signe ma honte pour flatter votre honneur</w:t>
      </w:r>
      <w:r>
        <w:t xml:space="preserve"> ? </w:t>
      </w:r>
      <w:r w:rsidR="00CC13A3" w:rsidRPr="00EA49B4">
        <w:t>Où est l</w:t>
      </w:r>
      <w:r>
        <w:t>’</w:t>
      </w:r>
      <w:r w:rsidR="00CC13A3" w:rsidRPr="00EA49B4">
        <w:t>égalité d</w:t>
      </w:r>
      <w:r>
        <w:t>’</w:t>
      </w:r>
      <w:r w:rsidR="00CC13A3" w:rsidRPr="00EA49B4">
        <w:t>un pareil traité</w:t>
      </w:r>
      <w:r>
        <w:t xml:space="preserve"> ? </w:t>
      </w:r>
      <w:r w:rsidR="00CC13A3" w:rsidRPr="00EA49B4">
        <w:t>Par où donc me trouvé-je jeté à une distance si immense au-dessous de vous que tout ce qui a rapport à moi ne mérite pas même d</w:t>
      </w:r>
      <w:r>
        <w:t>’</w:t>
      </w:r>
      <w:r w:rsidR="00CC13A3" w:rsidRPr="00EA49B4">
        <w:t>entrer en considération</w:t>
      </w:r>
      <w:r>
        <w:t xml:space="preserve"> ? </w:t>
      </w:r>
      <w:r w:rsidR="00CC13A3" w:rsidRPr="00EA49B4">
        <w:t>Vous avez été nourri dans le préjugé de la naissance</w:t>
      </w:r>
      <w:r>
        <w:t xml:space="preserve"> : </w:t>
      </w:r>
      <w:r w:rsidR="00CC13A3" w:rsidRPr="00EA49B4">
        <w:t>c</w:t>
      </w:r>
      <w:r>
        <w:t>’</w:t>
      </w:r>
      <w:r w:rsidR="00CC13A3" w:rsidRPr="00EA49B4">
        <w:t>est un préjugé que j</w:t>
      </w:r>
      <w:r>
        <w:t>’</w:t>
      </w:r>
      <w:r w:rsidR="00CC13A3" w:rsidRPr="00EA49B4">
        <w:t>abhorre</w:t>
      </w:r>
      <w:r>
        <w:t xml:space="preserve">. </w:t>
      </w:r>
      <w:r w:rsidR="00CC13A3" w:rsidRPr="00EA49B4">
        <w:lastRenderedPageBreak/>
        <w:t>Vous m</w:t>
      </w:r>
      <w:r>
        <w:t>’</w:t>
      </w:r>
      <w:r w:rsidR="00CC13A3" w:rsidRPr="00EA49B4">
        <w:t>avez réduit au désespoir</w:t>
      </w:r>
      <w:r>
        <w:t xml:space="preserve"> : </w:t>
      </w:r>
      <w:r w:rsidR="00CC13A3" w:rsidRPr="00EA49B4">
        <w:t>je parle comme le désespoir m</w:t>
      </w:r>
      <w:r>
        <w:t>’</w:t>
      </w:r>
      <w:r w:rsidR="00CC13A3" w:rsidRPr="00EA49B4">
        <w:t>inspire</w:t>
      </w:r>
      <w:r>
        <w:t>.</w:t>
      </w:r>
    </w:p>
    <w:p w14:paraId="384DFFBB" w14:textId="77777777" w:rsidR="007D0B10" w:rsidRDefault="007D0B10" w:rsidP="00CC13A3">
      <w:r>
        <w:t>» </w:t>
      </w:r>
      <w:r w:rsidR="00CC13A3" w:rsidRPr="00EA49B4">
        <w:t>Vous me direz peut-être que je n</w:t>
      </w:r>
      <w:r>
        <w:t>’</w:t>
      </w:r>
      <w:r w:rsidR="00CC13A3" w:rsidRPr="00EA49B4">
        <w:t>ai pas de réputation à perdre</w:t>
      </w:r>
      <w:r>
        <w:t xml:space="preserve"> ; </w:t>
      </w:r>
      <w:r w:rsidR="00CC13A3" w:rsidRPr="00EA49B4">
        <w:t>que</w:t>
      </w:r>
      <w:r>
        <w:t xml:space="preserve">, </w:t>
      </w:r>
      <w:r w:rsidR="00CC13A3" w:rsidRPr="00EA49B4">
        <w:t>tandis que vous jouissez au plus haut degré de l</w:t>
      </w:r>
      <w:r>
        <w:t>’</w:t>
      </w:r>
      <w:r w:rsidR="00CC13A3" w:rsidRPr="00EA49B4">
        <w:t>estime universelle</w:t>
      </w:r>
      <w:r>
        <w:t xml:space="preserve">, </w:t>
      </w:r>
      <w:r w:rsidR="00CC13A3" w:rsidRPr="00EA49B4">
        <w:t>je suis partout réputé pour un voleur</w:t>
      </w:r>
      <w:r>
        <w:t xml:space="preserve">, </w:t>
      </w:r>
      <w:r w:rsidR="00CC13A3" w:rsidRPr="00EA49B4">
        <w:t>un fourbe</w:t>
      </w:r>
      <w:r>
        <w:t xml:space="preserve">, </w:t>
      </w:r>
      <w:r w:rsidR="00CC13A3" w:rsidRPr="00EA49B4">
        <w:t>un calomniateur</w:t>
      </w:r>
      <w:r>
        <w:t xml:space="preserve">. </w:t>
      </w:r>
      <w:r w:rsidR="00CC13A3" w:rsidRPr="00EA49B4">
        <w:t>Soit</w:t>
      </w:r>
      <w:r>
        <w:t xml:space="preserve">. </w:t>
      </w:r>
      <w:r w:rsidR="00CC13A3" w:rsidRPr="00EA49B4">
        <w:t>Jamais je ne ferai rien qui puisse donner quelque fondement à ces imputations</w:t>
      </w:r>
      <w:r>
        <w:t xml:space="preserve">. </w:t>
      </w:r>
      <w:r w:rsidR="00CC13A3" w:rsidRPr="00EA49B4">
        <w:t>Plus je serai dépouillé de l</w:t>
      </w:r>
      <w:r>
        <w:t>’</w:t>
      </w:r>
      <w:r w:rsidR="00CC13A3" w:rsidRPr="00EA49B4">
        <w:t>estime des hommes</w:t>
      </w:r>
      <w:r>
        <w:t xml:space="preserve">, </w:t>
      </w:r>
      <w:r w:rsidR="00CC13A3" w:rsidRPr="00EA49B4">
        <w:t>plus j</w:t>
      </w:r>
      <w:r>
        <w:t>’</w:t>
      </w:r>
      <w:r w:rsidR="00CC13A3" w:rsidRPr="00EA49B4">
        <w:t>aurai soin de me conserver la mienne</w:t>
      </w:r>
      <w:r>
        <w:t xml:space="preserve">. </w:t>
      </w:r>
      <w:r w:rsidR="00CC13A3" w:rsidRPr="00EA49B4">
        <w:t>Ni crainte</w:t>
      </w:r>
      <w:r>
        <w:t xml:space="preserve">, </w:t>
      </w:r>
      <w:r w:rsidR="00CC13A3" w:rsidRPr="00EA49B4">
        <w:t>ni aucun autre sentiment malentendu ne me fera faire une démarche dont je puisse avoir à rougir</w:t>
      </w:r>
      <w:r>
        <w:t>.</w:t>
      </w:r>
    </w:p>
    <w:p w14:paraId="12BB78E9" w14:textId="16CFADDF" w:rsidR="00CC13A3" w:rsidRPr="00EA49B4" w:rsidRDefault="007D0B10" w:rsidP="00CC13A3">
      <w:r>
        <w:t>» </w:t>
      </w:r>
      <w:r w:rsidR="00CC13A3" w:rsidRPr="00EA49B4">
        <w:t>Vous êtes déterminé à être mon ennemi pour jamais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ai rien fait pour mériter de vous cette haine éternelle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toujours eu pour vous de l</w:t>
      </w:r>
      <w:r>
        <w:t>’</w:t>
      </w:r>
      <w:r w:rsidR="00CC13A3" w:rsidRPr="00EA49B4">
        <w:t>estime et de la pitié</w:t>
      </w:r>
      <w:r>
        <w:t xml:space="preserve">. </w:t>
      </w:r>
      <w:r w:rsidR="00CC13A3" w:rsidRPr="00EA49B4">
        <w:t>Pendant bien longtemps j</w:t>
      </w:r>
      <w:r>
        <w:t>’</w:t>
      </w:r>
      <w:r w:rsidR="00CC13A3" w:rsidRPr="00EA49B4">
        <w:t>ai mieux aimé affronter toutes les espèces d</w:t>
      </w:r>
      <w:r>
        <w:t>’</w:t>
      </w:r>
      <w:r w:rsidR="00CC13A3" w:rsidRPr="00EA49B4">
        <w:t>infortunes que de révéler le secret qui vous tient à cœur</w:t>
      </w:r>
      <w:r>
        <w:t xml:space="preserve">. </w:t>
      </w:r>
      <w:r w:rsidR="00CC13A3" w:rsidRPr="00EA49B4">
        <w:t>Certes</w:t>
      </w:r>
      <w:r>
        <w:t xml:space="preserve">, </w:t>
      </w:r>
      <w:r w:rsidR="00CC13A3" w:rsidRPr="00EA49B4">
        <w:t>ce n</w:t>
      </w:r>
      <w:r>
        <w:t>’</w:t>
      </w:r>
      <w:r w:rsidR="00CC13A3" w:rsidRPr="00EA49B4">
        <w:t>étaient pas vos menaces qui me fermaient la bouche</w:t>
      </w:r>
      <w:r>
        <w:t xml:space="preserve"> ! </w:t>
      </w:r>
      <w:r w:rsidR="00CC13A3" w:rsidRPr="00EA49B4">
        <w:t>Qu</w:t>
      </w:r>
      <w:r>
        <w:t>’</w:t>
      </w:r>
      <w:r w:rsidR="00CC13A3" w:rsidRPr="00EA49B4">
        <w:t>auriez-vous pu me faire souffrir au delà de ce que j</w:t>
      </w:r>
      <w:r>
        <w:t>’</w:t>
      </w:r>
      <w:r w:rsidR="00CC13A3" w:rsidRPr="00EA49B4">
        <w:t>ai enduré</w:t>
      </w:r>
      <w:r>
        <w:t xml:space="preserve"> ? </w:t>
      </w:r>
      <w:r w:rsidR="00CC13A3" w:rsidRPr="00EA49B4">
        <w:t>C</w:t>
      </w:r>
      <w:r>
        <w:t>’</w:t>
      </w:r>
      <w:r w:rsidR="00CC13A3" w:rsidRPr="00EA49B4">
        <w:t>est l</w:t>
      </w:r>
      <w:r>
        <w:t>’</w:t>
      </w:r>
      <w:r w:rsidR="00CC13A3" w:rsidRPr="00EA49B4">
        <w:t>humanité qui m</w:t>
      </w:r>
      <w:r>
        <w:t>’</w:t>
      </w:r>
      <w:r w:rsidR="00CC13A3" w:rsidRPr="00EA49B4">
        <w:t>a retenu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mon propre cœur</w:t>
      </w:r>
      <w:r>
        <w:t xml:space="preserve">, </w:t>
      </w:r>
      <w:r w:rsidR="00CC13A3" w:rsidRPr="00EA49B4">
        <w:t>ce cœur dans lequel vous auriez dû mettre votre confiance</w:t>
      </w:r>
      <w:r>
        <w:t xml:space="preserve">, </w:t>
      </w:r>
      <w:r w:rsidR="00CC13A3" w:rsidRPr="00EA49B4">
        <w:t>plutôt que dans les mesures violentes que vous avez adoptées</w:t>
      </w:r>
      <w:r>
        <w:t xml:space="preserve">. </w:t>
      </w:r>
      <w:r w:rsidR="00CC13A3" w:rsidRPr="00EA49B4">
        <w:t>Quelle est donc cette vengeance mystérieuse dont vous voulez m</w:t>
      </w:r>
      <w:r>
        <w:t>’</w:t>
      </w:r>
      <w:r w:rsidR="00CC13A3" w:rsidRPr="00EA49B4">
        <w:t>épouvanter encore</w:t>
      </w:r>
      <w:r>
        <w:t xml:space="preserve"> ? </w:t>
      </w:r>
      <w:r w:rsidR="00CC13A3" w:rsidRPr="00EA49B4">
        <w:t>Vous m</w:t>
      </w:r>
      <w:r>
        <w:t>’</w:t>
      </w:r>
      <w:r w:rsidR="00CC13A3" w:rsidRPr="00EA49B4">
        <w:t>avez autrefois menacé</w:t>
      </w:r>
      <w:r>
        <w:t xml:space="preserve"> ; </w:t>
      </w:r>
      <w:r w:rsidR="00CC13A3" w:rsidRPr="00EA49B4">
        <w:t>vous ne pouvez me menacer de rien de pire aujourd</w:t>
      </w:r>
      <w:r>
        <w:t>’</w:t>
      </w:r>
      <w:r w:rsidR="00CC13A3" w:rsidRPr="00EA49B4">
        <w:t>hui</w:t>
      </w:r>
      <w:r>
        <w:t xml:space="preserve">. </w:t>
      </w:r>
      <w:r w:rsidR="00CC13A3" w:rsidRPr="00EA49B4">
        <w:t>Vous avez usé les ressorts de la terreur</w:t>
      </w:r>
      <w:r>
        <w:t xml:space="preserve">. </w:t>
      </w:r>
      <w:r w:rsidR="00CC13A3" w:rsidRPr="00EA49B4">
        <w:t>Faites de moi ce qu</w:t>
      </w:r>
      <w:r>
        <w:t>’</w:t>
      </w:r>
      <w:r w:rsidR="00CC13A3" w:rsidRPr="00EA49B4">
        <w:t>il vous plaira</w:t>
      </w:r>
      <w:r>
        <w:t xml:space="preserve">. </w:t>
      </w:r>
      <w:r w:rsidR="00CC13A3" w:rsidRPr="00EA49B4">
        <w:t>Vous m</w:t>
      </w:r>
      <w:r>
        <w:t>’</w:t>
      </w:r>
      <w:r w:rsidR="00CC13A3" w:rsidRPr="00EA49B4">
        <w:t>avez enseigné à vous entendre avec l</w:t>
      </w:r>
      <w:r>
        <w:t>’</w:t>
      </w:r>
      <w:r w:rsidR="00CC13A3" w:rsidRPr="00EA49B4">
        <w:t>intrépidité du désespoir</w:t>
      </w:r>
      <w:r>
        <w:t xml:space="preserve">. </w:t>
      </w:r>
      <w:r w:rsidR="00CC13A3" w:rsidRPr="00EA49B4">
        <w:t>Songez-y bien</w:t>
      </w:r>
      <w:r>
        <w:t xml:space="preserve"> ; </w:t>
      </w:r>
      <w:r w:rsidR="00CC13A3" w:rsidRPr="00EA49B4">
        <w:t>je ne me suis porté à la démarche que vous me reprochez que lorsque je me suis cru poussé à la dernière extrémité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avais enduré tout ce que peut souffrir la nature humaine</w:t>
      </w:r>
      <w:r>
        <w:t xml:space="preserve">. </w:t>
      </w:r>
      <w:r w:rsidR="00CC13A3" w:rsidRPr="00EA49B4">
        <w:t>Une persécution sans relâche attachée à mes pas me tenait dans un état continuel d</w:t>
      </w:r>
      <w:r>
        <w:t>’</w:t>
      </w:r>
      <w:r w:rsidR="00CC13A3" w:rsidRPr="00EA49B4">
        <w:t>inquiétude et d</w:t>
      </w:r>
      <w:r>
        <w:t>’</w:t>
      </w:r>
      <w:r w:rsidR="00CC13A3" w:rsidRPr="00EA49B4">
        <w:t>angoisse</w:t>
      </w:r>
      <w:r>
        <w:t xml:space="preserve">. </w:t>
      </w:r>
      <w:r w:rsidR="00CC13A3" w:rsidRPr="00EA49B4">
        <w:t xml:space="preserve">Deux fois le désespoir </w:t>
      </w:r>
      <w:r w:rsidR="00CC13A3" w:rsidRPr="00EA49B4">
        <w:lastRenderedPageBreak/>
        <w:t>m</w:t>
      </w:r>
      <w:r>
        <w:t>’</w:t>
      </w:r>
      <w:r w:rsidR="00CC13A3" w:rsidRPr="00EA49B4">
        <w:t>avait poussé au suicide</w:t>
      </w:r>
      <w:r>
        <w:t xml:space="preserve">. </w:t>
      </w:r>
      <w:r w:rsidR="00CC13A3" w:rsidRPr="00EA49B4">
        <w:t>Cependant je suis fâché de m</w:t>
      </w:r>
      <w:r>
        <w:t>’</w:t>
      </w:r>
      <w:r w:rsidR="00CC13A3" w:rsidRPr="00EA49B4">
        <w:t>être laissé entraîner à la démarche dont vous vous plaignez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exaspéré par la continuité de mes souffrances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ai pas eu le temps de la réflexion</w:t>
      </w:r>
      <w:r>
        <w:t xml:space="preserve">. </w:t>
      </w:r>
      <w:r w:rsidR="00CC13A3" w:rsidRPr="00EA49B4">
        <w:t>Même en ce moment je ne sens contre vous dans mon cœur aucun sentiment de vengeance</w:t>
      </w:r>
      <w:r>
        <w:t xml:space="preserve">. </w:t>
      </w:r>
      <w:r w:rsidR="00CC13A3" w:rsidRPr="00EA49B4">
        <w:t>Tout ce qui est raisonnable</w:t>
      </w:r>
      <w:r>
        <w:t xml:space="preserve">, </w:t>
      </w:r>
      <w:r w:rsidR="00CC13A3" w:rsidRPr="00EA49B4">
        <w:t>tout ce qui peut contribuer à votre tranquillité</w:t>
      </w:r>
      <w:r>
        <w:t xml:space="preserve">, </w:t>
      </w:r>
      <w:r w:rsidR="00CC13A3" w:rsidRPr="00EA49B4">
        <w:t>je suis prêt à le faire</w:t>
      </w:r>
      <w:r>
        <w:t xml:space="preserve"> ; </w:t>
      </w:r>
      <w:r w:rsidR="00CC13A3" w:rsidRPr="00EA49B4">
        <w:t>mais je ne souscrirai point à un acte qui répugne à la raison</w:t>
      </w:r>
      <w:r>
        <w:t xml:space="preserve">, </w:t>
      </w:r>
      <w:r w:rsidR="00CC13A3" w:rsidRPr="00EA49B4">
        <w:t>à l</w:t>
      </w:r>
      <w:r>
        <w:t>’</w:t>
      </w:r>
      <w:r w:rsidR="00CC13A3" w:rsidRPr="00EA49B4">
        <w:t>honneur</w:t>
      </w:r>
      <w:r>
        <w:t xml:space="preserve">, </w:t>
      </w:r>
      <w:r w:rsidR="00CC13A3" w:rsidRPr="00EA49B4">
        <w:t>à la justice</w:t>
      </w:r>
      <w:r>
        <w:t>. »</w:t>
      </w:r>
    </w:p>
    <w:p w14:paraId="1447A6FF" w14:textId="782343EB" w:rsidR="007D0B10" w:rsidRDefault="007D0B10" w:rsidP="00CC13A3">
      <w:r>
        <w:t>M. </w:t>
      </w:r>
      <w:r w:rsidR="00CC13A3" w:rsidRPr="00EA49B4">
        <w:t>Falkland m</w:t>
      </w:r>
      <w:r>
        <w:t>’</w:t>
      </w:r>
      <w:r w:rsidR="00CC13A3" w:rsidRPr="00EA49B4">
        <w:t>écouta avec étonnement et impatience</w:t>
      </w:r>
      <w:r>
        <w:t xml:space="preserve">. </w:t>
      </w:r>
      <w:r w:rsidR="00CC13A3" w:rsidRPr="00EA49B4">
        <w:t>Il n</w:t>
      </w:r>
      <w:r>
        <w:t>’</w:t>
      </w:r>
      <w:r w:rsidR="00CC13A3" w:rsidRPr="00EA49B4">
        <w:t>était pas préparé à tant de fermeté</w:t>
      </w:r>
      <w:r>
        <w:t xml:space="preserve">. </w:t>
      </w:r>
      <w:r w:rsidR="00CC13A3" w:rsidRPr="00EA49B4">
        <w:t>Plusieurs fois la fureur qui le tourmentait intérieurement se manifesta par des convulsions</w:t>
      </w:r>
      <w:r>
        <w:t xml:space="preserve"> ; </w:t>
      </w:r>
      <w:r w:rsidR="00CC13A3" w:rsidRPr="00EA49B4">
        <w:t>plusieurs fois il laissa voir l</w:t>
      </w:r>
      <w:r>
        <w:t>’</w:t>
      </w:r>
      <w:r w:rsidR="00CC13A3" w:rsidRPr="00EA49B4">
        <w:t>intention de m</w:t>
      </w:r>
      <w:r>
        <w:t>’</w:t>
      </w:r>
      <w:r w:rsidR="00CC13A3" w:rsidRPr="00EA49B4">
        <w:t>interrompre</w:t>
      </w:r>
      <w:r>
        <w:t xml:space="preserve"> ; </w:t>
      </w:r>
      <w:r w:rsidR="00CC13A3" w:rsidRPr="00EA49B4">
        <w:t>mais il fut retenu par le ton ferme et mesuré de mon discours</w:t>
      </w:r>
      <w:r>
        <w:t xml:space="preserve">, </w:t>
      </w:r>
      <w:r w:rsidR="00CC13A3" w:rsidRPr="00EA49B4">
        <w:t>peut-être aussi par le désir de mieux connaître la situation de mon âme</w:t>
      </w:r>
      <w:r>
        <w:t xml:space="preserve">. </w:t>
      </w:r>
      <w:r w:rsidR="00CC13A3" w:rsidRPr="00EA49B4">
        <w:t>Quand il s</w:t>
      </w:r>
      <w:r>
        <w:t>’</w:t>
      </w:r>
      <w:r w:rsidR="00CC13A3" w:rsidRPr="00EA49B4">
        <w:t>aperçut que j</w:t>
      </w:r>
      <w:r>
        <w:t>’</w:t>
      </w:r>
      <w:r w:rsidR="00CC13A3" w:rsidRPr="00EA49B4">
        <w:t>avais fini</w:t>
      </w:r>
      <w:r>
        <w:t xml:space="preserve">, </w:t>
      </w:r>
      <w:r w:rsidR="00CC13A3" w:rsidRPr="00EA49B4">
        <w:t>il garda un moment le silence</w:t>
      </w:r>
      <w:r>
        <w:t xml:space="preserve"> ; </w:t>
      </w:r>
      <w:r w:rsidR="00CC13A3" w:rsidRPr="00EA49B4">
        <w:t>sa colère semblait bouillonner par degrés</w:t>
      </w:r>
      <w:r>
        <w:t xml:space="preserve">, </w:t>
      </w:r>
      <w:r w:rsidR="00CC13A3" w:rsidRPr="00EA49B4">
        <w:t>jusqu</w:t>
      </w:r>
      <w:r>
        <w:t>’</w:t>
      </w:r>
      <w:r w:rsidR="00CC13A3" w:rsidRPr="00EA49B4">
        <w:t>à ce qu</w:t>
      </w:r>
      <w:r>
        <w:t>’</w:t>
      </w:r>
      <w:r w:rsidR="00CC13A3" w:rsidRPr="00EA49B4">
        <w:t>enfin elle ne put plus se contenir</w:t>
      </w:r>
      <w:r>
        <w:t>.</w:t>
      </w:r>
    </w:p>
    <w:p w14:paraId="3424B7B5" w14:textId="235879DC" w:rsidR="00CC13A3" w:rsidRPr="00EA49B4" w:rsidRDefault="007D0B10" w:rsidP="00CC13A3">
      <w:r>
        <w:t>« </w:t>
      </w:r>
      <w:r w:rsidR="00CC13A3" w:rsidRPr="00EA49B4">
        <w:t>Bien</w:t>
      </w:r>
      <w:r>
        <w:t xml:space="preserve"> ! </w:t>
      </w:r>
      <w:r w:rsidR="00CC13A3" w:rsidRPr="00EA49B4">
        <w:t>bien</w:t>
      </w:r>
      <w:r>
        <w:t xml:space="preserve"> ! </w:t>
      </w:r>
      <w:r w:rsidR="00CC13A3" w:rsidRPr="00EA49B4">
        <w:t>dit-il en grinçant les dents et frappant du pied</w:t>
      </w:r>
      <w:r>
        <w:t xml:space="preserve">. </w:t>
      </w:r>
      <w:r w:rsidR="00CC13A3" w:rsidRPr="00EA49B4">
        <w:t>Vous refusez l</w:t>
      </w:r>
      <w:r>
        <w:t>’</w:t>
      </w:r>
      <w:r w:rsidR="00CC13A3" w:rsidRPr="00EA49B4">
        <w:t>accommodement que je vous offre</w:t>
      </w:r>
      <w:r>
        <w:t xml:space="preserve"> ! </w:t>
      </w:r>
      <w:r w:rsidR="00CC13A3" w:rsidRPr="00EA49B4">
        <w:t>Ah</w:t>
      </w:r>
      <w:r>
        <w:t xml:space="preserve"> ! </w:t>
      </w:r>
      <w:r w:rsidR="00CC13A3" w:rsidRPr="00EA49B4">
        <w:t>je n</w:t>
      </w:r>
      <w:r>
        <w:t>’</w:t>
      </w:r>
      <w:r w:rsidR="00CC13A3" w:rsidRPr="00EA49B4">
        <w:t>ai pas le pouvoir de vous persuader</w:t>
      </w:r>
      <w:r>
        <w:t xml:space="preserve"> ! </w:t>
      </w:r>
      <w:r w:rsidR="00CC13A3" w:rsidRPr="00EA49B4">
        <w:t>Vous me défiez</w:t>
      </w:r>
      <w:r>
        <w:t xml:space="preserve"> ! </w:t>
      </w:r>
      <w:r w:rsidR="00CC13A3" w:rsidRPr="00EA49B4">
        <w:t>au moins j</w:t>
      </w:r>
      <w:r>
        <w:t>’</w:t>
      </w:r>
      <w:r w:rsidR="00CC13A3" w:rsidRPr="00EA49B4">
        <w:t>ai encore sur vous un genre de pouvoir</w:t>
      </w:r>
      <w:r>
        <w:t xml:space="preserve"> ; </w:t>
      </w:r>
      <w:r w:rsidR="00CC13A3" w:rsidRPr="00EA49B4">
        <w:t>je l</w:t>
      </w:r>
      <w:r>
        <w:t>’</w:t>
      </w:r>
      <w:r w:rsidR="00CC13A3" w:rsidRPr="00EA49B4">
        <w:t>exercerai</w:t>
      </w:r>
      <w:r>
        <w:t xml:space="preserve">, </w:t>
      </w:r>
      <w:r w:rsidR="00CC13A3" w:rsidRPr="00EA49B4">
        <w:t>et ce pouvoir-là vous écrasera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entends plus descendre à aucune explication avec vous</w:t>
      </w:r>
      <w:r>
        <w:t xml:space="preserve">. </w:t>
      </w:r>
      <w:r w:rsidR="00CC13A3" w:rsidRPr="00EA49B4">
        <w:t>Je sais ce que je suis et ce que je puis être</w:t>
      </w:r>
      <w:r>
        <w:t xml:space="preserve">. </w:t>
      </w:r>
      <w:r w:rsidR="00CC13A3" w:rsidRPr="00EA49B4">
        <w:t>Et vous</w:t>
      </w:r>
      <w:r>
        <w:t xml:space="preserve">, </w:t>
      </w:r>
      <w:r w:rsidR="00CC13A3" w:rsidRPr="00EA49B4">
        <w:t>je sais ce que vous êtes et quel est le sort qui vous attend</w:t>
      </w:r>
      <w:r>
        <w:t>. »</w:t>
      </w:r>
    </w:p>
    <w:p w14:paraId="35CB3157" w14:textId="77777777" w:rsidR="007D0B10" w:rsidRDefault="00CC13A3" w:rsidP="00CC13A3">
      <w:r w:rsidRPr="00EA49B4">
        <w:t>En disant ces mots</w:t>
      </w:r>
      <w:r w:rsidR="007D0B10">
        <w:t xml:space="preserve">, </w:t>
      </w:r>
      <w:r w:rsidRPr="00EA49B4">
        <w:t>il sortit de la chambre</w:t>
      </w:r>
      <w:r w:rsidR="007D0B10">
        <w:t>.</w:t>
      </w:r>
    </w:p>
    <w:p w14:paraId="17615472" w14:textId="7CDAB070" w:rsidR="007D0B10" w:rsidRDefault="00CC13A3" w:rsidP="00CC13A3">
      <w:r w:rsidRPr="00EA49B4">
        <w:t>Ainsi se passa cette scène mémorable</w:t>
      </w:r>
      <w:r w:rsidR="007D0B10">
        <w:t xml:space="preserve">. </w:t>
      </w:r>
      <w:r w:rsidRPr="00EA49B4">
        <w:t>Elle a laissé dans mon esprit des traces ineffaçables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 xml:space="preserve">air et la figure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son état de dépérissement</w:t>
      </w:r>
      <w:r w:rsidR="007D0B10">
        <w:t xml:space="preserve">, </w:t>
      </w:r>
      <w:r w:rsidRPr="00EA49B4">
        <w:t>cette empreinte de mort sur toute sa personne</w:t>
      </w:r>
      <w:r w:rsidR="007D0B10">
        <w:t xml:space="preserve">, </w:t>
      </w:r>
      <w:r w:rsidRPr="00EA49B4">
        <w:t>son énergie et sa fureur plus qu</w:t>
      </w:r>
      <w:r w:rsidR="007D0B10">
        <w:t>’</w:t>
      </w:r>
      <w:r w:rsidRPr="00EA49B4">
        <w:t>humaines</w:t>
      </w:r>
      <w:r w:rsidR="007D0B10">
        <w:t xml:space="preserve">, </w:t>
      </w:r>
      <w:r w:rsidRPr="00EA49B4">
        <w:t>les paroles qu</w:t>
      </w:r>
      <w:r w:rsidR="007D0B10">
        <w:t>’</w:t>
      </w:r>
      <w:r w:rsidRPr="00EA49B4">
        <w:t>il m</w:t>
      </w:r>
      <w:r w:rsidR="007D0B10">
        <w:t>’</w:t>
      </w:r>
      <w:r w:rsidRPr="00EA49B4">
        <w:t>avait adressées</w:t>
      </w:r>
      <w:r w:rsidR="007D0B10">
        <w:t xml:space="preserve">, </w:t>
      </w:r>
      <w:r w:rsidRPr="00EA49B4">
        <w:t xml:space="preserve">les motifs qui les lui </w:t>
      </w:r>
      <w:r w:rsidRPr="00EA49B4">
        <w:lastRenderedPageBreak/>
        <w:t>inspiraient</w:t>
      </w:r>
      <w:r w:rsidR="007D0B10">
        <w:t xml:space="preserve">, </w:t>
      </w:r>
      <w:r w:rsidRPr="00EA49B4">
        <w:t>toutes ces imaginations réunies firent sur moi une impression qu</w:t>
      </w:r>
      <w:r w:rsidR="007D0B10">
        <w:t>’</w:t>
      </w:r>
      <w:r w:rsidRPr="00EA49B4">
        <w:t>il m</w:t>
      </w:r>
      <w:r w:rsidR="007D0B10">
        <w:t>’</w:t>
      </w:r>
      <w:r w:rsidRPr="00EA49B4">
        <w:t>est impossible de peindre par des paroles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idée de son désespoir agita tout mon être</w:t>
      </w:r>
      <w:r w:rsidR="007D0B10">
        <w:t xml:space="preserve">. </w:t>
      </w:r>
      <w:r w:rsidRPr="00EA49B4">
        <w:t>Combien est faible en comparaison cet enfer imaginaire que le fatal ennemi du genre humain est représenté traînant partout avec lui</w:t>
      </w:r>
      <w:r w:rsidR="007D0B10">
        <w:t> !</w:t>
      </w:r>
    </w:p>
    <w:p w14:paraId="45449FCC" w14:textId="77777777" w:rsidR="007D0B10" w:rsidRDefault="00CC13A3" w:rsidP="00CC13A3">
      <w:r w:rsidRPr="00EA49B4">
        <w:t>De cette idée mon âme se porta aussitôt à celle des menaces qu</w:t>
      </w:r>
      <w:r w:rsidR="007D0B10">
        <w:t>’</w:t>
      </w:r>
      <w:r w:rsidRPr="00EA49B4">
        <w:t>il avait exhalées contre moi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mystère indéfinissable</w:t>
      </w:r>
      <w:r w:rsidR="007D0B10">
        <w:t xml:space="preserve">. </w:t>
      </w:r>
      <w:r w:rsidRPr="00EA49B4">
        <w:t>Il m</w:t>
      </w:r>
      <w:r w:rsidR="007D0B10">
        <w:t>’</w:t>
      </w:r>
      <w:r w:rsidRPr="00EA49B4">
        <w:t>avait parlé de pouvoir</w:t>
      </w:r>
      <w:r w:rsidR="007D0B10">
        <w:t xml:space="preserve">, </w:t>
      </w:r>
      <w:r w:rsidRPr="00EA49B4">
        <w:t>sans me faire entendre le moins du monde en quoi il imaginait le faire consister</w:t>
      </w:r>
      <w:r w:rsidR="007D0B10">
        <w:t xml:space="preserve">. </w:t>
      </w:r>
      <w:r w:rsidRPr="00EA49B4">
        <w:t>Il avait parlé de peines à m</w:t>
      </w:r>
      <w:r w:rsidR="007D0B10">
        <w:t>’</w:t>
      </w:r>
      <w:r w:rsidRPr="00EA49B4">
        <w:t>infliger</w:t>
      </w:r>
      <w:r w:rsidR="007D0B10">
        <w:t xml:space="preserve">, </w:t>
      </w:r>
      <w:r w:rsidRPr="00EA49B4">
        <w:t>sans dire un mot qui pût m</w:t>
      </w:r>
      <w:r w:rsidR="007D0B10">
        <w:t>’</w:t>
      </w:r>
      <w:r w:rsidRPr="00EA49B4">
        <w:t>expliquer la nature de ces peines</w:t>
      </w:r>
      <w:r w:rsidR="007D0B10">
        <w:t>.</w:t>
      </w:r>
    </w:p>
    <w:p w14:paraId="1BD1B2C9" w14:textId="2DBF0448" w:rsidR="007D0B10" w:rsidRDefault="00CC13A3" w:rsidP="00CC13A3">
      <w:r w:rsidRPr="00EA49B4">
        <w:t>Je demeurai assis pendant quelque temps à réfléchir</w:t>
      </w:r>
      <w:r w:rsidR="007D0B10">
        <w:t xml:space="preserve">. </w:t>
      </w:r>
      <w:r w:rsidRPr="00EA49B4">
        <w:t>Personne ne paraissait</w:t>
      </w:r>
      <w:r w:rsidR="007D0B10">
        <w:t xml:space="preserve">, </w:t>
      </w:r>
      <w:r w:rsidRPr="00EA49B4">
        <w:t xml:space="preserve">ni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ni personne autre</w:t>
      </w:r>
      <w:r w:rsidR="007D0B10">
        <w:t xml:space="preserve">, </w:t>
      </w:r>
      <w:r w:rsidRPr="00EA49B4">
        <w:t>pour me troubler dans mes réflexions</w:t>
      </w:r>
      <w:r w:rsidR="007D0B10">
        <w:t xml:space="preserve">. </w:t>
      </w:r>
      <w:r w:rsidRPr="00EA49B4">
        <w:t>Je me levai</w:t>
      </w:r>
      <w:r w:rsidR="007D0B10">
        <w:t xml:space="preserve"> ; </w:t>
      </w:r>
      <w:r w:rsidRPr="00EA49B4">
        <w:t>je sortis de la chambre</w:t>
      </w:r>
      <w:r w:rsidR="007D0B10">
        <w:t xml:space="preserve">, </w:t>
      </w:r>
      <w:r w:rsidRPr="00EA49B4">
        <w:t>et de la chambre j</w:t>
      </w:r>
      <w:r w:rsidR="007D0B10">
        <w:t>’</w:t>
      </w:r>
      <w:r w:rsidRPr="00EA49B4">
        <w:t>allai dans la rue</w:t>
      </w:r>
      <w:r w:rsidR="007D0B10">
        <w:t xml:space="preserve">. </w:t>
      </w:r>
      <w:r w:rsidRPr="00EA49B4">
        <w:t>Personne ne se présenta pour m</w:t>
      </w:r>
      <w:r w:rsidR="007D0B10">
        <w:t>’</w:t>
      </w:r>
      <w:r w:rsidRPr="00EA49B4">
        <w:t>arrêter</w:t>
      </w:r>
      <w:r w:rsidR="007D0B10">
        <w:t xml:space="preserve">, </w:t>
      </w:r>
      <w:r w:rsidRPr="00EA49B4">
        <w:t>chose étrange</w:t>
      </w:r>
      <w:r w:rsidR="007D0B10">
        <w:t xml:space="preserve"> ! </w:t>
      </w:r>
      <w:r w:rsidRPr="00EA49B4">
        <w:t>Quel était donc la nature de ce pouvoir dont j</w:t>
      </w:r>
      <w:r w:rsidR="007D0B10">
        <w:t>’</w:t>
      </w:r>
      <w:r w:rsidRPr="00EA49B4">
        <w:t>avais tant à craindre</w:t>
      </w:r>
      <w:r w:rsidR="007D0B10">
        <w:t xml:space="preserve">, </w:t>
      </w:r>
      <w:r w:rsidRPr="00EA49B4">
        <w:t>et qui pourtant me laissait en parfaite liberté</w:t>
      </w:r>
      <w:r w:rsidR="007D0B10">
        <w:t xml:space="preserve"> ? </w:t>
      </w:r>
      <w:r w:rsidRPr="00EA49B4">
        <w:t>Je commençai à me persuader que tout ce que j</w:t>
      </w:r>
      <w:r w:rsidR="007D0B10">
        <w:t>’</w:t>
      </w:r>
      <w:r w:rsidRPr="00EA49B4">
        <w:t>avais entendu de la bouche de mon terrible adversaire n</w:t>
      </w:r>
      <w:r w:rsidR="007D0B10">
        <w:t>’</w:t>
      </w:r>
      <w:r w:rsidRPr="00EA49B4">
        <w:t>était que délire et extravagance</w:t>
      </w:r>
      <w:r w:rsidR="007D0B10">
        <w:t xml:space="preserve">, </w:t>
      </w:r>
      <w:r w:rsidRPr="00EA49B4">
        <w:t>et que sa raison</w:t>
      </w:r>
      <w:r w:rsidR="007D0B10">
        <w:t xml:space="preserve">, </w:t>
      </w:r>
      <w:r w:rsidRPr="00EA49B4">
        <w:t>qui n</w:t>
      </w:r>
      <w:r w:rsidR="007D0B10">
        <w:t>’</w:t>
      </w:r>
      <w:r w:rsidRPr="00EA49B4">
        <w:t>avait été depuis si longtemps pour lui qu</w:t>
      </w:r>
      <w:r w:rsidR="007D0B10">
        <w:t>’</w:t>
      </w:r>
      <w:r w:rsidRPr="00EA49B4">
        <w:t>un instrument de supplice</w:t>
      </w:r>
      <w:r w:rsidR="007D0B10">
        <w:t xml:space="preserve">, </w:t>
      </w:r>
      <w:r w:rsidRPr="00EA49B4">
        <w:t>avait fini par l</w:t>
      </w:r>
      <w:r w:rsidR="007D0B10">
        <w:t>’</w:t>
      </w:r>
      <w:r w:rsidRPr="00EA49B4">
        <w:t>abandonner tout à fait</w:t>
      </w:r>
      <w:r w:rsidR="007D0B10">
        <w:t xml:space="preserve">. </w:t>
      </w:r>
      <w:r w:rsidRPr="00EA49B4">
        <w:t>Cependant</w:t>
      </w:r>
      <w:r w:rsidR="007D0B10">
        <w:t xml:space="preserve">, </w:t>
      </w:r>
      <w:r w:rsidRPr="00EA49B4">
        <w:t>dans ce cas</w:t>
      </w:r>
      <w:r w:rsidR="007D0B10">
        <w:t xml:space="preserve">, </w:t>
      </w:r>
      <w:r w:rsidRPr="00EA49B4">
        <w:t>était-il à croire qu</w:t>
      </w:r>
      <w:r w:rsidR="007D0B10">
        <w:t>’</w:t>
      </w:r>
      <w:r w:rsidRPr="00EA49B4">
        <w:t>il lui eût été possible d</w:t>
      </w:r>
      <w:r w:rsidR="007D0B10">
        <w:t>’</w:t>
      </w:r>
      <w:r w:rsidRPr="00EA49B4">
        <w:t>employer Gines et son adjoint</w:t>
      </w:r>
      <w:r w:rsidR="007D0B10">
        <w:t xml:space="preserve">, </w:t>
      </w:r>
      <w:r w:rsidRPr="00EA49B4">
        <w:t>comme il venait de s</w:t>
      </w:r>
      <w:r w:rsidR="007D0B10">
        <w:t>’</w:t>
      </w:r>
      <w:r w:rsidRPr="00EA49B4">
        <w:t>en servir</w:t>
      </w:r>
      <w:r w:rsidR="007D0B10">
        <w:t xml:space="preserve">, </w:t>
      </w:r>
      <w:r w:rsidRPr="00EA49B4">
        <w:t>dans son dernier acte de violence</w:t>
      </w:r>
      <w:r w:rsidR="007D0B10">
        <w:t> ?</w:t>
      </w:r>
    </w:p>
    <w:p w14:paraId="4B7E5F15" w14:textId="5FD2BB5D" w:rsidR="007D0B10" w:rsidRDefault="00CC13A3" w:rsidP="00CC13A3">
      <w:r w:rsidRPr="00EA49B4">
        <w:t>Je marchai le long des rues avec une extrême précaution</w:t>
      </w:r>
      <w:r w:rsidR="007D0B10">
        <w:t xml:space="preserve">. </w:t>
      </w:r>
      <w:r w:rsidRPr="00EA49B4">
        <w:t>Je regardais devant et derrière moi</w:t>
      </w:r>
      <w:r w:rsidR="007D0B10">
        <w:t xml:space="preserve">, </w:t>
      </w:r>
      <w:r w:rsidRPr="00EA49B4">
        <w:t>autant que l</w:t>
      </w:r>
      <w:r w:rsidR="007D0B10">
        <w:t>’</w:t>
      </w:r>
      <w:r w:rsidRPr="00EA49B4">
        <w:t>obscurité pouvait me le permettre</w:t>
      </w:r>
      <w:r w:rsidR="007D0B10">
        <w:t xml:space="preserve">, </w:t>
      </w:r>
      <w:r w:rsidRPr="00EA49B4">
        <w:t>afin de ne pas me trouver encore surpris par quelque violence ou par quelque stratagème imprévu</w:t>
      </w:r>
      <w:r w:rsidR="007D0B10">
        <w:t xml:space="preserve">. </w:t>
      </w:r>
      <w:r w:rsidRPr="00EA49B4">
        <w:t>Je ne quittais pas pourtant l</w:t>
      </w:r>
      <w:r w:rsidR="007D0B10">
        <w:t>’</w:t>
      </w:r>
      <w:r w:rsidRPr="00EA49B4">
        <w:t>enceinte de la ville</w:t>
      </w:r>
      <w:r w:rsidR="007D0B10">
        <w:t xml:space="preserve">, </w:t>
      </w:r>
      <w:r w:rsidRPr="00EA49B4">
        <w:t>comme la première fois</w:t>
      </w:r>
      <w:r w:rsidR="007D0B10">
        <w:t xml:space="preserve">, </w:t>
      </w:r>
      <w:r w:rsidRPr="00EA49B4">
        <w:t xml:space="preserve">car je regardais en quelque sorte les </w:t>
      </w:r>
      <w:r w:rsidRPr="00EA49B4">
        <w:lastRenderedPageBreak/>
        <w:t>rues</w:t>
      </w:r>
      <w:r w:rsidR="007D0B10">
        <w:t xml:space="preserve">, </w:t>
      </w:r>
      <w:r w:rsidRPr="00EA49B4">
        <w:t>les maisons et les habitants comme des garants de ma sûreté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toujours à marcher dans cet état de soupçon et de prévoyance</w:t>
      </w:r>
      <w:r w:rsidR="007D0B10">
        <w:t xml:space="preserve">, </w:t>
      </w:r>
      <w:r w:rsidRPr="00EA49B4">
        <w:t>quand j</w:t>
      </w:r>
      <w:r w:rsidR="007D0B10">
        <w:t>’</w:t>
      </w:r>
      <w:r w:rsidRPr="00EA49B4">
        <w:t>aperçus Thomas</w:t>
      </w:r>
      <w:r w:rsidR="007D0B10">
        <w:t xml:space="preserve">, </w:t>
      </w:r>
      <w:r w:rsidRPr="00EA49B4">
        <w:t xml:space="preserve">ce domestique de </w:t>
      </w:r>
      <w:r w:rsidR="007D0B10">
        <w:t>M. </w:t>
      </w:r>
      <w:r w:rsidRPr="00EA49B4">
        <w:t>Falkland dont j</w:t>
      </w:r>
      <w:r w:rsidR="007D0B10">
        <w:t>’</w:t>
      </w:r>
      <w:r w:rsidRPr="00EA49B4">
        <w:t>ai déjà eu occasion de parler plusieurs fois</w:t>
      </w:r>
      <w:r w:rsidR="007D0B10">
        <w:t xml:space="preserve">. </w:t>
      </w:r>
      <w:r w:rsidRPr="00EA49B4">
        <w:t>Il vint droit à moi</w:t>
      </w:r>
      <w:r w:rsidR="007D0B10">
        <w:t xml:space="preserve">, </w:t>
      </w:r>
      <w:r w:rsidRPr="00EA49B4">
        <w:t>et avec un air trop ouvert pour que je pusse croire qu</w:t>
      </w:r>
      <w:r w:rsidR="007D0B10">
        <w:t>’</w:t>
      </w:r>
      <w:r w:rsidRPr="00EA49B4">
        <w:t>il y eût rien d</w:t>
      </w:r>
      <w:r w:rsidR="007D0B10">
        <w:t>’</w:t>
      </w:r>
      <w:r w:rsidRPr="00EA49B4">
        <w:t>insidieux dans son dessein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autant moins que Thomas</w:t>
      </w:r>
      <w:r w:rsidR="007D0B10">
        <w:t xml:space="preserve">, </w:t>
      </w:r>
      <w:r w:rsidRPr="00EA49B4">
        <w:t>quoique grossier et sans éducation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avait toujours paru mériter</w:t>
      </w:r>
      <w:r w:rsidR="007D0B10">
        <w:t xml:space="preserve">, </w:t>
      </w:r>
      <w:r w:rsidRPr="00EA49B4">
        <w:t>par sa droiture et sa bonté naturelles</w:t>
      </w:r>
      <w:r w:rsidR="007D0B10">
        <w:t xml:space="preserve">, </w:t>
      </w:r>
      <w:r w:rsidRPr="00EA49B4">
        <w:t>une estime particulière</w:t>
      </w:r>
      <w:r w:rsidR="007D0B10">
        <w:t>.</w:t>
      </w:r>
    </w:p>
    <w:p w14:paraId="45742CA0" w14:textId="77777777" w:rsidR="007D0B10" w:rsidRDefault="007D0B10" w:rsidP="00CC13A3">
      <w:r>
        <w:t>« </w:t>
      </w:r>
      <w:r w:rsidR="00CC13A3" w:rsidRPr="00EA49B4">
        <w:t>Thomas</w:t>
      </w:r>
      <w:r>
        <w:t xml:space="preserve">, </w:t>
      </w:r>
      <w:r w:rsidR="00CC13A3" w:rsidRPr="00EA49B4">
        <w:t>lui dis-je</w:t>
      </w:r>
      <w:r>
        <w:t xml:space="preserve">, </w:t>
      </w:r>
      <w:r w:rsidR="00CC13A3" w:rsidRPr="00EA49B4">
        <w:t>comme il approchait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espère que vous allez me féliciter de ce que je suis enfin délivré du danger affreux dont je me suis vu si impitoyablement menacé pendant plusieurs mois</w:t>
      </w:r>
      <w:r>
        <w:t>.</w:t>
      </w:r>
    </w:p>
    <w:p w14:paraId="0EC811B8" w14:textId="430BA5DE" w:rsidR="007D0B10" w:rsidRDefault="007D0B10" w:rsidP="00CC13A3">
      <w:r>
        <w:t>— </w:t>
      </w:r>
      <w:r w:rsidR="00CC13A3" w:rsidRPr="00EA49B4">
        <w:t>Non</w:t>
      </w:r>
      <w:r>
        <w:t xml:space="preserve">, </w:t>
      </w:r>
      <w:r w:rsidR="00CC13A3" w:rsidRPr="00EA49B4">
        <w:t>ma foi</w:t>
      </w:r>
      <w:r>
        <w:t xml:space="preserve">, </w:t>
      </w:r>
      <w:r w:rsidR="00CC13A3" w:rsidRPr="00EA49B4">
        <w:t>répondit durement Thomas</w:t>
      </w:r>
      <w:r>
        <w:t xml:space="preserve">, </w:t>
      </w:r>
      <w:r w:rsidR="00CC13A3" w:rsidRPr="00EA49B4">
        <w:t>je ne vous en félicite pas</w:t>
      </w:r>
      <w:r>
        <w:t xml:space="preserve">. </w:t>
      </w:r>
      <w:r w:rsidR="00CC13A3" w:rsidRPr="00EA49B4">
        <w:t>En vérité</w:t>
      </w:r>
      <w:r>
        <w:t xml:space="preserve">, </w:t>
      </w:r>
      <w:r w:rsidR="00CC13A3" w:rsidRPr="00EA49B4">
        <w:t>je ne sais que dire de moi dans cette affaire</w:t>
      </w:r>
      <w:r>
        <w:t xml:space="preserve">. </w:t>
      </w:r>
      <w:r w:rsidR="00CC13A3" w:rsidRPr="00EA49B4">
        <w:t>Pendant que vous étiez dans cette prison si tristement enfermé</w:t>
      </w:r>
      <w:r>
        <w:t xml:space="preserve">, </w:t>
      </w:r>
      <w:r w:rsidR="00CC13A3" w:rsidRPr="00EA49B4">
        <w:t>je me sentais presque comme si j</w:t>
      </w:r>
      <w:r>
        <w:t>’</w:t>
      </w:r>
      <w:r w:rsidR="00CC13A3" w:rsidRPr="00EA49B4">
        <w:t>avais eu du tendre pour vous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à présent que tout cela est fini et que vous voilà libre d</w:t>
      </w:r>
      <w:r>
        <w:t>’</w:t>
      </w:r>
      <w:r w:rsidR="00CC13A3" w:rsidRPr="00EA49B4">
        <w:t>aller et de venir par le monde à suivre vos vicieux penchants</w:t>
      </w:r>
      <w:r>
        <w:t xml:space="preserve">, </w:t>
      </w:r>
      <w:r w:rsidR="00CC13A3" w:rsidRPr="00EA49B4">
        <w:t>le sang me bout</w:t>
      </w:r>
      <w:r>
        <w:t xml:space="preserve">, </w:t>
      </w:r>
      <w:r w:rsidR="00CC13A3" w:rsidRPr="00EA49B4">
        <w:t>rien seulement que de vous voir</w:t>
      </w:r>
      <w:r>
        <w:t xml:space="preserve">. </w:t>
      </w:r>
      <w:r w:rsidR="00CC13A3" w:rsidRPr="00EA49B4">
        <w:t>À vous regarder</w:t>
      </w:r>
      <w:r>
        <w:t xml:space="preserve">, </w:t>
      </w:r>
      <w:r w:rsidR="00CC13A3" w:rsidRPr="00EA49B4">
        <w:t>il me semble que vous êtes encore ce petit Williams que j</w:t>
      </w:r>
      <w:r>
        <w:t>’</w:t>
      </w:r>
      <w:r w:rsidR="00CC13A3" w:rsidRPr="00EA49B4">
        <w:t>aimais tant et pour qui j</w:t>
      </w:r>
      <w:r>
        <w:t>’</w:t>
      </w:r>
      <w:r w:rsidR="00CC13A3" w:rsidRPr="00EA49B4">
        <w:t>aurais de bon cœur donné ma vie</w:t>
      </w:r>
      <w:r>
        <w:t xml:space="preserve">, </w:t>
      </w:r>
      <w:r w:rsidR="00CC13A3" w:rsidRPr="00EA49B4">
        <w:t>et pourtant sous ce visage riant sont la trahison</w:t>
      </w:r>
      <w:r>
        <w:t xml:space="preserve">, </w:t>
      </w:r>
      <w:r w:rsidR="00CC13A3" w:rsidRPr="00EA49B4">
        <w:t>le mensonge et tout ce qu</w:t>
      </w:r>
      <w:r>
        <w:t>’</w:t>
      </w:r>
      <w:r w:rsidR="00CC13A3" w:rsidRPr="00EA49B4">
        <w:t>il y a de plus dangereux et de plus abominable au monde</w:t>
      </w:r>
      <w:r>
        <w:t xml:space="preserve">. </w:t>
      </w:r>
      <w:r w:rsidR="00CC13A3" w:rsidRPr="00EA49B4">
        <w:t>Votre dernière action est encore pire que tout le reste</w:t>
      </w:r>
      <w:r>
        <w:t xml:space="preserve">. </w:t>
      </w:r>
      <w:r w:rsidR="00CC13A3" w:rsidRPr="00EA49B4">
        <w:t>Comment avez-vous bien pu avoir le cœur d</w:t>
      </w:r>
      <w:r>
        <w:t>’</w:t>
      </w:r>
      <w:r w:rsidR="00CC13A3" w:rsidRPr="00EA49B4">
        <w:t xml:space="preserve">aller faire revivre cette vilaine histoire de </w:t>
      </w:r>
      <w:r>
        <w:t>M. </w:t>
      </w:r>
      <w:r w:rsidR="00CC13A3" w:rsidRPr="00EA49B4">
        <w:t>Tyrrel</w:t>
      </w:r>
      <w:r>
        <w:t xml:space="preserve">, </w:t>
      </w:r>
      <w:r w:rsidR="00CC13A3" w:rsidRPr="00EA49B4">
        <w:t>dont tout le monde est convenu de ne jamais reparler</w:t>
      </w:r>
      <w:r>
        <w:t xml:space="preserve">, </w:t>
      </w:r>
      <w:r w:rsidR="00CC13A3" w:rsidRPr="00EA49B4">
        <w:t>par égard pour notre maître</w:t>
      </w:r>
      <w:r>
        <w:t xml:space="preserve">, </w:t>
      </w:r>
      <w:r w:rsidR="00CC13A3" w:rsidRPr="00EA49B4">
        <w:t>et dont vous savez tout aussi bien que moi qu</w:t>
      </w:r>
      <w:r>
        <w:t>’</w:t>
      </w:r>
      <w:r w:rsidR="00CC13A3" w:rsidRPr="00EA49B4">
        <w:t>il est innocent comme l</w:t>
      </w:r>
      <w:r>
        <w:t>’</w:t>
      </w:r>
      <w:r w:rsidR="00CC13A3" w:rsidRPr="00EA49B4">
        <w:t>enfant à la mamelle</w:t>
      </w:r>
      <w:r>
        <w:t xml:space="preserve"> ? </w:t>
      </w:r>
      <w:r w:rsidR="00CC13A3" w:rsidRPr="00EA49B4">
        <w:t>C</w:t>
      </w:r>
      <w:r>
        <w:t>’</w:t>
      </w:r>
      <w:r w:rsidR="00CC13A3" w:rsidRPr="00EA49B4">
        <w:t>est pour tout cela que je voudrais de toute mon âme ne vous avoir jamais retrouvé devant mes yeux</w:t>
      </w:r>
      <w:r>
        <w:t>.</w:t>
      </w:r>
    </w:p>
    <w:p w14:paraId="7028B4D3" w14:textId="77777777" w:rsidR="007D0B10" w:rsidRDefault="007D0B10" w:rsidP="00CC13A3">
      <w:r>
        <w:lastRenderedPageBreak/>
        <w:t>— </w:t>
      </w:r>
      <w:r w:rsidR="00CC13A3" w:rsidRPr="00EA49B4">
        <w:t>Vous persistez donc</w:t>
      </w:r>
      <w:r>
        <w:t xml:space="preserve">, </w:t>
      </w:r>
      <w:r w:rsidR="00CC13A3" w:rsidRPr="00EA49B4">
        <w:t>Thomas</w:t>
      </w:r>
      <w:r>
        <w:t xml:space="preserve">, </w:t>
      </w:r>
      <w:r w:rsidR="00CC13A3" w:rsidRPr="00EA49B4">
        <w:t>à penser toujours aussi mal de moi</w:t>
      </w:r>
      <w:r>
        <w:t> ?</w:t>
      </w:r>
    </w:p>
    <w:p w14:paraId="2EC5B75A" w14:textId="2C5C68AE" w:rsidR="007D0B10" w:rsidRDefault="007D0B10" w:rsidP="00CC13A3">
      <w:r>
        <w:t>— </w:t>
      </w:r>
      <w:r w:rsidR="00CC13A3" w:rsidRPr="00EA49B4">
        <w:t>Pire</w:t>
      </w:r>
      <w:r>
        <w:t xml:space="preserve"> ! </w:t>
      </w:r>
      <w:r w:rsidR="00CC13A3" w:rsidRPr="00EA49B4">
        <w:t>pire</w:t>
      </w:r>
      <w:r>
        <w:t xml:space="preserve"> ! </w:t>
      </w:r>
      <w:r w:rsidR="00CC13A3" w:rsidRPr="00EA49B4">
        <w:t>cent fois pire que jamais</w:t>
      </w:r>
      <w:r>
        <w:t xml:space="preserve"> ! </w:t>
      </w:r>
      <w:r w:rsidR="00CC13A3" w:rsidRPr="00EA49B4">
        <w:t>Avant cela</w:t>
      </w:r>
      <w:r>
        <w:t xml:space="preserve">, </w:t>
      </w:r>
      <w:r w:rsidR="00CC13A3" w:rsidRPr="00EA49B4">
        <w:t>je vous croyais déjà aussi mauvais qu</w:t>
      </w:r>
      <w:r>
        <w:t>’</w:t>
      </w:r>
      <w:r w:rsidR="00CC13A3" w:rsidRPr="00EA49B4">
        <w:t>il fût possible</w:t>
      </w:r>
      <w:r>
        <w:t xml:space="preserve">. </w:t>
      </w:r>
      <w:r w:rsidR="00CC13A3" w:rsidRPr="00EA49B4">
        <w:t>Je ne peux pas</w:t>
      </w:r>
      <w:r>
        <w:t xml:space="preserve">, </w:t>
      </w:r>
      <w:r w:rsidR="00CC13A3" w:rsidRPr="00EA49B4">
        <w:t>en vérité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imaginer à présent ce que vous deviendrez un jour</w:t>
      </w:r>
      <w:r>
        <w:t xml:space="preserve">. </w:t>
      </w:r>
      <w:r w:rsidR="00CC13A3" w:rsidRPr="00EA49B4">
        <w:t>Mais</w:t>
      </w:r>
      <w:r>
        <w:t xml:space="preserve">, </w:t>
      </w:r>
      <w:r w:rsidR="00CC13A3" w:rsidRPr="00EA49B4">
        <w:t>ma foi</w:t>
      </w:r>
      <w:r>
        <w:t xml:space="preserve">, </w:t>
      </w:r>
      <w:r w:rsidR="00CC13A3" w:rsidRPr="00EA49B4">
        <w:t>vous vérifiez bien le proverbe</w:t>
      </w:r>
      <w:r>
        <w:t> : « </w:t>
      </w:r>
      <w:r w:rsidR="00CC13A3" w:rsidRPr="00EA49B4">
        <w:t>Quand une fois le diable s</w:t>
      </w:r>
      <w:r>
        <w:t>’</w:t>
      </w:r>
      <w:r w:rsidR="00CC13A3" w:rsidRPr="00EA49B4">
        <w:t>est emparé de nous</w:t>
      </w:r>
      <w:r>
        <w:t xml:space="preserve">, </w:t>
      </w:r>
      <w:r w:rsidR="00CC13A3" w:rsidRPr="00EA49B4">
        <w:t>on ne sait plus où l</w:t>
      </w:r>
      <w:r>
        <w:t>’</w:t>
      </w:r>
      <w:r w:rsidR="00CC13A3" w:rsidRPr="00EA49B4">
        <w:t>on s</w:t>
      </w:r>
      <w:r>
        <w:t>’</w:t>
      </w:r>
      <w:r w:rsidR="00CC13A3" w:rsidRPr="00EA49B4">
        <w:t>arrêtera</w:t>
      </w:r>
      <w:r>
        <w:t>. »</w:t>
      </w:r>
    </w:p>
    <w:p w14:paraId="7E550F7B" w14:textId="299AD37C" w:rsidR="007D0B10" w:rsidRDefault="007D0B10" w:rsidP="00CC13A3">
      <w:r>
        <w:t>— </w:t>
      </w:r>
      <w:r w:rsidR="00CC13A3" w:rsidRPr="00EA49B4">
        <w:t>Et je ne verrai donc jamais de terme à mes malheurs</w:t>
      </w:r>
      <w:r>
        <w:t xml:space="preserve"> ? </w:t>
      </w:r>
      <w:r w:rsidR="00CC13A3" w:rsidRPr="00EA49B4">
        <w:t>Qu</w:t>
      </w:r>
      <w:r>
        <w:t>’</w:t>
      </w:r>
      <w:r w:rsidR="00CC13A3" w:rsidRPr="00EA49B4">
        <w:t xml:space="preserve">est-ce que </w:t>
      </w:r>
      <w:r>
        <w:t>M. </w:t>
      </w:r>
      <w:r w:rsidR="00CC13A3" w:rsidRPr="00EA49B4">
        <w:t>Falkland peut inventer de pire contre moi que cette mauvaise opinion et cette haine de tous mes semblables</w:t>
      </w:r>
      <w:r>
        <w:t> ?</w:t>
      </w:r>
    </w:p>
    <w:p w14:paraId="53C168DD" w14:textId="001A32A1" w:rsidR="00CC13A3" w:rsidRPr="00EA49B4" w:rsidRDefault="007D0B10" w:rsidP="00CC13A3">
      <w:r>
        <w:t>— M. </w:t>
      </w:r>
      <w:r w:rsidR="00CC13A3" w:rsidRPr="00EA49B4">
        <w:t>Falkland inventer</w:t>
      </w:r>
      <w:r>
        <w:t xml:space="preserve"> ! </w:t>
      </w:r>
      <w:r w:rsidR="00CC13A3" w:rsidRPr="00EA49B4">
        <w:t>C</w:t>
      </w:r>
      <w:r>
        <w:t>’</w:t>
      </w:r>
      <w:r w:rsidR="00CC13A3" w:rsidRPr="00EA49B4">
        <w:t>est encore le meilleur ami que vous ayez dans le monde</w:t>
      </w:r>
      <w:r>
        <w:t xml:space="preserve">, </w:t>
      </w:r>
      <w:r w:rsidR="00CC13A3" w:rsidRPr="00EA49B4">
        <w:t>quoique vous ayez été un traître à son égard</w:t>
      </w:r>
      <w:r>
        <w:t xml:space="preserve">. </w:t>
      </w:r>
      <w:r w:rsidR="00CC13A3" w:rsidRPr="00EA49B4">
        <w:t>Le pauvre homme</w:t>
      </w:r>
      <w:r>
        <w:t xml:space="preserve"> ! </w:t>
      </w:r>
      <w:r w:rsidR="00CC13A3" w:rsidRPr="00EA49B4">
        <w:t>le cœur me saigne seulement de le regarder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est le chagrin et le malheur en personne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en vérité</w:t>
      </w:r>
      <w:r>
        <w:t xml:space="preserve">, </w:t>
      </w:r>
      <w:r w:rsidR="00CC13A3" w:rsidRPr="00EA49B4">
        <w:t>Caleb</w:t>
      </w:r>
      <w:r>
        <w:t xml:space="preserve">, </w:t>
      </w:r>
      <w:r w:rsidR="00CC13A3" w:rsidRPr="00EA49B4">
        <w:t>je crois que c</w:t>
      </w:r>
      <w:r>
        <w:t>’</w:t>
      </w:r>
      <w:r w:rsidR="00CC13A3" w:rsidRPr="00EA49B4">
        <w:t>est à vous seul qu</w:t>
      </w:r>
      <w:r>
        <w:t>’</w:t>
      </w:r>
      <w:r w:rsidR="00CC13A3" w:rsidRPr="00EA49B4">
        <w:t>il doit cela</w:t>
      </w:r>
      <w:r>
        <w:t xml:space="preserve">. </w:t>
      </w:r>
      <w:r w:rsidR="00CC13A3" w:rsidRPr="00EA49B4">
        <w:t>Au moins vous lui donnez le coup de grâce</w:t>
      </w:r>
      <w:r>
        <w:t xml:space="preserve">, </w:t>
      </w:r>
      <w:r w:rsidR="00CC13A3" w:rsidRPr="00EA49B4">
        <w:t>et c</w:t>
      </w:r>
      <w:r>
        <w:t>’</w:t>
      </w:r>
      <w:r w:rsidR="00CC13A3" w:rsidRPr="00EA49B4">
        <w:t>est vous qui achèverez l</w:t>
      </w:r>
      <w:r>
        <w:t>’</w:t>
      </w:r>
      <w:r w:rsidR="00CC13A3" w:rsidRPr="00EA49B4">
        <w:t>ouvrage de la maladie qui le mine depuis longtemps</w:t>
      </w:r>
      <w:r>
        <w:t xml:space="preserve">. </w:t>
      </w:r>
      <w:r w:rsidR="00CC13A3" w:rsidRPr="00EA49B4">
        <w:t>Il y a eu un train du diable entre lui et le squire Forester</w:t>
      </w:r>
      <w:r>
        <w:t xml:space="preserve">. </w:t>
      </w:r>
      <w:r w:rsidR="00CC13A3" w:rsidRPr="00EA49B4">
        <w:t>Celui-ci s</w:t>
      </w:r>
      <w:r>
        <w:t>’</w:t>
      </w:r>
      <w:r w:rsidR="00CC13A3" w:rsidRPr="00EA49B4">
        <w:t>est mis avec raison dans une fureur de possédé contre mon maître</w:t>
      </w:r>
      <w:r>
        <w:t xml:space="preserve">, </w:t>
      </w:r>
      <w:r w:rsidR="00CC13A3" w:rsidRPr="00EA49B4">
        <w:t>de ce qu</w:t>
      </w:r>
      <w:r>
        <w:t>’</w:t>
      </w:r>
      <w:r w:rsidR="00CC13A3" w:rsidRPr="00EA49B4">
        <w:t>il l</w:t>
      </w:r>
      <w:r>
        <w:t>’</w:t>
      </w:r>
      <w:r w:rsidR="00CC13A3" w:rsidRPr="00EA49B4">
        <w:t>a attrapé dans l</w:t>
      </w:r>
      <w:r>
        <w:t>’</w:t>
      </w:r>
      <w:r w:rsidR="00CC13A3" w:rsidRPr="00EA49B4">
        <w:t>affaire du procès et de ce qu</w:t>
      </w:r>
      <w:r>
        <w:t>’</w:t>
      </w:r>
      <w:r w:rsidR="00CC13A3" w:rsidRPr="00EA49B4">
        <w:t>il vous a sauvé la vie</w:t>
      </w:r>
      <w:r>
        <w:t xml:space="preserve">. </w:t>
      </w:r>
      <w:r w:rsidR="00CC13A3" w:rsidRPr="00EA49B4">
        <w:t>Il jure ses grands dieux qu</w:t>
      </w:r>
      <w:r>
        <w:t>’</w:t>
      </w:r>
      <w:r w:rsidR="00CC13A3" w:rsidRPr="00EA49B4">
        <w:t>il vous fera reprendre et rejuger de plus belle aux assises prochaines</w:t>
      </w:r>
      <w:r>
        <w:t xml:space="preserve">. </w:t>
      </w:r>
      <w:r w:rsidR="00CC13A3" w:rsidRPr="00EA49B4">
        <w:t>Mais mon maître est si généreux en votre faveur</w:t>
      </w:r>
      <w:r>
        <w:t xml:space="preserve">, </w:t>
      </w:r>
      <w:r w:rsidR="00CC13A3" w:rsidRPr="00EA49B4">
        <w:t>que je crois bien qu</w:t>
      </w:r>
      <w:r>
        <w:t>’</w:t>
      </w:r>
      <w:r w:rsidR="00CC13A3" w:rsidRPr="00EA49B4">
        <w:t>il le ramènera à son avis</w:t>
      </w:r>
      <w:r>
        <w:t xml:space="preserve">. </w:t>
      </w:r>
      <w:r w:rsidR="00CC13A3" w:rsidRPr="00EA49B4">
        <w:t>Le voir ainsi tout arranger pour votre bien et votre avantage</w:t>
      </w:r>
      <w:r>
        <w:t xml:space="preserve">, </w:t>
      </w:r>
      <w:r w:rsidR="00CC13A3" w:rsidRPr="00EA49B4">
        <w:t>et prendre toutes vos méchancetés avec la douceur d</w:t>
      </w:r>
      <w:r>
        <w:t>’</w:t>
      </w:r>
      <w:r w:rsidR="00CC13A3" w:rsidRPr="00EA49B4">
        <w:t>un agneau</w:t>
      </w:r>
      <w:r>
        <w:t xml:space="preserve">, </w:t>
      </w:r>
      <w:r w:rsidR="00CC13A3" w:rsidRPr="00EA49B4">
        <w:t>et puis songer à vos infâmes procédés contre lui</w:t>
      </w:r>
      <w:r>
        <w:t xml:space="preserve"> !! </w:t>
      </w:r>
      <w:r w:rsidR="00CC13A3" w:rsidRPr="00EA49B4">
        <w:t>vraiment c</w:t>
      </w:r>
      <w:r>
        <w:t>’</w:t>
      </w:r>
      <w:r w:rsidR="00CC13A3" w:rsidRPr="00EA49B4">
        <w:t>est ce qui ne se reverra jamais une seconde fois</w:t>
      </w:r>
      <w:r>
        <w:t xml:space="preserve">, </w:t>
      </w:r>
      <w:r w:rsidR="00CC13A3" w:rsidRPr="00EA49B4">
        <w:t>quand on ferait le tour du monde</w:t>
      </w:r>
      <w:r>
        <w:t xml:space="preserve">. </w:t>
      </w:r>
      <w:r w:rsidR="00CC13A3" w:rsidRPr="00EA49B4">
        <w:t>Allons</w:t>
      </w:r>
      <w:r>
        <w:t xml:space="preserve">, </w:t>
      </w:r>
      <w:r w:rsidR="00CC13A3" w:rsidRPr="00EA49B4">
        <w:t>pour l</w:t>
      </w:r>
      <w:r>
        <w:t>’</w:t>
      </w:r>
      <w:r w:rsidR="00CC13A3" w:rsidRPr="00EA49B4">
        <w:t>amour de Dieu</w:t>
      </w:r>
      <w:r>
        <w:t xml:space="preserve">, </w:t>
      </w:r>
      <w:r w:rsidR="00CC13A3" w:rsidRPr="00EA49B4">
        <w:t xml:space="preserve">repentez-vous un peu </w:t>
      </w:r>
      <w:r w:rsidR="00CC13A3" w:rsidRPr="00EA49B4">
        <w:lastRenderedPageBreak/>
        <w:t>de vos vilaines inventions de réprouvé</w:t>
      </w:r>
      <w:r>
        <w:t xml:space="preserve">, </w:t>
      </w:r>
      <w:r w:rsidR="00CC13A3" w:rsidRPr="00EA49B4">
        <w:t>et faites-lui seulement la petite réparation qui est en votre pouvoir</w:t>
      </w:r>
      <w:r>
        <w:t xml:space="preserve"> ! </w:t>
      </w:r>
      <w:r w:rsidR="00CC13A3" w:rsidRPr="00EA49B4">
        <w:t>Allons donc</w:t>
      </w:r>
      <w:r>
        <w:t xml:space="preserve">, </w:t>
      </w:r>
      <w:r w:rsidR="00CC13A3" w:rsidRPr="00EA49B4">
        <w:t>pensez à votre pauvre âme avant qu</w:t>
      </w:r>
      <w:r>
        <w:t>’</w:t>
      </w:r>
      <w:r w:rsidR="00CC13A3" w:rsidRPr="00EA49B4">
        <w:t>il vous arrive de vous réveiller dans un déluge éternel de feu et de soufre</w:t>
      </w:r>
      <w:r>
        <w:t xml:space="preserve">, </w:t>
      </w:r>
      <w:r w:rsidR="00CC13A3" w:rsidRPr="00EA49B4">
        <w:t>comme cela ne peut pas manquer de vous arriver un de ces jours</w:t>
      </w:r>
      <w:r>
        <w:t>. »</w:t>
      </w:r>
    </w:p>
    <w:p w14:paraId="4CEC3D3F" w14:textId="2AAFE3C4" w:rsidR="007D0B10" w:rsidRDefault="00CC13A3" w:rsidP="00CC13A3">
      <w:r w:rsidRPr="00EA49B4">
        <w:t>En disant ceci il me tendit la main et se saisit d</w:t>
      </w:r>
      <w:r w:rsidR="007D0B10">
        <w:t>’</w:t>
      </w:r>
      <w:r w:rsidRPr="00EA49B4">
        <w:t>une des miennes</w:t>
      </w:r>
      <w:r w:rsidR="007D0B10">
        <w:t xml:space="preserve">. </w:t>
      </w:r>
      <w:r w:rsidRPr="00EA49B4">
        <w:t>Cette démonstration me parut étrange</w:t>
      </w:r>
      <w:r w:rsidR="007D0B10">
        <w:t xml:space="preserve">, </w:t>
      </w:r>
      <w:r w:rsidRPr="00EA49B4">
        <w:t>mais je la regardai d</w:t>
      </w:r>
      <w:r w:rsidR="007D0B10">
        <w:t>’</w:t>
      </w:r>
      <w:r w:rsidRPr="00EA49B4">
        <w:t>abord comme un mouvement involontaire</w:t>
      </w:r>
      <w:r w:rsidR="007D0B10">
        <w:t xml:space="preserve">, </w:t>
      </w:r>
      <w:r w:rsidRPr="00EA49B4">
        <w:t>suite de la ferveur et du zèle de sa pieuse exhortation</w:t>
      </w:r>
      <w:r w:rsidR="007D0B10">
        <w:t xml:space="preserve">. </w:t>
      </w:r>
      <w:r w:rsidRPr="00EA49B4">
        <w:t>Je sentis ensuite qu</w:t>
      </w:r>
      <w:r w:rsidR="007D0B10">
        <w:t>’</w:t>
      </w:r>
      <w:r w:rsidRPr="00EA49B4">
        <w:t>il me glissait quelque chose dans la main</w:t>
      </w:r>
      <w:r w:rsidR="007D0B10">
        <w:t xml:space="preserve">, </w:t>
      </w:r>
      <w:r w:rsidRPr="00EA49B4">
        <w:t>puis il me lâcha bien vite et partit comme un éclair</w:t>
      </w:r>
      <w:r w:rsidR="007D0B10">
        <w:t xml:space="preserve">. </w:t>
      </w:r>
      <w:r w:rsidRPr="00EA49B4">
        <w:t>Ce qu</w:t>
      </w:r>
      <w:r w:rsidR="007D0B10">
        <w:t>’</w:t>
      </w:r>
      <w:r w:rsidRPr="00EA49B4">
        <w:t>il venait de me donner était un billet de banque de 20 livres sterling</w:t>
      </w:r>
      <w:r w:rsidR="007D0B10">
        <w:t xml:space="preserve">, </w:t>
      </w:r>
      <w:r w:rsidRPr="00EA49B4">
        <w:t>et je ne doutai pas qu</w:t>
      </w:r>
      <w:r w:rsidR="007D0B10">
        <w:t>’</w:t>
      </w:r>
      <w:r w:rsidRPr="00EA49B4">
        <w:t>il n</w:t>
      </w:r>
      <w:r w:rsidR="007D0B10">
        <w:t>’</w:t>
      </w:r>
      <w:r w:rsidRPr="00EA49B4">
        <w:t xml:space="preserve">eût été chargé de cette mission par </w:t>
      </w:r>
      <w:r w:rsidR="007D0B10">
        <w:t>M. </w:t>
      </w:r>
      <w:r w:rsidRPr="00EA49B4">
        <w:t>Falkland</w:t>
      </w:r>
      <w:r w:rsidR="007D0B10">
        <w:t>.</w:t>
      </w:r>
    </w:p>
    <w:p w14:paraId="1097B135" w14:textId="77777777" w:rsidR="007D0B10" w:rsidRDefault="00CC13A3" w:rsidP="00CC13A3">
      <w:r w:rsidRPr="00EA49B4">
        <w:t>Que devais-je en inférer</w:t>
      </w:r>
      <w:r w:rsidR="007D0B10">
        <w:t xml:space="preserve"> ? </w:t>
      </w:r>
      <w:r w:rsidRPr="00EA49B4">
        <w:t>quelle lumière cette circonstance jetait-elle sur les intentions de mon persécuteur</w:t>
      </w:r>
      <w:r w:rsidR="007D0B10">
        <w:t xml:space="preserve"> ? </w:t>
      </w:r>
      <w:r w:rsidRPr="00EA49B4">
        <w:t>Son animosité contre moi était aussi forte que jamais</w:t>
      </w:r>
      <w:r w:rsidR="007D0B10">
        <w:t xml:space="preserve">, </w:t>
      </w:r>
      <w:r w:rsidRPr="00EA49B4">
        <w:t>je venais d</w:t>
      </w:r>
      <w:r w:rsidR="007D0B10">
        <w:t>’</w:t>
      </w:r>
      <w:r w:rsidRPr="00EA49B4">
        <w:t>en avoir l</w:t>
      </w:r>
      <w:r w:rsidR="007D0B10">
        <w:t>’</w:t>
      </w:r>
      <w:r w:rsidRPr="00EA49B4">
        <w:t>assurance de sa propre bouche</w:t>
      </w:r>
      <w:r w:rsidR="007D0B10">
        <w:t xml:space="preserve">. </w:t>
      </w:r>
      <w:r w:rsidRPr="00EA49B4">
        <w:t>Cependant quelques restes d</w:t>
      </w:r>
      <w:r w:rsidR="007D0B10">
        <w:t>’</w:t>
      </w:r>
      <w:r w:rsidRPr="00EA49B4">
        <w:t>humanité semblaient encore tempérer sa passion</w:t>
      </w:r>
      <w:r w:rsidR="007D0B10">
        <w:t xml:space="preserve">. </w:t>
      </w:r>
      <w:r w:rsidRPr="00EA49B4">
        <w:t>Il prescrivait à cette passion des bornes assez vastes pour y embrasser tout ce qui pouvait servir à satisfaire ses vues</w:t>
      </w:r>
      <w:r w:rsidR="007D0B10">
        <w:t xml:space="preserve"> ; </w:t>
      </w:r>
      <w:r w:rsidRPr="00EA49B4">
        <w:t>mais c</w:t>
      </w:r>
      <w:r w:rsidR="007D0B10">
        <w:t>’</w:t>
      </w:r>
      <w:r w:rsidRPr="00EA49B4">
        <w:t>était la ligne à laquelle il s</w:t>
      </w:r>
      <w:r w:rsidR="007D0B10">
        <w:t>’</w:t>
      </w:r>
      <w:r w:rsidRPr="00EA49B4">
        <w:t>arrêtait</w:t>
      </w:r>
      <w:r w:rsidR="007D0B10">
        <w:t xml:space="preserve">. </w:t>
      </w:r>
      <w:r w:rsidRPr="00EA49B4">
        <w:t>Toutefois</w:t>
      </w:r>
      <w:r w:rsidR="007D0B10">
        <w:t xml:space="preserve">, </w:t>
      </w:r>
      <w:r w:rsidRPr="00EA49B4">
        <w:t>cette découverte n</w:t>
      </w:r>
      <w:r w:rsidR="007D0B10">
        <w:t>’</w:t>
      </w:r>
      <w:r w:rsidRPr="00EA49B4">
        <w:t>apportait à mon âme aucune consolation</w:t>
      </w:r>
      <w:r w:rsidR="007D0B10">
        <w:t xml:space="preserve">. </w:t>
      </w:r>
      <w:r w:rsidRPr="00EA49B4">
        <w:t>Je ne pouvais deviner quelle portion d</w:t>
      </w:r>
      <w:r w:rsidR="007D0B10">
        <w:t>’</w:t>
      </w:r>
      <w:r w:rsidRPr="00EA49B4">
        <w:t>infortune j</w:t>
      </w:r>
      <w:r w:rsidR="007D0B10">
        <w:t>’</w:t>
      </w:r>
      <w:r w:rsidRPr="00EA49B4">
        <w:t>étais destiné à endurer</w:t>
      </w:r>
      <w:r w:rsidR="007D0B10">
        <w:t xml:space="preserve">, </w:t>
      </w:r>
      <w:r w:rsidRPr="00EA49B4">
        <w:t>avant que sa farouche jalousie et son insatiable soif de réputation pussent se trouver satisfaites</w:t>
      </w:r>
      <w:r w:rsidR="007D0B10">
        <w:t>.</w:t>
      </w:r>
    </w:p>
    <w:p w14:paraId="142C571A" w14:textId="77777777" w:rsidR="007D0B10" w:rsidRDefault="00CC13A3" w:rsidP="00CC13A3">
      <w:r w:rsidRPr="00EA49B4">
        <w:t>Il se présentait une autre question</w:t>
      </w:r>
      <w:r w:rsidR="007D0B10">
        <w:t xml:space="preserve">. </w:t>
      </w:r>
      <w:r w:rsidRPr="00EA49B4">
        <w:t>Devais-je recevoir l</w:t>
      </w:r>
      <w:r w:rsidR="007D0B10">
        <w:t>’</w:t>
      </w:r>
      <w:r w:rsidRPr="00EA49B4">
        <w:t>argent qui venait d</w:t>
      </w:r>
      <w:r w:rsidR="007D0B10">
        <w:t>’</w:t>
      </w:r>
      <w:r w:rsidRPr="00EA49B4">
        <w:t>être remis dans mes mains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argent d</w:t>
      </w:r>
      <w:r w:rsidR="007D0B10">
        <w:t>’</w:t>
      </w:r>
      <w:r w:rsidRPr="00EA49B4">
        <w:t>un homme qui m</w:t>
      </w:r>
      <w:r w:rsidR="007D0B10">
        <w:t>’</w:t>
      </w:r>
      <w:r w:rsidRPr="00EA49B4">
        <w:t>avait causé des maux moins cruels sans doute que ceux qu</w:t>
      </w:r>
      <w:r w:rsidR="007D0B10">
        <w:t>’</w:t>
      </w:r>
      <w:r w:rsidRPr="00EA49B4">
        <w:t>il s</w:t>
      </w:r>
      <w:r w:rsidR="007D0B10">
        <w:t>’</w:t>
      </w:r>
      <w:r w:rsidRPr="00EA49B4">
        <w:t>était faits à lui-même</w:t>
      </w:r>
      <w:r w:rsidR="007D0B10">
        <w:t xml:space="preserve">, </w:t>
      </w:r>
      <w:r w:rsidRPr="00EA49B4">
        <w:t>mais enfin les plus grands qu</w:t>
      </w:r>
      <w:r w:rsidR="007D0B10">
        <w:t>’</w:t>
      </w:r>
      <w:r w:rsidRPr="00EA49B4">
        <w:t>un homme pût infliger à un autre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argent d</w:t>
      </w:r>
      <w:r w:rsidR="007D0B10">
        <w:t>’</w:t>
      </w:r>
      <w:r w:rsidRPr="00EA49B4">
        <w:t>un homme qui avait flétri toutes les espérances de ma jeunesse</w:t>
      </w:r>
      <w:r w:rsidR="007D0B10">
        <w:t xml:space="preserve">, </w:t>
      </w:r>
      <w:r w:rsidRPr="00EA49B4">
        <w:lastRenderedPageBreak/>
        <w:t>qui avait anéanti mon repos</w:t>
      </w:r>
      <w:r w:rsidR="007D0B10">
        <w:t xml:space="preserve">, </w:t>
      </w:r>
      <w:r w:rsidRPr="00EA49B4">
        <w:t>qui m</w:t>
      </w:r>
      <w:r w:rsidR="007D0B10">
        <w:t>’</w:t>
      </w:r>
      <w:r w:rsidRPr="00EA49B4">
        <w:t>avait rendu un objet d</w:t>
      </w:r>
      <w:r w:rsidR="007D0B10">
        <w:t>’</w:t>
      </w:r>
      <w:r w:rsidRPr="00EA49B4">
        <w:t>exécration pour tous les hommes et avait fait de moi un malheureux proscrit sur la face de la terre</w:t>
      </w:r>
      <w:r w:rsidR="007D0B10">
        <w:t xml:space="preserve">, </w:t>
      </w:r>
      <w:r w:rsidRPr="00EA49B4">
        <w:t>qui avait fabriqué contre moi les plus basses et les plus noires impostures</w:t>
      </w:r>
      <w:r w:rsidR="007D0B10">
        <w:t xml:space="preserve">, </w:t>
      </w:r>
      <w:r w:rsidRPr="00EA49B4">
        <w:t>et qui les avait soutenues avec une constance qui leur avait donné universellement toute la force de la vérité</w:t>
      </w:r>
      <w:r w:rsidR="007D0B10">
        <w:t xml:space="preserve"> ; </w:t>
      </w:r>
      <w:r w:rsidRPr="00EA49B4">
        <w:t>qui m</w:t>
      </w:r>
      <w:r w:rsidR="007D0B10">
        <w:t>’</w:t>
      </w:r>
      <w:r w:rsidRPr="00EA49B4">
        <w:t>avait voué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y avait qu</w:t>
      </w:r>
      <w:r w:rsidR="007D0B10">
        <w:t>’</w:t>
      </w:r>
      <w:r w:rsidRPr="00EA49B4">
        <w:t>une heure</w:t>
      </w:r>
      <w:r w:rsidR="007D0B10">
        <w:t xml:space="preserve">, </w:t>
      </w:r>
      <w:r w:rsidRPr="00EA49B4">
        <w:t>une haine implacable</w:t>
      </w:r>
      <w:r w:rsidR="007D0B10">
        <w:t xml:space="preserve">, </w:t>
      </w:r>
      <w:r w:rsidRPr="00EA49B4">
        <w:t>et avait juré de ne mettre aucun terme à sa persécution</w:t>
      </w:r>
      <w:r w:rsidR="007D0B10">
        <w:t xml:space="preserve"> ? </w:t>
      </w:r>
      <w:r w:rsidRPr="00EA49B4">
        <w:t>Une telle conduite de ma part ne supposerait-elle pas une âme abjecte et lâche</w:t>
      </w:r>
      <w:r w:rsidR="007D0B10">
        <w:t xml:space="preserve"> ? </w:t>
      </w:r>
      <w:r w:rsidRPr="00EA49B4">
        <w:t>Ne semblerais-je pas ramper devant mon tyran et baiser une main toute fumante de mon sang</w:t>
      </w:r>
      <w:r w:rsidR="007D0B10">
        <w:t> ?</w:t>
      </w:r>
    </w:p>
    <w:p w14:paraId="64D53F41" w14:textId="77777777" w:rsidR="007D0B10" w:rsidRDefault="00CC13A3" w:rsidP="00CC13A3">
      <w:r w:rsidRPr="00EA49B4">
        <w:t>Si ces raisons me paraissaient fortes</w:t>
      </w:r>
      <w:r w:rsidR="007D0B10">
        <w:t xml:space="preserve">, </w:t>
      </w:r>
      <w:r w:rsidRPr="00EA49B4">
        <w:t>il ne laissait pas que d</w:t>
      </w:r>
      <w:r w:rsidR="007D0B10">
        <w:t>’</w:t>
      </w:r>
      <w:r w:rsidRPr="00EA49B4">
        <w:t>y en avoir d</w:t>
      </w:r>
      <w:r w:rsidR="007D0B10">
        <w:t>’</w:t>
      </w:r>
      <w:r w:rsidRPr="00EA49B4">
        <w:t>autres pour y répondre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besoin d</w:t>
      </w:r>
      <w:r w:rsidR="007D0B10">
        <w:t>’</w:t>
      </w:r>
      <w:r w:rsidRPr="00EA49B4">
        <w:t>argent</w:t>
      </w:r>
      <w:r w:rsidR="007D0B10">
        <w:t xml:space="preserve">, </w:t>
      </w:r>
      <w:r w:rsidRPr="00EA49B4">
        <w:t>non pas pour contenter quelque vice ou quelque fantaisie</w:t>
      </w:r>
      <w:r w:rsidR="007D0B10">
        <w:t xml:space="preserve">, </w:t>
      </w:r>
      <w:r w:rsidRPr="00EA49B4">
        <w:t>mais pour satisfaire les exigences impérieuses de la vie</w:t>
      </w:r>
      <w:r w:rsidR="007D0B10">
        <w:t xml:space="preserve">. </w:t>
      </w:r>
      <w:r w:rsidRPr="00EA49B4">
        <w:t>Sans doute l</w:t>
      </w:r>
      <w:r w:rsidR="007D0B10">
        <w:t>’</w:t>
      </w:r>
      <w:r w:rsidRPr="00EA49B4">
        <w:t>homme</w:t>
      </w:r>
      <w:r w:rsidR="007D0B10">
        <w:t xml:space="preserve">, </w:t>
      </w:r>
      <w:r w:rsidRPr="00EA49B4">
        <w:t>quelque part qu</w:t>
      </w:r>
      <w:r w:rsidR="007D0B10">
        <w:t>’</w:t>
      </w:r>
      <w:r w:rsidRPr="00EA49B4">
        <w:t>il soit placé</w:t>
      </w:r>
      <w:r w:rsidR="007D0B10">
        <w:t xml:space="preserve">, </w:t>
      </w:r>
      <w:r w:rsidRPr="00EA49B4">
        <w:t>doit chercher en lui-même les moyens de se procurer sa subsistance</w:t>
      </w:r>
      <w:r w:rsidR="007D0B10">
        <w:t xml:space="preserve"> ; </w:t>
      </w:r>
      <w:r w:rsidRPr="00EA49B4">
        <w:t>mais il fallait que je m</w:t>
      </w:r>
      <w:r w:rsidR="007D0B10">
        <w:t>’</w:t>
      </w:r>
      <w:r w:rsidRPr="00EA49B4">
        <w:t>ouvrisse une carrière nouvelle</w:t>
      </w:r>
      <w:r w:rsidR="007D0B10">
        <w:t xml:space="preserve">, </w:t>
      </w:r>
      <w:r w:rsidRPr="00EA49B4">
        <w:t>que je me retirasse dans quelque endroit éloigné</w:t>
      </w:r>
      <w:r w:rsidR="007D0B10">
        <w:t xml:space="preserve">, </w:t>
      </w:r>
      <w:r w:rsidRPr="00EA49B4">
        <w:t>que je me fisse d</w:t>
      </w:r>
      <w:r w:rsidR="007D0B10">
        <w:t>’</w:t>
      </w:r>
      <w:r w:rsidRPr="00EA49B4">
        <w:t>avance un rempart contre la malveillance des hommes et contre les projets inconnus de mon redoutable ennemi</w:t>
      </w:r>
      <w:r w:rsidR="007D0B10">
        <w:t xml:space="preserve">. </w:t>
      </w:r>
      <w:r w:rsidRPr="00EA49B4">
        <w:t>Les moyens actuels d</w:t>
      </w:r>
      <w:r w:rsidR="007D0B10">
        <w:t>’</w:t>
      </w:r>
      <w:r w:rsidRPr="00EA49B4">
        <w:t>existence sont la propriété de tous</w:t>
      </w:r>
      <w:r w:rsidR="007D0B10">
        <w:t xml:space="preserve">. </w:t>
      </w:r>
      <w:r w:rsidRPr="00EA49B4">
        <w:t>Qui m</w:t>
      </w:r>
      <w:r w:rsidR="007D0B10">
        <w:t>’</w:t>
      </w:r>
      <w:r w:rsidRPr="00EA49B4">
        <w:t>empêcherait donc de prendre ce dont j</w:t>
      </w:r>
      <w:r w:rsidR="007D0B10">
        <w:t>’</w:t>
      </w:r>
      <w:r w:rsidRPr="00EA49B4">
        <w:t>avais un besoin réel</w:t>
      </w:r>
      <w:r w:rsidR="007D0B10">
        <w:t xml:space="preserve">, </w:t>
      </w:r>
      <w:r w:rsidRPr="00EA49B4">
        <w:t>quand je le pouvais prendre sans exercer aucune violence</w:t>
      </w:r>
      <w:r w:rsidR="007D0B10">
        <w:t xml:space="preserve">, </w:t>
      </w:r>
      <w:r w:rsidRPr="00EA49B4">
        <w:t>sans m</w:t>
      </w:r>
      <w:r w:rsidR="007D0B10">
        <w:t>’</w:t>
      </w:r>
      <w:r w:rsidRPr="00EA49B4">
        <w:t>exposer à aucun risque</w:t>
      </w:r>
      <w:r w:rsidR="007D0B10">
        <w:t xml:space="preserve"> ? </w:t>
      </w:r>
      <w:r w:rsidRPr="00EA49B4">
        <w:t>La somme en question me procurait un véritable avantage</w:t>
      </w:r>
      <w:r w:rsidR="007D0B10">
        <w:t xml:space="preserve">, </w:t>
      </w:r>
      <w:r w:rsidRPr="00EA49B4">
        <w:t>et elle passait dans mes mains sans que le dernier propriétaire en reçût le moindre dommage</w:t>
      </w:r>
      <w:r w:rsidR="007D0B10">
        <w:t xml:space="preserve"> ; </w:t>
      </w:r>
      <w:r w:rsidRPr="00EA49B4">
        <w:t>quelles autres conditions pourrais-je exiger pour légitimer l</w:t>
      </w:r>
      <w:r w:rsidR="007D0B10">
        <w:t>’</w:t>
      </w:r>
      <w:r w:rsidRPr="00EA49B4">
        <w:t>usage que j</w:t>
      </w:r>
      <w:r w:rsidR="007D0B10">
        <w:t>’</w:t>
      </w:r>
      <w:r w:rsidRPr="00EA49B4">
        <w:t>en voulais faire</w:t>
      </w:r>
      <w:r w:rsidR="007D0B10">
        <w:t xml:space="preserve"> ? </w:t>
      </w:r>
      <w:r w:rsidRPr="00EA49B4">
        <w:t>Celui qui l</w:t>
      </w:r>
      <w:r w:rsidR="007D0B10">
        <w:t>’</w:t>
      </w:r>
      <w:r w:rsidRPr="00EA49B4">
        <w:t>a possédée avant moi m</w:t>
      </w:r>
      <w:r w:rsidR="007D0B10">
        <w:t>’</w:t>
      </w:r>
      <w:r w:rsidRPr="00EA49B4">
        <w:t>a offensé</w:t>
      </w:r>
      <w:r w:rsidR="007D0B10">
        <w:t xml:space="preserve">. </w:t>
      </w:r>
      <w:r w:rsidRPr="00EA49B4">
        <w:t>Que fait cette circonstance</w:t>
      </w:r>
      <w:r w:rsidR="007D0B10">
        <w:t xml:space="preserve"> ? </w:t>
      </w:r>
      <w:r w:rsidRPr="00EA49B4">
        <w:t>Change-t-elle la valeur qu</w:t>
      </w:r>
      <w:r w:rsidR="007D0B10">
        <w:t>’</w:t>
      </w:r>
      <w:r w:rsidRPr="00EA49B4">
        <w:t>a cette propriété comme moyen d</w:t>
      </w:r>
      <w:r w:rsidR="007D0B10">
        <w:t>’</w:t>
      </w:r>
      <w:r w:rsidRPr="00EA49B4">
        <w:t>échange</w:t>
      </w:r>
      <w:r w:rsidR="007D0B10">
        <w:t xml:space="preserve"> ? </w:t>
      </w:r>
      <w:r w:rsidRPr="00EA49B4">
        <w:t>Peut-être celui-ci se targuera-t-il du service que je reçois de lui</w:t>
      </w:r>
      <w:r w:rsidR="007D0B10">
        <w:t xml:space="preserve"> ! </w:t>
      </w:r>
      <w:r w:rsidRPr="00EA49B4">
        <w:t>Certes</w:t>
      </w:r>
      <w:r w:rsidR="007D0B10">
        <w:t xml:space="preserve">, </w:t>
      </w:r>
      <w:r w:rsidRPr="00EA49B4">
        <w:t xml:space="preserve">il </w:t>
      </w:r>
      <w:r w:rsidRPr="00EA49B4">
        <w:lastRenderedPageBreak/>
        <w:t>n</w:t>
      </w:r>
      <w:r w:rsidR="007D0B10">
        <w:t>’</w:t>
      </w:r>
      <w:r w:rsidRPr="00EA49B4">
        <w:t>y a qu</w:t>
      </w:r>
      <w:r w:rsidR="007D0B10">
        <w:t>’</w:t>
      </w:r>
      <w:r w:rsidRPr="00EA49B4">
        <w:t>une sotte et lâche timidité qui</w:t>
      </w:r>
      <w:r w:rsidR="007D0B10">
        <w:t xml:space="preserve">, </w:t>
      </w:r>
      <w:r w:rsidRPr="00EA49B4">
        <w:t>sur une telle appréhension</w:t>
      </w:r>
      <w:r w:rsidR="007D0B10">
        <w:t xml:space="preserve">, </w:t>
      </w:r>
      <w:r w:rsidRPr="00EA49B4">
        <w:t>irait s</w:t>
      </w:r>
      <w:r w:rsidR="007D0B10">
        <w:t>’</w:t>
      </w:r>
      <w:r w:rsidRPr="00EA49B4">
        <w:t>abstenir d</w:t>
      </w:r>
      <w:r w:rsidR="007D0B10">
        <w:t>’</w:t>
      </w:r>
      <w:r w:rsidRPr="00EA49B4">
        <w:t>une chose juste en elle-même</w:t>
      </w:r>
      <w:r w:rsidR="007D0B10">
        <w:t>.</w:t>
      </w:r>
    </w:p>
    <w:p w14:paraId="79811296" w14:textId="04164156" w:rsidR="00CC13A3" w:rsidRPr="00EA49B4" w:rsidRDefault="00CC13A3" w:rsidP="007D0B10">
      <w:pPr>
        <w:pStyle w:val="Titre1"/>
      </w:pPr>
      <w:bookmarkStart w:id="42" w:name="_Toc194843931"/>
      <w:r w:rsidRPr="00EA49B4">
        <w:lastRenderedPageBreak/>
        <w:t>XXXIX</w:t>
      </w:r>
      <w:bookmarkEnd w:id="42"/>
    </w:p>
    <w:p w14:paraId="4B008CC6" w14:textId="1115277B" w:rsidR="007D0B10" w:rsidRDefault="00CC13A3" w:rsidP="00CC13A3">
      <w:r w:rsidRPr="00EA49B4">
        <w:t>Sous l</w:t>
      </w:r>
      <w:r w:rsidR="007D0B10">
        <w:t>’</w:t>
      </w:r>
      <w:r w:rsidRPr="00EA49B4">
        <w:t>influence de ces raisonnements</w:t>
      </w:r>
      <w:r w:rsidR="007D0B10">
        <w:t xml:space="preserve">, </w:t>
      </w:r>
      <w:r w:rsidRPr="00EA49B4">
        <w:t>je me déterminai à garder ce qui m</w:t>
      </w:r>
      <w:r w:rsidR="007D0B10">
        <w:t>’</w:t>
      </w:r>
      <w:r w:rsidRPr="00EA49B4">
        <w:t>avait été remis dans les mains</w:t>
      </w:r>
      <w:r w:rsidR="007D0B10">
        <w:t xml:space="preserve">. </w:t>
      </w:r>
      <w:r w:rsidRPr="00EA49B4">
        <w:t>Ensuite mon premier soin fut de songer au lieu que je choisirais pour y cacher cette triste existence que je venais de dérober au bourreau</w:t>
      </w:r>
      <w:r w:rsidR="007D0B10">
        <w:t xml:space="preserve">. </w:t>
      </w:r>
      <w:r w:rsidRPr="00EA49B4">
        <w:t>Depuis cette crise</w:t>
      </w:r>
      <w:r w:rsidR="007D0B10">
        <w:t xml:space="preserve">, </w:t>
      </w:r>
      <w:r w:rsidRPr="00EA49B4">
        <w:t>il me semblait que le danger d</w:t>
      </w:r>
      <w:r w:rsidR="007D0B10">
        <w:t>’</w:t>
      </w:r>
      <w:r w:rsidRPr="00EA49B4">
        <w:t>être arraché par force au plan auquel je jugerais à propos de me fixer ne devait plus être aussi grand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ailleurs</w:t>
      </w:r>
      <w:r w:rsidR="007D0B10">
        <w:t xml:space="preserve">, </w:t>
      </w:r>
      <w:r w:rsidRPr="00EA49B4">
        <w:t>ce qui influait beaucoup sur ma détermination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le dégoût extrême que j</w:t>
      </w:r>
      <w:r w:rsidR="007D0B10">
        <w:t>’</w:t>
      </w:r>
      <w:r w:rsidRPr="00EA49B4">
        <w:t>avais conçu pour les situations par lesquelles il m</w:t>
      </w:r>
      <w:r w:rsidR="007D0B10">
        <w:t>’</w:t>
      </w:r>
      <w:r w:rsidRPr="00EA49B4">
        <w:t>avait fallu passer</w:t>
      </w:r>
      <w:r w:rsidR="007D0B10">
        <w:t xml:space="preserve">. </w:t>
      </w:r>
      <w:r w:rsidRPr="00EA49B4">
        <w:t xml:space="preserve">Je ne pouvais savoir de quelle manière </w:t>
      </w:r>
      <w:r w:rsidR="007D0B10">
        <w:t>M. </w:t>
      </w:r>
      <w:r w:rsidRPr="00EA49B4">
        <w:t>Falkland se proposait de diriger sur moi ses vengeances</w:t>
      </w:r>
      <w:r w:rsidR="007D0B10">
        <w:t xml:space="preserve"> ; </w:t>
      </w:r>
      <w:r w:rsidRPr="00EA49B4">
        <w:t>mais toute espèce de déguisement m</w:t>
      </w:r>
      <w:r w:rsidR="007D0B10">
        <w:t>’</w:t>
      </w:r>
      <w:r w:rsidRPr="00EA49B4">
        <w:t>était si odieuse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idée de passer ma vie sous une autre forme que la mienne me causait une aversion tellement insurmontable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m</w:t>
      </w:r>
      <w:r w:rsidR="007D0B10">
        <w:t>’</w:t>
      </w:r>
      <w:r w:rsidRPr="00EA49B4">
        <w:t>était impossible</w:t>
      </w:r>
      <w:r w:rsidR="007D0B10">
        <w:t xml:space="preserve">, </w:t>
      </w:r>
      <w:r w:rsidRPr="00EA49B4">
        <w:t>au moins pour le moment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arrêter mon esprit sur rien de semblable</w:t>
      </w:r>
      <w:r w:rsidR="007D0B10">
        <w:t xml:space="preserve">. </w:t>
      </w:r>
      <w:r w:rsidRPr="00EA49B4">
        <w:t>La capitale m</w:t>
      </w:r>
      <w:r w:rsidR="007D0B10">
        <w:t>’</w:t>
      </w:r>
      <w:r w:rsidRPr="00EA49B4">
        <w:t>inspirait le même éloignement</w:t>
      </w:r>
      <w:r w:rsidR="007D0B10">
        <w:t xml:space="preserve">, </w:t>
      </w:r>
      <w:r w:rsidRPr="00EA49B4">
        <w:t>en me rappelant tant d</w:t>
      </w:r>
      <w:r w:rsidR="007D0B10">
        <w:t>’</w:t>
      </w:r>
      <w:r w:rsidRPr="00EA49B4">
        <w:t>instants passés sous le voile du mensonge et dans l</w:t>
      </w:r>
      <w:r w:rsidR="007D0B10">
        <w:t>’</w:t>
      </w:r>
      <w:r w:rsidRPr="00EA49B4">
        <w:t>angoisse de la terreur</w:t>
      </w:r>
      <w:r w:rsidR="007D0B10">
        <w:t xml:space="preserve">. </w:t>
      </w:r>
      <w:r w:rsidRPr="00EA49B4">
        <w:t>Je me décidai donc en faveur du projet qui avait autrefois tant souri à mon imagination</w:t>
      </w:r>
      <w:r w:rsidR="007D0B10">
        <w:t xml:space="preserve">, </w:t>
      </w:r>
      <w:r w:rsidRPr="00EA49B4">
        <w:t>celui de me retirer dans quelque lieu éloigné</w:t>
      </w:r>
      <w:r w:rsidR="007D0B10">
        <w:t xml:space="preserve">, </w:t>
      </w:r>
      <w:r w:rsidRPr="00EA49B4">
        <w:t>bien champêtre</w:t>
      </w:r>
      <w:r w:rsidR="007D0B10">
        <w:t xml:space="preserve">, </w:t>
      </w:r>
      <w:r w:rsidRPr="00EA49B4">
        <w:t>au sein de la paix et de l</w:t>
      </w:r>
      <w:r w:rsidR="007D0B10">
        <w:t>’</w:t>
      </w:r>
      <w:r w:rsidRPr="00EA49B4">
        <w:t>obscurité</w:t>
      </w:r>
      <w:r w:rsidR="007D0B10">
        <w:t xml:space="preserve">, </w:t>
      </w:r>
      <w:r w:rsidRPr="00EA49B4">
        <w:t>où</w:t>
      </w:r>
      <w:r w:rsidR="007D0B10">
        <w:t xml:space="preserve">, </w:t>
      </w:r>
      <w:r w:rsidRPr="00EA49B4">
        <w:t>pendant au moins quelques années</w:t>
      </w:r>
      <w:r w:rsidR="007D0B10">
        <w:t xml:space="preserve">, </w:t>
      </w:r>
      <w:r w:rsidRPr="00EA49B4">
        <w:t xml:space="preserve">peut-être pendant la vie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je pourrais me cacher du monde entier</w:t>
      </w:r>
      <w:r w:rsidR="007D0B10">
        <w:t xml:space="preserve">, </w:t>
      </w:r>
      <w:r w:rsidRPr="00EA49B4">
        <w:t>oublier mes funestes relations avec lui</w:t>
      </w:r>
      <w:r w:rsidR="007D0B10">
        <w:t xml:space="preserve">, </w:t>
      </w:r>
      <w:r w:rsidRPr="00EA49B4">
        <w:t>laisser cicatriser les blessures qu</w:t>
      </w:r>
      <w:r w:rsidR="007D0B10">
        <w:t>’</w:t>
      </w:r>
      <w:r w:rsidRPr="00EA49B4">
        <w:t>elles avaient faites à mon âme</w:t>
      </w:r>
      <w:r w:rsidR="007D0B10">
        <w:t xml:space="preserve">, </w:t>
      </w:r>
      <w:r w:rsidRPr="00EA49B4">
        <w:t>diriger et mettre en ordre les nombreux matériaux de mon expérience</w:t>
      </w:r>
      <w:r w:rsidR="007D0B10">
        <w:t xml:space="preserve">, </w:t>
      </w:r>
      <w:r w:rsidRPr="00EA49B4">
        <w:t>cultiver le peu de talents que je possédais</w:t>
      </w:r>
      <w:r w:rsidR="007D0B10">
        <w:t xml:space="preserve">, </w:t>
      </w:r>
      <w:r w:rsidRPr="00EA49B4">
        <w:t>et employer les intervalles de ces occupations à l</w:t>
      </w:r>
      <w:r w:rsidR="007D0B10">
        <w:t>’</w:t>
      </w:r>
      <w:r w:rsidRPr="00EA49B4">
        <w:t>exercice d</w:t>
      </w:r>
      <w:r w:rsidR="007D0B10">
        <w:t>’</w:t>
      </w:r>
      <w:r w:rsidRPr="00EA49B4">
        <w:t>une innocente industrie et au commerce de quelques bonnes âmes sans culture et sans artifice</w:t>
      </w:r>
      <w:r w:rsidR="007D0B10">
        <w:t xml:space="preserve">. </w:t>
      </w:r>
      <w:r w:rsidRPr="00EA49B4">
        <w:t xml:space="preserve">Les menaces de mon persécuteur semblaient me prédire la ruine </w:t>
      </w:r>
      <w:r w:rsidRPr="00EA49B4">
        <w:lastRenderedPageBreak/>
        <w:t>inévitable de cet heureux plan de vie</w:t>
      </w:r>
      <w:r w:rsidR="007D0B10">
        <w:t xml:space="preserve">. </w:t>
      </w:r>
      <w:r w:rsidRPr="00EA49B4">
        <w:t>Mais il me semblait plus sage de mettre ces menaces tout à fait hors de compte</w:t>
      </w:r>
      <w:r w:rsidR="007D0B10">
        <w:t xml:space="preserve">. </w:t>
      </w:r>
      <w:r w:rsidRPr="00EA49B4">
        <w:t>Je les comparais à la mort</w:t>
      </w:r>
      <w:r w:rsidR="007D0B10">
        <w:t xml:space="preserve">, </w:t>
      </w:r>
      <w:r w:rsidRPr="00EA49B4">
        <w:t>qui infailliblement doit nous atteindre sans que nous en sachions le moment</w:t>
      </w:r>
      <w:r w:rsidR="007D0B10">
        <w:t xml:space="preserve">, </w:t>
      </w:r>
      <w:r w:rsidRPr="00EA49B4">
        <w:t>mais dont l</w:t>
      </w:r>
      <w:r w:rsidR="007D0B10">
        <w:t>’</w:t>
      </w:r>
      <w:r w:rsidRPr="00EA49B4">
        <w:t>arrivée</w:t>
      </w:r>
      <w:r w:rsidR="007D0B10">
        <w:t xml:space="preserve">, </w:t>
      </w:r>
      <w:r w:rsidRPr="00EA49B4">
        <w:t>possible cette année</w:t>
      </w:r>
      <w:r w:rsidR="007D0B10">
        <w:t xml:space="preserve">, </w:t>
      </w:r>
      <w:r w:rsidRPr="00EA49B4">
        <w:t>cette semaine</w:t>
      </w:r>
      <w:r w:rsidR="007D0B10">
        <w:t xml:space="preserve">, </w:t>
      </w:r>
      <w:r w:rsidRPr="00EA49B4">
        <w:t>demain même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entre jamais dans les calculs d</w:t>
      </w:r>
      <w:r w:rsidR="007D0B10">
        <w:t>’</w:t>
      </w:r>
      <w:r w:rsidRPr="00EA49B4">
        <w:t>un homme qui conçoit une entreprise</w:t>
      </w:r>
      <w:r w:rsidR="007D0B10">
        <w:t xml:space="preserve">, </w:t>
      </w:r>
      <w:r w:rsidRPr="00EA49B4">
        <w:t>quelque importante qu</w:t>
      </w:r>
      <w:r w:rsidR="007D0B10">
        <w:t>’</w:t>
      </w:r>
      <w:r w:rsidRPr="00EA49B4">
        <w:t>elle puisse être</w:t>
      </w:r>
      <w:r w:rsidR="007D0B10">
        <w:t>.</w:t>
      </w:r>
    </w:p>
    <w:p w14:paraId="084449D3" w14:textId="77777777" w:rsidR="007D0B10" w:rsidRDefault="00CC13A3" w:rsidP="00CC13A3">
      <w:r w:rsidRPr="00EA49B4">
        <w:t>Telles furent les idées qui déterminèrent mon choix</w:t>
      </w:r>
      <w:r w:rsidR="007D0B10">
        <w:t xml:space="preserve">. </w:t>
      </w:r>
      <w:r w:rsidRPr="00EA49B4">
        <w:t>Ainsi ma confiante jeunesse disposait déjà d</w:t>
      </w:r>
      <w:r w:rsidR="007D0B10">
        <w:t>’</w:t>
      </w:r>
      <w:r w:rsidRPr="00EA49B4">
        <w:t>un long avenir dans les plans qu</w:t>
      </w:r>
      <w:r w:rsidR="007D0B10">
        <w:t>’</w:t>
      </w:r>
      <w:r w:rsidRPr="00EA49B4">
        <w:t>elle traçait</w:t>
      </w:r>
      <w:r w:rsidR="007D0B10">
        <w:t xml:space="preserve">, </w:t>
      </w:r>
      <w:r w:rsidRPr="00EA49B4">
        <w:t>tandis que l</w:t>
      </w:r>
      <w:r w:rsidR="007D0B10">
        <w:t>’</w:t>
      </w:r>
      <w:r w:rsidRPr="00EA49B4">
        <w:t>annonce des malheurs dont j</w:t>
      </w:r>
      <w:r w:rsidR="007D0B10">
        <w:t>’</w:t>
      </w:r>
      <w:r w:rsidRPr="00EA49B4">
        <w:t>étais à chaque instant menacé résonnait encore à mon oreille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endurci à la crainte et aux alarmes</w:t>
      </w:r>
      <w:r w:rsidR="007D0B10">
        <w:t xml:space="preserve"> ; </w:t>
      </w:r>
      <w:r w:rsidRPr="00EA49B4">
        <w:t>le bruissement des vents</w:t>
      </w:r>
      <w:r w:rsidR="007D0B10">
        <w:t xml:space="preserve">, </w:t>
      </w:r>
      <w:r w:rsidRPr="00EA49B4">
        <w:t>précurseurs de la tempête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avait pas même le pouvoir de troubler ma tranquillité</w:t>
      </w:r>
      <w:r w:rsidR="007D0B10">
        <w:t xml:space="preserve">. </w:t>
      </w:r>
      <w:r w:rsidRPr="00EA49B4">
        <w:t>Néanmoins</w:t>
      </w:r>
      <w:r w:rsidR="007D0B10">
        <w:t xml:space="preserve">, </w:t>
      </w:r>
      <w:r w:rsidRPr="00EA49B4">
        <w:t>tant que je devais encore me croire dans la sphère de mon ennemi</w:t>
      </w:r>
      <w:r w:rsidR="007D0B10">
        <w:t xml:space="preserve">, </w:t>
      </w:r>
      <w:r w:rsidRPr="00EA49B4">
        <w:t>je jugeai nécessaire de m</w:t>
      </w:r>
      <w:r w:rsidR="007D0B10">
        <w:t>’</w:t>
      </w:r>
      <w:r w:rsidRPr="00EA49B4">
        <w:t>environner de toute la vigilance possible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eus grand soin de ne pas m</w:t>
      </w:r>
      <w:r w:rsidR="007D0B10">
        <w:t>’</w:t>
      </w:r>
      <w:r w:rsidRPr="00EA49B4">
        <w:t>exposer aux hasards des ténèbres ou de la solitude</w:t>
      </w:r>
      <w:r w:rsidR="007D0B10">
        <w:t xml:space="preserve">. </w:t>
      </w:r>
      <w:r w:rsidRPr="00EA49B4">
        <w:t>Quand je quittai la ville</w:t>
      </w:r>
      <w:r w:rsidR="007D0B10">
        <w:t xml:space="preserve">, </w:t>
      </w:r>
      <w:r w:rsidRPr="00EA49B4">
        <w:t>ce fut avec la voiture publique</w:t>
      </w:r>
      <w:r w:rsidR="007D0B10">
        <w:t xml:space="preserve">, </w:t>
      </w:r>
      <w:r w:rsidRPr="00EA49B4">
        <w:t>moyen de protection bien assuré contre toute violence ouverte</w:t>
      </w:r>
      <w:r w:rsidR="007D0B10">
        <w:t xml:space="preserve">. </w:t>
      </w:r>
      <w:r w:rsidRPr="00EA49B4">
        <w:t>Toutefois</w:t>
      </w:r>
      <w:r w:rsidR="007D0B10">
        <w:t xml:space="preserve">, </w:t>
      </w:r>
      <w:r w:rsidRPr="00EA49B4">
        <w:t>je ne me trouvais pas plus inquiété dans ma marche que si je n</w:t>
      </w:r>
      <w:r w:rsidR="007D0B10">
        <w:t>’</w:t>
      </w:r>
      <w:r w:rsidRPr="00EA49B4">
        <w:t>avais pas eu la moindre raison de rien craindre</w:t>
      </w:r>
      <w:r w:rsidR="007D0B10">
        <w:t xml:space="preserve">. </w:t>
      </w:r>
      <w:r w:rsidRPr="00EA49B4">
        <w:t>À mesure que la distance augmenta</w:t>
      </w:r>
      <w:r w:rsidR="007D0B10">
        <w:t xml:space="preserve">, </w:t>
      </w:r>
      <w:r w:rsidRPr="00EA49B4">
        <w:t>je me relâchai de quelque chose dans mes précautions</w:t>
      </w:r>
      <w:r w:rsidR="007D0B10">
        <w:t xml:space="preserve">, </w:t>
      </w:r>
      <w:r w:rsidRPr="00EA49B4">
        <w:t>quoique toujours tenu en éveil par un instinct de danger et constamment poursuivi par l</w:t>
      </w:r>
      <w:r w:rsidR="007D0B10">
        <w:t>’</w:t>
      </w:r>
      <w:r w:rsidRPr="00EA49B4">
        <w:t>image de mon persécuteur</w:t>
      </w:r>
      <w:r w:rsidR="007D0B10">
        <w:t xml:space="preserve">. </w:t>
      </w:r>
      <w:r w:rsidRPr="00EA49B4">
        <w:t>Je fixai mon choix sur une petite ville du pays de Galles</w:t>
      </w:r>
      <w:r w:rsidR="007D0B10">
        <w:t xml:space="preserve">. </w:t>
      </w:r>
      <w:r w:rsidRPr="00EA49B4">
        <w:t>Dans la recherche que je faisais d</w:t>
      </w:r>
      <w:r w:rsidR="007D0B10">
        <w:t>’</w:t>
      </w:r>
      <w:r w:rsidRPr="00EA49B4">
        <w:t>une demeure</w:t>
      </w:r>
      <w:r w:rsidR="007D0B10">
        <w:t xml:space="preserve">, </w:t>
      </w:r>
      <w:r w:rsidRPr="00EA49B4">
        <w:t>mes regards s</w:t>
      </w:r>
      <w:r w:rsidR="007D0B10">
        <w:t>’</w:t>
      </w:r>
      <w:r w:rsidRPr="00EA49B4">
        <w:t>arrêtèrent avec plaisir sur cet endroit qui</w:t>
      </w:r>
      <w:r w:rsidR="007D0B10">
        <w:t xml:space="preserve">, </w:t>
      </w:r>
      <w:r w:rsidRPr="00EA49B4">
        <w:t>dans une situation riante</w:t>
      </w:r>
      <w:r w:rsidR="007D0B10">
        <w:t xml:space="preserve">, </w:t>
      </w:r>
      <w:r w:rsidRPr="00EA49B4">
        <w:t>annonçait à la fois la propreté et la simplicité</w:t>
      </w:r>
      <w:r w:rsidR="007D0B10">
        <w:t xml:space="preserve">. </w:t>
      </w:r>
      <w:r w:rsidRPr="00EA49B4">
        <w:t>Il était éloigné de tout chemin public et fréquenté</w:t>
      </w:r>
      <w:r w:rsidR="007D0B10">
        <w:t xml:space="preserve">, </w:t>
      </w:r>
      <w:r w:rsidRPr="00EA49B4">
        <w:t>et n</w:t>
      </w:r>
      <w:r w:rsidR="007D0B10">
        <w:t>’</w:t>
      </w:r>
      <w:r w:rsidRPr="00EA49B4">
        <w:t>avait aucun commerce ou du moins rien qui en méritât le nom</w:t>
      </w:r>
      <w:r w:rsidR="007D0B10">
        <w:t xml:space="preserve">. </w:t>
      </w:r>
      <w:r w:rsidRPr="00EA49B4">
        <w:t>La nature y avait l</w:t>
      </w:r>
      <w:r w:rsidR="007D0B10">
        <w:t>’</w:t>
      </w:r>
      <w:r w:rsidRPr="00EA49B4">
        <w:t>aspect le plus agréablement diversifié</w:t>
      </w:r>
      <w:r w:rsidR="007D0B10">
        <w:t xml:space="preserve">, </w:t>
      </w:r>
      <w:r w:rsidRPr="00EA49B4">
        <w:t xml:space="preserve">offrant dans une </w:t>
      </w:r>
      <w:r w:rsidRPr="00EA49B4">
        <w:lastRenderedPageBreak/>
        <w:t>partie des sites agrestes et pittoresques</w:t>
      </w:r>
      <w:r w:rsidR="007D0B10">
        <w:t xml:space="preserve">, </w:t>
      </w:r>
      <w:r w:rsidRPr="00EA49B4">
        <w:t>dans l</w:t>
      </w:r>
      <w:r w:rsidR="007D0B10">
        <w:t>’</w:t>
      </w:r>
      <w:r w:rsidRPr="00EA49B4">
        <w:t>autre de riches et abondantes productions</w:t>
      </w:r>
      <w:r w:rsidR="007D0B10">
        <w:t>.</w:t>
      </w:r>
    </w:p>
    <w:p w14:paraId="6A617B1C" w14:textId="77777777" w:rsidR="007D0B10" w:rsidRDefault="00CC13A3" w:rsidP="00CC13A3">
      <w:r w:rsidRPr="00EA49B4">
        <w:t>Une fois fixé dans ce lieu</w:t>
      </w:r>
      <w:r w:rsidR="007D0B10">
        <w:t xml:space="preserve">, </w:t>
      </w:r>
      <w:r w:rsidRPr="00EA49B4">
        <w:t>je me mis à y exercer deux professions différentes</w:t>
      </w:r>
      <w:r w:rsidR="007D0B10">
        <w:t xml:space="preserve"> : </w:t>
      </w:r>
      <w:r w:rsidRPr="00EA49B4">
        <w:t>la première</w:t>
      </w:r>
      <w:r w:rsidR="007D0B10">
        <w:t xml:space="preserve">, </w:t>
      </w:r>
      <w:r w:rsidRPr="00EA49B4">
        <w:t>celle d</w:t>
      </w:r>
      <w:r w:rsidR="007D0B10">
        <w:t>’</w:t>
      </w:r>
      <w:r w:rsidRPr="00EA49B4">
        <w:t>horloger</w:t>
      </w:r>
      <w:r w:rsidR="007D0B10">
        <w:t xml:space="preserve">, </w:t>
      </w:r>
      <w:r w:rsidRPr="00EA49B4">
        <w:t>pour laquelle le peu d</w:t>
      </w:r>
      <w:r w:rsidR="007D0B10">
        <w:t>’</w:t>
      </w:r>
      <w:r w:rsidRPr="00EA49B4">
        <w:t>instruction que j</w:t>
      </w:r>
      <w:r w:rsidR="007D0B10">
        <w:t>’</w:t>
      </w:r>
      <w:r w:rsidRPr="00EA49B4">
        <w:t>avais reçue ne laissait pas d</w:t>
      </w:r>
      <w:r w:rsidR="007D0B10">
        <w:t>’</w:t>
      </w:r>
      <w:r w:rsidRPr="00EA49B4">
        <w:t>être assez heureusement secondée par une imagination fertile en inventions mécaniques</w:t>
      </w:r>
      <w:r w:rsidR="007D0B10">
        <w:t xml:space="preserve"> ; </w:t>
      </w:r>
      <w:r w:rsidRPr="00EA49B4">
        <w:t>la seconde</w:t>
      </w:r>
      <w:r w:rsidR="007D0B10">
        <w:t xml:space="preserve">, </w:t>
      </w:r>
      <w:r w:rsidRPr="00EA49B4">
        <w:t>de maître de mathématiques et des sciences pratiques qui en sont l</w:t>
      </w:r>
      <w:r w:rsidR="007D0B10">
        <w:t>’</w:t>
      </w:r>
      <w:r w:rsidRPr="00EA49B4">
        <w:t>application</w:t>
      </w:r>
      <w:r w:rsidR="007D0B10">
        <w:t xml:space="preserve">, </w:t>
      </w:r>
      <w:r w:rsidRPr="00EA49B4">
        <w:t>telles que la géographie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astronomie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arpentage et la navigation</w:t>
      </w:r>
      <w:r w:rsidR="007D0B10">
        <w:t xml:space="preserve">. </w:t>
      </w:r>
      <w:r w:rsidRPr="00EA49B4">
        <w:t>Dans l</w:t>
      </w:r>
      <w:r w:rsidR="007D0B10">
        <w:t>’</w:t>
      </w:r>
      <w:r w:rsidRPr="00EA49B4">
        <w:t>obscure retraite que j</w:t>
      </w:r>
      <w:r w:rsidR="007D0B10">
        <w:t>’</w:t>
      </w:r>
      <w:r w:rsidRPr="00EA49B4">
        <w:t>avais adoptée</w:t>
      </w:r>
      <w:r w:rsidR="007D0B10">
        <w:t xml:space="preserve">, </w:t>
      </w:r>
      <w:r w:rsidRPr="00EA49B4">
        <w:t>aucune de ces deux professions ne pouvait être une source abondante d</w:t>
      </w:r>
      <w:r w:rsidR="007D0B10">
        <w:t>’</w:t>
      </w:r>
      <w:r w:rsidRPr="00EA49B4">
        <w:t>émoluments</w:t>
      </w:r>
      <w:r w:rsidR="007D0B10">
        <w:t xml:space="preserve"> ; </w:t>
      </w:r>
      <w:r w:rsidRPr="00EA49B4">
        <w:t>mais si ma recette était faible</w:t>
      </w:r>
      <w:r w:rsidR="007D0B10">
        <w:t xml:space="preserve">, </w:t>
      </w:r>
      <w:r w:rsidRPr="00EA49B4">
        <w:t>ma dépense l</w:t>
      </w:r>
      <w:r w:rsidR="007D0B10">
        <w:t>’</w:t>
      </w:r>
      <w:r w:rsidRPr="00EA49B4">
        <w:t>était encore plus</w:t>
      </w:r>
      <w:r w:rsidR="007D0B10">
        <w:t xml:space="preserve">. </w:t>
      </w:r>
      <w:r w:rsidRPr="00EA49B4">
        <w:t>Dans ce petit endroit</w:t>
      </w:r>
      <w:r w:rsidR="007D0B10">
        <w:t xml:space="preserve">, </w:t>
      </w:r>
      <w:r w:rsidRPr="00EA49B4">
        <w:t>je fis la connaissance du vicaire</w:t>
      </w:r>
      <w:r w:rsidR="007D0B10">
        <w:t xml:space="preserve">, </w:t>
      </w:r>
      <w:r w:rsidRPr="00EA49B4">
        <w:t>de l</w:t>
      </w:r>
      <w:r w:rsidR="007D0B10">
        <w:t>’</w:t>
      </w:r>
      <w:r w:rsidRPr="00EA49B4">
        <w:t>apothicaire</w:t>
      </w:r>
      <w:r w:rsidR="007D0B10">
        <w:t xml:space="preserve">, </w:t>
      </w:r>
      <w:r w:rsidRPr="00EA49B4">
        <w:t>de l</w:t>
      </w:r>
      <w:r w:rsidR="007D0B10">
        <w:t>’</w:t>
      </w:r>
      <w:r w:rsidRPr="00EA49B4">
        <w:t>avocat et des autres personnes qui</w:t>
      </w:r>
      <w:r w:rsidR="007D0B10">
        <w:t xml:space="preserve">, </w:t>
      </w:r>
      <w:r w:rsidRPr="00EA49B4">
        <w:t>de tout temps</w:t>
      </w:r>
      <w:r w:rsidR="007D0B10">
        <w:t xml:space="preserve">, </w:t>
      </w:r>
      <w:r w:rsidRPr="00EA49B4">
        <w:t>avaient été regardées comme la petite aristocratie du lieu</w:t>
      </w:r>
      <w:r w:rsidR="007D0B10">
        <w:t xml:space="preserve">. </w:t>
      </w:r>
      <w:r w:rsidRPr="00EA49B4">
        <w:t>Chacun d</w:t>
      </w:r>
      <w:r w:rsidR="007D0B10">
        <w:t>’</w:t>
      </w:r>
      <w:r w:rsidRPr="00EA49B4">
        <w:t>eux réunissait un grand nombre d</w:t>
      </w:r>
      <w:r w:rsidR="007D0B10">
        <w:t>’</w:t>
      </w:r>
      <w:r w:rsidRPr="00EA49B4">
        <w:t>emplois différents</w:t>
      </w:r>
      <w:r w:rsidR="007D0B10">
        <w:t xml:space="preserve">. </w:t>
      </w:r>
      <w:r w:rsidRPr="00EA49B4">
        <w:t>À moins de voir le vicaire le jour du dimanche</w:t>
      </w:r>
      <w:r w:rsidR="007D0B10">
        <w:t xml:space="preserve">, </w:t>
      </w:r>
      <w:r w:rsidRPr="00EA49B4">
        <w:t>il aurait été difficile de deviner sa profession</w:t>
      </w:r>
      <w:r w:rsidR="007D0B10">
        <w:t xml:space="preserve">. </w:t>
      </w:r>
      <w:r w:rsidRPr="00EA49B4">
        <w:t>Les autres jours de la semaine</w:t>
      </w:r>
      <w:r w:rsidR="007D0B10">
        <w:t xml:space="preserve">, </w:t>
      </w:r>
      <w:r w:rsidRPr="00EA49B4">
        <w:t>sa main évangélique ne se faisait aucun scrupule de conduire la charrue ou de ramener les vaches des champs à la ferme pour les traire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apothicaire faisait au besoin l</w:t>
      </w:r>
      <w:r w:rsidR="007D0B10">
        <w:t>’</w:t>
      </w:r>
      <w:r w:rsidRPr="00EA49B4">
        <w:t>office de barbier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avocat était aussi le maître d</w:t>
      </w:r>
      <w:r w:rsidR="007D0B10">
        <w:t>’</w:t>
      </w:r>
      <w:r w:rsidRPr="00EA49B4">
        <w:t>école du canton</w:t>
      </w:r>
      <w:r w:rsidR="007D0B10">
        <w:t>.</w:t>
      </w:r>
    </w:p>
    <w:p w14:paraId="3EF14AA3" w14:textId="77777777" w:rsidR="007D0B10" w:rsidRDefault="00CC13A3" w:rsidP="00CC13A3">
      <w:r w:rsidRPr="00EA49B4">
        <w:t>Toutes ces personnes m</w:t>
      </w:r>
      <w:r w:rsidR="007D0B10">
        <w:t>’</w:t>
      </w:r>
      <w:r w:rsidRPr="00EA49B4">
        <w:t>accueillirent avec une bonne et franche hospitalité</w:t>
      </w:r>
      <w:r w:rsidR="007D0B10">
        <w:t xml:space="preserve">. </w:t>
      </w:r>
      <w:r w:rsidRPr="00EA49B4">
        <w:t>Chez les gens qui vivent ainsi loin du tourbillon des sociétés nombreuses</w:t>
      </w:r>
      <w:r w:rsidR="007D0B10">
        <w:t xml:space="preserve">, </w:t>
      </w:r>
      <w:r w:rsidRPr="00EA49B4">
        <w:t>il règne un esprit de bonhomie et de confiance qui facilite bientôt à un étranger les moyens de gagner leur bienveillance</w:t>
      </w:r>
      <w:r w:rsidR="007D0B10">
        <w:t xml:space="preserve">. </w:t>
      </w:r>
      <w:r w:rsidRPr="00EA49B4">
        <w:t>Dans les divers événements de ma vie</w:t>
      </w:r>
      <w:r w:rsidR="007D0B10">
        <w:t xml:space="preserve">, </w:t>
      </w:r>
      <w:r w:rsidRPr="00EA49B4">
        <w:t>mes manières avaient toujours conservé la simplicité de la vie champêtre</w:t>
      </w:r>
      <w:r w:rsidR="007D0B10">
        <w:t xml:space="preserve">, </w:t>
      </w:r>
      <w:r w:rsidRPr="00EA49B4">
        <w:t>et les traverses que j</w:t>
      </w:r>
      <w:r w:rsidR="007D0B10">
        <w:t>’</w:t>
      </w:r>
      <w:r w:rsidRPr="00EA49B4">
        <w:t>avais eu à endurer avaient encore ajouté à la douceur naturelle de mon caractère</w:t>
      </w:r>
      <w:r w:rsidR="007D0B10">
        <w:t xml:space="preserve">. </w:t>
      </w:r>
      <w:r w:rsidRPr="00EA49B4">
        <w:t>Sur le nouveau théâtre où je me trouvais placé</w:t>
      </w:r>
      <w:r w:rsidR="007D0B10">
        <w:t xml:space="preserve">, </w:t>
      </w:r>
      <w:r w:rsidRPr="00EA49B4">
        <w:t xml:space="preserve">je </w:t>
      </w:r>
      <w:r w:rsidRPr="00EA49B4">
        <w:lastRenderedPageBreak/>
        <w:t>n</w:t>
      </w:r>
      <w:r w:rsidR="007D0B10">
        <w:t>’</w:t>
      </w:r>
      <w:r w:rsidRPr="00EA49B4">
        <w:t>avais point de rival</w:t>
      </w:r>
      <w:r w:rsidR="007D0B10">
        <w:t xml:space="preserve">. </w:t>
      </w:r>
      <w:r w:rsidRPr="00EA49B4">
        <w:t>Ma profession mécanique jusqu</w:t>
      </w:r>
      <w:r w:rsidR="007D0B10">
        <w:t>’</w:t>
      </w:r>
      <w:r w:rsidRPr="00EA49B4">
        <w:t>alors n</w:t>
      </w:r>
      <w:r w:rsidR="007D0B10">
        <w:t>’</w:t>
      </w:r>
      <w:r w:rsidRPr="00EA49B4">
        <w:t>y avait pas été exercée par un ouvrier à demeure</w:t>
      </w:r>
      <w:r w:rsidR="007D0B10">
        <w:t xml:space="preserve">, </w:t>
      </w:r>
      <w:r w:rsidRPr="00EA49B4">
        <w:t>et le maître d</w:t>
      </w:r>
      <w:r w:rsidR="007D0B10">
        <w:t>’</w:t>
      </w:r>
      <w:r w:rsidRPr="00EA49B4">
        <w:t>école</w:t>
      </w:r>
      <w:r w:rsidR="007D0B10">
        <w:t xml:space="preserve">, </w:t>
      </w:r>
      <w:r w:rsidRPr="00EA49B4">
        <w:t>qui n</w:t>
      </w:r>
      <w:r w:rsidR="007D0B10">
        <w:t>’</w:t>
      </w:r>
      <w:r w:rsidRPr="00EA49B4">
        <w:t>aspirait nullement aux hautes sciences que je me proposais d</w:t>
      </w:r>
      <w:r w:rsidR="007D0B10">
        <w:t>’</w:t>
      </w:r>
      <w:r w:rsidRPr="00EA49B4">
        <w:t>enseigner</w:t>
      </w:r>
      <w:r w:rsidR="007D0B10">
        <w:t xml:space="preserve">, </w:t>
      </w:r>
      <w:r w:rsidRPr="00EA49B4">
        <w:t>était disposé à m</w:t>
      </w:r>
      <w:r w:rsidR="007D0B10">
        <w:t>’</w:t>
      </w:r>
      <w:r w:rsidRPr="00EA49B4">
        <w:t>admettre volontiers pour son adjoint dans l</w:t>
      </w:r>
      <w:r w:rsidR="007D0B10">
        <w:t>’</w:t>
      </w:r>
      <w:r w:rsidRPr="00EA49B4">
        <w:t>entreprise de civiliser les esprits rustiques des habitants du lieu</w:t>
      </w:r>
      <w:r w:rsidR="007D0B10">
        <w:t xml:space="preserve">. </w:t>
      </w:r>
      <w:r w:rsidRPr="00EA49B4">
        <w:t>Quant au vicaire</w:t>
      </w:r>
      <w:r w:rsidR="007D0B10">
        <w:t xml:space="preserve">, </w:t>
      </w:r>
      <w:r w:rsidRPr="00EA49B4">
        <w:t>il ne s</w:t>
      </w:r>
      <w:r w:rsidR="007D0B10">
        <w:t>’</w:t>
      </w:r>
      <w:r w:rsidRPr="00EA49B4">
        <w:t>occupait guère de civilisation</w:t>
      </w:r>
      <w:r w:rsidR="007D0B10">
        <w:t xml:space="preserve"> ; </w:t>
      </w:r>
      <w:r w:rsidRPr="00EA49B4">
        <w:t>son affaire était de songer aux choses d</w:t>
      </w:r>
      <w:r w:rsidR="007D0B10">
        <w:t>’</w:t>
      </w:r>
      <w:r w:rsidRPr="00EA49B4">
        <w:t>une meilleure vie</w:t>
      </w:r>
      <w:r w:rsidR="007D0B10">
        <w:t xml:space="preserve">, </w:t>
      </w:r>
      <w:r w:rsidRPr="00EA49B4">
        <w:t>et non pas aux intérêts charnels de ce bas monde</w:t>
      </w:r>
      <w:r w:rsidR="007D0B10">
        <w:t xml:space="preserve">… </w:t>
      </w:r>
      <w:r w:rsidRPr="00EA49B4">
        <w:t>où</w:t>
      </w:r>
      <w:r w:rsidR="007D0B10">
        <w:t xml:space="preserve">, </w:t>
      </w:r>
      <w:r w:rsidRPr="00EA49B4">
        <w:t>à parler vrai</w:t>
      </w:r>
      <w:r w:rsidR="007D0B10">
        <w:t xml:space="preserve">, </w:t>
      </w:r>
      <w:r w:rsidRPr="00EA49B4">
        <w:t>ses vaches et ses avoines étaient le premier objet de ses pensées</w:t>
      </w:r>
      <w:r w:rsidR="007D0B10">
        <w:t>.</w:t>
      </w:r>
    </w:p>
    <w:p w14:paraId="443BDB23" w14:textId="77777777" w:rsidR="007D0B10" w:rsidRDefault="00CC13A3" w:rsidP="00CC13A3">
      <w:r w:rsidRPr="00EA49B4">
        <w:t>Cependant cette retraite m</w:t>
      </w:r>
      <w:r w:rsidR="007D0B10">
        <w:t>’</w:t>
      </w:r>
      <w:r w:rsidRPr="00EA49B4">
        <w:t>offrit encore une autre famille chez laquelle peu à peu je devins un hôte intime</w:t>
      </w:r>
      <w:r w:rsidR="007D0B10">
        <w:t xml:space="preserve">. </w:t>
      </w:r>
      <w:r w:rsidRPr="00EA49B4">
        <w:t>Le père était un homme de sens et d</w:t>
      </w:r>
      <w:r w:rsidR="007D0B10">
        <w:t>’</w:t>
      </w:r>
      <w:r w:rsidRPr="00EA49B4">
        <w:t>esprit</w:t>
      </w:r>
      <w:r w:rsidR="007D0B10">
        <w:t xml:space="preserve">, </w:t>
      </w:r>
      <w:r w:rsidRPr="00EA49B4">
        <w:t>qui s</w:t>
      </w:r>
      <w:r w:rsidR="007D0B10">
        <w:t>’</w:t>
      </w:r>
      <w:r w:rsidRPr="00EA49B4">
        <w:t>était surtout occupé d</w:t>
      </w:r>
      <w:r w:rsidR="007D0B10">
        <w:t>’</w:t>
      </w:r>
      <w:r w:rsidRPr="00EA49B4">
        <w:t>agriculture</w:t>
      </w:r>
      <w:r w:rsidR="007D0B10">
        <w:t xml:space="preserve">. </w:t>
      </w:r>
      <w:r w:rsidRPr="00EA49B4">
        <w:t>La mère était une femme admirable et extraordinaire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la fille d</w:t>
      </w:r>
      <w:r w:rsidR="007D0B10">
        <w:t>’</w:t>
      </w:r>
      <w:r w:rsidRPr="00EA49B4">
        <w:t>un noble napolitain</w:t>
      </w:r>
      <w:r w:rsidR="007D0B10">
        <w:t xml:space="preserve">, </w:t>
      </w:r>
      <w:r w:rsidRPr="00EA49B4">
        <w:t>qui avait joué un rôle distingué dans presque tous les pays de l</w:t>
      </w:r>
      <w:r w:rsidR="007D0B10">
        <w:t>’</w:t>
      </w:r>
      <w:r w:rsidRPr="00EA49B4">
        <w:t>Europe</w:t>
      </w:r>
      <w:r w:rsidR="007D0B10">
        <w:t xml:space="preserve">. </w:t>
      </w:r>
      <w:r w:rsidRPr="00EA49B4">
        <w:t>Il était venu finir ses jours dans ce village</w:t>
      </w:r>
      <w:r w:rsidR="007D0B10">
        <w:t xml:space="preserve">, </w:t>
      </w:r>
      <w:r w:rsidRPr="00EA49B4">
        <w:t>après avoir eu ses biens confisqués et s</w:t>
      </w:r>
      <w:r w:rsidR="007D0B10">
        <w:t>’</w:t>
      </w:r>
      <w:r w:rsidRPr="00EA49B4">
        <w:t>être fait bannir pour ses opinions politiques et religieuses</w:t>
      </w:r>
      <w:r w:rsidR="007D0B10">
        <w:t xml:space="preserve">. </w:t>
      </w:r>
      <w:r w:rsidRPr="00EA49B4">
        <w:t xml:space="preserve">Comme Prospero dans la </w:t>
      </w:r>
      <w:r w:rsidRPr="00EA49B4">
        <w:rPr>
          <w:i/>
          <w:iCs/>
        </w:rPr>
        <w:t>Tempête</w:t>
      </w:r>
      <w:r w:rsidRPr="00EA49B4">
        <w:t xml:space="preserve"> de Shakspeare</w:t>
      </w:r>
      <w:r w:rsidR="007D0B10">
        <w:t xml:space="preserve">, </w:t>
      </w:r>
      <w:r w:rsidRPr="00EA49B4">
        <w:t>il s</w:t>
      </w:r>
      <w:r w:rsidR="007D0B10">
        <w:t>’</w:t>
      </w:r>
      <w:r w:rsidRPr="00EA49B4">
        <w:t>était retiré avec sa fille unique dans un des coins les plus obscurs du monde</w:t>
      </w:r>
      <w:r w:rsidR="007D0B10">
        <w:t xml:space="preserve">. </w:t>
      </w:r>
      <w:r w:rsidRPr="00EA49B4">
        <w:t>Bientôt après son arrivée</w:t>
      </w:r>
      <w:r w:rsidR="007D0B10">
        <w:t xml:space="preserve">, </w:t>
      </w:r>
      <w:r w:rsidRPr="00EA49B4">
        <w:t>une fièvre maligne l</w:t>
      </w:r>
      <w:r w:rsidR="007D0B10">
        <w:t>’</w:t>
      </w:r>
      <w:r w:rsidRPr="00EA49B4">
        <w:t>avait emporté en trois jours</w:t>
      </w:r>
      <w:r w:rsidR="007D0B10">
        <w:t xml:space="preserve">, </w:t>
      </w:r>
      <w:r w:rsidRPr="00EA49B4">
        <w:t>et il n</w:t>
      </w:r>
      <w:r w:rsidR="007D0B10">
        <w:t>’</w:t>
      </w:r>
      <w:r w:rsidRPr="00EA49B4">
        <w:t>avait laissé pour tout héritage que quelques bijoux avec une lettre de crédit peu considérable sur un banquier anglais</w:t>
      </w:r>
      <w:r w:rsidR="007D0B10">
        <w:t>.</w:t>
      </w:r>
    </w:p>
    <w:p w14:paraId="4B7C6708" w14:textId="77777777" w:rsidR="007D0B10" w:rsidRDefault="00CC13A3" w:rsidP="00CC13A3">
      <w:r w:rsidRPr="00EA49B4">
        <w:t>Laura</w:t>
      </w:r>
      <w:r w:rsidR="007D0B10">
        <w:t xml:space="preserve">, </w:t>
      </w:r>
      <w:r w:rsidRPr="00EA49B4">
        <w:t>sa fille</w:t>
      </w:r>
      <w:r w:rsidR="007D0B10">
        <w:t xml:space="preserve">, </w:t>
      </w:r>
      <w:r w:rsidRPr="00EA49B4">
        <w:t>orpheline à l</w:t>
      </w:r>
      <w:r w:rsidR="007D0B10">
        <w:t>’</w:t>
      </w:r>
      <w:r w:rsidRPr="00EA49B4">
        <w:t>âge de huit ans</w:t>
      </w:r>
      <w:r w:rsidR="007D0B10">
        <w:t xml:space="preserve">, </w:t>
      </w:r>
      <w:r w:rsidRPr="00EA49B4">
        <w:t>était restée sur une terre étrangère</w:t>
      </w:r>
      <w:r w:rsidR="007D0B10">
        <w:t xml:space="preserve">, </w:t>
      </w:r>
      <w:r w:rsidRPr="00EA49B4">
        <w:t>sans autre ami que le père de celui qui devint son époux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humanité seule l</w:t>
      </w:r>
      <w:r w:rsidR="007D0B10">
        <w:t>’</w:t>
      </w:r>
      <w:r w:rsidRPr="00EA49B4">
        <w:t>avait attaché au Napolitain mourant</w:t>
      </w:r>
      <w:r w:rsidR="007D0B10">
        <w:t xml:space="preserve">, </w:t>
      </w:r>
      <w:r w:rsidRPr="00EA49B4">
        <w:t>qui le nomma tuteur de sa fille</w:t>
      </w:r>
      <w:r w:rsidR="007D0B10">
        <w:t xml:space="preserve">, </w:t>
      </w:r>
      <w:r w:rsidRPr="00EA49B4">
        <w:t>déterminé à cet acte de confiance par son air de bonté</w:t>
      </w:r>
      <w:r w:rsidR="007D0B10">
        <w:t xml:space="preserve">, </w:t>
      </w:r>
      <w:r w:rsidRPr="00EA49B4">
        <w:t>et sachant tout juste assez d</w:t>
      </w:r>
      <w:r w:rsidR="007D0B10">
        <w:t>’</w:t>
      </w:r>
      <w:r w:rsidRPr="00EA49B4">
        <w:t>anglais pour lui expliquer ses volontés dernières</w:t>
      </w:r>
      <w:r w:rsidR="007D0B10">
        <w:t xml:space="preserve">. </w:t>
      </w:r>
      <w:r w:rsidRPr="00EA49B4">
        <w:t>Ce tuteur de Laura</w:t>
      </w:r>
      <w:r w:rsidR="007D0B10">
        <w:t xml:space="preserve">, </w:t>
      </w:r>
      <w:r w:rsidRPr="00EA49B4">
        <w:t>homme simple</w:t>
      </w:r>
      <w:r w:rsidR="007D0B10">
        <w:t xml:space="preserve">, </w:t>
      </w:r>
      <w:r w:rsidRPr="00EA49B4">
        <w:t>mais de bon sens</w:t>
      </w:r>
      <w:r w:rsidR="007D0B10">
        <w:t xml:space="preserve">, </w:t>
      </w:r>
      <w:r w:rsidRPr="00EA49B4">
        <w:t>renvoya en Italie les deux domestiques de l</w:t>
      </w:r>
      <w:r w:rsidR="007D0B10">
        <w:t>’</w:t>
      </w:r>
      <w:r w:rsidRPr="00EA49B4">
        <w:t>exilé</w:t>
      </w:r>
      <w:r w:rsidR="007D0B10">
        <w:t xml:space="preserve">, </w:t>
      </w:r>
      <w:r w:rsidRPr="00EA49B4">
        <w:t>qui n</w:t>
      </w:r>
      <w:r w:rsidR="007D0B10">
        <w:t>’</w:t>
      </w:r>
      <w:r w:rsidRPr="00EA49B4">
        <w:t xml:space="preserve">avait pas légué </w:t>
      </w:r>
      <w:r w:rsidRPr="00EA49B4">
        <w:lastRenderedPageBreak/>
        <w:t>assez de fortune pour les nourrir</w:t>
      </w:r>
      <w:r w:rsidR="007D0B10">
        <w:t xml:space="preserve">. </w:t>
      </w:r>
      <w:r w:rsidRPr="00EA49B4">
        <w:t>Dans ce bas âge</w:t>
      </w:r>
      <w:r w:rsidR="007D0B10">
        <w:t xml:space="preserve">, </w:t>
      </w:r>
      <w:r w:rsidRPr="00EA49B4">
        <w:t>la petite orpheline ne garda de son père qu</w:t>
      </w:r>
      <w:r w:rsidR="007D0B10">
        <w:t>’</w:t>
      </w:r>
      <w:r w:rsidRPr="00EA49B4">
        <w:t>un souvenir de plus en plus vague et confus</w:t>
      </w:r>
      <w:r w:rsidR="007D0B10">
        <w:t xml:space="preserve"> ; </w:t>
      </w:r>
      <w:r w:rsidRPr="00EA49B4">
        <w:t>mais elle avait reçu de lui</w:t>
      </w:r>
      <w:r w:rsidR="007D0B10">
        <w:t xml:space="preserve">, </w:t>
      </w:r>
      <w:r w:rsidRPr="00EA49B4">
        <w:t>soit par le sang</w:t>
      </w:r>
      <w:r w:rsidR="007D0B10">
        <w:t xml:space="preserve">, </w:t>
      </w:r>
      <w:r w:rsidRPr="00EA49B4">
        <w:t>soit par les impressions qu</w:t>
      </w:r>
      <w:r w:rsidR="007D0B10">
        <w:t>’</w:t>
      </w:r>
      <w:r w:rsidRPr="00EA49B4">
        <w:t>avait laissées son image</w:t>
      </w:r>
      <w:r w:rsidR="007D0B10">
        <w:t xml:space="preserve">, </w:t>
      </w:r>
      <w:r w:rsidRPr="00EA49B4">
        <w:t>quelque chose que le temps ne put effacer</w:t>
      </w:r>
      <w:r w:rsidR="007D0B10">
        <w:t xml:space="preserve">. </w:t>
      </w:r>
      <w:r w:rsidRPr="00EA49B4">
        <w:t>Chaque année la voyait acquérir des qualités nouvelles</w:t>
      </w:r>
      <w:r w:rsidR="007D0B10">
        <w:t xml:space="preserve">. </w:t>
      </w:r>
      <w:r w:rsidRPr="00EA49B4">
        <w:t>Elle lut</w:t>
      </w:r>
      <w:r w:rsidR="007D0B10">
        <w:t xml:space="preserve">, </w:t>
      </w:r>
      <w:r w:rsidRPr="00EA49B4">
        <w:t>observa et réfléchit</w:t>
      </w:r>
      <w:r w:rsidR="007D0B10">
        <w:t xml:space="preserve">. </w:t>
      </w:r>
      <w:r w:rsidRPr="00EA49B4">
        <w:t>Sans maîtres</w:t>
      </w:r>
      <w:r w:rsidR="007D0B10">
        <w:t xml:space="preserve">, </w:t>
      </w:r>
      <w:r w:rsidRPr="00EA49B4">
        <w:t>elle apprit à dessiner</w:t>
      </w:r>
      <w:r w:rsidR="007D0B10">
        <w:t xml:space="preserve">, </w:t>
      </w:r>
      <w:r w:rsidRPr="00EA49B4">
        <w:t>à chanter</w:t>
      </w:r>
      <w:r w:rsidR="007D0B10">
        <w:t xml:space="preserve">, </w:t>
      </w:r>
      <w:r w:rsidRPr="00EA49B4">
        <w:t>et à comprendre les langues de l</w:t>
      </w:r>
      <w:r w:rsidR="007D0B10">
        <w:t>’</w:t>
      </w:r>
      <w:r w:rsidRPr="00EA49B4">
        <w:t>Europe civilisée</w:t>
      </w:r>
      <w:r w:rsidR="007D0B10">
        <w:t xml:space="preserve">. </w:t>
      </w:r>
      <w:r w:rsidRPr="00EA49B4">
        <w:t>N</w:t>
      </w:r>
      <w:r w:rsidR="007D0B10">
        <w:t>’</w:t>
      </w:r>
      <w:r w:rsidRPr="00EA49B4">
        <w:t>ayant d</w:t>
      </w:r>
      <w:r w:rsidR="007D0B10">
        <w:t>’</w:t>
      </w:r>
      <w:r w:rsidRPr="00EA49B4">
        <w:t>autre société que des paysans dans un pareil séjour</w:t>
      </w:r>
      <w:r w:rsidR="007D0B10">
        <w:t xml:space="preserve">, </w:t>
      </w:r>
      <w:r w:rsidRPr="00EA49B4">
        <w:t>elle n</w:t>
      </w:r>
      <w:r w:rsidR="007D0B10">
        <w:t>’</w:t>
      </w:r>
      <w:r w:rsidRPr="00EA49B4">
        <w:t>avait aucune idée de supériorité ou de gloire en ornant son esprit</w:t>
      </w:r>
      <w:r w:rsidR="007D0B10">
        <w:t xml:space="preserve"> ; </w:t>
      </w:r>
      <w:r w:rsidRPr="00EA49B4">
        <w:t>mais elle satisfaisait ainsi un instinct secret qui révélait son origine italienne</w:t>
      </w:r>
      <w:r w:rsidR="007D0B10">
        <w:t>.</w:t>
      </w:r>
    </w:p>
    <w:p w14:paraId="791A3F32" w14:textId="77777777" w:rsidR="007D0B10" w:rsidRDefault="00CC13A3" w:rsidP="00CC13A3">
      <w:r w:rsidRPr="00EA49B4">
        <w:t>Un attachement mutuel naquit entre elle et le fils de son tuteur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agriculteur comme son père</w:t>
      </w:r>
      <w:r w:rsidR="007D0B10">
        <w:t xml:space="preserve">, </w:t>
      </w:r>
      <w:r w:rsidRPr="00EA49B4">
        <w:t>et il y avait peu de rapports entre ses goûts et ceux de Laura</w:t>
      </w:r>
      <w:r w:rsidR="007D0B10">
        <w:t xml:space="preserve"> ; </w:t>
      </w:r>
      <w:r w:rsidRPr="00EA49B4">
        <w:t>mais elle fut longtemps à découvrir ce défaut</w:t>
      </w:r>
      <w:r w:rsidR="007D0B10">
        <w:t xml:space="preserve">. </w:t>
      </w:r>
      <w:r w:rsidRPr="00EA49B4">
        <w:t>Elle n</w:t>
      </w:r>
      <w:r w:rsidR="007D0B10">
        <w:t>’</w:t>
      </w:r>
      <w:r w:rsidRPr="00EA49B4">
        <w:t>avait pas été accoutumée à partager avec personne ses amusements favoris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habitude lui avait fait croire qu</w:t>
      </w:r>
      <w:r w:rsidR="007D0B10">
        <w:t>’</w:t>
      </w:r>
      <w:r w:rsidRPr="00EA49B4">
        <w:t>ils étaient même plus doux dans la solitude</w:t>
      </w:r>
      <w:r w:rsidR="007D0B10">
        <w:t xml:space="preserve">. </w:t>
      </w:r>
      <w:r w:rsidRPr="00EA49B4">
        <w:t>Le jeune homme avait de la probité</w:t>
      </w:r>
      <w:r w:rsidR="007D0B10">
        <w:t xml:space="preserve">, </w:t>
      </w:r>
      <w:r w:rsidRPr="00EA49B4">
        <w:t>un bon cœur et un excellent jugement</w:t>
      </w:r>
      <w:r w:rsidR="007D0B10">
        <w:t xml:space="preserve">. </w:t>
      </w:r>
      <w:r w:rsidRPr="00EA49B4">
        <w:t>Il était d</w:t>
      </w:r>
      <w:r w:rsidR="007D0B10">
        <w:t>’</w:t>
      </w:r>
      <w:r w:rsidRPr="00EA49B4">
        <w:t>une belle santé</w:t>
      </w:r>
      <w:r w:rsidR="007D0B10">
        <w:t xml:space="preserve">, </w:t>
      </w:r>
      <w:r w:rsidRPr="00EA49B4">
        <w:t>bien fait</w:t>
      </w:r>
      <w:r w:rsidR="007D0B10">
        <w:t xml:space="preserve">, </w:t>
      </w:r>
      <w:r w:rsidRPr="00EA49B4">
        <w:t>et aimable</w:t>
      </w:r>
      <w:r w:rsidR="007D0B10">
        <w:t xml:space="preserve">, </w:t>
      </w:r>
      <w:r w:rsidRPr="00EA49B4">
        <w:t>parce qu</w:t>
      </w:r>
      <w:r w:rsidR="007D0B10">
        <w:t>’</w:t>
      </w:r>
      <w:r w:rsidRPr="00EA49B4">
        <w:t>il était bon</w:t>
      </w:r>
      <w:r w:rsidR="007D0B10">
        <w:t xml:space="preserve">. </w:t>
      </w:r>
      <w:r w:rsidRPr="00EA49B4">
        <w:t>Laura n</w:t>
      </w:r>
      <w:r w:rsidR="007D0B10">
        <w:t>’</w:t>
      </w:r>
      <w:r w:rsidRPr="00EA49B4">
        <w:t>avait jamais vu d</w:t>
      </w:r>
      <w:r w:rsidR="007D0B10">
        <w:t>’</w:t>
      </w:r>
      <w:r w:rsidRPr="00EA49B4">
        <w:t>homme plus parfait depuis la mort de son père</w:t>
      </w:r>
      <w:r w:rsidR="007D0B10">
        <w:t xml:space="preserve">. </w:t>
      </w:r>
      <w:r w:rsidRPr="00EA49B4">
        <w:t>Peut-on la plaindre si on considère que partout ailleurs ses talents sans dot ne lui eussent pas procuré une alliance aussi relevée</w:t>
      </w:r>
      <w:r w:rsidR="007D0B10">
        <w:t> ?</w:t>
      </w:r>
    </w:p>
    <w:p w14:paraId="72BE2C22" w14:textId="77777777" w:rsidR="007D0B10" w:rsidRDefault="00CC13A3" w:rsidP="00CC13A3">
      <w:r w:rsidRPr="00EA49B4">
        <w:t>Quand elle devint mère</w:t>
      </w:r>
      <w:r w:rsidR="007D0B10">
        <w:t xml:space="preserve">, </w:t>
      </w:r>
      <w:r w:rsidRPr="00EA49B4">
        <w:t>son cœur s</w:t>
      </w:r>
      <w:r w:rsidR="007D0B10">
        <w:t>’</w:t>
      </w:r>
      <w:r w:rsidRPr="00EA49B4">
        <w:t>ouvrit à une autre affection</w:t>
      </w:r>
      <w:r w:rsidR="007D0B10">
        <w:t xml:space="preserve">. </w:t>
      </w:r>
      <w:r w:rsidRPr="00EA49B4">
        <w:t>Elle pensa que ses enfants du moins pourraient s</w:t>
      </w:r>
      <w:r w:rsidR="007D0B10">
        <w:t>’</w:t>
      </w:r>
      <w:r w:rsidRPr="00EA49B4">
        <w:t>associer à ses jouissances favorites</w:t>
      </w:r>
      <w:r w:rsidR="007D0B10">
        <w:t xml:space="preserve">. </w:t>
      </w:r>
      <w:r w:rsidRPr="00EA49B4">
        <w:t>Lors de mon arrivée elle en avait quatre</w:t>
      </w:r>
      <w:r w:rsidR="007D0B10">
        <w:t xml:space="preserve">, </w:t>
      </w:r>
      <w:r w:rsidRPr="00EA49B4">
        <w:t>dont l</w:t>
      </w:r>
      <w:r w:rsidR="007D0B10">
        <w:t>’</w:t>
      </w:r>
      <w:r w:rsidRPr="00EA49B4">
        <w:t>aîné était un fils</w:t>
      </w:r>
      <w:r w:rsidR="007D0B10">
        <w:t xml:space="preserve">. </w:t>
      </w:r>
      <w:r w:rsidRPr="00EA49B4">
        <w:t>Elle avait été pour tous une institutrice assidue</w:t>
      </w:r>
      <w:r w:rsidR="007D0B10">
        <w:t xml:space="preserve">. </w:t>
      </w:r>
      <w:r w:rsidRPr="00EA49B4">
        <w:t>Ce fut un bien pour elle peut-être de pouvoir trouver cette sphère pour y exercer son esprit</w:t>
      </w:r>
      <w:r w:rsidR="007D0B10">
        <w:t xml:space="preserve"> ; </w:t>
      </w:r>
      <w:r w:rsidRPr="00EA49B4">
        <w:t>et cela à une époque où le charme qui nous a séduits dans la nouveauté de la vie commence à s</w:t>
      </w:r>
      <w:r w:rsidR="007D0B10">
        <w:t>’</w:t>
      </w:r>
      <w:r w:rsidRPr="00EA49B4">
        <w:t>épuiser</w:t>
      </w:r>
      <w:r w:rsidR="007D0B10">
        <w:t>.</w:t>
      </w:r>
    </w:p>
    <w:p w14:paraId="732550EA" w14:textId="77777777" w:rsidR="007D0B10" w:rsidRDefault="00CC13A3" w:rsidP="00CC13A3">
      <w:r w:rsidRPr="00EA49B4">
        <w:lastRenderedPageBreak/>
        <w:t>Ce fut pour elle une source nouvelle d</w:t>
      </w:r>
      <w:r w:rsidR="007D0B10">
        <w:t>’</w:t>
      </w:r>
      <w:r w:rsidRPr="00EA49B4">
        <w:t>activité</w:t>
      </w:r>
      <w:r w:rsidR="007D0B10">
        <w:t xml:space="preserve">. </w:t>
      </w:r>
      <w:r w:rsidRPr="00EA49B4">
        <w:t>Il est impossible que l</w:t>
      </w:r>
      <w:r w:rsidR="007D0B10">
        <w:t>’</w:t>
      </w:r>
      <w:r w:rsidRPr="00EA49B4">
        <w:t>âme ne finisse point par tomber dans la langueur</w:t>
      </w:r>
      <w:r w:rsidR="007D0B10">
        <w:t xml:space="preserve">, </w:t>
      </w:r>
      <w:r w:rsidRPr="00EA49B4">
        <w:t>si la société et l</w:t>
      </w:r>
      <w:r w:rsidR="007D0B10">
        <w:t>’</w:t>
      </w:r>
      <w:r w:rsidRPr="00EA49B4">
        <w:t>affection ne viennent pas à son secours</w:t>
      </w:r>
      <w:r w:rsidR="007D0B10">
        <w:t>.</w:t>
      </w:r>
    </w:p>
    <w:p w14:paraId="419B0FE1" w14:textId="77777777" w:rsidR="007D0B10" w:rsidRDefault="00CC13A3" w:rsidP="00CC13A3">
      <w:r w:rsidRPr="00EA49B4">
        <w:t>Le fils aîné du fermier gallois et de Laura avait dix-sept ans lorsque je m</w:t>
      </w:r>
      <w:r w:rsidR="007D0B10">
        <w:t>’</w:t>
      </w:r>
      <w:r w:rsidRPr="00EA49B4">
        <w:t>établis dans le voisinage</w:t>
      </w:r>
      <w:r w:rsidR="007D0B10">
        <w:t xml:space="preserve"> ; </w:t>
      </w:r>
      <w:r w:rsidRPr="00EA49B4">
        <w:t>leur fille aînée n</w:t>
      </w:r>
      <w:r w:rsidR="007D0B10">
        <w:t>’</w:t>
      </w:r>
      <w:r w:rsidRPr="00EA49B4">
        <w:t>avait qu</w:t>
      </w:r>
      <w:r w:rsidR="007D0B10">
        <w:t>’</w:t>
      </w:r>
      <w:r w:rsidRPr="00EA49B4">
        <w:t>un an de moins</w:t>
      </w:r>
      <w:r w:rsidR="007D0B10">
        <w:t xml:space="preserve">. </w:t>
      </w:r>
      <w:r w:rsidRPr="00EA49B4">
        <w:t>Toute la famille formait un groupe auquel un ami de la paix et de la vertu aurait aimé à se mêler dans toutes les situations possibles</w:t>
      </w:r>
      <w:r w:rsidR="007D0B10">
        <w:t xml:space="preserve"> : </w:t>
      </w:r>
      <w:r w:rsidRPr="00EA49B4">
        <w:t>on concevra aisément combien cette amitié fut précieuse à mon isolement et à mon malheur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aimable Laura avait une singulière pénétration</w:t>
      </w:r>
      <w:r w:rsidR="007D0B10">
        <w:t xml:space="preserve"> ; </w:t>
      </w:r>
      <w:r w:rsidRPr="00EA49B4">
        <w:t>mais la finesse de son regard était tempérée par une douceur telle que je n</w:t>
      </w:r>
      <w:r w:rsidR="007D0B10">
        <w:t>’</w:t>
      </w:r>
      <w:r w:rsidRPr="00EA49B4">
        <w:t>en ai jamais vu de semblable sur aucune figure humaine</w:t>
      </w:r>
      <w:r w:rsidR="007D0B10">
        <w:t xml:space="preserve">. </w:t>
      </w:r>
      <w:r w:rsidRPr="00EA49B4">
        <w:t>Elle m</w:t>
      </w:r>
      <w:r w:rsidR="007D0B10">
        <w:t>’</w:t>
      </w:r>
      <w:r w:rsidRPr="00EA49B4">
        <w:t>eut bientôt distingué avec bienveillance</w:t>
      </w:r>
      <w:r w:rsidR="007D0B10">
        <w:t xml:space="preserve">. </w:t>
      </w:r>
      <w:r w:rsidRPr="00EA49B4">
        <w:t>Car</w:t>
      </w:r>
      <w:r w:rsidR="007D0B10">
        <w:t xml:space="preserve">, </w:t>
      </w:r>
      <w:r w:rsidRPr="00EA49B4">
        <w:t>familière comme elle l</w:t>
      </w:r>
      <w:r w:rsidR="007D0B10">
        <w:t>’</w:t>
      </w:r>
      <w:r w:rsidRPr="00EA49B4">
        <w:t>était avec les productions écrites de l</w:t>
      </w:r>
      <w:r w:rsidR="007D0B10">
        <w:t>’</w:t>
      </w:r>
      <w:r w:rsidRPr="00EA49B4">
        <w:t>esprit cultivé</w:t>
      </w:r>
      <w:r w:rsidR="007D0B10">
        <w:t xml:space="preserve">, </w:t>
      </w:r>
      <w:r w:rsidRPr="00EA49B4">
        <w:t>elle n</w:t>
      </w:r>
      <w:r w:rsidR="007D0B10">
        <w:t>’</w:t>
      </w:r>
      <w:r w:rsidRPr="00EA49B4">
        <w:t>avait jamais vu l</w:t>
      </w:r>
      <w:r w:rsidR="007D0B10">
        <w:t>’</w:t>
      </w:r>
      <w:r w:rsidRPr="00EA49B4">
        <w:t>instruction réalisée dans un être vivant</w:t>
      </w:r>
      <w:r w:rsidR="007D0B10">
        <w:t xml:space="preserve">, </w:t>
      </w:r>
      <w:r w:rsidRPr="00EA49B4">
        <w:t>excepté dans la personne de son père</w:t>
      </w:r>
      <w:r w:rsidR="007D0B10">
        <w:t xml:space="preserve">. </w:t>
      </w:r>
      <w:r w:rsidRPr="00EA49B4">
        <w:t>Elle aimait à s</w:t>
      </w:r>
      <w:r w:rsidR="007D0B10">
        <w:t>’</w:t>
      </w:r>
      <w:r w:rsidRPr="00EA49B4">
        <w:t>entretenir avec moi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invitait à l</w:t>
      </w:r>
      <w:r w:rsidR="007D0B10">
        <w:t>’</w:t>
      </w:r>
      <w:r w:rsidRPr="00EA49B4">
        <w:t>aider dans l</w:t>
      </w:r>
      <w:r w:rsidR="007D0B10">
        <w:t>’</w:t>
      </w:r>
      <w:r w:rsidRPr="00EA49B4">
        <w:t>éducation de ses enfants</w:t>
      </w:r>
      <w:r w:rsidR="007D0B10">
        <w:t xml:space="preserve">. </w:t>
      </w:r>
      <w:r w:rsidRPr="00EA49B4">
        <w:t>Son fils avait déjà été si heureusement instruit par sa mère</w:t>
      </w:r>
      <w:r w:rsidR="007D0B10">
        <w:t xml:space="preserve">, </w:t>
      </w:r>
      <w:r w:rsidRPr="00EA49B4">
        <w:t>que je trouvais en lui presque toutes les qualités qu</w:t>
      </w:r>
      <w:r w:rsidR="007D0B10">
        <w:t>’</w:t>
      </w:r>
      <w:r w:rsidRPr="00EA49B4">
        <w:t>on demande à un ami</w:t>
      </w:r>
      <w:r w:rsidR="007D0B10">
        <w:t xml:space="preserve">. </w:t>
      </w:r>
      <w:r w:rsidRPr="00EA49B4">
        <w:t>Mes leçons et mon inclination me faisaient passer une grande partie du jour dans cette maison</w:t>
      </w:r>
      <w:r w:rsidR="007D0B10">
        <w:t xml:space="preserve">. </w:t>
      </w:r>
      <w:r w:rsidRPr="00EA49B4">
        <w:t>Laura me traitait comme si j</w:t>
      </w:r>
      <w:r w:rsidR="007D0B10">
        <w:t>’</w:t>
      </w:r>
      <w:r w:rsidRPr="00EA49B4">
        <w:t>étais de la famille</w:t>
      </w:r>
      <w:r w:rsidR="007D0B10">
        <w:t xml:space="preserve">, </w:t>
      </w:r>
      <w:r w:rsidRPr="00EA49B4">
        <w:t>et je me flattais quelquefois que je pourrais en effet en être un jour</w:t>
      </w:r>
      <w:r w:rsidR="007D0B10">
        <w:t xml:space="preserve">. </w:t>
      </w:r>
      <w:r w:rsidRPr="00EA49B4">
        <w:t>Quelle douce perspective pour moi qui n</w:t>
      </w:r>
      <w:r w:rsidR="007D0B10">
        <w:t>’</w:t>
      </w:r>
      <w:r w:rsidRPr="00EA49B4">
        <w:t>avais encore connu que le malheur</w:t>
      </w:r>
      <w:r w:rsidR="007D0B10">
        <w:t xml:space="preserve">, </w:t>
      </w:r>
      <w:r w:rsidRPr="00EA49B4">
        <w:t>et qui osais à peine chercher un regard de sympathie dans un visage humain</w:t>
      </w:r>
      <w:r w:rsidR="007D0B10">
        <w:t> !</w:t>
      </w:r>
    </w:p>
    <w:p w14:paraId="1384E682" w14:textId="77777777" w:rsidR="007D0B10" w:rsidRDefault="00CC13A3" w:rsidP="00CC13A3">
      <w:r w:rsidRPr="00EA49B4">
        <w:t>Ma liaison avec cette famille devint chaque jour plus intime</w:t>
      </w:r>
      <w:r w:rsidR="007D0B10">
        <w:t xml:space="preserve">. </w:t>
      </w:r>
      <w:r w:rsidRPr="00EA49B4">
        <w:t>La confiance de la mère en moi croissait de plus en plus</w:t>
      </w:r>
      <w:r w:rsidR="007D0B10">
        <w:t xml:space="preserve">. </w:t>
      </w:r>
      <w:r w:rsidRPr="00EA49B4">
        <w:t>Il est</w:t>
      </w:r>
      <w:r w:rsidR="007D0B10">
        <w:t xml:space="preserve">, </w:t>
      </w:r>
      <w:r w:rsidRPr="00EA49B4">
        <w:t>dans les progrès d</w:t>
      </w:r>
      <w:r w:rsidR="007D0B10">
        <w:t>’</w:t>
      </w:r>
      <w:r w:rsidRPr="00EA49B4">
        <w:t>une amitié telle que la nôtre</w:t>
      </w:r>
      <w:r w:rsidR="007D0B10">
        <w:t xml:space="preserve">, </w:t>
      </w:r>
      <w:r w:rsidRPr="00EA49B4">
        <w:t>une foule de points de contact dont ne se doutent pas les amis ordinaires</w:t>
      </w:r>
      <w:r w:rsidR="007D0B10">
        <w:t>.</w:t>
      </w:r>
    </w:p>
    <w:p w14:paraId="49430682" w14:textId="77777777" w:rsidR="007D0B10" w:rsidRDefault="00CC13A3" w:rsidP="00CC13A3">
      <w:r w:rsidRPr="00EA49B4">
        <w:lastRenderedPageBreak/>
        <w:t>Quoique la différence de nos âges ne fût pas suffisante pour m</w:t>
      </w:r>
      <w:r w:rsidR="007D0B10">
        <w:t>’</w:t>
      </w:r>
      <w:r w:rsidRPr="00EA49B4">
        <w:t>inspirer ce sentiment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surtout comme une mère que j</w:t>
      </w:r>
      <w:r w:rsidR="007D0B10">
        <w:t>’</w:t>
      </w:r>
      <w:r w:rsidRPr="00EA49B4">
        <w:t>estimais et j</w:t>
      </w:r>
      <w:r w:rsidR="007D0B10">
        <w:t>’</w:t>
      </w:r>
      <w:r w:rsidRPr="00EA49B4">
        <w:t>honorais la vertueuse Laura</w:t>
      </w:r>
      <w:r w:rsidR="007D0B10">
        <w:t xml:space="preserve">, </w:t>
      </w:r>
      <w:r w:rsidRPr="00EA49B4">
        <w:t>parce qu</w:t>
      </w:r>
      <w:r w:rsidR="007D0B10">
        <w:t>’</w:t>
      </w:r>
      <w:r w:rsidRPr="00EA49B4">
        <w:t>elle s</w:t>
      </w:r>
      <w:r w:rsidR="007D0B10">
        <w:t>’</w:t>
      </w:r>
      <w:r w:rsidRPr="00EA49B4">
        <w:t>offrait sans cesse à mes yeux avec son caractère de mère</w:t>
      </w:r>
      <w:r w:rsidR="007D0B10">
        <w:t xml:space="preserve">. </w:t>
      </w:r>
      <w:r w:rsidRPr="00EA49B4">
        <w:t>Son fils était un jeune homme intelligent</w:t>
      </w:r>
      <w:r w:rsidR="007D0B10">
        <w:t xml:space="preserve">, </w:t>
      </w:r>
      <w:r w:rsidRPr="00EA49B4">
        <w:t>généreux</w:t>
      </w:r>
      <w:r w:rsidR="007D0B10">
        <w:t xml:space="preserve">, </w:t>
      </w:r>
      <w:r w:rsidRPr="00EA49B4">
        <w:t>sensible et déjà instruit</w:t>
      </w:r>
      <w:r w:rsidR="007D0B10">
        <w:t xml:space="preserve">, </w:t>
      </w:r>
      <w:r w:rsidRPr="00EA49B4">
        <w:t>quoique sa grande jeunesse et la supériorité de sa mère lui ôtassent quelque chose de l</w:t>
      </w:r>
      <w:r w:rsidR="007D0B10">
        <w:t>’</w:t>
      </w:r>
      <w:r w:rsidRPr="00EA49B4">
        <w:t>indépendance de son jugement</w:t>
      </w:r>
      <w:r w:rsidR="007D0B10">
        <w:t xml:space="preserve">, </w:t>
      </w:r>
      <w:r w:rsidRPr="00EA49B4">
        <w:t>et lui inspirassent une sorte de religieuse déférence pour elle</w:t>
      </w:r>
      <w:r w:rsidR="007D0B10">
        <w:t xml:space="preserve">. </w:t>
      </w:r>
      <w:r w:rsidRPr="00EA49B4">
        <w:t>Dans la fille aînée je voyais le portrait vivant de Laura</w:t>
      </w:r>
      <w:r w:rsidR="007D0B10">
        <w:t xml:space="preserve"> : </w:t>
      </w:r>
      <w:r w:rsidRPr="00EA49B4">
        <w:t>ce qui me la faisait aimer pour le présent</w:t>
      </w:r>
      <w:r w:rsidR="007D0B10">
        <w:t xml:space="preserve">, </w:t>
      </w:r>
      <w:r w:rsidRPr="00EA49B4">
        <w:t>et me faisait croire que je pourrais un jour l</w:t>
      </w:r>
      <w:r w:rsidR="007D0B10">
        <w:t>’</w:t>
      </w:r>
      <w:r w:rsidRPr="00EA49B4">
        <w:t>aimer pour elle-même</w:t>
      </w:r>
      <w:r w:rsidR="007D0B10">
        <w:t xml:space="preserve">. </w:t>
      </w:r>
      <w:r w:rsidRPr="00EA49B4">
        <w:t>Hélas</w:t>
      </w:r>
      <w:r w:rsidR="007D0B10">
        <w:t xml:space="preserve"> ! </w:t>
      </w:r>
      <w:r w:rsidRPr="00EA49B4">
        <w:t>je me berçais ainsi des visions de l</w:t>
      </w:r>
      <w:r w:rsidR="007D0B10">
        <w:t>’</w:t>
      </w:r>
      <w:r w:rsidRPr="00EA49B4">
        <w:t>avenir</w:t>
      </w:r>
      <w:r w:rsidR="007D0B10">
        <w:t xml:space="preserve">, </w:t>
      </w:r>
      <w:r w:rsidRPr="00EA49B4">
        <w:t>pendant que j</w:t>
      </w:r>
      <w:r w:rsidR="007D0B10">
        <w:t>’</w:t>
      </w:r>
      <w:r w:rsidRPr="00EA49B4">
        <w:t>étais sur le bord du précipice</w:t>
      </w:r>
      <w:r w:rsidR="007D0B10">
        <w:t>.</w:t>
      </w:r>
    </w:p>
    <w:p w14:paraId="3EDE64D0" w14:textId="77777777" w:rsidR="007D0B10" w:rsidRDefault="00CC13A3" w:rsidP="00CC13A3">
      <w:r w:rsidRPr="00EA49B4">
        <w:t>On trouvera peut-être étrange que je n</w:t>
      </w:r>
      <w:r w:rsidR="007D0B10">
        <w:t>’</w:t>
      </w:r>
      <w:r w:rsidRPr="00EA49B4">
        <w:t>eusse jamais révélé ma vie passée ni à cette aimable mère</w:t>
      </w:r>
      <w:r w:rsidR="007D0B10">
        <w:t xml:space="preserve">, </w:t>
      </w:r>
      <w:r w:rsidRPr="00EA49B4">
        <w:t>ni à mon jeune ami</w:t>
      </w:r>
      <w:r w:rsidR="007D0B10">
        <w:t xml:space="preserve"> : </w:t>
      </w:r>
      <w:r w:rsidRPr="00EA49B4">
        <w:t>car je pouvais appeler ainsi son fils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dans le fait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horreur du souvenir même de mon histoire</w:t>
      </w:r>
      <w:r w:rsidR="007D0B10">
        <w:t xml:space="preserve">, </w:t>
      </w:r>
      <w:r w:rsidRPr="00EA49B4">
        <w:t>et je mettais toute ma félicité dans l</w:t>
      </w:r>
      <w:r w:rsidR="007D0B10">
        <w:t>’</w:t>
      </w:r>
      <w:r w:rsidRPr="00EA49B4">
        <w:t>espoir de l</w:t>
      </w:r>
      <w:r w:rsidR="007D0B10">
        <w:t>’</w:t>
      </w:r>
      <w:r w:rsidRPr="00EA49B4">
        <w:t>ensevelir dans l</w:t>
      </w:r>
      <w:r w:rsidR="007D0B10">
        <w:t>’</w:t>
      </w:r>
      <w:r w:rsidRPr="00EA49B4">
        <w:t>oubli</w:t>
      </w:r>
      <w:r w:rsidR="007D0B10">
        <w:t xml:space="preserve"> : </w:t>
      </w:r>
      <w:r w:rsidRPr="00EA49B4">
        <w:t>grâce à cette illusion</w:t>
      </w:r>
      <w:r w:rsidR="007D0B10">
        <w:t xml:space="preserve">, </w:t>
      </w:r>
      <w:r w:rsidRPr="00EA49B4">
        <w:t>je ne m</w:t>
      </w:r>
      <w:r w:rsidR="007D0B10">
        <w:t>’</w:t>
      </w:r>
      <w:r w:rsidRPr="00EA49B4">
        <w:t>inquiétais plus des menaces de Falkland</w:t>
      </w:r>
      <w:r w:rsidR="007D0B10">
        <w:t>.</w:t>
      </w:r>
    </w:p>
    <w:p w14:paraId="295FEC14" w14:textId="77777777" w:rsidR="007D0B10" w:rsidRDefault="00CC13A3" w:rsidP="00CC13A3">
      <w:r w:rsidRPr="00EA49B4">
        <w:t>Un jour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seul assis à côté de la vertueuse Laura</w:t>
      </w:r>
      <w:r w:rsidR="007D0B10">
        <w:t xml:space="preserve">, </w:t>
      </w:r>
      <w:r w:rsidRPr="00EA49B4">
        <w:t>lorsqu</w:t>
      </w:r>
      <w:r w:rsidR="007D0B10">
        <w:t>’</w:t>
      </w:r>
      <w:r w:rsidRPr="00EA49B4">
        <w:t>elle prononça son nom</w:t>
      </w:r>
      <w:r w:rsidR="007D0B10">
        <w:t xml:space="preserve">. </w:t>
      </w:r>
      <w:r w:rsidRPr="00EA49B4">
        <w:t>Je tressaillis</w:t>
      </w:r>
      <w:r w:rsidR="007D0B10">
        <w:t xml:space="preserve">, </w:t>
      </w:r>
      <w:r w:rsidRPr="00EA49B4">
        <w:t>étonné qu</w:t>
      </w:r>
      <w:r w:rsidR="007D0B10">
        <w:t>’</w:t>
      </w:r>
      <w:r w:rsidRPr="00EA49B4">
        <w:t>une femme comme elle</w:t>
      </w:r>
      <w:r w:rsidR="007D0B10">
        <w:t xml:space="preserve">, </w:t>
      </w:r>
      <w:r w:rsidRPr="00EA49B4">
        <w:t>solitaire et inconnue depuis l</w:t>
      </w:r>
      <w:r w:rsidR="007D0B10">
        <w:t>’</w:t>
      </w:r>
      <w:r w:rsidRPr="00EA49B4">
        <w:t>âge de huit ans au fond de ce désert</w:t>
      </w:r>
      <w:r w:rsidR="007D0B10">
        <w:t xml:space="preserve">, </w:t>
      </w:r>
      <w:r w:rsidRPr="00EA49B4">
        <w:t>pût avoir appris ce nom fatal et redoutable</w:t>
      </w:r>
      <w:r w:rsidR="007D0B10">
        <w:t xml:space="preserve">. </w:t>
      </w:r>
      <w:r w:rsidRPr="00EA49B4">
        <w:t>Je ne fus pas seulement étonné</w:t>
      </w:r>
      <w:r w:rsidR="007D0B10">
        <w:t xml:space="preserve">, </w:t>
      </w:r>
      <w:r w:rsidRPr="00EA49B4">
        <w:t>je devins pâle de terreur</w:t>
      </w:r>
      <w:r w:rsidR="007D0B10">
        <w:t xml:space="preserve">. </w:t>
      </w:r>
      <w:r w:rsidRPr="00EA49B4">
        <w:t>Je me levai de ma chaise</w:t>
      </w:r>
      <w:r w:rsidR="007D0B10">
        <w:t xml:space="preserve">, </w:t>
      </w:r>
      <w:r w:rsidRPr="00EA49B4">
        <w:t>et tentai vainement de m</w:t>
      </w:r>
      <w:r w:rsidR="007D0B10">
        <w:t>’</w:t>
      </w:r>
      <w:r w:rsidRPr="00EA49B4">
        <w:t>asseoir de nouveau</w:t>
      </w:r>
      <w:r w:rsidR="007D0B10">
        <w:t xml:space="preserve">. </w:t>
      </w:r>
      <w:r w:rsidRPr="00EA49B4">
        <w:t>Je sortis comme frappé de vertige</w:t>
      </w:r>
      <w:r w:rsidR="007D0B10">
        <w:t xml:space="preserve">, </w:t>
      </w:r>
      <w:r w:rsidRPr="00EA49B4">
        <w:t>et allai m</w:t>
      </w:r>
      <w:r w:rsidR="007D0B10">
        <w:t>’</w:t>
      </w:r>
      <w:r w:rsidRPr="00EA49B4">
        <w:t>enfermer dans ma chambre</w:t>
      </w:r>
      <w:r w:rsidR="007D0B10">
        <w:t xml:space="preserve">. </w:t>
      </w:r>
      <w:r w:rsidRPr="00EA49B4">
        <w:t>Un événement aussi imprévu m</w:t>
      </w:r>
      <w:r w:rsidR="007D0B10">
        <w:t>’</w:t>
      </w:r>
      <w:r w:rsidRPr="00EA49B4">
        <w:t>accabla</w:t>
      </w:r>
      <w:r w:rsidR="007D0B10">
        <w:t xml:space="preserve">. </w:t>
      </w:r>
      <w:r w:rsidRPr="00EA49B4">
        <w:t>La pénétrante Laura observa ma conduite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sans en rien conclure alors</w:t>
      </w:r>
      <w:r w:rsidR="007D0B10">
        <w:t xml:space="preserve">, </w:t>
      </w:r>
      <w:r w:rsidRPr="00EA49B4">
        <w:t>elle supposa que toute question me serait pénible</w:t>
      </w:r>
      <w:r w:rsidR="007D0B10">
        <w:t xml:space="preserve">, </w:t>
      </w:r>
      <w:r w:rsidRPr="00EA49B4">
        <w:t>et réprima généreusement sa curiosité</w:t>
      </w:r>
      <w:r w:rsidR="007D0B10">
        <w:t>.</w:t>
      </w:r>
    </w:p>
    <w:p w14:paraId="27453025" w14:textId="19DCDD2F" w:rsidR="007D0B10" w:rsidRDefault="00CC13A3" w:rsidP="00CC13A3">
      <w:r w:rsidRPr="00EA49B4">
        <w:lastRenderedPageBreak/>
        <w:t xml:space="preserve">Je sus depuis que </w:t>
      </w:r>
      <w:r w:rsidR="007D0B10">
        <w:t>M. </w:t>
      </w:r>
      <w:r w:rsidRPr="00EA49B4">
        <w:t>Falkland avait été connu du père de Laura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avait été informé de l</w:t>
      </w:r>
      <w:r w:rsidR="007D0B10">
        <w:t>’</w:t>
      </w:r>
      <w:r w:rsidRPr="00EA49B4">
        <w:t>histoire du comte Malvesi et d</w:t>
      </w:r>
      <w:r w:rsidR="007D0B10">
        <w:t>’</w:t>
      </w:r>
      <w:r w:rsidRPr="00EA49B4">
        <w:t>autres circonstances qui faisaient honneur au noble Anglais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exilé napolitain avait laissé des lettres où tout cela était raconté</w:t>
      </w:r>
      <w:r w:rsidR="007D0B10">
        <w:t xml:space="preserve">, </w:t>
      </w:r>
      <w:r w:rsidRPr="00EA49B4">
        <w:t>et où il parlait de Falkland avec un enthousiasme de panégyriste</w:t>
      </w:r>
      <w:r w:rsidR="007D0B10">
        <w:t xml:space="preserve">. </w:t>
      </w:r>
      <w:r w:rsidRPr="00EA49B4">
        <w:t>Laura s</w:t>
      </w:r>
      <w:r w:rsidR="007D0B10">
        <w:t>’</w:t>
      </w:r>
      <w:r w:rsidRPr="00EA49B4">
        <w:t>était accoutumée à regarder les moindres souvenirs de son père avec une grande vénération</w:t>
      </w:r>
      <w:r w:rsidR="007D0B10">
        <w:t xml:space="preserve">, </w:t>
      </w:r>
      <w:r w:rsidRPr="00EA49B4">
        <w:t>et c</w:t>
      </w:r>
      <w:r w:rsidR="007D0B10">
        <w:t>’</w:t>
      </w:r>
      <w:r w:rsidRPr="00EA49B4">
        <w:t xml:space="preserve">était ainsi que le nom de </w:t>
      </w:r>
      <w:r w:rsidR="007D0B10">
        <w:t>M. </w:t>
      </w:r>
      <w:r w:rsidRPr="00EA49B4">
        <w:t>Falkland était associé dans son esprit avec les sentiments de la plus haute estime</w:t>
      </w:r>
      <w:r w:rsidR="007D0B10">
        <w:t>.</w:t>
      </w:r>
    </w:p>
    <w:p w14:paraId="6125EF43" w14:textId="77777777" w:rsidR="007D0B10" w:rsidRDefault="00CC13A3" w:rsidP="00CC13A3">
      <w:r w:rsidRPr="00EA49B4">
        <w:t>Le lieu où j</w:t>
      </w:r>
      <w:r w:rsidR="007D0B10">
        <w:t>’</w:t>
      </w:r>
      <w:r w:rsidRPr="00EA49B4">
        <w:t>étais avait peut-être pour moi plus de charme qu</w:t>
      </w:r>
      <w:r w:rsidR="007D0B10">
        <w:t>’</w:t>
      </w:r>
      <w:r w:rsidRPr="00EA49B4">
        <w:t>il n</w:t>
      </w:r>
      <w:r w:rsidR="007D0B10">
        <w:t>’</w:t>
      </w:r>
      <w:r w:rsidRPr="00EA49B4">
        <w:t>en aurait eu pour toute autre personne d</w:t>
      </w:r>
      <w:r w:rsidR="007D0B10">
        <w:t>’</w:t>
      </w:r>
      <w:r w:rsidRPr="00EA49B4">
        <w:t>un esprit cultivé au même degré que le mien</w:t>
      </w:r>
      <w:r w:rsidR="007D0B10">
        <w:t xml:space="preserve">. </w:t>
      </w:r>
      <w:r w:rsidRPr="00EA49B4">
        <w:t>Souffrant encore des traits cruels de la persécution et du malheur</w:t>
      </w:r>
      <w:r w:rsidR="007D0B10">
        <w:t xml:space="preserve">, </w:t>
      </w:r>
      <w:r w:rsidRPr="00EA49B4">
        <w:t>saignant de presque toutes les veines de mon corps</w:t>
      </w:r>
      <w:r w:rsidR="007D0B10">
        <w:t xml:space="preserve">, </w:t>
      </w:r>
      <w:r w:rsidRPr="00EA49B4">
        <w:t>le repos et la tranquillité étaient pour moi le premier des biens</w:t>
      </w:r>
      <w:r w:rsidR="007D0B10">
        <w:t xml:space="preserve">. </w:t>
      </w:r>
      <w:r w:rsidRPr="00EA49B4">
        <w:t>Il me semblait que toutes mes facultés épuisées par une tension surnaturelle</w:t>
      </w:r>
      <w:r w:rsidR="007D0B10">
        <w:t xml:space="preserve">, </w:t>
      </w:r>
      <w:r w:rsidRPr="00EA49B4">
        <w:t>étaient tombées</w:t>
      </w:r>
      <w:r w:rsidR="007D0B10">
        <w:t xml:space="preserve">, </w:t>
      </w:r>
      <w:r w:rsidRPr="00EA49B4">
        <w:t>pour l</w:t>
      </w:r>
      <w:r w:rsidR="007D0B10">
        <w:t>’</w:t>
      </w:r>
      <w:r w:rsidRPr="00EA49B4">
        <w:t>instant</w:t>
      </w:r>
      <w:r w:rsidR="007D0B10">
        <w:t xml:space="preserve">, </w:t>
      </w:r>
      <w:r w:rsidRPr="00EA49B4">
        <w:t>dans une sorte d</w:t>
      </w:r>
      <w:r w:rsidR="007D0B10">
        <w:t>’</w:t>
      </w:r>
      <w:r w:rsidRPr="00EA49B4">
        <w:t>affaissement qui leur rendait indispensable un intervalle de repos</w:t>
      </w:r>
      <w:r w:rsidR="007D0B10">
        <w:t>.</w:t>
      </w:r>
    </w:p>
    <w:p w14:paraId="768B76ED" w14:textId="77777777" w:rsidR="007D0B10" w:rsidRDefault="00CC13A3" w:rsidP="00CC13A3">
      <w:r w:rsidRPr="00EA49B4">
        <w:t>Cette disposition d</w:t>
      </w:r>
      <w:r w:rsidR="007D0B10">
        <w:t>’</w:t>
      </w:r>
      <w:r w:rsidRPr="00EA49B4">
        <w:t>esprit ne fut pourtant que momentané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doué naturellement d</w:t>
      </w:r>
      <w:r w:rsidR="007D0B10">
        <w:t>’</w:t>
      </w:r>
      <w:r w:rsidRPr="00EA49B4">
        <w:t>une grande activité</w:t>
      </w:r>
      <w:r w:rsidR="007D0B10">
        <w:t xml:space="preserve"> ; </w:t>
      </w:r>
      <w:r w:rsidRPr="00EA49B4">
        <w:t>les peines que j</w:t>
      </w:r>
      <w:r w:rsidR="007D0B10">
        <w:t>’</w:t>
      </w:r>
      <w:r w:rsidRPr="00EA49B4">
        <w:t>avais eu à endurer avaient probablement beaucoup ajouté à l</w:t>
      </w:r>
      <w:r w:rsidR="007D0B10">
        <w:t>’</w:t>
      </w:r>
      <w:r w:rsidRPr="00EA49B4">
        <w:t>énergie de mon âme</w:t>
      </w:r>
      <w:r w:rsidR="007D0B10">
        <w:t xml:space="preserve">. </w:t>
      </w:r>
      <w:r w:rsidRPr="00EA49B4">
        <w:t>Je sentis bientôt le besoin de quelque occupation forte et attachante</w:t>
      </w:r>
      <w:r w:rsidR="007D0B10">
        <w:t xml:space="preserve">. </w:t>
      </w:r>
      <w:r w:rsidRPr="00EA49B4">
        <w:t>Le hasard me fit alors découvrir</w:t>
      </w:r>
      <w:r w:rsidR="007D0B10">
        <w:t xml:space="preserve">, </w:t>
      </w:r>
      <w:r w:rsidRPr="00EA49B4">
        <w:t>dans un coin obscur</w:t>
      </w:r>
      <w:r w:rsidR="007D0B10">
        <w:t xml:space="preserve">, </w:t>
      </w:r>
      <w:r w:rsidRPr="00EA49B4">
        <w:t>chez un de mes voisins</w:t>
      </w:r>
      <w:r w:rsidR="007D0B10">
        <w:t xml:space="preserve">, </w:t>
      </w:r>
      <w:r w:rsidRPr="00EA49B4">
        <w:t>un dictionnaire général de quatre des langues du Nord</w:t>
      </w:r>
      <w:r w:rsidR="007D0B10">
        <w:t xml:space="preserve">. </w:t>
      </w:r>
      <w:r w:rsidRPr="00EA49B4">
        <w:t>Personne ne savait comment ce livre se trouvait là</w:t>
      </w:r>
      <w:r w:rsidR="007D0B10">
        <w:t xml:space="preserve">. </w:t>
      </w:r>
      <w:r w:rsidRPr="00EA49B4">
        <w:t>Je l</w:t>
      </w:r>
      <w:r w:rsidR="007D0B10">
        <w:t>’</w:t>
      </w:r>
      <w:r w:rsidRPr="00EA49B4">
        <w:t>achetai et l</w:t>
      </w:r>
      <w:r w:rsidR="007D0B10">
        <w:t>’</w:t>
      </w:r>
      <w:r w:rsidRPr="00EA49B4">
        <w:t>emportai chez moi comme une conquête</w:t>
      </w:r>
      <w:r w:rsidR="007D0B10">
        <w:t xml:space="preserve">. </w:t>
      </w:r>
      <w:r w:rsidRPr="00EA49B4">
        <w:t>Cette circonstance décida le sujet de mes méditations</w:t>
      </w:r>
      <w:r w:rsidR="007D0B10">
        <w:t xml:space="preserve">. </w:t>
      </w:r>
      <w:r w:rsidRPr="00EA49B4">
        <w:t>Dans ma jeunesse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étais un peu occupé des langues</w:t>
      </w:r>
      <w:r w:rsidR="007D0B10">
        <w:t xml:space="preserve">. </w:t>
      </w:r>
      <w:r w:rsidRPr="00EA49B4">
        <w:t>Je me déterminai à entreprendre</w:t>
      </w:r>
      <w:r w:rsidR="007D0B10">
        <w:t xml:space="preserve">, </w:t>
      </w:r>
      <w:r w:rsidRPr="00EA49B4">
        <w:t>ne fût-ce que pour mon usage</w:t>
      </w:r>
      <w:r w:rsidR="007D0B10">
        <w:t xml:space="preserve">, </w:t>
      </w:r>
      <w:r w:rsidRPr="00EA49B4">
        <w:t>une analyse étymologique de la langue anglaise</w:t>
      </w:r>
      <w:r w:rsidR="007D0B10">
        <w:t xml:space="preserve">. </w:t>
      </w:r>
      <w:r w:rsidRPr="00EA49B4">
        <w:t>Je m</w:t>
      </w:r>
      <w:r w:rsidR="007D0B10">
        <w:t>’</w:t>
      </w:r>
      <w:r w:rsidRPr="00EA49B4">
        <w:t>aperçus bientôt que ce genre d</w:t>
      </w:r>
      <w:r w:rsidR="007D0B10">
        <w:t>’</w:t>
      </w:r>
      <w:r w:rsidRPr="00EA49B4">
        <w:t>application avait un avantage particulier pour moi</w:t>
      </w:r>
      <w:r w:rsidR="007D0B10">
        <w:t xml:space="preserve">, </w:t>
      </w:r>
      <w:r w:rsidRPr="00EA49B4">
        <w:lastRenderedPageBreak/>
        <w:t>vu la situation où je me trouvais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qu</w:t>
      </w:r>
      <w:r w:rsidR="007D0B10">
        <w:t>’</w:t>
      </w:r>
      <w:r w:rsidRPr="00EA49B4">
        <w:t>avec un petit nombre de livres je pouvais me donner de l</w:t>
      </w:r>
      <w:r w:rsidR="007D0B10">
        <w:t>’</w:t>
      </w:r>
      <w:r w:rsidRPr="00EA49B4">
        <w:t>occupation pour longtemps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achetai d</w:t>
      </w:r>
      <w:r w:rsidR="007D0B10">
        <w:t>’</w:t>
      </w:r>
      <w:r w:rsidRPr="00EA49B4">
        <w:t>autres dictionnaires</w:t>
      </w:r>
      <w:r w:rsidR="007D0B10">
        <w:t xml:space="preserve">. </w:t>
      </w:r>
      <w:r w:rsidRPr="00EA49B4">
        <w:t>Dans toutes mes autres lectures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soin de noter les divers sens dans lesquels les mots étaient employés</w:t>
      </w:r>
      <w:r w:rsidR="007D0B10">
        <w:t xml:space="preserve">, </w:t>
      </w:r>
      <w:r w:rsidRPr="00EA49B4">
        <w:t>et ces remarques me servaient à éclaircir mes recherches étymologiques</w:t>
      </w:r>
      <w:r w:rsidR="007D0B10">
        <w:t xml:space="preserve">. </w:t>
      </w:r>
      <w:r w:rsidRPr="00EA49B4">
        <w:t>Je travaillais avec une assiduité sans relâche</w:t>
      </w:r>
      <w:r w:rsidR="007D0B10">
        <w:t xml:space="preserve">, </w:t>
      </w:r>
      <w:r w:rsidRPr="00EA49B4">
        <w:t>et mes matériaux grossissaient à vue d</w:t>
      </w:r>
      <w:r w:rsidR="007D0B10">
        <w:t>’</w:t>
      </w:r>
      <w:r w:rsidRPr="00EA49B4">
        <w:t>œil</w:t>
      </w:r>
      <w:r w:rsidR="007D0B10">
        <w:t xml:space="preserve">. </w:t>
      </w:r>
      <w:r w:rsidRPr="00EA49B4">
        <w:t>Ainsi je trouvai le moyen de distraire ma pensée du souvenir de mes tristes infortunes</w:t>
      </w:r>
      <w:r w:rsidR="007D0B10">
        <w:t>.</w:t>
      </w:r>
    </w:p>
    <w:p w14:paraId="3FAC5B39" w14:textId="1FC40185" w:rsidR="007D0B10" w:rsidRDefault="00CC13A3" w:rsidP="00CC13A3">
      <w:r w:rsidRPr="00EA49B4">
        <w:t>Dans cet état si doux et si analogue à la disposition de mon âme</w:t>
      </w:r>
      <w:r w:rsidR="007D0B10">
        <w:t xml:space="preserve">, </w:t>
      </w:r>
      <w:r w:rsidRPr="00EA49B4">
        <w:t>les semaines s</w:t>
      </w:r>
      <w:r w:rsidR="007D0B10">
        <w:t>’</w:t>
      </w:r>
      <w:r w:rsidRPr="00EA49B4">
        <w:t>écoulaient les unes après les autres sans trouble et sans alarmes</w:t>
      </w:r>
      <w:r w:rsidR="007D0B10">
        <w:t xml:space="preserve">. </w:t>
      </w:r>
      <w:r w:rsidRPr="00EA49B4">
        <w:t>Ma situation nouvelle n</w:t>
      </w:r>
      <w:r w:rsidR="007D0B10">
        <w:t>’</w:t>
      </w:r>
      <w:r w:rsidRPr="00EA49B4">
        <w:t>était pas très-différente de celle où j</w:t>
      </w:r>
      <w:r w:rsidR="007D0B10">
        <w:t>’</w:t>
      </w:r>
      <w:r w:rsidRPr="00EA49B4">
        <w:t>avais passé mes premières années</w:t>
      </w:r>
      <w:r w:rsidR="007D0B10">
        <w:t xml:space="preserve">, </w:t>
      </w:r>
      <w:r w:rsidRPr="00EA49B4">
        <w:t>avec cet avantage que mon esprit était plus orné et mon jugement plus mûr</w:t>
      </w:r>
      <w:r w:rsidR="007D0B10">
        <w:t xml:space="preserve">. </w:t>
      </w:r>
      <w:r w:rsidRPr="00EA49B4">
        <w:t>Je commençais à regarder tout l</w:t>
      </w:r>
      <w:r w:rsidR="007D0B10">
        <w:t>’</w:t>
      </w:r>
      <w:r w:rsidRPr="00EA49B4">
        <w:t>espace intermédiaire de ces deux époques comme le songe d</w:t>
      </w:r>
      <w:r w:rsidR="007D0B10">
        <w:t>’</w:t>
      </w:r>
      <w:r w:rsidRPr="00EA49B4">
        <w:t>une imagination malade et souffrante</w:t>
      </w:r>
      <w:r w:rsidR="007D0B10">
        <w:t xml:space="preserve">, </w:t>
      </w:r>
      <w:r w:rsidRPr="00EA49B4">
        <w:t>ou plutôt je me sentais dans le même état qu</w:t>
      </w:r>
      <w:r w:rsidR="007D0B10">
        <w:t>’</w:t>
      </w:r>
      <w:r w:rsidRPr="00EA49B4">
        <w:t>un homme revenu à son bon sens</w:t>
      </w:r>
      <w:r w:rsidR="007D0B10">
        <w:t xml:space="preserve">, </w:t>
      </w:r>
      <w:r w:rsidRPr="00EA49B4">
        <w:t>après six mois de transport et de délire</w:t>
      </w:r>
      <w:r w:rsidR="007D0B10">
        <w:t xml:space="preserve">, </w:t>
      </w:r>
      <w:r w:rsidRPr="00EA49B4">
        <w:t>après les rêves les plus affreux et les plus horribles</w:t>
      </w:r>
      <w:r w:rsidR="007D0B10">
        <w:t xml:space="preserve">. </w:t>
      </w:r>
      <w:r w:rsidRPr="00EA49B4">
        <w:t>Quand je repassais dans mon esprit les épreuves inouïes par lesquelles j</w:t>
      </w:r>
      <w:r w:rsidR="007D0B10">
        <w:t>’</w:t>
      </w:r>
      <w:r w:rsidRPr="00EA49B4">
        <w:t>avais passé</w:t>
      </w:r>
      <w:r w:rsidR="007D0B10">
        <w:t xml:space="preserve">, </w:t>
      </w:r>
      <w:r w:rsidRPr="00EA49B4">
        <w:t>cette idée n</w:t>
      </w:r>
      <w:r w:rsidR="007D0B10">
        <w:t>’</w:t>
      </w:r>
      <w:r w:rsidRPr="00EA49B4">
        <w:t>était pas sans quelque satisfaction</w:t>
      </w:r>
      <w:r w:rsidR="007D0B10">
        <w:t xml:space="preserve">, </w:t>
      </w:r>
      <w:r w:rsidRPr="00EA49B4">
        <w:t>comme le souvenir d</w:t>
      </w:r>
      <w:r w:rsidR="007D0B10">
        <w:t>’</w:t>
      </w:r>
      <w:r w:rsidRPr="00EA49B4">
        <w:t>un mal qui n</w:t>
      </w:r>
      <w:r w:rsidR="007D0B10">
        <w:t>’</w:t>
      </w:r>
      <w:r w:rsidRPr="00EA49B4">
        <w:t>est plus</w:t>
      </w:r>
      <w:r w:rsidR="007D0B10">
        <w:t xml:space="preserve">, </w:t>
      </w:r>
      <w:r w:rsidRPr="00EA49B4">
        <w:t>et chaque jour ajoutait à l</w:t>
      </w:r>
      <w:r w:rsidR="007D0B10">
        <w:t>’</w:t>
      </w:r>
      <w:r w:rsidRPr="00EA49B4">
        <w:t>espérance d</w:t>
      </w:r>
      <w:r w:rsidR="007D0B10">
        <w:t>’</w:t>
      </w:r>
      <w:r w:rsidRPr="00EA49B4">
        <w:t>en être délivré pour jamais</w:t>
      </w:r>
      <w:r w:rsidR="007D0B10">
        <w:t xml:space="preserve">. </w:t>
      </w:r>
      <w:r w:rsidRPr="00EA49B4">
        <w:t xml:space="preserve">Certainement les sombres menaces de </w:t>
      </w:r>
      <w:r w:rsidR="007D0B10">
        <w:t>M. </w:t>
      </w:r>
      <w:r w:rsidRPr="00EA49B4">
        <w:t>Falkland étaient plutôt les suggestions du dépit et de la rage que le résultat d</w:t>
      </w:r>
      <w:r w:rsidR="007D0B10">
        <w:t>’</w:t>
      </w:r>
      <w:r w:rsidRPr="00EA49B4">
        <w:t>un projet réfléchi et concerté</w:t>
      </w:r>
      <w:r w:rsidR="007D0B10">
        <w:t xml:space="preserve">. </w:t>
      </w:r>
      <w:r w:rsidRPr="00EA49B4">
        <w:t>Oh</w:t>
      </w:r>
      <w:r w:rsidR="007D0B10">
        <w:t xml:space="preserve"> ! </w:t>
      </w:r>
      <w:r w:rsidRPr="00EA49B4">
        <w:t>combien mon sort me paraîtrait au-dessus du sort de tous les autres hommes</w:t>
      </w:r>
      <w:r w:rsidR="007D0B10">
        <w:t xml:space="preserve">, </w:t>
      </w:r>
      <w:r w:rsidRPr="00EA49B4">
        <w:t>comme je savourais mon bonheur</w:t>
      </w:r>
      <w:r w:rsidR="007D0B10">
        <w:t xml:space="preserve">, </w:t>
      </w:r>
      <w:r w:rsidRPr="00EA49B4">
        <w:t>si</w:t>
      </w:r>
      <w:r w:rsidR="007D0B10">
        <w:t xml:space="preserve">, </w:t>
      </w:r>
      <w:r w:rsidRPr="00EA49B4">
        <w:t>après tant de terreurs et d</w:t>
      </w:r>
      <w:r w:rsidR="007D0B10">
        <w:t>’</w:t>
      </w:r>
      <w:r w:rsidRPr="00EA49B4">
        <w:t>alarmes</w:t>
      </w:r>
      <w:r w:rsidR="007D0B10">
        <w:t xml:space="preserve">, </w:t>
      </w:r>
      <w:r w:rsidRPr="00EA49B4">
        <w:t>je me voyais enfin tout à coup rétabli dans la jouissance des droits d</w:t>
      </w:r>
      <w:r w:rsidR="007D0B10">
        <w:t>’</w:t>
      </w:r>
      <w:r w:rsidRPr="00EA49B4">
        <w:t>une créature humaine</w:t>
      </w:r>
      <w:r w:rsidR="007D0B10">
        <w:t xml:space="preserve"> ! </w:t>
      </w:r>
      <w:r w:rsidRPr="00EA49B4">
        <w:t>Tandis que je cherchais ainsi à charmer ma solitude par ces douces illusions</w:t>
      </w:r>
      <w:r w:rsidR="007D0B10">
        <w:t xml:space="preserve">, </w:t>
      </w:r>
      <w:r w:rsidRPr="00EA49B4">
        <w:t>il arriva que quelques maçons avec leurs compagnons furent appelés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 xml:space="preserve">une distance de cinq à six </w:t>
      </w:r>
      <w:r w:rsidRPr="00EA49B4">
        <w:lastRenderedPageBreak/>
        <w:t>milles</w:t>
      </w:r>
      <w:r w:rsidR="007D0B10">
        <w:t xml:space="preserve">, </w:t>
      </w:r>
      <w:r w:rsidRPr="00EA49B4">
        <w:t>pour travailler à quelque agrandissement dans une des meilleures maisons de ce canton dont le locataire venait de déménager</w:t>
      </w:r>
      <w:r w:rsidR="007D0B10">
        <w:t xml:space="preserve">. </w:t>
      </w:r>
      <w:r w:rsidRPr="00EA49B4">
        <w:t>Aucun événement sans doute ne serait moins remarquable</w:t>
      </w:r>
      <w:r w:rsidR="007D0B10">
        <w:t xml:space="preserve">, </w:t>
      </w:r>
      <w:r w:rsidRPr="00EA49B4">
        <w:t>sans le rapport étrange qui se trouva entre l</w:t>
      </w:r>
      <w:r w:rsidR="007D0B10">
        <w:t>’</w:t>
      </w:r>
      <w:r w:rsidRPr="00EA49B4">
        <w:t>époque de leur arrivée et celle du changement subit qui se fit dans ma situation</w:t>
      </w:r>
      <w:r w:rsidR="007D0B10">
        <w:t xml:space="preserve">. </w:t>
      </w:r>
      <w:r w:rsidRPr="00EA49B4">
        <w:t>Ce changement se manifesta par une sorte de froideur et de réserve que je remarquai d</w:t>
      </w:r>
      <w:r w:rsidR="007D0B10">
        <w:t>’</w:t>
      </w:r>
      <w:r w:rsidRPr="00EA49B4">
        <w:t>abord dans une personne et puis dans une autre de ma nouvelle société</w:t>
      </w:r>
      <w:r w:rsidR="007D0B10">
        <w:t xml:space="preserve">. </w:t>
      </w:r>
      <w:r w:rsidRPr="00EA49B4">
        <w:t>On paraissait éluder de lier conversation avec moi</w:t>
      </w:r>
      <w:r w:rsidR="007D0B10">
        <w:t xml:space="preserve">, </w:t>
      </w:r>
      <w:r w:rsidRPr="00EA49B4">
        <w:t>et on répondait à mes demandes d</w:t>
      </w:r>
      <w:r w:rsidR="007D0B10">
        <w:t>’</w:t>
      </w:r>
      <w:r w:rsidRPr="00EA49B4">
        <w:t>un air contraint et embarrassé</w:t>
      </w:r>
      <w:r w:rsidR="007D0B10">
        <w:t xml:space="preserve">. </w:t>
      </w:r>
      <w:r w:rsidRPr="00EA49B4">
        <w:t>Quand on me rencontrait dans la rue ou dans les champs</w:t>
      </w:r>
      <w:r w:rsidR="007D0B10">
        <w:t xml:space="preserve">, </w:t>
      </w:r>
      <w:r w:rsidRPr="00EA49B4">
        <w:t>les figures semblaient s</w:t>
      </w:r>
      <w:r w:rsidR="007D0B10">
        <w:t>’</w:t>
      </w:r>
      <w:r w:rsidRPr="00EA49B4">
        <w:t>assombrir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on s</w:t>
      </w:r>
      <w:r w:rsidR="007D0B10">
        <w:t>’</w:t>
      </w:r>
      <w:r w:rsidRPr="00EA49B4">
        <w:t>arrangeait pour éviter mon abord</w:t>
      </w:r>
      <w:r w:rsidR="007D0B10">
        <w:t xml:space="preserve">. </w:t>
      </w:r>
      <w:r w:rsidRPr="00EA49B4">
        <w:t>Mes écoliers me quittèrent les uns après les autres</w:t>
      </w:r>
      <w:r w:rsidR="007D0B10">
        <w:t xml:space="preserve">, </w:t>
      </w:r>
      <w:r w:rsidRPr="00EA49B4">
        <w:t>et il ne me vint plus d</w:t>
      </w:r>
      <w:r w:rsidR="007D0B10">
        <w:t>’</w:t>
      </w:r>
      <w:r w:rsidRPr="00EA49B4">
        <w:t>ouvrage dans mon autre profession</w:t>
      </w:r>
      <w:r w:rsidR="007D0B10">
        <w:t xml:space="preserve">. </w:t>
      </w:r>
      <w:r w:rsidRPr="00EA49B4">
        <w:t>Il me serait impossible de rendre les sensations que produisit sur moi le progrès graduel</w:t>
      </w:r>
      <w:r w:rsidR="007D0B10">
        <w:t xml:space="preserve">, </w:t>
      </w:r>
      <w:r w:rsidRPr="00EA49B4">
        <w:t>mais continu</w:t>
      </w:r>
      <w:r w:rsidR="007D0B10">
        <w:t xml:space="preserve">, </w:t>
      </w:r>
      <w:r w:rsidRPr="00EA49B4">
        <w:t>de cette révolution inexplicable</w:t>
      </w:r>
      <w:r w:rsidR="007D0B10">
        <w:t xml:space="preserve">. </w:t>
      </w:r>
      <w:r w:rsidRPr="00EA49B4">
        <w:t>Il semblait que je fusse atteint d</w:t>
      </w:r>
      <w:r w:rsidR="007D0B10">
        <w:t>’</w:t>
      </w:r>
      <w:r w:rsidRPr="00EA49B4">
        <w:t>un mal contagieux qui mettait chacun dans la nécessité de me fuir et de me laisser périr seul et sans secours</w:t>
      </w:r>
      <w:r w:rsidR="007D0B10">
        <w:t xml:space="preserve">. </w:t>
      </w:r>
      <w:r w:rsidRPr="00EA49B4">
        <w:t>Je demandais aux uns et aux autres de vouloir bien m</w:t>
      </w:r>
      <w:r w:rsidR="007D0B10">
        <w:t>’</w:t>
      </w:r>
      <w:r w:rsidRPr="00EA49B4">
        <w:t>apprendre ce que signifiait cette conduite envers moi</w:t>
      </w:r>
      <w:r w:rsidR="007D0B10">
        <w:t xml:space="preserve"> ; </w:t>
      </w:r>
      <w:r w:rsidRPr="00EA49B4">
        <w:t>mais on écartait mes demandes</w:t>
      </w:r>
      <w:r w:rsidR="007D0B10">
        <w:t xml:space="preserve"> ; </w:t>
      </w:r>
      <w:r w:rsidRPr="00EA49B4">
        <w:t>on y répondait d</w:t>
      </w:r>
      <w:r w:rsidR="007D0B10">
        <w:t>’</w:t>
      </w:r>
      <w:r w:rsidRPr="00EA49B4">
        <w:t>une manière équivoque et évasive</w:t>
      </w:r>
      <w:r w:rsidR="007D0B10">
        <w:t xml:space="preserve">. </w:t>
      </w:r>
      <w:r w:rsidRPr="00EA49B4">
        <w:t>Je voulais quelquefois m</w:t>
      </w:r>
      <w:r w:rsidR="007D0B10">
        <w:t>’</w:t>
      </w:r>
      <w:r w:rsidRPr="00EA49B4">
        <w:t>imaginer que c</w:t>
      </w:r>
      <w:r w:rsidR="007D0B10">
        <w:t>’</w:t>
      </w:r>
      <w:r w:rsidRPr="00EA49B4">
        <w:t>était une prévention de ma part</w:t>
      </w:r>
      <w:r w:rsidR="007D0B10">
        <w:t xml:space="preserve"> ; </w:t>
      </w:r>
      <w:r w:rsidRPr="00EA49B4">
        <w:t>mais la répétition des mêmes épreuves et encore plus l</w:t>
      </w:r>
      <w:r w:rsidR="007D0B10">
        <w:t>’</w:t>
      </w:r>
      <w:r w:rsidRPr="00EA49B4">
        <w:t>anéantissement progressif de tous mes moyens de subsistance ne me convainquirent que trop de la réalité de mon infortune</w:t>
      </w:r>
      <w:r w:rsidR="007D0B10">
        <w:t xml:space="preserve">. </w:t>
      </w:r>
      <w:r w:rsidRPr="00EA49B4">
        <w:t>Rien n</w:t>
      </w:r>
      <w:r w:rsidR="007D0B10">
        <w:t>’</w:t>
      </w:r>
      <w:r w:rsidRPr="00EA49B4">
        <w:t>est peut-être plus capable de donner à l</w:t>
      </w:r>
      <w:r w:rsidR="007D0B10">
        <w:t>’</w:t>
      </w:r>
      <w:r w:rsidRPr="00EA49B4">
        <w:t>âme une commotion pénible qu</w:t>
      </w:r>
      <w:r w:rsidR="007D0B10">
        <w:t>’</w:t>
      </w:r>
      <w:r w:rsidRPr="00EA49B4">
        <w:t>un changement marqué dans la conduite de nos semblables envers nous</w:t>
      </w:r>
      <w:r w:rsidR="007D0B10">
        <w:t xml:space="preserve">, </w:t>
      </w:r>
      <w:r w:rsidRPr="00EA49B4">
        <w:t>sans que nous puissions l</w:t>
      </w:r>
      <w:r w:rsidR="007D0B10">
        <w:t>’</w:t>
      </w:r>
      <w:r w:rsidRPr="00EA49B4">
        <w:t>attribuer à aucune raison plausible</w:t>
      </w:r>
      <w:r w:rsidR="007D0B10">
        <w:t xml:space="preserve">. </w:t>
      </w:r>
      <w:r w:rsidRPr="00EA49B4">
        <w:t>Ne pouvant assigner aucun motif à cette disgrâce générale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souvent porté à me figurer que mon imagination égarée s</w:t>
      </w:r>
      <w:r w:rsidR="007D0B10">
        <w:t>’</w:t>
      </w:r>
      <w:r w:rsidRPr="00EA49B4">
        <w:t>était créé cet horrible fantôme</w:t>
      </w:r>
      <w:r w:rsidR="007D0B10">
        <w:t xml:space="preserve">. </w:t>
      </w:r>
      <w:r w:rsidRPr="00EA49B4">
        <w:t xml:space="preserve">Je faisais tous mes efforts pour secouer </w:t>
      </w:r>
      <w:r w:rsidRPr="00EA49B4">
        <w:lastRenderedPageBreak/>
        <w:t>cette fatale illusion et reprendre mon premier état de contentement et de bonheur</w:t>
      </w:r>
      <w:r w:rsidR="007D0B10">
        <w:t xml:space="preserve">, </w:t>
      </w:r>
      <w:r w:rsidRPr="00EA49B4">
        <w:t>mais en vain</w:t>
      </w:r>
      <w:r w:rsidR="007D0B10">
        <w:t xml:space="preserve">. </w:t>
      </w:r>
      <w:r w:rsidRPr="00EA49B4">
        <w:t>Ajoutez que</w:t>
      </w:r>
      <w:r w:rsidR="007D0B10">
        <w:t xml:space="preserve">, </w:t>
      </w:r>
      <w:r w:rsidRPr="00EA49B4">
        <w:t>ne connaissant pas la source du mal</w:t>
      </w:r>
      <w:r w:rsidR="007D0B10">
        <w:t xml:space="preserve">, </w:t>
      </w:r>
      <w:r w:rsidRPr="00EA49B4">
        <w:t>le voyant toujours s</w:t>
      </w:r>
      <w:r w:rsidR="007D0B10">
        <w:t>’</w:t>
      </w:r>
      <w:r w:rsidRPr="00EA49B4">
        <w:t>accroître</w:t>
      </w:r>
      <w:r w:rsidR="007D0B10">
        <w:t xml:space="preserve">, </w:t>
      </w:r>
      <w:r w:rsidRPr="00EA49B4">
        <w:t>et lui trouvant</w:t>
      </w:r>
      <w:r w:rsidR="007D0B10">
        <w:t xml:space="preserve">, </w:t>
      </w:r>
      <w:r w:rsidRPr="00EA49B4">
        <w:t>dans ce que je pouvais en apercevoir</w:t>
      </w:r>
      <w:r w:rsidR="007D0B10">
        <w:t xml:space="preserve">, </w:t>
      </w:r>
      <w:r w:rsidRPr="00EA49B4">
        <w:t>tous les caractères de l</w:t>
      </w:r>
      <w:r w:rsidR="007D0B10">
        <w:t>’</w:t>
      </w:r>
      <w:r w:rsidRPr="00EA49B4">
        <w:t>arbitraire</w:t>
      </w:r>
      <w:r w:rsidR="007D0B10">
        <w:t xml:space="preserve">, </w:t>
      </w:r>
      <w:r w:rsidRPr="00EA49B4">
        <w:t>il m</w:t>
      </w:r>
      <w:r w:rsidR="007D0B10">
        <w:t>’</w:t>
      </w:r>
      <w:r w:rsidRPr="00EA49B4">
        <w:t>était impossible de deviner à quel point il s</w:t>
      </w:r>
      <w:r w:rsidR="007D0B10">
        <w:t>’</w:t>
      </w:r>
      <w:r w:rsidRPr="00EA49B4">
        <w:t>arrêterait ou à quel degré il finirait par m</w:t>
      </w:r>
      <w:r w:rsidR="007D0B10">
        <w:t>’</w:t>
      </w:r>
      <w:r w:rsidRPr="00EA49B4">
        <w:t>accabler entièrement</w:t>
      </w:r>
      <w:r w:rsidR="007D0B10">
        <w:t>.</w:t>
      </w:r>
    </w:p>
    <w:p w14:paraId="49B59BF8" w14:textId="3287C3AD" w:rsidR="00CC13A3" w:rsidRPr="00EA49B4" w:rsidRDefault="00CC13A3" w:rsidP="00CC13A3">
      <w:r w:rsidRPr="00EA49B4">
        <w:t>Néanmoins</w:t>
      </w:r>
      <w:r w:rsidR="007D0B10">
        <w:t xml:space="preserve">, </w:t>
      </w:r>
      <w:r w:rsidRPr="00EA49B4">
        <w:t>au milieu de cette situation si singulière et en apparence si inexplicable</w:t>
      </w:r>
      <w:r w:rsidR="007D0B10">
        <w:t xml:space="preserve">, </w:t>
      </w:r>
      <w:r w:rsidRPr="00EA49B4">
        <w:t>une idée vint tout à coup se présenter à moi</w:t>
      </w:r>
      <w:r w:rsidR="007D0B10">
        <w:t xml:space="preserve">, </w:t>
      </w:r>
      <w:r w:rsidRPr="00EA49B4">
        <w:t>et dès lors je ne fus plus le maître de la chasser de mon esprit</w:t>
      </w:r>
      <w:r w:rsidR="007D0B10">
        <w:t xml:space="preserve">. </w:t>
      </w:r>
      <w:r w:rsidRPr="00EA49B4">
        <w:rPr>
          <w:i/>
          <w:iCs/>
        </w:rPr>
        <w:t>C</w:t>
      </w:r>
      <w:r w:rsidR="007D0B10">
        <w:rPr>
          <w:i/>
          <w:iCs/>
        </w:rPr>
        <w:t>’</w:t>
      </w:r>
      <w:r w:rsidRPr="00EA49B4">
        <w:rPr>
          <w:i/>
          <w:iCs/>
        </w:rPr>
        <w:t>est Falkland</w:t>
      </w:r>
      <w:r w:rsidR="007D0B10">
        <w:rPr>
          <w:i/>
          <w:iCs/>
        </w:rPr>
        <w:t xml:space="preserve"> ! </w:t>
      </w:r>
      <w:r w:rsidRPr="00EA49B4">
        <w:t>En vain je cherchais à me rejeter sur le peu de probabilité de cette supposition</w:t>
      </w:r>
      <w:r w:rsidR="007D0B10">
        <w:t xml:space="preserve">, </w:t>
      </w:r>
      <w:r w:rsidRPr="00EA49B4">
        <w:t>en vain je me disais</w:t>
      </w:r>
      <w:r w:rsidR="007D0B10">
        <w:t> : « M. </w:t>
      </w:r>
      <w:r w:rsidRPr="00EA49B4">
        <w:t>Falkland</w:t>
      </w:r>
      <w:r w:rsidR="007D0B10">
        <w:t xml:space="preserve">, </w:t>
      </w:r>
      <w:r w:rsidRPr="00EA49B4">
        <w:t>tout ingénieux et fécond qu</w:t>
      </w:r>
      <w:r w:rsidR="007D0B10">
        <w:t>’</w:t>
      </w:r>
      <w:r w:rsidRPr="00EA49B4">
        <w:t>il est dans ses ressources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agit pourtant que par des moyens humains et non surnaturels</w:t>
      </w:r>
      <w:r w:rsidR="007D0B10">
        <w:t xml:space="preserve">. </w:t>
      </w:r>
      <w:r w:rsidRPr="00EA49B4">
        <w:t>Il peut bien m</w:t>
      </w:r>
      <w:r w:rsidR="007D0B10">
        <w:t>’</w:t>
      </w:r>
      <w:r w:rsidRPr="00EA49B4">
        <w:t>atteindre par surprise et d</w:t>
      </w:r>
      <w:r w:rsidR="007D0B10">
        <w:t>’</w:t>
      </w:r>
      <w:r w:rsidRPr="00EA49B4">
        <w:t>une manière tout à fait au-dessus de ma prévoyance</w:t>
      </w:r>
      <w:r w:rsidR="007D0B10">
        <w:t xml:space="preserve"> ; </w:t>
      </w:r>
      <w:r w:rsidRPr="00EA49B4">
        <w:t>mais encore ne peut-il produire d</w:t>
      </w:r>
      <w:r w:rsidR="007D0B10">
        <w:t>’</w:t>
      </w:r>
      <w:r w:rsidRPr="00EA49B4">
        <w:t>effets remarquables sans quelque agent sensible</w:t>
      </w:r>
      <w:r w:rsidR="007D0B10">
        <w:t xml:space="preserve">, </w:t>
      </w:r>
      <w:r w:rsidRPr="00EA49B4">
        <w:t>quelque difficile qu</w:t>
      </w:r>
      <w:r w:rsidR="007D0B10">
        <w:t>’</w:t>
      </w:r>
      <w:r w:rsidRPr="00EA49B4">
        <w:t>il puisse être d</w:t>
      </w:r>
      <w:r w:rsidR="007D0B10">
        <w:t>’</w:t>
      </w:r>
      <w:r w:rsidRPr="00EA49B4">
        <w:t>en suivre la trace jusqu</w:t>
      </w:r>
      <w:r w:rsidR="007D0B10">
        <w:t>’</w:t>
      </w:r>
      <w:r w:rsidRPr="00EA49B4">
        <w:t>au premier moteur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est pas comme ces êtres invisibles qu</w:t>
      </w:r>
      <w:r w:rsidR="007D0B10">
        <w:t>’</w:t>
      </w:r>
      <w:r w:rsidRPr="00EA49B4">
        <w:t>on suppose se mêler quelquefois des choses humaines</w:t>
      </w:r>
      <w:r w:rsidR="007D0B10">
        <w:t xml:space="preserve">, </w:t>
      </w:r>
      <w:r w:rsidRPr="00EA49B4">
        <w:t>qui volent partout sur l</w:t>
      </w:r>
      <w:r w:rsidR="007D0B10">
        <w:t>’</w:t>
      </w:r>
      <w:r w:rsidRPr="00EA49B4">
        <w:t>aile des vents</w:t>
      </w:r>
      <w:r w:rsidR="007D0B10">
        <w:t xml:space="preserve">, </w:t>
      </w:r>
      <w:r w:rsidRPr="00EA49B4">
        <w:t>et qui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enveloppant de nuages et de ténèbres impénétrables</w:t>
      </w:r>
      <w:r w:rsidR="007D0B10">
        <w:t xml:space="preserve">, </w:t>
      </w:r>
      <w:r w:rsidRPr="00EA49B4">
        <w:t>versent la désolation sur la terre</w:t>
      </w:r>
      <w:r w:rsidR="007D0B10">
        <w:t>. »</w:t>
      </w:r>
    </w:p>
    <w:p w14:paraId="431BDE31" w14:textId="2C085F37" w:rsidR="007D0B10" w:rsidRDefault="00CC13A3" w:rsidP="00CC13A3">
      <w:r w:rsidRPr="00EA49B4">
        <w:t>C</w:t>
      </w:r>
      <w:r w:rsidR="007D0B10">
        <w:t>’</w:t>
      </w:r>
      <w:r w:rsidRPr="00EA49B4">
        <w:t>était ainsi que je cherchais à tromper mon imagination</w:t>
      </w:r>
      <w:r w:rsidR="007D0B10">
        <w:t xml:space="preserve">, </w:t>
      </w:r>
      <w:r w:rsidRPr="00EA49B4">
        <w:t>pour me persuader que mes malheurs actuels avaient une autre source que les premiers</w:t>
      </w:r>
      <w:r w:rsidR="007D0B10">
        <w:t xml:space="preserve">. </w:t>
      </w:r>
      <w:r w:rsidRPr="00EA49B4">
        <w:t>Croire encore à l</w:t>
      </w:r>
      <w:r w:rsidR="007D0B10">
        <w:t>’</w:t>
      </w:r>
      <w:r w:rsidRPr="00EA49B4">
        <w:t>existence et à la continuité de ma première chaîne d</w:t>
      </w:r>
      <w:r w:rsidR="007D0B10">
        <w:t>’</w:t>
      </w:r>
      <w:r w:rsidRPr="00EA49B4">
        <w:t>infortune était la plus épouvantable des idées possibles</w:t>
      </w:r>
      <w:r w:rsidR="007D0B10">
        <w:t xml:space="preserve">, </w:t>
      </w:r>
      <w:r w:rsidRPr="00EA49B4">
        <w:t>auprès de laquelle tout autre mal n</w:t>
      </w:r>
      <w:r w:rsidR="007D0B10">
        <w:t>’</w:t>
      </w:r>
      <w:r w:rsidRPr="00EA49B4">
        <w:t>était rien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une part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incohérence de mes réflexions sur ma situation présente</w:t>
      </w:r>
      <w:r w:rsidR="007D0B10">
        <w:t xml:space="preserve">, </w:t>
      </w:r>
      <w:r w:rsidRPr="00EA49B4">
        <w:t>si je n</w:t>
      </w:r>
      <w:r w:rsidR="007D0B10">
        <w:t>’</w:t>
      </w:r>
      <w:r w:rsidRPr="00EA49B4">
        <w:t xml:space="preserve">y faisais pas entrer pour quelque chose les machinations de </w:t>
      </w:r>
      <w:r w:rsidR="007D0B10">
        <w:t>M. </w:t>
      </w:r>
      <w:r w:rsidRPr="00EA49B4">
        <w:t>Falkland</w:t>
      </w:r>
      <w:r w:rsidR="007D0B10">
        <w:t xml:space="preserve"> ; </w:t>
      </w:r>
      <w:r w:rsidRPr="00EA49B4">
        <w:t>de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la seule possibilité d</w:t>
      </w:r>
      <w:r w:rsidR="007D0B10">
        <w:t>’</w:t>
      </w:r>
      <w:r w:rsidRPr="00EA49B4">
        <w:t xml:space="preserve">avoir encore à lutter contre sa </w:t>
      </w:r>
      <w:r w:rsidRPr="00EA49B4">
        <w:lastRenderedPageBreak/>
        <w:t>haine après une suspension de plusieurs semaines</w:t>
      </w:r>
      <w:r w:rsidR="007D0B10">
        <w:t xml:space="preserve">, </w:t>
      </w:r>
      <w:r w:rsidRPr="00EA49B4">
        <w:t>une suspension que j</w:t>
      </w:r>
      <w:r w:rsidR="007D0B10">
        <w:t>’</w:t>
      </w:r>
      <w:r w:rsidRPr="00EA49B4">
        <w:t>avais crue éternelle</w:t>
      </w:r>
      <w:r w:rsidR="007D0B10">
        <w:t xml:space="preserve">, </w:t>
      </w:r>
      <w:r w:rsidRPr="00EA49B4">
        <w:t>ces deux genres de torture me déchiraient en sens contraires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siècle qu</w:t>
      </w:r>
      <w:r w:rsidR="007D0B10">
        <w:t>’</w:t>
      </w:r>
      <w:r w:rsidRPr="00EA49B4">
        <w:t>un intervalle de quelques semaines pour un homme aussi profondément malheureux que je l</w:t>
      </w:r>
      <w:r w:rsidR="007D0B10">
        <w:t>’</w:t>
      </w:r>
      <w:r w:rsidRPr="00EA49B4">
        <w:t>avais été pendant longtemps</w:t>
      </w:r>
      <w:r w:rsidR="007D0B10">
        <w:t xml:space="preserve">. </w:t>
      </w:r>
      <w:r w:rsidRPr="00EA49B4">
        <w:t>Mais tous mes efforts ne pouvaient réussir à bannir de mon esprit cette terrible image</w:t>
      </w:r>
      <w:r w:rsidR="007D0B10">
        <w:t xml:space="preserve">. </w:t>
      </w:r>
      <w:r w:rsidRPr="00EA49B4">
        <w:t xml:space="preserve">Le génie et la persévérance de </w:t>
      </w:r>
      <w:r w:rsidR="007D0B10">
        <w:t>M. </w:t>
      </w:r>
      <w:r w:rsidRPr="00EA49B4">
        <w:t>Falkland avaient fait dès l</w:t>
      </w:r>
      <w:r w:rsidR="007D0B10">
        <w:t>’</w:t>
      </w:r>
      <w:r w:rsidRPr="00EA49B4">
        <w:t>origine une telle impression sur moi</w:t>
      </w:r>
      <w:r w:rsidR="007D0B10">
        <w:t xml:space="preserve">, </w:t>
      </w:r>
      <w:r w:rsidRPr="00EA49B4">
        <w:t>que je ne me figurais pas que rien lui fût impossible</w:t>
      </w:r>
      <w:r w:rsidR="007D0B10">
        <w:t xml:space="preserve">. </w:t>
      </w:r>
      <w:r w:rsidRPr="00EA49B4">
        <w:t>Il ne s</w:t>
      </w:r>
      <w:r w:rsidR="007D0B10">
        <w:t>’</w:t>
      </w:r>
      <w:r w:rsidRPr="00EA49B4">
        <w:t>agissait pas ici de calculer jusqu</w:t>
      </w:r>
      <w:r w:rsidR="007D0B10">
        <w:t>’</w:t>
      </w:r>
      <w:r w:rsidRPr="00EA49B4">
        <w:t>où peut aller la puissance de l</w:t>
      </w:r>
      <w:r w:rsidR="007D0B10">
        <w:t>’</w:t>
      </w:r>
      <w:r w:rsidRPr="00EA49B4">
        <w:t>esprit humain sur les causes matérielles</w:t>
      </w:r>
      <w:r w:rsidR="007D0B10">
        <w:t> ; M. </w:t>
      </w:r>
      <w:r w:rsidRPr="00EA49B4">
        <w:t>Falkland avait toujours été pour mon imagination un être incompréhensible</w:t>
      </w:r>
      <w:r w:rsidR="007D0B10">
        <w:t xml:space="preserve">, </w:t>
      </w:r>
      <w:r w:rsidRPr="00EA49B4">
        <w:t>et nous ne nous croyons guère capables d</w:t>
      </w:r>
      <w:r w:rsidR="007D0B10">
        <w:t>’</w:t>
      </w:r>
      <w:r w:rsidRPr="00EA49B4">
        <w:t>analyser ce qui nous semble tenir du prodige</w:t>
      </w:r>
      <w:r w:rsidR="007D0B10">
        <w:t>.</w:t>
      </w:r>
    </w:p>
    <w:p w14:paraId="580C8ECA" w14:textId="77777777" w:rsidR="007D0B10" w:rsidRDefault="00CC13A3" w:rsidP="00CC13A3">
      <w:r w:rsidRPr="00EA49B4">
        <w:t>On conçoit bien qu</w:t>
      </w:r>
      <w:r w:rsidR="007D0B10">
        <w:t>’</w:t>
      </w:r>
      <w:r w:rsidRPr="00EA49B4">
        <w:t>une des premières personnes auxquelles je m</w:t>
      </w:r>
      <w:r w:rsidR="007D0B10">
        <w:t>’</w:t>
      </w:r>
      <w:r w:rsidRPr="00EA49B4">
        <w:t>adressai pour l</w:t>
      </w:r>
      <w:r w:rsidR="007D0B10">
        <w:t>’</w:t>
      </w:r>
      <w:r w:rsidRPr="00EA49B4">
        <w:t>explication de ce fatal mystère fut la vertueuse Laura</w:t>
      </w:r>
      <w:r w:rsidR="007D0B10">
        <w:t xml:space="preserve">. </w:t>
      </w:r>
      <w:r w:rsidRPr="00EA49B4">
        <w:t>Plein de confiance dans sa justice et dans la bonté de son cœur</w:t>
      </w:r>
      <w:r w:rsidR="007D0B10">
        <w:t xml:space="preserve">, </w:t>
      </w:r>
      <w:r w:rsidRPr="00EA49B4">
        <w:t>décidé à lui ouvrir le mien avec sincérité</w:t>
      </w:r>
      <w:r w:rsidR="007D0B10">
        <w:t xml:space="preserve">, </w:t>
      </w:r>
      <w:r w:rsidRPr="00EA49B4">
        <w:t>je frappai à sa porte</w:t>
      </w:r>
      <w:r w:rsidR="007D0B10">
        <w:t xml:space="preserve"> ; </w:t>
      </w:r>
      <w:r w:rsidRPr="00EA49B4">
        <w:t>un domestique paraît</w:t>
      </w:r>
      <w:r w:rsidR="007D0B10">
        <w:t xml:space="preserve">, </w:t>
      </w:r>
      <w:r w:rsidRPr="00EA49B4">
        <w:t>et me dit d</w:t>
      </w:r>
      <w:r w:rsidR="007D0B10">
        <w:t>’</w:t>
      </w:r>
      <w:r w:rsidRPr="00EA49B4">
        <w:t>excuser sa maîtresse qui me prie de la dispenser de me voir</w:t>
      </w:r>
      <w:r w:rsidR="007D0B10">
        <w:t>.</w:t>
      </w:r>
    </w:p>
    <w:p w14:paraId="3BD6DD2D" w14:textId="77777777" w:rsidR="007D0B10" w:rsidRDefault="00CC13A3" w:rsidP="00CC13A3">
      <w:r w:rsidRPr="00EA49B4">
        <w:t>Je fus comme atteint d</w:t>
      </w:r>
      <w:r w:rsidR="007D0B10">
        <w:t>’</w:t>
      </w:r>
      <w:r w:rsidRPr="00EA49B4">
        <w:t>un coup de foudre</w:t>
      </w:r>
      <w:r w:rsidR="007D0B10">
        <w:t xml:space="preserve"> : </w:t>
      </w:r>
      <w:r w:rsidRPr="00EA49B4">
        <w:t>je m</w:t>
      </w:r>
      <w:r w:rsidR="007D0B10">
        <w:t>’</w:t>
      </w:r>
      <w:r w:rsidRPr="00EA49B4">
        <w:t>attendais à tout</w:t>
      </w:r>
      <w:r w:rsidR="007D0B10">
        <w:t xml:space="preserve">, </w:t>
      </w:r>
      <w:r w:rsidRPr="00EA49B4">
        <w:t>excepté à être ainsi repoussé</w:t>
      </w:r>
      <w:r w:rsidR="007D0B10">
        <w:t xml:space="preserve"> ; </w:t>
      </w:r>
      <w:r w:rsidRPr="00EA49B4">
        <w:t>après être resté là quelques moments immobile et muet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éloignais</w:t>
      </w:r>
      <w:r w:rsidR="007D0B10">
        <w:t xml:space="preserve">, </w:t>
      </w:r>
      <w:r w:rsidRPr="00EA49B4">
        <w:t>lorsqu</w:t>
      </w:r>
      <w:r w:rsidR="007D0B10">
        <w:t>’</w:t>
      </w:r>
      <w:r w:rsidRPr="00EA49B4">
        <w:t>un des ouvriers</w:t>
      </w:r>
      <w:r w:rsidR="007D0B10">
        <w:t xml:space="preserve">, </w:t>
      </w:r>
      <w:r w:rsidRPr="00EA49B4">
        <w:t>qui courait après moi</w:t>
      </w:r>
      <w:r w:rsidR="007D0B10">
        <w:t xml:space="preserve">, </w:t>
      </w:r>
      <w:r w:rsidRPr="00EA49B4">
        <w:t>me remit ce billet</w:t>
      </w:r>
      <w:r w:rsidR="007D0B10">
        <w:t> :</w:t>
      </w:r>
    </w:p>
    <w:p w14:paraId="5516D7FC" w14:textId="74CEC7E0" w:rsidR="00CC13A3" w:rsidRPr="00EA49B4" w:rsidRDefault="00CC13A3" w:rsidP="00CC13A3"/>
    <w:p w14:paraId="5B033012" w14:textId="30B6ACD9" w:rsidR="007D0B10" w:rsidRDefault="007D0B10" w:rsidP="00CC13A3">
      <w:r>
        <w:t>« M. </w:t>
      </w:r>
      <w:r w:rsidR="00CC13A3" w:rsidRPr="00EA49B4">
        <w:t>Williams</w:t>
      </w:r>
      <w:r>
        <w:t>,</w:t>
      </w:r>
    </w:p>
    <w:p w14:paraId="6250FAAE" w14:textId="77777777" w:rsidR="007D0B10" w:rsidRDefault="007D0B10" w:rsidP="00CC13A3">
      <w:r>
        <w:t>» </w:t>
      </w:r>
      <w:r w:rsidR="00CC13A3" w:rsidRPr="00EA49B4">
        <w:t>Que je ne vous revoie plus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le droit de vous demander cette grâce</w:t>
      </w:r>
      <w:r>
        <w:t xml:space="preserve"> ; </w:t>
      </w:r>
      <w:r w:rsidR="00CC13A3" w:rsidRPr="00EA49B4">
        <w:t>et à cette condition je vous pardonne l</w:t>
      </w:r>
      <w:r>
        <w:t>’</w:t>
      </w:r>
      <w:r w:rsidR="00CC13A3" w:rsidRPr="00EA49B4">
        <w:t>inconvenance coupable de votre conduite envers moi et ma famille</w:t>
      </w:r>
      <w:r>
        <w:t>.</w:t>
      </w:r>
    </w:p>
    <w:p w14:paraId="0F900DB6" w14:textId="24581601" w:rsidR="00CC13A3" w:rsidRPr="00EA49B4" w:rsidRDefault="007D0B10" w:rsidP="00CC13A3">
      <w:pPr>
        <w:jc w:val="right"/>
      </w:pPr>
      <w:r>
        <w:lastRenderedPageBreak/>
        <w:t>» </w:t>
      </w:r>
      <w:r w:rsidR="00CC13A3" w:rsidRPr="00EA49B4">
        <w:t xml:space="preserve">Laura </w:t>
      </w:r>
      <w:r w:rsidR="00CC13A3" w:rsidRPr="00EA49B4">
        <w:rPr>
          <w:szCs w:val="32"/>
        </w:rPr>
        <w:t>DENISON</w:t>
      </w:r>
      <w:r>
        <w:t>. »</w:t>
      </w:r>
    </w:p>
    <w:p w14:paraId="246AC361" w14:textId="77777777" w:rsidR="00CC13A3" w:rsidRPr="00EA49B4" w:rsidRDefault="00CC13A3" w:rsidP="00CC13A3"/>
    <w:p w14:paraId="40F716D7" w14:textId="77777777" w:rsidR="007D0B10" w:rsidRDefault="00CC13A3" w:rsidP="00CC13A3">
      <w:r w:rsidRPr="00EA49B4">
        <w:t>Je ne saurais décrire les sensations que me causa cette lecture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la terrible confirmation du malheur qui m</w:t>
      </w:r>
      <w:r w:rsidR="007D0B10">
        <w:t>’</w:t>
      </w:r>
      <w:r w:rsidRPr="00EA49B4">
        <w:t>enveloppait de tous côtés</w:t>
      </w:r>
      <w:r w:rsidR="007D0B10">
        <w:t xml:space="preserve"> ; </w:t>
      </w:r>
      <w:r w:rsidRPr="00EA49B4">
        <w:t>mais ce qui m</w:t>
      </w:r>
      <w:r w:rsidR="007D0B10">
        <w:t>’</w:t>
      </w:r>
      <w:r w:rsidRPr="00EA49B4">
        <w:t>affligea le plus fut la froideur avec laquelle ces lignes étaient écrites</w:t>
      </w:r>
      <w:r w:rsidR="007D0B10">
        <w:t xml:space="preserve">. </w:t>
      </w:r>
      <w:r w:rsidRPr="00EA49B4">
        <w:t>Tant d</w:t>
      </w:r>
      <w:r w:rsidR="007D0B10">
        <w:t>’</w:t>
      </w:r>
      <w:r w:rsidRPr="00EA49B4">
        <w:t>indifférence de la part de Laura</w:t>
      </w:r>
      <w:r w:rsidR="007D0B10">
        <w:t xml:space="preserve">, </w:t>
      </w:r>
      <w:r w:rsidRPr="00EA49B4">
        <w:t>ma consolatrice</w:t>
      </w:r>
      <w:r w:rsidR="007D0B10">
        <w:t xml:space="preserve">, </w:t>
      </w:r>
      <w:r w:rsidRPr="00EA49B4">
        <w:t>mon amie</w:t>
      </w:r>
      <w:r w:rsidR="007D0B10">
        <w:t xml:space="preserve">, </w:t>
      </w:r>
      <w:r w:rsidRPr="00EA49B4">
        <w:t>ma mère</w:t>
      </w:r>
      <w:r w:rsidR="007D0B10">
        <w:t xml:space="preserve"> ! </w:t>
      </w:r>
      <w:r w:rsidRPr="00EA49B4">
        <w:t>Se séparer de moi</w:t>
      </w:r>
      <w:r w:rsidR="007D0B10">
        <w:t xml:space="preserve">, </w:t>
      </w:r>
      <w:r w:rsidRPr="00EA49B4">
        <w:t>me renvoyer</w:t>
      </w:r>
      <w:r w:rsidR="007D0B10">
        <w:t xml:space="preserve">, </w:t>
      </w:r>
      <w:r w:rsidRPr="00EA49B4">
        <w:t>me chasser pour toujours</w:t>
      </w:r>
      <w:r w:rsidR="007D0B10">
        <w:t xml:space="preserve">, </w:t>
      </w:r>
      <w:r w:rsidRPr="00EA49B4">
        <w:t>sans un regret</w:t>
      </w:r>
      <w:r w:rsidR="007D0B10">
        <w:t> !</w:t>
      </w:r>
    </w:p>
    <w:p w14:paraId="03B338D0" w14:textId="77777777" w:rsidR="007D0B10" w:rsidRDefault="00CC13A3" w:rsidP="00CC13A3">
      <w:r w:rsidRPr="00EA49B4">
        <w:t>Je résolus</w:t>
      </w:r>
      <w:r w:rsidR="007D0B10">
        <w:t xml:space="preserve">, </w:t>
      </w:r>
      <w:r w:rsidRPr="00EA49B4">
        <w:t>malgré sa défense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avoir une explication avec elle</w:t>
      </w:r>
      <w:r w:rsidR="007D0B10">
        <w:t xml:space="preserve">. </w:t>
      </w:r>
      <w:r w:rsidRPr="00EA49B4">
        <w:t>Je ne désespérais pas de surmonter son antipathie</w:t>
      </w:r>
      <w:r w:rsidR="007D0B10">
        <w:t xml:space="preserve">. </w:t>
      </w:r>
      <w:r w:rsidRPr="00EA49B4">
        <w:t>Je ne doutais pas que je parviendrais à la faire revenir de cette décision indigne d</w:t>
      </w:r>
      <w:r w:rsidR="007D0B10">
        <w:t>’</w:t>
      </w:r>
      <w:r w:rsidRPr="00EA49B4">
        <w:t>elle qui condamnait un homme sans l</w:t>
      </w:r>
      <w:r w:rsidR="007D0B10">
        <w:t>’</w:t>
      </w:r>
      <w:r w:rsidRPr="00EA49B4">
        <w:t>entendre</w:t>
      </w:r>
      <w:r w:rsidR="007D0B10">
        <w:t xml:space="preserve">. </w:t>
      </w:r>
      <w:r w:rsidRPr="00EA49B4">
        <w:t>Le lendemain je franchis la barrière de son jardin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y cachai à l</w:t>
      </w:r>
      <w:r w:rsidR="007D0B10">
        <w:t>’</w:t>
      </w:r>
      <w:r w:rsidRPr="00EA49B4">
        <w:t>heure que je savais qu</w:t>
      </w:r>
      <w:r w:rsidR="007D0B10">
        <w:t>’</w:t>
      </w:r>
      <w:r w:rsidRPr="00EA49B4">
        <w:t>elle consacrait habituellement à sa promenade</w:t>
      </w:r>
      <w:r w:rsidR="007D0B10">
        <w:t xml:space="preserve">. </w:t>
      </w:r>
      <w:r w:rsidRPr="00EA49B4">
        <w:t>Je voulus la surprendre</w:t>
      </w:r>
      <w:r w:rsidR="007D0B10">
        <w:t xml:space="preserve">, </w:t>
      </w:r>
      <w:r w:rsidRPr="00EA49B4">
        <w:t>quoique j</w:t>
      </w:r>
      <w:r w:rsidR="007D0B10">
        <w:t>’</w:t>
      </w:r>
      <w:r w:rsidRPr="00EA49B4">
        <w:t>eusse pu obtenir une entrevue à force de la réclamer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ne pas courir le risque de la trouver irritée contre moi par mon obstination</w:t>
      </w:r>
      <w:r w:rsidR="007D0B10">
        <w:t xml:space="preserve">. </w:t>
      </w:r>
      <w:r w:rsidRPr="00EA49B4">
        <w:t>Je vis passer les enfants qui se rendaient dans la campagne</w:t>
      </w:r>
      <w:r w:rsidR="007D0B10">
        <w:t xml:space="preserve">, </w:t>
      </w:r>
      <w:r w:rsidRPr="00EA49B4">
        <w:t>et je soupirai en pensant que je les voyais peut-être pour la dernière fois</w:t>
      </w:r>
      <w:r w:rsidR="007D0B10">
        <w:t xml:space="preserve">. </w:t>
      </w:r>
      <w:r w:rsidRPr="00EA49B4">
        <w:t>Leur mère parut ensuite</w:t>
      </w:r>
      <w:r w:rsidR="007D0B10">
        <w:t xml:space="preserve">, </w:t>
      </w:r>
      <w:r w:rsidRPr="00EA49B4">
        <w:t>et je remarquai sur son visage sa douceur et sa sérénité accoutumées</w:t>
      </w:r>
      <w:r w:rsidR="007D0B10">
        <w:t xml:space="preserve">. </w:t>
      </w:r>
      <w:r w:rsidRPr="00EA49B4">
        <w:t>Mon cœur battait violemment</w:t>
      </w:r>
      <w:r w:rsidR="007D0B10">
        <w:t xml:space="preserve"> ; </w:t>
      </w:r>
      <w:r w:rsidRPr="00EA49B4">
        <w:t>mon trouble était extrême</w:t>
      </w:r>
      <w:r w:rsidR="007D0B10">
        <w:t xml:space="preserve"> : </w:t>
      </w:r>
      <w:r w:rsidRPr="00EA49B4">
        <w:t>je sortis de ma cachette</w:t>
      </w:r>
      <w:r w:rsidR="007D0B10">
        <w:t xml:space="preserve">, </w:t>
      </w:r>
      <w:r w:rsidRPr="00EA49B4">
        <w:t>et je hâtai le pas à mesure que je m</w:t>
      </w:r>
      <w:r w:rsidR="007D0B10">
        <w:t>’</w:t>
      </w:r>
      <w:r w:rsidRPr="00EA49B4">
        <w:t>approchai de Laura</w:t>
      </w:r>
      <w:r w:rsidR="007D0B10">
        <w:t>.</w:t>
      </w:r>
    </w:p>
    <w:p w14:paraId="1DD7A5FE" w14:textId="62341915" w:rsidR="00CC13A3" w:rsidRPr="00EA49B4" w:rsidRDefault="007D0B10" w:rsidP="00CC13A3">
      <w:r>
        <w:t>« </w:t>
      </w:r>
      <w:r w:rsidR="00CC13A3" w:rsidRPr="00EA49B4">
        <w:t>Pour l</w:t>
      </w:r>
      <w:r>
        <w:t>’</w:t>
      </w:r>
      <w:r w:rsidR="00CC13A3" w:rsidRPr="00EA49B4">
        <w:t>amour du ciel</w:t>
      </w:r>
      <w:r>
        <w:t xml:space="preserve">, </w:t>
      </w:r>
      <w:r w:rsidR="00CC13A3" w:rsidRPr="00EA49B4">
        <w:t>madame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écriai-je</w:t>
      </w:r>
      <w:r>
        <w:t xml:space="preserve">, </w:t>
      </w:r>
      <w:r w:rsidR="00CC13A3" w:rsidRPr="00EA49B4">
        <w:t>écoutez-moi</w:t>
      </w:r>
      <w:r>
        <w:t xml:space="preserve">, </w:t>
      </w:r>
      <w:r w:rsidR="00CC13A3" w:rsidRPr="00EA49B4">
        <w:t>ne m</w:t>
      </w:r>
      <w:r>
        <w:t>’</w:t>
      </w:r>
      <w:r w:rsidR="00CC13A3" w:rsidRPr="00EA49B4">
        <w:t>évitez pas</w:t>
      </w:r>
      <w:r>
        <w:t> ! »</w:t>
      </w:r>
    </w:p>
    <w:p w14:paraId="7C7AD410" w14:textId="77777777" w:rsidR="007D0B10" w:rsidRDefault="00CC13A3" w:rsidP="00CC13A3">
      <w:r w:rsidRPr="00EA49B4">
        <w:t>Elle s</w:t>
      </w:r>
      <w:r w:rsidR="007D0B10">
        <w:t>’</w:t>
      </w:r>
      <w:r w:rsidRPr="00EA49B4">
        <w:t>arrêta</w:t>
      </w:r>
      <w:r w:rsidR="007D0B10">
        <w:t>. « </w:t>
      </w:r>
      <w:r w:rsidRPr="00EA49B4">
        <w:t>Non</w:t>
      </w:r>
      <w:r w:rsidR="007D0B10">
        <w:t xml:space="preserve">, </w:t>
      </w:r>
      <w:r w:rsidRPr="00EA49B4">
        <w:t>monsieur</w:t>
      </w:r>
      <w:r w:rsidR="007D0B10">
        <w:t xml:space="preserve">, </w:t>
      </w:r>
      <w:r w:rsidRPr="00EA49B4">
        <w:t>reprit-elle</w:t>
      </w:r>
      <w:r w:rsidR="007D0B10">
        <w:t xml:space="preserve">, </w:t>
      </w:r>
      <w:r w:rsidRPr="00EA49B4">
        <w:t>je ne vous éviterai pas</w:t>
      </w:r>
      <w:r w:rsidR="007D0B10">
        <w:t xml:space="preserve"> ; </w:t>
      </w:r>
      <w:r w:rsidRPr="00EA49B4">
        <w:t xml:space="preserve">je vous avais prié de me dispenser de cette </w:t>
      </w:r>
      <w:r w:rsidRPr="00EA49B4">
        <w:lastRenderedPageBreak/>
        <w:t>entrevue</w:t>
      </w:r>
      <w:r w:rsidR="007D0B10">
        <w:t xml:space="preserve"> ; </w:t>
      </w:r>
      <w:r w:rsidRPr="00EA49B4">
        <w:t>mais puisque je ne puis l</w:t>
      </w:r>
      <w:r w:rsidR="007D0B10">
        <w:t>’</w:t>
      </w:r>
      <w:r w:rsidRPr="00EA49B4">
        <w:t>obtenir</w:t>
      </w:r>
      <w:r w:rsidR="007D0B10">
        <w:t xml:space="preserve">… </w:t>
      </w:r>
      <w:r w:rsidRPr="00EA49B4">
        <w:t>Quoique cette entrevue me soit pénible</w:t>
      </w:r>
      <w:r w:rsidR="007D0B10">
        <w:t xml:space="preserve">, </w:t>
      </w:r>
      <w:r w:rsidRPr="00EA49B4">
        <w:t>elle ne m</w:t>
      </w:r>
      <w:r w:rsidR="007D0B10">
        <w:t>’</w:t>
      </w:r>
      <w:r w:rsidRPr="00EA49B4">
        <w:t>inspire aucune crainte</w:t>
      </w:r>
      <w:r w:rsidR="007D0B10">
        <w:t>.</w:t>
      </w:r>
    </w:p>
    <w:p w14:paraId="4C7C52B4" w14:textId="77777777" w:rsidR="007D0B10" w:rsidRDefault="007D0B10" w:rsidP="00CC13A3">
      <w:r>
        <w:t>— </w:t>
      </w:r>
      <w:r w:rsidR="00CC13A3" w:rsidRPr="00EA49B4">
        <w:t>Oh</w:t>
      </w:r>
      <w:r>
        <w:t xml:space="preserve"> ! </w:t>
      </w:r>
      <w:r w:rsidR="00CC13A3" w:rsidRPr="00EA49B4">
        <w:t>madame</w:t>
      </w:r>
      <w:r>
        <w:t xml:space="preserve">, </w:t>
      </w:r>
      <w:r w:rsidR="00CC13A3" w:rsidRPr="00EA49B4">
        <w:t>répondis-je</w:t>
      </w:r>
      <w:r>
        <w:t xml:space="preserve">, </w:t>
      </w:r>
      <w:r w:rsidR="00CC13A3" w:rsidRPr="00EA49B4">
        <w:t>ô mon amie</w:t>
      </w:r>
      <w:r>
        <w:t xml:space="preserve">, </w:t>
      </w:r>
      <w:r w:rsidR="00CC13A3" w:rsidRPr="00EA49B4">
        <w:t>vous que je respecte</w:t>
      </w:r>
      <w:r>
        <w:t xml:space="preserve">, </w:t>
      </w:r>
      <w:r w:rsidR="00CC13A3" w:rsidRPr="00EA49B4">
        <w:t>vous que j</w:t>
      </w:r>
      <w:r>
        <w:t>’</w:t>
      </w:r>
      <w:r w:rsidR="00CC13A3" w:rsidRPr="00EA49B4">
        <w:t>osais appeler ma mère</w:t>
      </w:r>
      <w:r>
        <w:t xml:space="preserve">, </w:t>
      </w:r>
      <w:r w:rsidR="00CC13A3" w:rsidRPr="00EA49B4">
        <w:t>pouvez-vous désirer de ne pas m</w:t>
      </w:r>
      <w:r>
        <w:t>’</w:t>
      </w:r>
      <w:r w:rsidR="00CC13A3" w:rsidRPr="00EA49B4">
        <w:t>entendre</w:t>
      </w:r>
      <w:r>
        <w:t xml:space="preserve"> ? </w:t>
      </w:r>
      <w:r w:rsidR="00CC13A3" w:rsidRPr="00EA49B4">
        <w:t>Pouvez-vous</w:t>
      </w:r>
      <w:r>
        <w:t xml:space="preserve">, </w:t>
      </w:r>
      <w:r w:rsidR="00CC13A3" w:rsidRPr="00EA49B4">
        <w:t>quelles que soient vos préventions contre moi</w:t>
      </w:r>
      <w:r>
        <w:t xml:space="preserve">, </w:t>
      </w:r>
      <w:r w:rsidR="00CC13A3" w:rsidRPr="00EA49B4">
        <w:t>ne pas vous inquiéter de ma justification</w:t>
      </w:r>
      <w:r>
        <w:t> ?</w:t>
      </w:r>
    </w:p>
    <w:p w14:paraId="67DFFCC4" w14:textId="77777777" w:rsidR="007D0B10" w:rsidRDefault="007D0B10" w:rsidP="00CC13A3">
      <w:r>
        <w:t>— </w:t>
      </w:r>
      <w:r w:rsidR="00CC13A3" w:rsidRPr="00EA49B4">
        <w:t>Je ne désire nullement vous entendre</w:t>
      </w:r>
      <w:r>
        <w:t xml:space="preserve">. </w:t>
      </w:r>
      <w:r w:rsidR="00CC13A3" w:rsidRPr="00EA49B4">
        <w:t>Quand un fait raconté dans sa simplicité flétrit le caractère de celui qu</w:t>
      </w:r>
      <w:r>
        <w:t>’</w:t>
      </w:r>
      <w:r w:rsidR="00CC13A3" w:rsidRPr="00EA49B4">
        <w:t>il intéresse</w:t>
      </w:r>
      <w:r>
        <w:t xml:space="preserve">, </w:t>
      </w:r>
      <w:r w:rsidR="00CC13A3" w:rsidRPr="00EA49B4">
        <w:t>quelles couleurs pourraient lui faire dire le contraire</w:t>
      </w:r>
      <w:r>
        <w:t> ?</w:t>
      </w:r>
    </w:p>
    <w:p w14:paraId="2F481736" w14:textId="77777777" w:rsidR="007D0B10" w:rsidRDefault="007D0B10" w:rsidP="00CC13A3">
      <w:r>
        <w:t>— </w:t>
      </w:r>
      <w:r w:rsidR="00CC13A3" w:rsidRPr="00EA49B4">
        <w:t>Bon Dieu</w:t>
      </w:r>
      <w:r>
        <w:t xml:space="preserve"> ! </w:t>
      </w:r>
      <w:r w:rsidR="00CC13A3" w:rsidRPr="00EA49B4">
        <w:t>pouvez-vous condamner un homme quand vous n</w:t>
      </w:r>
      <w:r>
        <w:t>’</w:t>
      </w:r>
      <w:r w:rsidR="00CC13A3" w:rsidRPr="00EA49B4">
        <w:t>avez entendu qu</w:t>
      </w:r>
      <w:r>
        <w:t>’</w:t>
      </w:r>
      <w:r w:rsidR="00CC13A3" w:rsidRPr="00EA49B4">
        <w:t>une version de son histoire</w:t>
      </w:r>
      <w:r>
        <w:t> !</w:t>
      </w:r>
    </w:p>
    <w:p w14:paraId="0C20F831" w14:textId="77777777" w:rsidR="007D0B10" w:rsidRDefault="007D0B10" w:rsidP="00CC13A3">
      <w:r>
        <w:t>— </w:t>
      </w:r>
      <w:r w:rsidR="00CC13A3" w:rsidRPr="00EA49B4">
        <w:t>Oui</w:t>
      </w:r>
      <w:r>
        <w:t xml:space="preserve">, </w:t>
      </w:r>
      <w:r w:rsidR="00CC13A3" w:rsidRPr="00EA49B4">
        <w:t>reprit-elle avec dignité</w:t>
      </w:r>
      <w:r>
        <w:t xml:space="preserve">, </w:t>
      </w:r>
      <w:r w:rsidR="00CC13A3" w:rsidRPr="00EA49B4">
        <w:t>la maxime d</w:t>
      </w:r>
      <w:r>
        <w:t>’</w:t>
      </w:r>
      <w:r w:rsidR="00CC13A3" w:rsidRPr="00EA49B4">
        <w:t>entendre les deux parties peut être bonne dans quelques cas</w:t>
      </w:r>
      <w:r>
        <w:t xml:space="preserve"> ; </w:t>
      </w:r>
      <w:r w:rsidR="00CC13A3" w:rsidRPr="00EA49B4">
        <w:t>mais il en est d</w:t>
      </w:r>
      <w:r>
        <w:t>’</w:t>
      </w:r>
      <w:r w:rsidR="00CC13A3" w:rsidRPr="00EA49B4">
        <w:t>autres qui sont trop clairs pour laisser le moindre doute</w:t>
      </w:r>
      <w:r>
        <w:t xml:space="preserve">. </w:t>
      </w:r>
      <w:r w:rsidR="00CC13A3" w:rsidRPr="00EA49B4">
        <w:t>Une défense habile peut me faire admirer votre talent</w:t>
      </w:r>
      <w:r>
        <w:t xml:space="preserve"> : </w:t>
      </w:r>
      <w:r w:rsidR="00CC13A3" w:rsidRPr="00EA49B4">
        <w:t>je le connais déjà</w:t>
      </w:r>
      <w:r>
        <w:t xml:space="preserve">, </w:t>
      </w:r>
      <w:r w:rsidR="00CC13A3" w:rsidRPr="00EA49B4">
        <w:t>et je puis l</w:t>
      </w:r>
      <w:r>
        <w:t>’</w:t>
      </w:r>
      <w:r w:rsidR="00CC13A3" w:rsidRPr="00EA49B4">
        <w:t>admirer sans aimer votre caractère</w:t>
      </w:r>
      <w:r>
        <w:t>.</w:t>
      </w:r>
    </w:p>
    <w:p w14:paraId="51609C6D" w14:textId="77777777" w:rsidR="007D0B10" w:rsidRDefault="007D0B10" w:rsidP="00CC13A3">
      <w:r>
        <w:t>— </w:t>
      </w:r>
      <w:r w:rsidR="00CC13A3" w:rsidRPr="00EA49B4">
        <w:t>Madame</w:t>
      </w:r>
      <w:r>
        <w:t xml:space="preserve">, </w:t>
      </w:r>
      <w:r w:rsidR="00CC13A3" w:rsidRPr="00EA49B4">
        <w:t>aimable et vertueuse Laura</w:t>
      </w:r>
      <w:r>
        <w:t xml:space="preserve">, </w:t>
      </w:r>
      <w:r w:rsidR="00CC13A3" w:rsidRPr="00EA49B4">
        <w:t>que j</w:t>
      </w:r>
      <w:r>
        <w:t>’</w:t>
      </w:r>
      <w:r w:rsidR="00CC13A3" w:rsidRPr="00EA49B4">
        <w:t>honore dans votre inflexible rigueur</w:t>
      </w:r>
      <w:r>
        <w:t xml:space="preserve">, </w:t>
      </w:r>
      <w:r w:rsidR="00CC13A3" w:rsidRPr="00EA49B4">
        <w:t>je vous conjure de me dire</w:t>
      </w:r>
      <w:r>
        <w:t xml:space="preserve">, </w:t>
      </w:r>
      <w:r w:rsidR="00CC13A3" w:rsidRPr="00EA49B4">
        <w:t>par tout ce que vous avez de plus sacré</w:t>
      </w:r>
      <w:r>
        <w:t xml:space="preserve">, </w:t>
      </w:r>
      <w:r w:rsidR="00CC13A3" w:rsidRPr="00EA49B4">
        <w:t>de me dire ce qui vous a inspiré cette soudaine aversion pour moi</w:t>
      </w:r>
      <w:r>
        <w:t>.</w:t>
      </w:r>
    </w:p>
    <w:p w14:paraId="698F3D21" w14:textId="77777777" w:rsidR="007D0B10" w:rsidRDefault="007D0B10" w:rsidP="00CC13A3">
      <w:r>
        <w:t>— </w:t>
      </w:r>
      <w:r w:rsidR="00CC13A3" w:rsidRPr="00EA49B4">
        <w:t>Non</w:t>
      </w:r>
      <w:r>
        <w:t xml:space="preserve">, </w:t>
      </w:r>
      <w:r w:rsidR="00CC13A3" w:rsidRPr="00EA49B4">
        <w:t>monsieur</w:t>
      </w:r>
      <w:r>
        <w:t xml:space="preserve"> ; </w:t>
      </w:r>
      <w:r w:rsidR="00CC13A3" w:rsidRPr="00EA49B4">
        <w:t>je n</w:t>
      </w:r>
      <w:r>
        <w:t>’</w:t>
      </w:r>
      <w:r w:rsidR="00CC13A3" w:rsidRPr="00EA49B4">
        <w:t>ai rien à vous dire</w:t>
      </w:r>
      <w:r>
        <w:t xml:space="preserve">. </w:t>
      </w:r>
      <w:r w:rsidR="00CC13A3" w:rsidRPr="00EA49B4">
        <w:t>Je vous écoute</w:t>
      </w:r>
      <w:r>
        <w:t xml:space="preserve">, </w:t>
      </w:r>
      <w:r w:rsidR="00CC13A3" w:rsidRPr="00EA49B4">
        <w:t>parce que la vertu doit souffrir sans confusion la présence du vice</w:t>
      </w:r>
      <w:r>
        <w:t xml:space="preserve">. </w:t>
      </w:r>
      <w:r w:rsidR="00CC13A3" w:rsidRPr="00EA49B4">
        <w:t>Votre conduite même en ce moment vous condamne</w:t>
      </w:r>
      <w:r>
        <w:t xml:space="preserve">. </w:t>
      </w:r>
      <w:r w:rsidR="00CC13A3" w:rsidRPr="00EA49B4">
        <w:t>La vertu dédaigne les apologies</w:t>
      </w:r>
      <w:r>
        <w:t xml:space="preserve"> ; </w:t>
      </w:r>
      <w:r w:rsidR="00CC13A3" w:rsidRPr="00EA49B4">
        <w:t>elle brille de sa propre lumière et n</w:t>
      </w:r>
      <w:r>
        <w:t>’</w:t>
      </w:r>
      <w:r w:rsidR="00CC13A3" w:rsidRPr="00EA49B4">
        <w:t>a pas besoin de faux dehors</w:t>
      </w:r>
      <w:r>
        <w:t xml:space="preserve">. </w:t>
      </w:r>
      <w:r w:rsidR="00CC13A3" w:rsidRPr="00EA49B4">
        <w:t>Vous ignorez encore les premiers principes de la vertu</w:t>
      </w:r>
      <w:r>
        <w:t>.</w:t>
      </w:r>
    </w:p>
    <w:p w14:paraId="3AB54123" w14:textId="77777777" w:rsidR="007D0B10" w:rsidRDefault="007D0B10" w:rsidP="00CC13A3">
      <w:r>
        <w:t>— </w:t>
      </w:r>
      <w:r w:rsidR="00CC13A3" w:rsidRPr="00EA49B4">
        <w:t>Et croyez-vous que la conduite la plus régulière soit toujours à l</w:t>
      </w:r>
      <w:r>
        <w:t>’</w:t>
      </w:r>
      <w:r w:rsidR="00CC13A3" w:rsidRPr="00EA49B4">
        <w:t>abri du soupçon</w:t>
      </w:r>
      <w:r>
        <w:t> ?</w:t>
      </w:r>
    </w:p>
    <w:p w14:paraId="0894BA22" w14:textId="77777777" w:rsidR="007D0B10" w:rsidRDefault="007D0B10" w:rsidP="00CC13A3">
      <w:r>
        <w:lastRenderedPageBreak/>
        <w:t>— </w:t>
      </w:r>
      <w:r w:rsidR="00CC13A3" w:rsidRPr="00EA49B4">
        <w:t>Certainement</w:t>
      </w:r>
      <w:r>
        <w:t xml:space="preserve">. </w:t>
      </w:r>
      <w:r w:rsidR="00CC13A3" w:rsidRPr="00EA49B4">
        <w:t>La vertu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consiste en actions et non en paroles</w:t>
      </w:r>
      <w:r>
        <w:t xml:space="preserve">. </w:t>
      </w:r>
      <w:r w:rsidR="00CC13A3" w:rsidRPr="00EA49B4">
        <w:t>L</w:t>
      </w:r>
      <w:r>
        <w:t>’</w:t>
      </w:r>
      <w:r w:rsidR="00CC13A3" w:rsidRPr="00EA49B4">
        <w:t>homme vertueux et le méchant sont des caractères diamétralement opposés</w:t>
      </w:r>
      <w:r>
        <w:t xml:space="preserve">, </w:t>
      </w:r>
      <w:r w:rsidR="00CC13A3" w:rsidRPr="00EA49B4">
        <w:t>et non distingués l</w:t>
      </w:r>
      <w:r>
        <w:t>’</w:t>
      </w:r>
      <w:r w:rsidR="00CC13A3" w:rsidRPr="00EA49B4">
        <w:t>un de l</w:t>
      </w:r>
      <w:r>
        <w:t>’</w:t>
      </w:r>
      <w:r w:rsidR="00CC13A3" w:rsidRPr="00EA49B4">
        <w:t>autre par d</w:t>
      </w:r>
      <w:r>
        <w:t>’</w:t>
      </w:r>
      <w:r w:rsidR="00CC13A3" w:rsidRPr="00EA49B4">
        <w:t>imperceptibles nuances</w:t>
      </w:r>
      <w:r>
        <w:t xml:space="preserve">. </w:t>
      </w:r>
      <w:r w:rsidR="00CC13A3" w:rsidRPr="00EA49B4">
        <w:t>La Providence</w:t>
      </w:r>
      <w:r>
        <w:t xml:space="preserve">, </w:t>
      </w:r>
      <w:r w:rsidR="00CC13A3" w:rsidRPr="00EA49B4">
        <w:t>qui nous gouverne tous</w:t>
      </w:r>
      <w:r>
        <w:t xml:space="preserve">, </w:t>
      </w:r>
      <w:r w:rsidR="00CC13A3" w:rsidRPr="00EA49B4">
        <w:t>n</w:t>
      </w:r>
      <w:r>
        <w:t>’</w:t>
      </w:r>
      <w:r w:rsidR="00CC13A3" w:rsidRPr="00EA49B4">
        <w:t>a pas permis que nous restions sans moyen de décider la plus importante de toutes les questions</w:t>
      </w:r>
      <w:r>
        <w:t xml:space="preserve">. </w:t>
      </w:r>
      <w:r w:rsidR="00CC13A3" w:rsidRPr="00EA49B4">
        <w:t>L</w:t>
      </w:r>
      <w:r>
        <w:t>’</w:t>
      </w:r>
      <w:r w:rsidR="00CC13A3" w:rsidRPr="00EA49B4">
        <w:t>éloquence peut chercher à nous embarrasser</w:t>
      </w:r>
      <w:r>
        <w:t xml:space="preserve"> ; </w:t>
      </w:r>
      <w:r w:rsidR="00CC13A3" w:rsidRPr="00EA49B4">
        <w:t>mais je tâcherai d</w:t>
      </w:r>
      <w:r>
        <w:t>’</w:t>
      </w:r>
      <w:r w:rsidR="00CC13A3" w:rsidRPr="00EA49B4">
        <w:t>éviter sa fallacieuse influence</w:t>
      </w:r>
      <w:r>
        <w:t xml:space="preserve">. </w:t>
      </w:r>
      <w:r w:rsidR="00CC13A3" w:rsidRPr="00EA49B4">
        <w:t>Je ne veux pas laisser pervertir mon jugement et me montrer les choses sous de fausses couleurs</w:t>
      </w:r>
      <w:r>
        <w:t>.</w:t>
      </w:r>
    </w:p>
    <w:p w14:paraId="642E0793" w14:textId="77777777" w:rsidR="007D0B10" w:rsidRDefault="007D0B10" w:rsidP="00CC13A3">
      <w:r>
        <w:t>— </w:t>
      </w:r>
      <w:r w:rsidR="00CC13A3" w:rsidRPr="00EA49B4">
        <w:t>Madame</w:t>
      </w:r>
      <w:r>
        <w:t xml:space="preserve">, </w:t>
      </w:r>
      <w:r w:rsidR="00CC13A3" w:rsidRPr="00EA49B4">
        <w:t>madame</w:t>
      </w:r>
      <w:r>
        <w:t xml:space="preserve">, </w:t>
      </w:r>
      <w:r w:rsidR="00CC13A3" w:rsidRPr="00EA49B4">
        <w:t>vous ne tiendriez pas ce langage</w:t>
      </w:r>
      <w:r>
        <w:t xml:space="preserve">, </w:t>
      </w:r>
      <w:r w:rsidR="00CC13A3" w:rsidRPr="00EA49B4">
        <w:t>si vous n</w:t>
      </w:r>
      <w:r>
        <w:t>’</w:t>
      </w:r>
      <w:r w:rsidR="00CC13A3" w:rsidRPr="00EA49B4">
        <w:t>aviez pas toujours vécu dans cette obscure retraite</w:t>
      </w:r>
      <w:r>
        <w:t xml:space="preserve">, </w:t>
      </w:r>
      <w:r w:rsidR="00CC13A3" w:rsidRPr="00EA49B4">
        <w:t>si vous étiez moins étrangère aux passions et aux institutions des hommes</w:t>
      </w:r>
      <w:r>
        <w:t> !</w:t>
      </w:r>
    </w:p>
    <w:p w14:paraId="03929460" w14:textId="77777777" w:rsidR="007D0B10" w:rsidRDefault="007D0B10" w:rsidP="00CC13A3">
      <w:r>
        <w:t>— </w:t>
      </w:r>
      <w:r w:rsidR="00CC13A3" w:rsidRPr="00EA49B4">
        <w:t>C</w:t>
      </w:r>
      <w:r>
        <w:t>’</w:t>
      </w:r>
      <w:r w:rsidR="00CC13A3" w:rsidRPr="00EA49B4">
        <w:t>est possible</w:t>
      </w:r>
      <w:r>
        <w:t xml:space="preserve"> ; </w:t>
      </w:r>
      <w:r w:rsidR="00CC13A3" w:rsidRPr="00EA49B4">
        <w:t>et si cela est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à remercier Dieu de m</w:t>
      </w:r>
      <w:r>
        <w:t>’</w:t>
      </w:r>
      <w:r w:rsidR="00CC13A3" w:rsidRPr="00EA49B4">
        <w:t>avoir conservé l</w:t>
      </w:r>
      <w:r>
        <w:t>’</w:t>
      </w:r>
      <w:r w:rsidR="00CC13A3" w:rsidRPr="00EA49B4">
        <w:t>innocence du cœur et l</w:t>
      </w:r>
      <w:r>
        <w:t>’</w:t>
      </w:r>
      <w:r w:rsidR="00CC13A3" w:rsidRPr="00EA49B4">
        <w:t>intégrité de mon jugement</w:t>
      </w:r>
      <w:r>
        <w:t>.</w:t>
      </w:r>
    </w:p>
    <w:p w14:paraId="6BE590FA" w14:textId="77777777" w:rsidR="007D0B10" w:rsidRDefault="007D0B10" w:rsidP="00CC13A3">
      <w:r>
        <w:t>— </w:t>
      </w:r>
      <w:r w:rsidR="00CC13A3" w:rsidRPr="00EA49B4">
        <w:t>Croyez-vous donc que l</w:t>
      </w:r>
      <w:r>
        <w:t>’</w:t>
      </w:r>
      <w:r w:rsidR="00CC13A3" w:rsidRPr="00EA49B4">
        <w:t>ignorance soit la seule et la plus sûre protectrice de ces avantages</w:t>
      </w:r>
      <w:r>
        <w:t> ?</w:t>
      </w:r>
    </w:p>
    <w:p w14:paraId="1809177D" w14:textId="77777777" w:rsidR="007D0B10" w:rsidRDefault="007D0B10" w:rsidP="00CC13A3">
      <w:r>
        <w:t>— </w:t>
      </w:r>
      <w:r w:rsidR="00CC13A3" w:rsidRPr="00EA49B4">
        <w:t>Monsieur</w:t>
      </w:r>
      <w:r>
        <w:t xml:space="preserve">, </w:t>
      </w:r>
      <w:r w:rsidR="00CC13A3" w:rsidRPr="00EA49B4">
        <w:t>je vous ai dit et je vous répète que toutes vos protestations sont vaines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aurais voulu que vous nous eussiez épargné</w:t>
      </w:r>
      <w:r>
        <w:t xml:space="preserve">, </w:t>
      </w:r>
      <w:r w:rsidR="00CC13A3" w:rsidRPr="00EA49B4">
        <w:t>à vous comme à moi</w:t>
      </w:r>
      <w:r>
        <w:t xml:space="preserve">, </w:t>
      </w:r>
      <w:r w:rsidR="00CC13A3" w:rsidRPr="00EA49B4">
        <w:t>la peine de cette explication</w:t>
      </w:r>
      <w:r>
        <w:t xml:space="preserve">. </w:t>
      </w:r>
      <w:r w:rsidR="00CC13A3" w:rsidRPr="00EA49B4">
        <w:t>Mais supposons que la vertu soit en effet une chose douteuse</w:t>
      </w:r>
      <w:r>
        <w:t xml:space="preserve">, </w:t>
      </w:r>
      <w:r w:rsidR="00CC13A3" w:rsidRPr="00EA49B4">
        <w:t>telle que vous me la représentez</w:t>
      </w:r>
      <w:r>
        <w:t xml:space="preserve">… </w:t>
      </w:r>
      <w:r w:rsidR="00CC13A3" w:rsidRPr="00EA49B4">
        <w:t>Est-il possible</w:t>
      </w:r>
      <w:r>
        <w:t xml:space="preserve">, </w:t>
      </w:r>
      <w:r w:rsidR="00CC13A3" w:rsidRPr="00EA49B4">
        <w:t>si vous n</w:t>
      </w:r>
      <w:r>
        <w:t>’</w:t>
      </w:r>
      <w:r w:rsidR="00CC13A3" w:rsidRPr="00EA49B4">
        <w:t>êtes pas coupable</w:t>
      </w:r>
      <w:r>
        <w:t xml:space="preserve">, </w:t>
      </w:r>
      <w:r w:rsidR="00CC13A3" w:rsidRPr="00EA49B4">
        <w:t>que vous ne m</w:t>
      </w:r>
      <w:r>
        <w:t>’</w:t>
      </w:r>
      <w:r w:rsidR="00CC13A3" w:rsidRPr="00EA49B4">
        <w:t>ayez pas informée de votre histoire</w:t>
      </w:r>
      <w:r>
        <w:t xml:space="preserve"> ? </w:t>
      </w:r>
      <w:r w:rsidR="00CC13A3" w:rsidRPr="00EA49B4">
        <w:t>Deviez-vous me la laisser apprendre par hasard</w:t>
      </w:r>
      <w:r>
        <w:t xml:space="preserve">, </w:t>
      </w:r>
      <w:r w:rsidR="00CC13A3" w:rsidRPr="00EA49B4">
        <w:t>au risque de paraître encore plus coupable que vous n</w:t>
      </w:r>
      <w:r>
        <w:t>’</w:t>
      </w:r>
      <w:r w:rsidR="00CC13A3" w:rsidRPr="00EA49B4">
        <w:t>êtes</w:t>
      </w:r>
      <w:r>
        <w:t xml:space="preserve"> ? </w:t>
      </w:r>
      <w:r w:rsidR="00CC13A3" w:rsidRPr="00EA49B4">
        <w:t>Que vous soyez honnête</w:t>
      </w:r>
      <w:r>
        <w:t xml:space="preserve">, </w:t>
      </w:r>
      <w:r w:rsidR="00CC13A3" w:rsidRPr="00EA49B4">
        <w:t>je le veux bien</w:t>
      </w:r>
      <w:r>
        <w:t xml:space="preserve"> ; </w:t>
      </w:r>
      <w:r w:rsidR="00CC13A3" w:rsidRPr="00EA49B4">
        <w:t>mais vous ne passez pas pour tel aux yeux du monde</w:t>
      </w:r>
      <w:r>
        <w:t xml:space="preserve"> : </w:t>
      </w:r>
      <w:r w:rsidR="00CC13A3" w:rsidRPr="00EA49B4">
        <w:t>deviez-vous m</w:t>
      </w:r>
      <w:r>
        <w:t>’</w:t>
      </w:r>
      <w:r w:rsidR="00CC13A3" w:rsidRPr="00EA49B4">
        <w:t>exposer à introduire</w:t>
      </w:r>
      <w:r>
        <w:t xml:space="preserve">, </w:t>
      </w:r>
      <w:r w:rsidR="00CC13A3" w:rsidRPr="00EA49B4">
        <w:t>sans le savoir</w:t>
      </w:r>
      <w:r>
        <w:t xml:space="preserve">, </w:t>
      </w:r>
      <w:r w:rsidR="00CC13A3" w:rsidRPr="00EA49B4">
        <w:t>un homme de votre réputation parmi mes enfants</w:t>
      </w:r>
      <w:r>
        <w:t xml:space="preserve"> ? </w:t>
      </w:r>
      <w:r w:rsidR="00CC13A3" w:rsidRPr="00EA49B4">
        <w:t>Allez</w:t>
      </w:r>
      <w:r>
        <w:t xml:space="preserve">, </w:t>
      </w:r>
      <w:r w:rsidR="00CC13A3" w:rsidRPr="00EA49B4">
        <w:t>monsieur</w:t>
      </w:r>
      <w:r>
        <w:t xml:space="preserve">, </w:t>
      </w:r>
      <w:r w:rsidR="00CC13A3" w:rsidRPr="00EA49B4">
        <w:t>je vous méprise</w:t>
      </w:r>
      <w:r>
        <w:t xml:space="preserve">, </w:t>
      </w:r>
      <w:r w:rsidR="00CC13A3" w:rsidRPr="00EA49B4">
        <w:lastRenderedPageBreak/>
        <w:t>vous êtes un monstre et non un homme</w:t>
      </w:r>
      <w:r>
        <w:t xml:space="preserve">. </w:t>
      </w:r>
      <w:r w:rsidR="00CC13A3" w:rsidRPr="00EA49B4">
        <w:t>Je ne sais si je me laisse égarer par ma position personnelle</w:t>
      </w:r>
      <w:r>
        <w:t xml:space="preserve"> ; </w:t>
      </w:r>
      <w:r w:rsidR="00CC13A3" w:rsidRPr="00EA49B4">
        <w:t>mais ce dernier trait est pire à mes yeux que tous les autres</w:t>
      </w:r>
      <w:r>
        <w:t xml:space="preserve">. </w:t>
      </w:r>
      <w:r w:rsidR="00CC13A3" w:rsidRPr="00EA49B4">
        <w:t>La nature m</w:t>
      </w:r>
      <w:r>
        <w:t>’</w:t>
      </w:r>
      <w:r w:rsidR="00CC13A3" w:rsidRPr="00EA49B4">
        <w:t>a créée la protectrice de mes enfants</w:t>
      </w:r>
      <w:r>
        <w:t xml:space="preserve"> ; </w:t>
      </w:r>
      <w:r w:rsidR="00CC13A3" w:rsidRPr="00EA49B4">
        <w:t>je n</w:t>
      </w:r>
      <w:r>
        <w:t>’</w:t>
      </w:r>
      <w:r w:rsidR="00CC13A3" w:rsidRPr="00EA49B4">
        <w:t>oublierai jamais l</w:t>
      </w:r>
      <w:r>
        <w:t>’</w:t>
      </w:r>
      <w:r w:rsidR="00CC13A3" w:rsidRPr="00EA49B4">
        <w:t>ineffaçable offense que vous avez commise contre eux</w:t>
      </w:r>
      <w:r>
        <w:t xml:space="preserve">. </w:t>
      </w:r>
      <w:r w:rsidR="00CC13A3" w:rsidRPr="00EA49B4">
        <w:t>Vous m</w:t>
      </w:r>
      <w:r>
        <w:t>’</w:t>
      </w:r>
      <w:r w:rsidR="00CC13A3" w:rsidRPr="00EA49B4">
        <w:t>avez blessée au cœur</w:t>
      </w:r>
      <w:r>
        <w:t xml:space="preserve"> : </w:t>
      </w:r>
      <w:r w:rsidR="00CC13A3" w:rsidRPr="00EA49B4">
        <w:t>vous m</w:t>
      </w:r>
      <w:r>
        <w:t>’</w:t>
      </w:r>
      <w:r w:rsidR="00CC13A3" w:rsidRPr="00EA49B4">
        <w:t>avez appris jusqu</w:t>
      </w:r>
      <w:r>
        <w:t>’</w:t>
      </w:r>
      <w:r w:rsidR="00CC13A3" w:rsidRPr="00EA49B4">
        <w:t>où peut aller la méchanceté de l</w:t>
      </w:r>
      <w:r>
        <w:t>’</w:t>
      </w:r>
      <w:r w:rsidR="00CC13A3" w:rsidRPr="00EA49B4">
        <w:t>homme</w:t>
      </w:r>
      <w:r>
        <w:t>.</w:t>
      </w:r>
    </w:p>
    <w:p w14:paraId="621F4C31" w14:textId="24A8E50F" w:rsidR="007D0B10" w:rsidRDefault="007D0B10" w:rsidP="00CC13A3">
      <w:r>
        <w:t>— </w:t>
      </w:r>
      <w:r w:rsidR="00CC13A3" w:rsidRPr="00EA49B4">
        <w:t>Madame</w:t>
      </w:r>
      <w:r>
        <w:t xml:space="preserve">, </w:t>
      </w:r>
      <w:r w:rsidR="00CC13A3" w:rsidRPr="00EA49B4">
        <w:t>je ne puis plus longtemps me taire</w:t>
      </w:r>
      <w:r>
        <w:t xml:space="preserve"> ; </w:t>
      </w:r>
      <w:r w:rsidR="00CC13A3" w:rsidRPr="00EA49B4">
        <w:t>je vois que</w:t>
      </w:r>
      <w:r>
        <w:t xml:space="preserve">, </w:t>
      </w:r>
      <w:r w:rsidR="00CC13A3" w:rsidRPr="00EA49B4">
        <w:t>par un moyen ou un autre</w:t>
      </w:r>
      <w:r>
        <w:t xml:space="preserve">, </w:t>
      </w:r>
      <w:r w:rsidR="00CC13A3" w:rsidRPr="00EA49B4">
        <w:t>vous avez entendu parler de l</w:t>
      </w:r>
      <w:r>
        <w:t>’</w:t>
      </w:r>
      <w:r w:rsidR="00CC13A3" w:rsidRPr="00EA49B4">
        <w:t xml:space="preserve">histoire de </w:t>
      </w:r>
      <w:r>
        <w:t>M. </w:t>
      </w:r>
      <w:r w:rsidR="00CC13A3" w:rsidRPr="00EA49B4">
        <w:t>Falkland</w:t>
      </w:r>
      <w:r>
        <w:t>.</w:t>
      </w:r>
    </w:p>
    <w:p w14:paraId="4A673EA3" w14:textId="77777777" w:rsidR="007D0B10" w:rsidRDefault="007D0B10" w:rsidP="00CC13A3">
      <w:r>
        <w:t>— </w:t>
      </w:r>
      <w:r w:rsidR="00CC13A3" w:rsidRPr="00EA49B4">
        <w:t>Oui</w:t>
      </w:r>
      <w:r>
        <w:t xml:space="preserve">, </w:t>
      </w:r>
      <w:r w:rsidR="00CC13A3" w:rsidRPr="00EA49B4">
        <w:t>je m</w:t>
      </w:r>
      <w:r>
        <w:t>’</w:t>
      </w:r>
      <w:r w:rsidR="00CC13A3" w:rsidRPr="00EA49B4">
        <w:t>étonne que vous ayez l</w:t>
      </w:r>
      <w:r>
        <w:t>’</w:t>
      </w:r>
      <w:r w:rsidR="00CC13A3" w:rsidRPr="00EA49B4">
        <w:t>effronterie de prononcer ce nom</w:t>
      </w:r>
      <w:r>
        <w:t xml:space="preserve">, </w:t>
      </w:r>
      <w:r w:rsidR="00CC13A3" w:rsidRPr="00EA49B4">
        <w:t>qui est celui du plus noble</w:t>
      </w:r>
      <w:r>
        <w:t xml:space="preserve">, </w:t>
      </w:r>
      <w:r w:rsidR="00CC13A3" w:rsidRPr="00EA49B4">
        <w:t>du plus vertueux</w:t>
      </w:r>
      <w:r>
        <w:t xml:space="preserve">, </w:t>
      </w:r>
      <w:r w:rsidR="00CC13A3" w:rsidRPr="00EA49B4">
        <w:t>du plus généreux des hommes</w:t>
      </w:r>
      <w:r>
        <w:t>.</w:t>
      </w:r>
    </w:p>
    <w:p w14:paraId="67C26F31" w14:textId="77777777" w:rsidR="007D0B10" w:rsidRDefault="007D0B10" w:rsidP="00CC13A3">
      <w:r>
        <w:t>— </w:t>
      </w:r>
      <w:r w:rsidR="00CC13A3" w:rsidRPr="00EA49B4">
        <w:t>Madame</w:t>
      </w:r>
      <w:r>
        <w:t xml:space="preserve">, </w:t>
      </w:r>
      <w:r w:rsidR="00CC13A3" w:rsidRPr="00EA49B4">
        <w:t>je me dois à moi-même de vous éclairer à ce sujet</w:t>
      </w:r>
      <w:r>
        <w:t xml:space="preserve">. </w:t>
      </w:r>
      <w:r w:rsidR="00CC13A3" w:rsidRPr="00EA49B4">
        <w:t>Ce Falkland</w:t>
      </w:r>
      <w:r>
        <w:t>…</w:t>
      </w:r>
    </w:p>
    <w:p w14:paraId="6D122D3E" w14:textId="7E257686" w:rsidR="00CC13A3" w:rsidRPr="00EA49B4" w:rsidRDefault="007D0B10" w:rsidP="00CC13A3">
      <w:r>
        <w:t>— M. </w:t>
      </w:r>
      <w:r w:rsidR="00CC13A3" w:rsidRPr="00EA49B4">
        <w:t>Williams</w:t>
      </w:r>
      <w:r>
        <w:t xml:space="preserve">, </w:t>
      </w:r>
      <w:r w:rsidR="00CC13A3" w:rsidRPr="00EA49B4">
        <w:t>je vois revenir mes enfants</w:t>
      </w:r>
      <w:r>
        <w:t xml:space="preserve"> : </w:t>
      </w:r>
      <w:r w:rsidR="00CC13A3" w:rsidRPr="00EA49B4">
        <w:t>la plus lâche de vos actions est de vous être rendu leur précepteur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exige que vous ne les voyiez plus</w:t>
      </w:r>
      <w:r>
        <w:t xml:space="preserve">. </w:t>
      </w:r>
      <w:r w:rsidR="00CC13A3" w:rsidRPr="00EA49B4">
        <w:t>Je vous ordonne de vous taire</w:t>
      </w:r>
      <w:r>
        <w:t xml:space="preserve"> ; </w:t>
      </w:r>
      <w:r w:rsidR="00CC13A3" w:rsidRPr="00EA49B4">
        <w:t>je vous ordonne de vous éloigner</w:t>
      </w:r>
      <w:r>
        <w:t xml:space="preserve">. </w:t>
      </w:r>
      <w:r w:rsidR="00CC13A3" w:rsidRPr="00EA49B4">
        <w:t>Si vous persistez dans le projet absurde de vous expliquer avec moi</w:t>
      </w:r>
      <w:r>
        <w:t xml:space="preserve">, </w:t>
      </w:r>
      <w:r w:rsidR="00CC13A3" w:rsidRPr="00EA49B4">
        <w:t>vous choisirez un autre moment</w:t>
      </w:r>
      <w:r>
        <w:t>. »</w:t>
      </w:r>
    </w:p>
    <w:p w14:paraId="4A98DCFC" w14:textId="77777777" w:rsidR="007D0B10" w:rsidRDefault="00CC13A3" w:rsidP="00CC13A3">
      <w:r w:rsidRPr="00EA49B4">
        <w:t>Je ne pus rien ajouter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eu le cœur déchiré pendant tout ce dialogue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eus pas la force de prolonger la peine de cette respectable femme</w:t>
      </w:r>
      <w:r w:rsidR="007D0B10">
        <w:t xml:space="preserve">, </w:t>
      </w:r>
      <w:r w:rsidRPr="00EA49B4">
        <w:t>à qui j</w:t>
      </w:r>
      <w:r w:rsidR="007D0B10">
        <w:t>’</w:t>
      </w:r>
      <w:r w:rsidRPr="00EA49B4">
        <w:t>avais fait tant de mal</w:t>
      </w:r>
      <w:r w:rsidR="007D0B10">
        <w:t xml:space="preserve">, </w:t>
      </w:r>
      <w:r w:rsidRPr="00EA49B4">
        <w:t>quoique innocent des crimes qu</w:t>
      </w:r>
      <w:r w:rsidR="007D0B10">
        <w:t>’</w:t>
      </w:r>
      <w:r w:rsidRPr="00EA49B4">
        <w:t>elle m</w:t>
      </w:r>
      <w:r w:rsidR="007D0B10">
        <w:t>’</w:t>
      </w:r>
      <w:r w:rsidRPr="00EA49B4">
        <w:t>imputait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obéis à ses ordres et m</w:t>
      </w:r>
      <w:r w:rsidR="007D0B10">
        <w:t>’</w:t>
      </w:r>
      <w:r w:rsidRPr="00EA49B4">
        <w:t>éloignai</w:t>
      </w:r>
      <w:r w:rsidR="007D0B10">
        <w:t>.</w:t>
      </w:r>
    </w:p>
    <w:p w14:paraId="0FD5F14C" w14:textId="77777777" w:rsidR="007D0B10" w:rsidRDefault="00CC13A3" w:rsidP="00CC13A3">
      <w:r w:rsidRPr="00EA49B4">
        <w:t>Je retournai machinalement à ma demeure</w:t>
      </w:r>
      <w:r w:rsidR="007D0B10">
        <w:t xml:space="preserve">. </w:t>
      </w:r>
      <w:r w:rsidRPr="00EA49B4">
        <w:t>En entrant dans la maison dont j</w:t>
      </w:r>
      <w:r w:rsidR="007D0B10">
        <w:t>’</w:t>
      </w:r>
      <w:r w:rsidRPr="00EA49B4">
        <w:t>occupais un appartement</w:t>
      </w:r>
      <w:r w:rsidR="007D0B10">
        <w:t xml:space="preserve">, </w:t>
      </w:r>
      <w:r w:rsidRPr="00EA49B4">
        <w:t>je trouvai tous mes hôtes sortis</w:t>
      </w:r>
      <w:r w:rsidR="007D0B10">
        <w:t xml:space="preserve">. </w:t>
      </w:r>
      <w:r w:rsidRPr="00EA49B4">
        <w:t>La femme et les enfants avaient été prendre le frais</w:t>
      </w:r>
      <w:r w:rsidR="007D0B10">
        <w:t xml:space="preserve"> ; </w:t>
      </w:r>
      <w:r w:rsidRPr="00EA49B4">
        <w:t xml:space="preserve">le mari était dehors à ses occupations </w:t>
      </w:r>
      <w:r w:rsidRPr="00EA49B4">
        <w:lastRenderedPageBreak/>
        <w:t>ordinaires</w:t>
      </w:r>
      <w:r w:rsidR="007D0B10">
        <w:t xml:space="preserve">. </w:t>
      </w:r>
      <w:r w:rsidRPr="00EA49B4">
        <w:t>Dans ce pays on ne ferme les portes</w:t>
      </w:r>
      <w:r w:rsidR="007D0B10">
        <w:t xml:space="preserve">, </w:t>
      </w:r>
      <w:r w:rsidRPr="00EA49B4">
        <w:t>pendant le jour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au loquet</w:t>
      </w:r>
      <w:r w:rsidR="007D0B10">
        <w:t xml:space="preserve">. </w:t>
      </w:r>
      <w:r w:rsidRPr="00EA49B4">
        <w:t>Ainsi j</w:t>
      </w:r>
      <w:r w:rsidR="007D0B10">
        <w:t>’</w:t>
      </w:r>
      <w:r w:rsidRPr="00EA49B4">
        <w:t>ouvris moi-même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entrai dans la cuisine</w:t>
      </w:r>
      <w:r w:rsidR="007D0B10">
        <w:t xml:space="preserve">. </w:t>
      </w:r>
      <w:r w:rsidRPr="00EA49B4">
        <w:t>Comme mes yeux se portaient indifféremment</w:t>
      </w:r>
      <w:r w:rsidR="007D0B10">
        <w:t xml:space="preserve">, </w:t>
      </w:r>
      <w:r w:rsidRPr="00EA49B4">
        <w:t>de côté et d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ils tombèrent par hasard sur un papier posé dans un coin</w:t>
      </w:r>
      <w:r w:rsidR="007D0B10">
        <w:t xml:space="preserve">, </w:t>
      </w:r>
      <w:r w:rsidRPr="00EA49B4">
        <w:t>qui</w:t>
      </w:r>
      <w:r w:rsidR="007D0B10">
        <w:t xml:space="preserve">, </w:t>
      </w:r>
      <w:r w:rsidRPr="00EA49B4">
        <w:t>par je ne sais quelle liaison d</w:t>
      </w:r>
      <w:r w:rsidR="007D0B10">
        <w:t>’</w:t>
      </w:r>
      <w:r w:rsidRPr="00EA49B4">
        <w:t>idées que je ne saurais expliquer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inspira de la curiosité et du soupçon</w:t>
      </w:r>
      <w:r w:rsidR="007D0B10">
        <w:t xml:space="preserve">. </w:t>
      </w:r>
      <w:r w:rsidRPr="00EA49B4">
        <w:t>Je courus à l</w:t>
      </w:r>
      <w:r w:rsidR="007D0B10">
        <w:t>’</w:t>
      </w:r>
      <w:r w:rsidRPr="00EA49B4">
        <w:t>endroit où il était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en saisis</w:t>
      </w:r>
      <w:r w:rsidR="007D0B10">
        <w:t xml:space="preserve">, </w:t>
      </w:r>
      <w:r w:rsidRPr="00EA49B4">
        <w:t>et je lus</w:t>
      </w:r>
      <w:r w:rsidR="007D0B10">
        <w:t xml:space="preserve">, </w:t>
      </w:r>
      <w:r w:rsidRPr="00EA49B4">
        <w:t>quoi</w:t>
      </w:r>
      <w:r w:rsidR="007D0B10">
        <w:t xml:space="preserve"> ? </w:t>
      </w:r>
      <w:r w:rsidRPr="00EA49B4">
        <w:rPr>
          <w:i/>
          <w:iCs/>
        </w:rPr>
        <w:t>La merveilleuse et surprenante histoire de Caleb Williams</w:t>
      </w:r>
      <w:r w:rsidR="007D0B10">
        <w:t xml:space="preserve">, </w:t>
      </w:r>
      <w:r w:rsidRPr="00EA49B4">
        <w:t>ce même écrit qui m</w:t>
      </w:r>
      <w:r w:rsidR="007D0B10">
        <w:t>’</w:t>
      </w:r>
      <w:r w:rsidRPr="00EA49B4">
        <w:t>avait causé de si affreuses angoisses dans les derniers moments de mon séjour à Londres</w:t>
      </w:r>
      <w:r w:rsidR="007D0B10">
        <w:t>.</w:t>
      </w:r>
    </w:p>
    <w:p w14:paraId="364CFB3C" w14:textId="77777777" w:rsidR="007D0B10" w:rsidRDefault="00CC13A3" w:rsidP="00CC13A3">
      <w:r w:rsidRPr="00EA49B4">
        <w:t>Cette découverte m</w:t>
      </w:r>
      <w:r w:rsidR="007D0B10">
        <w:t>’</w:t>
      </w:r>
      <w:r w:rsidRPr="00EA49B4">
        <w:t>éclaircit tout d</w:t>
      </w:r>
      <w:r w:rsidR="007D0B10">
        <w:t>’</w:t>
      </w:r>
      <w:r w:rsidRPr="00EA49B4">
        <w:t>un coup le mystère que je n</w:t>
      </w:r>
      <w:r w:rsidR="007D0B10">
        <w:t>’</w:t>
      </w:r>
      <w:r w:rsidRPr="00EA49B4">
        <w:t>avais pu comprendre</w:t>
      </w:r>
      <w:r w:rsidR="007D0B10">
        <w:t xml:space="preserve">. </w:t>
      </w:r>
      <w:r w:rsidRPr="00EA49B4">
        <w:t>Une affreuse certitude succéda aux doutes qui m</w:t>
      </w:r>
      <w:r w:rsidR="007D0B10">
        <w:t>’</w:t>
      </w:r>
      <w:r w:rsidRPr="00EA49B4">
        <w:t>avaient tourmenté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effet de la foudre n</w:t>
      </w:r>
      <w:r w:rsidR="007D0B10">
        <w:t>’</w:t>
      </w:r>
      <w:r w:rsidRPr="00EA49B4">
        <w:t>est ni plus rapide</w:t>
      </w:r>
      <w:r w:rsidR="007D0B10">
        <w:t xml:space="preserve">, </w:t>
      </w:r>
      <w:r w:rsidRPr="00EA49B4">
        <w:t>ni plus terrible</w:t>
      </w:r>
      <w:r w:rsidR="007D0B10">
        <w:t xml:space="preserve"> ; </w:t>
      </w:r>
      <w:r w:rsidRPr="00EA49B4">
        <w:t>je restai anéanti</w:t>
      </w:r>
      <w:r w:rsidR="007D0B10">
        <w:t>.</w:t>
      </w:r>
    </w:p>
    <w:p w14:paraId="6C627106" w14:textId="77777777" w:rsidR="007D0B10" w:rsidRDefault="00CC13A3" w:rsidP="00CC13A3">
      <w:r w:rsidRPr="00EA49B4">
        <w:t>Il n</w:t>
      </w:r>
      <w:r w:rsidR="007D0B10">
        <w:t>’</w:t>
      </w:r>
      <w:r w:rsidRPr="00EA49B4">
        <w:t>y avait donc plus d</w:t>
      </w:r>
      <w:r w:rsidR="007D0B10">
        <w:t>’</w:t>
      </w:r>
      <w:r w:rsidRPr="00EA49B4">
        <w:t>espérance pour moi</w:t>
      </w:r>
      <w:r w:rsidR="007D0B10">
        <w:t xml:space="preserve"> ! </w:t>
      </w:r>
      <w:r w:rsidRPr="00EA49B4">
        <w:t>Il ne me servait à rien d</w:t>
      </w:r>
      <w:r w:rsidR="007D0B10">
        <w:t>’</w:t>
      </w:r>
      <w:r w:rsidRPr="00EA49B4">
        <w:t>avoir été acquitté</w:t>
      </w:r>
      <w:r w:rsidR="007D0B10">
        <w:t xml:space="preserve"> ? </w:t>
      </w:r>
      <w:r w:rsidRPr="00EA49B4">
        <w:t>L</w:t>
      </w:r>
      <w:r w:rsidR="007D0B10">
        <w:t>’</w:t>
      </w:r>
      <w:r w:rsidRPr="00EA49B4">
        <w:t>avenir</w:t>
      </w:r>
      <w:r w:rsidR="007D0B10">
        <w:t xml:space="preserve">, </w:t>
      </w:r>
      <w:r w:rsidRPr="00EA49B4">
        <w:t>le passé ne m</w:t>
      </w:r>
      <w:r w:rsidR="007D0B10">
        <w:t>’</w:t>
      </w:r>
      <w:r w:rsidRPr="00EA49B4">
        <w:t>offraient aucun moyen de soulagement dans mes souffrances</w:t>
      </w:r>
      <w:r w:rsidR="007D0B10">
        <w:t xml:space="preserve"> ! </w:t>
      </w:r>
      <w:r w:rsidRPr="00EA49B4">
        <w:t>L</w:t>
      </w:r>
      <w:r w:rsidR="007D0B10">
        <w:t>’</w:t>
      </w:r>
      <w:r w:rsidRPr="00EA49B4">
        <w:t>odieuse et atroce imposture inventée contre moi était donc destinée à me suivre partout</w:t>
      </w:r>
      <w:r w:rsidR="007D0B10">
        <w:t xml:space="preserve">, </w:t>
      </w:r>
      <w:r w:rsidRPr="00EA49B4">
        <w:t>à flétrir partout ma réputation</w:t>
      </w:r>
      <w:r w:rsidR="007D0B10">
        <w:t xml:space="preserve">, </w:t>
      </w:r>
      <w:r w:rsidRPr="00EA49B4">
        <w:t>à m</w:t>
      </w:r>
      <w:r w:rsidR="007D0B10">
        <w:t>’</w:t>
      </w:r>
      <w:r w:rsidRPr="00EA49B4">
        <w:t>enlever partout l</w:t>
      </w:r>
      <w:r w:rsidR="007D0B10">
        <w:t>’</w:t>
      </w:r>
      <w:r w:rsidRPr="00EA49B4">
        <w:t>intérêt et la bienveillance de mes semblables</w:t>
      </w:r>
      <w:r w:rsidR="007D0B10">
        <w:t xml:space="preserve">, </w:t>
      </w:r>
      <w:r w:rsidRPr="00EA49B4">
        <w:t>à m</w:t>
      </w:r>
      <w:r w:rsidR="007D0B10">
        <w:t>’</w:t>
      </w:r>
      <w:r w:rsidRPr="00EA49B4">
        <w:t>arracher partout jusqu</w:t>
      </w:r>
      <w:r w:rsidR="007D0B10">
        <w:t>’</w:t>
      </w:r>
      <w:r w:rsidRPr="00EA49B4">
        <w:t>à l</w:t>
      </w:r>
      <w:r w:rsidR="007D0B10">
        <w:t>’</w:t>
      </w:r>
      <w:r w:rsidRPr="00EA49B4">
        <w:t>aliment nécessaire au soutien de ma vie</w:t>
      </w:r>
      <w:r w:rsidR="007D0B10">
        <w:t> !</w:t>
      </w:r>
    </w:p>
    <w:p w14:paraId="11B6AE60" w14:textId="77777777" w:rsidR="007D0B10" w:rsidRDefault="00CC13A3" w:rsidP="00CC13A3">
      <w:r w:rsidRPr="00EA49B4">
        <w:t>La certitude de voir le terme de la tranquillité dont j</w:t>
      </w:r>
      <w:r w:rsidR="007D0B10">
        <w:t>’</w:t>
      </w:r>
      <w:r w:rsidRPr="00EA49B4">
        <w:t>avais joui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affreuse perspective de trouver dans chaque retraite les mêmes sentiments de haine</w:t>
      </w:r>
      <w:r w:rsidR="007D0B10">
        <w:t xml:space="preserve">, </w:t>
      </w:r>
      <w:r w:rsidRPr="00EA49B4">
        <w:t>me causèrent une douleur mortelle</w:t>
      </w:r>
      <w:r w:rsidR="007D0B10">
        <w:t xml:space="preserve">, </w:t>
      </w:r>
      <w:r w:rsidRPr="00EA49B4">
        <w:t>et pendant peut-être l</w:t>
      </w:r>
      <w:r w:rsidR="007D0B10">
        <w:t>’</w:t>
      </w:r>
      <w:r w:rsidRPr="00EA49B4">
        <w:t>espace d</w:t>
      </w:r>
      <w:r w:rsidR="007D0B10">
        <w:t>’</w:t>
      </w:r>
      <w:r w:rsidRPr="00EA49B4">
        <w:t>une demi-heure je fus absolument hors d</w:t>
      </w:r>
      <w:r w:rsidR="007D0B10">
        <w:t>’</w:t>
      </w:r>
      <w:r w:rsidRPr="00EA49B4">
        <w:t>état de former une pensée raisonnable</w:t>
      </w:r>
      <w:r w:rsidR="007D0B10">
        <w:t xml:space="preserve">, </w:t>
      </w:r>
      <w:r w:rsidRPr="00EA49B4">
        <w:t>ni de prendre une résolution</w:t>
      </w:r>
      <w:r w:rsidR="007D0B10">
        <w:t xml:space="preserve">. </w:t>
      </w:r>
      <w:r w:rsidRPr="00EA49B4">
        <w:t>Aussitôt que je fus sorti de cet état d</w:t>
      </w:r>
      <w:r w:rsidR="007D0B10">
        <w:t>’</w:t>
      </w:r>
      <w:r w:rsidRPr="00EA49B4">
        <w:t>épouvante et de stupeur</w:t>
      </w:r>
      <w:r w:rsidR="007D0B10">
        <w:t xml:space="preserve">, </w:t>
      </w:r>
      <w:r w:rsidRPr="00EA49B4">
        <w:t>aussitôt que mon esprit fut délivré de ce calme de mort qui enchaînait toutes ses facultés</w:t>
      </w:r>
      <w:r w:rsidR="007D0B10">
        <w:t xml:space="preserve">, </w:t>
      </w:r>
      <w:r w:rsidRPr="00EA49B4">
        <w:t>il s</w:t>
      </w:r>
      <w:r w:rsidR="007D0B10">
        <w:t>’</w:t>
      </w:r>
      <w:r w:rsidRPr="00EA49B4">
        <w:t>y éleva tout d</w:t>
      </w:r>
      <w:r w:rsidR="007D0B10">
        <w:t>’</w:t>
      </w:r>
      <w:r w:rsidRPr="00EA49B4">
        <w:t xml:space="preserve">un coup comme un vent impétueux et irrésistible </w:t>
      </w:r>
      <w:r w:rsidRPr="00EA49B4">
        <w:lastRenderedPageBreak/>
        <w:t>qui m</w:t>
      </w:r>
      <w:r w:rsidR="007D0B10">
        <w:t>’</w:t>
      </w:r>
      <w:r w:rsidRPr="00EA49B4">
        <w:t>entraîna à abandonner sur-le-champ la retraite qui m</w:t>
      </w:r>
      <w:r w:rsidR="007D0B10">
        <w:t>’</w:t>
      </w:r>
      <w:r w:rsidRPr="00EA49B4">
        <w:t>avait été si chère</w:t>
      </w:r>
      <w:r w:rsidR="007D0B10">
        <w:t xml:space="preserve">. </w:t>
      </w:r>
      <w:r w:rsidRPr="00EA49B4">
        <w:t>Je ne trouvai pas en moi la patience d</w:t>
      </w:r>
      <w:r w:rsidR="007D0B10">
        <w:t>’</w:t>
      </w:r>
      <w:r w:rsidRPr="00EA49B4">
        <w:t>entrer en explication avec ces bons villageois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été trop souvent témoin des triomphes de l</w:t>
      </w:r>
      <w:r w:rsidR="007D0B10">
        <w:t>’</w:t>
      </w:r>
      <w:r w:rsidRPr="00EA49B4">
        <w:t>imposture pour mettre dans mon innocence cette confiance assurée qu</w:t>
      </w:r>
      <w:r w:rsidR="007D0B10">
        <w:t>’</w:t>
      </w:r>
      <w:r w:rsidRPr="00EA49B4">
        <w:t>elle aurait pu donner à toute autre personne de mon âge et de mon caractère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exemple récent de mon explication avec Laura pouvait bien contribuer à m</w:t>
      </w:r>
      <w:r w:rsidR="007D0B10">
        <w:t>’</w:t>
      </w:r>
      <w:r w:rsidRPr="00EA49B4">
        <w:t>ôter tout courage</w:t>
      </w:r>
      <w:r w:rsidR="007D0B10">
        <w:t xml:space="preserve">. </w:t>
      </w:r>
      <w:r w:rsidRPr="00EA49B4">
        <w:t>Je ne pus supporter l</w:t>
      </w:r>
      <w:r w:rsidR="007D0B10">
        <w:t>’</w:t>
      </w:r>
      <w:r w:rsidRPr="00EA49B4">
        <w:t>idée d</w:t>
      </w:r>
      <w:r w:rsidR="007D0B10">
        <w:t>’</w:t>
      </w:r>
      <w:r w:rsidRPr="00EA49B4">
        <w:t>entreprendre d</w:t>
      </w:r>
      <w:r w:rsidR="007D0B10">
        <w:t>’</w:t>
      </w:r>
      <w:r w:rsidRPr="00EA49B4">
        <w:t>arracher ainsi en détail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un après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les traits envenimés qui pleuvaient partout sur moi</w:t>
      </w:r>
      <w:r w:rsidR="007D0B10">
        <w:t xml:space="preserve">. </w:t>
      </w:r>
      <w:r w:rsidRPr="00EA49B4">
        <w:t>Si jamais je me trouvais réduit à la nécessité d</w:t>
      </w:r>
      <w:r w:rsidR="007D0B10">
        <w:t>’</w:t>
      </w:r>
      <w:r w:rsidRPr="00EA49B4">
        <w:t>aller au-devant de mes ennemis</w:t>
      </w:r>
      <w:r w:rsidR="007D0B10">
        <w:t xml:space="preserve">, </w:t>
      </w:r>
      <w:r w:rsidRPr="00EA49B4">
        <w:t>si je me voyais forcé dans toutes mes retraites</w:t>
      </w:r>
      <w:r w:rsidR="007D0B10">
        <w:t xml:space="preserve">, </w:t>
      </w:r>
      <w:r w:rsidRPr="00EA49B4">
        <w:t>comme l</w:t>
      </w:r>
      <w:r w:rsidR="007D0B10">
        <w:t>’</w:t>
      </w:r>
      <w:r w:rsidRPr="00EA49B4">
        <w:t>animal sauvage qui n</w:t>
      </w:r>
      <w:r w:rsidR="007D0B10">
        <w:t>’</w:t>
      </w:r>
      <w:r w:rsidRPr="00EA49B4">
        <w:t>a plus d</w:t>
      </w:r>
      <w:r w:rsidR="007D0B10">
        <w:t>’</w:t>
      </w:r>
      <w:r w:rsidRPr="00EA49B4">
        <w:t>autre ressource que de revenir sur ses pas et de s</w:t>
      </w:r>
      <w:r w:rsidR="007D0B10">
        <w:t>’</w:t>
      </w:r>
      <w:r w:rsidRPr="00EA49B4">
        <w:t>élancer sur les chasseurs</w:t>
      </w:r>
      <w:r w:rsidR="007D0B10">
        <w:t xml:space="preserve">, </w:t>
      </w:r>
      <w:r w:rsidRPr="00EA49B4">
        <w:t>alors je m</w:t>
      </w:r>
      <w:r w:rsidR="007D0B10">
        <w:t>’</w:t>
      </w:r>
      <w:r w:rsidRPr="00EA49B4">
        <w:t>élancerais sur le véritable auteur de cette inique persécution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irais attaquer la calomnie jusque dans son fort</w:t>
      </w:r>
      <w:r w:rsidR="007D0B10">
        <w:t xml:space="preserve"> ; </w:t>
      </w:r>
      <w:r w:rsidRPr="00EA49B4">
        <w:t>je m</w:t>
      </w:r>
      <w:r w:rsidR="007D0B10">
        <w:t>’</w:t>
      </w:r>
      <w:r w:rsidRPr="00EA49B4">
        <w:t>animerais d</w:t>
      </w:r>
      <w:r w:rsidR="007D0B10">
        <w:t>’</w:t>
      </w:r>
      <w:r w:rsidRPr="00EA49B4">
        <w:t>une énergie toute nouvelle</w:t>
      </w:r>
      <w:r w:rsidR="007D0B10">
        <w:t xml:space="preserve"> ; </w:t>
      </w:r>
      <w:r w:rsidRPr="00EA49B4">
        <w:t>je tenterais des efforts dont je n</w:t>
      </w:r>
      <w:r w:rsidR="007D0B10">
        <w:t>’</w:t>
      </w:r>
      <w:r w:rsidRPr="00EA49B4">
        <w:t>avais pas encore eu l</w:t>
      </w:r>
      <w:r w:rsidR="007D0B10">
        <w:t>’</w:t>
      </w:r>
      <w:r w:rsidRPr="00EA49B4">
        <w:t>idée</w:t>
      </w:r>
      <w:r w:rsidR="007D0B10">
        <w:t xml:space="preserve"> ; </w:t>
      </w:r>
      <w:r w:rsidRPr="00EA49B4">
        <w:t>par la fermeté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intrépidité et l</w:t>
      </w:r>
      <w:r w:rsidR="007D0B10">
        <w:t>’</w:t>
      </w:r>
      <w:r w:rsidRPr="00EA49B4">
        <w:t>inébranlable constance qu</w:t>
      </w:r>
      <w:r w:rsidR="007D0B10">
        <w:t>’</w:t>
      </w:r>
      <w:r w:rsidRPr="00EA49B4">
        <w:t>on me verrait déployer</w:t>
      </w:r>
      <w:r w:rsidR="007D0B10">
        <w:t xml:space="preserve">, </w:t>
      </w:r>
      <w:r w:rsidRPr="00EA49B4">
        <w:t>je saurais bien encore forcer les hommes à croire que Falkland était un imposteur et un assassin</w:t>
      </w:r>
      <w:r w:rsidR="007D0B10">
        <w:t>.</w:t>
      </w:r>
    </w:p>
    <w:p w14:paraId="31DBB6CD" w14:textId="1796DD5B" w:rsidR="00CC13A3" w:rsidRPr="00EA49B4" w:rsidRDefault="00CC13A3" w:rsidP="007D0B10">
      <w:pPr>
        <w:pStyle w:val="Titre1"/>
      </w:pPr>
      <w:bookmarkStart w:id="43" w:name="_Toc194843932"/>
      <w:r w:rsidRPr="00EA49B4">
        <w:lastRenderedPageBreak/>
        <w:t>XL</w:t>
      </w:r>
      <w:bookmarkEnd w:id="43"/>
    </w:p>
    <w:p w14:paraId="080FA57B" w14:textId="0FD4217E" w:rsidR="007D0B10" w:rsidRDefault="00CC13A3" w:rsidP="00CC13A3">
      <w:r w:rsidRPr="00EA49B4">
        <w:t>Je me hâte d</w:t>
      </w:r>
      <w:r w:rsidR="007D0B10">
        <w:t>’</w:t>
      </w:r>
      <w:r w:rsidRPr="00EA49B4">
        <w:t>arriver à la conclusion de ma déplorable histoire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peu après l</w:t>
      </w:r>
      <w:r w:rsidR="007D0B10">
        <w:t>’</w:t>
      </w:r>
      <w:r w:rsidRPr="00EA49B4">
        <w:t>époque où je l</w:t>
      </w:r>
      <w:r w:rsidR="007D0B10">
        <w:t>’</w:t>
      </w:r>
      <w:r w:rsidRPr="00EA49B4">
        <w:t>ai conduite que je commençai à l</w:t>
      </w:r>
      <w:r w:rsidR="007D0B10">
        <w:t>’</w:t>
      </w:r>
      <w:r w:rsidRPr="00EA49B4">
        <w:t>écrire</w:t>
      </w:r>
      <w:r w:rsidR="007D0B10">
        <w:t xml:space="preserve"> : </w:t>
      </w:r>
      <w:r w:rsidRPr="00EA49B4">
        <w:t>ressource nouvelle que m</w:t>
      </w:r>
      <w:r w:rsidR="007D0B10">
        <w:t>’</w:t>
      </w:r>
      <w:r w:rsidRPr="00EA49B4">
        <w:t>avait suggérée le désir d</w:t>
      </w:r>
      <w:r w:rsidR="007D0B10">
        <w:t>’</w:t>
      </w:r>
      <w:r w:rsidRPr="00EA49B4">
        <w:t>échapper par tous les moyens possibles au sentiment de mes malheurs</w:t>
      </w:r>
      <w:r w:rsidR="007D0B10">
        <w:t xml:space="preserve">. </w:t>
      </w:r>
      <w:r w:rsidRPr="00EA49B4">
        <w:t>Dans la précipitation avec laquelle je quittai le pays de Galles</w:t>
      </w:r>
      <w:r w:rsidR="007D0B10">
        <w:t xml:space="preserve">, </w:t>
      </w:r>
      <w:r w:rsidRPr="00EA49B4">
        <w:t xml:space="preserve">quand je vis se vérifier les dernières menaces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laissé tous les matériaux de mes recherches étymologiques</w:t>
      </w:r>
      <w:r w:rsidR="007D0B10">
        <w:t xml:space="preserve">, </w:t>
      </w:r>
      <w:r w:rsidRPr="00EA49B4">
        <w:t>ainsi que mon manuscrit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ai jamais pu me décider depuis à reprendre cette étude</w:t>
      </w:r>
      <w:r w:rsidR="007D0B10">
        <w:t xml:space="preserve">. </w:t>
      </w:r>
      <w:r w:rsidRPr="00EA49B4">
        <w:t>On a difficilement le courage de recommencer une tâche laborieuse</w:t>
      </w:r>
      <w:r w:rsidR="007D0B10">
        <w:t xml:space="preserve"> : </w:t>
      </w:r>
      <w:r w:rsidRPr="00EA49B4">
        <w:t>il n</w:t>
      </w:r>
      <w:r w:rsidR="007D0B10">
        <w:t>’</w:t>
      </w:r>
      <w:r w:rsidRPr="00EA49B4">
        <w:t>est pas d</w:t>
      </w:r>
      <w:r w:rsidR="007D0B10">
        <w:t>’</w:t>
      </w:r>
      <w:r w:rsidRPr="00EA49B4">
        <w:t>efforts qui coûtent plus que ceux dont le but est de reconquérir une position perdue</w:t>
      </w:r>
      <w:r w:rsidR="007D0B10">
        <w:t xml:space="preserve">. </w:t>
      </w:r>
      <w:r w:rsidRPr="00EA49B4">
        <w:t>Je ne savais pas d</w:t>
      </w:r>
      <w:r w:rsidR="007D0B10">
        <w:t>’</w:t>
      </w:r>
      <w:r w:rsidRPr="00EA49B4">
        <w:t>ailleurs si je ne serais pas encore bientôt obligé de quitter inopinément toute autre retraite que je viendrais à choisir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pour un état aussi incertain et aussi précaire</w:t>
      </w:r>
      <w:r w:rsidR="007D0B10">
        <w:t xml:space="preserve">, </w:t>
      </w:r>
      <w:r w:rsidRPr="00EA49B4">
        <w:t>le travail que j</w:t>
      </w:r>
      <w:r w:rsidR="007D0B10">
        <w:t>’</w:t>
      </w:r>
      <w:r w:rsidRPr="00EA49B4">
        <w:t>avais commencé entraînait un attirail trop volumineux et trop embarrassant</w:t>
      </w:r>
      <w:r w:rsidR="007D0B10">
        <w:t xml:space="preserve">. </w:t>
      </w:r>
      <w:r w:rsidRPr="00EA49B4">
        <w:t>Il ne servait qu</w:t>
      </w:r>
      <w:r w:rsidR="007D0B10">
        <w:t>’</w:t>
      </w:r>
      <w:r w:rsidRPr="00EA49B4">
        <w:t>à aiguiser les traits de la haine de mon ennemi et à aigrir ma continuelle souffrance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enfin accablé de me voir séparé de la famille de Laura</w:t>
      </w:r>
      <w:r w:rsidR="007D0B10">
        <w:t xml:space="preserve">. </w:t>
      </w:r>
      <w:r w:rsidRPr="00EA49B4">
        <w:t>Insensé d</w:t>
      </w:r>
      <w:r w:rsidR="007D0B10">
        <w:t>’</w:t>
      </w:r>
      <w:r w:rsidRPr="00EA49B4">
        <w:t>avoir pu croire qu</w:t>
      </w:r>
      <w:r w:rsidR="007D0B10">
        <w:t>’</w:t>
      </w:r>
      <w:r w:rsidRPr="00EA49B4">
        <w:t>il y avait encore place pour moi sous un toit ami et paisible</w:t>
      </w:r>
      <w:r w:rsidR="007D0B10">
        <w:t xml:space="preserve"> ! </w:t>
      </w:r>
      <w:r w:rsidRPr="00EA49B4">
        <w:t>Pour la seconde fois je perdais ainsi tout espoir d</w:t>
      </w:r>
      <w:r w:rsidR="007D0B10">
        <w:t>’</w:t>
      </w:r>
      <w:r w:rsidRPr="00EA49B4">
        <w:t>entretenir les purs sentiments d</w:t>
      </w:r>
      <w:r w:rsidR="007D0B10">
        <w:t>’</w:t>
      </w:r>
      <w:r w:rsidRPr="00EA49B4">
        <w:t>une amitié fondée sur l</w:t>
      </w:r>
      <w:r w:rsidR="007D0B10">
        <w:t>’</w:t>
      </w:r>
      <w:r w:rsidRPr="00EA49B4">
        <w:t>estime mutuelle</w:t>
      </w:r>
      <w:r w:rsidR="007D0B10">
        <w:t>. M. </w:t>
      </w:r>
      <w:r w:rsidRPr="00EA49B4">
        <w:t>Collins avait autrefois été un ami auquel il m</w:t>
      </w:r>
      <w:r w:rsidR="007D0B10">
        <w:t>’</w:t>
      </w:r>
      <w:r w:rsidRPr="00EA49B4">
        <w:t>avait fallu renoncer</w:t>
      </w:r>
      <w:r w:rsidR="007D0B10">
        <w:t xml:space="preserve">. </w:t>
      </w:r>
      <w:r w:rsidRPr="00EA49B4">
        <w:t>Je ne voyais plus devant moi que solitude</w:t>
      </w:r>
      <w:r w:rsidR="007D0B10">
        <w:t xml:space="preserve">, </w:t>
      </w:r>
      <w:r w:rsidRPr="00EA49B4">
        <w:t>séparation</w:t>
      </w:r>
      <w:r w:rsidR="007D0B10">
        <w:t xml:space="preserve">, </w:t>
      </w:r>
      <w:r w:rsidRPr="00EA49B4">
        <w:t>éternel bannissement</w:t>
      </w:r>
      <w:r w:rsidR="007D0B10">
        <w:t xml:space="preserve">… </w:t>
      </w:r>
      <w:r w:rsidRPr="00EA49B4">
        <w:t>Mots vides de sens pour la plupart des hommes</w:t>
      </w:r>
      <w:r w:rsidR="007D0B10">
        <w:t xml:space="preserve">, </w:t>
      </w:r>
      <w:r w:rsidRPr="00EA49B4">
        <w:t>mais dont je n</w:t>
      </w:r>
      <w:r w:rsidR="007D0B10">
        <w:t>’</w:t>
      </w:r>
      <w:r w:rsidRPr="00EA49B4">
        <w:t>éprouvais que trop la vaste signification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orgueil de la philosophie nous a appris à traiter l</w:t>
      </w:r>
      <w:r w:rsidR="007D0B10">
        <w:t>’</w:t>
      </w:r>
      <w:r w:rsidRPr="00EA49B4">
        <w:t>homme comme un individu</w:t>
      </w:r>
      <w:r w:rsidR="007D0B10">
        <w:t xml:space="preserve">. </w:t>
      </w:r>
      <w:r w:rsidRPr="00EA49B4">
        <w:t>Il ne l</w:t>
      </w:r>
      <w:r w:rsidR="007D0B10">
        <w:t>’</w:t>
      </w:r>
      <w:r w:rsidRPr="00EA49B4">
        <w:t>est pas</w:t>
      </w:r>
      <w:r w:rsidR="007D0B10">
        <w:t xml:space="preserve">. </w:t>
      </w:r>
      <w:r w:rsidRPr="00EA49B4">
        <w:t>Il tient nécessairement</w:t>
      </w:r>
      <w:r w:rsidR="007D0B10">
        <w:t xml:space="preserve">, </w:t>
      </w:r>
      <w:r w:rsidRPr="00EA49B4">
        <w:t>indispensablement</w:t>
      </w:r>
      <w:r w:rsidR="007D0B10">
        <w:t xml:space="preserve">, </w:t>
      </w:r>
      <w:r w:rsidRPr="00EA49B4">
        <w:t>à son espèce</w:t>
      </w:r>
      <w:r w:rsidR="007D0B10">
        <w:t xml:space="preserve">. </w:t>
      </w:r>
      <w:r w:rsidRPr="00EA49B4">
        <w:t xml:space="preserve">Il est comme ces jumeaux qui naissent avec deux </w:t>
      </w:r>
      <w:r w:rsidRPr="00EA49B4">
        <w:lastRenderedPageBreak/>
        <w:t>têtes et quatre mains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si vous tentez de les détacher l</w:t>
      </w:r>
      <w:r w:rsidR="007D0B10">
        <w:t>’</w:t>
      </w:r>
      <w:r w:rsidRPr="00EA49B4">
        <w:t>un de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ils sont condamnés à languir dans une agonie mortelle</w:t>
      </w:r>
      <w:r w:rsidR="007D0B10">
        <w:t>.</w:t>
      </w:r>
    </w:p>
    <w:p w14:paraId="116AF35A" w14:textId="50531F01" w:rsidR="007D0B10" w:rsidRDefault="00CC13A3" w:rsidP="00CC13A3">
      <w:r w:rsidRPr="00EA49B4">
        <w:t>Ce fut cette circonstance</w:t>
      </w:r>
      <w:r w:rsidR="007D0B10">
        <w:t xml:space="preserve">, </w:t>
      </w:r>
      <w:r w:rsidRPr="00EA49B4">
        <w:t>plus que tout le reste</w:t>
      </w:r>
      <w:r w:rsidR="007D0B10">
        <w:t xml:space="preserve">, </w:t>
      </w:r>
      <w:r w:rsidRPr="00EA49B4">
        <w:t>qui me remplit peu à peu le cœur d</w:t>
      </w:r>
      <w:r w:rsidR="007D0B10">
        <w:t>’</w:t>
      </w:r>
      <w:r w:rsidRPr="00EA49B4">
        <w:t xml:space="preserve">aversion pour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Je ne pus bientôt plus prononcer son nom sans horreur et dégoût</w:t>
      </w:r>
      <w:r w:rsidR="007D0B10">
        <w:t xml:space="preserve">. </w:t>
      </w:r>
      <w:r w:rsidRPr="00EA49B4">
        <w:t>Ce nom était celui de l</w:t>
      </w:r>
      <w:r w:rsidR="007D0B10">
        <w:t>’</w:t>
      </w:r>
      <w:r w:rsidRPr="00EA49B4">
        <w:t>homme qui m</w:t>
      </w:r>
      <w:r w:rsidR="007D0B10">
        <w:t>’</w:t>
      </w:r>
      <w:r w:rsidRPr="00EA49B4">
        <w:t>avait enlevé toutes mes consolations</w:t>
      </w:r>
      <w:r w:rsidR="007D0B10">
        <w:t xml:space="preserve">, </w:t>
      </w:r>
      <w:r w:rsidRPr="00EA49B4">
        <w:t>tout ce qui était pour moi un bonheur ou un semblant de bonheur</w:t>
      </w:r>
      <w:r w:rsidR="007D0B10">
        <w:t>.</w:t>
      </w:r>
    </w:p>
    <w:p w14:paraId="48F9636B" w14:textId="77777777" w:rsidR="007D0B10" w:rsidRDefault="00CC13A3" w:rsidP="00CC13A3">
      <w:r w:rsidRPr="00EA49B4">
        <w:t>La composition de ces mémoires a été pour moi</w:t>
      </w:r>
      <w:r w:rsidR="007D0B10">
        <w:t xml:space="preserve">, </w:t>
      </w:r>
      <w:r w:rsidRPr="00EA49B4">
        <w:t>pendant plusieurs années</w:t>
      </w:r>
      <w:r w:rsidR="007D0B10">
        <w:t xml:space="preserve">, </w:t>
      </w:r>
      <w:r w:rsidRPr="00EA49B4">
        <w:t>un moyen de distraction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ai trouvé pendant quelque temps une triste consolation à les écrire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aimais mieux ramener mes pensées sur cette longue suite de calamités que j</w:t>
      </w:r>
      <w:r w:rsidR="007D0B10">
        <w:t>’</w:t>
      </w:r>
      <w:r w:rsidRPr="00EA49B4">
        <w:t>avais eu à essuyer que de les porter en avant</w:t>
      </w:r>
      <w:r w:rsidR="007D0B10">
        <w:t xml:space="preserve">, </w:t>
      </w:r>
      <w:r w:rsidRPr="00EA49B4">
        <w:t>comme je n</w:t>
      </w:r>
      <w:r w:rsidR="007D0B10">
        <w:t>’</w:t>
      </w:r>
      <w:r w:rsidRPr="00EA49B4">
        <w:t>y avais été que trop accoutumé autrefois</w:t>
      </w:r>
      <w:r w:rsidR="007D0B10">
        <w:t xml:space="preserve">, </w:t>
      </w:r>
      <w:r w:rsidRPr="00EA49B4">
        <w:t>sur les malheurs que l</w:t>
      </w:r>
      <w:r w:rsidR="007D0B10">
        <w:t>’</w:t>
      </w:r>
      <w:r w:rsidRPr="00EA49B4">
        <w:t>avenir pouvait me réserver</w:t>
      </w:r>
      <w:r w:rsidR="007D0B10">
        <w:t xml:space="preserve">. </w:t>
      </w:r>
      <w:r w:rsidRPr="00EA49B4">
        <w:t>Il me semblait que mon histoire</w:t>
      </w:r>
      <w:r w:rsidR="007D0B10">
        <w:t xml:space="preserve">, </w:t>
      </w:r>
      <w:r w:rsidRPr="00EA49B4">
        <w:t>racontée avec candeur et exactitude</w:t>
      </w:r>
      <w:r w:rsidR="007D0B10">
        <w:t xml:space="preserve">, </w:t>
      </w:r>
      <w:r w:rsidRPr="00EA49B4">
        <w:t>porterait avec elle une empreinte de vérité si frappante</w:t>
      </w:r>
      <w:r w:rsidR="007D0B10">
        <w:t xml:space="preserve">, </w:t>
      </w:r>
      <w:r w:rsidRPr="00EA49B4">
        <w:t>que peu d</w:t>
      </w:r>
      <w:r w:rsidR="007D0B10">
        <w:t>’</w:t>
      </w:r>
      <w:r w:rsidRPr="00EA49B4">
        <w:t>hommes pourraient y résister</w:t>
      </w:r>
      <w:r w:rsidR="007D0B10">
        <w:t>. « </w:t>
      </w:r>
      <w:r w:rsidRPr="00EA49B4">
        <w:t>Au moins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laissant après moi ces tristes mémoires</w:t>
      </w:r>
      <w:r w:rsidR="007D0B10">
        <w:t xml:space="preserve">, </w:t>
      </w:r>
      <w:r w:rsidRPr="00EA49B4">
        <w:t>quand je cesserai d</w:t>
      </w:r>
      <w:r w:rsidR="007D0B10">
        <w:t>’</w:t>
      </w:r>
      <w:r w:rsidRPr="00EA49B4">
        <w:t>exister</w:t>
      </w:r>
      <w:r w:rsidR="007D0B10">
        <w:t xml:space="preserve">, </w:t>
      </w:r>
      <w:r w:rsidRPr="00EA49B4">
        <w:t>la postérité aimera à me rendre justice</w:t>
      </w:r>
      <w:r w:rsidR="007D0B10">
        <w:t xml:space="preserve">, </w:t>
      </w:r>
      <w:r w:rsidRPr="00EA49B4">
        <w:t>et les hommes</w:t>
      </w:r>
      <w:r w:rsidR="007D0B10">
        <w:t xml:space="preserve">, </w:t>
      </w:r>
      <w:r w:rsidRPr="00EA49B4">
        <w:t>instruits par mon exemple du déluge de maux que la constitution actuelle de la société entraîne sur leur tête</w:t>
      </w:r>
      <w:r w:rsidR="007D0B10">
        <w:t xml:space="preserve">, </w:t>
      </w:r>
      <w:r w:rsidRPr="00EA49B4">
        <w:t>tourneront enfin leur attention vers la source d</w:t>
      </w:r>
      <w:r w:rsidR="007D0B10">
        <w:t>’</w:t>
      </w:r>
      <w:r w:rsidRPr="00EA49B4">
        <w:t>où découlent tant de douleurs et d</w:t>
      </w:r>
      <w:r w:rsidR="007D0B10">
        <w:t>’</w:t>
      </w:r>
      <w:r w:rsidRPr="00EA49B4">
        <w:t>amertumes</w:t>
      </w:r>
      <w:r w:rsidR="007D0B10">
        <w:t>. »</w:t>
      </w:r>
      <w:r w:rsidRPr="00EA49B4">
        <w:t xml:space="preserve"> Mais ces motifs ont perdu de leur influence pour moi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fini par contracter un dégoût de la vie et de tout ce qui l</w:t>
      </w:r>
      <w:r w:rsidR="007D0B10">
        <w:t>’</w:t>
      </w:r>
      <w:r w:rsidRPr="00EA49B4">
        <w:t>accompagne</w:t>
      </w:r>
      <w:r w:rsidR="007D0B10">
        <w:t xml:space="preserve">. </w:t>
      </w:r>
      <w:r w:rsidRPr="00EA49B4">
        <w:t>Ce plaisir que j</w:t>
      </w:r>
      <w:r w:rsidR="007D0B10">
        <w:t>’</w:t>
      </w:r>
      <w:r w:rsidRPr="00EA49B4">
        <w:t>éprouvais à écrire est devenu maintenant un fardeau</w:t>
      </w:r>
      <w:r w:rsidR="007D0B10">
        <w:t xml:space="preserve">. </w:t>
      </w:r>
      <w:r w:rsidRPr="00EA49B4">
        <w:t>Je resserrerai dans un court espace ce qui me reste à dire</w:t>
      </w:r>
      <w:r w:rsidR="007D0B10">
        <w:t>.</w:t>
      </w:r>
    </w:p>
    <w:p w14:paraId="07487393" w14:textId="75BF99EB" w:rsidR="007D0B10" w:rsidRDefault="00CC13A3" w:rsidP="00CC13A3">
      <w:r w:rsidRPr="00EA49B4">
        <w:t>Peu de temps après l</w:t>
      </w:r>
      <w:r w:rsidR="007D0B10">
        <w:t>’</w:t>
      </w:r>
      <w:r w:rsidRPr="00EA49B4">
        <w:t>époque où j</w:t>
      </w:r>
      <w:r w:rsidR="007D0B10">
        <w:t>’</w:t>
      </w:r>
      <w:r w:rsidRPr="00EA49B4">
        <w:t>en étais resté</w:t>
      </w:r>
      <w:r w:rsidR="007D0B10">
        <w:t xml:space="preserve">, </w:t>
      </w:r>
      <w:r w:rsidRPr="00EA49B4">
        <w:t>je découvris la cause précise de ce changement mystérieux qui s</w:t>
      </w:r>
      <w:r w:rsidR="007D0B10">
        <w:t>’</w:t>
      </w:r>
      <w:r w:rsidRPr="00EA49B4">
        <w:t xml:space="preserve">était </w:t>
      </w:r>
      <w:r w:rsidRPr="00EA49B4">
        <w:lastRenderedPageBreak/>
        <w:t>fait à mon égard dans ma retraite du pays de Galles et je n</w:t>
      </w:r>
      <w:r w:rsidR="007D0B10">
        <w:t>’</w:t>
      </w:r>
      <w:r w:rsidRPr="00EA49B4">
        <w:t>y vis que trop bien le présage de ce que l</w:t>
      </w:r>
      <w:r w:rsidR="007D0B10">
        <w:t>’</w:t>
      </w:r>
      <w:r w:rsidRPr="00EA49B4">
        <w:t>avenir pouvait me réserver ailleurs</w:t>
      </w:r>
      <w:r w:rsidR="007D0B10">
        <w:t>. M. </w:t>
      </w:r>
      <w:r w:rsidRPr="00EA49B4">
        <w:t>Falkland avait pris à sa solde l</w:t>
      </w:r>
      <w:r w:rsidR="007D0B10">
        <w:t>’</w:t>
      </w:r>
      <w:r w:rsidRPr="00EA49B4">
        <w:t>infernal Gines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homme le plus propre</w:t>
      </w:r>
      <w:r w:rsidR="007D0B10">
        <w:t xml:space="preserve">, </w:t>
      </w:r>
      <w:r w:rsidRPr="00EA49B4">
        <w:t>sous tous les rapports</w:t>
      </w:r>
      <w:r w:rsidR="007D0B10">
        <w:t xml:space="preserve">, </w:t>
      </w:r>
      <w:r w:rsidRPr="00EA49B4">
        <w:t>au service qu</w:t>
      </w:r>
      <w:r w:rsidR="007D0B10">
        <w:t>’</w:t>
      </w:r>
      <w:r w:rsidRPr="00EA49B4">
        <w:t>on attendait de lui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abord par son caractère naturellement cruel et impitoyable</w:t>
      </w:r>
      <w:r w:rsidR="007D0B10">
        <w:t xml:space="preserve">, </w:t>
      </w:r>
      <w:r w:rsidRPr="00EA49B4">
        <w:t>ensuite par les habitudes de son esprit rempli à la fois d</w:t>
      </w:r>
      <w:r w:rsidR="007D0B10">
        <w:t>’</w:t>
      </w:r>
      <w:r w:rsidRPr="00EA49B4">
        <w:t>audace et d</w:t>
      </w:r>
      <w:r w:rsidR="007D0B10">
        <w:t>’</w:t>
      </w:r>
      <w:r w:rsidRPr="00EA49B4">
        <w:t>astuce</w:t>
      </w:r>
      <w:r w:rsidR="007D0B10">
        <w:t xml:space="preserve">, </w:t>
      </w:r>
      <w:r w:rsidRPr="00EA49B4">
        <w:t>enfin par la haine envenimée et l</w:t>
      </w:r>
      <w:r w:rsidR="007D0B10">
        <w:t>’</w:t>
      </w:r>
      <w:r w:rsidRPr="00EA49B4">
        <w:t>implacable vengeance qu</w:t>
      </w:r>
      <w:r w:rsidR="007D0B10">
        <w:t>’</w:t>
      </w:r>
      <w:r w:rsidRPr="00EA49B4">
        <w:t>il m</w:t>
      </w:r>
      <w:r w:rsidR="007D0B10">
        <w:t>’</w:t>
      </w:r>
      <w:r w:rsidRPr="00EA49B4">
        <w:t>avait jurées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emploi pour lequel cet homme était payé consistait à me suivre de place en place</w:t>
      </w:r>
      <w:r w:rsidR="007D0B10">
        <w:t xml:space="preserve">, </w:t>
      </w:r>
      <w:r w:rsidRPr="00EA49B4">
        <w:t>à l</w:t>
      </w:r>
      <w:r w:rsidR="007D0B10">
        <w:t>’</w:t>
      </w:r>
      <w:r w:rsidRPr="00EA49B4">
        <w:t>effet d</w:t>
      </w:r>
      <w:r w:rsidR="007D0B10">
        <w:t>’</w:t>
      </w:r>
      <w:r w:rsidRPr="00EA49B4">
        <w:t>y détruire ma réputation et de m</w:t>
      </w:r>
      <w:r w:rsidR="007D0B10">
        <w:t>’</w:t>
      </w:r>
      <w:r w:rsidRPr="00EA49B4">
        <w:t>ôter la chance d</w:t>
      </w:r>
      <w:r w:rsidR="007D0B10">
        <w:t>’</w:t>
      </w:r>
      <w:r w:rsidRPr="00EA49B4">
        <w:t>y acquérir</w:t>
      </w:r>
      <w:r w:rsidR="007D0B10">
        <w:t xml:space="preserve">, </w:t>
      </w:r>
      <w:r w:rsidRPr="00EA49B4">
        <w:t>par une longue résidence</w:t>
      </w:r>
      <w:r w:rsidR="007D0B10">
        <w:t xml:space="preserve">, </w:t>
      </w:r>
      <w:r w:rsidRPr="00EA49B4">
        <w:t>un caractère d</w:t>
      </w:r>
      <w:r w:rsidR="007D0B10">
        <w:t>’</w:t>
      </w:r>
      <w:r w:rsidRPr="00EA49B4">
        <w:t>intégrité capable de donner quelque poids à mes dénonciations</w:t>
      </w:r>
      <w:r w:rsidR="007D0B10">
        <w:t xml:space="preserve">, </w:t>
      </w:r>
      <w:r w:rsidRPr="00EA49B4">
        <w:t>si je tentais par la suite de les renouveler</w:t>
      </w:r>
      <w:r w:rsidR="007D0B10">
        <w:t xml:space="preserve">. </w:t>
      </w:r>
      <w:r w:rsidRPr="00EA49B4">
        <w:t>Il était venu dans le lieu de ma retraite avec les maçons et les ouvriers dont j</w:t>
      </w:r>
      <w:r w:rsidR="007D0B10">
        <w:t>’</w:t>
      </w:r>
      <w:r w:rsidRPr="00EA49B4">
        <w:t>ai parlé</w:t>
      </w:r>
      <w:r w:rsidR="007D0B10">
        <w:t xml:space="preserve"> ; </w:t>
      </w:r>
      <w:r w:rsidRPr="00EA49B4">
        <w:t>tout en prenant les plus grandes précautions pour n</w:t>
      </w:r>
      <w:r w:rsidR="007D0B10">
        <w:t>’</w:t>
      </w:r>
      <w:r w:rsidRPr="00EA49B4">
        <w:t>être pas aperçu de moi</w:t>
      </w:r>
      <w:r w:rsidR="007D0B10">
        <w:t xml:space="preserve">, </w:t>
      </w:r>
      <w:r w:rsidRPr="00EA49B4">
        <w:t>il avait eu soin de répandre de tous côtés ce qui était le plus propre à ses vues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est-à-dire à me faire passer aux yeux de mes voisins pour le plus pervers et le plus infâme de tous les hommes</w:t>
      </w:r>
      <w:r w:rsidR="007D0B10">
        <w:t xml:space="preserve">. </w:t>
      </w:r>
      <w:r w:rsidRPr="00EA49B4">
        <w:t>Ce fut lui</w:t>
      </w:r>
      <w:r w:rsidR="007D0B10">
        <w:t xml:space="preserve">, </w:t>
      </w:r>
      <w:r w:rsidRPr="00EA49B4">
        <w:t>sans aucun doute</w:t>
      </w:r>
      <w:r w:rsidR="007D0B10">
        <w:t xml:space="preserve">, </w:t>
      </w:r>
      <w:r w:rsidRPr="00EA49B4">
        <w:t>qui avait fait circuler ce détestable papier que j</w:t>
      </w:r>
      <w:r w:rsidR="007D0B10">
        <w:t>’</w:t>
      </w:r>
      <w:r w:rsidRPr="00EA49B4">
        <w:t>avais trouvé avant mon départ dans la maison où je logeais</w:t>
      </w:r>
      <w:r w:rsidR="007D0B10">
        <w:t xml:space="preserve">. </w:t>
      </w:r>
      <w:r w:rsidRPr="00EA49B4">
        <w:t>Dans tout ceci</w:t>
      </w:r>
      <w:r w:rsidR="007D0B10">
        <w:t>, M. </w:t>
      </w:r>
      <w:r w:rsidRPr="00EA49B4">
        <w:t>Falkland</w:t>
      </w:r>
      <w:r w:rsidR="007D0B10">
        <w:t xml:space="preserve">, </w:t>
      </w:r>
      <w:r w:rsidRPr="00EA49B4">
        <w:t>raisonnant toujours d</w:t>
      </w:r>
      <w:r w:rsidR="007D0B10">
        <w:t>’</w:t>
      </w:r>
      <w:r w:rsidRPr="00EA49B4">
        <w:t>après ses principes</w:t>
      </w:r>
      <w:r w:rsidR="007D0B10">
        <w:t xml:space="preserve">, </w:t>
      </w:r>
      <w:r w:rsidRPr="00EA49B4">
        <w:t>ne faisait que prendre des précautions nécessaires</w:t>
      </w:r>
      <w:r w:rsidR="007D0B10">
        <w:t xml:space="preserve">. </w:t>
      </w:r>
      <w:r w:rsidRPr="00EA49B4">
        <w:t>Il y avait dans son caractère quelque chose qui lui faisait envisager avec horreur l</w:t>
      </w:r>
      <w:r w:rsidR="007D0B10">
        <w:t>’</w:t>
      </w:r>
      <w:r w:rsidRPr="00EA49B4">
        <w:t>idée de mettre fin à mon existence par quelque moyen violent</w:t>
      </w:r>
      <w:r w:rsidR="007D0B10">
        <w:t xml:space="preserve">, </w:t>
      </w:r>
      <w:r w:rsidRPr="00EA49B4">
        <w:t>en même temps que</w:t>
      </w:r>
      <w:r w:rsidR="007D0B10">
        <w:t xml:space="preserve">, </w:t>
      </w:r>
      <w:r w:rsidRPr="00EA49B4">
        <w:t>malheureusement pour moi</w:t>
      </w:r>
      <w:r w:rsidR="007D0B10">
        <w:t xml:space="preserve">, </w:t>
      </w:r>
      <w:r w:rsidRPr="00EA49B4">
        <w:t>il ne se trouvait jamais suffisamment à l</w:t>
      </w:r>
      <w:r w:rsidR="007D0B10">
        <w:t>’</w:t>
      </w:r>
      <w:r w:rsidRPr="00EA49B4">
        <w:t>abri des récriminations que je pouvais faire faire contre lui</w:t>
      </w:r>
      <w:r w:rsidR="007D0B10">
        <w:t xml:space="preserve">, </w:t>
      </w:r>
      <w:r w:rsidRPr="00EA49B4">
        <w:t>tant qu</w:t>
      </w:r>
      <w:r w:rsidR="007D0B10">
        <w:t>’</w:t>
      </w:r>
      <w:r w:rsidRPr="00EA49B4">
        <w:t>il me savait en vie</w:t>
      </w:r>
      <w:r w:rsidR="007D0B10">
        <w:t xml:space="preserve">. </w:t>
      </w:r>
      <w:r w:rsidRPr="00EA49B4">
        <w:t>Quant à son affreux traité avec Gines</w:t>
      </w:r>
      <w:r w:rsidR="007D0B10">
        <w:t xml:space="preserve">, </w:t>
      </w:r>
      <w:r w:rsidRPr="00EA49B4">
        <w:t>il était bien loin de vouloir qu</w:t>
      </w:r>
      <w:r w:rsidR="007D0B10">
        <w:t>’</w:t>
      </w:r>
      <w:r w:rsidRPr="00EA49B4">
        <w:t>un tel fait fût généralement connu</w:t>
      </w:r>
      <w:r w:rsidR="007D0B10">
        <w:t xml:space="preserve"> ; </w:t>
      </w:r>
      <w:r w:rsidRPr="00EA49B4">
        <w:t>mais aussi la possibilité de cet incident ne l</w:t>
      </w:r>
      <w:r w:rsidR="007D0B10">
        <w:t>’</w:t>
      </w:r>
      <w:r w:rsidRPr="00EA49B4">
        <w:t>effrayait pas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était que trop connu</w:t>
      </w:r>
      <w:r w:rsidR="007D0B10">
        <w:t xml:space="preserve">, </w:t>
      </w:r>
      <w:r w:rsidRPr="00EA49B4">
        <w:t>et plus même qu</w:t>
      </w:r>
      <w:r w:rsidR="007D0B10">
        <w:t>’</w:t>
      </w:r>
      <w:r w:rsidRPr="00EA49B4">
        <w:t>il ne l</w:t>
      </w:r>
      <w:r w:rsidR="007D0B10">
        <w:t>’</w:t>
      </w:r>
      <w:r w:rsidRPr="00EA49B4">
        <w:t>eût désiré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 xml:space="preserve">avais avancé contre lui les accusations </w:t>
      </w:r>
      <w:r w:rsidRPr="00EA49B4">
        <w:lastRenderedPageBreak/>
        <w:t>les plus odieuses</w:t>
      </w:r>
      <w:r w:rsidR="007D0B10">
        <w:t xml:space="preserve">. </w:t>
      </w:r>
      <w:r w:rsidRPr="00EA49B4">
        <w:t>S</w:t>
      </w:r>
      <w:r w:rsidR="007D0B10">
        <w:t>’</w:t>
      </w:r>
      <w:r w:rsidRPr="00EA49B4">
        <w:t>il m</w:t>
      </w:r>
      <w:r w:rsidR="007D0B10">
        <w:t>’</w:t>
      </w:r>
      <w:r w:rsidRPr="00EA49B4">
        <w:t>avait en horreur</w:t>
      </w:r>
      <w:r w:rsidR="007D0B10">
        <w:t xml:space="preserve">, </w:t>
      </w:r>
      <w:r w:rsidRPr="00EA49B4">
        <w:t>comme l</w:t>
      </w:r>
      <w:r w:rsidR="007D0B10">
        <w:t>’</w:t>
      </w:r>
      <w:r w:rsidRPr="00EA49B4">
        <w:t>ennemi déclaré de sa réputation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étais pas vu d</w:t>
      </w:r>
      <w:r w:rsidR="007D0B10">
        <w:t>’</w:t>
      </w:r>
      <w:r w:rsidRPr="00EA49B4">
        <w:t>un autre œil par les personnes qui avaient eu occasion de se mettre au fait de toute notre histoire</w:t>
      </w:r>
      <w:r w:rsidR="007D0B10">
        <w:t xml:space="preserve">. </w:t>
      </w:r>
      <w:r w:rsidRPr="00EA49B4">
        <w:t>Quand elles seraient venues à apprendre toutes les peines qu</w:t>
      </w:r>
      <w:r w:rsidR="007D0B10">
        <w:t>’</w:t>
      </w:r>
      <w:r w:rsidRPr="00EA49B4">
        <w:t>il se donnait pour que ma réputation me suivît partout</w:t>
      </w:r>
      <w:r w:rsidR="007D0B10">
        <w:t xml:space="preserve">, </w:t>
      </w:r>
      <w:r w:rsidRPr="00EA49B4">
        <w:t>elles auraient regardé ces démarches de sa part comme des actes de justice et d</w:t>
      </w:r>
      <w:r w:rsidR="007D0B10">
        <w:t>’</w:t>
      </w:r>
      <w:r w:rsidRPr="00EA49B4">
        <w:t>impartialité</w:t>
      </w:r>
      <w:r w:rsidR="007D0B10">
        <w:t xml:space="preserve">, </w:t>
      </w:r>
      <w:r w:rsidRPr="00EA49B4">
        <w:t>peut-être même comme l</w:t>
      </w:r>
      <w:r w:rsidR="007D0B10">
        <w:t>’</w:t>
      </w:r>
      <w:r w:rsidRPr="00EA49B4">
        <w:t>effet d</w:t>
      </w:r>
      <w:r w:rsidR="007D0B10">
        <w:t>’</w:t>
      </w:r>
      <w:r w:rsidRPr="00EA49B4">
        <w:t>une généreuse sollicitude pour le bien public et du désir d</w:t>
      </w:r>
      <w:r w:rsidR="007D0B10">
        <w:t>’</w:t>
      </w:r>
      <w:r w:rsidRPr="00EA49B4">
        <w:t>empêcher que les autres ne fussent</w:t>
      </w:r>
      <w:r w:rsidR="007D0B10">
        <w:t xml:space="preserve">, </w:t>
      </w:r>
      <w:r w:rsidRPr="00EA49B4">
        <w:t>après lui</w:t>
      </w:r>
      <w:r w:rsidR="007D0B10">
        <w:t xml:space="preserve">, </w:t>
      </w:r>
      <w:r w:rsidRPr="00EA49B4">
        <w:t>victimes de mes mensonges</w:t>
      </w:r>
      <w:r w:rsidR="007D0B10">
        <w:t>.</w:t>
      </w:r>
    </w:p>
    <w:p w14:paraId="206DC3B2" w14:textId="77777777" w:rsidR="007D0B10" w:rsidRDefault="00CC13A3" w:rsidP="00CC13A3">
      <w:r w:rsidRPr="00EA49B4">
        <w:t>Quel expédient emploierais-je donc pour échapper à cette barbare prévoyance qui s</w:t>
      </w:r>
      <w:r w:rsidR="007D0B10">
        <w:t>’</w:t>
      </w:r>
      <w:r w:rsidRPr="00EA49B4">
        <w:t>attachait en tous lieux à mes pas</w:t>
      </w:r>
      <w:r w:rsidR="007D0B10">
        <w:t xml:space="preserve">, </w:t>
      </w:r>
      <w:r w:rsidRPr="00EA49B4">
        <w:t>pour me priver partout des bienfaits et des consolations de la société de mes semblables</w:t>
      </w:r>
      <w:r w:rsidR="007D0B10">
        <w:t xml:space="preserve"> ? </w:t>
      </w:r>
      <w:r w:rsidRPr="00EA49B4">
        <w:t>Il y en avait un contre lequel mon aversion était fortement déclarée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le déguisement de ma personne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essuyé de si dures mortifications</w:t>
      </w:r>
      <w:r w:rsidR="007D0B10">
        <w:t xml:space="preserve">, </w:t>
      </w:r>
      <w:r w:rsidRPr="00EA49B4">
        <w:t>il avait fallu me soumettre à des contraintes si pénibles quand j</w:t>
      </w:r>
      <w:r w:rsidR="007D0B10">
        <w:t>’</w:t>
      </w:r>
      <w:r w:rsidRPr="00EA49B4">
        <w:t>avais fait usage de cette ressource</w:t>
      </w:r>
      <w:r w:rsidR="007D0B10">
        <w:t xml:space="preserve">, </w:t>
      </w:r>
      <w:r w:rsidRPr="00EA49B4">
        <w:t>elle s</w:t>
      </w:r>
      <w:r w:rsidR="007D0B10">
        <w:t>’</w:t>
      </w:r>
      <w:r w:rsidRPr="00EA49B4">
        <w:t>associait dans mon esprit à des sensations si douloureuses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étais bien convaincu d</w:t>
      </w:r>
      <w:r w:rsidR="007D0B10">
        <w:t>’</w:t>
      </w:r>
      <w:r w:rsidRPr="00EA49B4">
        <w:t>une chose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que la vie ne valait pas d</w:t>
      </w:r>
      <w:r w:rsidR="007D0B10">
        <w:t>’</w:t>
      </w:r>
      <w:r w:rsidRPr="00EA49B4">
        <w:t>être achetée à si haut prix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quoique mon parti fût irrévocablement pris sur ce point</w:t>
      </w:r>
      <w:r w:rsidR="007D0B10">
        <w:t xml:space="preserve">, </w:t>
      </w:r>
      <w:r w:rsidRPr="00EA49B4">
        <w:t>il y avait un autre article qui ne me paraissait pas aussi important</w:t>
      </w:r>
      <w:r w:rsidR="007D0B10">
        <w:t xml:space="preserve">, </w:t>
      </w:r>
      <w:r w:rsidRPr="00EA49B4">
        <w:t>et sur lequel j</w:t>
      </w:r>
      <w:r w:rsidR="007D0B10">
        <w:t>’</w:t>
      </w:r>
      <w:r w:rsidRPr="00EA49B4">
        <w:t>étais décidé à passer condamnation dans les circonstances où je me trouvais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expédient peu noble de se donner un faux nom était une mesure à laquelle je me soumettais volontiers</w:t>
      </w:r>
      <w:r w:rsidR="007D0B10">
        <w:t xml:space="preserve">, </w:t>
      </w:r>
      <w:r w:rsidRPr="00EA49B4">
        <w:t>si elle pouvait m</w:t>
      </w:r>
      <w:r w:rsidR="007D0B10">
        <w:t>’</w:t>
      </w:r>
      <w:r w:rsidRPr="00EA49B4">
        <w:t>assurer la tranquillité</w:t>
      </w:r>
      <w:r w:rsidR="007D0B10">
        <w:t>.</w:t>
      </w:r>
    </w:p>
    <w:p w14:paraId="50FB2CC1" w14:textId="318B5CB5" w:rsidR="007D0B10" w:rsidRDefault="00CC13A3" w:rsidP="00CC13A3">
      <w:r w:rsidRPr="00EA49B4">
        <w:t>Mais le changement de nom</w:t>
      </w:r>
      <w:r w:rsidR="007D0B10">
        <w:t xml:space="preserve">, </w:t>
      </w:r>
      <w:r w:rsidRPr="00EA49B4">
        <w:t>les émigrations brusques et furtives d</w:t>
      </w:r>
      <w:r w:rsidR="007D0B10">
        <w:t>’</w:t>
      </w:r>
      <w:r w:rsidRPr="00EA49B4">
        <w:t>un lieu à un autre</w:t>
      </w:r>
      <w:r w:rsidR="007D0B10">
        <w:t xml:space="preserve">, </w:t>
      </w:r>
      <w:r w:rsidRPr="00EA49B4">
        <w:t>la distance et l</w:t>
      </w:r>
      <w:r w:rsidR="007D0B10">
        <w:t>’</w:t>
      </w:r>
      <w:r w:rsidRPr="00EA49B4">
        <w:t>obscurité des retraites</w:t>
      </w:r>
      <w:r w:rsidR="007D0B10">
        <w:t xml:space="preserve">, </w:t>
      </w:r>
      <w:r w:rsidRPr="00EA49B4">
        <w:t>toutes ces précautions étaient insuffisantes pour éluder la sagacité de Gines ou pour lasser l</w:t>
      </w:r>
      <w:r w:rsidR="007D0B10">
        <w:t>’</w:t>
      </w:r>
      <w:r w:rsidRPr="00EA49B4">
        <w:t xml:space="preserve">inexorable constance avec laquelle </w:t>
      </w:r>
      <w:r w:rsidR="007D0B10">
        <w:t>M. </w:t>
      </w:r>
      <w:r w:rsidRPr="00EA49B4">
        <w:t xml:space="preserve">Falkland excitait ce génie infernal à ma </w:t>
      </w:r>
      <w:r w:rsidRPr="00EA49B4">
        <w:lastRenderedPageBreak/>
        <w:t>poursuite</w:t>
      </w:r>
      <w:r w:rsidR="007D0B10">
        <w:t xml:space="preserve">. </w:t>
      </w:r>
      <w:r w:rsidRPr="00EA49B4">
        <w:t>Quelque part que je me retirasse</w:t>
      </w:r>
      <w:r w:rsidR="007D0B10">
        <w:t xml:space="preserve">, </w:t>
      </w:r>
      <w:r w:rsidRPr="00EA49B4">
        <w:t>il ne se passait pas longtemps sans que j</w:t>
      </w:r>
      <w:r w:rsidR="007D0B10">
        <w:t>’</w:t>
      </w:r>
      <w:r w:rsidRPr="00EA49B4">
        <w:t>eusse occasion de voir sur mes traces cet infatigable démon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ai pas de mots pour rendre les sensations que produisit dans mon cœur cette persécution opiniâtre</w:t>
      </w:r>
      <w:r w:rsidR="007D0B10">
        <w:t xml:space="preserve">. </w:t>
      </w:r>
      <w:r w:rsidRPr="00EA49B4">
        <w:t>Il était pour moi ce qu</w:t>
      </w:r>
      <w:r w:rsidR="007D0B10">
        <w:t>’</w:t>
      </w:r>
      <w:r w:rsidRPr="00EA49B4">
        <w:t>on a dit de l</w:t>
      </w:r>
      <w:r w:rsidR="007D0B10">
        <w:t>’</w:t>
      </w:r>
      <w:r w:rsidRPr="00EA49B4">
        <w:t>œil toujours ouvert qui suit partout le coupable pécheur</w:t>
      </w:r>
      <w:r w:rsidR="007D0B10">
        <w:t xml:space="preserve">, </w:t>
      </w:r>
      <w:r w:rsidRPr="00EA49B4">
        <w:t>et dont l</w:t>
      </w:r>
      <w:r w:rsidR="007D0B10">
        <w:t>’</w:t>
      </w:r>
      <w:r w:rsidRPr="00EA49B4">
        <w:t>éclair réveille en lui l</w:t>
      </w:r>
      <w:r w:rsidR="007D0B10">
        <w:t>’</w:t>
      </w:r>
      <w:r w:rsidRPr="00EA49B4">
        <w:t>aiguillon du remords</w:t>
      </w:r>
      <w:r w:rsidR="007D0B10">
        <w:t xml:space="preserve">, </w:t>
      </w:r>
      <w:r w:rsidRPr="00EA49B4">
        <w:t>chaque fois que la nature épuisée semble vouloir assoupir un moment le tourment de sa conscience</w:t>
      </w:r>
      <w:r w:rsidR="007D0B10">
        <w:t xml:space="preserve">. </w:t>
      </w:r>
      <w:r w:rsidRPr="00EA49B4">
        <w:t>Le sommeil avait fui de mes yeux</w:t>
      </w:r>
      <w:r w:rsidR="007D0B10">
        <w:t xml:space="preserve"> ; </w:t>
      </w:r>
      <w:r w:rsidRPr="00EA49B4">
        <w:t>il n</w:t>
      </w:r>
      <w:r w:rsidR="007D0B10">
        <w:t>’</w:t>
      </w:r>
      <w:r w:rsidRPr="00EA49B4">
        <w:t>y avait plus de repos pour moi</w:t>
      </w:r>
      <w:r w:rsidR="007D0B10">
        <w:t xml:space="preserve">, </w:t>
      </w:r>
      <w:r w:rsidRPr="00EA49B4">
        <w:t>plus de soulagement d</w:t>
      </w:r>
      <w:r w:rsidR="007D0B10">
        <w:t>’</w:t>
      </w:r>
      <w:r w:rsidRPr="00EA49B4">
        <w:t>aucun genre</w:t>
      </w:r>
      <w:r w:rsidR="007D0B10">
        <w:t xml:space="preserve"> ; </w:t>
      </w:r>
      <w:r w:rsidRPr="00EA49B4">
        <w:t>jamais je ne pouvais compter sur un instant de sécurité</w:t>
      </w:r>
      <w:r w:rsidR="007D0B10">
        <w:t xml:space="preserve"> ; </w:t>
      </w:r>
      <w:r w:rsidRPr="00EA49B4">
        <w:t>jamais il ne m</w:t>
      </w:r>
      <w:r w:rsidR="007D0B10">
        <w:t>’</w:t>
      </w:r>
      <w:r w:rsidRPr="00EA49B4">
        <w:t>était donné de reposer ma tête une seule minute dans le sein de l</w:t>
      </w:r>
      <w:r w:rsidR="007D0B10">
        <w:t>’</w:t>
      </w:r>
      <w:r w:rsidRPr="00EA49B4">
        <w:t>oubli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pas de murailles qui pussent me dérober à sa surveillance</w:t>
      </w:r>
      <w:r w:rsidR="007D0B10">
        <w:t xml:space="preserve">, </w:t>
      </w:r>
      <w:r w:rsidRPr="00EA49B4">
        <w:t>pas un endroit où son art diabolique ne trouvât le moyen de me créer de nouvelles tortures</w:t>
      </w:r>
      <w:r w:rsidR="007D0B10">
        <w:t xml:space="preserve">. </w:t>
      </w:r>
      <w:r w:rsidRPr="00EA49B4">
        <w:t>Le moment où je ne le voyais pas sur mes traces était empoisonné par l</w:t>
      </w:r>
      <w:r w:rsidR="007D0B10">
        <w:t>’</w:t>
      </w:r>
      <w:r w:rsidRPr="00EA49B4">
        <w:t>affreuse certitude de sentir sa présence l</w:t>
      </w:r>
      <w:r w:rsidR="007D0B10">
        <w:t>’</w:t>
      </w:r>
      <w:r w:rsidRPr="00EA49B4">
        <w:t>instant d</w:t>
      </w:r>
      <w:r w:rsidR="007D0B10">
        <w:t>’</w:t>
      </w:r>
      <w:r w:rsidRPr="00EA49B4">
        <w:t>après</w:t>
      </w:r>
      <w:r w:rsidR="007D0B10">
        <w:t xml:space="preserve">. </w:t>
      </w:r>
      <w:r w:rsidRPr="00EA49B4">
        <w:t>Dans ma première retraite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avais été bercé pendant quelques semaines par une trompeuse sécurité</w:t>
      </w:r>
      <w:r w:rsidR="007D0B10">
        <w:t xml:space="preserve"> ; </w:t>
      </w:r>
      <w:r w:rsidRPr="00EA49B4">
        <w:t>mais je n</w:t>
      </w:r>
      <w:r w:rsidR="007D0B10">
        <w:t>’</w:t>
      </w:r>
      <w:r w:rsidRPr="00EA49B4">
        <w:t>étais plus même assez heureux pour en saisir seulement l</w:t>
      </w:r>
      <w:r w:rsidR="007D0B10">
        <w:t>’</w:t>
      </w:r>
      <w:r w:rsidRPr="00EA49B4">
        <w:t>ombre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passé des années dans cette affreuse vicissitude de tourments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on s</w:t>
      </w:r>
      <w:r w:rsidR="007D0B10">
        <w:t>’</w:t>
      </w:r>
      <w:r w:rsidRPr="00EA49B4">
        <w:t>étonne donc si quelquefois la situation de mon esprit approchait de la démence</w:t>
      </w:r>
      <w:r w:rsidR="007D0B10">
        <w:t>.</w:t>
      </w:r>
    </w:p>
    <w:p w14:paraId="05CD6986" w14:textId="77777777" w:rsidR="007D0B10" w:rsidRDefault="00CC13A3" w:rsidP="00CC13A3">
      <w:r w:rsidRPr="00EA49B4">
        <w:t>Je ne me départis point de la conduite que j</w:t>
      </w:r>
      <w:r w:rsidR="007D0B10">
        <w:t>’</w:t>
      </w:r>
      <w:r w:rsidRPr="00EA49B4">
        <w:t>avais d</w:t>
      </w:r>
      <w:r w:rsidR="007D0B10">
        <w:t>’</w:t>
      </w:r>
      <w:r w:rsidRPr="00EA49B4">
        <w:t>abord adoptée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résolu de ne jamais entrer dans une discussion avec l</w:t>
      </w:r>
      <w:r w:rsidR="007D0B10">
        <w:t>’</w:t>
      </w:r>
      <w:r w:rsidRPr="00EA49B4">
        <w:t>odieux Gines</w:t>
      </w:r>
      <w:r w:rsidR="007D0B10">
        <w:t xml:space="preserve">. </w:t>
      </w:r>
      <w:r w:rsidRPr="00EA49B4">
        <w:t>À quoi m</w:t>
      </w:r>
      <w:r w:rsidR="007D0B10">
        <w:t>’</w:t>
      </w:r>
      <w:r w:rsidRPr="00EA49B4">
        <w:t>aurait-il servi de chercher à établir ma défense</w:t>
      </w:r>
      <w:r w:rsidR="007D0B10">
        <w:t xml:space="preserve"> ? </w:t>
      </w:r>
      <w:r w:rsidRPr="00EA49B4">
        <w:t>L</w:t>
      </w:r>
      <w:r w:rsidR="007D0B10">
        <w:t>’</w:t>
      </w:r>
      <w:r w:rsidRPr="00EA49B4">
        <w:t>histoire que j</w:t>
      </w:r>
      <w:r w:rsidR="007D0B10">
        <w:t>’</w:t>
      </w:r>
      <w:r w:rsidRPr="00EA49B4">
        <w:t>avais à faire était incomplète</w:t>
      </w:r>
      <w:r w:rsidR="007D0B10">
        <w:t xml:space="preserve"> ; </w:t>
      </w:r>
      <w:r w:rsidRPr="00EA49B4">
        <w:t>si cette histoire</w:t>
      </w:r>
      <w:r w:rsidR="007D0B10">
        <w:t xml:space="preserve">, </w:t>
      </w:r>
      <w:r w:rsidRPr="00EA49B4">
        <w:t>quoique mutilée et imparfaite</w:t>
      </w:r>
      <w:r w:rsidR="007D0B10">
        <w:t xml:space="preserve">, </w:t>
      </w:r>
      <w:r w:rsidRPr="00EA49B4">
        <w:t>avait néanmoins paru satisfaisante à quelques personnes prévenues en ma faveur par un long commerce</w:t>
      </w:r>
      <w:r w:rsidR="007D0B10">
        <w:t xml:space="preserve">, </w:t>
      </w:r>
      <w:r w:rsidRPr="00EA49B4">
        <w:t>je ne pouvais pas espérer qu</w:t>
      </w:r>
      <w:r w:rsidR="007D0B10">
        <w:t>’</w:t>
      </w:r>
      <w:r w:rsidRPr="00EA49B4">
        <w:t>elle eût le même succès avec des étrangers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ailleurs</w:t>
      </w:r>
      <w:r w:rsidR="007D0B10">
        <w:t xml:space="preserve">, </w:t>
      </w:r>
      <w:r w:rsidRPr="00EA49B4">
        <w:t>cette justification m</w:t>
      </w:r>
      <w:r w:rsidR="007D0B10">
        <w:t>’</w:t>
      </w:r>
      <w:r w:rsidRPr="00EA49B4">
        <w:t>avait suffi tant que j</w:t>
      </w:r>
      <w:r w:rsidR="007D0B10">
        <w:t>’</w:t>
      </w:r>
      <w:r w:rsidRPr="00EA49B4">
        <w:t>avais pu me soustraire à la vigilance de mes persécuteurs</w:t>
      </w:r>
      <w:r w:rsidR="007D0B10">
        <w:t xml:space="preserve"> ; </w:t>
      </w:r>
      <w:r w:rsidRPr="00EA49B4">
        <w:t>mais en serait-</w:t>
      </w:r>
      <w:r w:rsidRPr="00EA49B4">
        <w:lastRenderedPageBreak/>
        <w:t>il de même à présent que je n</w:t>
      </w:r>
      <w:r w:rsidR="007D0B10">
        <w:t>’</w:t>
      </w:r>
      <w:r w:rsidRPr="00EA49B4">
        <w:t>avais plus aucun moyen de les éviter</w:t>
      </w:r>
      <w:r w:rsidR="007D0B10">
        <w:t xml:space="preserve">, </w:t>
      </w:r>
      <w:r w:rsidRPr="00EA49B4">
        <w:t>et que c</w:t>
      </w:r>
      <w:r w:rsidR="007D0B10">
        <w:t>’</w:t>
      </w:r>
      <w:r w:rsidRPr="00EA49B4">
        <w:t>était en armant à la fois tout un pays contre moi qu</w:t>
      </w:r>
      <w:r w:rsidR="007D0B10">
        <w:t>’</w:t>
      </w:r>
      <w:r w:rsidRPr="00EA49B4">
        <w:t>ils me faisaient la guerre</w:t>
      </w:r>
      <w:r w:rsidR="007D0B10">
        <w:t> ?</w:t>
      </w:r>
    </w:p>
    <w:p w14:paraId="60246171" w14:textId="77777777" w:rsidR="007D0B10" w:rsidRDefault="00CC13A3" w:rsidP="00CC13A3">
      <w:r w:rsidRPr="00EA49B4">
        <w:t>Il est impossible de se faire une idée de tous les maux qu</w:t>
      </w:r>
      <w:r w:rsidR="007D0B10">
        <w:t>’</w:t>
      </w:r>
      <w:r w:rsidRPr="00EA49B4">
        <w:t>entraînait un pareil genre d</w:t>
      </w:r>
      <w:r w:rsidR="007D0B10">
        <w:t>’</w:t>
      </w:r>
      <w:r w:rsidRPr="00EA49B4">
        <w:t>existence</w:t>
      </w:r>
      <w:r w:rsidR="007D0B10">
        <w:t xml:space="preserve">. </w:t>
      </w:r>
      <w:r w:rsidRPr="00EA49B4">
        <w:t>Une aggravation continuelle des privations et des dégoûts de l</w:t>
      </w:r>
      <w:r w:rsidR="007D0B10">
        <w:t>’</w:t>
      </w:r>
      <w:r w:rsidRPr="00EA49B4">
        <w:t>indigence en était la conséquence inévitable</w:t>
      </w:r>
      <w:r w:rsidR="007D0B10">
        <w:t xml:space="preserve">. </w:t>
      </w:r>
      <w:r w:rsidRPr="00EA49B4">
        <w:t>Partout où j</w:t>
      </w:r>
      <w:r w:rsidR="007D0B10">
        <w:t>’</w:t>
      </w:r>
      <w:r w:rsidRPr="00EA49B4">
        <w:t>étais dénoncé</w:t>
      </w:r>
      <w:r w:rsidR="007D0B10">
        <w:t xml:space="preserve">, </w:t>
      </w:r>
      <w:r w:rsidRPr="00EA49B4">
        <w:t>un abandon universel venait m</w:t>
      </w:r>
      <w:r w:rsidR="007D0B10">
        <w:t>’</w:t>
      </w:r>
      <w:r w:rsidRPr="00EA49B4">
        <w:t>instruire de mon sort</w:t>
      </w:r>
      <w:r w:rsidR="007D0B10">
        <w:t xml:space="preserve">. </w:t>
      </w:r>
      <w:r w:rsidRPr="00EA49B4">
        <w:t>Alors</w:t>
      </w:r>
      <w:r w:rsidR="007D0B10">
        <w:t xml:space="preserve">, </w:t>
      </w:r>
      <w:r w:rsidRPr="00EA49B4">
        <w:t>tout retard n</w:t>
      </w:r>
      <w:r w:rsidR="007D0B10">
        <w:t>’</w:t>
      </w:r>
      <w:r w:rsidRPr="00EA49B4">
        <w:t>eût servi qu</w:t>
      </w:r>
      <w:r w:rsidR="007D0B10">
        <w:t>’</w:t>
      </w:r>
      <w:r w:rsidRPr="00EA49B4">
        <w:t>à augmenter le mal</w:t>
      </w:r>
      <w:r w:rsidR="007D0B10">
        <w:t xml:space="preserve">, </w:t>
      </w:r>
      <w:r w:rsidRPr="00EA49B4">
        <w:t>et quand je fuyais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la honte et la misère qui s</w:t>
      </w:r>
      <w:r w:rsidR="007D0B10">
        <w:t>’</w:t>
      </w:r>
      <w:r w:rsidRPr="00EA49B4">
        <w:t>attachaient à mes pas</w:t>
      </w:r>
      <w:r w:rsidR="007D0B10">
        <w:t xml:space="preserve"> ; </w:t>
      </w:r>
      <w:r w:rsidRPr="00EA49B4">
        <w:t>mais je bravais encore tous ces maux</w:t>
      </w:r>
      <w:r w:rsidR="007D0B10">
        <w:t xml:space="preserve">. </w:t>
      </w:r>
      <w:r w:rsidRPr="00EA49B4">
        <w:t>Tantôt l</w:t>
      </w:r>
      <w:r w:rsidR="007D0B10">
        <w:t>’</w:t>
      </w:r>
      <w:r w:rsidRPr="00EA49B4">
        <w:t>indignation</w:t>
      </w:r>
      <w:r w:rsidR="007D0B10">
        <w:t xml:space="preserve">, </w:t>
      </w:r>
      <w:r w:rsidRPr="00EA49B4">
        <w:t>tantôt une invincible persévérance me tinrent lieu de soutien</w:t>
      </w:r>
      <w:r w:rsidR="007D0B10">
        <w:t xml:space="preserve">, </w:t>
      </w:r>
      <w:r w:rsidRPr="00EA49B4">
        <w:t>lorsque l</w:t>
      </w:r>
      <w:r w:rsidR="007D0B10">
        <w:t>’</w:t>
      </w:r>
      <w:r w:rsidRPr="00EA49B4">
        <w:t>humanité laissée à elle seule eût probablement succombé</w:t>
      </w:r>
      <w:r w:rsidR="007D0B10">
        <w:t>.</w:t>
      </w:r>
    </w:p>
    <w:p w14:paraId="7A62A8E7" w14:textId="3455F1A7" w:rsidR="00CC13A3" w:rsidRPr="00EA49B4" w:rsidRDefault="00CC13A3" w:rsidP="00CC13A3">
      <w:r w:rsidRPr="00EA49B4">
        <w:t>On a déjà pu voir que je n</w:t>
      </w:r>
      <w:r w:rsidR="007D0B10">
        <w:t>’</w:t>
      </w:r>
      <w:r w:rsidRPr="00EA49B4">
        <w:t>étais pas d</w:t>
      </w:r>
      <w:r w:rsidR="007D0B10">
        <w:t>’</w:t>
      </w:r>
      <w:r w:rsidRPr="00EA49B4">
        <w:t>un caractère à endurer l</w:t>
      </w:r>
      <w:r w:rsidR="007D0B10">
        <w:t>’</w:t>
      </w:r>
      <w:r w:rsidRPr="00EA49B4">
        <w:t>infortune</w:t>
      </w:r>
      <w:r w:rsidR="007D0B10">
        <w:t xml:space="preserve">, </w:t>
      </w:r>
      <w:r w:rsidRPr="00EA49B4">
        <w:t>sans mettre en usage tous les moyens que je pouvais imaginer pour l</w:t>
      </w:r>
      <w:r w:rsidR="007D0B10">
        <w:t>’</w:t>
      </w:r>
      <w:r w:rsidRPr="00EA49B4">
        <w:t>éluder ou la désarmer</w:t>
      </w:r>
      <w:r w:rsidR="007D0B10">
        <w:t xml:space="preserve">. </w:t>
      </w:r>
      <w:r w:rsidRPr="00EA49B4">
        <w:t>En repassant dans mon esprit</w:t>
      </w:r>
      <w:r w:rsidR="007D0B10">
        <w:t xml:space="preserve">, </w:t>
      </w:r>
      <w:r w:rsidRPr="00EA49B4">
        <w:t>comme j</w:t>
      </w:r>
      <w:r w:rsidR="007D0B10">
        <w:t>’</w:t>
      </w:r>
      <w:r w:rsidRPr="00EA49B4">
        <w:t>en avais souvent l</w:t>
      </w:r>
      <w:r w:rsidR="007D0B10">
        <w:t>’</w:t>
      </w:r>
      <w:r w:rsidRPr="00EA49B4">
        <w:t>habitude</w:t>
      </w:r>
      <w:r w:rsidR="007D0B10">
        <w:t xml:space="preserve">, </w:t>
      </w:r>
      <w:r w:rsidRPr="00EA49B4">
        <w:t>les différents projets qui pouvaient améliorer ma situation</w:t>
      </w:r>
      <w:r w:rsidR="007D0B10">
        <w:t xml:space="preserve">, </w:t>
      </w:r>
      <w:r w:rsidRPr="00EA49B4">
        <w:t>je vins une fois à me faire cette question</w:t>
      </w:r>
      <w:r w:rsidR="007D0B10">
        <w:t> : « </w:t>
      </w:r>
      <w:r w:rsidRPr="00EA49B4">
        <w:t>Mais pourquoi me laisserais-je harceler toujours par ce Gines</w:t>
      </w:r>
      <w:r w:rsidR="007D0B10">
        <w:t xml:space="preserve"> ? </w:t>
      </w:r>
      <w:r w:rsidRPr="00EA49B4">
        <w:t>N</w:t>
      </w:r>
      <w:r w:rsidR="007D0B10">
        <w:t>’</w:t>
      </w:r>
      <w:r w:rsidRPr="00EA49B4">
        <w:t>est-ce pas un homme opposé à un homme</w:t>
      </w:r>
      <w:r w:rsidR="007D0B10">
        <w:t xml:space="preserve"> ? </w:t>
      </w:r>
      <w:r w:rsidRPr="00EA49B4">
        <w:t>Et pourquoi ne viendrais-je pas à bout</w:t>
      </w:r>
      <w:r w:rsidR="007D0B10">
        <w:t xml:space="preserve">, </w:t>
      </w:r>
      <w:r w:rsidRPr="00EA49B4">
        <w:t>en exerçant toutes mes facultés</w:t>
      </w:r>
      <w:r w:rsidR="007D0B10">
        <w:t xml:space="preserve">, </w:t>
      </w:r>
      <w:r w:rsidRPr="00EA49B4">
        <w:t>de prendre l</w:t>
      </w:r>
      <w:r w:rsidR="007D0B10">
        <w:t>’</w:t>
      </w:r>
      <w:r w:rsidRPr="00EA49B4">
        <w:t>ascendant sur lui</w:t>
      </w:r>
      <w:r w:rsidR="007D0B10">
        <w:t xml:space="preserve"> ? </w:t>
      </w:r>
      <w:r w:rsidRPr="00EA49B4">
        <w:t>Aujourd</w:t>
      </w:r>
      <w:r w:rsidR="007D0B10">
        <w:t>’</w:t>
      </w:r>
      <w:r w:rsidRPr="00EA49B4">
        <w:t>hui il semble être le persécuteur et moi le persécuté</w:t>
      </w:r>
      <w:r w:rsidR="007D0B10">
        <w:t xml:space="preserve"> ; </w:t>
      </w:r>
      <w:r w:rsidRPr="00EA49B4">
        <w:t>cette différence n</w:t>
      </w:r>
      <w:r w:rsidR="007D0B10">
        <w:t>’</w:t>
      </w:r>
      <w:r w:rsidRPr="00EA49B4">
        <w:t>est-elle pas tout entière dans mon imagination</w:t>
      </w:r>
      <w:r w:rsidR="007D0B10">
        <w:t xml:space="preserve"> ? </w:t>
      </w:r>
      <w:r w:rsidRPr="00EA49B4">
        <w:t>Ne puis-je pas employer toute mon industrie à l</w:t>
      </w:r>
      <w:r w:rsidR="007D0B10">
        <w:t>’</w:t>
      </w:r>
      <w:r w:rsidRPr="00EA49B4">
        <w:t>inquiéter lui-même</w:t>
      </w:r>
      <w:r w:rsidR="007D0B10">
        <w:t xml:space="preserve">, </w:t>
      </w:r>
      <w:r w:rsidRPr="00EA49B4">
        <w:t>à lui susciter mille difficultés</w:t>
      </w:r>
      <w:r w:rsidR="007D0B10">
        <w:t xml:space="preserve">, </w:t>
      </w:r>
      <w:r w:rsidRPr="00EA49B4">
        <w:t>et à rire des embarras sans fin auxquels je vais le condamner à mon tour</w:t>
      </w:r>
      <w:r w:rsidR="007D0B10">
        <w:t> ? »</w:t>
      </w:r>
    </w:p>
    <w:p w14:paraId="1AFCE98D" w14:textId="77777777" w:rsidR="007D0B10" w:rsidRDefault="00CC13A3" w:rsidP="00CC13A3">
      <w:r w:rsidRPr="00EA49B4">
        <w:t>Hélas</w:t>
      </w:r>
      <w:r w:rsidR="007D0B10">
        <w:t xml:space="preserve"> ! </w:t>
      </w:r>
      <w:r w:rsidRPr="00EA49B4">
        <w:t>un esprit tranquille peut seul se permettre des suppositions semblables</w:t>
      </w:r>
      <w:r w:rsidR="007D0B10">
        <w:t xml:space="preserve"> ! </w:t>
      </w:r>
      <w:r w:rsidRPr="00EA49B4">
        <w:t>Ce n</w:t>
      </w:r>
      <w:r w:rsidR="007D0B10">
        <w:t>’</w:t>
      </w:r>
      <w:r w:rsidRPr="00EA49B4">
        <w:t xml:space="preserve">est pas dans la persécution </w:t>
      </w:r>
      <w:r w:rsidRPr="00EA49B4">
        <w:lastRenderedPageBreak/>
        <w:t>elle-même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dans la catastrophe qui en est le terme que consiste la différence entre le tyran et sa victime</w:t>
      </w:r>
      <w:r w:rsidR="007D0B10">
        <w:t xml:space="preserve"> ! </w:t>
      </w:r>
      <w:r w:rsidRPr="00EA49B4">
        <w:t>Sous le rapport de la fatigue corporelle</w:t>
      </w:r>
      <w:r w:rsidR="007D0B10">
        <w:t xml:space="preserve">, </w:t>
      </w:r>
      <w:r w:rsidRPr="00EA49B4">
        <w:t>le chasseur est peut-être de niveau avec le misérable animal qu</w:t>
      </w:r>
      <w:r w:rsidR="007D0B10">
        <w:t>’</w:t>
      </w:r>
      <w:r w:rsidRPr="00EA49B4">
        <w:t>il poursuit</w:t>
      </w:r>
      <w:r w:rsidR="007D0B10">
        <w:t xml:space="preserve">. </w:t>
      </w:r>
      <w:r w:rsidRPr="00EA49B4">
        <w:t>Mais était-il possible que l</w:t>
      </w:r>
      <w:r w:rsidR="007D0B10">
        <w:t>’</w:t>
      </w:r>
      <w:r w:rsidRPr="00EA49B4">
        <w:t>un ou l</w:t>
      </w:r>
      <w:r w:rsidR="007D0B10">
        <w:t>’</w:t>
      </w:r>
      <w:r w:rsidRPr="00EA49B4">
        <w:t>autre de nous oubliât qu</w:t>
      </w:r>
      <w:r w:rsidR="007D0B10">
        <w:t>’</w:t>
      </w:r>
      <w:r w:rsidRPr="00EA49B4">
        <w:t>à chaque poste où il me relançait</w:t>
      </w:r>
      <w:r w:rsidR="007D0B10">
        <w:t xml:space="preserve">, </w:t>
      </w:r>
      <w:r w:rsidRPr="00EA49B4">
        <w:t>Gines satisfaisait son infernale malice</w:t>
      </w:r>
      <w:r w:rsidR="007D0B10">
        <w:t xml:space="preserve">, </w:t>
      </w:r>
      <w:r w:rsidRPr="00EA49B4">
        <w:t>en semant sur mon compte les bruits les plus atroces et en excitant contre moi l</w:t>
      </w:r>
      <w:r w:rsidR="007D0B10">
        <w:t>’</w:t>
      </w:r>
      <w:r w:rsidRPr="00EA49B4">
        <w:t>exécration de toutes les âmes honnêtes</w:t>
      </w:r>
      <w:r w:rsidR="007D0B10">
        <w:t xml:space="preserve"> ; </w:t>
      </w:r>
      <w:r w:rsidRPr="00EA49B4">
        <w:t>tandis que moi</w:t>
      </w:r>
      <w:r w:rsidR="007D0B10">
        <w:t xml:space="preserve">, </w:t>
      </w:r>
      <w:r w:rsidRPr="00EA49B4">
        <w:t>mon rôle était de voir s</w:t>
      </w:r>
      <w:r w:rsidR="007D0B10">
        <w:t>’</w:t>
      </w:r>
      <w:r w:rsidRPr="00EA49B4">
        <w:t>anéantir continuellement mon repos</w:t>
      </w:r>
      <w:r w:rsidR="007D0B10">
        <w:t xml:space="preserve">, </w:t>
      </w:r>
      <w:r w:rsidRPr="00EA49B4">
        <w:t>mon honneur et mes moyens de subsistance</w:t>
      </w:r>
      <w:r w:rsidR="007D0B10">
        <w:t xml:space="preserve"> ? </w:t>
      </w:r>
      <w:r w:rsidRPr="00EA49B4">
        <w:t>Y avait-il quelque raffinement de ma raison qui pût convertir en une lutte d</w:t>
      </w:r>
      <w:r w:rsidR="007D0B10">
        <w:t>’</w:t>
      </w:r>
      <w:r w:rsidRPr="00EA49B4">
        <w:t>intelligence et d</w:t>
      </w:r>
      <w:r w:rsidR="007D0B10">
        <w:t>’</w:t>
      </w:r>
      <w:r w:rsidRPr="00EA49B4">
        <w:t>adresse cet affreux enchaînement d</w:t>
      </w:r>
      <w:r w:rsidR="007D0B10">
        <w:t>’</w:t>
      </w:r>
      <w:r w:rsidRPr="00EA49B4">
        <w:t>infortunes</w:t>
      </w:r>
      <w:r w:rsidR="007D0B10">
        <w:t xml:space="preserve"> ? </w:t>
      </w:r>
      <w:r w:rsidRPr="00EA49B4">
        <w:t>Non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pas une philosophie capable d</w:t>
      </w:r>
      <w:r w:rsidR="007D0B10">
        <w:t>’</w:t>
      </w:r>
      <w:r w:rsidRPr="00EA49B4">
        <w:t>un effort aussi extraordinaire</w:t>
      </w:r>
      <w:r w:rsidR="007D0B10">
        <w:t xml:space="preserve">. </w:t>
      </w:r>
      <w:r w:rsidRPr="00EA49B4">
        <w:t>Quand même</w:t>
      </w:r>
      <w:r w:rsidR="007D0B10">
        <w:t xml:space="preserve">, </w:t>
      </w:r>
      <w:r w:rsidRPr="00EA49B4">
        <w:t>dans d</w:t>
      </w:r>
      <w:r w:rsidR="007D0B10">
        <w:t>’</w:t>
      </w:r>
      <w:r w:rsidRPr="00EA49B4">
        <w:t>autres circonstances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aurais pu m</w:t>
      </w:r>
      <w:r w:rsidR="007D0B10">
        <w:t>’</w:t>
      </w:r>
      <w:r w:rsidRPr="00EA49B4">
        <w:t>abandonner à une illusion aussi étrange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étais-je pas enchaîné ici par la nécessité de pourvoir à mon existence</w:t>
      </w:r>
      <w:r w:rsidR="007D0B10">
        <w:t xml:space="preserve"> ? </w:t>
      </w:r>
      <w:r w:rsidRPr="00EA49B4">
        <w:t>et dans les formes actuelles des sociétés humaines</w:t>
      </w:r>
      <w:r w:rsidR="007D0B10">
        <w:t xml:space="preserve">, </w:t>
      </w:r>
      <w:r w:rsidRPr="00EA49B4">
        <w:t>comment mes efforts auraient-ils pu me dégager de cette dure nécessité</w:t>
      </w:r>
      <w:r w:rsidR="007D0B10">
        <w:t> ?</w:t>
      </w:r>
    </w:p>
    <w:p w14:paraId="3C39916C" w14:textId="65857800" w:rsidR="007D0B10" w:rsidRDefault="00CC13A3" w:rsidP="00CC13A3">
      <w:r w:rsidRPr="00EA49B4">
        <w:t>Dans l</w:t>
      </w:r>
      <w:r w:rsidR="007D0B10">
        <w:t>’</w:t>
      </w:r>
      <w:r w:rsidRPr="00EA49B4">
        <w:t>un de ces changements de demeure auxquels ma destinée fatale m</w:t>
      </w:r>
      <w:r w:rsidR="007D0B10">
        <w:t>’</w:t>
      </w:r>
      <w:r w:rsidRPr="00EA49B4">
        <w:t>obligeait sans cesse</w:t>
      </w:r>
      <w:r w:rsidR="007D0B10">
        <w:t xml:space="preserve">, </w:t>
      </w:r>
      <w:r w:rsidRPr="00EA49B4">
        <w:t>il m</w:t>
      </w:r>
      <w:r w:rsidR="007D0B10">
        <w:t>’</w:t>
      </w:r>
      <w:r w:rsidRPr="00EA49B4">
        <w:t>arriva de rencontrer sur une route qu</w:t>
      </w:r>
      <w:r w:rsidR="007D0B10">
        <w:t>’</w:t>
      </w:r>
      <w:r w:rsidRPr="00EA49B4">
        <w:t>il me fallait traverser</w:t>
      </w:r>
      <w:r w:rsidR="007D0B10">
        <w:t xml:space="preserve">, </w:t>
      </w:r>
      <w:r w:rsidRPr="00EA49B4">
        <w:t>mon premier</w:t>
      </w:r>
      <w:r w:rsidR="007D0B10">
        <w:t xml:space="preserve">, </w:t>
      </w:r>
      <w:r w:rsidRPr="00EA49B4">
        <w:t>mon meilleur ami</w:t>
      </w:r>
      <w:r w:rsidR="007D0B10">
        <w:t xml:space="preserve">, </w:t>
      </w:r>
      <w:r w:rsidRPr="00EA49B4">
        <w:t>le vénérable Collins</w:t>
      </w:r>
      <w:r w:rsidR="007D0B10">
        <w:t xml:space="preserve">. </w:t>
      </w:r>
      <w:r w:rsidRPr="00EA49B4">
        <w:t>Par une de ces circonstances qui ont contribué à accumuler tant de misères sur ma tête</w:t>
      </w:r>
      <w:r w:rsidR="007D0B10">
        <w:t xml:space="preserve">, </w:t>
      </w:r>
      <w:r w:rsidRPr="00EA49B4">
        <w:t>cet honnête homme avait quitté l</w:t>
      </w:r>
      <w:r w:rsidR="007D0B10">
        <w:t>’</w:t>
      </w:r>
      <w:r w:rsidRPr="00EA49B4">
        <w:t>Angleterre quelques semaines seulement avant le déplorable incident qui fut le point de départ de tous mes malheurs</w:t>
      </w:r>
      <w:r w:rsidR="007D0B10">
        <w:t xml:space="preserve">. </w:t>
      </w:r>
      <w:r w:rsidRPr="00EA49B4">
        <w:t>Outre les grands revenus qu</w:t>
      </w:r>
      <w:r w:rsidR="007D0B10">
        <w:t>’</w:t>
      </w:r>
      <w:r w:rsidRPr="00EA49B4">
        <w:t>il possédait dans son pays natal</w:t>
      </w:r>
      <w:r w:rsidR="007D0B10">
        <w:t>, M. </w:t>
      </w:r>
      <w:r w:rsidRPr="00EA49B4">
        <w:t>Falkland avait une plantation très-considérable aux Indes occidentales</w:t>
      </w:r>
      <w:r w:rsidR="007D0B10">
        <w:t xml:space="preserve">. </w:t>
      </w:r>
      <w:r w:rsidRPr="00EA49B4">
        <w:t>Cette propriété avait été fort mal régie par la personne qui en avait la direction sur les lieux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après grand nombre de promesses et de défaites de sa part</w:t>
      </w:r>
      <w:r w:rsidR="007D0B10">
        <w:t xml:space="preserve">, </w:t>
      </w:r>
      <w:r w:rsidRPr="00EA49B4">
        <w:t xml:space="preserve">qui servirent bien à amuser pendant quelque temps la patience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 xml:space="preserve">mais qui finirent </w:t>
      </w:r>
      <w:r w:rsidRPr="00EA49B4">
        <w:lastRenderedPageBreak/>
        <w:t>par ne rien produire</w:t>
      </w:r>
      <w:r w:rsidR="007D0B10">
        <w:t xml:space="preserve">, </w:t>
      </w:r>
      <w:r w:rsidRPr="00EA49B4">
        <w:t xml:space="preserve">il fut résolu définitivement que </w:t>
      </w:r>
      <w:r w:rsidR="007D0B10">
        <w:t>M. </w:t>
      </w:r>
      <w:r w:rsidRPr="00EA49B4">
        <w:t>Collins irait en personne pour remédier aux abus de cette mauvaise administration</w:t>
      </w:r>
      <w:r w:rsidR="007D0B10">
        <w:t xml:space="preserve">. </w:t>
      </w:r>
      <w:r w:rsidRPr="00EA49B4">
        <w:t>Il avait de plus été question qu</w:t>
      </w:r>
      <w:r w:rsidR="007D0B10">
        <w:t>’</w:t>
      </w:r>
      <w:r w:rsidRPr="00EA49B4">
        <w:t>il resterait plusieurs années dans l</w:t>
      </w:r>
      <w:r w:rsidR="007D0B10">
        <w:t>’</w:t>
      </w:r>
      <w:r w:rsidRPr="00EA49B4">
        <w:t>habitation</w:t>
      </w:r>
      <w:r w:rsidR="007D0B10">
        <w:t xml:space="preserve">, </w:t>
      </w:r>
      <w:r w:rsidRPr="00EA49B4">
        <w:t>si même il ne s</w:t>
      </w:r>
      <w:r w:rsidR="007D0B10">
        <w:t>’</w:t>
      </w:r>
      <w:r w:rsidRPr="00EA49B4">
        <w:t>y établissait pas tout à fait</w:t>
      </w:r>
      <w:r w:rsidR="007D0B10">
        <w:t xml:space="preserve">. </w:t>
      </w:r>
      <w:r w:rsidRPr="00EA49B4">
        <w:t>Depuis cette époque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avais pas eu la moindre nouvelle de lui</w:t>
      </w:r>
      <w:r w:rsidR="007D0B10">
        <w:t>.</w:t>
      </w:r>
    </w:p>
    <w:p w14:paraId="3CDE40D1" w14:textId="20654047" w:rsidR="007D0B10" w:rsidRDefault="00CC13A3" w:rsidP="00CC13A3">
      <w:r w:rsidRPr="00EA49B4">
        <w:t>J</w:t>
      </w:r>
      <w:r w:rsidR="007D0B10">
        <w:t>’</w:t>
      </w:r>
      <w:r w:rsidRPr="00EA49B4">
        <w:t>avais toujours regardé comme une de mes plus cruelles disgrâces son absence dans un moment aussi critique</w:t>
      </w:r>
      <w:r w:rsidR="007D0B10">
        <w:t>. M. </w:t>
      </w:r>
      <w:r w:rsidRPr="00EA49B4">
        <w:t>Collins avait été une des premières personnes</w:t>
      </w:r>
      <w:r w:rsidR="007D0B10">
        <w:t xml:space="preserve">, </w:t>
      </w:r>
      <w:r w:rsidRPr="00EA49B4">
        <w:t>à dater même de mon enfance</w:t>
      </w:r>
      <w:r w:rsidR="007D0B10">
        <w:t xml:space="preserve">, </w:t>
      </w:r>
      <w:r w:rsidRPr="00EA49B4">
        <w:t>qui m</w:t>
      </w:r>
      <w:r w:rsidR="007D0B10">
        <w:t>’</w:t>
      </w:r>
      <w:r w:rsidRPr="00EA49B4">
        <w:t>eût distingué comme donnant des espérances peu ordinaires</w:t>
      </w:r>
      <w:r w:rsidR="007D0B10">
        <w:t xml:space="preserve">, </w:t>
      </w:r>
      <w:r w:rsidRPr="00EA49B4">
        <w:t>et en conséquence il avait contribué plus que tout autre à encourager mes dispositions et à m</w:t>
      </w:r>
      <w:r w:rsidR="007D0B10">
        <w:t>’</w:t>
      </w:r>
      <w:r w:rsidRPr="00EA49B4">
        <w:t>aider dans mes études</w:t>
      </w:r>
      <w:r w:rsidR="007D0B10">
        <w:t xml:space="preserve">. </w:t>
      </w:r>
      <w:r w:rsidRPr="00EA49B4">
        <w:t>Il avait été l</w:t>
      </w:r>
      <w:r w:rsidR="007D0B10">
        <w:t>’</w:t>
      </w:r>
      <w:r w:rsidRPr="00EA49B4">
        <w:t>administrateur de la petite fortune que m</w:t>
      </w:r>
      <w:r w:rsidR="007D0B10">
        <w:t>’</w:t>
      </w:r>
      <w:r w:rsidRPr="00EA49B4">
        <w:t>avait laissée mon père</w:t>
      </w:r>
      <w:r w:rsidR="007D0B10">
        <w:t xml:space="preserve">, </w:t>
      </w:r>
      <w:r w:rsidRPr="00EA49B4">
        <w:t>et c</w:t>
      </w:r>
      <w:r w:rsidR="007D0B10">
        <w:t>’</w:t>
      </w:r>
      <w:r w:rsidRPr="00EA49B4">
        <w:t>était en considération de l</w:t>
      </w:r>
      <w:r w:rsidR="007D0B10">
        <w:t>’</w:t>
      </w:r>
      <w:r w:rsidRPr="00EA49B4">
        <w:t>attachement mutuel qui existait entre nous que celui-ci l</w:t>
      </w:r>
      <w:r w:rsidR="007D0B10">
        <w:t>’</w:t>
      </w:r>
      <w:r w:rsidRPr="00EA49B4">
        <w:t>avait chargé en mourant de cette mission de confiance</w:t>
      </w:r>
      <w:r w:rsidR="007D0B10">
        <w:t xml:space="preserve"> ; </w:t>
      </w:r>
      <w:r w:rsidRPr="00EA49B4">
        <w:t>enfin sous tous les rapports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de toutes les créatures humaines celle à la protection de laquelle je semblais avoir le plus de droits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avais toujours pensé que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eût été présent au moment de la fatale crise</w:t>
      </w:r>
      <w:r w:rsidR="007D0B10">
        <w:t xml:space="preserve">, </w:t>
      </w:r>
      <w:r w:rsidRPr="00EA49B4">
        <w:t>il aurait été convaincu de mon innocence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avec cette conviction il m</w:t>
      </w:r>
      <w:r w:rsidR="007D0B10">
        <w:t>’</w:t>
      </w:r>
      <w:r w:rsidRPr="00EA49B4">
        <w:t>aurait si puissamment aidé de toute l</w:t>
      </w:r>
      <w:r w:rsidR="007D0B10">
        <w:t>’</w:t>
      </w:r>
      <w:r w:rsidRPr="00EA49B4">
        <w:t>énergie de son âme et de toute l</w:t>
      </w:r>
      <w:r w:rsidR="007D0B10">
        <w:t>’</w:t>
      </w:r>
      <w:r w:rsidRPr="00EA49B4">
        <w:t>autorité de l</w:t>
      </w:r>
      <w:r w:rsidR="007D0B10">
        <w:t>’</w:t>
      </w:r>
      <w:r w:rsidRPr="00EA49B4">
        <w:t>estime et du respect dont il jouissait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m</w:t>
      </w:r>
      <w:r w:rsidR="007D0B10">
        <w:t>’</w:t>
      </w:r>
      <w:r w:rsidRPr="00EA49B4">
        <w:t>aurait épargné la plus grande partie des maux qui avaient fondu sur moi</w:t>
      </w:r>
      <w:r w:rsidR="007D0B10">
        <w:t>.</w:t>
      </w:r>
    </w:p>
    <w:p w14:paraId="25B76E24" w14:textId="5AEFF014" w:rsidR="007D0B10" w:rsidRDefault="00CC13A3" w:rsidP="00CC13A3">
      <w:r w:rsidRPr="00EA49B4">
        <w:t>Aussi rien ne pouvait-il me causer un plaisir plus vif et plus pur que cette rencontre</w:t>
      </w:r>
      <w:r w:rsidR="007D0B10">
        <w:t xml:space="preserve">. </w:t>
      </w:r>
      <w:r w:rsidRPr="00EA49B4">
        <w:t>Nous fûmes quelque temps avant de nous reconnaître l</w:t>
      </w:r>
      <w:r w:rsidR="007D0B10">
        <w:t>’</w:t>
      </w:r>
      <w:r w:rsidRPr="00EA49B4">
        <w:t>un l</w:t>
      </w:r>
      <w:r w:rsidR="007D0B10">
        <w:t>’</w:t>
      </w:r>
      <w:r w:rsidRPr="00EA49B4">
        <w:t>autre</w:t>
      </w:r>
      <w:r w:rsidR="007D0B10">
        <w:t>. M. </w:t>
      </w:r>
      <w:r w:rsidRPr="00EA49B4">
        <w:t>Collins</w:t>
      </w:r>
      <w:r w:rsidR="007D0B10">
        <w:t xml:space="preserve">, </w:t>
      </w:r>
      <w:r w:rsidRPr="00EA49B4">
        <w:t>depuis que je l</w:t>
      </w:r>
      <w:r w:rsidR="007D0B10">
        <w:t>’</w:t>
      </w:r>
      <w:r w:rsidRPr="00EA49B4">
        <w:t>avais vu</w:t>
      </w:r>
      <w:r w:rsidR="007D0B10">
        <w:t xml:space="preserve">, </w:t>
      </w:r>
      <w:r w:rsidRPr="00EA49B4">
        <w:t>était au moins vieilli de dix ans</w:t>
      </w:r>
      <w:r w:rsidR="007D0B10">
        <w:t xml:space="preserve">, </w:t>
      </w:r>
      <w:r w:rsidRPr="00EA49B4">
        <w:t>sans compter qu</w:t>
      </w:r>
      <w:r w:rsidR="007D0B10">
        <w:t>’</w:t>
      </w:r>
      <w:r w:rsidRPr="00EA49B4">
        <w:t>il était pour le moment dans un état de mauvaise santé qui le faisait paraître plus pâle et plus maigre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 effet du changement de climat</w:t>
      </w:r>
      <w:r w:rsidR="007D0B10">
        <w:t xml:space="preserve">, </w:t>
      </w:r>
      <w:r w:rsidRPr="00EA49B4">
        <w:t>dont l</w:t>
      </w:r>
      <w:r w:rsidR="007D0B10">
        <w:t>’</w:t>
      </w:r>
      <w:r w:rsidRPr="00EA49B4">
        <w:t>influence se fait sentir encore plus particulièrement sur les personnes déjà avancées en âge</w:t>
      </w:r>
      <w:r w:rsidR="007D0B10">
        <w:t xml:space="preserve">. </w:t>
      </w:r>
      <w:r w:rsidRPr="00EA49B4">
        <w:lastRenderedPageBreak/>
        <w:t>Ajoutez à cela qu</w:t>
      </w:r>
      <w:r w:rsidR="007D0B10">
        <w:t>’</w:t>
      </w:r>
      <w:r w:rsidRPr="00EA49B4">
        <w:t>en ce moment je le croyais aux Indes occidentales</w:t>
      </w:r>
      <w:r w:rsidR="007D0B10">
        <w:t xml:space="preserve">. </w:t>
      </w:r>
      <w:r w:rsidRPr="00EA49B4">
        <w:t>Vraisemblablement</w:t>
      </w:r>
      <w:r w:rsidR="007D0B10">
        <w:t xml:space="preserve">, </w:t>
      </w:r>
      <w:r w:rsidRPr="00EA49B4">
        <w:t>depuis l</w:t>
      </w:r>
      <w:r w:rsidR="007D0B10">
        <w:t>’</w:t>
      </w:r>
      <w:r w:rsidRPr="00EA49B4">
        <w:t>intervalle de notre séparation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étais pas moins changé que lui</w:t>
      </w:r>
      <w:r w:rsidR="007D0B10">
        <w:t xml:space="preserve">. </w:t>
      </w:r>
      <w:r w:rsidRPr="00EA49B4">
        <w:t>Je fus le premier à le reconnaître</w:t>
      </w:r>
      <w:r w:rsidR="007D0B10">
        <w:t xml:space="preserve">. </w:t>
      </w:r>
      <w:r w:rsidRPr="00EA49B4">
        <w:t>Il était à cheval et moi à pied</w:t>
      </w:r>
      <w:r w:rsidR="007D0B10">
        <w:t xml:space="preserve">. </w:t>
      </w:r>
      <w:r w:rsidRPr="00EA49B4">
        <w:t>Je l</w:t>
      </w:r>
      <w:r w:rsidR="007D0B10">
        <w:t>’</w:t>
      </w:r>
      <w:r w:rsidRPr="00EA49B4">
        <w:t>avais laissé passer devant moi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instant d</w:t>
      </w:r>
      <w:r w:rsidR="007D0B10">
        <w:t>’</w:t>
      </w:r>
      <w:r w:rsidRPr="00EA49B4">
        <w:t>après je le remis parfaitement</w:t>
      </w:r>
      <w:r w:rsidR="007D0B10">
        <w:t xml:space="preserve"> ; </w:t>
      </w:r>
      <w:r w:rsidRPr="00EA49B4">
        <w:t>je courus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appelai avec force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étais pas le maître de contenir la véhémence de mon émotion</w:t>
      </w:r>
      <w:r w:rsidR="007D0B10">
        <w:t>.</w:t>
      </w:r>
    </w:p>
    <w:p w14:paraId="3C3826FB" w14:textId="6867B6C4" w:rsidR="007D0B10" w:rsidRDefault="00CC13A3" w:rsidP="00CC13A3">
      <w:r w:rsidRPr="00EA49B4">
        <w:t>L</w:t>
      </w:r>
      <w:r w:rsidR="007D0B10">
        <w:t>’</w:t>
      </w:r>
      <w:r w:rsidRPr="00EA49B4">
        <w:t>ardeur qui m</w:t>
      </w:r>
      <w:r w:rsidR="007D0B10">
        <w:t>’</w:t>
      </w:r>
      <w:r w:rsidRPr="00EA49B4">
        <w:t>emportait avait altéré mon son de voix habituel</w:t>
      </w:r>
      <w:r w:rsidR="007D0B10">
        <w:t xml:space="preserve"> ; </w:t>
      </w:r>
      <w:r w:rsidRPr="00EA49B4">
        <w:t>sans cela</w:t>
      </w:r>
      <w:r w:rsidR="007D0B10">
        <w:t>, M. </w:t>
      </w:r>
      <w:r w:rsidRPr="00EA49B4">
        <w:t>Collins l</w:t>
      </w:r>
      <w:r w:rsidR="007D0B10">
        <w:t>’</w:t>
      </w:r>
      <w:r w:rsidRPr="00EA49B4">
        <w:t>aurait infailliblement reconnu</w:t>
      </w:r>
      <w:r w:rsidR="007D0B10">
        <w:t xml:space="preserve">. </w:t>
      </w:r>
      <w:r w:rsidRPr="00EA49B4">
        <w:t>Il avait déjà la vue presque éteinte</w:t>
      </w:r>
      <w:r w:rsidR="007D0B10">
        <w:t xml:space="preserve"> ; </w:t>
      </w:r>
      <w:r w:rsidRPr="00EA49B4">
        <w:t>il arrêta son cheval jusqu</w:t>
      </w:r>
      <w:r w:rsidR="007D0B10">
        <w:t>’</w:t>
      </w:r>
      <w:r w:rsidRPr="00EA49B4">
        <w:t>à ce que je puisse arriver à lui</w:t>
      </w:r>
      <w:r w:rsidR="007D0B10">
        <w:t xml:space="preserve">, </w:t>
      </w:r>
      <w:r w:rsidRPr="00EA49B4">
        <w:t>puis il me dit</w:t>
      </w:r>
      <w:r w:rsidR="007D0B10">
        <w:t> : « </w:t>
      </w:r>
      <w:r w:rsidRPr="00EA49B4">
        <w:t>Qui êtes-vous</w:t>
      </w:r>
      <w:r w:rsidR="007D0B10">
        <w:t xml:space="preserve"> ? </w:t>
      </w:r>
      <w:r w:rsidRPr="00EA49B4">
        <w:t>je ne vous connais pas</w:t>
      </w:r>
      <w:r w:rsidR="007D0B10">
        <w:t>.</w:t>
      </w:r>
    </w:p>
    <w:p w14:paraId="7EBB7EA5" w14:textId="0909135A" w:rsidR="00CC13A3" w:rsidRPr="00EA49B4" w:rsidRDefault="007D0B10" w:rsidP="00CC13A3">
      <w:r>
        <w:t>— </w:t>
      </w:r>
      <w:r w:rsidR="00CC13A3" w:rsidRPr="00EA49B4">
        <w:t>Mon père</w:t>
      </w:r>
      <w:r>
        <w:t xml:space="preserve">, </w:t>
      </w:r>
      <w:r w:rsidR="00CC13A3" w:rsidRPr="00EA49B4">
        <w:t>m</w:t>
      </w:r>
      <w:r>
        <w:t>’</w:t>
      </w:r>
      <w:r w:rsidR="00CC13A3" w:rsidRPr="00EA49B4">
        <w:t>écriai-je en embrassant avec transport un de ses genoux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votre fils</w:t>
      </w:r>
      <w:r>
        <w:t xml:space="preserve"> ! </w:t>
      </w:r>
      <w:r w:rsidR="00CC13A3" w:rsidRPr="00EA49B4">
        <w:t>c</w:t>
      </w:r>
      <w:r>
        <w:t>’</w:t>
      </w:r>
      <w:r w:rsidR="00CC13A3" w:rsidRPr="00EA49B4">
        <w:t>est votre pauvre Caleb qui a reçu de vous tant de marques d</w:t>
      </w:r>
      <w:r>
        <w:t>’</w:t>
      </w:r>
      <w:r w:rsidR="00CC13A3" w:rsidRPr="00EA49B4">
        <w:t>affection et de bonté</w:t>
      </w:r>
      <w:r>
        <w:t>. »</w:t>
      </w:r>
    </w:p>
    <w:p w14:paraId="10D7815B" w14:textId="77777777" w:rsidR="007D0B10" w:rsidRDefault="00CC13A3" w:rsidP="00CC13A3">
      <w:r w:rsidRPr="00EA49B4">
        <w:t>En entendant prononcer mon nom</w:t>
      </w:r>
      <w:r w:rsidR="007D0B10">
        <w:t xml:space="preserve">, </w:t>
      </w:r>
      <w:r w:rsidRPr="00EA49B4">
        <w:t>mon vieil ami ne put se défendre d</w:t>
      </w:r>
      <w:r w:rsidR="007D0B10">
        <w:t>’</w:t>
      </w:r>
      <w:r w:rsidRPr="00EA49B4">
        <w:t>une émotion qui se manifesta par une sorte de frémissement</w:t>
      </w:r>
      <w:r w:rsidR="007D0B10">
        <w:t xml:space="preserve"> ; </w:t>
      </w:r>
      <w:r w:rsidRPr="00EA49B4">
        <w:t>toutefois</w:t>
      </w:r>
      <w:r w:rsidR="007D0B10">
        <w:t xml:space="preserve">, </w:t>
      </w:r>
      <w:r w:rsidRPr="00EA49B4">
        <w:t>ce mouvement fut un peu modéré par l</w:t>
      </w:r>
      <w:r w:rsidR="007D0B10">
        <w:t>’</w:t>
      </w:r>
      <w:r w:rsidRPr="00EA49B4">
        <w:t>âge et par cette philosophie calme et bienfaisante qui formait un des traits les plus remarquables de son caractère</w:t>
      </w:r>
      <w:r w:rsidR="007D0B10">
        <w:t>.</w:t>
      </w:r>
    </w:p>
    <w:p w14:paraId="6D83707A" w14:textId="77777777" w:rsidR="007D0B10" w:rsidRDefault="007D0B10" w:rsidP="00CC13A3">
      <w:r>
        <w:t>« </w:t>
      </w:r>
      <w:r w:rsidR="00CC13A3" w:rsidRPr="00EA49B4">
        <w:t>Je ne m</w:t>
      </w:r>
      <w:r>
        <w:t>’</w:t>
      </w:r>
      <w:r w:rsidR="00CC13A3" w:rsidRPr="00EA49B4">
        <w:t>attendais pas à vous voir</w:t>
      </w:r>
      <w:r>
        <w:t xml:space="preserve">, </w:t>
      </w:r>
      <w:r w:rsidR="00CC13A3" w:rsidRPr="00EA49B4">
        <w:t>répliqua-t-il</w:t>
      </w:r>
      <w:r>
        <w:t xml:space="preserve">… </w:t>
      </w:r>
      <w:r w:rsidR="00CC13A3" w:rsidRPr="00EA49B4">
        <w:t>Je ne le désirais pas</w:t>
      </w:r>
      <w:r>
        <w:t>.</w:t>
      </w:r>
    </w:p>
    <w:p w14:paraId="2C176C36" w14:textId="77777777" w:rsidR="007D0B10" w:rsidRDefault="007D0B10" w:rsidP="00CC13A3">
      <w:r>
        <w:t>— </w:t>
      </w:r>
      <w:r w:rsidR="00CC13A3" w:rsidRPr="00EA49B4">
        <w:t>Mon ami</w:t>
      </w:r>
      <w:r>
        <w:t xml:space="preserve">, </w:t>
      </w:r>
      <w:r w:rsidR="00CC13A3" w:rsidRPr="00EA49B4">
        <w:t>mon meilleur</w:t>
      </w:r>
      <w:r>
        <w:t xml:space="preserve">, </w:t>
      </w:r>
      <w:r w:rsidR="00CC13A3" w:rsidRPr="00EA49B4">
        <w:t>mon premier ami</w:t>
      </w:r>
      <w:r>
        <w:t xml:space="preserve"> ! </w:t>
      </w:r>
      <w:r w:rsidR="00CC13A3" w:rsidRPr="00EA49B4">
        <w:t>répondis-je avec un ton où l</w:t>
      </w:r>
      <w:r>
        <w:t>’</w:t>
      </w:r>
      <w:r w:rsidR="00CC13A3" w:rsidRPr="00EA49B4">
        <w:t>impatience et le respect se confondaient ensemble</w:t>
      </w:r>
      <w:r>
        <w:t xml:space="preserve">, </w:t>
      </w:r>
      <w:r w:rsidR="00CC13A3" w:rsidRPr="00EA49B4">
        <w:t>ne me parlez pas ainsi</w:t>
      </w:r>
      <w:r>
        <w:t xml:space="preserve">. </w:t>
      </w:r>
      <w:r w:rsidR="00CC13A3" w:rsidRPr="00EA49B4">
        <w:t>Dans le monde entier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ai pas un autre ami que vous</w:t>
      </w:r>
      <w:r>
        <w:t xml:space="preserve">. </w:t>
      </w:r>
      <w:r w:rsidR="00CC13A3" w:rsidRPr="00EA49B4">
        <w:t>Que je trouve au moins quelque sympathie dans votre cœur</w:t>
      </w:r>
      <w:r>
        <w:t xml:space="preserve"> ! </w:t>
      </w:r>
      <w:r w:rsidR="00CC13A3" w:rsidRPr="00EA49B4">
        <w:t>Que j</w:t>
      </w:r>
      <w:r>
        <w:t>’</w:t>
      </w:r>
      <w:r w:rsidR="00CC13A3" w:rsidRPr="00EA49B4">
        <w:t>y trouve un peu de la tendre affection que je vous porte</w:t>
      </w:r>
      <w:r>
        <w:t xml:space="preserve"> ! </w:t>
      </w:r>
      <w:r w:rsidR="00CC13A3" w:rsidRPr="00EA49B4">
        <w:t>Ah</w:t>
      </w:r>
      <w:r>
        <w:t xml:space="preserve"> ! </w:t>
      </w:r>
      <w:r w:rsidR="00CC13A3" w:rsidRPr="00EA49B4">
        <w:t>si vous saviez combien j</w:t>
      </w:r>
      <w:r>
        <w:t>’</w:t>
      </w:r>
      <w:r w:rsidR="00CC13A3" w:rsidRPr="00EA49B4">
        <w:t xml:space="preserve">ai soupiré après vous pendant tout le temps de </w:t>
      </w:r>
      <w:r w:rsidR="00CC13A3" w:rsidRPr="00EA49B4">
        <w:lastRenderedPageBreak/>
        <w:t>votre absence</w:t>
      </w:r>
      <w:r>
        <w:t xml:space="preserve">, </w:t>
      </w:r>
      <w:r w:rsidR="00CC13A3" w:rsidRPr="00EA49B4">
        <w:t>vous ne voudriez pas me refuser ainsi de goûter sans amertume le bonheur de vous revoir</w:t>
      </w:r>
      <w:r>
        <w:t>.</w:t>
      </w:r>
    </w:p>
    <w:p w14:paraId="06024855" w14:textId="77777777" w:rsidR="007D0B10" w:rsidRDefault="007D0B10" w:rsidP="00CC13A3">
      <w:r>
        <w:t>— </w:t>
      </w:r>
      <w:r w:rsidR="00CC13A3" w:rsidRPr="00EA49B4">
        <w:t>Eh</w:t>
      </w:r>
      <w:r>
        <w:t xml:space="preserve"> ! </w:t>
      </w:r>
      <w:r w:rsidR="00CC13A3" w:rsidRPr="00EA49B4">
        <w:t>si vous êtes réduit à cette déplorable situation</w:t>
      </w:r>
      <w:r>
        <w:t xml:space="preserve">, </w:t>
      </w:r>
      <w:r w:rsidR="00CC13A3" w:rsidRPr="00EA49B4">
        <w:t>me dit-il d</w:t>
      </w:r>
      <w:r>
        <w:t>’</w:t>
      </w:r>
      <w:r w:rsidR="00CC13A3" w:rsidRPr="00EA49B4">
        <w:t>un ton sévère</w:t>
      </w:r>
      <w:r>
        <w:t xml:space="preserve">, </w:t>
      </w:r>
      <w:r w:rsidR="00CC13A3" w:rsidRPr="00EA49B4">
        <w:t>quelle en est la cause</w:t>
      </w:r>
      <w:r>
        <w:t xml:space="preserve"> ? </w:t>
      </w:r>
      <w:r w:rsidR="00CC13A3" w:rsidRPr="00EA49B4">
        <w:t>N</w:t>
      </w:r>
      <w:r>
        <w:t>’</w:t>
      </w:r>
      <w:r w:rsidR="00CC13A3" w:rsidRPr="00EA49B4">
        <w:t>est-ce pas une conséquence inévitable de vos actions</w:t>
      </w:r>
      <w:r>
        <w:t> ?</w:t>
      </w:r>
    </w:p>
    <w:p w14:paraId="59B6C38C" w14:textId="77777777" w:rsidR="007D0B10" w:rsidRDefault="007D0B10" w:rsidP="00CC13A3">
      <w:r>
        <w:t>— </w:t>
      </w:r>
      <w:r w:rsidR="00CC13A3" w:rsidRPr="00EA49B4">
        <w:t>Les actions des autres et non pas des miennes</w:t>
      </w:r>
      <w:r>
        <w:t xml:space="preserve"> ! </w:t>
      </w:r>
      <w:r w:rsidR="00CC13A3" w:rsidRPr="00EA49B4">
        <w:t>Ah</w:t>
      </w:r>
      <w:r>
        <w:t xml:space="preserve"> ! </w:t>
      </w:r>
      <w:r w:rsidR="00CC13A3" w:rsidRPr="00EA49B4">
        <w:t>votre cœur doit vous dire que je suis innocent</w:t>
      </w:r>
      <w:r>
        <w:t>.</w:t>
      </w:r>
    </w:p>
    <w:p w14:paraId="59738BC6" w14:textId="77777777" w:rsidR="007D0B10" w:rsidRDefault="007D0B10" w:rsidP="00CC13A3">
      <w:r>
        <w:t>— </w:t>
      </w:r>
      <w:r w:rsidR="00CC13A3" w:rsidRPr="00EA49B4">
        <w:t>Non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toujours pensé</w:t>
      </w:r>
      <w:r>
        <w:t xml:space="preserve">, </w:t>
      </w:r>
      <w:r w:rsidR="00CC13A3" w:rsidRPr="00EA49B4">
        <w:t>en observant de bonne heure vos dispositions</w:t>
      </w:r>
      <w:r>
        <w:t xml:space="preserve">, </w:t>
      </w:r>
      <w:r w:rsidR="00CC13A3" w:rsidRPr="00EA49B4">
        <w:t>que vous seriez un homme extraordinaire</w:t>
      </w:r>
      <w:r>
        <w:t xml:space="preserve">. </w:t>
      </w:r>
      <w:r w:rsidR="00CC13A3" w:rsidRPr="00EA49B4">
        <w:t>Mais malheureusement les hommes extraordinaires ne sont pas toujours des hommes vertueux</w:t>
      </w:r>
      <w:r>
        <w:t xml:space="preserve"> ; </w:t>
      </w:r>
      <w:r w:rsidR="00CC13A3" w:rsidRPr="00EA49B4">
        <w:t>il semble</w:t>
      </w:r>
      <w:r>
        <w:t xml:space="preserve">, </w:t>
      </w:r>
      <w:r w:rsidR="00CC13A3" w:rsidRPr="00EA49B4">
        <w:t>hélas</w:t>
      </w:r>
      <w:r>
        <w:t xml:space="preserve"> ! </w:t>
      </w:r>
      <w:r w:rsidR="00CC13A3" w:rsidRPr="00EA49B4">
        <w:t>que ce soit une loterie où les plus petites circonstances décident de l</w:t>
      </w:r>
      <w:r>
        <w:t>’</w:t>
      </w:r>
      <w:r w:rsidR="00CC13A3" w:rsidRPr="00EA49B4">
        <w:t>événement</w:t>
      </w:r>
      <w:r>
        <w:t>.</w:t>
      </w:r>
    </w:p>
    <w:p w14:paraId="085B639D" w14:textId="77777777" w:rsidR="007D0B10" w:rsidRDefault="007D0B10" w:rsidP="00CC13A3">
      <w:r>
        <w:t>— </w:t>
      </w:r>
      <w:r w:rsidR="00CC13A3" w:rsidRPr="00EA49B4">
        <w:t>Voulez-vous m</w:t>
      </w:r>
      <w:r>
        <w:t>’</w:t>
      </w:r>
      <w:r w:rsidR="00CC13A3" w:rsidRPr="00EA49B4">
        <w:t>entendre</w:t>
      </w:r>
      <w:r>
        <w:t xml:space="preserve"> ? </w:t>
      </w:r>
      <w:r w:rsidR="00CC13A3" w:rsidRPr="00EA49B4">
        <w:t>Je suis sûr</w:t>
      </w:r>
      <w:r>
        <w:t xml:space="preserve">, </w:t>
      </w:r>
      <w:r w:rsidR="00CC13A3" w:rsidRPr="00EA49B4">
        <w:t>comme de ma propre existence</w:t>
      </w:r>
      <w:r>
        <w:t xml:space="preserve">, </w:t>
      </w:r>
      <w:r w:rsidR="00CC13A3" w:rsidRPr="00EA49B4">
        <w:t>que j</w:t>
      </w:r>
      <w:r>
        <w:t>’</w:t>
      </w:r>
      <w:r w:rsidR="00CC13A3" w:rsidRPr="00EA49B4">
        <w:t>ai de quoi vous convaincre de la pureté de ma conduite</w:t>
      </w:r>
      <w:r>
        <w:t>.</w:t>
      </w:r>
    </w:p>
    <w:p w14:paraId="6F022251" w14:textId="168F65AA" w:rsidR="00CC13A3" w:rsidRPr="00EA49B4" w:rsidRDefault="007D0B10" w:rsidP="00CC13A3">
      <w:r>
        <w:t>— </w:t>
      </w:r>
      <w:r w:rsidR="00CC13A3" w:rsidRPr="00EA49B4">
        <w:t>Certainement</w:t>
      </w:r>
      <w:r>
        <w:t xml:space="preserve">, </w:t>
      </w:r>
      <w:r w:rsidR="00CC13A3" w:rsidRPr="00EA49B4">
        <w:t>si vous l</w:t>
      </w:r>
      <w:r>
        <w:t>’</w:t>
      </w:r>
      <w:r w:rsidR="00CC13A3" w:rsidRPr="00EA49B4">
        <w:t>exigez</w:t>
      </w:r>
      <w:r>
        <w:t xml:space="preserve">, </w:t>
      </w:r>
      <w:r w:rsidR="00CC13A3" w:rsidRPr="00EA49B4">
        <w:t>je vous entendrai</w:t>
      </w:r>
      <w:r>
        <w:t xml:space="preserve">. </w:t>
      </w:r>
      <w:r w:rsidR="00CC13A3" w:rsidRPr="00EA49B4">
        <w:t>Mais ce ne peut pas être pour l</w:t>
      </w:r>
      <w:r>
        <w:t>’</w:t>
      </w:r>
      <w:r w:rsidR="00CC13A3" w:rsidRPr="00EA49B4">
        <w:t>instant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aurais désiré de grand cœur m</w:t>
      </w:r>
      <w:r>
        <w:t>’</w:t>
      </w:r>
      <w:r w:rsidR="00CC13A3" w:rsidRPr="00EA49B4">
        <w:t>épargner tout à fait cette pénible tâche</w:t>
      </w:r>
      <w:r>
        <w:t xml:space="preserve">. </w:t>
      </w:r>
      <w:r w:rsidR="00CC13A3" w:rsidRPr="00EA49B4">
        <w:t>Les impressions violentes sont peu faites pour mon âge</w:t>
      </w:r>
      <w:r>
        <w:t xml:space="preserve">, </w:t>
      </w:r>
      <w:r w:rsidR="00CC13A3" w:rsidRPr="00EA49B4">
        <w:t>et puis je n</w:t>
      </w:r>
      <w:r>
        <w:t>’</w:t>
      </w:r>
      <w:r w:rsidR="00CC13A3" w:rsidRPr="00EA49B4">
        <w:t>ai pas la même impatience que vous pour désirer le résultat de cette explication</w:t>
      </w:r>
      <w:r>
        <w:t xml:space="preserve">. </w:t>
      </w:r>
      <w:r w:rsidR="00CC13A3" w:rsidRPr="00EA49B4">
        <w:t>Que voudriez-vous me persuader</w:t>
      </w:r>
      <w:r>
        <w:t xml:space="preserve"> ? </w:t>
      </w:r>
      <w:r w:rsidR="00CC13A3" w:rsidRPr="00EA49B4">
        <w:t xml:space="preserve">Que </w:t>
      </w:r>
      <w:r>
        <w:t>M. </w:t>
      </w:r>
      <w:r w:rsidR="00CC13A3" w:rsidRPr="00EA49B4">
        <w:t>Falkland est un imposteur et un assassin</w:t>
      </w:r>
      <w:r>
        <w:t> ? »</w:t>
      </w:r>
    </w:p>
    <w:p w14:paraId="3ABAB769" w14:textId="77777777" w:rsidR="007D0B10" w:rsidRDefault="00CC13A3" w:rsidP="00CC13A3">
      <w:r w:rsidRPr="00EA49B4">
        <w:t>Je ne répondis rien</w:t>
      </w:r>
      <w:r w:rsidR="007D0B10">
        <w:t xml:space="preserve">. </w:t>
      </w:r>
      <w:r w:rsidRPr="00EA49B4">
        <w:t>Mon silence était une réponse affirmative à cette question</w:t>
      </w:r>
      <w:r w:rsidR="007D0B10">
        <w:t>.</w:t>
      </w:r>
    </w:p>
    <w:p w14:paraId="32A676DD" w14:textId="0B6D320A" w:rsidR="007D0B10" w:rsidRDefault="007D0B10" w:rsidP="00CC13A3">
      <w:r>
        <w:t>« </w:t>
      </w:r>
      <w:r w:rsidR="00CC13A3" w:rsidRPr="00EA49B4">
        <w:t>Et quel avantage résulterait-il d</w:t>
      </w:r>
      <w:r>
        <w:t>’</w:t>
      </w:r>
      <w:r w:rsidR="00CC13A3" w:rsidRPr="00EA49B4">
        <w:t>une telle conviction</w:t>
      </w:r>
      <w:r>
        <w:t xml:space="preserve"> ? </w:t>
      </w:r>
      <w:r w:rsidR="00CC13A3" w:rsidRPr="00EA49B4">
        <w:t>je vous ai connu pour un enfant d</w:t>
      </w:r>
      <w:r>
        <w:t>’</w:t>
      </w:r>
      <w:r w:rsidR="00CC13A3" w:rsidRPr="00EA49B4">
        <w:t>une haute espérance</w:t>
      </w:r>
      <w:r>
        <w:t xml:space="preserve">, </w:t>
      </w:r>
      <w:r w:rsidR="00CC13A3" w:rsidRPr="00EA49B4">
        <w:t>dont les inclinations pouvaient tourner d</w:t>
      </w:r>
      <w:r>
        <w:t>’</w:t>
      </w:r>
      <w:r w:rsidR="00CC13A3" w:rsidRPr="00EA49B4">
        <w:t>un côté ou de l</w:t>
      </w:r>
      <w:r>
        <w:t>’</w:t>
      </w:r>
      <w:r w:rsidR="00CC13A3" w:rsidRPr="00EA49B4">
        <w:t>autre</w:t>
      </w:r>
      <w:r>
        <w:t xml:space="preserve">, </w:t>
      </w:r>
      <w:r w:rsidR="00CC13A3" w:rsidRPr="00EA49B4">
        <w:t>suivant les circonstances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 xml:space="preserve">ai connu </w:t>
      </w:r>
      <w:r>
        <w:t>M. </w:t>
      </w:r>
      <w:r w:rsidR="00CC13A3" w:rsidRPr="00EA49B4">
        <w:t xml:space="preserve">Falkland dans la maturité de </w:t>
      </w:r>
      <w:r w:rsidR="00CC13A3" w:rsidRPr="00EA49B4">
        <w:lastRenderedPageBreak/>
        <w:t>son âge</w:t>
      </w:r>
      <w:r>
        <w:t xml:space="preserve">, </w:t>
      </w:r>
      <w:r w:rsidR="00CC13A3" w:rsidRPr="00EA49B4">
        <w:t>et je l</w:t>
      </w:r>
      <w:r>
        <w:t>’</w:t>
      </w:r>
      <w:r w:rsidR="00CC13A3" w:rsidRPr="00EA49B4">
        <w:t>ai toujours admiré comme un modèle de bienfaisance et de générosité</w:t>
      </w:r>
      <w:r>
        <w:t xml:space="preserve">. </w:t>
      </w:r>
      <w:r w:rsidR="00CC13A3" w:rsidRPr="00EA49B4">
        <w:t>Si vous alliez changer toutes mes idées</w:t>
      </w:r>
      <w:r>
        <w:t xml:space="preserve">, </w:t>
      </w:r>
      <w:r w:rsidR="00CC13A3" w:rsidRPr="00EA49B4">
        <w:t>et me faire voir qu</w:t>
      </w:r>
      <w:r>
        <w:t>’</w:t>
      </w:r>
      <w:r w:rsidR="00CC13A3" w:rsidRPr="00EA49B4">
        <w:t>il n</w:t>
      </w:r>
      <w:r>
        <w:t>’</w:t>
      </w:r>
      <w:r w:rsidR="00CC13A3" w:rsidRPr="00EA49B4">
        <w:t>y a pas de signe auquel on puisse distinguer</w:t>
      </w:r>
      <w:r>
        <w:t xml:space="preserve">, </w:t>
      </w:r>
      <w:r w:rsidR="00CC13A3" w:rsidRPr="00EA49B4">
        <w:t>sans se méprendre</w:t>
      </w:r>
      <w:r>
        <w:t xml:space="preserve">, </w:t>
      </w:r>
      <w:r w:rsidR="00CC13A3" w:rsidRPr="00EA49B4">
        <w:t>le vice de la vertu</w:t>
      </w:r>
      <w:r>
        <w:t xml:space="preserve">, </w:t>
      </w:r>
      <w:r w:rsidR="00CC13A3" w:rsidRPr="00EA49B4">
        <w:t>quel bien m</w:t>
      </w:r>
      <w:r>
        <w:t>’</w:t>
      </w:r>
      <w:r w:rsidR="00CC13A3" w:rsidRPr="00EA49B4">
        <w:t>en reviendrait-il</w:t>
      </w:r>
      <w:r>
        <w:t xml:space="preserve"> ? </w:t>
      </w:r>
      <w:r w:rsidR="00CC13A3" w:rsidRPr="00EA49B4">
        <w:t>Il me faudrait donc renoncer à toute espèce de consolation intérieure</w:t>
      </w:r>
      <w:r>
        <w:t xml:space="preserve">, </w:t>
      </w:r>
      <w:r w:rsidR="00CC13A3" w:rsidRPr="00EA49B4">
        <w:t>à toute espèce de relation au dehors</w:t>
      </w:r>
      <w:r>
        <w:t xml:space="preserve">. </w:t>
      </w:r>
      <w:r w:rsidR="00CC13A3" w:rsidRPr="00EA49B4">
        <w:t>Et à quelle fin</w:t>
      </w:r>
      <w:r>
        <w:t xml:space="preserve"> ? </w:t>
      </w:r>
      <w:r w:rsidR="00CC13A3" w:rsidRPr="00EA49B4">
        <w:t>Quel but vous proposez-vous</w:t>
      </w:r>
      <w:r>
        <w:t xml:space="preserve"> ? </w:t>
      </w:r>
      <w:r w:rsidR="00CC13A3" w:rsidRPr="00EA49B4">
        <w:t xml:space="preserve">Est-ce de faire périr </w:t>
      </w:r>
      <w:r>
        <w:t>M. </w:t>
      </w:r>
      <w:r w:rsidR="00CC13A3" w:rsidRPr="00EA49B4">
        <w:t>Falkland par la main du bourreau</w:t>
      </w:r>
      <w:r>
        <w:t> ?</w:t>
      </w:r>
    </w:p>
    <w:p w14:paraId="01C43709" w14:textId="77777777" w:rsidR="007D0B10" w:rsidRDefault="007D0B10" w:rsidP="00CC13A3">
      <w:r>
        <w:t>— </w:t>
      </w:r>
      <w:r w:rsidR="00CC13A3" w:rsidRPr="00EA49B4">
        <w:t>Non</w:t>
      </w:r>
      <w:r>
        <w:t xml:space="preserve">, </w:t>
      </w:r>
      <w:r w:rsidR="00CC13A3" w:rsidRPr="00EA49B4">
        <w:t>non</w:t>
      </w:r>
      <w:r>
        <w:t xml:space="preserve">. </w:t>
      </w:r>
      <w:r w:rsidR="00CC13A3" w:rsidRPr="00EA49B4">
        <w:t>Je ne voudrais pas offenser un cheveu de sa tête</w:t>
      </w:r>
      <w:r>
        <w:t xml:space="preserve">, </w:t>
      </w:r>
      <w:r w:rsidR="00CC13A3" w:rsidRPr="00EA49B4">
        <w:t>à moins de m</w:t>
      </w:r>
      <w:r>
        <w:t>’</w:t>
      </w:r>
      <w:r w:rsidR="00CC13A3" w:rsidRPr="00EA49B4">
        <w:t>y voir forcé par le soin de ma propre défense</w:t>
      </w:r>
      <w:r>
        <w:t xml:space="preserve">. </w:t>
      </w:r>
      <w:r w:rsidR="00CC13A3" w:rsidRPr="00EA49B4">
        <w:t>Mais sûrement vous voulez me rendre justice</w:t>
      </w:r>
      <w:r>
        <w:t> !</w:t>
      </w:r>
    </w:p>
    <w:p w14:paraId="4A82C0EB" w14:textId="6F664D5C" w:rsidR="007D0B10" w:rsidRDefault="007D0B10" w:rsidP="00CC13A3">
      <w:r>
        <w:t>— </w:t>
      </w:r>
      <w:r w:rsidR="00CC13A3" w:rsidRPr="00EA49B4">
        <w:t>Et quelle justice</w:t>
      </w:r>
      <w:r>
        <w:t xml:space="preserve"> ? </w:t>
      </w:r>
      <w:r w:rsidR="00CC13A3" w:rsidRPr="00EA49B4">
        <w:t>celle de publier votre innocence</w:t>
      </w:r>
      <w:r>
        <w:t xml:space="preserve"> ? </w:t>
      </w:r>
      <w:r w:rsidR="00CC13A3" w:rsidRPr="00EA49B4">
        <w:t>Vous savez quelle en serait la conséquence infaillible</w:t>
      </w:r>
      <w:r>
        <w:t xml:space="preserve">. </w:t>
      </w:r>
      <w:r w:rsidR="00CC13A3" w:rsidRPr="00EA49B4">
        <w:t>Mais je ne crois pas que vous réussissiez à me persuader que vous êtes innocent</w:t>
      </w:r>
      <w:r>
        <w:t xml:space="preserve">. </w:t>
      </w:r>
      <w:r w:rsidR="00CC13A3" w:rsidRPr="00EA49B4">
        <w:t>Quand même vous viendriez à bout d</w:t>
      </w:r>
      <w:r>
        <w:t>’</w:t>
      </w:r>
      <w:r w:rsidR="00CC13A3" w:rsidRPr="00EA49B4">
        <w:t>embarrasser mon esprit</w:t>
      </w:r>
      <w:r>
        <w:t xml:space="preserve">, </w:t>
      </w:r>
      <w:r w:rsidR="00CC13A3" w:rsidRPr="00EA49B4">
        <w:t>vous ne parviendrez jamais à l</w:t>
      </w:r>
      <w:r>
        <w:t>’</w:t>
      </w:r>
      <w:r w:rsidR="00CC13A3" w:rsidRPr="00EA49B4">
        <w:t>éclairer</w:t>
      </w:r>
      <w:r>
        <w:t xml:space="preserve">. </w:t>
      </w:r>
      <w:r w:rsidR="00CC13A3" w:rsidRPr="00EA49B4">
        <w:t>Telle est la malheureuse destinée des choses humaines</w:t>
      </w:r>
      <w:r>
        <w:t xml:space="preserve">, </w:t>
      </w:r>
      <w:r w:rsidR="00CC13A3" w:rsidRPr="00EA49B4">
        <w:t>que</w:t>
      </w:r>
      <w:r>
        <w:t xml:space="preserve">, </w:t>
      </w:r>
      <w:r w:rsidR="00CC13A3" w:rsidRPr="00EA49B4">
        <w:t>lorsque l</w:t>
      </w:r>
      <w:r>
        <w:t>’</w:t>
      </w:r>
      <w:r w:rsidR="00CC13A3" w:rsidRPr="00EA49B4">
        <w:t>innocence se trouve une fois enveloppée dans des soupçons</w:t>
      </w:r>
      <w:r>
        <w:t xml:space="preserve">, </w:t>
      </w:r>
      <w:r w:rsidR="00CC13A3" w:rsidRPr="00EA49B4">
        <w:t>elle ne peut guère espérer de porter sa justification jusqu</w:t>
      </w:r>
      <w:r>
        <w:t>’</w:t>
      </w:r>
      <w:r w:rsidR="00CC13A3" w:rsidRPr="00EA49B4">
        <w:t>à l</w:t>
      </w:r>
      <w:r>
        <w:t>’</w:t>
      </w:r>
      <w:r w:rsidR="00CC13A3" w:rsidRPr="00EA49B4">
        <w:t>évidence</w:t>
      </w:r>
      <w:r>
        <w:t xml:space="preserve">, </w:t>
      </w:r>
      <w:r w:rsidR="00CC13A3" w:rsidRPr="00EA49B4">
        <w:t>tandis que le crime peut souvent faire naître en nous une répugnance invincible à le juger comme tel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donc pour acheter une si triste incertitude qu</w:t>
      </w:r>
      <w:r>
        <w:t>’</w:t>
      </w:r>
      <w:r w:rsidR="00CC13A3" w:rsidRPr="00EA49B4">
        <w:t>il faut que j</w:t>
      </w:r>
      <w:r>
        <w:t>’</w:t>
      </w:r>
      <w:r w:rsidR="00CC13A3" w:rsidRPr="00EA49B4">
        <w:t>abandonne tout ce qui me reste encore de consolation dans la vie</w:t>
      </w:r>
      <w:r>
        <w:t xml:space="preserve">. </w:t>
      </w:r>
      <w:r w:rsidR="00CC13A3" w:rsidRPr="00EA49B4">
        <w:t xml:space="preserve">Je crois </w:t>
      </w:r>
      <w:r>
        <w:t>M. </w:t>
      </w:r>
      <w:r w:rsidR="00CC13A3" w:rsidRPr="00EA49B4">
        <w:t>Falkland un homme vertueux</w:t>
      </w:r>
      <w:r>
        <w:t xml:space="preserve"> ; </w:t>
      </w:r>
      <w:r w:rsidR="00CC13A3" w:rsidRPr="00EA49B4">
        <w:t>mais je sais qu</w:t>
      </w:r>
      <w:r>
        <w:t>’</w:t>
      </w:r>
      <w:r w:rsidR="00CC13A3" w:rsidRPr="00EA49B4">
        <w:t>il est prévenu</w:t>
      </w:r>
      <w:r>
        <w:t xml:space="preserve">. </w:t>
      </w:r>
      <w:r w:rsidR="00CC13A3" w:rsidRPr="00EA49B4">
        <w:t>Il ne me pardonnerait même pas de vous avoir parlé</w:t>
      </w:r>
      <w:r>
        <w:t xml:space="preserve">, </w:t>
      </w:r>
      <w:r w:rsidR="00CC13A3" w:rsidRPr="00EA49B4">
        <w:t>dans cette rencontre accidentelle</w:t>
      </w:r>
      <w:r>
        <w:t xml:space="preserve">, </w:t>
      </w:r>
      <w:r w:rsidR="00CC13A3" w:rsidRPr="00EA49B4">
        <w:t>si jamais il pouvait en avoir connaissance</w:t>
      </w:r>
      <w:r>
        <w:t>.</w:t>
      </w:r>
    </w:p>
    <w:p w14:paraId="67A4C8D6" w14:textId="77777777" w:rsidR="007D0B10" w:rsidRDefault="007D0B10" w:rsidP="00CC13A3">
      <w:r>
        <w:t>— </w:t>
      </w:r>
      <w:r w:rsidR="00CC13A3" w:rsidRPr="00EA49B4">
        <w:t>Ah</w:t>
      </w:r>
      <w:r>
        <w:t xml:space="preserve"> ! </w:t>
      </w:r>
      <w:r w:rsidR="00CC13A3" w:rsidRPr="00EA49B4">
        <w:t>m</w:t>
      </w:r>
      <w:r>
        <w:t>’</w:t>
      </w:r>
      <w:r w:rsidR="00CC13A3" w:rsidRPr="00EA49B4">
        <w:t>écriai-je avec impatience</w:t>
      </w:r>
      <w:r>
        <w:t xml:space="preserve">, </w:t>
      </w:r>
      <w:r w:rsidR="00CC13A3" w:rsidRPr="00EA49B4">
        <w:t>ne m</w:t>
      </w:r>
      <w:r>
        <w:t>’</w:t>
      </w:r>
      <w:r w:rsidR="00CC13A3" w:rsidRPr="00EA49B4">
        <w:t>opposez pas les conséquences qui peuvent en résulter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droit à vos bontés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droit à vos secours</w:t>
      </w:r>
      <w:r>
        <w:t>.</w:t>
      </w:r>
    </w:p>
    <w:p w14:paraId="44F473D7" w14:textId="152FD901" w:rsidR="00CC13A3" w:rsidRPr="00EA49B4" w:rsidRDefault="007D0B10" w:rsidP="00CC13A3">
      <w:r>
        <w:lastRenderedPageBreak/>
        <w:t>— </w:t>
      </w:r>
      <w:r w:rsidR="00CC13A3" w:rsidRPr="00EA49B4">
        <w:t>Je ne vous les refuse pas</w:t>
      </w:r>
      <w:r>
        <w:t xml:space="preserve">. </w:t>
      </w:r>
      <w:r w:rsidR="00CC13A3" w:rsidRPr="00EA49B4">
        <w:t>Je ne puis vous les refuser jusqu</w:t>
      </w:r>
      <w:r>
        <w:t>’</w:t>
      </w:r>
      <w:r w:rsidR="00CC13A3" w:rsidRPr="00EA49B4">
        <w:t>à un certain point</w:t>
      </w:r>
      <w:r>
        <w:t xml:space="preserve">, </w:t>
      </w:r>
      <w:r w:rsidR="00CC13A3" w:rsidRPr="00EA49B4">
        <w:t>et il n</w:t>
      </w:r>
      <w:r>
        <w:t>’</w:t>
      </w:r>
      <w:r w:rsidR="00CC13A3" w:rsidRPr="00EA49B4">
        <w:t>est pas à croire qu</w:t>
      </w:r>
      <w:r>
        <w:t>’</w:t>
      </w:r>
      <w:r w:rsidR="00CC13A3" w:rsidRPr="00EA49B4">
        <w:t>un examen</w:t>
      </w:r>
      <w:r>
        <w:t xml:space="preserve">, </w:t>
      </w:r>
      <w:r w:rsidR="00CC13A3" w:rsidRPr="00EA49B4">
        <w:t>quel qu</w:t>
      </w:r>
      <w:r>
        <w:t>’</w:t>
      </w:r>
      <w:r w:rsidR="00CC13A3" w:rsidRPr="00EA49B4">
        <w:t>il soit</w:t>
      </w:r>
      <w:r>
        <w:t xml:space="preserve">, </w:t>
      </w:r>
      <w:r w:rsidR="00CC13A3" w:rsidRPr="00EA49B4">
        <w:t>me mette dans le cas de vous en accorder davantage</w:t>
      </w:r>
      <w:r>
        <w:t xml:space="preserve">. </w:t>
      </w:r>
      <w:r w:rsidR="00CC13A3" w:rsidRPr="00EA49B4">
        <w:t>Vous connaissez ma façon de penser</w:t>
      </w:r>
      <w:r>
        <w:t xml:space="preserve">. </w:t>
      </w:r>
      <w:r w:rsidR="00CC13A3" w:rsidRPr="00EA49B4">
        <w:t>Je vous regarde comme un homme vicieux</w:t>
      </w:r>
      <w:r>
        <w:t xml:space="preserve"> ; </w:t>
      </w:r>
      <w:r w:rsidR="00CC13A3" w:rsidRPr="00EA49B4">
        <w:t>mais je ne pense pas que l</w:t>
      </w:r>
      <w:r>
        <w:t>’</w:t>
      </w:r>
      <w:r w:rsidR="00CC13A3" w:rsidRPr="00EA49B4">
        <w:t>on doive nourrir contre un homme vicieux de l</w:t>
      </w:r>
      <w:r>
        <w:t>’</w:t>
      </w:r>
      <w:r w:rsidR="00CC13A3" w:rsidRPr="00EA49B4">
        <w:t>indignation et du mépris</w:t>
      </w:r>
      <w:r>
        <w:t xml:space="preserve">. </w:t>
      </w:r>
      <w:r w:rsidR="00CC13A3" w:rsidRPr="00EA49B4">
        <w:t>Je vous regarde comme une machine</w:t>
      </w:r>
      <w:r>
        <w:t xml:space="preserve"> ; </w:t>
      </w:r>
      <w:r w:rsidR="00CC13A3" w:rsidRPr="00EA49B4">
        <w:t>je crains que vous ne soyez fabriqué de manière à n</w:t>
      </w:r>
      <w:r>
        <w:t>’</w:t>
      </w:r>
      <w:r w:rsidR="00CC13A3" w:rsidRPr="00EA49B4">
        <w:t>être pas très-utile à vos semblables</w:t>
      </w:r>
      <w:r>
        <w:t xml:space="preserve"> ; </w:t>
      </w:r>
      <w:r w:rsidR="00CC13A3" w:rsidRPr="00EA49B4">
        <w:t>mais vous ne vous êtes pas fait vous-même</w:t>
      </w:r>
      <w:r>
        <w:t xml:space="preserve"> ; </w:t>
      </w:r>
      <w:r w:rsidR="00CC13A3" w:rsidRPr="00EA49B4">
        <w:t>vous n</w:t>
      </w:r>
      <w:r>
        <w:t>’</w:t>
      </w:r>
      <w:r w:rsidR="00CC13A3" w:rsidRPr="00EA49B4">
        <w:t>êtes que ce que les circonstances irrésistibles vous ont forcé d</w:t>
      </w:r>
      <w:r>
        <w:t>’</w:t>
      </w:r>
      <w:r w:rsidR="00CC13A3" w:rsidRPr="00EA49B4">
        <w:t>être</w:t>
      </w:r>
      <w:r>
        <w:t xml:space="preserve">. </w:t>
      </w:r>
      <w:r w:rsidR="00CC13A3" w:rsidRPr="00EA49B4">
        <w:t>Je suis fâché de vous savoir des qualités nuisibles</w:t>
      </w:r>
      <w:r>
        <w:t xml:space="preserve"> ; </w:t>
      </w:r>
      <w:r w:rsidR="00CC13A3" w:rsidRPr="00EA49B4">
        <w:t>mais je ne garde pour cela aucune haine contre vous</w:t>
      </w:r>
      <w:r>
        <w:t xml:space="preserve"> ; </w:t>
      </w:r>
      <w:r w:rsidR="00CC13A3" w:rsidRPr="00EA49B4">
        <w:t>au contraire</w:t>
      </w:r>
      <w:r>
        <w:t xml:space="preserve">, </w:t>
      </w:r>
      <w:r w:rsidR="00CC13A3" w:rsidRPr="00EA49B4">
        <w:t>je vous dois de la bienveillance</w:t>
      </w:r>
      <w:r>
        <w:t xml:space="preserve">. </w:t>
      </w:r>
      <w:r w:rsidR="00CC13A3" w:rsidRPr="00EA49B4">
        <w:t>En vous considérant sous ce point de vue</w:t>
      </w:r>
      <w:r>
        <w:t xml:space="preserve">, </w:t>
      </w:r>
      <w:r w:rsidR="00CC13A3" w:rsidRPr="00EA49B4">
        <w:t>je suis et je serai toujours prêt à faire tout ce qui sera en mon pouvoir pour votre bien réel</w:t>
      </w:r>
      <w:r>
        <w:t xml:space="preserve">, </w:t>
      </w:r>
      <w:r w:rsidR="00CC13A3" w:rsidRPr="00EA49B4">
        <w:t>et si j</w:t>
      </w:r>
      <w:r>
        <w:t>’</w:t>
      </w:r>
      <w:r w:rsidR="00CC13A3" w:rsidRPr="00EA49B4">
        <w:t>en savais les moyens</w:t>
      </w:r>
      <w:r>
        <w:t xml:space="preserve">, </w:t>
      </w:r>
      <w:r w:rsidR="00CC13A3" w:rsidRPr="00EA49B4">
        <w:t>je vous aiderais bien volontiers à reconnaître et à extirper les erreurs qui vous ont égaré</w:t>
      </w:r>
      <w:r>
        <w:t xml:space="preserve">. </w:t>
      </w:r>
      <w:r w:rsidR="00CC13A3" w:rsidRPr="00EA49B4">
        <w:t>Vous avez déçu mes espérances</w:t>
      </w:r>
      <w:r>
        <w:t xml:space="preserve"> ; </w:t>
      </w:r>
      <w:r w:rsidR="00CC13A3" w:rsidRPr="00EA49B4">
        <w:t>mais je n</w:t>
      </w:r>
      <w:r>
        <w:t>’</w:t>
      </w:r>
      <w:r w:rsidR="00CC13A3" w:rsidRPr="00EA49B4">
        <w:t>ai pas envie de vous faire des reproches</w:t>
      </w:r>
      <w:r>
        <w:t xml:space="preserve">. </w:t>
      </w:r>
      <w:r w:rsidR="00CC13A3" w:rsidRPr="00EA49B4">
        <w:t>Je sens que j</w:t>
      </w:r>
      <w:r>
        <w:t>’</w:t>
      </w:r>
      <w:r w:rsidR="00CC13A3" w:rsidRPr="00EA49B4">
        <w:t>ai plus besoin de me livrer à ma compassion pour vous que d</w:t>
      </w:r>
      <w:r>
        <w:t>’</w:t>
      </w:r>
      <w:r w:rsidR="00CC13A3" w:rsidRPr="00EA49B4">
        <w:t>aggraver encore vos malheurs par mes réprimandes</w:t>
      </w:r>
      <w:r>
        <w:t>. »</w:t>
      </w:r>
    </w:p>
    <w:p w14:paraId="6A1116BE" w14:textId="5B8E6C27" w:rsidR="007D0B10" w:rsidRDefault="00CC13A3" w:rsidP="00CC13A3">
      <w:r w:rsidRPr="00EA49B4">
        <w:t>Que pouvais-je répondre à un homme semblable</w:t>
      </w:r>
      <w:r w:rsidR="007D0B10">
        <w:t xml:space="preserve"> ? </w:t>
      </w:r>
      <w:r w:rsidRPr="00EA49B4">
        <w:t>Aimable</w:t>
      </w:r>
      <w:r w:rsidR="007D0B10">
        <w:t xml:space="preserve">, </w:t>
      </w:r>
      <w:r w:rsidRPr="00EA49B4">
        <w:t>excellent homme</w:t>
      </w:r>
      <w:r w:rsidR="007D0B10">
        <w:t xml:space="preserve"> ! </w:t>
      </w:r>
      <w:r w:rsidRPr="00EA49B4">
        <w:t>Jamais mon âme n</w:t>
      </w:r>
      <w:r w:rsidR="007D0B10">
        <w:t>’</w:t>
      </w:r>
      <w:r w:rsidRPr="00EA49B4">
        <w:t>a été plus douloureusement déchirée que dans ce moment</w:t>
      </w:r>
      <w:r w:rsidR="007D0B10">
        <w:t xml:space="preserve">. </w:t>
      </w:r>
      <w:r w:rsidRPr="00EA49B4">
        <w:t>Plus il excitait mon admiration</w:t>
      </w:r>
      <w:r w:rsidR="007D0B10">
        <w:t xml:space="preserve">, </w:t>
      </w:r>
      <w:r w:rsidRPr="00EA49B4">
        <w:t>plus mon cœur me commandait impérieusement de lui arracher son amitié</w:t>
      </w:r>
      <w:r w:rsidR="007D0B10">
        <w:t xml:space="preserve">, </w:t>
      </w:r>
      <w:r w:rsidRPr="00EA49B4">
        <w:t>quelque prix qu</w:t>
      </w:r>
      <w:r w:rsidR="007D0B10">
        <w:t>’</w:t>
      </w:r>
      <w:r w:rsidRPr="00EA49B4">
        <w:t>il pût m</w:t>
      </w:r>
      <w:r w:rsidR="007D0B10">
        <w:t>’</w:t>
      </w:r>
      <w:r w:rsidRPr="00EA49B4">
        <w:t>en coûter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persuadé que l</w:t>
      </w:r>
      <w:r w:rsidR="007D0B10">
        <w:t>’</w:t>
      </w:r>
      <w:r w:rsidRPr="00EA49B4">
        <w:t>équité rigoureuse exigeait de lui qu</w:t>
      </w:r>
      <w:r w:rsidR="007D0B10">
        <w:t>’</w:t>
      </w:r>
      <w:r w:rsidRPr="00EA49B4">
        <w:t>il mît de côté toutes considérations personnelles</w:t>
      </w:r>
      <w:r w:rsidR="007D0B10">
        <w:t xml:space="preserve">, </w:t>
      </w:r>
      <w:r w:rsidRPr="00EA49B4">
        <w:t>pour se livrer courageusement à la recherche de la vérité</w:t>
      </w:r>
      <w:r w:rsidR="007D0B10">
        <w:t xml:space="preserve">. </w:t>
      </w:r>
      <w:r w:rsidRPr="00EA49B4">
        <w:t>Il me semblait juste</w:t>
      </w:r>
      <w:r w:rsidR="007D0B10">
        <w:t xml:space="preserve">, </w:t>
      </w:r>
      <w:r w:rsidRPr="00EA49B4">
        <w:t>si sa conscience éclairée décidait en ma faveur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abandonnât tout pour faire cause commune avec moi</w:t>
      </w:r>
      <w:r w:rsidR="007D0B10">
        <w:t xml:space="preserve">, </w:t>
      </w:r>
      <w:r w:rsidRPr="00EA49B4">
        <w:t>dans l</w:t>
      </w:r>
      <w:r w:rsidR="007D0B10">
        <w:t>’</w:t>
      </w:r>
      <w:r w:rsidRPr="00EA49B4">
        <w:t>état de misère où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et qu</w:t>
      </w:r>
      <w:r w:rsidR="007D0B10">
        <w:t>’</w:t>
      </w:r>
      <w:r w:rsidRPr="00EA49B4">
        <w:t>il fît tous ses efforts pour balancer à lui seul l</w:t>
      </w:r>
      <w:r w:rsidR="007D0B10">
        <w:t>’</w:t>
      </w:r>
      <w:r w:rsidRPr="00EA49B4">
        <w:t>injustice du reste des hommes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 xml:space="preserve">si un </w:t>
      </w:r>
      <w:r w:rsidRPr="00EA49B4">
        <w:lastRenderedPageBreak/>
        <w:t>dévouement aussi absolu faisait hésiter son courage</w:t>
      </w:r>
      <w:r w:rsidR="007D0B10">
        <w:t xml:space="preserve">, </w:t>
      </w:r>
      <w:r w:rsidRPr="00EA49B4">
        <w:t>affaibli maintenant par les années</w:t>
      </w:r>
      <w:r w:rsidR="007D0B10">
        <w:t xml:space="preserve">, </w:t>
      </w:r>
      <w:r w:rsidRPr="00EA49B4">
        <w:t>était-ce à moi de l</w:t>
      </w:r>
      <w:r w:rsidR="007D0B10">
        <w:t>’</w:t>
      </w:r>
      <w:r w:rsidRPr="00EA49B4">
        <w:t>entraîner malgré lui</w:t>
      </w:r>
      <w:r w:rsidR="007D0B10">
        <w:t xml:space="preserve"> ? </w:t>
      </w:r>
      <w:r w:rsidRPr="00EA49B4">
        <w:t>Hélas</w:t>
      </w:r>
      <w:r w:rsidR="007D0B10">
        <w:t xml:space="preserve"> ! </w:t>
      </w:r>
      <w:r w:rsidRPr="00EA49B4">
        <w:t>ni lui ni moi nous ne prévoyions la terrible catastrophe qui allait suivre de si près</w:t>
      </w:r>
      <w:r w:rsidR="007D0B10">
        <w:t xml:space="preserve">. </w:t>
      </w:r>
      <w:r w:rsidRPr="00EA49B4">
        <w:t>Sans cela</w:t>
      </w:r>
      <w:r w:rsidR="007D0B10">
        <w:t xml:space="preserve">, </w:t>
      </w:r>
      <w:r w:rsidRPr="00EA49B4">
        <w:t>je suis bien convaincu qu</w:t>
      </w:r>
      <w:r w:rsidR="007D0B10">
        <w:t>’</w:t>
      </w:r>
      <w:r w:rsidRPr="00EA49B4">
        <w:t>aucun égard pour sa tranquillité ne l</w:t>
      </w:r>
      <w:r w:rsidR="007D0B10">
        <w:t>’</w:t>
      </w:r>
      <w:r w:rsidRPr="00EA49B4">
        <w:t>aurait empêché de se rendre à mes désirs</w:t>
      </w:r>
      <w:r w:rsidR="007D0B10">
        <w:t xml:space="preserve">. </w:t>
      </w:r>
      <w:r w:rsidRPr="00EA49B4">
        <w:t>D</w:t>
      </w:r>
      <w:r w:rsidR="007D0B10">
        <w:t>’</w:t>
      </w:r>
      <w:r w:rsidRPr="00EA49B4">
        <w:t>un autre côté</w:t>
      </w:r>
      <w:r w:rsidR="007D0B10">
        <w:t xml:space="preserve">, </w:t>
      </w:r>
      <w:r w:rsidRPr="00EA49B4">
        <w:t>pouvais-je me flatter de prédire à quels maux il demeurerait exposé en embrassant ma cause</w:t>
      </w:r>
      <w:r w:rsidR="007D0B10">
        <w:t xml:space="preserve"> ? </w:t>
      </w:r>
      <w:r w:rsidRPr="00EA49B4">
        <w:t>Son intégrité ne pouvait-elle pas succomber et être opprimée comme l</w:t>
      </w:r>
      <w:r w:rsidR="007D0B10">
        <w:t>’</w:t>
      </w:r>
      <w:r w:rsidRPr="00EA49B4">
        <w:t>avait été la mienne</w:t>
      </w:r>
      <w:r w:rsidR="007D0B10">
        <w:t xml:space="preserve"> ? </w:t>
      </w:r>
      <w:r w:rsidRPr="00EA49B4">
        <w:t>Sa faiblesse et ses cheveux blancs ne donnaient-ils pas un avantage de plus à mon fatal adversaire</w:t>
      </w:r>
      <w:r w:rsidR="007D0B10">
        <w:t> ? M. </w:t>
      </w:r>
      <w:r w:rsidRPr="00EA49B4">
        <w:t>Falkland ne pouvait-il pas le rendre aussi misérable</w:t>
      </w:r>
      <w:r w:rsidR="007D0B10">
        <w:t xml:space="preserve">, </w:t>
      </w:r>
      <w:r w:rsidRPr="00EA49B4">
        <w:t>le mettre aussi bas qu</w:t>
      </w:r>
      <w:r w:rsidR="007D0B10">
        <w:t>’</w:t>
      </w:r>
      <w:r w:rsidRPr="00EA49B4">
        <w:t>il m</w:t>
      </w:r>
      <w:r w:rsidR="007D0B10">
        <w:t>’</w:t>
      </w:r>
      <w:r w:rsidRPr="00EA49B4">
        <w:t>avait mis moi-même</w:t>
      </w:r>
      <w:r w:rsidR="007D0B10">
        <w:t xml:space="preserve"> ? </w:t>
      </w:r>
      <w:r w:rsidRPr="00EA49B4">
        <w:t>Après tout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était-ce pas de ma part un désir coupable de vouloir envelopper un autre dans ma malheureuse cause</w:t>
      </w:r>
      <w:r w:rsidR="007D0B10">
        <w:t xml:space="preserve"> ? </w:t>
      </w:r>
      <w:r w:rsidRPr="00EA49B4">
        <w:t>Et s</w:t>
      </w:r>
      <w:r w:rsidR="007D0B10">
        <w:t>’</w:t>
      </w:r>
      <w:r w:rsidRPr="00EA49B4">
        <w:t>il y avait quelque moyen de me défendre</w:t>
      </w:r>
      <w:r w:rsidR="007D0B10">
        <w:t xml:space="preserve">, </w:t>
      </w:r>
      <w:r w:rsidRPr="00EA49B4">
        <w:t>n</w:t>
      </w:r>
      <w:r w:rsidR="007D0B10">
        <w:t>’</w:t>
      </w:r>
      <w:r w:rsidRPr="00EA49B4">
        <w:t>avais-je donc pas assez de mon énergie</w:t>
      </w:r>
      <w:r w:rsidR="007D0B10">
        <w:t xml:space="preserve">, </w:t>
      </w:r>
      <w:r w:rsidRPr="00EA49B4">
        <w:t>de ma prudence et d</w:t>
      </w:r>
      <w:r w:rsidR="007D0B10">
        <w:t>’</w:t>
      </w:r>
      <w:r w:rsidRPr="00EA49B4">
        <w:t>une conscience pure pour me défendre moi-même</w:t>
      </w:r>
      <w:r w:rsidR="007D0B10">
        <w:t> ?</w:t>
      </w:r>
    </w:p>
    <w:p w14:paraId="6A837A44" w14:textId="1CEB3533" w:rsidR="007D0B10" w:rsidRDefault="00CC13A3" w:rsidP="00CC13A3">
      <w:r w:rsidRPr="00EA49B4">
        <w:t>Ces considérations me déterminèrent à céder à ses vues</w:t>
      </w:r>
      <w:r w:rsidR="007D0B10">
        <w:t xml:space="preserve">. </w:t>
      </w:r>
      <w:r w:rsidRPr="00EA49B4">
        <w:t>Je me soumis à endurer la mauvaise opinion de l</w:t>
      </w:r>
      <w:r w:rsidR="007D0B10">
        <w:t>’</w:t>
      </w:r>
      <w:r w:rsidRPr="00EA49B4">
        <w:t>homme du monde dont je désirais le plus ardemment l</w:t>
      </w:r>
      <w:r w:rsidR="007D0B10">
        <w:t>’</w:t>
      </w:r>
      <w:r w:rsidRPr="00EA49B4">
        <w:t>estime</w:t>
      </w:r>
      <w:r w:rsidR="007D0B10">
        <w:t xml:space="preserve">, </w:t>
      </w:r>
      <w:r w:rsidRPr="00EA49B4">
        <w:t>plutôt que de courir le risque de l</w:t>
      </w:r>
      <w:r w:rsidR="007D0B10">
        <w:t>’</w:t>
      </w:r>
      <w:r w:rsidRPr="00EA49B4">
        <w:t>envelopper dans ma misère</w:t>
      </w:r>
      <w:r w:rsidR="007D0B10">
        <w:t xml:space="preserve"> ; </w:t>
      </w:r>
      <w:r w:rsidRPr="00EA49B4">
        <w:t>je me soumis à abandonner ce qui était pour moi dans ce moment la dernière consolation possible de ma malheureuse vie</w:t>
      </w:r>
      <w:r w:rsidR="007D0B10">
        <w:t xml:space="preserve">, </w:t>
      </w:r>
      <w:r w:rsidRPr="00EA49B4">
        <w:t>une consolation dont je ne pouvais détacher mes pensées à l</w:t>
      </w:r>
      <w:r w:rsidR="007D0B10">
        <w:t>’</w:t>
      </w:r>
      <w:r w:rsidRPr="00EA49B4">
        <w:t>instant même où je consentais à la perdre</w:t>
      </w:r>
      <w:r w:rsidR="007D0B10">
        <w:t xml:space="preserve">. </w:t>
      </w:r>
      <w:r w:rsidRPr="00EA49B4">
        <w:t>La candeur et l</w:t>
      </w:r>
      <w:r w:rsidR="007D0B10">
        <w:t>’</w:t>
      </w:r>
      <w:r w:rsidRPr="00EA49B4">
        <w:t xml:space="preserve">ingénuité de mes sentiments affectèrent profondément </w:t>
      </w:r>
      <w:r w:rsidR="007D0B10">
        <w:t>M. </w:t>
      </w:r>
      <w:r w:rsidRPr="00EA49B4">
        <w:t>Collins</w:t>
      </w:r>
      <w:r w:rsidR="007D0B10">
        <w:t xml:space="preserve">. </w:t>
      </w:r>
      <w:r w:rsidRPr="00EA49B4">
        <w:t>Une voix secrète lui disait</w:t>
      </w:r>
      <w:r w:rsidR="007D0B10">
        <w:t> : « </w:t>
      </w:r>
      <w:r w:rsidRPr="00EA49B4">
        <w:t>Est-ce ainsi que parle l</w:t>
      </w:r>
      <w:r w:rsidR="007D0B10">
        <w:t>’</w:t>
      </w:r>
      <w:r w:rsidRPr="00EA49B4">
        <w:t>hypocrisie</w:t>
      </w:r>
      <w:r w:rsidR="007D0B10">
        <w:t xml:space="preserve"> ? </w:t>
      </w:r>
      <w:r w:rsidRPr="00EA49B4">
        <w:t>Si cet homme est vertueux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un des hommes du monde dont la vertu est la plus désintéressée</w:t>
      </w:r>
      <w:r w:rsidR="007D0B10">
        <w:t>. »</w:t>
      </w:r>
      <w:r w:rsidRPr="00EA49B4">
        <w:t xml:space="preserve"> Nous nous arrachâmes l</w:t>
      </w:r>
      <w:r w:rsidR="007D0B10">
        <w:t>’</w:t>
      </w:r>
      <w:r w:rsidRPr="00EA49B4">
        <w:t>un à l</w:t>
      </w:r>
      <w:r w:rsidR="007D0B10">
        <w:t>’</w:t>
      </w:r>
      <w:r w:rsidRPr="00EA49B4">
        <w:t>autre</w:t>
      </w:r>
      <w:r w:rsidR="007D0B10">
        <w:t>. M. </w:t>
      </w:r>
      <w:r w:rsidRPr="00EA49B4">
        <w:t>Collins me promit d</w:t>
      </w:r>
      <w:r w:rsidR="007D0B10">
        <w:t>’</w:t>
      </w:r>
      <w:r w:rsidRPr="00EA49B4">
        <w:t>avoir toujours</w:t>
      </w:r>
      <w:r w:rsidR="007D0B10">
        <w:t xml:space="preserve">, </w:t>
      </w:r>
      <w:r w:rsidRPr="00EA49B4">
        <w:t>autant qu</w:t>
      </w:r>
      <w:r w:rsidR="007D0B10">
        <w:t>’</w:t>
      </w:r>
      <w:r w:rsidRPr="00EA49B4">
        <w:t>il serait en lui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œil sur moi dans la suite de mes vicissitudes</w:t>
      </w:r>
      <w:r w:rsidR="007D0B10">
        <w:t xml:space="preserve">, </w:t>
      </w:r>
      <w:r w:rsidRPr="00EA49B4">
        <w:t>et de me donner tous les secours qui seraient compatibles avec ce que la prudence lui prescrirait</w:t>
      </w:r>
      <w:r w:rsidR="007D0B10">
        <w:t xml:space="preserve">. </w:t>
      </w:r>
      <w:r w:rsidRPr="00EA49B4">
        <w:t xml:space="preserve">Ce </w:t>
      </w:r>
      <w:r w:rsidRPr="00EA49B4">
        <w:lastRenderedPageBreak/>
        <w:t>fut ainsi que je me séparai de celui que je pourrais nommer la seconde moitié de moi-même</w:t>
      </w:r>
      <w:r w:rsidR="007D0B10">
        <w:t xml:space="preserve">, </w:t>
      </w:r>
      <w:r w:rsidRPr="00EA49B4">
        <w:t>et que je me résignai volontairement à attendre</w:t>
      </w:r>
      <w:r w:rsidR="007D0B10">
        <w:t xml:space="preserve">, </w:t>
      </w:r>
      <w:r w:rsidRPr="00EA49B4">
        <w:t>dans cet état de mutilation et de délaissement</w:t>
      </w:r>
      <w:r w:rsidR="007D0B10">
        <w:t xml:space="preserve">, </w:t>
      </w:r>
      <w:r w:rsidRPr="00EA49B4">
        <w:t>tous les maux que le sort pouvait me réserver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là le dernier incident qui me semble</w:t>
      </w:r>
      <w:r w:rsidR="007D0B10">
        <w:t xml:space="preserve">, </w:t>
      </w:r>
      <w:r w:rsidRPr="00EA49B4">
        <w:t>pour le moment</w:t>
      </w:r>
      <w:r w:rsidR="007D0B10">
        <w:t xml:space="preserve">, </w:t>
      </w:r>
      <w:r w:rsidRPr="00EA49B4">
        <w:t>mériter d</w:t>
      </w:r>
      <w:r w:rsidR="007D0B10">
        <w:t>’</w:t>
      </w:r>
      <w:r w:rsidRPr="00EA49B4">
        <w:t>être rapporté</w:t>
      </w:r>
      <w:r w:rsidR="007D0B10">
        <w:t xml:space="preserve">. </w:t>
      </w:r>
      <w:r w:rsidRPr="00EA49B4">
        <w:t>Je ne doute pas que dans peu je n</w:t>
      </w:r>
      <w:r w:rsidR="007D0B10">
        <w:t>’</w:t>
      </w:r>
      <w:r w:rsidRPr="00EA49B4">
        <w:t>aie encore occasion de reprendre la plume</w:t>
      </w:r>
      <w:r w:rsidR="007D0B10">
        <w:t xml:space="preserve">. </w:t>
      </w:r>
      <w:r w:rsidRPr="00EA49B4">
        <w:t>Mes souffrances jusqu</w:t>
      </w:r>
      <w:r w:rsidR="007D0B10">
        <w:t>’</w:t>
      </w:r>
      <w:r w:rsidRPr="00EA49B4">
        <w:t>ici ont été sans exemple</w:t>
      </w:r>
      <w:r w:rsidR="007D0B10">
        <w:t xml:space="preserve">, </w:t>
      </w:r>
      <w:r w:rsidRPr="00EA49B4">
        <w:t>et pourtant je sens au-dedans de moi la conviction intime que le sort m</w:t>
      </w:r>
      <w:r w:rsidR="007D0B10">
        <w:t>’</w:t>
      </w:r>
      <w:r w:rsidRPr="00EA49B4">
        <w:t>en réserve encore de plus grandes</w:t>
      </w:r>
      <w:r w:rsidR="007D0B10">
        <w:t xml:space="preserve">. </w:t>
      </w:r>
      <w:r w:rsidRPr="00EA49B4">
        <w:t>Quelle cause mystérieuse peut donc me donner la force d</w:t>
      </w:r>
      <w:r w:rsidR="007D0B10">
        <w:t>’</w:t>
      </w:r>
      <w:r w:rsidRPr="00EA49B4">
        <w:t>écrire ces mémoires</w:t>
      </w:r>
      <w:r w:rsidR="007D0B10">
        <w:t xml:space="preserve">, </w:t>
      </w:r>
      <w:r w:rsidRPr="00EA49B4">
        <w:t>et m</w:t>
      </w:r>
      <w:r w:rsidR="007D0B10">
        <w:t>’</w:t>
      </w:r>
      <w:r w:rsidRPr="00EA49B4">
        <w:t>empêcher de succomber à la terreur dont je suis frappé</w:t>
      </w:r>
      <w:r w:rsidR="007D0B10">
        <w:t> ?</w:t>
      </w:r>
    </w:p>
    <w:p w14:paraId="2DE7C858" w14:textId="2CA25429" w:rsidR="00CC13A3" w:rsidRPr="00EA49B4" w:rsidRDefault="00CC13A3" w:rsidP="007D0B10">
      <w:pPr>
        <w:pStyle w:val="Titre1"/>
      </w:pPr>
      <w:bookmarkStart w:id="44" w:name="_Toc194843933"/>
      <w:r w:rsidRPr="00EA49B4">
        <w:lastRenderedPageBreak/>
        <w:t>XLI</w:t>
      </w:r>
      <w:bookmarkEnd w:id="44"/>
    </w:p>
    <w:p w14:paraId="51D3BF59" w14:textId="77777777" w:rsidR="007D0B10" w:rsidRDefault="00CC13A3" w:rsidP="00CC13A3">
      <w:r w:rsidRPr="00EA49B4">
        <w:t>Mes sinistres présages se sont vérifiés</w:t>
      </w:r>
      <w:r w:rsidR="007D0B10">
        <w:t xml:space="preserve">, </w:t>
      </w:r>
      <w:r w:rsidRPr="00EA49B4">
        <w:t>et le pressentiment qui m</w:t>
      </w:r>
      <w:r w:rsidR="007D0B10">
        <w:t>’</w:t>
      </w:r>
      <w:r w:rsidRPr="00EA49B4">
        <w:t>agitait était prophétique</w:t>
      </w:r>
      <w:r w:rsidR="007D0B10">
        <w:t xml:space="preserve">. </w:t>
      </w:r>
      <w:r w:rsidRPr="00EA49B4">
        <w:t>Je vais raconter une nouvelle et terrible révolution dans ma fortune et dans mon âme</w:t>
      </w:r>
      <w:r w:rsidR="007D0B10">
        <w:t>.</w:t>
      </w:r>
    </w:p>
    <w:p w14:paraId="6D9B7264" w14:textId="77777777" w:rsidR="007D0B10" w:rsidRDefault="00CC13A3" w:rsidP="00CC13A3">
      <w:r w:rsidRPr="00EA49B4">
        <w:t>Après avoir essayé tant de situations différentes qui toutes m</w:t>
      </w:r>
      <w:r w:rsidR="007D0B10">
        <w:t>’</w:t>
      </w:r>
      <w:r w:rsidRPr="00EA49B4">
        <w:t>amenaient à des résultats uniformes</w:t>
      </w:r>
      <w:r w:rsidR="007D0B10">
        <w:t xml:space="preserve">, </w:t>
      </w:r>
      <w:r w:rsidRPr="00EA49B4">
        <w:t>je me déterminai enfin à me mettre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était possible</w:t>
      </w:r>
      <w:r w:rsidR="007D0B10">
        <w:t xml:space="preserve">, </w:t>
      </w:r>
      <w:r w:rsidRPr="00EA49B4">
        <w:t>hors de la portée de mon persécuteur</w:t>
      </w:r>
      <w:r w:rsidR="007D0B10">
        <w:t xml:space="preserve">, </w:t>
      </w:r>
      <w:r w:rsidRPr="00EA49B4">
        <w:t>en me bannissant volontairement moi-même de ma patrie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ma dernière ressource pour conquérir la tranquillité</w:t>
      </w:r>
      <w:r w:rsidR="007D0B10">
        <w:t xml:space="preserve">, </w:t>
      </w:r>
      <w:r w:rsidRPr="00EA49B4">
        <w:t>une réputation honnête et ces autres privilèges sans lesquels la vie est sans valeur</w:t>
      </w:r>
      <w:r w:rsidR="007D0B10">
        <w:t>. « </w:t>
      </w:r>
      <w:r w:rsidRPr="00EA49B4">
        <w:t>Sous quelque lointain climat</w:t>
      </w:r>
      <w:r w:rsidR="007D0B10">
        <w:t xml:space="preserve">, </w:t>
      </w:r>
      <w:r w:rsidRPr="00EA49B4">
        <w:t>me disais-je</w:t>
      </w:r>
      <w:r w:rsidR="007D0B10">
        <w:t xml:space="preserve">, </w:t>
      </w:r>
      <w:r w:rsidRPr="00EA49B4">
        <w:t>sûrement je trouverai la sécurité nécessaire à une carrière suivie</w:t>
      </w:r>
      <w:r w:rsidR="007D0B10">
        <w:t xml:space="preserve">, </w:t>
      </w:r>
      <w:r w:rsidRPr="00EA49B4">
        <w:t>je pourrai là porter la tête haute</w:t>
      </w:r>
      <w:r w:rsidR="007D0B10">
        <w:t xml:space="preserve">, </w:t>
      </w:r>
      <w:r w:rsidRPr="00EA49B4">
        <w:t>m</w:t>
      </w:r>
      <w:r w:rsidR="007D0B10">
        <w:t>’</w:t>
      </w:r>
      <w:r w:rsidRPr="00EA49B4">
        <w:t>associer avec les hommes sans que mon titre d</w:t>
      </w:r>
      <w:r w:rsidR="007D0B10">
        <w:t>’</w:t>
      </w:r>
      <w:r w:rsidRPr="00EA49B4">
        <w:t>homme me soit dénié</w:t>
      </w:r>
      <w:r w:rsidR="007D0B10">
        <w:t xml:space="preserve">, </w:t>
      </w:r>
      <w:r w:rsidRPr="00EA49B4">
        <w:t>former des liens et les conserver</w:t>
      </w:r>
      <w:r w:rsidR="007D0B10">
        <w:t>. »</w:t>
      </w:r>
      <w:r w:rsidRPr="00EA49B4">
        <w:t xml:space="preserve"> Toute l</w:t>
      </w:r>
      <w:r w:rsidR="007D0B10">
        <w:t>’</w:t>
      </w:r>
      <w:r w:rsidRPr="00EA49B4">
        <w:t>ardeur de mon âme se concentra sur ce nouveau plan</w:t>
      </w:r>
      <w:r w:rsidR="007D0B10">
        <w:t>.</w:t>
      </w:r>
    </w:p>
    <w:p w14:paraId="7B0FCAFA" w14:textId="77777777" w:rsidR="007D0B10" w:rsidRDefault="00CC13A3" w:rsidP="00CC13A3">
      <w:r w:rsidRPr="00EA49B4">
        <w:t>Dernière consolation qui me fut encore ravie par l</w:t>
      </w:r>
      <w:r w:rsidR="007D0B10">
        <w:t>’</w:t>
      </w:r>
      <w:r w:rsidRPr="00EA49B4">
        <w:t>inexorable Falkland</w:t>
      </w:r>
      <w:r w:rsidR="007D0B10">
        <w:t>.</w:t>
      </w:r>
    </w:p>
    <w:p w14:paraId="7982F6AE" w14:textId="77777777" w:rsidR="007D0B10" w:rsidRDefault="00CC13A3" w:rsidP="00CC13A3">
      <w:r w:rsidRPr="00EA49B4">
        <w:t>Au moment où je formais ce projet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étais pas éloigné des côtes de l</w:t>
      </w:r>
      <w:r w:rsidR="007D0B10">
        <w:t>’</w:t>
      </w:r>
      <w:r w:rsidRPr="00EA49B4">
        <w:t>Est</w:t>
      </w:r>
      <w:r w:rsidR="007D0B10">
        <w:t xml:space="preserve">, </w:t>
      </w:r>
      <w:r w:rsidRPr="00EA49B4">
        <w:t>et je résolus de m</w:t>
      </w:r>
      <w:r w:rsidR="007D0B10">
        <w:t>’</w:t>
      </w:r>
      <w:r w:rsidRPr="00EA49B4">
        <w:t>embarquer à Warwick</w:t>
      </w:r>
      <w:r w:rsidR="007D0B10">
        <w:t xml:space="preserve">, </w:t>
      </w:r>
      <w:r w:rsidRPr="00EA49B4">
        <w:t>pour passer immédiatement en Hollande</w:t>
      </w:r>
      <w:r w:rsidR="007D0B10">
        <w:t xml:space="preserve">. </w:t>
      </w:r>
      <w:r w:rsidRPr="00EA49B4">
        <w:t>Je me transportai donc aussitôt dans cette ville</w:t>
      </w:r>
      <w:r w:rsidR="007D0B10">
        <w:t xml:space="preserve">, </w:t>
      </w:r>
      <w:r w:rsidRPr="00EA49B4">
        <w:t>et presque à mon arrivée je me rendis au port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y avait pas pour l</w:t>
      </w:r>
      <w:r w:rsidR="007D0B10">
        <w:t>’</w:t>
      </w:r>
      <w:r w:rsidRPr="00EA49B4">
        <w:t>instant de navire prêt à faire voile</w:t>
      </w:r>
      <w:r w:rsidR="007D0B10">
        <w:t xml:space="preserve">. </w:t>
      </w:r>
      <w:r w:rsidRPr="00EA49B4">
        <w:t>Je me retirai dans une auberge où</w:t>
      </w:r>
      <w:r w:rsidR="007D0B10">
        <w:t xml:space="preserve">, </w:t>
      </w:r>
      <w:r w:rsidRPr="00EA49B4">
        <w:t>au bout de quelque temps</w:t>
      </w:r>
      <w:r w:rsidR="007D0B10">
        <w:t xml:space="preserve">, </w:t>
      </w:r>
      <w:r w:rsidRPr="00EA49B4">
        <w:t>je demandai une chambre</w:t>
      </w:r>
      <w:r w:rsidR="007D0B10">
        <w:t xml:space="preserve">. </w:t>
      </w:r>
      <w:r w:rsidRPr="00EA49B4">
        <w:t>À peine y étais-je</w:t>
      </w:r>
      <w:r w:rsidR="007D0B10">
        <w:t xml:space="preserve">, </w:t>
      </w:r>
      <w:r w:rsidRPr="00EA49B4">
        <w:t>que la porte s</w:t>
      </w:r>
      <w:r w:rsidR="007D0B10">
        <w:t>’</w:t>
      </w:r>
      <w:r w:rsidRPr="00EA49B4">
        <w:t>ouvrit</w:t>
      </w:r>
      <w:r w:rsidR="007D0B10">
        <w:t xml:space="preserve">, </w:t>
      </w:r>
      <w:r w:rsidRPr="00EA49B4">
        <w:t>et je vis entrer l</w:t>
      </w:r>
      <w:r w:rsidR="007D0B10">
        <w:t>’</w:t>
      </w:r>
      <w:r w:rsidRPr="00EA49B4">
        <w:t>homme dont la présence était la plus odieuse pour moi</w:t>
      </w:r>
      <w:r w:rsidR="007D0B10">
        <w:t xml:space="preserve">, </w:t>
      </w:r>
      <w:r w:rsidRPr="00EA49B4">
        <w:t>le détestable Gines</w:t>
      </w:r>
      <w:r w:rsidR="007D0B10">
        <w:t xml:space="preserve">. </w:t>
      </w:r>
      <w:r w:rsidRPr="00EA49B4">
        <w:t>Il referma la porte dès qu</w:t>
      </w:r>
      <w:r w:rsidR="007D0B10">
        <w:t>’</w:t>
      </w:r>
      <w:r w:rsidRPr="00EA49B4">
        <w:t>il fut entré</w:t>
      </w:r>
      <w:r w:rsidR="007D0B10">
        <w:t>.</w:t>
      </w:r>
    </w:p>
    <w:p w14:paraId="7B9A8363" w14:textId="27EAE5E9" w:rsidR="00CC13A3" w:rsidRPr="00EA49B4" w:rsidRDefault="007D0B10" w:rsidP="00CC13A3">
      <w:r>
        <w:lastRenderedPageBreak/>
        <w:t>« </w:t>
      </w:r>
      <w:r w:rsidR="00CC13A3" w:rsidRPr="00EA49B4">
        <w:t>Mon jeune garçon</w:t>
      </w:r>
      <w:r>
        <w:t xml:space="preserve">, </w:t>
      </w:r>
      <w:r w:rsidR="00CC13A3" w:rsidRPr="00EA49B4">
        <w:t>dit-il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un petit avertissement à vous signifier en particulier</w:t>
      </w:r>
      <w:r>
        <w:t xml:space="preserve">. </w:t>
      </w:r>
      <w:r w:rsidR="00CC13A3" w:rsidRPr="00EA49B4">
        <w:t>C</w:t>
      </w:r>
      <w:r>
        <w:t>’</w:t>
      </w:r>
      <w:r w:rsidR="00CC13A3" w:rsidRPr="00EA49B4">
        <w:t>est un conseil d</w:t>
      </w:r>
      <w:r>
        <w:t>’</w:t>
      </w:r>
      <w:r w:rsidR="00CC13A3" w:rsidRPr="00EA49B4">
        <w:t>ami que je viens vous donner</w:t>
      </w:r>
      <w:r>
        <w:t xml:space="preserve">, </w:t>
      </w:r>
      <w:r w:rsidR="00CC13A3" w:rsidRPr="00EA49B4">
        <w:t>pour vous épargner bien de la peine inutile</w:t>
      </w:r>
      <w:r>
        <w:t xml:space="preserve">. </w:t>
      </w:r>
      <w:r w:rsidR="00CC13A3" w:rsidRPr="00EA49B4">
        <w:t>Ce que vous avez de mieux à faire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de prendre la chose comme je vous la dis</w:t>
      </w:r>
      <w:r>
        <w:t xml:space="preserve">. </w:t>
      </w:r>
      <w:r w:rsidR="00CC13A3" w:rsidRPr="00EA49B4">
        <w:t>Ma fonction actuelle</w:t>
      </w:r>
      <w:r>
        <w:t xml:space="preserve">, </w:t>
      </w:r>
      <w:r w:rsidR="00CC13A3" w:rsidRPr="00EA49B4">
        <w:t>faute de mieux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</w:t>
      </w:r>
      <w:r>
        <w:t xml:space="preserve">, </w:t>
      </w:r>
      <w:r w:rsidR="00CC13A3" w:rsidRPr="00EA49B4">
        <w:t>voyez-vous</w:t>
      </w:r>
      <w:r>
        <w:t xml:space="preserve">, </w:t>
      </w:r>
      <w:r w:rsidR="00CC13A3" w:rsidRPr="00EA49B4">
        <w:t>de veiller à ce que vous ne passiez pas les limites</w:t>
      </w:r>
      <w:r>
        <w:t xml:space="preserve">. </w:t>
      </w:r>
      <w:r w:rsidR="00CC13A3" w:rsidRPr="00EA49B4">
        <w:t>Non pas que je me soucie beaucoup d</w:t>
      </w:r>
      <w:r>
        <w:t>’</w:t>
      </w:r>
      <w:r w:rsidR="00CC13A3" w:rsidRPr="00EA49B4">
        <w:t>être aux ordres de personne ni de rester toujours collé aux talons d</w:t>
      </w:r>
      <w:r>
        <w:t>’</w:t>
      </w:r>
      <w:r w:rsidR="00CC13A3" w:rsidRPr="00EA49B4">
        <w:t>un autre</w:t>
      </w:r>
      <w:r>
        <w:t xml:space="preserve"> ; </w:t>
      </w:r>
      <w:r w:rsidR="00CC13A3" w:rsidRPr="00EA49B4">
        <w:t>mais je me sens pour vous une tendresse toute particulière</w:t>
      </w:r>
      <w:r>
        <w:t xml:space="preserve">, </w:t>
      </w:r>
      <w:r w:rsidR="00CC13A3" w:rsidRPr="00EA49B4">
        <w:t>à cause de quelque bon tour que je n</w:t>
      </w:r>
      <w:r>
        <w:t>’</w:t>
      </w:r>
      <w:r w:rsidR="00CC13A3" w:rsidRPr="00EA49B4">
        <w:t>oublie pas</w:t>
      </w:r>
      <w:r>
        <w:t xml:space="preserve">, </w:t>
      </w:r>
      <w:r w:rsidR="00CC13A3" w:rsidRPr="00EA49B4">
        <w:t>et c</w:t>
      </w:r>
      <w:r>
        <w:t>’</w:t>
      </w:r>
      <w:r w:rsidR="00CC13A3" w:rsidRPr="00EA49B4">
        <w:t>est ce qui fait qu</w:t>
      </w:r>
      <w:r>
        <w:t>’</w:t>
      </w:r>
      <w:r w:rsidR="00CC13A3" w:rsidRPr="00EA49B4">
        <w:t>avec vous je n</w:t>
      </w:r>
      <w:r>
        <w:t>’</w:t>
      </w:r>
      <w:r w:rsidR="00CC13A3" w:rsidRPr="00EA49B4">
        <w:t>y regarde pas de si près</w:t>
      </w:r>
      <w:r>
        <w:t xml:space="preserve">. </w:t>
      </w:r>
      <w:r w:rsidR="00CC13A3" w:rsidRPr="00EA49B4">
        <w:t>Vous m</w:t>
      </w:r>
      <w:r>
        <w:t>’</w:t>
      </w:r>
      <w:r w:rsidR="00CC13A3" w:rsidRPr="00EA49B4">
        <w:t>avez déjà fait faire une assez jolie tournée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au moyen de l</w:t>
      </w:r>
      <w:r>
        <w:t>’</w:t>
      </w:r>
      <w:r w:rsidR="00CC13A3" w:rsidRPr="00EA49B4">
        <w:t>amitié que je vous porte</w:t>
      </w:r>
      <w:r>
        <w:t xml:space="preserve">, </w:t>
      </w:r>
      <w:r w:rsidR="00CC13A3" w:rsidRPr="00EA49B4">
        <w:t>il ne tient qu</w:t>
      </w:r>
      <w:r>
        <w:t>’</w:t>
      </w:r>
      <w:r w:rsidR="00CC13A3" w:rsidRPr="00EA49B4">
        <w:t>à vous de m</w:t>
      </w:r>
      <w:r>
        <w:t>’</w:t>
      </w:r>
      <w:r w:rsidR="00CC13A3" w:rsidRPr="00EA49B4">
        <w:t>en faire faire encore autant</w:t>
      </w:r>
      <w:r>
        <w:t xml:space="preserve">, </w:t>
      </w:r>
      <w:r w:rsidR="00CC13A3" w:rsidRPr="00EA49B4">
        <w:t>si cela vous amuse</w:t>
      </w:r>
      <w:r>
        <w:t xml:space="preserve">. </w:t>
      </w:r>
      <w:r w:rsidR="00CC13A3" w:rsidRPr="00EA49B4">
        <w:t>Mais ne songez pas à arpenter la grande plaine</w:t>
      </w:r>
      <w:r>
        <w:t xml:space="preserve">. </w:t>
      </w:r>
      <w:r w:rsidR="00CC13A3" w:rsidRPr="00EA49B4">
        <w:t>Mes ordres ne s</w:t>
      </w:r>
      <w:r>
        <w:t>’</w:t>
      </w:r>
      <w:r w:rsidR="00CC13A3" w:rsidRPr="00EA49B4">
        <w:t>étendent pas jusque-là</w:t>
      </w:r>
      <w:r>
        <w:t xml:space="preserve">. </w:t>
      </w:r>
      <w:r w:rsidR="00CC13A3" w:rsidRPr="00EA49B4">
        <w:t>Vous êtes prisonnier</w:t>
      </w:r>
      <w:r>
        <w:t xml:space="preserve">, </w:t>
      </w:r>
      <w:r w:rsidR="00CC13A3" w:rsidRPr="00EA49B4">
        <w:t>voyez-vous</w:t>
      </w:r>
      <w:r>
        <w:t xml:space="preserve">, </w:t>
      </w:r>
      <w:r w:rsidR="00CC13A3" w:rsidRPr="00EA49B4">
        <w:t>et je crois bien que vous le serez toute votre vie</w:t>
      </w:r>
      <w:r>
        <w:t xml:space="preserve">. </w:t>
      </w:r>
      <w:r w:rsidR="00CC13A3" w:rsidRPr="00EA49B4">
        <w:t>Rendez-en grâce à la douceur ou plutôt à la faiblesse de votre ancien maître</w:t>
      </w:r>
      <w:r>
        <w:t xml:space="preserve">. </w:t>
      </w:r>
      <w:r w:rsidR="00CC13A3" w:rsidRPr="00EA49B4">
        <w:t>Si la chose dépendait de moi tout à fait</w:t>
      </w:r>
      <w:r>
        <w:t xml:space="preserve">, </w:t>
      </w:r>
      <w:r w:rsidR="00CC13A3" w:rsidRPr="00EA49B4">
        <w:t>je vous ferais peut-être aller plus vite</w:t>
      </w:r>
      <w:r>
        <w:t xml:space="preserve">. </w:t>
      </w:r>
      <w:r w:rsidR="00CC13A3" w:rsidRPr="00EA49B4">
        <w:t>Tant que vous le jugerez à propos</w:t>
      </w:r>
      <w:r>
        <w:t xml:space="preserve">, </w:t>
      </w:r>
      <w:r w:rsidR="00CC13A3" w:rsidRPr="00EA49B4">
        <w:t>vous pouvez vous promener dans l</w:t>
      </w:r>
      <w:r>
        <w:t>’</w:t>
      </w:r>
      <w:r w:rsidR="00CC13A3" w:rsidRPr="00EA49B4">
        <w:t>enceinte de votre prison</w:t>
      </w:r>
      <w:r>
        <w:t xml:space="preserve"> ; </w:t>
      </w:r>
      <w:r w:rsidR="00CC13A3" w:rsidRPr="00EA49B4">
        <w:t>et l</w:t>
      </w:r>
      <w:r>
        <w:t>’</w:t>
      </w:r>
      <w:r w:rsidR="00CC13A3" w:rsidRPr="00EA49B4">
        <w:t>enceinte que veut bien vous réserver votre très-gracieux squire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toute l</w:t>
      </w:r>
      <w:r>
        <w:t>’</w:t>
      </w:r>
      <w:r w:rsidR="00CC13A3" w:rsidRPr="00EA49B4">
        <w:t>Angleterre</w:t>
      </w:r>
      <w:r>
        <w:t xml:space="preserve">, </w:t>
      </w:r>
      <w:r w:rsidR="00CC13A3" w:rsidRPr="00EA49B4">
        <w:t>avec l</w:t>
      </w:r>
      <w:r>
        <w:t>’</w:t>
      </w:r>
      <w:r w:rsidR="00CC13A3" w:rsidRPr="00EA49B4">
        <w:t>Écosse et le pays de Galles</w:t>
      </w:r>
      <w:r>
        <w:t xml:space="preserve">. </w:t>
      </w:r>
      <w:r w:rsidR="00CC13A3" w:rsidRPr="00EA49B4">
        <w:t>Mais ne vous avisez pas de vouloir sortir de ces limites</w:t>
      </w:r>
      <w:r>
        <w:t xml:space="preserve">. </w:t>
      </w:r>
      <w:r w:rsidR="00CC13A3" w:rsidRPr="00EA49B4">
        <w:t>Le squire est bien décidé à vous avoir toujours à sa portée</w:t>
      </w:r>
      <w:r>
        <w:t xml:space="preserve">. </w:t>
      </w:r>
      <w:r w:rsidR="00CC13A3" w:rsidRPr="00EA49B4">
        <w:t>En conséquence</w:t>
      </w:r>
      <w:r>
        <w:t xml:space="preserve">, </w:t>
      </w:r>
      <w:r w:rsidR="00CC13A3" w:rsidRPr="00EA49B4">
        <w:t>il a donné ses ordres</w:t>
      </w:r>
      <w:r>
        <w:t xml:space="preserve"> ; </w:t>
      </w:r>
      <w:r w:rsidR="00CC13A3" w:rsidRPr="00EA49B4">
        <w:t>toutes les fois que vous voudrez tenter de vous échapper</w:t>
      </w:r>
      <w:r>
        <w:t xml:space="preserve">, </w:t>
      </w:r>
      <w:r w:rsidR="00CC13A3" w:rsidRPr="00EA49B4">
        <w:t>je dois faire de vous</w:t>
      </w:r>
      <w:r>
        <w:t xml:space="preserve">, </w:t>
      </w:r>
      <w:r w:rsidR="00CC13A3" w:rsidRPr="00EA49B4">
        <w:t>au lieu d</w:t>
      </w:r>
      <w:r>
        <w:t>’</w:t>
      </w:r>
      <w:r w:rsidR="00CC13A3" w:rsidRPr="00EA49B4">
        <w:t>un prisonnier au large comme vous êtes</w:t>
      </w:r>
      <w:r>
        <w:t xml:space="preserve">, </w:t>
      </w:r>
      <w:r w:rsidR="00CC13A3" w:rsidRPr="00EA49B4">
        <w:t>un prisonnier dans la vraie signification du mot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avec moi un ami qui vous a suivi tout à l</w:t>
      </w:r>
      <w:r>
        <w:t>’</w:t>
      </w:r>
      <w:r w:rsidR="00CC13A3" w:rsidRPr="00EA49B4">
        <w:t>heure au port</w:t>
      </w:r>
      <w:r>
        <w:t xml:space="preserve">, </w:t>
      </w:r>
      <w:r w:rsidR="00CC13A3" w:rsidRPr="00EA49B4">
        <w:t>et moi</w:t>
      </w:r>
      <w:r>
        <w:t xml:space="preserve">, </w:t>
      </w:r>
      <w:r w:rsidR="00CC13A3" w:rsidRPr="00EA49B4">
        <w:t>je n</w:t>
      </w:r>
      <w:r>
        <w:t>’</w:t>
      </w:r>
      <w:r w:rsidR="00CC13A3" w:rsidRPr="00EA49B4">
        <w:t>étais pas loin</w:t>
      </w:r>
      <w:r>
        <w:t xml:space="preserve"> ; </w:t>
      </w:r>
      <w:r w:rsidR="00CC13A3" w:rsidRPr="00EA49B4">
        <w:t>au moindre signe que vous auriez fait pour quitter terre</w:t>
      </w:r>
      <w:r>
        <w:t xml:space="preserve">, </w:t>
      </w:r>
      <w:r w:rsidR="00CC13A3" w:rsidRPr="00EA49B4">
        <w:t>en un tour de main nous étions sur votre dos</w:t>
      </w:r>
      <w:r>
        <w:t xml:space="preserve">, </w:t>
      </w:r>
      <w:r w:rsidR="00CC13A3" w:rsidRPr="00EA49B4">
        <w:t>et nous vous retenions par les talons</w:t>
      </w:r>
      <w:r>
        <w:t xml:space="preserve">. </w:t>
      </w:r>
      <w:r w:rsidR="00CC13A3" w:rsidRPr="00EA49B4">
        <w:t xml:space="preserve">Je vous donne avis pourtant de vous tenir </w:t>
      </w:r>
      <w:r w:rsidR="00CC13A3" w:rsidRPr="00EA49B4">
        <w:lastRenderedPageBreak/>
        <w:t>dorénavant à une distance convenable de la mer</w:t>
      </w:r>
      <w:r>
        <w:t xml:space="preserve">, </w:t>
      </w:r>
      <w:r w:rsidR="00CC13A3" w:rsidRPr="00EA49B4">
        <w:t>de peur qu</w:t>
      </w:r>
      <w:r>
        <w:t>’</w:t>
      </w:r>
      <w:r w:rsidR="00CC13A3" w:rsidRPr="00EA49B4">
        <w:t>il ne vous arrive pis</w:t>
      </w:r>
      <w:r>
        <w:t xml:space="preserve">. </w:t>
      </w:r>
      <w:r w:rsidR="00CC13A3" w:rsidRPr="00EA49B4">
        <w:t>Vous voyez que tout ce que j</w:t>
      </w:r>
      <w:r>
        <w:t>’</w:t>
      </w:r>
      <w:r w:rsidR="00CC13A3" w:rsidRPr="00EA49B4">
        <w:t>en dis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est uniquement pour votre bien</w:t>
      </w:r>
      <w:r>
        <w:t xml:space="preserve">. </w:t>
      </w:r>
      <w:r w:rsidR="00CC13A3" w:rsidRPr="00EA49B4">
        <w:t>Quant à moi</w:t>
      </w:r>
      <w:r>
        <w:t xml:space="preserve">, </w:t>
      </w:r>
      <w:r w:rsidR="00CC13A3" w:rsidRPr="00EA49B4">
        <w:t>si je suivais mon goût</w:t>
      </w:r>
      <w:r>
        <w:t xml:space="preserve">, </w:t>
      </w:r>
      <w:r w:rsidR="00CC13A3" w:rsidRPr="00EA49B4">
        <w:t>je vous aimerais mieux entre quatre murs</w:t>
      </w:r>
      <w:r>
        <w:t xml:space="preserve">, </w:t>
      </w:r>
      <w:r w:rsidR="00CC13A3" w:rsidRPr="00EA49B4">
        <w:t>avec une bonne corde au cou et un point de vue d</w:t>
      </w:r>
      <w:r>
        <w:t>’</w:t>
      </w:r>
      <w:r w:rsidR="00CC13A3" w:rsidRPr="00EA49B4">
        <w:t>où vous pourriez apercevoir la potence</w:t>
      </w:r>
      <w:r>
        <w:t xml:space="preserve"> ; </w:t>
      </w:r>
      <w:r w:rsidR="00CC13A3" w:rsidRPr="00EA49B4">
        <w:t>mais je fais ce qu</w:t>
      </w:r>
      <w:r>
        <w:t>’</w:t>
      </w:r>
      <w:r w:rsidR="00CC13A3" w:rsidRPr="00EA49B4">
        <w:t>on m</w:t>
      </w:r>
      <w:r>
        <w:t>’</w:t>
      </w:r>
      <w:r w:rsidR="00CC13A3" w:rsidRPr="00EA49B4">
        <w:t>ordonne</w:t>
      </w:r>
      <w:r>
        <w:t xml:space="preserve">, </w:t>
      </w:r>
      <w:r w:rsidR="00CC13A3" w:rsidRPr="00EA49B4">
        <w:t>et là-dessus</w:t>
      </w:r>
      <w:r>
        <w:t xml:space="preserve">, </w:t>
      </w:r>
      <w:r w:rsidR="00CC13A3" w:rsidRPr="00EA49B4">
        <w:t>bonsoir</w:t>
      </w:r>
      <w:r>
        <w:t>. »</w:t>
      </w:r>
    </w:p>
    <w:p w14:paraId="64CE75A2" w14:textId="77777777" w:rsidR="007D0B10" w:rsidRDefault="00CC13A3" w:rsidP="00CC13A3">
      <w:r w:rsidRPr="00EA49B4">
        <w:t>Ce message me causa une révolution subite</w:t>
      </w:r>
      <w:r w:rsidR="007D0B10">
        <w:t xml:space="preserve">. </w:t>
      </w:r>
      <w:r w:rsidRPr="00EA49B4">
        <w:t>Je dédaignai de répondre et même de m</w:t>
      </w:r>
      <w:r w:rsidR="007D0B10">
        <w:t>’</w:t>
      </w:r>
      <w:r w:rsidRPr="00EA49B4">
        <w:t>occuper le moins du monde de l</w:t>
      </w:r>
      <w:r w:rsidR="007D0B10">
        <w:t>’</w:t>
      </w:r>
      <w:r w:rsidRPr="00EA49B4">
        <w:t>infernal démon qui en était porteur</w:t>
      </w:r>
      <w:r w:rsidR="007D0B10">
        <w:t xml:space="preserve">. </w:t>
      </w:r>
      <w:r w:rsidRPr="00EA49B4">
        <w:t>Il y a aujourd</w:t>
      </w:r>
      <w:r w:rsidR="007D0B10">
        <w:t>’</w:t>
      </w:r>
      <w:r w:rsidRPr="00EA49B4">
        <w:t>hui trois jours que cette scène s</w:t>
      </w:r>
      <w:r w:rsidR="007D0B10">
        <w:t>’</w:t>
      </w:r>
      <w:r w:rsidRPr="00EA49B4">
        <w:t>est passée</w:t>
      </w:r>
      <w:r w:rsidR="007D0B10">
        <w:t xml:space="preserve">, </w:t>
      </w:r>
      <w:r w:rsidRPr="00EA49B4">
        <w:t>et depuis ce moment tout mon sang est dans une fermentation continuelle</w:t>
      </w:r>
      <w:r w:rsidR="007D0B10">
        <w:t xml:space="preserve">. </w:t>
      </w:r>
      <w:r w:rsidRPr="00EA49B4">
        <w:t>Mes pensées vont et viennent avec une rapidité incroyable d</w:t>
      </w:r>
      <w:r w:rsidR="007D0B10">
        <w:t>’</w:t>
      </w:r>
      <w:r w:rsidRPr="00EA49B4">
        <w:t>une horrible image à une autre</w:t>
      </w:r>
      <w:r w:rsidR="007D0B10">
        <w:t xml:space="preserve">. </w:t>
      </w:r>
      <w:r w:rsidRPr="00EA49B4">
        <w:t>Je n</w:t>
      </w:r>
      <w:r w:rsidR="007D0B10">
        <w:t>’</w:t>
      </w:r>
      <w:r w:rsidRPr="00EA49B4">
        <w:t>ai plus de sommeil</w:t>
      </w:r>
      <w:r w:rsidR="007D0B10">
        <w:t xml:space="preserve">. </w:t>
      </w:r>
      <w:r w:rsidRPr="00EA49B4">
        <w:t>À peine puis-je pendant deux minutes conserver la même posture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avec une extrême difficulté que j</w:t>
      </w:r>
      <w:r w:rsidR="007D0B10">
        <w:t>’</w:t>
      </w:r>
      <w:r w:rsidRPr="00EA49B4">
        <w:t>ai pu me contenir assez pour ajouter encore quelques pages à mon histoire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dans l</w:t>
      </w:r>
      <w:r w:rsidR="007D0B10">
        <w:t>’</w:t>
      </w:r>
      <w:r w:rsidRPr="00EA49B4">
        <w:t>affreuse incertitude où je suis des événements qui peuvent se succéder d</w:t>
      </w:r>
      <w:r w:rsidR="007D0B10">
        <w:t>’</w:t>
      </w:r>
      <w:r w:rsidRPr="00EA49B4">
        <w:t>un instant à l</w:t>
      </w:r>
      <w:r w:rsidR="007D0B10">
        <w:t>’</w:t>
      </w:r>
      <w:r w:rsidRPr="00EA49B4">
        <w:t>autre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ai cru devoir me forcer moi-même à achever cette pénible tâche</w:t>
      </w:r>
      <w:r w:rsidR="007D0B10">
        <w:t xml:space="preserve">. </w:t>
      </w:r>
      <w:r w:rsidRPr="00EA49B4">
        <w:t>Je ne me sens pas dans un état régulier</w:t>
      </w:r>
      <w:r w:rsidR="007D0B10">
        <w:t xml:space="preserve">. </w:t>
      </w:r>
      <w:r w:rsidRPr="00EA49B4">
        <w:t>Comment ceci finira-t-il</w:t>
      </w:r>
      <w:r w:rsidR="007D0B10">
        <w:t xml:space="preserve"> ? </w:t>
      </w:r>
      <w:r w:rsidRPr="00EA49B4">
        <w:t>Dieu le sait</w:t>
      </w:r>
      <w:r w:rsidR="007D0B10">
        <w:t xml:space="preserve">. </w:t>
      </w:r>
      <w:r w:rsidRPr="00EA49B4">
        <w:t>En vérité</w:t>
      </w:r>
      <w:r w:rsidR="007D0B10">
        <w:t xml:space="preserve">, </w:t>
      </w:r>
      <w:r w:rsidRPr="00EA49B4">
        <w:t>il y a des moments où je tremble que ma raison ne m</w:t>
      </w:r>
      <w:r w:rsidR="007D0B10">
        <w:t>’</w:t>
      </w:r>
      <w:r w:rsidRPr="00EA49B4">
        <w:t>abandonne tout à fait</w:t>
      </w:r>
      <w:r w:rsidR="007D0B10">
        <w:t>.</w:t>
      </w:r>
    </w:p>
    <w:p w14:paraId="591DE69E" w14:textId="77777777" w:rsidR="007D0B10" w:rsidRDefault="00CC13A3" w:rsidP="00CC13A3">
      <w:r w:rsidRPr="00EA49B4">
        <w:t>Quel sombre et mystérieux tyran</w:t>
      </w:r>
      <w:r w:rsidR="007D0B10">
        <w:t xml:space="preserve"> ! </w:t>
      </w:r>
      <w:r w:rsidRPr="00EA49B4">
        <w:t>quel barbare et implacable ennemi</w:t>
      </w:r>
      <w:r w:rsidR="007D0B10">
        <w:t xml:space="preserve"> !… </w:t>
      </w:r>
      <w:r w:rsidRPr="00EA49B4">
        <w:t>Est-il bien possible que les choses en soient venues là</w:t>
      </w:r>
      <w:r w:rsidR="007D0B10">
        <w:t xml:space="preserve"> !… </w:t>
      </w:r>
      <w:r w:rsidRPr="00EA49B4">
        <w:t>Quand Néron et Caligula tenaient le sceptre de Rome</w:t>
      </w:r>
      <w:r w:rsidR="007D0B10">
        <w:t xml:space="preserve">, </w:t>
      </w:r>
      <w:r w:rsidRPr="00EA49B4">
        <w:t>il était terrible d</w:t>
      </w:r>
      <w:r w:rsidR="007D0B10">
        <w:t>’</w:t>
      </w:r>
      <w:r w:rsidRPr="00EA49B4">
        <w:t>offenser ces maîtres sanguinaires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empire s</w:t>
      </w:r>
      <w:r w:rsidR="007D0B10">
        <w:t>’</w:t>
      </w:r>
      <w:r w:rsidRPr="00EA49B4">
        <w:t>étendait déjà aux bouts du monde et embrassait les deux mers</w:t>
      </w:r>
      <w:r w:rsidR="007D0B10">
        <w:t xml:space="preserve">. </w:t>
      </w:r>
      <w:r w:rsidRPr="00EA49B4">
        <w:t>Si leur malheureuse victime fuyait aux climats où l</w:t>
      </w:r>
      <w:r w:rsidR="007D0B10">
        <w:t>’</w:t>
      </w:r>
      <w:r w:rsidRPr="00EA49B4">
        <w:t>astre du jour paraît sortir des ondes de l</w:t>
      </w:r>
      <w:r w:rsidR="007D0B10">
        <w:t>’</w:t>
      </w:r>
      <w:r w:rsidRPr="00EA49B4">
        <w:t>Océan</w:t>
      </w:r>
      <w:r w:rsidR="007D0B10">
        <w:t xml:space="preserve">, </w:t>
      </w:r>
      <w:r w:rsidRPr="00EA49B4">
        <w:t>le bras du tyran pouvait encore la saisir</w:t>
      </w:r>
      <w:r w:rsidR="007D0B10">
        <w:t xml:space="preserve">. </w:t>
      </w:r>
      <w:r w:rsidRPr="00EA49B4">
        <w:t>Si elle volait à l</w:t>
      </w:r>
      <w:r w:rsidR="007D0B10">
        <w:t>’</w:t>
      </w:r>
      <w:r w:rsidRPr="00EA49B4">
        <w:t>occident</w:t>
      </w:r>
      <w:r w:rsidR="007D0B10">
        <w:t xml:space="preserve">, </w:t>
      </w:r>
      <w:r w:rsidRPr="00EA49B4">
        <w:t>si elle courait s</w:t>
      </w:r>
      <w:r w:rsidR="007D0B10">
        <w:t>’</w:t>
      </w:r>
      <w:r w:rsidRPr="00EA49B4">
        <w:t>ensevelir dans les ténèbres de l</w:t>
      </w:r>
      <w:r w:rsidR="007D0B10">
        <w:t>’</w:t>
      </w:r>
      <w:r w:rsidRPr="00EA49B4">
        <w:t xml:space="preserve">Hespérie ou dans </w:t>
      </w:r>
      <w:r w:rsidRPr="00EA49B4">
        <w:lastRenderedPageBreak/>
        <w:t>les déserts glacés de Thulé</w:t>
      </w:r>
      <w:r w:rsidR="007D0B10">
        <w:t xml:space="preserve">, </w:t>
      </w:r>
      <w:r w:rsidRPr="00EA49B4">
        <w:t>elle n</w:t>
      </w:r>
      <w:r w:rsidR="007D0B10">
        <w:t>’</w:t>
      </w:r>
      <w:r w:rsidRPr="00EA49B4">
        <w:t>était pas encore à l</w:t>
      </w:r>
      <w:r w:rsidR="007D0B10">
        <w:t>’</w:t>
      </w:r>
      <w:r w:rsidRPr="00EA49B4">
        <w:t>abri du pouvoir de son féroce ennemi</w:t>
      </w:r>
      <w:r w:rsidR="007D0B10">
        <w:t xml:space="preserve">… </w:t>
      </w:r>
      <w:r w:rsidRPr="00EA49B4">
        <w:t>Falkland</w:t>
      </w:r>
      <w:r w:rsidR="007D0B10">
        <w:t xml:space="preserve"> ! </w:t>
      </w:r>
      <w:r w:rsidRPr="00EA49B4">
        <w:t>es-tu descendu de ces tyrans pour nous en conserver la vivante image</w:t>
      </w:r>
      <w:r w:rsidR="007D0B10">
        <w:t xml:space="preserve"> ? </w:t>
      </w:r>
      <w:r w:rsidRPr="00EA49B4">
        <w:t>L</w:t>
      </w:r>
      <w:r w:rsidR="007D0B10">
        <w:t>’</w:t>
      </w:r>
      <w:r w:rsidRPr="00EA49B4">
        <w:t>univers et tous ses climats ont-ils donc été créés en vain pour ta malheureuse et innocente victime</w:t>
      </w:r>
      <w:r w:rsidR="007D0B10">
        <w:t> ?</w:t>
      </w:r>
    </w:p>
    <w:p w14:paraId="090B7291" w14:textId="77777777" w:rsidR="007D0B10" w:rsidRDefault="00CC13A3" w:rsidP="00CC13A3">
      <w:r w:rsidRPr="00EA49B4">
        <w:t>Tremble</w:t>
      </w:r>
      <w:r w:rsidR="007D0B10">
        <w:t> !</w:t>
      </w:r>
    </w:p>
    <w:p w14:paraId="309E845B" w14:textId="77777777" w:rsidR="007D0B10" w:rsidRDefault="00CC13A3" w:rsidP="00CC13A3">
      <w:r w:rsidRPr="00EA49B4">
        <w:t>Ils ont tremblé</w:t>
      </w:r>
      <w:r w:rsidR="007D0B10">
        <w:t xml:space="preserve">, </w:t>
      </w:r>
      <w:r w:rsidRPr="00EA49B4">
        <w:t>ces tyrans qu</w:t>
      </w:r>
      <w:r w:rsidR="007D0B10">
        <w:t>’</w:t>
      </w:r>
      <w:r w:rsidRPr="00EA49B4">
        <w:t>environnaient les armées de leurs janissaires</w:t>
      </w:r>
      <w:r w:rsidR="007D0B10">
        <w:t xml:space="preserve"> ! </w:t>
      </w:r>
      <w:r w:rsidRPr="00EA49B4">
        <w:t>Qui pourrait te mettre à l</w:t>
      </w:r>
      <w:r w:rsidR="007D0B10">
        <w:t>’</w:t>
      </w:r>
      <w:r w:rsidRPr="00EA49B4">
        <w:t>abri de ma rage</w:t>
      </w:r>
      <w:r w:rsidR="007D0B10">
        <w:t xml:space="preserve"> ?… </w:t>
      </w:r>
      <w:r w:rsidRPr="00EA49B4">
        <w:t>Je ne me servirai pas de poignards</w:t>
      </w:r>
      <w:r w:rsidR="007D0B10">
        <w:t xml:space="preserve"> ! </w:t>
      </w:r>
      <w:r w:rsidRPr="00EA49B4">
        <w:t>Non</w:t>
      </w:r>
      <w:r w:rsidR="007D0B10">
        <w:t xml:space="preserve">… </w:t>
      </w:r>
      <w:r w:rsidRPr="00EA49B4">
        <w:t>Je raconterai mon histoire</w:t>
      </w:r>
      <w:r w:rsidR="007D0B10">
        <w:t xml:space="preserve">… </w:t>
      </w:r>
      <w:r w:rsidRPr="00EA49B4">
        <w:t>Je te montrerai au monde tel que tu es</w:t>
      </w:r>
      <w:r w:rsidR="007D0B10">
        <w:t xml:space="preserve">, </w:t>
      </w:r>
      <w:r w:rsidRPr="00EA49B4">
        <w:t>et il n</w:t>
      </w:r>
      <w:r w:rsidR="007D0B10">
        <w:t>’</w:t>
      </w:r>
      <w:r w:rsidRPr="00EA49B4">
        <w:t>y aura pas un homme vivant qui ne sente que la vérité a dicté ces pages</w:t>
      </w:r>
      <w:r w:rsidR="007D0B10">
        <w:t xml:space="preserve">… </w:t>
      </w:r>
      <w:r w:rsidRPr="00EA49B4">
        <w:t>T</w:t>
      </w:r>
      <w:r w:rsidR="007D0B10">
        <w:t>’</w:t>
      </w:r>
      <w:r w:rsidRPr="00EA49B4">
        <w:t>es-tu figuré que je n</w:t>
      </w:r>
      <w:r w:rsidR="007D0B10">
        <w:t>’</w:t>
      </w:r>
      <w:r w:rsidRPr="00EA49B4">
        <w:t>étais qu</w:t>
      </w:r>
      <w:r w:rsidR="007D0B10">
        <w:t>’</w:t>
      </w:r>
      <w:r w:rsidRPr="00EA49B4">
        <w:t>un être passif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un vermisseau</w:t>
      </w:r>
      <w:r w:rsidR="007D0B10">
        <w:t xml:space="preserve">, </w:t>
      </w:r>
      <w:r w:rsidRPr="00EA49B4">
        <w:t>organisé seulement pour souffrir et incapable des émotions du ressentiment</w:t>
      </w:r>
      <w:r w:rsidR="007D0B10">
        <w:t xml:space="preserve"> ? </w:t>
      </w:r>
      <w:r w:rsidRPr="00EA49B4">
        <w:t>T</w:t>
      </w:r>
      <w:r w:rsidR="007D0B10">
        <w:t>’</w:t>
      </w:r>
      <w:r w:rsidRPr="00EA49B4">
        <w:t>es-tu figuré que tu ne courais aucun risque à m</w:t>
      </w:r>
      <w:r w:rsidR="007D0B10">
        <w:t>’</w:t>
      </w:r>
      <w:r w:rsidRPr="00EA49B4">
        <w:t>infliger des supplices</w:t>
      </w:r>
      <w:r w:rsidR="007D0B10">
        <w:t xml:space="preserve">, </w:t>
      </w:r>
      <w:r w:rsidRPr="00EA49B4">
        <w:t>quelque douloureux qu</w:t>
      </w:r>
      <w:r w:rsidR="007D0B10">
        <w:t>’</w:t>
      </w:r>
      <w:r w:rsidRPr="00EA49B4">
        <w:t>ils fussent</w:t>
      </w:r>
      <w:r w:rsidR="007D0B10">
        <w:t xml:space="preserve">, </w:t>
      </w:r>
      <w:r w:rsidRPr="00EA49B4">
        <w:t>à m</w:t>
      </w:r>
      <w:r w:rsidR="007D0B10">
        <w:t>’</w:t>
      </w:r>
      <w:r w:rsidRPr="00EA49B4">
        <w:t>accabler de persécutions</w:t>
      </w:r>
      <w:r w:rsidR="007D0B10">
        <w:t xml:space="preserve">, </w:t>
      </w:r>
      <w:r w:rsidRPr="00EA49B4">
        <w:t>quelque intolérables qu</w:t>
      </w:r>
      <w:r w:rsidR="007D0B10">
        <w:t>’</w:t>
      </w:r>
      <w:r w:rsidRPr="00EA49B4">
        <w:t>elles pussent être</w:t>
      </w:r>
      <w:r w:rsidR="007D0B10">
        <w:t xml:space="preserve"> ? </w:t>
      </w:r>
      <w:r w:rsidRPr="00EA49B4">
        <w:t>M</w:t>
      </w:r>
      <w:r w:rsidR="007D0B10">
        <w:t>’</w:t>
      </w:r>
      <w:r w:rsidRPr="00EA49B4">
        <w:t>as-tu donc supposé impuissant et stupide</w:t>
      </w:r>
      <w:r w:rsidR="007D0B10">
        <w:t xml:space="preserve">, </w:t>
      </w:r>
      <w:r w:rsidRPr="00EA49B4">
        <w:t>sans intelligence pour combiner ta perte</w:t>
      </w:r>
      <w:r w:rsidR="007D0B10">
        <w:t xml:space="preserve">, </w:t>
      </w:r>
      <w:r w:rsidRPr="00EA49B4">
        <w:t>et sans énergie pour la consommer</w:t>
      </w:r>
      <w:r w:rsidR="007D0B10">
        <w:t>.</w:t>
      </w:r>
    </w:p>
    <w:p w14:paraId="0F3A5A99" w14:textId="77777777" w:rsidR="007D0B10" w:rsidRDefault="00CC13A3" w:rsidP="00CC13A3">
      <w:r w:rsidRPr="00EA49B4">
        <w:t>Je dirai mon histoire</w:t>
      </w:r>
      <w:r w:rsidR="007D0B10">
        <w:t xml:space="preserve">… </w:t>
      </w:r>
      <w:r w:rsidRPr="00EA49B4">
        <w:t>la justice nationale m</w:t>
      </w:r>
      <w:r w:rsidR="007D0B10">
        <w:t>’</w:t>
      </w:r>
      <w:r w:rsidRPr="00EA49B4">
        <w:t>entendra</w:t>
      </w:r>
      <w:r w:rsidR="007D0B10">
        <w:t xml:space="preserve">… </w:t>
      </w:r>
      <w:r w:rsidRPr="00EA49B4">
        <w:t>tous les éléments de la nature se bouleverseraient vainement pour m</w:t>
      </w:r>
      <w:r w:rsidR="007D0B10">
        <w:t>’</w:t>
      </w:r>
      <w:r w:rsidRPr="00EA49B4">
        <w:t>interrompre</w:t>
      </w:r>
      <w:r w:rsidR="007D0B10">
        <w:t xml:space="preserve">… </w:t>
      </w:r>
      <w:r w:rsidRPr="00EA49B4">
        <w:t>Je parlerai avec une voix plus redoutable que la foudre</w:t>
      </w:r>
      <w:r w:rsidR="007D0B10">
        <w:t xml:space="preserve"> ! </w:t>
      </w:r>
      <w:r w:rsidRPr="00EA49B4">
        <w:t>Pourquoi supposerait-on qu</w:t>
      </w:r>
      <w:r w:rsidR="007D0B10">
        <w:t>’</w:t>
      </w:r>
      <w:r w:rsidRPr="00EA49B4">
        <w:t>un motif honteux m</w:t>
      </w:r>
      <w:r w:rsidR="007D0B10">
        <w:t>’</w:t>
      </w:r>
      <w:r w:rsidRPr="00EA49B4">
        <w:t>ouvre la bouche</w:t>
      </w:r>
      <w:r w:rsidR="007D0B10">
        <w:t xml:space="preserve"> ? </w:t>
      </w:r>
      <w:r w:rsidRPr="00EA49B4">
        <w:t>Je suis pas maintenant sous les serres de la persécution</w:t>
      </w:r>
      <w:r w:rsidR="007D0B10">
        <w:t xml:space="preserve"> ! </w:t>
      </w:r>
      <w:r w:rsidRPr="00EA49B4">
        <w:t>Je n</w:t>
      </w:r>
      <w:r w:rsidR="007D0B10">
        <w:t>’</w:t>
      </w:r>
      <w:r w:rsidRPr="00EA49B4">
        <w:t>aurai pas l</w:t>
      </w:r>
      <w:r w:rsidR="007D0B10">
        <w:t>’</w:t>
      </w:r>
      <w:r w:rsidRPr="00EA49B4">
        <w:t>air de charger ta tête d</w:t>
      </w:r>
      <w:r w:rsidR="007D0B10">
        <w:t>’</w:t>
      </w:r>
      <w:r w:rsidRPr="00EA49B4">
        <w:t>une accusation criminelle pour la repousser de la mienne</w:t>
      </w:r>
      <w:r w:rsidR="007D0B10">
        <w:t xml:space="preserve">… </w:t>
      </w:r>
      <w:r w:rsidRPr="00EA49B4">
        <w:t>Verrai-je d</w:t>
      </w:r>
      <w:r w:rsidR="007D0B10">
        <w:t>’</w:t>
      </w:r>
      <w:r w:rsidRPr="00EA49B4">
        <w:t>un œil affligé l</w:t>
      </w:r>
      <w:r w:rsidR="007D0B10">
        <w:t>’</w:t>
      </w:r>
      <w:r w:rsidRPr="00EA49B4">
        <w:t>abîme que je vais creuser sous tes pas</w:t>
      </w:r>
      <w:r w:rsidR="007D0B10">
        <w:t xml:space="preserve"> ?… </w:t>
      </w:r>
      <w:r w:rsidRPr="00EA49B4">
        <w:t>Trop longtemps tu m</w:t>
      </w:r>
      <w:r w:rsidR="007D0B10">
        <w:t>’</w:t>
      </w:r>
      <w:r w:rsidRPr="00EA49B4">
        <w:t>as trouvé compatissant et sensible</w:t>
      </w:r>
      <w:r w:rsidR="007D0B10">
        <w:t xml:space="preserve"> ! </w:t>
      </w:r>
      <w:r w:rsidRPr="00EA49B4">
        <w:t>Quel avantage ai-je recueilli de ma clémence abusée</w:t>
      </w:r>
      <w:r w:rsidR="007D0B10">
        <w:t xml:space="preserve"> ? </w:t>
      </w:r>
      <w:r w:rsidRPr="00EA49B4">
        <w:t>Y a-t-il un mal que tu aies balancé à ajouter à tous ceux que tu as accumulés sur moi</w:t>
      </w:r>
      <w:r w:rsidR="007D0B10">
        <w:t xml:space="preserve"> ? </w:t>
      </w:r>
      <w:r w:rsidRPr="00EA49B4">
        <w:t>Je ne balancerai pas non plus</w:t>
      </w:r>
      <w:r w:rsidR="007D0B10">
        <w:t xml:space="preserve">. </w:t>
      </w:r>
      <w:r w:rsidRPr="00EA49B4">
        <w:t xml:space="preserve">Tu </w:t>
      </w:r>
      <w:r w:rsidRPr="00EA49B4">
        <w:lastRenderedPageBreak/>
        <w:t>n</w:t>
      </w:r>
      <w:r w:rsidR="007D0B10">
        <w:t>’</w:t>
      </w:r>
      <w:r w:rsidRPr="00EA49B4">
        <w:t>as pas montré la moindre pitié</w:t>
      </w:r>
      <w:r w:rsidR="007D0B10">
        <w:t xml:space="preserve"> ; </w:t>
      </w:r>
      <w:r w:rsidRPr="00EA49B4">
        <w:t>n</w:t>
      </w:r>
      <w:r w:rsidR="007D0B10">
        <w:t>’</w:t>
      </w:r>
      <w:r w:rsidRPr="00EA49B4">
        <w:t>en attends aucune de moi</w:t>
      </w:r>
      <w:r w:rsidR="007D0B10">
        <w:t xml:space="preserve">… </w:t>
      </w:r>
      <w:r w:rsidRPr="00EA49B4">
        <w:t>Je serai calme</w:t>
      </w:r>
      <w:r w:rsidR="007D0B10">
        <w:t xml:space="preserve">… </w:t>
      </w:r>
      <w:r w:rsidRPr="00EA49B4">
        <w:t>J</w:t>
      </w:r>
      <w:r w:rsidR="007D0B10">
        <w:t>’</w:t>
      </w:r>
      <w:r w:rsidRPr="00EA49B4">
        <w:t>aurai un courage inébranlable</w:t>
      </w:r>
      <w:r w:rsidR="007D0B10">
        <w:t xml:space="preserve">, </w:t>
      </w:r>
      <w:r w:rsidRPr="00EA49B4">
        <w:t>mais mesuré et recueilli</w:t>
      </w:r>
      <w:r w:rsidR="007D0B10">
        <w:t>.</w:t>
      </w:r>
    </w:p>
    <w:p w14:paraId="6E744BC7" w14:textId="77777777" w:rsidR="007D0B10" w:rsidRDefault="00CC13A3" w:rsidP="00CC13A3">
      <w:r w:rsidRPr="00EA49B4">
        <w:t>Je touche au moment terrible</w:t>
      </w:r>
      <w:r w:rsidR="007D0B10">
        <w:t xml:space="preserve">… </w:t>
      </w:r>
      <w:r w:rsidRPr="00EA49B4">
        <w:t>Je sens</w:t>
      </w:r>
      <w:r w:rsidR="007D0B10">
        <w:t xml:space="preserve">… </w:t>
      </w:r>
      <w:r w:rsidRPr="00EA49B4">
        <w:t>oui</w:t>
      </w:r>
      <w:r w:rsidR="007D0B10">
        <w:t xml:space="preserve">, </w:t>
      </w:r>
      <w:r w:rsidRPr="00EA49B4">
        <w:t>je crois sentir que je sortirai triomphant et que j</w:t>
      </w:r>
      <w:r w:rsidR="007D0B10">
        <w:t>’</w:t>
      </w:r>
      <w:r w:rsidRPr="00EA49B4">
        <w:t>écraserai mon redoutable ennemi</w:t>
      </w:r>
      <w:r w:rsidR="007D0B10">
        <w:t xml:space="preserve">… </w:t>
      </w:r>
      <w:r w:rsidRPr="00EA49B4">
        <w:t>Mais</w:t>
      </w:r>
      <w:r w:rsidR="007D0B10">
        <w:t xml:space="preserve">, </w:t>
      </w:r>
      <w:r w:rsidRPr="00EA49B4">
        <w:t>quand il en serait autrement</w:t>
      </w:r>
      <w:r w:rsidR="007D0B10">
        <w:t xml:space="preserve">, </w:t>
      </w:r>
      <w:r w:rsidRPr="00EA49B4">
        <w:t>il n</w:t>
      </w:r>
      <w:r w:rsidR="007D0B10">
        <w:t>’</w:t>
      </w:r>
      <w:r w:rsidRPr="00EA49B4">
        <w:t>aura pas du moins le succès qu</w:t>
      </w:r>
      <w:r w:rsidR="007D0B10">
        <w:t>’</w:t>
      </w:r>
      <w:r w:rsidRPr="00EA49B4">
        <w:t>il se propose</w:t>
      </w:r>
      <w:r w:rsidR="007D0B10">
        <w:t xml:space="preserve">. </w:t>
      </w:r>
      <w:r w:rsidRPr="00EA49B4">
        <w:t>Sa renommée ne sera pas immortelle</w:t>
      </w:r>
      <w:r w:rsidR="007D0B10">
        <w:t xml:space="preserve">, </w:t>
      </w:r>
      <w:r w:rsidRPr="00EA49B4">
        <w:t>comme il s</w:t>
      </w:r>
      <w:r w:rsidR="007D0B10">
        <w:t>’</w:t>
      </w:r>
      <w:r w:rsidRPr="00EA49B4">
        <w:t>en flatte</w:t>
      </w:r>
      <w:r w:rsidR="007D0B10">
        <w:t xml:space="preserve">. </w:t>
      </w:r>
      <w:r w:rsidRPr="00EA49B4">
        <w:t>Ce papier sera le dépositaire de la vérité</w:t>
      </w:r>
      <w:r w:rsidR="007D0B10">
        <w:t xml:space="preserve"> ; </w:t>
      </w:r>
      <w:r w:rsidRPr="00EA49B4">
        <w:t>un instant viendra où il sera mis au jour</w:t>
      </w:r>
      <w:r w:rsidR="007D0B10">
        <w:t xml:space="preserve">, </w:t>
      </w:r>
      <w:r w:rsidRPr="00EA49B4">
        <w:t>et où le monde nous rendra justice à tous deux</w:t>
      </w:r>
      <w:r w:rsidR="007D0B10">
        <w:t xml:space="preserve">. </w:t>
      </w:r>
      <w:r w:rsidRPr="00EA49B4">
        <w:t>Avec cette idée</w:t>
      </w:r>
      <w:r w:rsidR="007D0B10">
        <w:t xml:space="preserve">, </w:t>
      </w:r>
      <w:r w:rsidRPr="00EA49B4">
        <w:t>je ne mourrai pas sans quelque consolation</w:t>
      </w:r>
      <w:r w:rsidR="007D0B10">
        <w:t xml:space="preserve">. </w:t>
      </w:r>
      <w:r w:rsidRPr="00EA49B4">
        <w:t>Il ne sera pas dit que le règne de la tyrannie et de l</w:t>
      </w:r>
      <w:r w:rsidR="007D0B10">
        <w:t>’</w:t>
      </w:r>
      <w:r w:rsidRPr="00EA49B4">
        <w:t>imposture doit être éternel</w:t>
      </w:r>
      <w:r w:rsidR="007D0B10">
        <w:t>.</w:t>
      </w:r>
    </w:p>
    <w:p w14:paraId="5A99F425" w14:textId="77777777" w:rsidR="007D0B10" w:rsidRDefault="00CC13A3" w:rsidP="00CC13A3">
      <w:r w:rsidRPr="00EA49B4">
        <w:t>Que les précautions de l</w:t>
      </w:r>
      <w:r w:rsidR="007D0B10">
        <w:t>’</w:t>
      </w:r>
      <w:r w:rsidRPr="00EA49B4">
        <w:t>homme sont faibles et impuissantes contre ces immuables lois qui gouvernent le monde intellectuel</w:t>
      </w:r>
      <w:r w:rsidR="007D0B10">
        <w:t xml:space="preserve"> ! </w:t>
      </w:r>
      <w:r w:rsidRPr="00EA49B4">
        <w:t>Ce Falkland a inventé contre moi mille noires accusations</w:t>
      </w:r>
      <w:r w:rsidR="007D0B10">
        <w:t xml:space="preserve"> ; </w:t>
      </w:r>
      <w:r w:rsidRPr="00EA49B4">
        <w:t>il m</w:t>
      </w:r>
      <w:r w:rsidR="007D0B10">
        <w:t>’</w:t>
      </w:r>
      <w:r w:rsidRPr="00EA49B4">
        <w:t>a poursuivi</w:t>
      </w:r>
      <w:r w:rsidR="007D0B10">
        <w:t xml:space="preserve">, </w:t>
      </w:r>
      <w:r w:rsidRPr="00EA49B4">
        <w:t>comme une proie</w:t>
      </w:r>
      <w:r w:rsidR="007D0B10">
        <w:t xml:space="preserve">, </w:t>
      </w:r>
      <w:r w:rsidRPr="00EA49B4">
        <w:t>de ville en ville</w:t>
      </w:r>
      <w:r w:rsidR="007D0B10">
        <w:t xml:space="preserve">. </w:t>
      </w:r>
      <w:r w:rsidRPr="00EA49B4">
        <w:t>Il a tracé un cercle autour de moi pour que je ne pusse jamais échapper à sa puissance</w:t>
      </w:r>
      <w:r w:rsidR="007D0B10">
        <w:t xml:space="preserve">. </w:t>
      </w:r>
      <w:r w:rsidRPr="00EA49B4">
        <w:t>Il a tenu sa meute à figures d</w:t>
      </w:r>
      <w:r w:rsidR="007D0B10">
        <w:t>’</w:t>
      </w:r>
      <w:r w:rsidRPr="00EA49B4">
        <w:t>hommes sur mes traces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a sans relâche animée à ma poursuite</w:t>
      </w:r>
      <w:r w:rsidR="007D0B10">
        <w:t xml:space="preserve">. </w:t>
      </w:r>
      <w:r w:rsidRPr="00EA49B4">
        <w:t>Il peut me relancer jusqu</w:t>
      </w:r>
      <w:r w:rsidR="007D0B10">
        <w:t>’</w:t>
      </w:r>
      <w:r w:rsidRPr="00EA49B4">
        <w:t>aux extrémités du monde</w:t>
      </w:r>
      <w:r w:rsidR="007D0B10">
        <w:t xml:space="preserve">… </w:t>
      </w:r>
      <w:r w:rsidRPr="00EA49B4">
        <w:t>Vains efforts</w:t>
      </w:r>
      <w:r w:rsidR="007D0B10">
        <w:t xml:space="preserve"> ! </w:t>
      </w:r>
      <w:r w:rsidRPr="00EA49B4">
        <w:t>avec cette seule arme</w:t>
      </w:r>
      <w:r w:rsidR="007D0B10">
        <w:t xml:space="preserve">, </w:t>
      </w:r>
      <w:r w:rsidRPr="00EA49B4">
        <w:t>avec cette faible plume</w:t>
      </w:r>
      <w:r w:rsidR="007D0B10">
        <w:t xml:space="preserve">, </w:t>
      </w:r>
      <w:r w:rsidRPr="00EA49B4">
        <w:t>je brave toutes ses machinations</w:t>
      </w:r>
      <w:r w:rsidR="007D0B10">
        <w:t xml:space="preserve">, </w:t>
      </w:r>
      <w:r w:rsidRPr="00EA49B4">
        <w:t>je lui enfonce le poignard à l</w:t>
      </w:r>
      <w:r w:rsidR="007D0B10">
        <w:t>’</w:t>
      </w:r>
      <w:r w:rsidRPr="00EA49B4">
        <w:t>endroit même qu</w:t>
      </w:r>
      <w:r w:rsidR="007D0B10">
        <w:t>’</w:t>
      </w:r>
      <w:r w:rsidRPr="00EA49B4">
        <w:t>il cherche le plus à défendre</w:t>
      </w:r>
      <w:r w:rsidR="007D0B10">
        <w:t>.</w:t>
      </w:r>
    </w:p>
    <w:p w14:paraId="08356DE1" w14:textId="77777777" w:rsidR="007D0B10" w:rsidRDefault="00CC13A3" w:rsidP="00CC13A3">
      <w:r w:rsidRPr="00EA49B4">
        <w:t>Collins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maintenant à vous que je m</w:t>
      </w:r>
      <w:r w:rsidR="007D0B10">
        <w:t>’</w:t>
      </w:r>
      <w:r w:rsidRPr="00EA49B4">
        <w:t>adresse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consenti à me priver de votre assistance dans la situation épouvantable où je me trouve</w:t>
      </w:r>
      <w:r w:rsidR="007D0B10">
        <w:t xml:space="preserve">. </w:t>
      </w:r>
      <w:r w:rsidRPr="00EA49B4">
        <w:t>Je mourrais plutôt mille fois que de rien faire qui puisse troubler votre bonheur</w:t>
      </w:r>
      <w:r w:rsidR="007D0B10">
        <w:t xml:space="preserve">… </w:t>
      </w:r>
      <w:r w:rsidRPr="00EA49B4">
        <w:t>Mais</w:t>
      </w:r>
      <w:r w:rsidR="007D0B10">
        <w:t xml:space="preserve">, </w:t>
      </w:r>
      <w:r w:rsidRPr="00EA49B4">
        <w:t>souvenez-vous-en</w:t>
      </w:r>
      <w:r w:rsidR="007D0B10">
        <w:t xml:space="preserve">… </w:t>
      </w:r>
      <w:r w:rsidRPr="00EA49B4">
        <w:t>vous n</w:t>
      </w:r>
      <w:r w:rsidR="007D0B10">
        <w:t>’</w:t>
      </w:r>
      <w:r w:rsidRPr="00EA49B4">
        <w:t>en êtes pas moins mon père</w:t>
      </w:r>
      <w:r w:rsidR="007D0B10">
        <w:t xml:space="preserve">… </w:t>
      </w:r>
      <w:r w:rsidRPr="00EA49B4">
        <w:t>Je vous en conjure</w:t>
      </w:r>
      <w:r w:rsidR="007D0B10">
        <w:t xml:space="preserve">, </w:t>
      </w:r>
      <w:r w:rsidRPr="00EA49B4">
        <w:t>par tout l</w:t>
      </w:r>
      <w:r w:rsidR="007D0B10">
        <w:t>’</w:t>
      </w:r>
      <w:r w:rsidRPr="00EA49B4">
        <w:t>amour que vous m</w:t>
      </w:r>
      <w:r w:rsidR="007D0B10">
        <w:t>’</w:t>
      </w:r>
      <w:r w:rsidRPr="00EA49B4">
        <w:t>avez porté</w:t>
      </w:r>
      <w:r w:rsidR="007D0B10">
        <w:t xml:space="preserve">, </w:t>
      </w:r>
      <w:r w:rsidRPr="00EA49B4">
        <w:t>par tant de bienfaits que j</w:t>
      </w:r>
      <w:r w:rsidR="007D0B10">
        <w:t>’</w:t>
      </w:r>
      <w:r w:rsidRPr="00EA49B4">
        <w:t>ai reçus de vous</w:t>
      </w:r>
      <w:r w:rsidR="007D0B10">
        <w:t xml:space="preserve">, </w:t>
      </w:r>
      <w:r w:rsidRPr="00EA49B4">
        <w:t xml:space="preserve">par cette tendresse si </w:t>
      </w:r>
      <w:r w:rsidRPr="00EA49B4">
        <w:lastRenderedPageBreak/>
        <w:t>vive et si touchante que vous m</w:t>
      </w:r>
      <w:r w:rsidR="007D0B10">
        <w:t>’</w:t>
      </w:r>
      <w:r w:rsidRPr="00EA49B4">
        <w:t>inspirez</w:t>
      </w:r>
      <w:r w:rsidR="007D0B10">
        <w:t xml:space="preserve">, </w:t>
      </w:r>
      <w:r w:rsidRPr="00EA49B4">
        <w:t>et qui pénètre au plus profond de mon cœur</w:t>
      </w:r>
      <w:r w:rsidR="007D0B10">
        <w:t xml:space="preserve">, </w:t>
      </w:r>
      <w:r w:rsidRPr="00EA49B4">
        <w:t>par mon innocence</w:t>
      </w:r>
      <w:r w:rsidR="007D0B10">
        <w:t xml:space="preserve">… </w:t>
      </w:r>
      <w:r w:rsidRPr="00EA49B4">
        <w:t>Car</w:t>
      </w:r>
      <w:r w:rsidR="007D0B10">
        <w:t xml:space="preserve">, </w:t>
      </w:r>
      <w:r w:rsidRPr="00EA49B4">
        <w:t>si ces mots sont les derniers que je puis écrire</w:t>
      </w:r>
      <w:r w:rsidR="007D0B10">
        <w:t xml:space="preserve">, </w:t>
      </w:r>
      <w:r w:rsidRPr="00EA49B4">
        <w:t>je veux mourir en protestant de mon innocence</w:t>
      </w:r>
      <w:r w:rsidR="007D0B10">
        <w:t xml:space="preserve">… </w:t>
      </w:r>
      <w:r w:rsidRPr="00EA49B4">
        <w:t>par tous ces nœuds sacrés</w:t>
      </w:r>
      <w:r w:rsidR="007D0B10">
        <w:t xml:space="preserve">, </w:t>
      </w:r>
      <w:r w:rsidRPr="00EA49B4">
        <w:t>par d</w:t>
      </w:r>
      <w:r w:rsidR="007D0B10">
        <w:t>’</w:t>
      </w:r>
      <w:r w:rsidRPr="00EA49B4">
        <w:t>autres encore</w:t>
      </w:r>
      <w:r w:rsidR="007D0B10">
        <w:t xml:space="preserve">, </w:t>
      </w:r>
      <w:r w:rsidRPr="00EA49B4">
        <w:t>s</w:t>
      </w:r>
      <w:r w:rsidR="007D0B10">
        <w:t>’</w:t>
      </w:r>
      <w:r w:rsidRPr="00EA49B4">
        <w:t>il en est d</w:t>
      </w:r>
      <w:r w:rsidR="007D0B10">
        <w:t>’</w:t>
      </w:r>
      <w:r w:rsidRPr="00EA49B4">
        <w:t>autres qui puissent vous toucher</w:t>
      </w:r>
      <w:r w:rsidR="007D0B10">
        <w:t xml:space="preserve">, </w:t>
      </w:r>
      <w:r w:rsidRPr="00EA49B4">
        <w:t>je vous en conjure</w:t>
      </w:r>
      <w:r w:rsidR="007D0B10">
        <w:t xml:space="preserve">, </w:t>
      </w:r>
      <w:r w:rsidRPr="00EA49B4">
        <w:t>écoutez ma dernière prière</w:t>
      </w:r>
      <w:r w:rsidR="007D0B10">
        <w:t xml:space="preserve">… </w:t>
      </w:r>
      <w:r w:rsidRPr="00EA49B4">
        <w:t>conservez ce papier</w:t>
      </w:r>
      <w:r w:rsidR="007D0B10">
        <w:t xml:space="preserve">, </w:t>
      </w:r>
      <w:r w:rsidRPr="00EA49B4">
        <w:t>gardez-le de la destruction</w:t>
      </w:r>
      <w:r w:rsidR="007D0B10">
        <w:t xml:space="preserve">, </w:t>
      </w:r>
      <w:r w:rsidRPr="00EA49B4">
        <w:t>gardez-le de Falkland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est là tout ce que je vous demande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pourvu à un moyen sûr de faire passer cet écrit dans vos mains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ai une ferme confiance</w:t>
      </w:r>
      <w:r w:rsidR="007D0B10">
        <w:t xml:space="preserve"> (</w:t>
      </w:r>
      <w:r w:rsidRPr="00EA49B4">
        <w:t>confiance que je ne veux jamais perdre</w:t>
      </w:r>
      <w:r w:rsidR="007D0B10">
        <w:t xml:space="preserve">) </w:t>
      </w:r>
      <w:r w:rsidRPr="00EA49B4">
        <w:t>qu</w:t>
      </w:r>
      <w:r w:rsidR="007D0B10">
        <w:t>’</w:t>
      </w:r>
      <w:r w:rsidRPr="00EA49B4">
        <w:t>un jour il sera rendu public</w:t>
      </w:r>
      <w:r w:rsidR="007D0B10">
        <w:t>.</w:t>
      </w:r>
    </w:p>
    <w:p w14:paraId="135119E6" w14:textId="5C150F9F" w:rsidR="007D0B10" w:rsidRDefault="00CC13A3" w:rsidP="00CC13A3">
      <w:r w:rsidRPr="00EA49B4">
        <w:t>Ma plume se ralentit sous mes doigts tremblants</w:t>
      </w:r>
      <w:r w:rsidR="007D0B10">
        <w:t xml:space="preserve">… </w:t>
      </w:r>
      <w:r w:rsidRPr="00EA49B4">
        <w:t>Me reste-t-il encore quelque chose à dire</w:t>
      </w:r>
      <w:r w:rsidR="007D0B10">
        <w:t xml:space="preserve"> ?… </w:t>
      </w:r>
      <w:r w:rsidRPr="00EA49B4">
        <w:t>Jamais je n</w:t>
      </w:r>
      <w:r w:rsidR="007D0B10">
        <w:t>’</w:t>
      </w:r>
      <w:r w:rsidRPr="00EA49B4">
        <w:t>ai pu parvenir à m</w:t>
      </w:r>
      <w:r w:rsidR="007D0B10">
        <w:t>’</w:t>
      </w:r>
      <w:r w:rsidRPr="00EA49B4">
        <w:t>assurer de ce que contenait ce coffre funeste d</w:t>
      </w:r>
      <w:r w:rsidR="007D0B10">
        <w:t>’</w:t>
      </w:r>
      <w:r w:rsidRPr="00EA49B4">
        <w:t>où sont sorties toutes mes infortunes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pensé autrefois qu</w:t>
      </w:r>
      <w:r w:rsidR="007D0B10">
        <w:t>’</w:t>
      </w:r>
      <w:r w:rsidRPr="00EA49B4">
        <w:t>il renfermait ou un instrument de meurtre ou un monument quelconque de la catastrophe du malheureux Tyrrel</w:t>
      </w:r>
      <w:r w:rsidR="007D0B10">
        <w:t xml:space="preserve">. </w:t>
      </w:r>
      <w:r w:rsidRPr="00EA49B4">
        <w:t>À présent je suis persuadé que le secret qui y est renfermé est un récit fidèle de cet événement avec toutes ses circonstances</w:t>
      </w:r>
      <w:r w:rsidR="007D0B10">
        <w:t xml:space="preserve">, </w:t>
      </w:r>
      <w:r w:rsidRPr="00EA49B4">
        <w:t xml:space="preserve">déposé comme une arme de réserve et une extrême ressource pour arracher au naufrage la réputation de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dans le cas où</w:t>
      </w:r>
      <w:r w:rsidR="007D0B10">
        <w:t xml:space="preserve">, </w:t>
      </w:r>
      <w:r w:rsidRPr="00EA49B4">
        <w:t>par quelque accident imprévu</w:t>
      </w:r>
      <w:r w:rsidR="007D0B10">
        <w:t xml:space="preserve">, </w:t>
      </w:r>
      <w:r w:rsidRPr="00EA49B4">
        <w:t>son crime viendrait à être pleinement divulgué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que cette conjecture soit bien ou mal fondée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ce qui n</w:t>
      </w:r>
      <w:r w:rsidR="007D0B10">
        <w:t>’</w:t>
      </w:r>
      <w:r w:rsidRPr="00EA49B4">
        <w:t>importe guère</w:t>
      </w:r>
      <w:r w:rsidR="007D0B10">
        <w:t xml:space="preserve">. </w:t>
      </w:r>
      <w:r w:rsidRPr="00EA49B4">
        <w:t>Si Falkland n</w:t>
      </w:r>
      <w:r w:rsidR="007D0B10">
        <w:t>’</w:t>
      </w:r>
      <w:r w:rsidRPr="00EA49B4">
        <w:t>est jamais dévoilé aux yeux de l</w:t>
      </w:r>
      <w:r w:rsidR="007D0B10">
        <w:t>’</w:t>
      </w:r>
      <w:r w:rsidRPr="00EA49B4">
        <w:t>univers</w:t>
      </w:r>
      <w:r w:rsidR="007D0B10">
        <w:t xml:space="preserve">, </w:t>
      </w:r>
      <w:r w:rsidRPr="00EA49B4">
        <w:t>il est vraisemblable que</w:t>
      </w:r>
      <w:r w:rsidR="007D0B10">
        <w:t xml:space="preserve">, </w:t>
      </w:r>
      <w:r w:rsidRPr="00EA49B4">
        <w:t>dans ce cas</w:t>
      </w:r>
      <w:r w:rsidR="007D0B10">
        <w:t xml:space="preserve">, </w:t>
      </w:r>
      <w:r w:rsidRPr="00EA49B4">
        <w:t>son écrit ne verra jamais le jour</w:t>
      </w:r>
      <w:r w:rsidR="007D0B10">
        <w:t xml:space="preserve">. </w:t>
      </w:r>
      <w:r w:rsidRPr="00EA49B4">
        <w:t>Alors les mémoires que je trace y suppléeront</w:t>
      </w:r>
      <w:r w:rsidR="007D0B10">
        <w:t>.</w:t>
      </w:r>
    </w:p>
    <w:p w14:paraId="2F6065CD" w14:textId="77777777" w:rsidR="007D0B10" w:rsidRDefault="00CC13A3" w:rsidP="00CC13A3">
      <w:r w:rsidRPr="00EA49B4">
        <w:t>Je ne sais d</w:t>
      </w:r>
      <w:r w:rsidR="007D0B10">
        <w:t>’</w:t>
      </w:r>
      <w:r w:rsidRPr="00EA49B4">
        <w:t>où me vient cette solennité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un secret pressentiment que je ne serai plus maître de moi</w:t>
      </w:r>
      <w:r w:rsidR="007D0B10">
        <w:t xml:space="preserve">. </w:t>
      </w:r>
      <w:r w:rsidRPr="00EA49B4">
        <w:t>Si je réussis dans l</w:t>
      </w:r>
      <w:r w:rsidR="007D0B10">
        <w:t>’</w:t>
      </w:r>
      <w:r w:rsidRPr="00EA49B4">
        <w:t>entreprise que je médite à l</w:t>
      </w:r>
      <w:r w:rsidR="007D0B10">
        <w:t>’</w:t>
      </w:r>
      <w:r w:rsidRPr="00EA49B4">
        <w:t>égard de Falkland</w:t>
      </w:r>
      <w:r w:rsidR="007D0B10">
        <w:t xml:space="preserve">, </w:t>
      </w:r>
      <w:r w:rsidRPr="00EA49B4">
        <w:t xml:space="preserve">alors toutes mes mesures pour conserver cet écrit auront été </w:t>
      </w:r>
      <w:r w:rsidRPr="00EA49B4">
        <w:lastRenderedPageBreak/>
        <w:t>superflues</w:t>
      </w:r>
      <w:r w:rsidR="007D0B10">
        <w:t xml:space="preserve">, </w:t>
      </w:r>
      <w:r w:rsidRPr="00EA49B4">
        <w:t>je ne serai plus réduit à recourir au secret et à l</w:t>
      </w:r>
      <w:r w:rsidR="007D0B10">
        <w:t>’</w:t>
      </w:r>
      <w:r w:rsidRPr="00EA49B4">
        <w:t>artifice</w:t>
      </w:r>
      <w:r w:rsidR="007D0B10">
        <w:t xml:space="preserve">. </w:t>
      </w:r>
      <w:r w:rsidRPr="00EA49B4">
        <w:t>Si je succombe</w:t>
      </w:r>
      <w:r w:rsidR="007D0B10">
        <w:t xml:space="preserve">, </w:t>
      </w:r>
      <w:r w:rsidRPr="00EA49B4">
        <w:t>cette précaution paraîtra sagement prise</w:t>
      </w:r>
      <w:r w:rsidR="007D0B10">
        <w:t>.</w:t>
      </w:r>
    </w:p>
    <w:p w14:paraId="7B1793A3" w14:textId="295B51DD" w:rsidR="00CC13A3" w:rsidRPr="00EA49B4" w:rsidRDefault="00CC13A3" w:rsidP="007D0B10">
      <w:pPr>
        <w:pStyle w:val="Titre1"/>
      </w:pPr>
      <w:bookmarkStart w:id="45" w:name="_Toc194843934"/>
      <w:r w:rsidRPr="00EA49B4">
        <w:lastRenderedPageBreak/>
        <w:t>POST-SCRIPTUM</w:t>
      </w:r>
      <w:bookmarkEnd w:id="45"/>
    </w:p>
    <w:p w14:paraId="53853448" w14:textId="7389BC90" w:rsidR="007D0B10" w:rsidRDefault="00CC13A3" w:rsidP="00CC13A3">
      <w:r w:rsidRPr="00EA49B4">
        <w:t>C</w:t>
      </w:r>
      <w:r w:rsidR="007D0B10">
        <w:t>’</w:t>
      </w:r>
      <w:r w:rsidRPr="00EA49B4">
        <w:t>en est fait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ai exécuté la tentative que je méditais</w:t>
      </w:r>
      <w:r w:rsidR="007D0B10">
        <w:t xml:space="preserve">. </w:t>
      </w:r>
      <w:r w:rsidRPr="00EA49B4">
        <w:t>Ma situation est changée entièrement</w:t>
      </w:r>
      <w:r w:rsidR="007D0B10">
        <w:t xml:space="preserve">. </w:t>
      </w:r>
      <w:r w:rsidRPr="00EA49B4">
        <w:t>Je reprends la plume pour rendre compte de ce qui s</w:t>
      </w:r>
      <w:r w:rsidR="007D0B10">
        <w:t>’</w:t>
      </w:r>
      <w:r w:rsidRPr="00EA49B4">
        <w:t>est passé</w:t>
      </w:r>
      <w:r w:rsidR="007D0B10">
        <w:t xml:space="preserve">. </w:t>
      </w:r>
      <w:r w:rsidRPr="00EA49B4">
        <w:t>Pendant plusieurs semaines après le dénoûment de cette grande catastrophe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agitation et le tumulte de mes pensées ne m</w:t>
      </w:r>
      <w:r w:rsidR="007D0B10">
        <w:t>’</w:t>
      </w:r>
      <w:r w:rsidRPr="00EA49B4">
        <w:t>ont pas permis d</w:t>
      </w:r>
      <w:r w:rsidR="007D0B10">
        <w:t>’</w:t>
      </w:r>
      <w:r w:rsidRPr="00EA49B4">
        <w:t>écrire</w:t>
      </w:r>
      <w:r w:rsidR="007D0B10">
        <w:t xml:space="preserve">. </w:t>
      </w:r>
      <w:r w:rsidRPr="00EA49B4">
        <w:t>Je crois pouvoir actuellement mettre assez d</w:t>
      </w:r>
      <w:r w:rsidR="007D0B10">
        <w:t>’</w:t>
      </w:r>
      <w:r w:rsidRPr="00EA49B4">
        <w:t>ordre dans mes idées pour continuer</w:t>
      </w:r>
      <w:r w:rsidR="007D0B10">
        <w:t xml:space="preserve">. </w:t>
      </w:r>
      <w:r w:rsidRPr="00EA49B4">
        <w:t>Grand Dieu</w:t>
      </w:r>
      <w:r w:rsidR="007D0B10">
        <w:t xml:space="preserve"> ! </w:t>
      </w:r>
      <w:r w:rsidRPr="00EA49B4">
        <w:t>qu</w:t>
      </w:r>
      <w:r w:rsidR="007D0B10">
        <w:t>’</w:t>
      </w:r>
      <w:r w:rsidRPr="00EA49B4">
        <w:t>ils me semblent surprenants et terribles les événements qui sont survenus depuis la dernière fois que j</w:t>
      </w:r>
      <w:r w:rsidR="007D0B10">
        <w:t>’</w:t>
      </w:r>
      <w:r w:rsidRPr="00EA49B4">
        <w:t>ai interrompu ces mémoires</w:t>
      </w:r>
      <w:r w:rsidR="007D0B10">
        <w:t xml:space="preserve"> ! </w:t>
      </w:r>
      <w:r w:rsidRPr="00EA49B4">
        <w:t>Est-il étonnant que mes pensées fussent si solennelles et mon esprit rempli d</w:t>
      </w:r>
      <w:r w:rsidR="007D0B10">
        <w:t>’</w:t>
      </w:r>
      <w:r w:rsidRPr="00EA49B4">
        <w:t>affreux présages</w:t>
      </w:r>
      <w:r w:rsidR="007D0B10">
        <w:t xml:space="preserve"> ? </w:t>
      </w:r>
      <w:r w:rsidRPr="00EA49B4">
        <w:t>Ma résolution prise</w:t>
      </w:r>
      <w:r w:rsidR="007D0B10">
        <w:t xml:space="preserve">, </w:t>
      </w:r>
      <w:r w:rsidRPr="00EA49B4">
        <w:t xml:space="preserve">je partis de Warwick pour me rendre à la ville principale du comté dans lequel réside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Je savais que Gines était à ma suite</w:t>
      </w:r>
      <w:r w:rsidR="007D0B10">
        <w:t xml:space="preserve">. </w:t>
      </w:r>
      <w:r w:rsidRPr="00EA49B4">
        <w:t>Je ne m</w:t>
      </w:r>
      <w:r w:rsidR="007D0B10">
        <w:t>’</w:t>
      </w:r>
      <w:r w:rsidRPr="00EA49B4">
        <w:t>en inquiétais pas</w:t>
      </w:r>
      <w:r w:rsidR="007D0B10">
        <w:t xml:space="preserve">. </w:t>
      </w:r>
      <w:r w:rsidRPr="00EA49B4">
        <w:t>Il avait lieu de s</w:t>
      </w:r>
      <w:r w:rsidR="007D0B10">
        <w:t>’</w:t>
      </w:r>
      <w:r w:rsidRPr="00EA49B4">
        <w:t>étonner de la route qu</w:t>
      </w:r>
      <w:r w:rsidR="007D0B10">
        <w:t>’</w:t>
      </w:r>
      <w:r w:rsidRPr="00EA49B4">
        <w:t>il me voyait prendre</w:t>
      </w:r>
      <w:r w:rsidR="007D0B10">
        <w:t xml:space="preserve">, </w:t>
      </w:r>
      <w:r w:rsidRPr="00EA49B4">
        <w:t>mais il lui était impossible de dire quel dessein m</w:t>
      </w:r>
      <w:r w:rsidR="007D0B10">
        <w:t>’</w:t>
      </w:r>
      <w:r w:rsidRPr="00EA49B4">
        <w:t>y conduisait</w:t>
      </w:r>
      <w:r w:rsidR="007D0B10">
        <w:t xml:space="preserve">. </w:t>
      </w:r>
      <w:r w:rsidRPr="00EA49B4">
        <w:t>Mon projet était un secret soigneusement renfermé dans mon sein</w:t>
      </w:r>
      <w:r w:rsidR="007D0B10">
        <w:t xml:space="preserve">. </w:t>
      </w:r>
      <w:r w:rsidRPr="00EA49B4">
        <w:t>Ce ne fut pas sans un frisson de terreur que j</w:t>
      </w:r>
      <w:r w:rsidR="007D0B10">
        <w:t>’</w:t>
      </w:r>
      <w:r w:rsidRPr="00EA49B4">
        <w:t>entrai dans une ville qui avait été si longtemps le théâtre de mon affreuse détention</w:t>
      </w:r>
      <w:r w:rsidR="007D0B10">
        <w:t xml:space="preserve">. </w:t>
      </w:r>
      <w:r w:rsidRPr="00EA49B4">
        <w:t>Au moment de mon arrivée</w:t>
      </w:r>
      <w:r w:rsidR="007D0B10">
        <w:t xml:space="preserve">, </w:t>
      </w:r>
      <w:r w:rsidRPr="00EA49B4">
        <w:t>pour ne pas donner à mon adversaire le temps de contre-miner mes opérations</w:t>
      </w:r>
      <w:r w:rsidR="007D0B10">
        <w:t xml:space="preserve">, </w:t>
      </w:r>
      <w:r w:rsidRPr="00EA49B4">
        <w:t>je me rendis sur-le-champ à la demeure du premier magistrat</w:t>
      </w:r>
      <w:r w:rsidR="007D0B10">
        <w:t>.</w:t>
      </w:r>
    </w:p>
    <w:p w14:paraId="2CAA2B2A" w14:textId="77777777" w:rsidR="007D0B10" w:rsidRDefault="00CC13A3" w:rsidP="00CC13A3">
      <w:r w:rsidRPr="00EA49B4">
        <w:t>Je lui déclarai qui j</w:t>
      </w:r>
      <w:r w:rsidR="007D0B10">
        <w:t>’</w:t>
      </w:r>
      <w:r w:rsidRPr="00EA49B4">
        <w:t>étais</w:t>
      </w:r>
      <w:r w:rsidR="007D0B10">
        <w:t xml:space="preserve">, </w:t>
      </w:r>
      <w:r w:rsidRPr="00EA49B4">
        <w:t>et lui dis que je venais d</w:t>
      </w:r>
      <w:r w:rsidR="007D0B10">
        <w:t>’</w:t>
      </w:r>
      <w:r w:rsidRPr="00EA49B4">
        <w:t>une des extrémités du royaume</w:t>
      </w:r>
      <w:r w:rsidR="007D0B10">
        <w:t xml:space="preserve">, </w:t>
      </w:r>
      <w:r w:rsidRPr="00EA49B4">
        <w:t>exprès pour le rendre dépositaire d</w:t>
      </w:r>
      <w:r w:rsidR="007D0B10">
        <w:t>’</w:t>
      </w:r>
      <w:r w:rsidRPr="00EA49B4">
        <w:t>une dénonciation de meurtre contre mon ancien maître</w:t>
      </w:r>
      <w:r w:rsidR="007D0B10">
        <w:t xml:space="preserve">. </w:t>
      </w:r>
      <w:r w:rsidRPr="00EA49B4">
        <w:t>Mon nom lui était déjà familier</w:t>
      </w:r>
      <w:r w:rsidR="007D0B10">
        <w:t xml:space="preserve">. </w:t>
      </w:r>
      <w:r w:rsidRPr="00EA49B4">
        <w:t>Il me répondit qu</w:t>
      </w:r>
      <w:r w:rsidR="007D0B10">
        <w:t>’</w:t>
      </w:r>
      <w:r w:rsidRPr="00EA49B4">
        <w:t>il ne pouvait pas prendre connaissance de ma déposition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étais l</w:t>
      </w:r>
      <w:r w:rsidR="007D0B10">
        <w:t>’</w:t>
      </w:r>
      <w:r w:rsidRPr="00EA49B4">
        <w:t>objet de l</w:t>
      </w:r>
      <w:r w:rsidR="007D0B10">
        <w:t>’</w:t>
      </w:r>
      <w:r w:rsidRPr="00EA49B4">
        <w:t>exécration universelle dans ce lieu</w:t>
      </w:r>
      <w:r w:rsidR="007D0B10">
        <w:t xml:space="preserve"> ; </w:t>
      </w:r>
      <w:r w:rsidRPr="00EA49B4">
        <w:t>et qu</w:t>
      </w:r>
      <w:r w:rsidR="007D0B10">
        <w:t>’</w:t>
      </w:r>
      <w:r w:rsidRPr="00EA49B4">
        <w:t>il était bien résolu à ne servir pour rien au monde d</w:t>
      </w:r>
      <w:r w:rsidR="007D0B10">
        <w:t>’</w:t>
      </w:r>
      <w:r w:rsidRPr="00EA49B4">
        <w:t>instrument à ma perversité</w:t>
      </w:r>
      <w:r w:rsidR="007D0B10">
        <w:t>.</w:t>
      </w:r>
    </w:p>
    <w:p w14:paraId="0C62D85C" w14:textId="25F4F0EB" w:rsidR="007D0B10" w:rsidRDefault="00CC13A3" w:rsidP="00CC13A3">
      <w:r w:rsidRPr="00EA49B4">
        <w:lastRenderedPageBreak/>
        <w:t>Je l</w:t>
      </w:r>
      <w:r w:rsidR="007D0B10">
        <w:t>’</w:t>
      </w:r>
      <w:r w:rsidRPr="00EA49B4">
        <w:t>avertis de bien prendre garde à ce qu</w:t>
      </w:r>
      <w:r w:rsidR="007D0B10">
        <w:t>’</w:t>
      </w:r>
      <w:r w:rsidRPr="00EA49B4">
        <w:t>il allait faire</w:t>
      </w:r>
      <w:r w:rsidR="007D0B10">
        <w:t xml:space="preserve"> ; </w:t>
      </w:r>
      <w:r w:rsidRPr="00EA49B4">
        <w:t>je lui représentai que je ne demandais de lui aucune grâce et que je m</w:t>
      </w:r>
      <w:r w:rsidR="007D0B10">
        <w:t>’</w:t>
      </w:r>
      <w:r w:rsidRPr="00EA49B4">
        <w:t>adressais seulement à lui pour réclamer l</w:t>
      </w:r>
      <w:r w:rsidR="007D0B10">
        <w:t>’</w:t>
      </w:r>
      <w:r w:rsidRPr="00EA49B4">
        <w:t>exercice légal de ses fonctions</w:t>
      </w:r>
      <w:r w:rsidR="007D0B10">
        <w:t xml:space="preserve">. </w:t>
      </w:r>
      <w:r w:rsidRPr="00EA49B4">
        <w:t>Prétendrait-il me dire qu</w:t>
      </w:r>
      <w:r w:rsidR="007D0B10">
        <w:t>’</w:t>
      </w:r>
      <w:r w:rsidRPr="00EA49B4">
        <w:t>il avait le droit de supprimer</w:t>
      </w:r>
      <w:r w:rsidR="007D0B10">
        <w:t xml:space="preserve">, </w:t>
      </w:r>
      <w:r w:rsidRPr="00EA49B4">
        <w:t>à sa volonté</w:t>
      </w:r>
      <w:r w:rsidR="007D0B10">
        <w:t xml:space="preserve">, </w:t>
      </w:r>
      <w:r w:rsidRPr="00EA49B4">
        <w:t>une dénonciation d</w:t>
      </w:r>
      <w:r w:rsidR="007D0B10">
        <w:t>’</w:t>
      </w:r>
      <w:r w:rsidRPr="00EA49B4">
        <w:t>une nature aussi compliquée</w:t>
      </w:r>
      <w:r w:rsidR="007D0B10">
        <w:t xml:space="preserve"> ? </w:t>
      </w:r>
      <w:r w:rsidRPr="00EA49B4">
        <w:t>J</w:t>
      </w:r>
      <w:r w:rsidR="007D0B10">
        <w:t>’</w:t>
      </w:r>
      <w:r w:rsidRPr="00EA49B4">
        <w:t xml:space="preserve">avais à accuser </w:t>
      </w:r>
      <w:r w:rsidR="007D0B10">
        <w:t>M. </w:t>
      </w:r>
      <w:r w:rsidRPr="00EA49B4">
        <w:t>Falkland d</w:t>
      </w:r>
      <w:r w:rsidR="007D0B10">
        <w:t>’</w:t>
      </w:r>
      <w:r w:rsidRPr="00EA49B4">
        <w:t>une suite de meurtres multipliés</w:t>
      </w:r>
      <w:r w:rsidR="007D0B10">
        <w:t xml:space="preserve">. </w:t>
      </w:r>
      <w:r w:rsidRPr="00EA49B4">
        <w:t>Le meurtrier savait que cette fatale vérité était entre mes mains</w:t>
      </w:r>
      <w:r w:rsidR="007D0B10">
        <w:t xml:space="preserve">, </w:t>
      </w:r>
      <w:r w:rsidRPr="00EA49B4">
        <w:t>et pour cette raison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étais dans un danger continuel de perdre la vie par suite de sa méchanceté et de sa vengeance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résolu de pousser l</w:t>
      </w:r>
      <w:r w:rsidR="007D0B10">
        <w:t>’</w:t>
      </w:r>
      <w:r w:rsidRPr="00EA49B4">
        <w:t>affaire jusqu</w:t>
      </w:r>
      <w:r w:rsidR="007D0B10">
        <w:t>’</w:t>
      </w:r>
      <w:r w:rsidRPr="00EA49B4">
        <w:t>au bout</w:t>
      </w:r>
      <w:r w:rsidR="007D0B10">
        <w:t xml:space="preserve">, </w:t>
      </w:r>
      <w:r w:rsidRPr="00EA49B4">
        <w:t>et de réclamer justice de tous les tribunaux d</w:t>
      </w:r>
      <w:r w:rsidR="007D0B10">
        <w:t>’</w:t>
      </w:r>
      <w:r w:rsidRPr="00EA49B4">
        <w:t>Angleterre</w:t>
      </w:r>
      <w:r w:rsidR="007D0B10">
        <w:t xml:space="preserve">. </w:t>
      </w:r>
      <w:r w:rsidRPr="00EA49B4">
        <w:t>Sous quel prétexte refuserait-il ma déposition</w:t>
      </w:r>
      <w:r w:rsidR="007D0B10">
        <w:t xml:space="preserve"> ? </w:t>
      </w:r>
      <w:r w:rsidRPr="00EA49B4">
        <w:t>sous tous les rapports j</w:t>
      </w:r>
      <w:r w:rsidR="007D0B10">
        <w:t>’</w:t>
      </w:r>
      <w:r w:rsidRPr="00EA49B4">
        <w:t>étais un témoin compétent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en âge de connaître la nature d</w:t>
      </w:r>
      <w:r w:rsidR="007D0B10">
        <w:t>’</w:t>
      </w:r>
      <w:r w:rsidRPr="00EA49B4">
        <w:t>un serment</w:t>
      </w:r>
      <w:r w:rsidR="007D0B10">
        <w:t xml:space="preserve"> ; </w:t>
      </w:r>
      <w:r w:rsidRPr="00EA49B4">
        <w:t>j</w:t>
      </w:r>
      <w:r w:rsidR="007D0B10">
        <w:t>’</w:t>
      </w:r>
      <w:r w:rsidRPr="00EA49B4">
        <w:t>étais en jouissance de ma raison et de mes sens</w:t>
      </w:r>
      <w:r w:rsidR="007D0B10">
        <w:t xml:space="preserve"> ; </w:t>
      </w:r>
      <w:r w:rsidRPr="00EA49B4">
        <w:t>je n</w:t>
      </w:r>
      <w:r w:rsidR="007D0B10">
        <w:t>’</w:t>
      </w:r>
      <w:r w:rsidRPr="00EA49B4">
        <w:t>étais flétri par aucun jugement du jury</w:t>
      </w:r>
      <w:r w:rsidR="007D0B10">
        <w:t xml:space="preserve">, </w:t>
      </w:r>
      <w:r w:rsidRPr="00EA49B4">
        <w:t>ni par aucune sentence légale</w:t>
      </w:r>
      <w:r w:rsidR="007D0B10">
        <w:t xml:space="preserve">. </w:t>
      </w:r>
      <w:r w:rsidRPr="00EA49B4">
        <w:t>Son opinion particulière sur mon compte ne pouvait rien changer à la loi</w:t>
      </w:r>
      <w:r w:rsidR="007D0B10">
        <w:t xml:space="preserve">. </w:t>
      </w:r>
      <w:r w:rsidRPr="00EA49B4">
        <w:t xml:space="preserve">Je demandais à être confronté avec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et j</w:t>
      </w:r>
      <w:r w:rsidR="007D0B10">
        <w:t>’</w:t>
      </w:r>
      <w:r w:rsidRPr="00EA49B4">
        <w:t>étais bien assuré de faire valoir ma dénonciation de manière à le convaincre devant toute la terre</w:t>
      </w:r>
      <w:r w:rsidR="007D0B10">
        <w:t xml:space="preserve">. </w:t>
      </w:r>
      <w:r w:rsidRPr="00EA49B4">
        <w:t>Que s</w:t>
      </w:r>
      <w:r w:rsidR="007D0B10">
        <w:t>’</w:t>
      </w:r>
      <w:r w:rsidRPr="00EA49B4">
        <w:t>il ne jugeait pas à propos de le faire arrêter sur ma seule déposition</w:t>
      </w:r>
      <w:r w:rsidR="007D0B10">
        <w:t xml:space="preserve">, </w:t>
      </w:r>
      <w:r w:rsidRPr="00EA49B4">
        <w:t>je ne demandais pas autre chose</w:t>
      </w:r>
      <w:r w:rsidR="007D0B10">
        <w:t xml:space="preserve">, </w:t>
      </w:r>
      <w:r w:rsidRPr="00EA49B4">
        <w:t>sinon qu</w:t>
      </w:r>
      <w:r w:rsidR="007D0B10">
        <w:t>’</w:t>
      </w:r>
      <w:r w:rsidRPr="00EA49B4">
        <w:t>il lui fît signifier l</w:t>
      </w:r>
      <w:r w:rsidR="007D0B10">
        <w:t>’</w:t>
      </w:r>
      <w:r w:rsidRPr="00EA49B4">
        <w:t>accusation intentée contre lui</w:t>
      </w:r>
      <w:r w:rsidR="007D0B10">
        <w:t xml:space="preserve">, </w:t>
      </w:r>
      <w:r w:rsidRPr="00EA49B4">
        <w:t>et le fît sommer de paraître pour y répondre</w:t>
      </w:r>
      <w:r w:rsidR="007D0B10">
        <w:t>.</w:t>
      </w:r>
    </w:p>
    <w:p w14:paraId="3C6C972F" w14:textId="1C47594F" w:rsidR="007D0B10" w:rsidRDefault="00CC13A3" w:rsidP="00CC13A3">
      <w:r w:rsidRPr="00EA49B4">
        <w:t>Quand le magistrat vit que je lui parlais d</w:t>
      </w:r>
      <w:r w:rsidR="007D0B10">
        <w:t>’</w:t>
      </w:r>
      <w:r w:rsidRPr="00EA49B4">
        <w:t>un air aussi décidé</w:t>
      </w:r>
      <w:r w:rsidR="007D0B10">
        <w:t xml:space="preserve">, </w:t>
      </w:r>
      <w:r w:rsidRPr="00EA49B4">
        <w:t>il crut devoir baisser un peu de ton</w:t>
      </w:r>
      <w:r w:rsidR="007D0B10">
        <w:t xml:space="preserve">. </w:t>
      </w:r>
      <w:r w:rsidRPr="00EA49B4">
        <w:t>Il ne me parla plus d</w:t>
      </w:r>
      <w:r w:rsidR="007D0B10">
        <w:t>’</w:t>
      </w:r>
      <w:r w:rsidRPr="00EA49B4">
        <w:t>un refus absolu d</w:t>
      </w:r>
      <w:r w:rsidR="007D0B10">
        <w:t>’</w:t>
      </w:r>
      <w:r w:rsidRPr="00EA49B4">
        <w:t>acquiescer à ma réquisition</w:t>
      </w:r>
      <w:r w:rsidR="007D0B10">
        <w:t xml:space="preserve"> ; </w:t>
      </w:r>
      <w:r w:rsidRPr="00EA49B4">
        <w:t>mais il daigna entrer en explication avec moi</w:t>
      </w:r>
      <w:r w:rsidR="007D0B10">
        <w:t xml:space="preserve">. </w:t>
      </w:r>
      <w:r w:rsidRPr="00EA49B4">
        <w:t>Il me représenta l</w:t>
      </w:r>
      <w:r w:rsidR="007D0B10">
        <w:t>’</w:t>
      </w:r>
      <w:r w:rsidRPr="00EA49B4">
        <w:t xml:space="preserve">état déplorable où était la santé de </w:t>
      </w:r>
      <w:r w:rsidR="007D0B10">
        <w:t>M. </w:t>
      </w:r>
      <w:r w:rsidRPr="00EA49B4">
        <w:t>Falkland depuis plusieurs années</w:t>
      </w:r>
      <w:r w:rsidR="007D0B10">
        <w:t xml:space="preserve"> ; </w:t>
      </w:r>
      <w:r w:rsidRPr="00EA49B4">
        <w:t>que déjà il avait eu à subir</w:t>
      </w:r>
      <w:r w:rsidR="007D0B10">
        <w:t xml:space="preserve">, </w:t>
      </w:r>
      <w:r w:rsidRPr="00EA49B4">
        <w:t>sur la même imputation</w:t>
      </w:r>
      <w:r w:rsidR="007D0B10">
        <w:t xml:space="preserve">, </w:t>
      </w:r>
      <w:r w:rsidRPr="00EA49B4">
        <w:t>un interrogatoire fait avec toute la publicité et la solennité possibles</w:t>
      </w:r>
      <w:r w:rsidR="007D0B10">
        <w:t xml:space="preserve"> ; </w:t>
      </w:r>
      <w:r w:rsidRPr="00EA49B4">
        <w:t>qu</w:t>
      </w:r>
      <w:r w:rsidR="007D0B10">
        <w:t>’</w:t>
      </w:r>
      <w:r w:rsidRPr="00EA49B4">
        <w:t>il n</w:t>
      </w:r>
      <w:r w:rsidR="007D0B10">
        <w:t>’</w:t>
      </w:r>
      <w:r w:rsidRPr="00EA49B4">
        <w:t>y avait qu</w:t>
      </w:r>
      <w:r w:rsidR="007D0B10">
        <w:t>’</w:t>
      </w:r>
      <w:r w:rsidRPr="00EA49B4">
        <w:t>une méchanceté infernale qui eût pu m</w:t>
      </w:r>
      <w:r w:rsidR="007D0B10">
        <w:t>’</w:t>
      </w:r>
      <w:r w:rsidRPr="00EA49B4">
        <w:t>inspirer une semblable démarche</w:t>
      </w:r>
      <w:r w:rsidR="007D0B10">
        <w:t xml:space="preserve">, </w:t>
      </w:r>
      <w:r w:rsidRPr="00EA49B4">
        <w:t>et que</w:t>
      </w:r>
      <w:r w:rsidR="007D0B10">
        <w:t xml:space="preserve">, </w:t>
      </w:r>
      <w:r w:rsidRPr="00EA49B4">
        <w:t>si je persistais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attirerais le plus rigoureux châtiment sur ma tête</w:t>
      </w:r>
      <w:r w:rsidR="007D0B10">
        <w:t xml:space="preserve">. </w:t>
      </w:r>
      <w:r w:rsidRPr="00EA49B4">
        <w:t xml:space="preserve">Ma </w:t>
      </w:r>
      <w:r w:rsidRPr="00EA49B4">
        <w:lastRenderedPageBreak/>
        <w:t>réponse à toutes ces représentations fut courte</w:t>
      </w:r>
      <w:r w:rsidR="007D0B10">
        <w:t xml:space="preserve"> : </w:t>
      </w:r>
      <w:r w:rsidRPr="00EA49B4">
        <w:t>j</w:t>
      </w:r>
      <w:r w:rsidR="007D0B10">
        <w:t>’</w:t>
      </w:r>
      <w:r w:rsidRPr="00EA49B4">
        <w:t>étais déterminé à poursuivre</w:t>
      </w:r>
      <w:r w:rsidR="007D0B10">
        <w:t xml:space="preserve">, </w:t>
      </w:r>
      <w:r w:rsidRPr="00EA49B4">
        <w:t>et je bravais les conséquences</w:t>
      </w:r>
      <w:r w:rsidR="007D0B10">
        <w:t xml:space="preserve">. </w:t>
      </w:r>
      <w:r w:rsidRPr="00EA49B4">
        <w:t>À la fin</w:t>
      </w:r>
      <w:r w:rsidR="007D0B10">
        <w:t xml:space="preserve">, </w:t>
      </w:r>
      <w:r w:rsidRPr="00EA49B4">
        <w:t>la sommation fut accordée</w:t>
      </w:r>
      <w:r w:rsidR="007D0B10">
        <w:t xml:space="preserve">, </w:t>
      </w:r>
      <w:r w:rsidRPr="00EA49B4">
        <w:t xml:space="preserve">et on fit signifier à </w:t>
      </w:r>
      <w:r w:rsidR="007D0B10">
        <w:t>M. </w:t>
      </w:r>
      <w:r w:rsidRPr="00EA49B4">
        <w:t>Falkland la dénonciation qui venait d</w:t>
      </w:r>
      <w:r w:rsidR="007D0B10">
        <w:t>’</w:t>
      </w:r>
      <w:r w:rsidRPr="00EA49B4">
        <w:t>être déposée contre lui</w:t>
      </w:r>
      <w:r w:rsidR="007D0B10">
        <w:t>.</w:t>
      </w:r>
    </w:p>
    <w:p w14:paraId="2C7D947B" w14:textId="77777777" w:rsidR="007D0B10" w:rsidRDefault="00CC13A3" w:rsidP="00CC13A3">
      <w:r w:rsidRPr="00EA49B4">
        <w:t>Il s</w:t>
      </w:r>
      <w:r w:rsidR="007D0B10">
        <w:t>’</w:t>
      </w:r>
      <w:r w:rsidRPr="00EA49B4">
        <w:t>écoula trois jours de délai avant qu</w:t>
      </w:r>
      <w:r w:rsidR="007D0B10">
        <w:t>’</w:t>
      </w:r>
      <w:r w:rsidRPr="00EA49B4">
        <w:t>il pût être fait aucun nouvel acte de procédure</w:t>
      </w:r>
      <w:r w:rsidR="007D0B10">
        <w:t xml:space="preserve">. </w:t>
      </w:r>
      <w:r w:rsidRPr="00EA49B4">
        <w:t>Cet intervalle ne contribua guère à me tranquilliser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idée de soutenir une accusation capitale contre un homme tel que Falkland et de solliciter sa mort n</w:t>
      </w:r>
      <w:r w:rsidR="007D0B10">
        <w:t>’</w:t>
      </w:r>
      <w:r w:rsidRPr="00EA49B4">
        <w:t>était pas de nature à me laisser dans un état de calme</w:t>
      </w:r>
      <w:r w:rsidR="007D0B10">
        <w:t xml:space="preserve">. </w:t>
      </w:r>
      <w:r w:rsidRPr="00EA49B4">
        <w:t>Tantôt je cherchais des raisons en faveur de mon entreprise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la plus juste des vengeances</w:t>
      </w:r>
      <w:r w:rsidR="007D0B10">
        <w:t xml:space="preserve"> (</w:t>
      </w:r>
      <w:r w:rsidRPr="00EA49B4">
        <w:t>car la douceur naturelle de mon caractère s</w:t>
      </w:r>
      <w:r w:rsidR="007D0B10">
        <w:t>’</w:t>
      </w:r>
      <w:r w:rsidRPr="00EA49B4">
        <w:t>était changée en fiel amer</w:t>
      </w:r>
      <w:r w:rsidR="007D0B10">
        <w:t xml:space="preserve">), </w:t>
      </w:r>
      <w:r w:rsidRPr="00EA49B4">
        <w:t>ou bien c</w:t>
      </w:r>
      <w:r w:rsidR="007D0B10">
        <w:t>’</w:t>
      </w:r>
      <w:r w:rsidRPr="00EA49B4">
        <w:t>était un acte commandé par la nécessité de pourvoir à ma propre défense</w:t>
      </w:r>
      <w:r w:rsidR="007D0B10">
        <w:t xml:space="preserve">, </w:t>
      </w:r>
      <w:r w:rsidRPr="00EA49B4">
        <w:t>ou enfin</w:t>
      </w:r>
      <w:r w:rsidR="007D0B10">
        <w:t xml:space="preserve">, </w:t>
      </w:r>
      <w:r w:rsidRPr="00EA49B4">
        <w:t>entre deux maux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choisir celui qui</w:t>
      </w:r>
      <w:r w:rsidR="007D0B10">
        <w:t xml:space="preserve">, </w:t>
      </w:r>
      <w:r w:rsidRPr="00EA49B4">
        <w:t>aux yeux de tout juge impartial et ami de l</w:t>
      </w:r>
      <w:r w:rsidR="007D0B10">
        <w:t>’</w:t>
      </w:r>
      <w:r w:rsidRPr="00EA49B4">
        <w:t>humanité</w:t>
      </w:r>
      <w:r w:rsidR="007D0B10">
        <w:t xml:space="preserve">, </w:t>
      </w:r>
      <w:r w:rsidRPr="00EA49B4">
        <w:t>était le moindre</w:t>
      </w:r>
      <w:r w:rsidR="007D0B10">
        <w:t xml:space="preserve">, </w:t>
      </w:r>
      <w:r w:rsidRPr="00EA49B4">
        <w:t>sans contredit</w:t>
      </w:r>
      <w:r w:rsidR="007D0B10">
        <w:t xml:space="preserve">. </w:t>
      </w:r>
      <w:r w:rsidRPr="00EA49B4">
        <w:t>Une autre fois j</w:t>
      </w:r>
      <w:r w:rsidR="007D0B10">
        <w:t>’</w:t>
      </w:r>
      <w:r w:rsidRPr="00EA49B4">
        <w:t>étais tourmenté par des doutes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malgré toutes ces fluctuations d</w:t>
      </w:r>
      <w:r w:rsidR="007D0B10">
        <w:t>’</w:t>
      </w:r>
      <w:r w:rsidRPr="00EA49B4">
        <w:t>opinion</w:t>
      </w:r>
      <w:r w:rsidR="007D0B10">
        <w:t xml:space="preserve">, </w:t>
      </w:r>
      <w:r w:rsidRPr="00EA49B4">
        <w:t>je n</w:t>
      </w:r>
      <w:r w:rsidR="007D0B10">
        <w:t>’</w:t>
      </w:r>
      <w:r w:rsidRPr="00EA49B4">
        <w:t>en persévérais pas moins dans ma résolution</w:t>
      </w:r>
      <w:r w:rsidR="007D0B10">
        <w:t xml:space="preserve"> ; </w:t>
      </w:r>
      <w:r w:rsidRPr="00EA49B4">
        <w:t>je me sentais comme entraîné par une nécessité irrésistible</w:t>
      </w:r>
      <w:r w:rsidR="007D0B10">
        <w:t xml:space="preserve">. </w:t>
      </w:r>
      <w:r w:rsidRPr="00EA49B4">
        <w:t>Les conséquences de ce que j</w:t>
      </w:r>
      <w:r w:rsidR="007D0B10">
        <w:t>’</w:t>
      </w:r>
      <w:r w:rsidRPr="00EA49B4">
        <w:t>avais entrepris étaient de nature à épouvanter le plus intrépide</w:t>
      </w:r>
      <w:r w:rsidR="007D0B10">
        <w:t xml:space="preserve"> : </w:t>
      </w:r>
      <w:r w:rsidRPr="00EA49B4">
        <w:t>d</w:t>
      </w:r>
      <w:r w:rsidR="007D0B10">
        <w:t>’</w:t>
      </w:r>
      <w:r w:rsidRPr="00EA49B4">
        <w:t>une part</w:t>
      </w:r>
      <w:r w:rsidR="007D0B10">
        <w:t xml:space="preserve">, </w:t>
      </w:r>
      <w:r w:rsidRPr="00EA49B4">
        <w:t>le supplice ignominieux d</w:t>
      </w:r>
      <w:r w:rsidR="007D0B10">
        <w:t>’</w:t>
      </w:r>
      <w:r w:rsidRPr="00EA49B4">
        <w:t>un homme pour lequel j</w:t>
      </w:r>
      <w:r w:rsidR="007D0B10">
        <w:t>’</w:t>
      </w:r>
      <w:r w:rsidRPr="00EA49B4">
        <w:t>avais senti autrefois une profonde vénération</w:t>
      </w:r>
      <w:r w:rsidR="007D0B10">
        <w:t xml:space="preserve">, </w:t>
      </w:r>
      <w:r w:rsidRPr="00EA49B4">
        <w:t>et que même encore quelquefois je ne croyais pas tout à fait sans une sorte de droit à ce sentiment</w:t>
      </w:r>
      <w:r w:rsidR="007D0B10">
        <w:t xml:space="preserve"> ; </w:t>
      </w:r>
      <w:r w:rsidRPr="00EA49B4">
        <w:t>d</w:t>
      </w:r>
      <w:r w:rsidR="007D0B10">
        <w:t>’</w:t>
      </w:r>
      <w:r w:rsidRPr="00EA49B4">
        <w:t>une autre part</w:t>
      </w:r>
      <w:r w:rsidR="007D0B10">
        <w:t xml:space="preserve">, </w:t>
      </w:r>
      <w:r w:rsidRPr="00EA49B4">
        <w:t>le renouvellement</w:t>
      </w:r>
      <w:r w:rsidR="007D0B10">
        <w:t xml:space="preserve">, </w:t>
      </w:r>
      <w:r w:rsidRPr="00EA49B4">
        <w:t>sans aucun terme</w:t>
      </w:r>
      <w:r w:rsidR="007D0B10">
        <w:t xml:space="preserve">, </w:t>
      </w:r>
      <w:r w:rsidRPr="00EA49B4">
        <w:t>peut-être même l</w:t>
      </w:r>
      <w:r w:rsidR="007D0B10">
        <w:t>’</w:t>
      </w:r>
      <w:r w:rsidRPr="00EA49B4">
        <w:t>accroissement des maux que j</w:t>
      </w:r>
      <w:r w:rsidR="007D0B10">
        <w:t>’</w:t>
      </w:r>
      <w:r w:rsidRPr="00EA49B4">
        <w:t>avais endurés</w:t>
      </w:r>
      <w:r w:rsidR="007D0B10">
        <w:t xml:space="preserve">. </w:t>
      </w:r>
      <w:r w:rsidRPr="00EA49B4">
        <w:t>Mais cette affreuse perspective</w:t>
      </w:r>
      <w:r w:rsidR="007D0B10">
        <w:t xml:space="preserve">, </w:t>
      </w:r>
      <w:r w:rsidRPr="00EA49B4">
        <w:t>je la préférais encore à un état d</w:t>
      </w:r>
      <w:r w:rsidR="007D0B10">
        <w:t>’</w:t>
      </w:r>
      <w:r w:rsidRPr="00EA49B4">
        <w:t>incertitude</w:t>
      </w:r>
      <w:r w:rsidR="007D0B10">
        <w:t xml:space="preserve">. </w:t>
      </w:r>
      <w:r w:rsidRPr="00EA49B4">
        <w:t>Je voulais pousser à bout le sort qui me poursuivait</w:t>
      </w:r>
      <w:r w:rsidR="007D0B10">
        <w:t xml:space="preserve">. </w:t>
      </w:r>
      <w:r w:rsidRPr="00EA49B4">
        <w:t>Je voulais anéantir ce rayon d</w:t>
      </w:r>
      <w:r w:rsidR="007D0B10">
        <w:t>’</w:t>
      </w:r>
      <w:r w:rsidRPr="00EA49B4">
        <w:t>espoir qui</w:t>
      </w:r>
      <w:r w:rsidR="007D0B10">
        <w:t xml:space="preserve">, </w:t>
      </w:r>
      <w:r w:rsidRPr="00EA49B4">
        <w:t>tout faible qu</w:t>
      </w:r>
      <w:r w:rsidR="007D0B10">
        <w:t>’</w:t>
      </w:r>
      <w:r w:rsidRPr="00EA49B4">
        <w:t>il était</w:t>
      </w:r>
      <w:r w:rsidR="007D0B10">
        <w:t xml:space="preserve">, </w:t>
      </w:r>
      <w:r w:rsidRPr="00EA49B4">
        <w:t>avait si longtemps fait mon supplice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par-dessus tout</w:t>
      </w:r>
      <w:r w:rsidR="007D0B10">
        <w:t xml:space="preserve">, </w:t>
      </w:r>
      <w:r w:rsidRPr="00EA49B4">
        <w:t>je voulais épuiser toutes les ressources qui étaient à ma disposition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dans un état qui tenait de la frénésie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 xml:space="preserve">agitation de mes pensées avait allumé dans mon corps une fièvre </w:t>
      </w:r>
      <w:r w:rsidRPr="00EA49B4">
        <w:lastRenderedPageBreak/>
        <w:t>dévorante</w:t>
      </w:r>
      <w:r w:rsidR="007D0B10">
        <w:t xml:space="preserve">. </w:t>
      </w:r>
      <w:r w:rsidRPr="00EA49B4">
        <w:t>Si je portais une main sur mon front ou sur ma poitrine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un fer ardent que j</w:t>
      </w:r>
      <w:r w:rsidR="007D0B10">
        <w:t>’</w:t>
      </w:r>
      <w:r w:rsidRPr="00EA49B4">
        <w:t>en approchais</w:t>
      </w:r>
      <w:r w:rsidR="007D0B10">
        <w:t xml:space="preserve">. </w:t>
      </w:r>
      <w:r w:rsidRPr="00EA49B4">
        <w:t>Je ne pouvais rester un moment dans la même place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étais tourmenté sans relâche par le désir de voir arriver l</w:t>
      </w:r>
      <w:r w:rsidR="007D0B10">
        <w:t>’</w:t>
      </w:r>
      <w:r w:rsidRPr="00EA49B4">
        <w:t>instant où cette terrible crise</w:t>
      </w:r>
      <w:r w:rsidR="007D0B10">
        <w:t xml:space="preserve">, </w:t>
      </w:r>
      <w:r w:rsidRPr="00EA49B4">
        <w:t>que j</w:t>
      </w:r>
      <w:r w:rsidR="007D0B10">
        <w:t>’</w:t>
      </w:r>
      <w:r w:rsidRPr="00EA49B4">
        <w:t>avais tant appelée de mes vœux</w:t>
      </w:r>
      <w:r w:rsidR="007D0B10">
        <w:t xml:space="preserve">, </w:t>
      </w:r>
      <w:r w:rsidRPr="00EA49B4">
        <w:t>serait décidé</w:t>
      </w:r>
      <w:r w:rsidR="007D0B10">
        <w:t>.</w:t>
      </w:r>
    </w:p>
    <w:p w14:paraId="29537624" w14:textId="5F5799A3" w:rsidR="007D0B10" w:rsidRDefault="00CC13A3" w:rsidP="00CC13A3">
      <w:r w:rsidRPr="00EA49B4">
        <w:t>Après l</w:t>
      </w:r>
      <w:r w:rsidR="007D0B10">
        <w:t>’</w:t>
      </w:r>
      <w:r w:rsidRPr="00EA49B4">
        <w:t>intervalle de trois jours</w:t>
      </w:r>
      <w:r w:rsidR="007D0B10">
        <w:t xml:space="preserve">, </w:t>
      </w:r>
      <w:r w:rsidRPr="00EA49B4">
        <w:t xml:space="preserve">il fallut paraître avec </w:t>
      </w:r>
      <w:r w:rsidR="007D0B10">
        <w:t>M. </w:t>
      </w:r>
      <w:r w:rsidRPr="00EA49B4">
        <w:t>Falkland en présence du magistrat auquel je m</w:t>
      </w:r>
      <w:r w:rsidR="007D0B10">
        <w:t>’</w:t>
      </w:r>
      <w:r w:rsidRPr="00EA49B4">
        <w:t>étais adressé pour ma déposition</w:t>
      </w:r>
      <w:r w:rsidR="007D0B10">
        <w:t xml:space="preserve">. </w:t>
      </w:r>
      <w:r w:rsidRPr="00EA49B4">
        <w:t>On ne me laissa que deux heures pour me préparer</w:t>
      </w:r>
      <w:r w:rsidR="007D0B10">
        <w:t>, M. </w:t>
      </w:r>
      <w:r w:rsidRPr="00EA49B4">
        <w:t>Falkland paraissant aussi impatient que moi-même de voir la cause portée à sa décision</w:t>
      </w:r>
      <w:r w:rsidR="007D0B10">
        <w:t xml:space="preserve">, </w:t>
      </w:r>
      <w:r w:rsidRPr="00EA49B4">
        <w:t>et ensuite oubliée pour jamais</w:t>
      </w:r>
      <w:r w:rsidR="007D0B10">
        <w:t xml:space="preserve">. </w:t>
      </w:r>
      <w:r w:rsidRPr="00EA49B4">
        <w:t>Avant le moment de l</w:t>
      </w:r>
      <w:r w:rsidR="007D0B10">
        <w:t>’</w:t>
      </w:r>
      <w:r w:rsidRPr="00EA49B4">
        <w:t>information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eus occasion d</w:t>
      </w:r>
      <w:r w:rsidR="007D0B10">
        <w:t>’</w:t>
      </w:r>
      <w:r w:rsidRPr="00EA49B4">
        <w:t xml:space="preserve">apprendre que </w:t>
      </w:r>
      <w:r w:rsidR="007D0B10">
        <w:t>M. </w:t>
      </w:r>
      <w:r w:rsidRPr="00EA49B4">
        <w:t>Forester avait été forcé par quelques affaires à entreprendre un voyage dans le continent</w:t>
      </w:r>
      <w:r w:rsidR="007D0B10">
        <w:t xml:space="preserve">, </w:t>
      </w:r>
      <w:r w:rsidRPr="00EA49B4">
        <w:t>et que Collins</w:t>
      </w:r>
      <w:r w:rsidR="007D0B10">
        <w:t xml:space="preserve">, </w:t>
      </w:r>
      <w:r w:rsidRPr="00EA49B4">
        <w:t>dont la santé était déjà fort dérangée lorsque je l</w:t>
      </w:r>
      <w:r w:rsidR="007D0B10">
        <w:t>’</w:t>
      </w:r>
      <w:r w:rsidRPr="00EA49B4">
        <w:t>avais rencontré</w:t>
      </w:r>
      <w:r w:rsidR="007D0B10">
        <w:t xml:space="preserve">, </w:t>
      </w:r>
      <w:r w:rsidRPr="00EA49B4">
        <w:t>était en ce moment retenu par une maladie dangereuse</w:t>
      </w:r>
      <w:r w:rsidR="007D0B10">
        <w:t xml:space="preserve">. </w:t>
      </w:r>
      <w:r w:rsidRPr="00EA49B4">
        <w:t>Son voyage aux Indes avait totalement ruiné sa constitution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auditoire que je trouvai dans la maison du magistrat était composé de quelques gentilshommes et autres personnes qu</w:t>
      </w:r>
      <w:r w:rsidR="007D0B10">
        <w:t>’</w:t>
      </w:r>
      <w:r w:rsidRPr="00EA49B4">
        <w:t>on avait choisies</w:t>
      </w:r>
      <w:r w:rsidR="007D0B10">
        <w:t xml:space="preserve">, </w:t>
      </w:r>
      <w:r w:rsidRPr="00EA49B4">
        <w:t>le plan étant à peu près</w:t>
      </w:r>
      <w:r w:rsidR="007D0B10">
        <w:t xml:space="preserve">, </w:t>
      </w:r>
      <w:r w:rsidRPr="00EA49B4">
        <w:t>comme lors du premier examen de l</w:t>
      </w:r>
      <w:r w:rsidR="007D0B10">
        <w:t>’</w:t>
      </w:r>
      <w:r w:rsidRPr="00EA49B4">
        <w:t>affaire</w:t>
      </w:r>
      <w:r w:rsidR="007D0B10">
        <w:t xml:space="preserve">, </w:t>
      </w:r>
      <w:r w:rsidRPr="00EA49B4">
        <w:t>de trouver une sorte de terme moyen entre l</w:t>
      </w:r>
      <w:r w:rsidR="007D0B10">
        <w:t>’</w:t>
      </w:r>
      <w:r w:rsidRPr="00EA49B4">
        <w:t>air suspect qu</w:t>
      </w:r>
      <w:r w:rsidR="007D0B10">
        <w:t>’</w:t>
      </w:r>
      <w:r w:rsidRPr="00EA49B4">
        <w:t>aurait eu une procédure tout à fait secrète</w:t>
      </w:r>
      <w:r w:rsidR="007D0B10">
        <w:t xml:space="preserve">, </w:t>
      </w:r>
      <w:r w:rsidRPr="00EA49B4">
        <w:t>et le scandale</w:t>
      </w:r>
      <w:r w:rsidR="007D0B10">
        <w:t xml:space="preserve">, </w:t>
      </w:r>
      <w:r w:rsidRPr="00EA49B4">
        <w:t>comme on le disait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une information de ce genre exposée aux regards du premier venu</w:t>
      </w:r>
      <w:r w:rsidR="007D0B10">
        <w:t>.</w:t>
      </w:r>
    </w:p>
    <w:p w14:paraId="3D5A3B32" w14:textId="32552EED" w:rsidR="007D0B10" w:rsidRDefault="00CC13A3" w:rsidP="00CC13A3">
      <w:r w:rsidRPr="00EA49B4">
        <w:t>L</w:t>
      </w:r>
      <w:r w:rsidR="007D0B10">
        <w:t>’</w:t>
      </w:r>
      <w:r w:rsidRPr="00EA49B4">
        <w:t xml:space="preserve">émotion que me causa la vue de </w:t>
      </w:r>
      <w:r w:rsidR="007D0B10">
        <w:t>M. </w:t>
      </w:r>
      <w:r w:rsidRPr="00EA49B4">
        <w:t>Falkland fut telle qu</w:t>
      </w:r>
      <w:r w:rsidR="007D0B10">
        <w:t>’</w:t>
      </w:r>
      <w:r w:rsidRPr="00EA49B4">
        <w:t>il me serait impossible d</w:t>
      </w:r>
      <w:r w:rsidR="007D0B10">
        <w:t>’</w:t>
      </w:r>
      <w:r w:rsidRPr="00EA49B4">
        <w:t>en concevoir une plus forte</w:t>
      </w:r>
      <w:r w:rsidR="007D0B10">
        <w:t xml:space="preserve">. </w:t>
      </w:r>
      <w:r w:rsidRPr="00EA49B4">
        <w:t>La dernière fois que je l</w:t>
      </w:r>
      <w:r w:rsidR="007D0B10">
        <w:t>’</w:t>
      </w:r>
      <w:r w:rsidRPr="00EA49B4">
        <w:t>avais vu</w:t>
      </w:r>
      <w:r w:rsidR="007D0B10">
        <w:t xml:space="preserve">, </w:t>
      </w:r>
      <w:r w:rsidRPr="00EA49B4">
        <w:t>il avait l</w:t>
      </w:r>
      <w:r w:rsidR="007D0B10">
        <w:t>’</w:t>
      </w:r>
      <w:r w:rsidRPr="00EA49B4">
        <w:t>air égaré et farouche</w:t>
      </w:r>
      <w:r w:rsidR="007D0B10">
        <w:t xml:space="preserve">, </w:t>
      </w:r>
      <w:r w:rsidRPr="00EA49B4">
        <w:t>l</w:t>
      </w:r>
      <w:r w:rsidR="007D0B10">
        <w:t>’</w:t>
      </w:r>
      <w:r w:rsidRPr="00EA49B4">
        <w:t>abord d</w:t>
      </w:r>
      <w:r w:rsidR="007D0B10">
        <w:t>’</w:t>
      </w:r>
      <w:r w:rsidRPr="00EA49B4">
        <w:t>un spectre</w:t>
      </w:r>
      <w:r w:rsidR="007D0B10">
        <w:t xml:space="preserve">, </w:t>
      </w:r>
      <w:r w:rsidRPr="00EA49B4">
        <w:t>le geste furieux et l</w:t>
      </w:r>
      <w:r w:rsidR="007D0B10">
        <w:t>’</w:t>
      </w:r>
      <w:r w:rsidRPr="00EA49B4">
        <w:t>œil plein de rage</w:t>
      </w:r>
      <w:r w:rsidR="007D0B10">
        <w:t xml:space="preserve">. </w:t>
      </w:r>
      <w:r w:rsidRPr="00EA49B4">
        <w:t>À présent</w:t>
      </w:r>
      <w:r w:rsidR="007D0B10">
        <w:t xml:space="preserve">, </w:t>
      </w:r>
      <w:r w:rsidRPr="00EA49B4">
        <w:t>ce n</w:t>
      </w:r>
      <w:r w:rsidR="007D0B10">
        <w:t>’</w:t>
      </w:r>
      <w:r w:rsidRPr="00EA49B4">
        <w:t>était plus qu</w:t>
      </w:r>
      <w:r w:rsidR="007D0B10">
        <w:t>’</w:t>
      </w:r>
      <w:r w:rsidRPr="00EA49B4">
        <w:t>un cadavre</w:t>
      </w:r>
      <w:r w:rsidR="007D0B10">
        <w:t xml:space="preserve">. </w:t>
      </w:r>
      <w:r w:rsidRPr="00EA49B4">
        <w:t>Fatigué et presque anéanti par le voyage qu</w:t>
      </w:r>
      <w:r w:rsidR="007D0B10">
        <w:t>’</w:t>
      </w:r>
      <w:r w:rsidRPr="00EA49B4">
        <w:t>il venait de faire</w:t>
      </w:r>
      <w:r w:rsidR="007D0B10">
        <w:t xml:space="preserve">, </w:t>
      </w:r>
      <w:r w:rsidRPr="00EA49B4">
        <w:t>il ne pouvait se soutenir debout</w:t>
      </w:r>
      <w:r w:rsidR="007D0B10">
        <w:t xml:space="preserve">, </w:t>
      </w:r>
      <w:r w:rsidRPr="00EA49B4">
        <w:t>et on l</w:t>
      </w:r>
      <w:r w:rsidR="007D0B10">
        <w:t>’</w:t>
      </w:r>
      <w:r w:rsidRPr="00EA49B4">
        <w:t>avait apporté sur un fauteuil</w:t>
      </w:r>
      <w:r w:rsidR="007D0B10">
        <w:t xml:space="preserve">. </w:t>
      </w:r>
      <w:r w:rsidRPr="00EA49B4">
        <w:t xml:space="preserve">Son </w:t>
      </w:r>
      <w:r w:rsidRPr="00EA49B4">
        <w:lastRenderedPageBreak/>
        <w:t>visage était sans couleur</w:t>
      </w:r>
      <w:r w:rsidR="007D0B10">
        <w:t xml:space="preserve">, </w:t>
      </w:r>
      <w:r w:rsidRPr="00EA49B4">
        <w:t>ses membres sans mouvement et comme sans vie</w:t>
      </w:r>
      <w:r w:rsidR="007D0B10">
        <w:t xml:space="preserve">. </w:t>
      </w:r>
      <w:r w:rsidRPr="00EA49B4">
        <w:t>Sa tête était penchée sur sa poitrine</w:t>
      </w:r>
      <w:r w:rsidR="007D0B10">
        <w:t xml:space="preserve">, </w:t>
      </w:r>
      <w:r w:rsidRPr="00EA49B4">
        <w:t>excepté qu</w:t>
      </w:r>
      <w:r w:rsidR="007D0B10">
        <w:t>’</w:t>
      </w:r>
      <w:r w:rsidRPr="00EA49B4">
        <w:t>il la soulevait de temps en temps pour ouvrir un œil morne et languissant</w:t>
      </w:r>
      <w:r w:rsidR="007D0B10">
        <w:t xml:space="preserve">, </w:t>
      </w:r>
      <w:r w:rsidRPr="00EA49B4">
        <w:t>après quoi il retombait aussitôt dans son premier état</w:t>
      </w:r>
      <w:r w:rsidR="007D0B10">
        <w:t xml:space="preserve">, </w:t>
      </w:r>
      <w:r w:rsidRPr="00EA49B4">
        <w:t>avec l</w:t>
      </w:r>
      <w:r w:rsidR="007D0B10">
        <w:t>’</w:t>
      </w:r>
      <w:r w:rsidRPr="00EA49B4">
        <w:t>apparence d</w:t>
      </w:r>
      <w:r w:rsidR="007D0B10">
        <w:t>’</w:t>
      </w:r>
      <w:r w:rsidRPr="00EA49B4">
        <w:t>une insensibilité complète</w:t>
      </w:r>
      <w:r w:rsidR="007D0B10">
        <w:t xml:space="preserve">. </w:t>
      </w:r>
      <w:r w:rsidRPr="00EA49B4">
        <w:t>Il semblait ne pas avoir trois heures à vivre</w:t>
      </w:r>
      <w:r w:rsidR="007D0B10">
        <w:t xml:space="preserve">. </w:t>
      </w:r>
      <w:r w:rsidRPr="00EA49B4">
        <w:t>Il avait gardé la chambre pendant plusieurs semaines</w:t>
      </w:r>
      <w:r w:rsidR="007D0B10">
        <w:t xml:space="preserve"> ; </w:t>
      </w:r>
      <w:r w:rsidRPr="00EA49B4">
        <w:t>mais la sommation du magistrat lui avait été signifiée dans son lit</w:t>
      </w:r>
      <w:r w:rsidR="007D0B10">
        <w:t xml:space="preserve"> ; </w:t>
      </w:r>
      <w:r w:rsidRPr="00EA49B4">
        <w:t>car les ordres qu</w:t>
      </w:r>
      <w:r w:rsidR="007D0B10">
        <w:t>’</w:t>
      </w:r>
      <w:r w:rsidRPr="00EA49B4">
        <w:t>il avait donnés relativement aux lettres et aux autres papiers qui lui arrivaient étaient trop positifs pour que personne se hasardât à désobéir</w:t>
      </w:r>
      <w:r w:rsidR="007D0B10">
        <w:t xml:space="preserve">. </w:t>
      </w:r>
      <w:r w:rsidRPr="00EA49B4">
        <w:t>La lecture de la sommation lui avait causé un paroxysme alarmant</w:t>
      </w:r>
      <w:r w:rsidR="007D0B10">
        <w:t xml:space="preserve"> ; </w:t>
      </w:r>
      <w:r w:rsidRPr="00EA49B4">
        <w:t>mais à peine était-il revenu à lui qu</w:t>
      </w:r>
      <w:r w:rsidR="007D0B10">
        <w:t>’</w:t>
      </w:r>
      <w:r w:rsidRPr="00EA49B4">
        <w:t>il avait insisté pour être transporté au lieu de l</w:t>
      </w:r>
      <w:r w:rsidR="007D0B10">
        <w:t>’</w:t>
      </w:r>
      <w:r w:rsidRPr="00EA49B4">
        <w:t>assignation avec toute la diligence possible</w:t>
      </w:r>
      <w:r w:rsidR="007D0B10">
        <w:t xml:space="preserve">. </w:t>
      </w:r>
      <w:r w:rsidRPr="00EA49B4">
        <w:t>Dans l</w:t>
      </w:r>
      <w:r w:rsidR="007D0B10">
        <w:t>’</w:t>
      </w:r>
      <w:r w:rsidRPr="00EA49B4">
        <w:t>état le plus désespéré</w:t>
      </w:r>
      <w:r w:rsidR="007D0B10">
        <w:t xml:space="preserve">, </w:t>
      </w:r>
      <w:r w:rsidRPr="00EA49B4">
        <w:t>Falkland était encore lui-même</w:t>
      </w:r>
      <w:r w:rsidR="007D0B10">
        <w:t xml:space="preserve">, </w:t>
      </w:r>
      <w:r w:rsidRPr="00EA49B4">
        <w:t>absolu dans ses volontés</w:t>
      </w:r>
      <w:r w:rsidR="007D0B10">
        <w:t xml:space="preserve">, </w:t>
      </w:r>
      <w:r w:rsidRPr="00EA49B4">
        <w:t>et sachant se faire obéir de tout ce qui l</w:t>
      </w:r>
      <w:r w:rsidR="007D0B10">
        <w:t>’</w:t>
      </w:r>
      <w:r w:rsidRPr="00EA49B4">
        <w:t>approchait</w:t>
      </w:r>
      <w:r w:rsidR="007D0B10">
        <w:t>.</w:t>
      </w:r>
    </w:p>
    <w:p w14:paraId="430E0F61" w14:textId="62D7F653" w:rsidR="007D0B10" w:rsidRDefault="00CC13A3" w:rsidP="00CC13A3">
      <w:r w:rsidRPr="00EA49B4">
        <w:t>Quel spectacle pour moi</w:t>
      </w:r>
      <w:r w:rsidR="007D0B10">
        <w:t xml:space="preserve"> ! </w:t>
      </w:r>
      <w:r w:rsidRPr="00EA49B4">
        <w:t>Jusqu</w:t>
      </w:r>
      <w:r w:rsidR="007D0B10">
        <w:t>’</w:t>
      </w:r>
      <w:r w:rsidRPr="00EA49B4">
        <w:t>au moment où Falkland s</w:t>
      </w:r>
      <w:r w:rsidR="007D0B10">
        <w:t>’</w:t>
      </w:r>
      <w:r w:rsidRPr="00EA49B4">
        <w:t>offrit à ma vue</w:t>
      </w:r>
      <w:r w:rsidR="007D0B10">
        <w:t xml:space="preserve">, </w:t>
      </w:r>
      <w:r w:rsidRPr="00EA49B4">
        <w:t>mon cœur s</w:t>
      </w:r>
      <w:r w:rsidR="007D0B10">
        <w:t>’</w:t>
      </w:r>
      <w:r w:rsidRPr="00EA49B4">
        <w:t>était dépouillé de tout sentiment de pitié</w:t>
      </w:r>
      <w:r w:rsidR="007D0B10">
        <w:t xml:space="preserve">. </w:t>
      </w:r>
      <w:r w:rsidRPr="00EA49B4">
        <w:t>Je me figurais que j</w:t>
      </w:r>
      <w:r w:rsidR="007D0B10">
        <w:t>’</w:t>
      </w:r>
      <w:r w:rsidRPr="00EA49B4">
        <w:t>avais pesé froidement les motifs qui me faisaient agir</w:t>
      </w:r>
      <w:r w:rsidR="007D0B10">
        <w:t xml:space="preserve"> ; </w:t>
      </w:r>
      <w:r w:rsidRPr="00EA49B4">
        <w:t>car la passion qui nous domine nous semble encore du calme et du sang-froid</w:t>
      </w:r>
      <w:r w:rsidR="007D0B10">
        <w:t xml:space="preserve">, </w:t>
      </w:r>
      <w:r w:rsidRPr="00EA49B4">
        <w:t>quand elle est dans son état de véhémence et d</w:t>
      </w:r>
      <w:r w:rsidR="007D0B10">
        <w:t>’</w:t>
      </w:r>
      <w:r w:rsidRPr="00EA49B4">
        <w:t>exaltation</w:t>
      </w:r>
      <w:r w:rsidR="007D0B10">
        <w:t xml:space="preserve">. </w:t>
      </w:r>
      <w:r w:rsidRPr="00EA49B4">
        <w:t>Je me figurais avoir pris ma détermination avec justice et impartialité</w:t>
      </w:r>
      <w:r w:rsidR="007D0B10">
        <w:t xml:space="preserve">. </w:t>
      </w:r>
      <w:r w:rsidRPr="00EA49B4">
        <w:t>Je pensais que</w:t>
      </w:r>
      <w:r w:rsidR="007D0B10">
        <w:t xml:space="preserve">, </w:t>
      </w:r>
      <w:r w:rsidRPr="00EA49B4">
        <w:t xml:space="preserve">si </w:t>
      </w:r>
      <w:r w:rsidR="007D0B10">
        <w:t>M. </w:t>
      </w:r>
      <w:r w:rsidRPr="00EA49B4">
        <w:t>Falkland avait la liberté de persister dans ses projets</w:t>
      </w:r>
      <w:r w:rsidR="007D0B10">
        <w:t xml:space="preserve">, </w:t>
      </w:r>
      <w:r w:rsidRPr="00EA49B4">
        <w:t>alors nous nous trouvions l</w:t>
      </w:r>
      <w:r w:rsidR="007D0B10">
        <w:t>’</w:t>
      </w:r>
      <w:r w:rsidRPr="00EA49B4">
        <w:t>un et l</w:t>
      </w:r>
      <w:r w:rsidR="007D0B10">
        <w:t>’</w:t>
      </w:r>
      <w:r w:rsidRPr="00EA49B4">
        <w:t>autre voués pour jamais aux derniers des maux</w:t>
      </w:r>
      <w:r w:rsidR="007D0B10">
        <w:t xml:space="preserve">. </w:t>
      </w:r>
      <w:r w:rsidRPr="00EA49B4">
        <w:t>Je trouvais qu</w:t>
      </w:r>
      <w:r w:rsidR="007D0B10">
        <w:t>’</w:t>
      </w:r>
      <w:r w:rsidRPr="00EA49B4">
        <w:t>il était en mon pouvoir</w:t>
      </w:r>
      <w:r w:rsidR="007D0B10">
        <w:t xml:space="preserve">, </w:t>
      </w:r>
      <w:r w:rsidRPr="00EA49B4">
        <w:t>au moyen du parti que j</w:t>
      </w:r>
      <w:r w:rsidR="007D0B10">
        <w:t>’</w:t>
      </w:r>
      <w:r w:rsidRPr="00EA49B4">
        <w:t>avais adopté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écarter de moi ma part d</w:t>
      </w:r>
      <w:r w:rsidR="007D0B10">
        <w:t>’</w:t>
      </w:r>
      <w:r w:rsidRPr="00EA49B4">
        <w:t>infortunes</w:t>
      </w:r>
      <w:r w:rsidR="007D0B10">
        <w:t xml:space="preserve">, </w:t>
      </w:r>
      <w:r w:rsidRPr="00EA49B4">
        <w:t>sans que la sienne en fût à peine augmentée</w:t>
      </w:r>
      <w:r w:rsidR="007D0B10">
        <w:t>.</w:t>
      </w:r>
    </w:p>
    <w:p w14:paraId="39CF3199" w14:textId="4C777526" w:rsidR="007D0B10" w:rsidRDefault="00CC13A3" w:rsidP="00CC13A3">
      <w:r w:rsidRPr="00EA49B4">
        <w:t>Ainsi c</w:t>
      </w:r>
      <w:r w:rsidR="007D0B10">
        <w:t>’</w:t>
      </w:r>
      <w:r w:rsidRPr="00EA49B4">
        <w:t>était à mes yeux un acte de justice et d</w:t>
      </w:r>
      <w:r w:rsidR="007D0B10">
        <w:t>’</w:t>
      </w:r>
      <w:r w:rsidRPr="00EA49B4">
        <w:t>équité</w:t>
      </w:r>
      <w:r w:rsidR="007D0B10">
        <w:t xml:space="preserve">, </w:t>
      </w:r>
      <w:r w:rsidRPr="00EA49B4">
        <w:t>qui devait paraître tel à ceux de tout juge impartial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n</w:t>
      </w:r>
      <w:r w:rsidR="007D0B10">
        <w:t>’</w:t>
      </w:r>
      <w:r w:rsidRPr="00EA49B4">
        <w:t>y eût qu</w:t>
      </w:r>
      <w:r w:rsidR="007D0B10">
        <w:t>’</w:t>
      </w:r>
      <w:r w:rsidRPr="00EA49B4">
        <w:t>un malheureux au lieu de deux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il ne se trouvât qu</w:t>
      </w:r>
      <w:r w:rsidR="007D0B10">
        <w:t>’</w:t>
      </w:r>
      <w:r w:rsidRPr="00EA49B4">
        <w:t xml:space="preserve">une </w:t>
      </w:r>
      <w:r w:rsidRPr="00EA49B4">
        <w:lastRenderedPageBreak/>
        <w:t>seule personne au lieu de deux hors d</w:t>
      </w:r>
      <w:r w:rsidR="007D0B10">
        <w:t>’</w:t>
      </w:r>
      <w:r w:rsidRPr="00EA49B4">
        <w:t>état de remplir son rôle dans la société et de contribuer pour sa part au bien général</w:t>
      </w:r>
      <w:r w:rsidR="007D0B10">
        <w:t xml:space="preserve">. </w:t>
      </w:r>
      <w:r w:rsidRPr="00EA49B4">
        <w:t>Il me semblait que</w:t>
      </w:r>
      <w:r w:rsidR="007D0B10">
        <w:t xml:space="preserve">, </w:t>
      </w:r>
      <w:r w:rsidRPr="00EA49B4">
        <w:t>dans cette détermination</w:t>
      </w:r>
      <w:r w:rsidR="007D0B10">
        <w:t xml:space="preserve">, </w:t>
      </w:r>
      <w:r w:rsidRPr="00EA49B4">
        <w:t>je m</w:t>
      </w:r>
      <w:r w:rsidR="007D0B10">
        <w:t>’</w:t>
      </w:r>
      <w:r w:rsidRPr="00EA49B4">
        <w:t>étais élevé au-dessus de toutes considérations personnelles</w:t>
      </w:r>
      <w:r w:rsidR="007D0B10">
        <w:t xml:space="preserve">, </w:t>
      </w:r>
      <w:r w:rsidRPr="00EA49B4">
        <w:t>et que les misérables suggestions de l</w:t>
      </w:r>
      <w:r w:rsidR="007D0B10">
        <w:t>’</w:t>
      </w:r>
      <w:r w:rsidRPr="00EA49B4">
        <w:t>égoïsme n</w:t>
      </w:r>
      <w:r w:rsidR="007D0B10">
        <w:t>’</w:t>
      </w:r>
      <w:r w:rsidRPr="00EA49B4">
        <w:t>avaient eu aucune influence sur mon jugement</w:t>
      </w:r>
      <w:r w:rsidR="007D0B10">
        <w:t>. M. </w:t>
      </w:r>
      <w:r w:rsidRPr="00EA49B4">
        <w:t>Falkland</w:t>
      </w:r>
      <w:r w:rsidR="007D0B10">
        <w:t xml:space="preserve">, </w:t>
      </w:r>
      <w:r w:rsidRPr="00EA49B4">
        <w:t>il est vrai</w:t>
      </w:r>
      <w:r w:rsidR="007D0B10">
        <w:t xml:space="preserve">, </w:t>
      </w:r>
      <w:r w:rsidRPr="00EA49B4">
        <w:t>était mortel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malgré le dépérissement de sa santé</w:t>
      </w:r>
      <w:r w:rsidR="007D0B10">
        <w:t xml:space="preserve">, </w:t>
      </w:r>
      <w:r w:rsidRPr="00EA49B4">
        <w:t>il pouvait encore vivre longtemps</w:t>
      </w:r>
      <w:r w:rsidR="007D0B10">
        <w:t xml:space="preserve">. </w:t>
      </w:r>
      <w:r w:rsidRPr="00EA49B4">
        <w:t>Devais-je me soumettre à voir les plus belles années de ma vie se consumer dans une situation aussi déplorable que la mienne</w:t>
      </w:r>
      <w:r w:rsidR="007D0B10">
        <w:t xml:space="preserve"> ! </w:t>
      </w:r>
      <w:r w:rsidRPr="00EA49B4">
        <w:t>Il m</w:t>
      </w:r>
      <w:r w:rsidR="007D0B10">
        <w:t>’</w:t>
      </w:r>
      <w:r w:rsidRPr="00EA49B4">
        <w:t>avait déclaré que sa réputation serait pour toujours hors de toute atteinte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était là sa passion</w:t>
      </w:r>
      <w:r w:rsidR="007D0B10">
        <w:t xml:space="preserve">, </w:t>
      </w:r>
      <w:r w:rsidRPr="00EA49B4">
        <w:t>sa démence</w:t>
      </w:r>
      <w:r w:rsidR="007D0B10">
        <w:t xml:space="preserve">. </w:t>
      </w:r>
      <w:r w:rsidRPr="00EA49B4">
        <w:t>Vraisemblablement donc il se proposait de me faire un legs de haine et de persécution</w:t>
      </w:r>
      <w:r w:rsidR="007D0B10">
        <w:t xml:space="preserve">, </w:t>
      </w:r>
      <w:r w:rsidRPr="00EA49B4">
        <w:t>dont il chargerait Gines</w:t>
      </w:r>
      <w:r w:rsidR="007D0B10">
        <w:t xml:space="preserve">, </w:t>
      </w:r>
      <w:r w:rsidRPr="00EA49B4">
        <w:t>ou quelque autre scélérat aussi atroce</w:t>
      </w:r>
      <w:r w:rsidR="007D0B10">
        <w:t xml:space="preserve">, </w:t>
      </w:r>
      <w:r w:rsidRPr="00EA49B4">
        <w:t>d</w:t>
      </w:r>
      <w:r w:rsidR="007D0B10">
        <w:t>’</w:t>
      </w:r>
      <w:r w:rsidRPr="00EA49B4">
        <w:t>être l</w:t>
      </w:r>
      <w:r w:rsidR="007D0B10">
        <w:t>’</w:t>
      </w:r>
      <w:r w:rsidRPr="00EA49B4">
        <w:t>exécuteur</w:t>
      </w:r>
      <w:r w:rsidR="007D0B10">
        <w:t xml:space="preserve">, </w:t>
      </w:r>
      <w:r w:rsidRPr="00EA49B4">
        <w:t>quand il ne pourrait plus me persécuter lui-même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donc à présent ou jamais le moment de racheter mes jours de l</w:t>
      </w:r>
      <w:r w:rsidR="007D0B10">
        <w:t>’</w:t>
      </w:r>
      <w:r w:rsidRPr="00EA49B4">
        <w:t>éternel désespoir auquel ils étaient voués</w:t>
      </w:r>
      <w:r w:rsidR="007D0B10">
        <w:t>.</w:t>
      </w:r>
    </w:p>
    <w:p w14:paraId="2F3913A7" w14:textId="77777777" w:rsidR="007D0B10" w:rsidRDefault="00CC13A3" w:rsidP="00CC13A3">
      <w:r w:rsidRPr="00EA49B4">
        <w:t>Mais tout cet échafaudage de raisonnements s</w:t>
      </w:r>
      <w:r w:rsidR="007D0B10">
        <w:t>’</w:t>
      </w:r>
      <w:r w:rsidRPr="00EA49B4">
        <w:t>évanouit devant l</w:t>
      </w:r>
      <w:r w:rsidR="007D0B10">
        <w:t>’</w:t>
      </w:r>
      <w:r w:rsidRPr="00EA49B4">
        <w:t>objet qui s</w:t>
      </w:r>
      <w:r w:rsidR="007D0B10">
        <w:t>’</w:t>
      </w:r>
      <w:r w:rsidRPr="00EA49B4">
        <w:t>offrait à mes regards</w:t>
      </w:r>
      <w:r w:rsidR="007D0B10">
        <w:t> : « </w:t>
      </w:r>
      <w:r w:rsidRPr="00EA49B4">
        <w:t>Pourrais-je fouler aux pieds un homme réduit à un état aussi misérable</w:t>
      </w:r>
      <w:r w:rsidR="007D0B10">
        <w:t xml:space="preserve"> ! </w:t>
      </w:r>
      <w:r w:rsidRPr="00EA49B4">
        <w:t>Irais-je diriger tous les traits de mon animosité sur un être déjà presque anéanti par l</w:t>
      </w:r>
      <w:r w:rsidR="007D0B10">
        <w:t>’</w:t>
      </w:r>
      <w:r w:rsidRPr="00EA49B4">
        <w:t>inévitable loi de la nature</w:t>
      </w:r>
      <w:r w:rsidR="007D0B10">
        <w:t xml:space="preserve"> ? </w:t>
      </w:r>
      <w:r w:rsidRPr="00EA49B4">
        <w:t>Empoisonner ainsi les derniers moments d</w:t>
      </w:r>
      <w:r w:rsidR="007D0B10">
        <w:t>’</w:t>
      </w:r>
      <w:r w:rsidRPr="00EA49B4">
        <w:t>un homme tel que Falkland par des sons aussi insupportables à son oreille</w:t>
      </w:r>
      <w:r w:rsidR="007D0B10">
        <w:t> ! »</w:t>
      </w:r>
      <w:r w:rsidRPr="00EA49B4">
        <w:t xml:space="preserve"> À ces questions je répondais toujours non</w:t>
      </w:r>
      <w:r w:rsidR="007D0B10">
        <w:t xml:space="preserve"> ; </w:t>
      </w:r>
      <w:r w:rsidRPr="00EA49B4">
        <w:t>c</w:t>
      </w:r>
      <w:r w:rsidR="007D0B10">
        <w:t>’</w:t>
      </w:r>
      <w:r w:rsidRPr="00EA49B4">
        <w:t>est impossible</w:t>
      </w:r>
      <w:r w:rsidR="007D0B10">
        <w:t xml:space="preserve">. </w:t>
      </w:r>
      <w:r w:rsidRPr="00EA49B4">
        <w:t>Il faut donc que je me sois laissé égarer par la plus funeste des erreurs pour me rendre l</w:t>
      </w:r>
      <w:r w:rsidR="007D0B10">
        <w:t>’</w:t>
      </w:r>
      <w:r w:rsidRPr="00EA49B4">
        <w:t>auteur de cette catastrophe abominable</w:t>
      </w:r>
      <w:r w:rsidR="007D0B10">
        <w:t xml:space="preserve">. </w:t>
      </w:r>
      <w:r w:rsidRPr="00EA49B4">
        <w:t>Certainement il y avait un remède plus efficace et plus magnanime aux maux sous lesquels je gémissais</w:t>
      </w:r>
      <w:r w:rsidR="007D0B10">
        <w:t>.</w:t>
      </w:r>
    </w:p>
    <w:p w14:paraId="7692CA97" w14:textId="453719F0" w:rsidR="007D0B10" w:rsidRDefault="00CC13A3" w:rsidP="00CC13A3">
      <w:r w:rsidRPr="00EA49B4">
        <w:t>Mais il n</w:t>
      </w:r>
      <w:r w:rsidR="007D0B10">
        <w:t>’</w:t>
      </w:r>
      <w:r w:rsidRPr="00EA49B4">
        <w:t>est plus temps</w:t>
      </w:r>
      <w:r w:rsidR="007D0B10">
        <w:t xml:space="preserve">. </w:t>
      </w:r>
      <w:r w:rsidRPr="00EA49B4">
        <w:t>Il n</w:t>
      </w:r>
      <w:r w:rsidR="007D0B10">
        <w:t>’</w:t>
      </w:r>
      <w:r w:rsidRPr="00EA49B4">
        <w:t>est plus en mon pouvoir de revenir sur la fatale erreur qui m</w:t>
      </w:r>
      <w:r w:rsidR="007D0B10">
        <w:t>’</w:t>
      </w:r>
      <w:r w:rsidRPr="00EA49B4">
        <w:t>avait abusé</w:t>
      </w:r>
      <w:r w:rsidR="007D0B10">
        <w:t xml:space="preserve">. </w:t>
      </w:r>
      <w:r w:rsidRPr="00EA49B4">
        <w:t>Falkland est là</w:t>
      </w:r>
      <w:r w:rsidR="007D0B10">
        <w:t xml:space="preserve">, </w:t>
      </w:r>
      <w:r w:rsidRPr="00EA49B4">
        <w:t>devant mes yeux</w:t>
      </w:r>
      <w:r w:rsidR="007D0B10">
        <w:t xml:space="preserve">, </w:t>
      </w:r>
      <w:r w:rsidRPr="00EA49B4">
        <w:t xml:space="preserve">amené devant le magistrat avec toute la </w:t>
      </w:r>
      <w:r w:rsidRPr="00EA49B4">
        <w:lastRenderedPageBreak/>
        <w:t>solennité de la loi</w:t>
      </w:r>
      <w:r w:rsidR="007D0B10">
        <w:t xml:space="preserve">, </w:t>
      </w:r>
      <w:r w:rsidRPr="00EA49B4">
        <w:t>pour répondre à une accusation de meurtre</w:t>
      </w:r>
      <w:r w:rsidR="007D0B10">
        <w:t xml:space="preserve">. </w:t>
      </w:r>
      <w:r w:rsidRPr="00EA49B4">
        <w:t>Me voici en sa présence</w:t>
      </w:r>
      <w:r w:rsidR="007D0B10">
        <w:t xml:space="preserve">, </w:t>
      </w:r>
      <w:r w:rsidRPr="00EA49B4">
        <w:t>engagé par ma déclaration comme auteur de l</w:t>
      </w:r>
      <w:r w:rsidR="007D0B10">
        <w:t>’</w:t>
      </w:r>
      <w:r w:rsidRPr="00EA49B4">
        <w:t>accusation portée contre lui</w:t>
      </w:r>
      <w:r w:rsidR="007D0B10">
        <w:t xml:space="preserve">, </w:t>
      </w:r>
      <w:r w:rsidRPr="00EA49B4">
        <w:t>sommé par tout ce qu</w:t>
      </w:r>
      <w:r w:rsidR="007D0B10">
        <w:t>’</w:t>
      </w:r>
      <w:r w:rsidRPr="00EA49B4">
        <w:t>il y a de plus imposant et de plus sacré à la soutenir</w:t>
      </w:r>
      <w:r w:rsidR="007D0B10">
        <w:t xml:space="preserve">. </w:t>
      </w:r>
      <w:r w:rsidRPr="00EA49B4">
        <w:t>Telle est ma situation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dans cet état</w:t>
      </w:r>
      <w:r w:rsidR="007D0B10">
        <w:t xml:space="preserve">, </w:t>
      </w:r>
      <w:r w:rsidRPr="00EA49B4">
        <w:t>il faut agir sans retard</w:t>
      </w:r>
      <w:r w:rsidR="007D0B10">
        <w:t xml:space="preserve">, </w:t>
      </w:r>
      <w:r w:rsidRPr="00EA49B4">
        <w:t>sans réflexion</w:t>
      </w:r>
      <w:r w:rsidR="007D0B10">
        <w:t xml:space="preserve">. </w:t>
      </w:r>
      <w:r w:rsidRPr="00EA49B4">
        <w:t>Tout mon corps frémit</w:t>
      </w:r>
      <w:r w:rsidR="007D0B10">
        <w:t xml:space="preserve">. </w:t>
      </w:r>
      <w:r w:rsidRPr="00EA49B4">
        <w:t>Qu</w:t>
      </w:r>
      <w:r w:rsidR="007D0B10">
        <w:t>’</w:t>
      </w:r>
      <w:r w:rsidRPr="00EA49B4">
        <w:t>avec joie j</w:t>
      </w:r>
      <w:r w:rsidR="007D0B10">
        <w:t>’</w:t>
      </w:r>
      <w:r w:rsidRPr="00EA49B4">
        <w:t>aurais consenti que cet instant fût le dernier de mon existence</w:t>
      </w:r>
      <w:r w:rsidR="007D0B10">
        <w:t xml:space="preserve"> ! </w:t>
      </w:r>
      <w:r w:rsidRPr="00EA49B4">
        <w:t>Toutefois je jugeai que la conduite qui m</w:t>
      </w:r>
      <w:r w:rsidR="007D0B10">
        <w:t>’</w:t>
      </w:r>
      <w:r w:rsidRPr="00EA49B4">
        <w:t>était le plus impérieusement commandée par les circonstances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était d</w:t>
      </w:r>
      <w:r w:rsidR="007D0B10">
        <w:t>’</w:t>
      </w:r>
      <w:r w:rsidRPr="00EA49B4">
        <w:t>exposer aux auditeurs mon âme toute nue et les émotions dont elle était remplie</w:t>
      </w:r>
      <w:r w:rsidR="007D0B10">
        <w:t xml:space="preserve">. </w:t>
      </w:r>
      <w:r w:rsidRPr="00EA49B4">
        <w:t>Mes yeux se portèrent d</w:t>
      </w:r>
      <w:r w:rsidR="007D0B10">
        <w:t>’</w:t>
      </w:r>
      <w:r w:rsidRPr="00EA49B4">
        <w:t xml:space="preserve">abord sur </w:t>
      </w:r>
      <w:r w:rsidR="007D0B10">
        <w:t>M. </w:t>
      </w:r>
      <w:r w:rsidRPr="00EA49B4">
        <w:t>Falkland</w:t>
      </w:r>
      <w:r w:rsidR="007D0B10">
        <w:t xml:space="preserve">, </w:t>
      </w:r>
      <w:r w:rsidRPr="00EA49B4">
        <w:t>ensuite sur le magistrat et sur les assistants</w:t>
      </w:r>
      <w:r w:rsidR="007D0B10">
        <w:t xml:space="preserve">, </w:t>
      </w:r>
      <w:r w:rsidRPr="00EA49B4">
        <w:t xml:space="preserve">puis ils revinrent encore sur </w:t>
      </w:r>
      <w:r w:rsidR="007D0B10">
        <w:t>M. </w:t>
      </w:r>
      <w:r w:rsidRPr="00EA49B4">
        <w:t>Falkland</w:t>
      </w:r>
      <w:r w:rsidR="007D0B10">
        <w:t xml:space="preserve">. </w:t>
      </w:r>
      <w:r w:rsidRPr="00EA49B4">
        <w:t>Une véritable angoisse étouffait ma voix</w:t>
      </w:r>
      <w:r w:rsidR="007D0B10">
        <w:t xml:space="preserve">. </w:t>
      </w:r>
      <w:r w:rsidRPr="00EA49B4">
        <w:t>Enfin je commençai</w:t>
      </w:r>
      <w:r w:rsidR="007D0B10">
        <w:t> :</w:t>
      </w:r>
    </w:p>
    <w:p w14:paraId="6FD8E1BA" w14:textId="77777777" w:rsidR="007D0B10" w:rsidRDefault="007D0B10" w:rsidP="00CC13A3">
      <w:r>
        <w:t>« </w:t>
      </w:r>
      <w:r w:rsidR="00CC13A3" w:rsidRPr="00EA49B4">
        <w:t>Que ne puis-je effacer de ma vie ces quatre derniers jours</w:t>
      </w:r>
      <w:r>
        <w:t xml:space="preserve"> ? </w:t>
      </w:r>
      <w:r w:rsidR="00CC13A3" w:rsidRPr="00EA49B4">
        <w:t>Comment se fait-il que j</w:t>
      </w:r>
      <w:r>
        <w:t>’</w:t>
      </w:r>
      <w:r w:rsidR="00CC13A3" w:rsidRPr="00EA49B4">
        <w:t>aie mis tant d</w:t>
      </w:r>
      <w:r>
        <w:t>’</w:t>
      </w:r>
      <w:r w:rsidR="00CC13A3" w:rsidRPr="00EA49B4">
        <w:t>ardeur et tant d</w:t>
      </w:r>
      <w:r>
        <w:t>’</w:t>
      </w:r>
      <w:r w:rsidR="00CC13A3" w:rsidRPr="00EA49B4">
        <w:t>obstination à suivre le plus infernal de tous les projets</w:t>
      </w:r>
      <w:r>
        <w:t xml:space="preserve"> ? </w:t>
      </w:r>
      <w:r w:rsidR="00CC13A3" w:rsidRPr="00EA49B4">
        <w:t>Oh</w:t>
      </w:r>
      <w:r>
        <w:t xml:space="preserve"> ! </w:t>
      </w:r>
      <w:r w:rsidR="00CC13A3" w:rsidRPr="00EA49B4">
        <w:t>que n</w:t>
      </w:r>
      <w:r>
        <w:t>’</w:t>
      </w:r>
      <w:r w:rsidR="00CC13A3" w:rsidRPr="00EA49B4">
        <w:t>ai-je cédé aux remontrances du magistrat qui m</w:t>
      </w:r>
      <w:r>
        <w:t>’</w:t>
      </w:r>
      <w:r w:rsidR="00CC13A3" w:rsidRPr="00EA49B4">
        <w:t>écoute</w:t>
      </w:r>
      <w:r>
        <w:t xml:space="preserve">, </w:t>
      </w:r>
      <w:r w:rsidR="00CC13A3" w:rsidRPr="00EA49B4">
        <w:t>ou que n</w:t>
      </w:r>
      <w:r>
        <w:t>’</w:t>
      </w:r>
      <w:r w:rsidR="00CC13A3" w:rsidRPr="00EA49B4">
        <w:t>ai-je plié sous le despotisme salutaire de son autorité</w:t>
      </w:r>
      <w:r>
        <w:t xml:space="preserve"> ! </w:t>
      </w:r>
      <w:r w:rsidR="00CC13A3" w:rsidRPr="00EA49B4">
        <w:t>Jusqu</w:t>
      </w:r>
      <w:r>
        <w:t>’</w:t>
      </w:r>
      <w:r w:rsidR="00CC13A3" w:rsidRPr="00EA49B4">
        <w:t>à ce moment je n</w:t>
      </w:r>
      <w:r>
        <w:t>’</w:t>
      </w:r>
      <w:r w:rsidR="00CC13A3" w:rsidRPr="00EA49B4">
        <w:t>avais été que malheureux</w:t>
      </w:r>
      <w:r>
        <w:t xml:space="preserve"> ; </w:t>
      </w:r>
      <w:r w:rsidR="00CC13A3" w:rsidRPr="00EA49B4">
        <w:t>dorénavant il faut que je me regarde comme vil</w:t>
      </w:r>
      <w:r>
        <w:t xml:space="preserve">. </w:t>
      </w:r>
      <w:r w:rsidR="00CC13A3" w:rsidRPr="00EA49B4">
        <w:t>Jusqu</w:t>
      </w:r>
      <w:r>
        <w:t>’</w:t>
      </w:r>
      <w:r w:rsidR="00CC13A3" w:rsidRPr="00EA49B4">
        <w:t>à ce moment</w:t>
      </w:r>
      <w:r>
        <w:t xml:space="preserve">, </w:t>
      </w:r>
      <w:r w:rsidR="00CC13A3" w:rsidRPr="00EA49B4">
        <w:t>quelques injustices que les hommes m</w:t>
      </w:r>
      <w:r>
        <w:t>’</w:t>
      </w:r>
      <w:r w:rsidR="00CC13A3" w:rsidRPr="00EA49B4">
        <w:t>aient fait éprouver</w:t>
      </w:r>
      <w:r>
        <w:t xml:space="preserve">, </w:t>
      </w:r>
      <w:r w:rsidR="00CC13A3" w:rsidRPr="00EA49B4">
        <w:t>je pouvais me réfugier en paix devant le tribunal de ma conscience</w:t>
      </w:r>
      <w:r>
        <w:t xml:space="preserve">. </w:t>
      </w:r>
      <w:r w:rsidR="00CC13A3" w:rsidRPr="00EA49B4">
        <w:t>Ah</w:t>
      </w:r>
      <w:r>
        <w:t xml:space="preserve"> ! </w:t>
      </w:r>
      <w:r w:rsidR="00CC13A3" w:rsidRPr="00EA49B4">
        <w:t>je n</w:t>
      </w:r>
      <w:r>
        <w:t>’</w:t>
      </w:r>
      <w:r w:rsidR="00CC13A3" w:rsidRPr="00EA49B4">
        <w:t>avais pas encore comblé la mesure de mes infortunes</w:t>
      </w:r>
      <w:r>
        <w:t>.</w:t>
      </w:r>
    </w:p>
    <w:p w14:paraId="575DF6DE" w14:textId="06E1232E" w:rsidR="007D0B10" w:rsidRDefault="007D0B10" w:rsidP="00CC13A3">
      <w:r>
        <w:t>» </w:t>
      </w:r>
      <w:r w:rsidR="00CC13A3" w:rsidRPr="00EA49B4">
        <w:t>Plût à Dieu qu</w:t>
      </w:r>
      <w:r>
        <w:t>’</w:t>
      </w:r>
      <w:r w:rsidR="00CC13A3" w:rsidRPr="00EA49B4">
        <w:t>il me fût permis de quitter ce lieu sans proférer un seul mot de plus</w:t>
      </w:r>
      <w:r>
        <w:t xml:space="preserve"> ! </w:t>
      </w:r>
      <w:r w:rsidR="00CC13A3" w:rsidRPr="00EA49B4">
        <w:t>J</w:t>
      </w:r>
      <w:r>
        <w:t>’</w:t>
      </w:r>
      <w:r w:rsidR="00CC13A3" w:rsidRPr="00EA49B4">
        <w:t>en braverais les conséquences</w:t>
      </w:r>
      <w:r>
        <w:t xml:space="preserve">… </w:t>
      </w:r>
      <w:r w:rsidR="00CC13A3" w:rsidRPr="00EA49B4">
        <w:t>Je me soumettrais de bon cœur à m</w:t>
      </w:r>
      <w:r>
        <w:t>’</w:t>
      </w:r>
      <w:r w:rsidR="00CC13A3" w:rsidRPr="00EA49B4">
        <w:t>entendre nommer lâche</w:t>
      </w:r>
      <w:r>
        <w:t xml:space="preserve">, </w:t>
      </w:r>
      <w:r w:rsidR="00CC13A3" w:rsidRPr="00EA49B4">
        <w:t>imposteur</w:t>
      </w:r>
      <w:r>
        <w:t xml:space="preserve">, </w:t>
      </w:r>
      <w:r w:rsidR="00CC13A3" w:rsidRPr="00EA49B4">
        <w:t>pervers et dépravé</w:t>
      </w:r>
      <w:r>
        <w:t xml:space="preserve">, </w:t>
      </w:r>
      <w:r w:rsidR="00CC13A3" w:rsidRPr="00EA49B4">
        <w:t>plutôt que d</w:t>
      </w:r>
      <w:r>
        <w:t>’</w:t>
      </w:r>
      <w:r w:rsidR="00CC13A3" w:rsidRPr="00EA49B4">
        <w:t xml:space="preserve">ajouter encore au poids des malheurs qui accablent </w:t>
      </w:r>
      <w:r>
        <w:t>M. </w:t>
      </w:r>
      <w:r w:rsidR="00CC13A3" w:rsidRPr="00EA49B4">
        <w:t>Falkland</w:t>
      </w:r>
      <w:r>
        <w:t xml:space="preserve">. </w:t>
      </w:r>
      <w:r w:rsidR="00CC13A3" w:rsidRPr="00EA49B4">
        <w:t xml:space="preserve">Mais la situation même de </w:t>
      </w:r>
      <w:r>
        <w:t>M. </w:t>
      </w:r>
      <w:r w:rsidR="00CC13A3" w:rsidRPr="00EA49B4">
        <w:t>Falkland et sa propre volonté me défendent de me taire</w:t>
      </w:r>
      <w:r>
        <w:t xml:space="preserve">. </w:t>
      </w:r>
      <w:r w:rsidR="00CC13A3" w:rsidRPr="00EA49B4">
        <w:t xml:space="preserve">Tandis que je sacrifierais de tout </w:t>
      </w:r>
      <w:r w:rsidR="00CC13A3" w:rsidRPr="00EA49B4">
        <w:lastRenderedPageBreak/>
        <w:t>mon cœur mes intérêts les plus chers à la sensibilité que m</w:t>
      </w:r>
      <w:r>
        <w:t>’</w:t>
      </w:r>
      <w:r w:rsidR="00CC13A3" w:rsidRPr="00EA49B4">
        <w:t>inspire l</w:t>
      </w:r>
      <w:r>
        <w:t>’</w:t>
      </w:r>
      <w:r w:rsidR="00CC13A3" w:rsidRPr="00EA49B4">
        <w:t>état où je le vois</w:t>
      </w:r>
      <w:r>
        <w:t xml:space="preserve">, </w:t>
      </w:r>
      <w:r w:rsidR="00CC13A3" w:rsidRPr="00EA49B4">
        <w:t>lui-même il me presserait de l</w:t>
      </w:r>
      <w:r>
        <w:t>’</w:t>
      </w:r>
      <w:r w:rsidR="00CC13A3" w:rsidRPr="00EA49B4">
        <w:t>accuser pour pouvoir entreprendre sa justification</w:t>
      </w:r>
      <w:r>
        <w:t xml:space="preserve">… </w:t>
      </w:r>
      <w:r w:rsidR="00CC13A3" w:rsidRPr="00EA49B4">
        <w:t>Je vais ouvrir mon cœur tout entier</w:t>
      </w:r>
      <w:r>
        <w:t>.</w:t>
      </w:r>
    </w:p>
    <w:p w14:paraId="5576508C" w14:textId="12DC8771" w:rsidR="007D0B10" w:rsidRDefault="007D0B10" w:rsidP="00CC13A3">
      <w:r>
        <w:t>» </w:t>
      </w:r>
      <w:r w:rsidR="00CC13A3" w:rsidRPr="00EA49B4">
        <w:t>Il n</w:t>
      </w:r>
      <w:r>
        <w:t>’</w:t>
      </w:r>
      <w:r w:rsidR="00CC13A3" w:rsidRPr="00EA49B4">
        <w:t>est pas de remords</w:t>
      </w:r>
      <w:r>
        <w:t xml:space="preserve">, </w:t>
      </w:r>
      <w:r w:rsidR="00CC13A3" w:rsidRPr="00EA49B4">
        <w:t>pas de tourments qui puissent expier la démence et la barbarie de l</w:t>
      </w:r>
      <w:r>
        <w:t>’</w:t>
      </w:r>
      <w:r w:rsidR="00CC13A3" w:rsidRPr="00EA49B4">
        <w:t>action que je viens de commettre</w:t>
      </w:r>
      <w:r>
        <w:t xml:space="preserve">. </w:t>
      </w:r>
      <w:r w:rsidR="00CC13A3" w:rsidRPr="00EA49B4">
        <w:t xml:space="preserve">Mais </w:t>
      </w:r>
      <w:r>
        <w:t>M. </w:t>
      </w:r>
      <w:r w:rsidR="00CC13A3" w:rsidRPr="00EA49B4">
        <w:t>Falkland sait bien</w:t>
      </w:r>
      <w:r>
        <w:t xml:space="preserve">… </w:t>
      </w:r>
      <w:r w:rsidR="00CC13A3" w:rsidRPr="00EA49B4">
        <w:t>je l</w:t>
      </w:r>
      <w:r>
        <w:t>’</w:t>
      </w:r>
      <w:r w:rsidR="00CC13A3" w:rsidRPr="00EA49B4">
        <w:t>affirme en sa présence</w:t>
      </w:r>
      <w:r>
        <w:t xml:space="preserve">… </w:t>
      </w:r>
      <w:r w:rsidR="00CC13A3" w:rsidRPr="00EA49B4">
        <w:t>il sait avec quelle répugnance je me suis laissé entraîner à cette extrémité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eu pour lui de la vénération</w:t>
      </w:r>
      <w:r>
        <w:t xml:space="preserve"> ; </w:t>
      </w:r>
      <w:r w:rsidR="00CC13A3" w:rsidRPr="00EA49B4">
        <w:t>il était fait pour l</w:t>
      </w:r>
      <w:r>
        <w:t>’</w:t>
      </w:r>
      <w:r w:rsidR="00CC13A3" w:rsidRPr="00EA49B4">
        <w:t>inspirer</w:t>
      </w:r>
      <w:r>
        <w:t xml:space="preserve"> ; </w:t>
      </w:r>
      <w:r w:rsidR="00CC13A3" w:rsidRPr="00EA49B4">
        <w:t>je l</w:t>
      </w:r>
      <w:r>
        <w:t>’</w:t>
      </w:r>
      <w:r w:rsidR="00CC13A3" w:rsidRPr="00EA49B4">
        <w:t>ai tendrement chéri</w:t>
      </w:r>
      <w:r>
        <w:t xml:space="preserve"> ; </w:t>
      </w:r>
      <w:r w:rsidR="00CC13A3" w:rsidRPr="00EA49B4">
        <w:t>il était doué de qualités vraiment célestes</w:t>
      </w:r>
      <w:r>
        <w:t>.</w:t>
      </w:r>
    </w:p>
    <w:p w14:paraId="1E48FF6D" w14:textId="77777777" w:rsidR="007D0B10" w:rsidRDefault="007D0B10" w:rsidP="00CC13A3">
      <w:r>
        <w:t>» </w:t>
      </w:r>
      <w:r w:rsidR="00CC13A3" w:rsidRPr="00EA49B4">
        <w:t>Du premier moment où je l</w:t>
      </w:r>
      <w:r>
        <w:t>’</w:t>
      </w:r>
      <w:r w:rsidR="00CC13A3" w:rsidRPr="00EA49B4">
        <w:t>ai vu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conçu pour lui la plus vive admiration</w:t>
      </w:r>
      <w:r>
        <w:t xml:space="preserve">. </w:t>
      </w:r>
      <w:r w:rsidR="00CC13A3" w:rsidRPr="00EA49B4">
        <w:t>Il a daigné encourager ma jeunesse</w:t>
      </w:r>
      <w:r>
        <w:t xml:space="preserve"> ; </w:t>
      </w:r>
      <w:r w:rsidR="00CC13A3" w:rsidRPr="00EA49B4">
        <w:t>je me suis attaché à lui avec une affection et un dévouement sans réserve</w:t>
      </w:r>
      <w:r>
        <w:t xml:space="preserve">. </w:t>
      </w:r>
      <w:r w:rsidR="00CC13A3" w:rsidRPr="00EA49B4">
        <w:t>Il était malheureux</w:t>
      </w:r>
      <w:r>
        <w:t xml:space="preserve"> ; </w:t>
      </w:r>
      <w:r w:rsidR="00CC13A3" w:rsidRPr="00EA49B4">
        <w:t>une indiscrète curiosité</w:t>
      </w:r>
      <w:r>
        <w:t xml:space="preserve">, </w:t>
      </w:r>
      <w:r w:rsidR="00CC13A3" w:rsidRPr="00EA49B4">
        <w:t>si naturelle à mon âge</w:t>
      </w:r>
      <w:r>
        <w:t xml:space="preserve">, </w:t>
      </w:r>
      <w:r w:rsidR="00CC13A3" w:rsidRPr="00EA49B4">
        <w:t>me donna le désir de pénétrer le secret de son malheur</w:t>
      </w:r>
      <w:r>
        <w:t xml:space="preserve">. </w:t>
      </w:r>
      <w:r w:rsidR="00CC13A3" w:rsidRPr="00EA49B4">
        <w:t>Telle fut l</w:t>
      </w:r>
      <w:r>
        <w:t>’</w:t>
      </w:r>
      <w:r w:rsidR="00CC13A3" w:rsidRPr="00EA49B4">
        <w:t>origine de ma propre infortune</w:t>
      </w:r>
      <w:r>
        <w:t>.</w:t>
      </w:r>
    </w:p>
    <w:p w14:paraId="33D2408E" w14:textId="77777777" w:rsidR="007D0B10" w:rsidRDefault="007D0B10" w:rsidP="00CC13A3">
      <w:r>
        <w:t>» </w:t>
      </w:r>
      <w:r w:rsidR="00CC13A3" w:rsidRPr="00EA49B4">
        <w:t>Que dirais-je</w:t>
      </w:r>
      <w:r>
        <w:t xml:space="preserve"> ?… </w:t>
      </w:r>
      <w:r w:rsidR="00CC13A3" w:rsidRPr="00EA49B4">
        <w:t>Il est vrai qu</w:t>
      </w:r>
      <w:r>
        <w:t>’</w:t>
      </w:r>
      <w:r w:rsidR="00CC13A3" w:rsidRPr="00EA49B4">
        <w:t>il a été le meurtrier de Tyrrel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il a laissé aller les deux Hawkins au supplice</w:t>
      </w:r>
      <w:r>
        <w:t xml:space="preserve">, </w:t>
      </w:r>
      <w:r w:rsidR="00CC13A3" w:rsidRPr="00EA49B4">
        <w:t>quoiqu</w:t>
      </w:r>
      <w:r>
        <w:t>’</w:t>
      </w:r>
      <w:r w:rsidR="00CC13A3" w:rsidRPr="00EA49B4">
        <w:t>il sût qu</w:t>
      </w:r>
      <w:r>
        <w:t>’</w:t>
      </w:r>
      <w:r w:rsidR="00CC13A3" w:rsidRPr="00EA49B4">
        <w:t>ils étaient innocents et que lui seul était le coupable</w:t>
      </w:r>
      <w:r>
        <w:t xml:space="preserve">. </w:t>
      </w:r>
      <w:r w:rsidR="00CC13A3" w:rsidRPr="00EA49B4">
        <w:t>Après une foule de tentatives et de défaites</w:t>
      </w:r>
      <w:r>
        <w:t xml:space="preserve">, </w:t>
      </w:r>
      <w:r w:rsidR="00CC13A3" w:rsidRPr="00EA49B4">
        <w:t>après mille indiscrétions hasardées de ma part</w:t>
      </w:r>
      <w:r>
        <w:t xml:space="preserve">, </w:t>
      </w:r>
      <w:r w:rsidR="00CC13A3" w:rsidRPr="00EA49B4">
        <w:t>mille indications échappées de la sienne</w:t>
      </w:r>
      <w:r>
        <w:t xml:space="preserve">, </w:t>
      </w:r>
      <w:r w:rsidR="00CC13A3" w:rsidRPr="00EA49B4">
        <w:t>il se décida enfin à me confier sa fatale histoire</w:t>
      </w:r>
      <w:r>
        <w:t>.</w:t>
      </w:r>
    </w:p>
    <w:p w14:paraId="2D538B96" w14:textId="34F54C5E" w:rsidR="007D0B10" w:rsidRDefault="007D0B10" w:rsidP="00CC13A3">
      <w:r>
        <w:t>» M. </w:t>
      </w:r>
      <w:r w:rsidR="00CC13A3" w:rsidRPr="00EA49B4">
        <w:t>Falkland</w:t>
      </w:r>
      <w:r>
        <w:t xml:space="preserve"> ! </w:t>
      </w:r>
      <w:r w:rsidR="00CC13A3" w:rsidRPr="00EA49B4">
        <w:t>je vous en conjure par ce qu</w:t>
      </w:r>
      <w:r>
        <w:t>’</w:t>
      </w:r>
      <w:r w:rsidR="00CC13A3" w:rsidRPr="00EA49B4">
        <w:t>il y a de plus saint</w:t>
      </w:r>
      <w:r>
        <w:t xml:space="preserve">, </w:t>
      </w:r>
      <w:r w:rsidR="00CC13A3" w:rsidRPr="00EA49B4">
        <w:t>rappelez-vous ici tout ce qui s</w:t>
      </w:r>
      <w:r>
        <w:t>’</w:t>
      </w:r>
      <w:r w:rsidR="00CC13A3" w:rsidRPr="00EA49B4">
        <w:t>est passé</w:t>
      </w:r>
      <w:r>
        <w:t xml:space="preserve"> ; </w:t>
      </w:r>
      <w:r w:rsidR="00CC13A3" w:rsidRPr="00EA49B4">
        <w:t>me suis-je jamais montré indigne de la confidence que vous m</w:t>
      </w:r>
      <w:r>
        <w:t>’</w:t>
      </w:r>
      <w:r w:rsidR="00CC13A3" w:rsidRPr="00EA49B4">
        <w:t>aviez faite</w:t>
      </w:r>
      <w:r>
        <w:t xml:space="preserve"> ? </w:t>
      </w:r>
      <w:r w:rsidR="00CC13A3" w:rsidRPr="00EA49B4">
        <w:t>C</w:t>
      </w:r>
      <w:r>
        <w:t>’</w:t>
      </w:r>
      <w:r w:rsidR="00CC13A3" w:rsidRPr="00EA49B4">
        <w:t>était un pénible fardeau pour moi que votre funeste secret</w:t>
      </w:r>
      <w:r>
        <w:t xml:space="preserve"> ; </w:t>
      </w:r>
      <w:r w:rsidR="00CC13A3" w:rsidRPr="00EA49B4">
        <w:t>il n</w:t>
      </w:r>
      <w:r>
        <w:t>’</w:t>
      </w:r>
      <w:r w:rsidR="00CC13A3" w:rsidRPr="00EA49B4">
        <w:t>y avait que l</w:t>
      </w:r>
      <w:r>
        <w:t>’</w:t>
      </w:r>
      <w:r w:rsidR="00CC13A3" w:rsidRPr="00EA49B4">
        <w:t>excès de la démence qui eût pu m</w:t>
      </w:r>
      <w:r>
        <w:t>’</w:t>
      </w:r>
      <w:r w:rsidR="00CC13A3" w:rsidRPr="00EA49B4">
        <w:t>amener à m</w:t>
      </w:r>
      <w:r>
        <w:t>’</w:t>
      </w:r>
      <w:r w:rsidR="00CC13A3" w:rsidRPr="00EA49B4">
        <w:t>en rendre maître</w:t>
      </w:r>
      <w:r>
        <w:t xml:space="preserve"> ; </w:t>
      </w:r>
      <w:r w:rsidR="00CC13A3" w:rsidRPr="00EA49B4">
        <w:t>mais</w:t>
      </w:r>
      <w:r>
        <w:t xml:space="preserve">, </w:t>
      </w:r>
      <w:r w:rsidR="00CC13A3" w:rsidRPr="00EA49B4">
        <w:t>plutôt que de le trahir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aurais enduré mille morts</w:t>
      </w:r>
      <w:r>
        <w:t xml:space="preserve">. </w:t>
      </w:r>
      <w:r w:rsidR="00CC13A3" w:rsidRPr="00EA49B4">
        <w:t xml:space="preserve">Ce furent votre jalouse inquiétude et le </w:t>
      </w:r>
      <w:r w:rsidR="00CC13A3" w:rsidRPr="00EA49B4">
        <w:lastRenderedPageBreak/>
        <w:t>tourment continuel de votre esprit qui vous portèrent à épier tous mes mouvements et à prendre l</w:t>
      </w:r>
      <w:r>
        <w:t>’</w:t>
      </w:r>
      <w:r w:rsidR="00CC13A3" w:rsidRPr="00EA49B4">
        <w:t>alarme à la moindre de mes démarches</w:t>
      </w:r>
      <w:r>
        <w:t>.</w:t>
      </w:r>
    </w:p>
    <w:p w14:paraId="2C930D17" w14:textId="77777777" w:rsidR="007D0B10" w:rsidRDefault="007D0B10" w:rsidP="00CC13A3">
      <w:r>
        <w:t>» </w:t>
      </w:r>
      <w:r w:rsidR="00CC13A3" w:rsidRPr="00EA49B4">
        <w:t>Vous avez commencé avec moi par la confiance</w:t>
      </w:r>
      <w:r>
        <w:t xml:space="preserve"> ; </w:t>
      </w:r>
      <w:r w:rsidR="00CC13A3" w:rsidRPr="00EA49B4">
        <w:t>pourquoi n</w:t>
      </w:r>
      <w:r>
        <w:t>’</w:t>
      </w:r>
      <w:r w:rsidR="00CC13A3" w:rsidRPr="00EA49B4">
        <w:t>avez-vous pas continué cette confiance</w:t>
      </w:r>
      <w:r>
        <w:t xml:space="preserve"> ? </w:t>
      </w:r>
      <w:r w:rsidR="00CC13A3" w:rsidRPr="00EA49B4">
        <w:t>Le mal qui résultait de ma première imprudence eût été bien léger en comparaison de ceux qui ont suivi</w:t>
      </w:r>
      <w:r>
        <w:t xml:space="preserve">. </w:t>
      </w:r>
      <w:r w:rsidR="00CC13A3" w:rsidRPr="00EA49B4">
        <w:t>Vous m</w:t>
      </w:r>
      <w:r>
        <w:t>’</w:t>
      </w:r>
      <w:r w:rsidR="00CC13A3" w:rsidRPr="00EA49B4">
        <w:t>avez menacé</w:t>
      </w:r>
      <w:r>
        <w:t xml:space="preserve"> : </w:t>
      </w:r>
      <w:r w:rsidR="00CC13A3" w:rsidRPr="00EA49B4">
        <w:t>vous ai-je trahi pour cela</w:t>
      </w:r>
      <w:r>
        <w:t xml:space="preserve"> ? </w:t>
      </w:r>
      <w:r w:rsidR="00CC13A3" w:rsidRPr="00EA49B4">
        <w:t>À cette époque</w:t>
      </w:r>
      <w:r>
        <w:t xml:space="preserve">, </w:t>
      </w:r>
      <w:r w:rsidR="00CC13A3" w:rsidRPr="00EA49B4">
        <w:t>un seul mot de ma bouche aurait pu me délivrer pour jamais de vos menaces</w:t>
      </w:r>
      <w:r>
        <w:t xml:space="preserve">. </w:t>
      </w:r>
      <w:r w:rsidR="00CC13A3" w:rsidRPr="00EA49B4">
        <w:t>Je les ai supportées longtemps</w:t>
      </w:r>
      <w:r>
        <w:t xml:space="preserve"> ; </w:t>
      </w:r>
      <w:r w:rsidR="00CC13A3" w:rsidRPr="00EA49B4">
        <w:t>à la fin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quitté votre service sans rien dire</w:t>
      </w:r>
      <w:r>
        <w:t xml:space="preserve">, </w:t>
      </w:r>
      <w:r w:rsidR="00CC13A3" w:rsidRPr="00EA49B4">
        <w:t>et j</w:t>
      </w:r>
      <w:r>
        <w:t>’</w:t>
      </w:r>
      <w:r w:rsidR="00CC13A3" w:rsidRPr="00EA49B4">
        <w:t>ai voulu reprendre ma liberté</w:t>
      </w:r>
      <w:r>
        <w:t xml:space="preserve">, </w:t>
      </w:r>
      <w:r w:rsidR="00CC13A3" w:rsidRPr="00EA49B4">
        <w:t>comme un fugitif qui se délivre de ses fers</w:t>
      </w:r>
      <w:r>
        <w:t xml:space="preserve">. </w:t>
      </w:r>
      <w:r w:rsidR="00CC13A3" w:rsidRPr="00EA49B4">
        <w:t>Pourquoi ne m</w:t>
      </w:r>
      <w:r>
        <w:t>’</w:t>
      </w:r>
      <w:r w:rsidR="00CC13A3" w:rsidRPr="00EA49B4">
        <w:t>avez-vous pas laissé aller</w:t>
      </w:r>
      <w:r>
        <w:t xml:space="preserve"> ? </w:t>
      </w:r>
      <w:r w:rsidR="00CC13A3" w:rsidRPr="00EA49B4">
        <w:t>Vous m</w:t>
      </w:r>
      <w:r>
        <w:t>’</w:t>
      </w:r>
      <w:r w:rsidR="00CC13A3" w:rsidRPr="00EA49B4">
        <w:t>avez ramené chez vous à force de stratagèmes et de violences</w:t>
      </w:r>
      <w:r>
        <w:t xml:space="preserve"> ; </w:t>
      </w:r>
      <w:r w:rsidR="00CC13A3" w:rsidRPr="00EA49B4">
        <w:t>vous n</w:t>
      </w:r>
      <w:r>
        <w:t>’</w:t>
      </w:r>
      <w:r w:rsidR="00CC13A3" w:rsidRPr="00EA49B4">
        <w:t>avez pas craint de m</w:t>
      </w:r>
      <w:r>
        <w:t>’</w:t>
      </w:r>
      <w:r w:rsidR="00CC13A3" w:rsidRPr="00EA49B4">
        <w:t>imputer un crime honteux et capital</w:t>
      </w:r>
      <w:r>
        <w:t xml:space="preserve">. </w:t>
      </w:r>
      <w:r w:rsidR="00CC13A3" w:rsidRPr="00EA49B4">
        <w:t>M</w:t>
      </w:r>
      <w:r>
        <w:t>’</w:t>
      </w:r>
      <w:r w:rsidR="00CC13A3" w:rsidRPr="00EA49B4">
        <w:t>est-il échappé alors un seul mot de ce meurtre</w:t>
      </w:r>
      <w:r>
        <w:t xml:space="preserve">, </w:t>
      </w:r>
      <w:r w:rsidR="00CC13A3" w:rsidRPr="00EA49B4">
        <w:t>dont le secret était dans mes mains</w:t>
      </w:r>
      <w:r>
        <w:t> ?</w:t>
      </w:r>
    </w:p>
    <w:p w14:paraId="1BAFBF5C" w14:textId="77777777" w:rsidR="007D0B10" w:rsidRDefault="007D0B10" w:rsidP="00CC13A3">
      <w:r>
        <w:t>» </w:t>
      </w:r>
      <w:r w:rsidR="00CC13A3" w:rsidRPr="00EA49B4">
        <w:t>Est-il un homme qui ait souffert plus que moi des injustices sociales</w:t>
      </w:r>
      <w:r>
        <w:t xml:space="preserve"> ? </w:t>
      </w:r>
      <w:r w:rsidR="00CC13A3" w:rsidRPr="00EA49B4">
        <w:t>J</w:t>
      </w:r>
      <w:r>
        <w:t>’</w:t>
      </w:r>
      <w:r w:rsidR="00CC13A3" w:rsidRPr="00EA49B4">
        <w:t>étais accusé d</w:t>
      </w:r>
      <w:r>
        <w:t>’</w:t>
      </w:r>
      <w:r w:rsidR="00CC13A3" w:rsidRPr="00EA49B4">
        <w:t>une basse scélératesse</w:t>
      </w:r>
      <w:r>
        <w:t xml:space="preserve">, </w:t>
      </w:r>
      <w:r w:rsidR="00CC13A3" w:rsidRPr="00EA49B4">
        <w:t>dont l</w:t>
      </w:r>
      <w:r>
        <w:t>’</w:t>
      </w:r>
      <w:r w:rsidR="00CC13A3" w:rsidRPr="00EA49B4">
        <w:t>idée seule me révoltait</w:t>
      </w:r>
      <w:r>
        <w:t xml:space="preserve">. </w:t>
      </w:r>
      <w:r w:rsidR="00CC13A3" w:rsidRPr="00EA49B4">
        <w:t>Je fus mis en prison</w:t>
      </w:r>
      <w:r>
        <w:t xml:space="preserve">. </w:t>
      </w:r>
      <w:r w:rsidR="00CC13A3" w:rsidRPr="00EA49B4">
        <w:t>Je ne ferai pas ici la longue énumération des horreurs de ma captivité</w:t>
      </w:r>
      <w:r>
        <w:t xml:space="preserve">, </w:t>
      </w:r>
      <w:r w:rsidR="00CC13A3" w:rsidRPr="00EA49B4">
        <w:t>dont la moindre ferait frémir quiconque a conservé un sentiment d</w:t>
      </w:r>
      <w:r>
        <w:t>’</w:t>
      </w:r>
      <w:r w:rsidR="00CC13A3" w:rsidRPr="00EA49B4">
        <w:t>humanité</w:t>
      </w:r>
      <w:r>
        <w:t xml:space="preserve">. </w:t>
      </w:r>
      <w:r w:rsidR="00CC13A3" w:rsidRPr="00EA49B4">
        <w:t>Je n</w:t>
      </w:r>
      <w:r>
        <w:t>’</w:t>
      </w:r>
      <w:r w:rsidR="00CC13A3" w:rsidRPr="00EA49B4">
        <w:t>avais d</w:t>
      </w:r>
      <w:r>
        <w:t>’</w:t>
      </w:r>
      <w:r w:rsidR="00CC13A3" w:rsidRPr="00EA49B4">
        <w:t>autre perspective que la potence</w:t>
      </w:r>
      <w:r>
        <w:t xml:space="preserve"> ! </w:t>
      </w:r>
      <w:r w:rsidR="00CC13A3" w:rsidRPr="00EA49B4">
        <w:t>Jeune</w:t>
      </w:r>
      <w:r>
        <w:t xml:space="preserve">, </w:t>
      </w:r>
      <w:r w:rsidR="00CC13A3" w:rsidRPr="00EA49B4">
        <w:t>plein d</w:t>
      </w:r>
      <w:r>
        <w:t>’</w:t>
      </w:r>
      <w:r w:rsidR="00CC13A3" w:rsidRPr="00EA49B4">
        <w:t>ardeur et de vie</w:t>
      </w:r>
      <w:r>
        <w:t xml:space="preserve">, </w:t>
      </w:r>
      <w:r w:rsidR="00CC13A3" w:rsidRPr="00EA49B4">
        <w:t>innocent comme l</w:t>
      </w:r>
      <w:r>
        <w:t>’</w:t>
      </w:r>
      <w:r w:rsidR="00CC13A3" w:rsidRPr="00EA49B4">
        <w:t>enfant qui naît au monde</w:t>
      </w:r>
      <w:r>
        <w:t xml:space="preserve">, </w:t>
      </w:r>
      <w:r w:rsidR="00CC13A3" w:rsidRPr="00EA49B4">
        <w:t>un horrible gibet était le terme de ma destinée</w:t>
      </w:r>
      <w:r>
        <w:t xml:space="preserve"> ! </w:t>
      </w:r>
      <w:r w:rsidR="00CC13A3" w:rsidRPr="00EA49B4">
        <w:t>J</w:t>
      </w:r>
      <w:r>
        <w:t>’</w:t>
      </w:r>
      <w:r w:rsidR="00CC13A3" w:rsidRPr="00EA49B4">
        <w:t>étais dans la persuasion qu</w:t>
      </w:r>
      <w:r>
        <w:t>’</w:t>
      </w:r>
      <w:r w:rsidR="00CC13A3" w:rsidRPr="00EA49B4">
        <w:t>un mot d</w:t>
      </w:r>
      <w:r>
        <w:t>’</w:t>
      </w:r>
      <w:r w:rsidR="00CC13A3" w:rsidRPr="00EA49B4">
        <w:t>accusation contre mon maître me délivrerait de tous ces maux</w:t>
      </w:r>
      <w:r>
        <w:t xml:space="preserve"> ; </w:t>
      </w:r>
      <w:r w:rsidR="00CC13A3" w:rsidRPr="00EA49B4">
        <w:t>cependant je gardai le silence</w:t>
      </w:r>
      <w:r>
        <w:t xml:space="preserve">, </w:t>
      </w:r>
      <w:r w:rsidR="00CC13A3" w:rsidRPr="00EA49B4">
        <w:t>je m</w:t>
      </w:r>
      <w:r>
        <w:t>’</w:t>
      </w:r>
      <w:r w:rsidR="00CC13A3" w:rsidRPr="00EA49B4">
        <w:t>armai de patience et de courage</w:t>
      </w:r>
      <w:r>
        <w:t xml:space="preserve">, </w:t>
      </w:r>
      <w:r w:rsidR="00CC13A3" w:rsidRPr="00EA49B4">
        <w:t>ne sachant si je devais l</w:t>
      </w:r>
      <w:r>
        <w:t>’</w:t>
      </w:r>
      <w:r w:rsidR="00CC13A3" w:rsidRPr="00EA49B4">
        <w:t>accuser ou mourir</w:t>
      </w:r>
      <w:r>
        <w:t xml:space="preserve">. </w:t>
      </w:r>
      <w:r w:rsidR="00CC13A3" w:rsidRPr="00EA49B4">
        <w:t>Est-ce là la conduite d</w:t>
      </w:r>
      <w:r>
        <w:t>’</w:t>
      </w:r>
      <w:r w:rsidR="00CC13A3" w:rsidRPr="00EA49B4">
        <w:t>un homme indigne de confiance</w:t>
      </w:r>
      <w:r>
        <w:t> ?</w:t>
      </w:r>
    </w:p>
    <w:p w14:paraId="622A75B9" w14:textId="77777777" w:rsidR="007D0B10" w:rsidRDefault="007D0B10" w:rsidP="00CC13A3">
      <w:r>
        <w:t>» </w:t>
      </w:r>
      <w:r w:rsidR="00CC13A3" w:rsidRPr="00EA49B4">
        <w:t>Je me déterminai à m</w:t>
      </w:r>
      <w:r>
        <w:t>’</w:t>
      </w:r>
      <w:r w:rsidR="00CC13A3" w:rsidRPr="00EA49B4">
        <w:t>évader de prison</w:t>
      </w:r>
      <w:r>
        <w:t xml:space="preserve">. </w:t>
      </w:r>
      <w:r w:rsidR="00CC13A3" w:rsidRPr="00EA49B4">
        <w:t>Après plusieurs tentatives infructueuses et mille difficultés</w:t>
      </w:r>
      <w:r>
        <w:t xml:space="preserve">, </w:t>
      </w:r>
      <w:r w:rsidR="00CC13A3" w:rsidRPr="00EA49B4">
        <w:t xml:space="preserve">je vins à bout </w:t>
      </w:r>
      <w:r w:rsidR="00CC13A3" w:rsidRPr="00EA49B4">
        <w:lastRenderedPageBreak/>
        <w:t>d</w:t>
      </w:r>
      <w:r>
        <w:t>’</w:t>
      </w:r>
      <w:r w:rsidR="00CC13A3" w:rsidRPr="00EA49B4">
        <w:t>exécuter ce dessein</w:t>
      </w:r>
      <w:r>
        <w:t xml:space="preserve">. </w:t>
      </w:r>
      <w:r w:rsidR="00CC13A3" w:rsidRPr="00EA49B4">
        <w:t>Aussitôt paraît une proclamation contre moi avec une récompense de cent guinées pour m</w:t>
      </w:r>
      <w:r>
        <w:t>’</w:t>
      </w:r>
      <w:r w:rsidR="00CC13A3" w:rsidRPr="00EA49B4">
        <w:t>arrêter</w:t>
      </w:r>
      <w:r>
        <w:t xml:space="preserve">. </w:t>
      </w:r>
      <w:r w:rsidR="00CC13A3" w:rsidRPr="00EA49B4">
        <w:t>Je me vis obligé de chercher un refuge au milieu de la fange et du rebut de l</w:t>
      </w:r>
      <w:r>
        <w:t>’</w:t>
      </w:r>
      <w:r w:rsidR="00CC13A3" w:rsidRPr="00EA49B4">
        <w:t>espèce humaine</w:t>
      </w:r>
      <w:r>
        <w:t xml:space="preserve">, </w:t>
      </w:r>
      <w:r w:rsidR="00CC13A3" w:rsidRPr="00EA49B4">
        <w:t>dans le sein d</w:t>
      </w:r>
      <w:r>
        <w:t>’</w:t>
      </w:r>
      <w:r w:rsidR="00CC13A3" w:rsidRPr="00EA49B4">
        <w:t>une bande de voleurs</w:t>
      </w:r>
      <w:r>
        <w:t xml:space="preserve">. </w:t>
      </w:r>
      <w:r w:rsidR="00CC13A3" w:rsidRPr="00EA49B4">
        <w:t>Je faillis perdre la vie au moment où j</w:t>
      </w:r>
      <w:r>
        <w:t>’</w:t>
      </w:r>
      <w:r w:rsidR="00CC13A3" w:rsidRPr="00EA49B4">
        <w:t>entrai dans cette retraite</w:t>
      </w:r>
      <w:r>
        <w:t xml:space="preserve">, </w:t>
      </w:r>
      <w:r w:rsidR="00CC13A3" w:rsidRPr="00EA49B4">
        <w:t>et au moment où j</w:t>
      </w:r>
      <w:r>
        <w:t>’</w:t>
      </w:r>
      <w:r w:rsidR="00CC13A3" w:rsidRPr="00EA49B4">
        <w:t>en sortis</w:t>
      </w:r>
      <w:r>
        <w:t xml:space="preserve">. </w:t>
      </w:r>
      <w:r w:rsidR="00CC13A3" w:rsidRPr="00EA49B4">
        <w:t>Immédiatement après</w:t>
      </w:r>
      <w:r>
        <w:t xml:space="preserve">, </w:t>
      </w:r>
      <w:r w:rsidR="00CC13A3" w:rsidRPr="00EA49B4">
        <w:t>je parcourus presque toute l</w:t>
      </w:r>
      <w:r>
        <w:t>’</w:t>
      </w:r>
      <w:r w:rsidR="00CC13A3" w:rsidRPr="00EA49B4">
        <w:t>étendue du royaume sous les haillons de la misère et dans la plus affreuse détresse</w:t>
      </w:r>
      <w:r>
        <w:t xml:space="preserve">, </w:t>
      </w:r>
      <w:r w:rsidR="00CC13A3" w:rsidRPr="00EA49B4">
        <w:t>en danger d</w:t>
      </w:r>
      <w:r>
        <w:t>’</w:t>
      </w:r>
      <w:r w:rsidR="00CC13A3" w:rsidRPr="00EA49B4">
        <w:t>être à toute heure saisi et garrotté comme un criminel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voulu abandonner ma patrie</w:t>
      </w:r>
      <w:r>
        <w:t xml:space="preserve"> ; </w:t>
      </w:r>
      <w:r w:rsidR="00CC13A3" w:rsidRPr="00EA49B4">
        <w:t>on m</w:t>
      </w:r>
      <w:r>
        <w:t>’</w:t>
      </w:r>
      <w:r w:rsidR="00CC13A3" w:rsidRPr="00EA49B4">
        <w:t>en a empêché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été forcé de recourir à mille déguisements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étais innocent</w:t>
      </w:r>
      <w:r>
        <w:t xml:space="preserve">, </w:t>
      </w:r>
      <w:r w:rsidR="00CC13A3" w:rsidRPr="00EA49B4">
        <w:t>et pourtant il m</w:t>
      </w:r>
      <w:r>
        <w:t>’</w:t>
      </w:r>
      <w:r w:rsidR="00CC13A3" w:rsidRPr="00EA49B4">
        <w:t>a fallu employer plus de ruses et d</w:t>
      </w:r>
      <w:r>
        <w:t>’</w:t>
      </w:r>
      <w:r w:rsidR="00CC13A3" w:rsidRPr="00EA49B4">
        <w:t>artifices que le plus vil des scélérats</w:t>
      </w:r>
      <w:r>
        <w:t xml:space="preserve">. </w:t>
      </w:r>
      <w:r w:rsidR="00CC13A3" w:rsidRPr="00EA49B4">
        <w:t>À Londres</w:t>
      </w:r>
      <w:r>
        <w:t xml:space="preserve">, </w:t>
      </w:r>
      <w:r w:rsidR="00CC13A3" w:rsidRPr="00EA49B4">
        <w:t>je me suis vu harcelé avec le même acharnement</w:t>
      </w:r>
      <w:r>
        <w:t xml:space="preserve">, </w:t>
      </w:r>
      <w:r w:rsidR="00CC13A3" w:rsidRPr="00EA49B4">
        <w:t>et j</w:t>
      </w:r>
      <w:r>
        <w:t>’</w:t>
      </w:r>
      <w:r w:rsidR="00CC13A3" w:rsidRPr="00EA49B4">
        <w:t>y ai été tourmenté des mêmes alarmes que dans ma f</w:t>
      </w:r>
      <w:r w:rsidR="00CC13A3">
        <w:t>u</w:t>
      </w:r>
      <w:r w:rsidR="00CC13A3" w:rsidRPr="00EA49B4">
        <w:t>ite à travers les provinces</w:t>
      </w:r>
      <w:r>
        <w:t xml:space="preserve">. </w:t>
      </w:r>
      <w:r w:rsidR="00CC13A3" w:rsidRPr="00EA49B4">
        <w:t>Tant de persécutions m</w:t>
      </w:r>
      <w:r>
        <w:t>’</w:t>
      </w:r>
      <w:r w:rsidR="00CC13A3" w:rsidRPr="00EA49B4">
        <w:t>ont-elles engagé à rompre enfin le silence</w:t>
      </w:r>
      <w:r>
        <w:t xml:space="preserve"> ? </w:t>
      </w:r>
      <w:r w:rsidR="00CC13A3" w:rsidRPr="00EA49B4">
        <w:t>Non</w:t>
      </w:r>
      <w:r>
        <w:t xml:space="preserve"> ; </w:t>
      </w:r>
      <w:r w:rsidR="00CC13A3" w:rsidRPr="00EA49B4">
        <w:t>je les ai endurées avec patience et soumission</w:t>
      </w:r>
      <w:r>
        <w:t xml:space="preserve"> ; </w:t>
      </w:r>
      <w:r w:rsidR="00CC13A3" w:rsidRPr="00EA49B4">
        <w:t>je n</w:t>
      </w:r>
      <w:r>
        <w:t>’</w:t>
      </w:r>
      <w:r w:rsidR="00CC13A3" w:rsidRPr="00EA49B4">
        <w:t>ai pas fait une seule tentative pour les rejeter sur leur auteur</w:t>
      </w:r>
      <w:r>
        <w:t>.</w:t>
      </w:r>
    </w:p>
    <w:p w14:paraId="3709CE60" w14:textId="77777777" w:rsidR="007D0B10" w:rsidRDefault="007D0B10" w:rsidP="00CC13A3">
      <w:r>
        <w:t>» </w:t>
      </w:r>
      <w:r w:rsidR="00CC13A3" w:rsidRPr="00EA49B4">
        <w:t>Enfin je tombai entre les mains de ces infâmes qui se nourrissent du sang des hommes</w:t>
      </w:r>
      <w:r>
        <w:t xml:space="preserve">. </w:t>
      </w:r>
      <w:r w:rsidR="00CC13A3" w:rsidRPr="00EA49B4">
        <w:t>Dans cette affreuse situation</w:t>
      </w:r>
      <w:r>
        <w:t xml:space="preserve">, </w:t>
      </w:r>
      <w:r w:rsidR="00CC13A3" w:rsidRPr="00EA49B4">
        <w:t>je tentai pour la première fois de repousser le fardeau dont on m</w:t>
      </w:r>
      <w:r>
        <w:t>’</w:t>
      </w:r>
      <w:r w:rsidR="00CC13A3" w:rsidRPr="00EA49B4">
        <w:t>accablait</w:t>
      </w:r>
      <w:r>
        <w:t xml:space="preserve">, </w:t>
      </w:r>
      <w:r w:rsidR="00CC13A3" w:rsidRPr="00EA49B4">
        <w:t>en me portant dénonciateur</w:t>
      </w:r>
      <w:r>
        <w:t xml:space="preserve">. </w:t>
      </w:r>
      <w:r w:rsidR="00CC13A3" w:rsidRPr="00EA49B4">
        <w:t>Heureusement pour moi le magistrat de Londres rejeta avec hauteur et mépris toutes mes déclarations</w:t>
      </w:r>
      <w:r>
        <w:t>.</w:t>
      </w:r>
    </w:p>
    <w:p w14:paraId="22C99EA8" w14:textId="77777777" w:rsidR="007D0B10" w:rsidRDefault="007D0B10" w:rsidP="00CC13A3">
      <w:r>
        <w:t>» </w:t>
      </w:r>
      <w:r w:rsidR="00CC13A3" w:rsidRPr="00EA49B4">
        <w:t>Je ne fus pas longtemps à me repentir de mon imprudente démarche</w:t>
      </w:r>
      <w:r>
        <w:t xml:space="preserve">, </w:t>
      </w:r>
      <w:r w:rsidR="00CC13A3" w:rsidRPr="00EA49B4">
        <w:t>et je me réjouis de son insuccès</w:t>
      </w:r>
      <w:r>
        <w:t>.</w:t>
      </w:r>
    </w:p>
    <w:p w14:paraId="26FE0DE5" w14:textId="54C87EFA" w:rsidR="007D0B10" w:rsidRDefault="007D0B10" w:rsidP="00CC13A3">
      <w:r>
        <w:t>» </w:t>
      </w:r>
      <w:r w:rsidR="00CC13A3" w:rsidRPr="00EA49B4">
        <w:t>Je confesse que</w:t>
      </w:r>
      <w:r>
        <w:t xml:space="preserve">, </w:t>
      </w:r>
      <w:r w:rsidR="00CC13A3" w:rsidRPr="00EA49B4">
        <w:t>pendant ce temps</w:t>
      </w:r>
      <w:r>
        <w:t>, M. </w:t>
      </w:r>
      <w:r w:rsidR="00CC13A3" w:rsidRPr="00EA49B4">
        <w:t>Falkland m</w:t>
      </w:r>
      <w:r>
        <w:t>’</w:t>
      </w:r>
      <w:r w:rsidR="00CC13A3" w:rsidRPr="00EA49B4">
        <w:t>a donné divers témoignages d</w:t>
      </w:r>
      <w:r>
        <w:t>’</w:t>
      </w:r>
      <w:r w:rsidR="00CC13A3" w:rsidRPr="00EA49B4">
        <w:t>humanité</w:t>
      </w:r>
      <w:r>
        <w:t xml:space="preserve">. </w:t>
      </w:r>
      <w:r w:rsidR="00CC13A3" w:rsidRPr="00EA49B4">
        <w:t>Il avait tenté d</w:t>
      </w:r>
      <w:r>
        <w:t>’</w:t>
      </w:r>
      <w:r w:rsidR="00CC13A3" w:rsidRPr="00EA49B4">
        <w:t>abord de s</w:t>
      </w:r>
      <w:r>
        <w:t>’</w:t>
      </w:r>
      <w:r w:rsidR="00CC13A3" w:rsidRPr="00EA49B4">
        <w:t>opposer à ce que je fusse conduit en prison</w:t>
      </w:r>
      <w:r>
        <w:t xml:space="preserve"> ; </w:t>
      </w:r>
      <w:r w:rsidR="00CC13A3" w:rsidRPr="00EA49B4">
        <w:t>il avait contribué à adoucir les rigueurs de ma captivité</w:t>
      </w:r>
      <w:r>
        <w:t xml:space="preserve"> ; </w:t>
      </w:r>
      <w:r w:rsidR="00CC13A3" w:rsidRPr="00EA49B4">
        <w:t>il n</w:t>
      </w:r>
      <w:r>
        <w:t>’</w:t>
      </w:r>
      <w:r w:rsidR="00CC13A3" w:rsidRPr="00EA49B4">
        <w:t xml:space="preserve">avait eu </w:t>
      </w:r>
      <w:r w:rsidR="00CC13A3" w:rsidRPr="00EA49B4">
        <w:lastRenderedPageBreak/>
        <w:t>aucune part aux poursuites exercées avec tant d</w:t>
      </w:r>
      <w:r>
        <w:t>’</w:t>
      </w:r>
      <w:r w:rsidR="00CC13A3" w:rsidRPr="00EA49B4">
        <w:t>acharnement contre moi</w:t>
      </w:r>
      <w:r>
        <w:t xml:space="preserve">, </w:t>
      </w:r>
      <w:r w:rsidR="00CC13A3" w:rsidRPr="00EA49B4">
        <w:t>enfin</w:t>
      </w:r>
      <w:r>
        <w:t xml:space="preserve">, </w:t>
      </w:r>
      <w:r w:rsidR="00CC13A3" w:rsidRPr="00EA49B4">
        <w:t>quand je fus mis en jugement</w:t>
      </w:r>
      <w:r>
        <w:t xml:space="preserve">, </w:t>
      </w:r>
      <w:r w:rsidR="00CC13A3" w:rsidRPr="00EA49B4">
        <w:t>il fit en sorte que je fusse renvoyé en liberté</w:t>
      </w:r>
      <w:r>
        <w:t xml:space="preserve">. </w:t>
      </w:r>
      <w:r w:rsidR="00CC13A3" w:rsidRPr="00EA49B4">
        <w:t>Mais une grande partie de ces actes de bienveillance m</w:t>
      </w:r>
      <w:r>
        <w:t>’</w:t>
      </w:r>
      <w:r w:rsidR="00CC13A3" w:rsidRPr="00EA49B4">
        <w:t>étaient inconnus</w:t>
      </w:r>
      <w:r>
        <w:t xml:space="preserve"> ; </w:t>
      </w:r>
      <w:r w:rsidR="00CC13A3" w:rsidRPr="00EA49B4">
        <w:t>je ne le voyais que comme un persécuteur toujours impitoyable</w:t>
      </w:r>
      <w:r>
        <w:t xml:space="preserve">. </w:t>
      </w:r>
      <w:r w:rsidR="00CC13A3" w:rsidRPr="00EA49B4">
        <w:t>Quel que fût celui qui accumula sur ma tête calamités sur calamités</w:t>
      </w:r>
      <w:r>
        <w:t xml:space="preserve">, </w:t>
      </w:r>
      <w:r w:rsidR="00CC13A3" w:rsidRPr="00EA49B4">
        <w:t>je ne pouvais jamais oublier que toutes avaient pour origine sa fausse accusation</w:t>
      </w:r>
      <w:r>
        <w:t>.</w:t>
      </w:r>
    </w:p>
    <w:p w14:paraId="595F32B3" w14:textId="106CF8A7" w:rsidR="007D0B10" w:rsidRDefault="007D0B10" w:rsidP="00CC13A3">
      <w:r>
        <w:t>» </w:t>
      </w:r>
      <w:r w:rsidR="00CC13A3" w:rsidRPr="00EA49B4">
        <w:t>Les poursuites judiciaires dirigées contre moi pour vol domestique étaient enfin terminées</w:t>
      </w:r>
      <w:r>
        <w:t xml:space="preserve">. </w:t>
      </w:r>
      <w:r w:rsidR="00CC13A3" w:rsidRPr="00EA49B4">
        <w:t>Pourquoi donc ne pas permettre que ce fût aussi là le terme de mes souffrances</w:t>
      </w:r>
      <w:r>
        <w:t xml:space="preserve">, </w:t>
      </w:r>
      <w:r w:rsidR="00CC13A3" w:rsidRPr="00EA49B4">
        <w:t>et ne pas me laisser aller dans quelque retraite obscure</w:t>
      </w:r>
      <w:r>
        <w:t xml:space="preserve">, </w:t>
      </w:r>
      <w:r w:rsidR="00CC13A3" w:rsidRPr="00EA49B4">
        <w:t>mais tranquille</w:t>
      </w:r>
      <w:r>
        <w:t xml:space="preserve">, </w:t>
      </w:r>
      <w:r w:rsidR="00CC13A3" w:rsidRPr="00EA49B4">
        <w:t>cacher ma tête proscrite</w:t>
      </w:r>
      <w:r>
        <w:t xml:space="preserve"> ? </w:t>
      </w:r>
      <w:r w:rsidR="00CC13A3" w:rsidRPr="00EA49B4">
        <w:t>Ma constance et ma fidélité n</w:t>
      </w:r>
      <w:r>
        <w:t>’</w:t>
      </w:r>
      <w:r w:rsidR="00CC13A3" w:rsidRPr="00EA49B4">
        <w:t>avaient-elles pas été suffisamment à l</w:t>
      </w:r>
      <w:r>
        <w:t>’</w:t>
      </w:r>
      <w:r w:rsidR="00CC13A3" w:rsidRPr="00EA49B4">
        <w:t>épreuve</w:t>
      </w:r>
      <w:r>
        <w:t xml:space="preserve"> ? </w:t>
      </w:r>
      <w:r w:rsidR="00CC13A3" w:rsidRPr="00EA49B4">
        <w:t>Dans cet état de choses</w:t>
      </w:r>
      <w:r>
        <w:t xml:space="preserve">, </w:t>
      </w:r>
      <w:r w:rsidR="00CC13A3" w:rsidRPr="00EA49B4">
        <w:t>un traité de paix entre nous n</w:t>
      </w:r>
      <w:r>
        <w:t>’</w:t>
      </w:r>
      <w:r w:rsidR="00CC13A3" w:rsidRPr="00EA49B4">
        <w:t>était-il pas le parti le plus sage et le plus sûr</w:t>
      </w:r>
      <w:r>
        <w:t xml:space="preserve"> ? </w:t>
      </w:r>
      <w:r w:rsidR="00CC13A3" w:rsidRPr="00EA49B4">
        <w:t xml:space="preserve">Mais la jalouse inquiétude de </w:t>
      </w:r>
      <w:r>
        <w:t>M. </w:t>
      </w:r>
      <w:r w:rsidR="00CC13A3" w:rsidRPr="00EA49B4">
        <w:t>Falkland ne lui permit pas de rien donner à la confiance</w:t>
      </w:r>
      <w:r>
        <w:t xml:space="preserve">. </w:t>
      </w:r>
      <w:r w:rsidR="00CC13A3" w:rsidRPr="00EA49B4">
        <w:t>Le seul traité qu</w:t>
      </w:r>
      <w:r>
        <w:t>’</w:t>
      </w:r>
      <w:r w:rsidR="00CC13A3" w:rsidRPr="00EA49B4">
        <w:t>il me proposa</w:t>
      </w:r>
      <w:r>
        <w:t xml:space="preserve">, </w:t>
      </w:r>
      <w:r w:rsidR="00CC13A3" w:rsidRPr="00EA49B4">
        <w:t>ce fut de signer de ma propre main ma honte et mon infamie</w:t>
      </w:r>
      <w:r>
        <w:t xml:space="preserve">. </w:t>
      </w:r>
      <w:r w:rsidR="00CC13A3" w:rsidRPr="00EA49B4">
        <w:t>Je rejetai cette proposition</w:t>
      </w:r>
      <w:r>
        <w:t xml:space="preserve">, </w:t>
      </w:r>
      <w:r w:rsidR="00CC13A3" w:rsidRPr="00EA49B4">
        <w:t>et</w:t>
      </w:r>
      <w:r>
        <w:t xml:space="preserve">, </w:t>
      </w:r>
      <w:r w:rsidR="00CC13A3" w:rsidRPr="00EA49B4">
        <w:t>depuis ce moment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toujours été relancé de ville en ville</w:t>
      </w:r>
      <w:r>
        <w:t xml:space="preserve"> ; </w:t>
      </w:r>
      <w:r w:rsidR="00CC13A3" w:rsidRPr="00EA49B4">
        <w:t>partout je me suis vu arracher le repos</w:t>
      </w:r>
      <w:r>
        <w:t xml:space="preserve">, </w:t>
      </w:r>
      <w:r w:rsidR="00CC13A3" w:rsidRPr="00EA49B4">
        <w:t>l</w:t>
      </w:r>
      <w:r>
        <w:t>’</w:t>
      </w:r>
      <w:r w:rsidR="00CC13A3" w:rsidRPr="00EA49B4">
        <w:t>honneur et le moyen de gagner ma vie</w:t>
      </w:r>
      <w:r>
        <w:t xml:space="preserve">. </w:t>
      </w:r>
      <w:r w:rsidR="00CC13A3" w:rsidRPr="00EA49B4">
        <w:t>Longtemps j</w:t>
      </w:r>
      <w:r>
        <w:t>’</w:t>
      </w:r>
      <w:r w:rsidR="00CC13A3" w:rsidRPr="00EA49B4">
        <w:t>ai persisté dans la résolution que j</w:t>
      </w:r>
      <w:r>
        <w:t>’</w:t>
      </w:r>
      <w:r w:rsidR="00CC13A3" w:rsidRPr="00EA49B4">
        <w:t>avais prise</w:t>
      </w:r>
      <w:r>
        <w:t xml:space="preserve">, </w:t>
      </w:r>
      <w:r w:rsidR="00CC13A3" w:rsidRPr="00EA49B4">
        <w:t>qu</w:t>
      </w:r>
      <w:r>
        <w:t>’</w:t>
      </w:r>
      <w:r w:rsidR="00CC13A3" w:rsidRPr="00EA49B4">
        <w:t>aucun genre de persécution ne me porterait à me rendre l</w:t>
      </w:r>
      <w:r>
        <w:t>’</w:t>
      </w:r>
      <w:r w:rsidR="00CC13A3" w:rsidRPr="00EA49B4">
        <w:t>agresseur</w:t>
      </w:r>
      <w:r>
        <w:t xml:space="preserve">. </w:t>
      </w:r>
      <w:r w:rsidR="00CC13A3" w:rsidRPr="00EA49B4">
        <w:t>Enfin</w:t>
      </w:r>
      <w:r>
        <w:t xml:space="preserve">, </w:t>
      </w:r>
      <w:r w:rsidR="00CC13A3" w:rsidRPr="00EA49B4">
        <w:t>dans un moment funeste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ai trop écouté mon ressentiment et mon impatience</w:t>
      </w:r>
      <w:r>
        <w:t xml:space="preserve">, </w:t>
      </w:r>
      <w:r w:rsidR="00CC13A3" w:rsidRPr="00EA49B4">
        <w:t>et l</w:t>
      </w:r>
      <w:r>
        <w:t>’</w:t>
      </w:r>
      <w:r w:rsidR="00CC13A3" w:rsidRPr="00EA49B4">
        <w:t>erreur d</w:t>
      </w:r>
      <w:r>
        <w:t>’</w:t>
      </w:r>
      <w:r w:rsidR="00CC13A3" w:rsidRPr="00EA49B4">
        <w:t>un seul instant a amené la scène de ce jour</w:t>
      </w:r>
      <w:r>
        <w:t>.</w:t>
      </w:r>
    </w:p>
    <w:p w14:paraId="21BBA6CD" w14:textId="709F7768" w:rsidR="007D0B10" w:rsidRDefault="007D0B10" w:rsidP="00CC13A3">
      <w:r>
        <w:t>» </w:t>
      </w:r>
      <w:r w:rsidR="00CC13A3" w:rsidRPr="00EA49B4">
        <w:t>Je vois maintenant toute l</w:t>
      </w:r>
      <w:r>
        <w:t>’</w:t>
      </w:r>
      <w:r w:rsidR="00CC13A3" w:rsidRPr="00EA49B4">
        <w:t>énormité de ma faute</w:t>
      </w:r>
      <w:r>
        <w:t xml:space="preserve">. </w:t>
      </w:r>
      <w:r w:rsidR="00CC13A3" w:rsidRPr="00EA49B4">
        <w:t>Je suis sûr que</w:t>
      </w:r>
      <w:r>
        <w:t xml:space="preserve">, </w:t>
      </w:r>
      <w:r w:rsidR="00CC13A3" w:rsidRPr="00EA49B4">
        <w:t>si j</w:t>
      </w:r>
      <w:r>
        <w:t>’</w:t>
      </w:r>
      <w:r w:rsidR="00CC13A3" w:rsidRPr="00EA49B4">
        <w:t xml:space="preserve">eusse ouvert mon cœur à </w:t>
      </w:r>
      <w:r>
        <w:t>M. </w:t>
      </w:r>
      <w:r w:rsidR="00CC13A3" w:rsidRPr="00EA49B4">
        <w:t>Falkland</w:t>
      </w:r>
      <w:r>
        <w:t xml:space="preserve">, </w:t>
      </w:r>
      <w:r w:rsidR="00CC13A3" w:rsidRPr="00EA49B4">
        <w:t>si je lui eusse dit en particulier tout ce que je viens de dire ici</w:t>
      </w:r>
      <w:r>
        <w:t xml:space="preserve">, </w:t>
      </w:r>
      <w:r w:rsidR="00CC13A3" w:rsidRPr="00EA49B4">
        <w:t>il n</w:t>
      </w:r>
      <w:r>
        <w:t>’</w:t>
      </w:r>
      <w:r w:rsidR="00CC13A3" w:rsidRPr="00EA49B4">
        <w:t>aurait pu résister à la justice de mes demandes</w:t>
      </w:r>
      <w:r>
        <w:t xml:space="preserve">. </w:t>
      </w:r>
      <w:r w:rsidR="00CC13A3" w:rsidRPr="00EA49B4">
        <w:t>Après tant de précautions</w:t>
      </w:r>
      <w:r>
        <w:t xml:space="preserve">, </w:t>
      </w:r>
      <w:r w:rsidR="00CC13A3" w:rsidRPr="00EA49B4">
        <w:t>tant de mesures</w:t>
      </w:r>
      <w:r>
        <w:t xml:space="preserve">, </w:t>
      </w:r>
      <w:r w:rsidR="00CC13A3" w:rsidRPr="00EA49B4">
        <w:t>c</w:t>
      </w:r>
      <w:r>
        <w:t>’</w:t>
      </w:r>
      <w:r w:rsidR="00CC13A3" w:rsidRPr="00EA49B4">
        <w:t>était toujours</w:t>
      </w:r>
      <w:r>
        <w:t xml:space="preserve">, </w:t>
      </w:r>
      <w:r w:rsidR="00CC13A3" w:rsidRPr="00EA49B4">
        <w:t>en dernière analyse</w:t>
      </w:r>
      <w:r>
        <w:t xml:space="preserve">, </w:t>
      </w:r>
      <w:r w:rsidR="00CC13A3" w:rsidRPr="00EA49B4">
        <w:t>sur la complicité de mon silence qu</w:t>
      </w:r>
      <w:r>
        <w:t>’</w:t>
      </w:r>
      <w:r w:rsidR="00CC13A3" w:rsidRPr="00EA49B4">
        <w:t xml:space="preserve">il était forcé de </w:t>
      </w:r>
      <w:r w:rsidR="00CC13A3" w:rsidRPr="00EA49B4">
        <w:lastRenderedPageBreak/>
        <w:t>compter pour son repos</w:t>
      </w:r>
      <w:r>
        <w:t xml:space="preserve">. </w:t>
      </w:r>
      <w:r w:rsidR="00CC13A3" w:rsidRPr="00EA49B4">
        <w:t>Pouvait-il être bien sûr que</w:t>
      </w:r>
      <w:r>
        <w:t xml:space="preserve">, </w:t>
      </w:r>
      <w:r w:rsidR="00CC13A3" w:rsidRPr="00EA49B4">
        <w:t>si je me voyais réduit</w:t>
      </w:r>
      <w:r>
        <w:t xml:space="preserve">, </w:t>
      </w:r>
      <w:r w:rsidR="00CC13A3" w:rsidRPr="00EA49B4">
        <w:t>finalement</w:t>
      </w:r>
      <w:r>
        <w:t xml:space="preserve">, </w:t>
      </w:r>
      <w:r w:rsidR="00CC13A3" w:rsidRPr="00EA49B4">
        <w:t>à dévoiler ce que je savais</w:t>
      </w:r>
      <w:r>
        <w:t xml:space="preserve">, </w:t>
      </w:r>
      <w:r w:rsidR="00CC13A3" w:rsidRPr="00EA49B4">
        <w:t>et à le soutenir avec toute l</w:t>
      </w:r>
      <w:r>
        <w:t>’</w:t>
      </w:r>
      <w:r w:rsidR="00CC13A3" w:rsidRPr="00EA49B4">
        <w:t>énergie dont j</w:t>
      </w:r>
      <w:r>
        <w:t>’</w:t>
      </w:r>
      <w:r w:rsidR="00CC13A3" w:rsidRPr="00EA49B4">
        <w:t>étais capable</w:t>
      </w:r>
      <w:r>
        <w:t xml:space="preserve">, </w:t>
      </w:r>
      <w:r w:rsidR="00CC13A3" w:rsidRPr="00EA49B4">
        <w:t>je ne parviendrais pas à me faire croire</w:t>
      </w:r>
      <w:r>
        <w:t xml:space="preserve"> ? </w:t>
      </w:r>
      <w:r w:rsidR="00CC13A3" w:rsidRPr="00EA49B4">
        <w:t>Si</w:t>
      </w:r>
      <w:r>
        <w:t xml:space="preserve">, </w:t>
      </w:r>
      <w:r w:rsidR="00CC13A3" w:rsidRPr="00EA49B4">
        <w:t>dans tous les cas</w:t>
      </w:r>
      <w:r>
        <w:t xml:space="preserve">, </w:t>
      </w:r>
      <w:r w:rsidR="00CC13A3" w:rsidRPr="00EA49B4">
        <w:t>il était à ma merci</w:t>
      </w:r>
      <w:r>
        <w:t xml:space="preserve">, </w:t>
      </w:r>
      <w:r w:rsidR="00CC13A3" w:rsidRPr="00EA49B4">
        <w:t>à quelle voie lui convenait-il donc mieux de recourir pour sa sécurité</w:t>
      </w:r>
      <w:r>
        <w:t xml:space="preserve"> ? </w:t>
      </w:r>
      <w:r w:rsidR="00CC13A3" w:rsidRPr="00EA49B4">
        <w:t>à la conciliation ou à la persécution la plus implacable</w:t>
      </w:r>
      <w:r>
        <w:t> ?</w:t>
      </w:r>
    </w:p>
    <w:p w14:paraId="4CBF254F" w14:textId="2104C4DA" w:rsidR="007D0B10" w:rsidRDefault="007D0B10" w:rsidP="00CC13A3">
      <w:r>
        <w:t>» M. </w:t>
      </w:r>
      <w:r w:rsidR="00CC13A3" w:rsidRPr="00EA49B4">
        <w:t>Falkland est doué du plus beau caractère</w:t>
      </w:r>
      <w:r>
        <w:t xml:space="preserve">. </w:t>
      </w:r>
      <w:r w:rsidR="00CC13A3" w:rsidRPr="00EA49B4">
        <w:t>Oui</w:t>
      </w:r>
      <w:r>
        <w:t xml:space="preserve">, </w:t>
      </w:r>
      <w:r w:rsidR="00CC13A3" w:rsidRPr="00EA49B4">
        <w:t>malgré la catastrophe de Tyrrel</w:t>
      </w:r>
      <w:r>
        <w:t xml:space="preserve">, </w:t>
      </w:r>
      <w:r w:rsidR="00CC13A3" w:rsidRPr="00EA49B4">
        <w:t>le sort déplorable des Hawkins</w:t>
      </w:r>
      <w:r>
        <w:t xml:space="preserve">, </w:t>
      </w:r>
      <w:r w:rsidR="00CC13A3" w:rsidRPr="00EA49B4">
        <w:t>et tout ce que j</w:t>
      </w:r>
      <w:r>
        <w:t>’</w:t>
      </w:r>
      <w:r w:rsidR="00CC13A3" w:rsidRPr="00EA49B4">
        <w:t>ai eu moi-même à souffrir</w:t>
      </w:r>
      <w:r>
        <w:t xml:space="preserve">, </w:t>
      </w:r>
      <w:r w:rsidR="00CC13A3" w:rsidRPr="00EA49B4">
        <w:t>j</w:t>
      </w:r>
      <w:r>
        <w:t>’</w:t>
      </w:r>
      <w:r w:rsidR="00CC13A3" w:rsidRPr="00EA49B4">
        <w:t>affirme qu</w:t>
      </w:r>
      <w:r>
        <w:t>’</w:t>
      </w:r>
      <w:r w:rsidR="00CC13A3" w:rsidRPr="00EA49B4">
        <w:t>il possède les plus grandes et les plus sublimes qualités</w:t>
      </w:r>
      <w:r>
        <w:t xml:space="preserve">. </w:t>
      </w:r>
      <w:r w:rsidR="00CC13A3" w:rsidRPr="00EA49B4">
        <w:t>Il était donc impossible qu</w:t>
      </w:r>
      <w:r>
        <w:t>’</w:t>
      </w:r>
      <w:r w:rsidR="00CC13A3" w:rsidRPr="00EA49B4">
        <w:t>il eût résisté à la franchise et à la chaleur d</w:t>
      </w:r>
      <w:r>
        <w:t>’</w:t>
      </w:r>
      <w:r w:rsidR="00CC13A3" w:rsidRPr="00EA49B4">
        <w:t>une explication dans laquelle mon âme tout entière se serait épanchée dans la sienne</w:t>
      </w:r>
      <w:r>
        <w:t xml:space="preserve">. </w:t>
      </w:r>
      <w:r w:rsidR="00CC13A3" w:rsidRPr="00EA49B4">
        <w:t>Tandis qu</w:t>
      </w:r>
      <w:r>
        <w:t>’</w:t>
      </w:r>
      <w:r w:rsidR="00CC13A3" w:rsidRPr="00EA49B4">
        <w:t>il était encore temps de tenter cette épreuve salutaire</w:t>
      </w:r>
      <w:r>
        <w:t xml:space="preserve">, </w:t>
      </w:r>
      <w:r w:rsidR="00CC13A3" w:rsidRPr="00EA49B4">
        <w:t>je me suis laissé aller au désespoir</w:t>
      </w:r>
      <w:r>
        <w:t xml:space="preserve">. </w:t>
      </w:r>
      <w:r w:rsidR="00CC13A3" w:rsidRPr="00EA49B4">
        <w:t>Ce désespoir était criminel</w:t>
      </w:r>
      <w:r>
        <w:t xml:space="preserve"> ; </w:t>
      </w:r>
      <w:r w:rsidR="00CC13A3" w:rsidRPr="00EA49B4">
        <w:t>il était une trahison contre la toute-puissance de la vérité</w:t>
      </w:r>
      <w:r>
        <w:t>.</w:t>
      </w:r>
    </w:p>
    <w:p w14:paraId="7D032D64" w14:textId="663828F0" w:rsidR="00CC13A3" w:rsidRPr="00EA49B4" w:rsidRDefault="007D0B10" w:rsidP="00CC13A3">
      <w:r>
        <w:t>» </w:t>
      </w:r>
      <w:r w:rsidR="00CC13A3" w:rsidRPr="00EA49B4">
        <w:t>Je viens de raconter mon histoire sans aucune réticence</w:t>
      </w:r>
      <w:r>
        <w:t xml:space="preserve">, </w:t>
      </w:r>
      <w:r w:rsidR="00CC13A3" w:rsidRPr="00EA49B4">
        <w:t>dans toute sa simplicité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étais venu ici pour maudire et je reste pour bénir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étais venu pour accuser et je suis forcé de louer</w:t>
      </w:r>
      <w:r>
        <w:t xml:space="preserve">. </w:t>
      </w:r>
      <w:r w:rsidR="00CC13A3" w:rsidRPr="00EA49B4">
        <w:t xml:space="preserve">Je proclame au monde entier que </w:t>
      </w:r>
      <w:r>
        <w:t>M. </w:t>
      </w:r>
      <w:r w:rsidR="00CC13A3" w:rsidRPr="00EA49B4">
        <w:t>Falkland ne mérite qu</w:t>
      </w:r>
      <w:r>
        <w:t>’</w:t>
      </w:r>
      <w:r w:rsidR="00CC13A3" w:rsidRPr="00EA49B4">
        <w:t>intérêt et qu</w:t>
      </w:r>
      <w:r>
        <w:t>’</w:t>
      </w:r>
      <w:r w:rsidR="00CC13A3" w:rsidRPr="00EA49B4">
        <w:t>affection</w:t>
      </w:r>
      <w:r>
        <w:t xml:space="preserve">, </w:t>
      </w:r>
      <w:r w:rsidR="00CC13A3" w:rsidRPr="00EA49B4">
        <w:t>tandis que moi</w:t>
      </w:r>
      <w:r>
        <w:t xml:space="preserve">, </w:t>
      </w:r>
      <w:r w:rsidR="00CC13A3" w:rsidRPr="00EA49B4">
        <w:t>je suis le plus méprisable</w:t>
      </w:r>
      <w:r>
        <w:t xml:space="preserve">, </w:t>
      </w:r>
      <w:r w:rsidR="00CC13A3" w:rsidRPr="00EA49B4">
        <w:t>le plus haïssable des hommes</w:t>
      </w:r>
      <w:r>
        <w:t xml:space="preserve">. </w:t>
      </w:r>
      <w:r w:rsidR="00CC13A3" w:rsidRPr="00EA49B4">
        <w:t>Jamais je ne me pardonnerai l</w:t>
      </w:r>
      <w:r>
        <w:t>’</w:t>
      </w:r>
      <w:r w:rsidR="00CC13A3" w:rsidRPr="00EA49B4">
        <w:t>iniquité de cette journée</w:t>
      </w:r>
      <w:r>
        <w:t xml:space="preserve">. </w:t>
      </w:r>
      <w:r w:rsidR="00CC13A3" w:rsidRPr="00EA49B4">
        <w:t>Le souvenir m</w:t>
      </w:r>
      <w:r>
        <w:t>’</w:t>
      </w:r>
      <w:r w:rsidR="00CC13A3" w:rsidRPr="00EA49B4">
        <w:t>en poursuivra partout et trempera d</w:t>
      </w:r>
      <w:r>
        <w:t>’</w:t>
      </w:r>
      <w:r w:rsidR="00CC13A3" w:rsidRPr="00EA49B4">
        <w:t>amertume chacune des heures de mon existence</w:t>
      </w:r>
      <w:r>
        <w:t xml:space="preserve">. </w:t>
      </w:r>
      <w:r w:rsidR="00CC13A3" w:rsidRPr="00EA49B4">
        <w:t>En agissant comme j</w:t>
      </w:r>
      <w:r>
        <w:t>’</w:t>
      </w:r>
      <w:r w:rsidR="00CC13A3" w:rsidRPr="00EA49B4">
        <w:t>ai fait</w:t>
      </w:r>
      <w:r>
        <w:t xml:space="preserve">, </w:t>
      </w:r>
      <w:r w:rsidR="00CC13A3" w:rsidRPr="00EA49B4">
        <w:t>je suis devenu un assassin</w:t>
      </w:r>
      <w:r>
        <w:t xml:space="preserve">, </w:t>
      </w:r>
      <w:r w:rsidR="00CC13A3" w:rsidRPr="00EA49B4">
        <w:t>un assassin de sang-froid et réfléchi</w:t>
      </w:r>
      <w:r>
        <w:t xml:space="preserve">, </w:t>
      </w:r>
      <w:r w:rsidR="00CC13A3" w:rsidRPr="00EA49B4">
        <w:t>le plus détestable des assassins</w:t>
      </w:r>
      <w:r>
        <w:t xml:space="preserve">… </w:t>
      </w:r>
      <w:r w:rsidR="00CC13A3" w:rsidRPr="00EA49B4">
        <w:t>J</w:t>
      </w:r>
      <w:r>
        <w:t>’</w:t>
      </w:r>
      <w:r w:rsidR="00CC13A3" w:rsidRPr="00EA49B4">
        <w:t>ai dit ce que ma funeste imprudence m</w:t>
      </w:r>
      <w:r>
        <w:t>’</w:t>
      </w:r>
      <w:r w:rsidR="00CC13A3" w:rsidRPr="00EA49B4">
        <w:t>a obligé de dire</w:t>
      </w:r>
      <w:r>
        <w:t xml:space="preserve">. </w:t>
      </w:r>
      <w:r w:rsidR="00CC13A3" w:rsidRPr="00EA49B4">
        <w:t>Faites de moi ce qu</w:t>
      </w:r>
      <w:r>
        <w:t>’</w:t>
      </w:r>
      <w:r w:rsidR="00CC13A3" w:rsidRPr="00EA49B4">
        <w:t>il vous plaira</w:t>
      </w:r>
      <w:r>
        <w:t xml:space="preserve">. </w:t>
      </w:r>
      <w:r w:rsidR="00CC13A3" w:rsidRPr="00EA49B4">
        <w:t>Je ne demande pas de grâce</w:t>
      </w:r>
      <w:r>
        <w:t xml:space="preserve">. </w:t>
      </w:r>
      <w:r w:rsidR="00CC13A3" w:rsidRPr="00EA49B4">
        <w:t>Comparée à ce que j</w:t>
      </w:r>
      <w:r>
        <w:t>’</w:t>
      </w:r>
      <w:r w:rsidR="00CC13A3" w:rsidRPr="00EA49B4">
        <w:t>éprouve</w:t>
      </w:r>
      <w:r>
        <w:t xml:space="preserve">, </w:t>
      </w:r>
      <w:r w:rsidR="00CC13A3" w:rsidRPr="00EA49B4">
        <w:t>la mort serait un bienfait</w:t>
      </w:r>
      <w:r>
        <w:t>. »</w:t>
      </w:r>
    </w:p>
    <w:p w14:paraId="1A75E799" w14:textId="77777777" w:rsidR="007D0B10" w:rsidRDefault="00CC13A3" w:rsidP="00CC13A3">
      <w:r w:rsidRPr="00EA49B4">
        <w:lastRenderedPageBreak/>
        <w:t>Tels furent les accents que me dicta le remords</w:t>
      </w:r>
      <w:r w:rsidR="007D0B10">
        <w:t xml:space="preserve">. </w:t>
      </w:r>
      <w:r w:rsidRPr="00EA49B4">
        <w:t>Ils sortirent avec l</w:t>
      </w:r>
      <w:r w:rsidR="007D0B10">
        <w:t>’</w:t>
      </w:r>
      <w:r w:rsidRPr="00EA49B4">
        <w:t>impétuosité d</w:t>
      </w:r>
      <w:r w:rsidR="007D0B10">
        <w:t>’</w:t>
      </w:r>
      <w:r w:rsidRPr="00EA49B4">
        <w:t>un torrent</w:t>
      </w:r>
      <w:r w:rsidR="007D0B10">
        <w:t xml:space="preserve">, </w:t>
      </w:r>
      <w:r w:rsidRPr="00EA49B4">
        <w:t>car mon cœur saignait de toutes parts</w:t>
      </w:r>
      <w:r w:rsidR="007D0B10">
        <w:t xml:space="preserve">. </w:t>
      </w:r>
      <w:r w:rsidRPr="00EA49B4">
        <w:t>Tous ceux qui m</w:t>
      </w:r>
      <w:r w:rsidR="007D0B10">
        <w:t>’</w:t>
      </w:r>
      <w:r w:rsidRPr="00EA49B4">
        <w:t>entendirent furent stupéfaits et confondus</w:t>
      </w:r>
      <w:r w:rsidR="007D0B10">
        <w:t xml:space="preserve">. </w:t>
      </w:r>
      <w:r w:rsidRPr="00EA49B4">
        <w:t>Chacun d</w:t>
      </w:r>
      <w:r w:rsidR="007D0B10">
        <w:t>’</w:t>
      </w:r>
      <w:r w:rsidRPr="00EA49B4">
        <w:t>eux fondait en larmes</w:t>
      </w:r>
      <w:r w:rsidR="007D0B10">
        <w:t xml:space="preserve">. </w:t>
      </w:r>
      <w:r w:rsidRPr="00EA49B4">
        <w:t>Ils ne purent résister à la chaleur avec laquelle j</w:t>
      </w:r>
      <w:r w:rsidR="007D0B10">
        <w:t>’</w:t>
      </w:r>
      <w:r w:rsidRPr="00EA49B4">
        <w:t>avais vanté les hautes qualités de Falkland</w:t>
      </w:r>
      <w:r w:rsidR="007D0B10">
        <w:t xml:space="preserve"> ; </w:t>
      </w:r>
      <w:r w:rsidRPr="00EA49B4">
        <w:t>ils firent éclater leur adhésion sympathique à mon repentir</w:t>
      </w:r>
      <w:r w:rsidR="007D0B10">
        <w:t>.</w:t>
      </w:r>
    </w:p>
    <w:p w14:paraId="6E26148C" w14:textId="77777777" w:rsidR="007D0B10" w:rsidRDefault="00CC13A3" w:rsidP="00CC13A3">
      <w:r w:rsidRPr="00EA49B4">
        <w:t>Comment pourrais-je dépeindre ce que sentit cet infortuné</w:t>
      </w:r>
      <w:r w:rsidR="007D0B10">
        <w:t xml:space="preserve"> ? </w:t>
      </w:r>
      <w:r w:rsidRPr="00EA49B4">
        <w:t>Avant que j</w:t>
      </w:r>
      <w:r w:rsidR="007D0B10">
        <w:t>’</w:t>
      </w:r>
      <w:r w:rsidRPr="00EA49B4">
        <w:t>eusse commencé</w:t>
      </w:r>
      <w:r w:rsidR="007D0B10">
        <w:t xml:space="preserve">, </w:t>
      </w:r>
      <w:r w:rsidRPr="00EA49B4">
        <w:t>il paraissait dans un état de faiblesse et d</w:t>
      </w:r>
      <w:r w:rsidR="007D0B10">
        <w:t>’</w:t>
      </w:r>
      <w:r w:rsidRPr="00EA49B4">
        <w:t>abattement</w:t>
      </w:r>
      <w:r w:rsidR="007D0B10">
        <w:t xml:space="preserve">, </w:t>
      </w:r>
      <w:r w:rsidRPr="00EA49B4">
        <w:t>incapable de vives impressions</w:t>
      </w:r>
      <w:r w:rsidR="007D0B10">
        <w:t xml:space="preserve">. </w:t>
      </w:r>
      <w:r w:rsidRPr="00EA49B4">
        <w:t>Quand je vins à parler du meurtre</w:t>
      </w:r>
      <w:r w:rsidR="007D0B10">
        <w:t xml:space="preserve">, </w:t>
      </w:r>
      <w:r w:rsidRPr="00EA49B4">
        <w:t>je crus apercevoir en lui un frémissement involontaire</w:t>
      </w:r>
      <w:r w:rsidR="007D0B10">
        <w:t xml:space="preserve">, </w:t>
      </w:r>
      <w:r w:rsidRPr="00EA49B4">
        <w:t>quoique cette émotion fût en partie tempérée par l</w:t>
      </w:r>
      <w:r w:rsidR="007D0B10">
        <w:t>’</w:t>
      </w:r>
      <w:r w:rsidRPr="00EA49B4">
        <w:t>affaissement de ses organes et en partie modérée par l</w:t>
      </w:r>
      <w:r w:rsidR="007D0B10">
        <w:t>’</w:t>
      </w:r>
      <w:r w:rsidRPr="00EA49B4">
        <w:t>énergie de son âme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une allégation à laquelle il s</w:t>
      </w:r>
      <w:r w:rsidR="007D0B10">
        <w:t>’</w:t>
      </w:r>
      <w:r w:rsidRPr="00EA49B4">
        <w:t>attendait</w:t>
      </w:r>
      <w:r w:rsidR="007D0B10">
        <w:t xml:space="preserve">, </w:t>
      </w:r>
      <w:r w:rsidRPr="00EA49B4">
        <w:t>et il avait fait ses efforts pour s</w:t>
      </w:r>
      <w:r w:rsidR="007D0B10">
        <w:t>’</w:t>
      </w:r>
      <w:r w:rsidRPr="00EA49B4">
        <w:t>y préparer</w:t>
      </w:r>
      <w:r w:rsidR="007D0B10">
        <w:t xml:space="preserve">. </w:t>
      </w:r>
      <w:r w:rsidRPr="00EA49B4">
        <w:t>Mais dans ce que j</w:t>
      </w:r>
      <w:r w:rsidR="007D0B10">
        <w:t>’</w:t>
      </w:r>
      <w:r w:rsidRPr="00EA49B4">
        <w:t>avais dit</w:t>
      </w:r>
      <w:r w:rsidR="007D0B10">
        <w:t xml:space="preserve">, </w:t>
      </w:r>
      <w:r w:rsidRPr="00EA49B4">
        <w:t>il y avait beaucoup de choses qu</w:t>
      </w:r>
      <w:r w:rsidR="007D0B10">
        <w:t>’</w:t>
      </w:r>
      <w:r w:rsidRPr="00EA49B4">
        <w:t>il était loin de prévoir</w:t>
      </w:r>
      <w:r w:rsidR="007D0B10">
        <w:t xml:space="preserve">. </w:t>
      </w:r>
      <w:r w:rsidRPr="00EA49B4">
        <w:t>À l</w:t>
      </w:r>
      <w:r w:rsidR="007D0B10">
        <w:t>’</w:t>
      </w:r>
      <w:r w:rsidRPr="00EA49B4">
        <w:t>instant où j</w:t>
      </w:r>
      <w:r w:rsidR="007D0B10">
        <w:t>’</w:t>
      </w:r>
      <w:r w:rsidRPr="00EA49B4">
        <w:t>exprimai la douleur dont j</w:t>
      </w:r>
      <w:r w:rsidR="007D0B10">
        <w:t>’</w:t>
      </w:r>
      <w:r w:rsidRPr="00EA49B4">
        <w:t>étais déchiré</w:t>
      </w:r>
      <w:r w:rsidR="007D0B10">
        <w:t xml:space="preserve">, </w:t>
      </w:r>
      <w:r w:rsidRPr="00EA49B4">
        <w:t>il parut tressaillir</w:t>
      </w:r>
      <w:r w:rsidR="007D0B10">
        <w:t xml:space="preserve">, </w:t>
      </w:r>
      <w:r w:rsidRPr="00EA49B4">
        <w:t>et eut d</w:t>
      </w:r>
      <w:r w:rsidR="007D0B10">
        <w:t>’</w:t>
      </w:r>
      <w:r w:rsidRPr="00EA49B4">
        <w:t>abord l</w:t>
      </w:r>
      <w:r w:rsidR="007D0B10">
        <w:t>’</w:t>
      </w:r>
      <w:r w:rsidRPr="00EA49B4">
        <w:t>air de craindre que ce ne fût de ma part un artifice pour gagner la confiance de mes auditeurs</w:t>
      </w:r>
      <w:r w:rsidR="007D0B10">
        <w:t xml:space="preserve">. </w:t>
      </w:r>
      <w:r w:rsidRPr="00EA49B4">
        <w:t>Il était vivement indigné contre moi de ce que j</w:t>
      </w:r>
      <w:r w:rsidR="007D0B10">
        <w:t>’</w:t>
      </w:r>
      <w:r w:rsidRPr="00EA49B4">
        <w:t>avais ainsi retenu tout mon ressentiment contre lui pour l</w:t>
      </w:r>
      <w:r w:rsidR="007D0B10">
        <w:t>’</w:t>
      </w:r>
      <w:r w:rsidRPr="00EA49B4">
        <w:t>en accabler</w:t>
      </w:r>
      <w:r w:rsidR="007D0B10">
        <w:t xml:space="preserve">, </w:t>
      </w:r>
      <w:r w:rsidRPr="00EA49B4">
        <w:t>à ce qu</w:t>
      </w:r>
      <w:r w:rsidR="007D0B10">
        <w:t>’</w:t>
      </w:r>
      <w:r w:rsidRPr="00EA49B4">
        <w:t>il semblait</w:t>
      </w:r>
      <w:r w:rsidR="007D0B10">
        <w:t xml:space="preserve">, </w:t>
      </w:r>
      <w:r w:rsidRPr="00EA49B4">
        <w:t>dans les derniers moments de son existence</w:t>
      </w:r>
      <w:r w:rsidR="007D0B10">
        <w:t xml:space="preserve">. </w:t>
      </w:r>
      <w:r w:rsidRPr="00EA49B4">
        <w:t>Cette indignation s</w:t>
      </w:r>
      <w:r w:rsidR="007D0B10">
        <w:t>’</w:t>
      </w:r>
      <w:r w:rsidRPr="00EA49B4">
        <w:t>augmenta encore bien davantage quand il crut s</w:t>
      </w:r>
      <w:r w:rsidR="007D0B10">
        <w:t>’</w:t>
      </w:r>
      <w:r w:rsidRPr="00EA49B4">
        <w:t>apercevoir que</w:t>
      </w:r>
      <w:r w:rsidR="007D0B10">
        <w:t xml:space="preserve">, </w:t>
      </w:r>
      <w:r w:rsidRPr="00EA49B4">
        <w:t>pour rendre cet acte d</w:t>
      </w:r>
      <w:r w:rsidR="007D0B10">
        <w:t>’</w:t>
      </w:r>
      <w:r w:rsidRPr="00EA49B4">
        <w:t>hostilité plus poignant et plus mortel</w:t>
      </w:r>
      <w:r w:rsidR="007D0B10">
        <w:t xml:space="preserve">, </w:t>
      </w:r>
      <w:r w:rsidRPr="00EA49B4">
        <w:t>j</w:t>
      </w:r>
      <w:r w:rsidR="007D0B10">
        <w:t>’</w:t>
      </w:r>
      <w:r w:rsidRPr="00EA49B4">
        <w:t>affectais tous les dehors du sentiment et de la générosité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à mesure que je continuai</w:t>
      </w:r>
      <w:r w:rsidR="007D0B10">
        <w:t xml:space="preserve">, </w:t>
      </w:r>
      <w:r w:rsidRPr="00EA49B4">
        <w:t>il ne lui fut plus possible d</w:t>
      </w:r>
      <w:r w:rsidR="007D0B10">
        <w:t>’</w:t>
      </w:r>
      <w:r w:rsidRPr="00EA49B4">
        <w:t>y résister</w:t>
      </w:r>
      <w:r w:rsidR="007D0B10">
        <w:t xml:space="preserve">. </w:t>
      </w:r>
      <w:r w:rsidRPr="00EA49B4">
        <w:t>Il ne put méconnaître ma sincérité</w:t>
      </w:r>
      <w:r w:rsidR="007D0B10">
        <w:t xml:space="preserve"> ; </w:t>
      </w:r>
      <w:r w:rsidRPr="00EA49B4">
        <w:t>il fut pénétré de ma douleur et de l</w:t>
      </w:r>
      <w:r w:rsidR="007D0B10">
        <w:t>’</w:t>
      </w:r>
      <w:r w:rsidRPr="00EA49B4">
        <w:t>intensité de mes remords</w:t>
      </w:r>
      <w:r w:rsidR="007D0B10">
        <w:t xml:space="preserve">. </w:t>
      </w:r>
      <w:r w:rsidRPr="00EA49B4">
        <w:t>Soutenu par quelques-uns des assistants</w:t>
      </w:r>
      <w:r w:rsidR="007D0B10">
        <w:t xml:space="preserve">, </w:t>
      </w:r>
      <w:r w:rsidRPr="00EA49B4">
        <w:t>il se leva de dessus son siège</w:t>
      </w:r>
      <w:r w:rsidR="007D0B10">
        <w:t xml:space="preserve">, </w:t>
      </w:r>
      <w:r w:rsidRPr="00EA49B4">
        <w:t>et</w:t>
      </w:r>
      <w:r w:rsidR="007D0B10">
        <w:t xml:space="preserve">… </w:t>
      </w:r>
      <w:r w:rsidRPr="00EA49B4">
        <w:t>à mon extrême surprise</w:t>
      </w:r>
      <w:r w:rsidR="007D0B10">
        <w:t xml:space="preserve">… </w:t>
      </w:r>
      <w:r w:rsidRPr="00EA49B4">
        <w:t>il se précipita dans mes bras</w:t>
      </w:r>
      <w:r w:rsidR="007D0B10">
        <w:t>.</w:t>
      </w:r>
    </w:p>
    <w:p w14:paraId="1FE78FEF" w14:textId="38429A4C" w:rsidR="00CC13A3" w:rsidRPr="00EA49B4" w:rsidRDefault="007D0B10" w:rsidP="00CC13A3">
      <w:r>
        <w:lastRenderedPageBreak/>
        <w:t>« </w:t>
      </w:r>
      <w:r w:rsidR="00CC13A3" w:rsidRPr="00EA49B4">
        <w:t>Williams</w:t>
      </w:r>
      <w:r>
        <w:t xml:space="preserve">, </w:t>
      </w:r>
      <w:r w:rsidR="00CC13A3" w:rsidRPr="00EA49B4">
        <w:t>dit-il</w:t>
      </w:r>
      <w:r>
        <w:t xml:space="preserve">, </w:t>
      </w:r>
      <w:r w:rsidR="00CC13A3" w:rsidRPr="00EA49B4">
        <w:t>vous avez vaincu</w:t>
      </w:r>
      <w:r>
        <w:t xml:space="preserve"> ! </w:t>
      </w:r>
      <w:r w:rsidR="00CC13A3" w:rsidRPr="00EA49B4">
        <w:t>je vois trop la grandeur et l</w:t>
      </w:r>
      <w:r>
        <w:t>’</w:t>
      </w:r>
      <w:r w:rsidR="00CC13A3" w:rsidRPr="00EA49B4">
        <w:t>élévation de votre âme</w:t>
      </w:r>
      <w:r>
        <w:t xml:space="preserve">. </w:t>
      </w:r>
      <w:r w:rsidR="00CC13A3" w:rsidRPr="00EA49B4">
        <w:t>Je sens que je me suis perdu moi-même</w:t>
      </w:r>
      <w:r>
        <w:t xml:space="preserve">, </w:t>
      </w:r>
      <w:r w:rsidR="00CC13A3" w:rsidRPr="00EA49B4">
        <w:t>que c</w:t>
      </w:r>
      <w:r>
        <w:t>’</w:t>
      </w:r>
      <w:r w:rsidR="00CC13A3" w:rsidRPr="00EA49B4">
        <w:t>est l</w:t>
      </w:r>
      <w:r>
        <w:t>’</w:t>
      </w:r>
      <w:r w:rsidR="00CC13A3" w:rsidRPr="00EA49B4">
        <w:t>excès de ma jalouse inquiétude qui m</w:t>
      </w:r>
      <w:r>
        <w:t>’</w:t>
      </w:r>
      <w:r w:rsidR="00CC13A3" w:rsidRPr="00EA49B4">
        <w:t>a seul précipité dans l</w:t>
      </w:r>
      <w:r>
        <w:t>’</w:t>
      </w:r>
      <w:r w:rsidR="00CC13A3" w:rsidRPr="00EA49B4">
        <w:t>abîme</w:t>
      </w:r>
      <w:r>
        <w:t xml:space="preserve">, </w:t>
      </w:r>
      <w:r w:rsidR="00CC13A3" w:rsidRPr="00EA49B4">
        <w:t>et que je n</w:t>
      </w:r>
      <w:r>
        <w:t>’</w:t>
      </w:r>
      <w:r w:rsidR="00CC13A3" w:rsidRPr="00EA49B4">
        <w:t>ai rien à vous imputer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aurais bravé tout ce que la haine et l</w:t>
      </w:r>
      <w:r>
        <w:t>’</w:t>
      </w:r>
      <w:r w:rsidR="00CC13A3" w:rsidRPr="00EA49B4">
        <w:t>animosité auraient pu vous suggérer contre moi</w:t>
      </w:r>
      <w:r>
        <w:t xml:space="preserve">. </w:t>
      </w:r>
      <w:r w:rsidR="00CC13A3" w:rsidRPr="00EA49B4">
        <w:t>Mais</w:t>
      </w:r>
      <w:r>
        <w:t xml:space="preserve">, </w:t>
      </w:r>
      <w:r w:rsidR="00CC13A3" w:rsidRPr="00EA49B4">
        <w:t>je le vois</w:t>
      </w:r>
      <w:r>
        <w:t xml:space="preserve">, </w:t>
      </w:r>
      <w:r w:rsidR="00CC13A3" w:rsidRPr="00EA49B4">
        <w:t>la simplicité touchante et énergique de vos paroles a porté la conviction dans tous les cœurs</w:t>
      </w:r>
      <w:r>
        <w:t xml:space="preserve">. </w:t>
      </w:r>
      <w:r w:rsidR="00CC13A3" w:rsidRPr="00EA49B4">
        <w:t>Tout est fini pour moi</w:t>
      </w:r>
      <w:r>
        <w:t xml:space="preserve">. </w:t>
      </w:r>
      <w:r w:rsidR="00CC13A3" w:rsidRPr="00EA49B4">
        <w:t>Ce que j</w:t>
      </w:r>
      <w:r>
        <w:t>’</w:t>
      </w:r>
      <w:r w:rsidR="00CC13A3" w:rsidRPr="00EA49B4">
        <w:t>ai le plus ardemment désiré m</w:t>
      </w:r>
      <w:r>
        <w:t>’</w:t>
      </w:r>
      <w:r w:rsidR="00CC13A3" w:rsidRPr="00EA49B4">
        <w:t>est enlevé pour jamais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souillé ma vie d</w:t>
      </w:r>
      <w:r>
        <w:t>’</w:t>
      </w:r>
      <w:r w:rsidR="00CC13A3" w:rsidRPr="00EA49B4">
        <w:t>une longue suite de basses cruautés pour couvrir un acte d</w:t>
      </w:r>
      <w:r>
        <w:t>’</w:t>
      </w:r>
      <w:r w:rsidR="00CC13A3" w:rsidRPr="00EA49B4">
        <w:t>égarement passager et ne pas être en butte aux injustes préjugés du monde</w:t>
      </w:r>
      <w:r>
        <w:t xml:space="preserve">. </w:t>
      </w:r>
      <w:r w:rsidR="00CC13A3" w:rsidRPr="00EA49B4">
        <w:t>Le voile sous lequel je me cachais est entièrement tombé</w:t>
      </w:r>
      <w:r>
        <w:t xml:space="preserve">. </w:t>
      </w:r>
      <w:r w:rsidR="00CC13A3" w:rsidRPr="00EA49B4">
        <w:t>Mon nom sera voué à l</w:t>
      </w:r>
      <w:r>
        <w:t>’</w:t>
      </w:r>
      <w:r w:rsidR="00CC13A3" w:rsidRPr="00EA49B4">
        <w:t>infamie</w:t>
      </w:r>
      <w:r>
        <w:t xml:space="preserve">, </w:t>
      </w:r>
      <w:r w:rsidR="00CC13A3" w:rsidRPr="00EA49B4">
        <w:t>tandis que votre héroïsme</w:t>
      </w:r>
      <w:r>
        <w:t xml:space="preserve">, </w:t>
      </w:r>
      <w:r w:rsidR="00CC13A3" w:rsidRPr="00EA49B4">
        <w:t>votre constance et vos vertus exciteront à jamais l</w:t>
      </w:r>
      <w:r>
        <w:t>’</w:t>
      </w:r>
      <w:r w:rsidR="00CC13A3" w:rsidRPr="00EA49B4">
        <w:t>admiration</w:t>
      </w:r>
      <w:r>
        <w:t xml:space="preserve">. </w:t>
      </w:r>
      <w:r w:rsidR="00CC13A3" w:rsidRPr="00EA49B4">
        <w:t>Vous m</w:t>
      </w:r>
      <w:r>
        <w:t>’</w:t>
      </w:r>
      <w:r w:rsidR="00CC13A3" w:rsidRPr="00EA49B4">
        <w:t>avez porté la plus cruelle de toutes les blessures</w:t>
      </w:r>
      <w:r>
        <w:t xml:space="preserve">, </w:t>
      </w:r>
      <w:r w:rsidR="00CC13A3" w:rsidRPr="00EA49B4">
        <w:t>mais je bénis la main qui me frappe</w:t>
      </w:r>
      <w:r>
        <w:t xml:space="preserve">. </w:t>
      </w:r>
      <w:r w:rsidR="00CC13A3" w:rsidRPr="00EA49B4">
        <w:t>Et vous</w:t>
      </w:r>
      <w:r>
        <w:t xml:space="preserve">, </w:t>
      </w:r>
      <w:r w:rsidR="00CC13A3" w:rsidRPr="00EA49B4">
        <w:t>dit-il en se tournant vers le magistrat</w:t>
      </w:r>
      <w:r>
        <w:t xml:space="preserve">, </w:t>
      </w:r>
      <w:r w:rsidR="00CC13A3" w:rsidRPr="00EA49B4">
        <w:t>ordonnez de moi ce que vous voudrez</w:t>
      </w:r>
      <w:r>
        <w:t xml:space="preserve">. </w:t>
      </w:r>
      <w:r w:rsidR="00CC13A3" w:rsidRPr="00EA49B4">
        <w:t>Je suis prêt à subir la vengeance de la loi</w:t>
      </w:r>
      <w:r>
        <w:t xml:space="preserve">. </w:t>
      </w:r>
      <w:r w:rsidR="00CC13A3" w:rsidRPr="00EA49B4">
        <w:t>Vous ne pouvez jamais m</w:t>
      </w:r>
      <w:r>
        <w:t>’</w:t>
      </w:r>
      <w:r w:rsidR="00CC13A3" w:rsidRPr="00EA49B4">
        <w:t>infliger plus de peines que je n</w:t>
      </w:r>
      <w:r>
        <w:t>’</w:t>
      </w:r>
      <w:r w:rsidR="00CC13A3" w:rsidRPr="00EA49B4">
        <w:t>en mérite</w:t>
      </w:r>
      <w:r>
        <w:t xml:space="preserve">. </w:t>
      </w:r>
      <w:r w:rsidR="00CC13A3" w:rsidRPr="00EA49B4">
        <w:t>Je ne puis vous paraître plus odieux que je le suis à moi-même</w:t>
      </w:r>
      <w:r>
        <w:t xml:space="preserve">. </w:t>
      </w:r>
      <w:r w:rsidR="00CC13A3" w:rsidRPr="00EA49B4">
        <w:t>Je suis le plus exécrable des scélérats</w:t>
      </w:r>
      <w:r>
        <w:t xml:space="preserve">. </w:t>
      </w:r>
      <w:r w:rsidR="00CC13A3" w:rsidRPr="00EA49B4">
        <w:t>J</w:t>
      </w:r>
      <w:r>
        <w:t>’</w:t>
      </w:r>
      <w:r w:rsidR="00CC13A3" w:rsidRPr="00EA49B4">
        <w:t>ai traîné pendant des années</w:t>
      </w:r>
      <w:r>
        <w:t xml:space="preserve"> (</w:t>
      </w:r>
      <w:r w:rsidR="00CC13A3" w:rsidRPr="00EA49B4">
        <w:t>je ne sais depuis quand</w:t>
      </w:r>
      <w:r>
        <w:t xml:space="preserve">) </w:t>
      </w:r>
      <w:r w:rsidR="00CC13A3" w:rsidRPr="00EA49B4">
        <w:t>ma déplorable existence dans d</w:t>
      </w:r>
      <w:r>
        <w:t>’</w:t>
      </w:r>
      <w:r w:rsidR="00CC13A3" w:rsidRPr="00EA49B4">
        <w:t>épouvantables tortures</w:t>
      </w:r>
      <w:r>
        <w:t xml:space="preserve">. </w:t>
      </w:r>
      <w:r w:rsidR="00CC13A3" w:rsidRPr="00EA49B4">
        <w:t>Je la perds enfin</w:t>
      </w:r>
      <w:r>
        <w:t xml:space="preserve">, </w:t>
      </w:r>
      <w:r w:rsidR="00CC13A3" w:rsidRPr="00EA49B4">
        <w:t>pour prix de tant de travaux et de tant de crimes</w:t>
      </w:r>
      <w:r>
        <w:t xml:space="preserve">, </w:t>
      </w:r>
      <w:r w:rsidR="00CC13A3" w:rsidRPr="00EA49B4">
        <w:t>en voyant s</w:t>
      </w:r>
      <w:r>
        <w:t>’</w:t>
      </w:r>
      <w:r w:rsidR="00CC13A3" w:rsidRPr="00EA49B4">
        <w:t>évanouir avec elle ce qui faisait ma seule espérance</w:t>
      </w:r>
      <w:r>
        <w:t xml:space="preserve">, </w:t>
      </w:r>
      <w:r w:rsidR="00CC13A3" w:rsidRPr="00EA49B4">
        <w:t>en me voyant arracher l</w:t>
      </w:r>
      <w:r>
        <w:t>’</w:t>
      </w:r>
      <w:r w:rsidR="00CC13A3" w:rsidRPr="00EA49B4">
        <w:t>unique bien pour lequel je consentisse d</w:t>
      </w:r>
      <w:r>
        <w:t>’</w:t>
      </w:r>
      <w:r w:rsidR="00CC13A3" w:rsidRPr="00EA49B4">
        <w:t>exister</w:t>
      </w:r>
      <w:r>
        <w:t xml:space="preserve">. </w:t>
      </w:r>
      <w:r w:rsidR="00CC13A3" w:rsidRPr="00EA49B4">
        <w:t>Il était digne d</w:t>
      </w:r>
      <w:r>
        <w:t>’</w:t>
      </w:r>
      <w:r w:rsidR="00CC13A3" w:rsidRPr="00EA49B4">
        <w:t>une telle vie de ne durer précisément que ce qu</w:t>
      </w:r>
      <w:r>
        <w:t>’</w:t>
      </w:r>
      <w:r w:rsidR="00CC13A3" w:rsidRPr="00EA49B4">
        <w:t>il fallait pour être témoin de cette déplorable chute</w:t>
      </w:r>
      <w:r>
        <w:t xml:space="preserve">. </w:t>
      </w:r>
      <w:r w:rsidR="00CC13A3" w:rsidRPr="00EA49B4">
        <w:t>Toutefois</w:t>
      </w:r>
      <w:r>
        <w:t xml:space="preserve">, </w:t>
      </w:r>
      <w:r w:rsidR="00CC13A3" w:rsidRPr="00EA49B4">
        <w:t>si vous voulez me livrer au châtiment que j</w:t>
      </w:r>
      <w:r>
        <w:t>’</w:t>
      </w:r>
      <w:r w:rsidR="00CC13A3" w:rsidRPr="00EA49B4">
        <w:t>ai mérité</w:t>
      </w:r>
      <w:r>
        <w:t xml:space="preserve">, </w:t>
      </w:r>
      <w:r w:rsidR="00CC13A3" w:rsidRPr="00EA49B4">
        <w:t>hâtez les coups de votre justice</w:t>
      </w:r>
      <w:r>
        <w:t xml:space="preserve"> ; </w:t>
      </w:r>
      <w:r w:rsidR="00CC13A3" w:rsidRPr="00EA49B4">
        <w:t>c</w:t>
      </w:r>
      <w:r>
        <w:t>’</w:t>
      </w:r>
      <w:r w:rsidR="00CC13A3" w:rsidRPr="00EA49B4">
        <w:t>était le seul amour de ma réputation qui entretenait dans mon cœur la chaleur de la vie</w:t>
      </w:r>
      <w:r>
        <w:t xml:space="preserve">, </w:t>
      </w:r>
      <w:r w:rsidR="00CC13A3" w:rsidRPr="00EA49B4">
        <w:t>et je sens que la honte et la mort me frappent du même coup</w:t>
      </w:r>
      <w:r>
        <w:t>. »</w:t>
      </w:r>
    </w:p>
    <w:p w14:paraId="03E6367F" w14:textId="77777777" w:rsidR="007D0B10" w:rsidRDefault="00CC13A3" w:rsidP="00CC13A3">
      <w:r w:rsidRPr="00EA49B4">
        <w:lastRenderedPageBreak/>
        <w:t>Je rapporte les louanges que m</w:t>
      </w:r>
      <w:r w:rsidR="007D0B10">
        <w:t>’</w:t>
      </w:r>
      <w:r w:rsidRPr="00EA49B4">
        <w:t>a données Falkland</w:t>
      </w:r>
      <w:r w:rsidR="007D0B10">
        <w:t xml:space="preserve">, </w:t>
      </w:r>
      <w:r w:rsidRPr="00EA49B4">
        <w:t>non que je croie les mériter</w:t>
      </w:r>
      <w:r w:rsidR="007D0B10">
        <w:t xml:space="preserve">, </w:t>
      </w:r>
      <w:r w:rsidRPr="00EA49B4">
        <w:t>mais pour qu</w:t>
      </w:r>
      <w:r w:rsidR="007D0B10">
        <w:t>’</w:t>
      </w:r>
      <w:r w:rsidRPr="00EA49B4">
        <w:t>elles contribuent à aggraver encore l</w:t>
      </w:r>
      <w:r w:rsidR="007D0B10">
        <w:t>’</w:t>
      </w:r>
      <w:r w:rsidRPr="00EA49B4">
        <w:t>énormité de la froide barbarie dont je me suis rendu coupable</w:t>
      </w:r>
      <w:r w:rsidR="007D0B10">
        <w:t xml:space="preserve">. </w:t>
      </w:r>
      <w:r w:rsidRPr="00EA49B4">
        <w:t>Il ne survécut que trois jours à cette cruelle scène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été son assassin</w:t>
      </w:r>
      <w:r w:rsidR="007D0B10">
        <w:t xml:space="preserve">. </w:t>
      </w:r>
      <w:r w:rsidRPr="00EA49B4">
        <w:t>C</w:t>
      </w:r>
      <w:r w:rsidR="007D0B10">
        <w:t>’</w:t>
      </w:r>
      <w:r w:rsidRPr="00EA49B4">
        <w:t>était bien à lui qu</w:t>
      </w:r>
      <w:r w:rsidR="007D0B10">
        <w:t>’</w:t>
      </w:r>
      <w:r w:rsidRPr="00EA49B4">
        <w:t>il appartenait de vanter ma constance</w:t>
      </w:r>
      <w:r w:rsidR="007D0B10">
        <w:t xml:space="preserve">, </w:t>
      </w:r>
      <w:r w:rsidRPr="00EA49B4">
        <w:t>à lui dont ma folle précipitation immolait l</w:t>
      </w:r>
      <w:r w:rsidR="007D0B10">
        <w:t>’</w:t>
      </w:r>
      <w:r w:rsidRPr="00EA49B4">
        <w:t>honneur et la vie</w:t>
      </w:r>
      <w:r w:rsidR="007D0B10">
        <w:t xml:space="preserve"> ! </w:t>
      </w:r>
      <w:r w:rsidRPr="00EA49B4">
        <w:t>En comparaison de ma conduite envers lui</w:t>
      </w:r>
      <w:r w:rsidR="007D0B10">
        <w:t xml:space="preserve">, </w:t>
      </w:r>
      <w:r w:rsidRPr="00EA49B4">
        <w:t>il aurait été généreux de lui plonger moi-même un poignard dans le sein</w:t>
      </w:r>
      <w:r w:rsidR="007D0B10">
        <w:t xml:space="preserve"> ! </w:t>
      </w:r>
      <w:r w:rsidRPr="00EA49B4">
        <w:t>il aurait encore pu me rendre grâce de ma bonté</w:t>
      </w:r>
      <w:r w:rsidR="007D0B10">
        <w:t xml:space="preserve">. </w:t>
      </w:r>
      <w:r w:rsidRPr="00EA49B4">
        <w:t>Mais qu</w:t>
      </w:r>
      <w:r w:rsidR="007D0B10">
        <w:t>’</w:t>
      </w:r>
      <w:r w:rsidRPr="00EA49B4">
        <w:t>avais-je fait</w:t>
      </w:r>
      <w:r w:rsidR="007D0B10">
        <w:t xml:space="preserve"> ? </w:t>
      </w:r>
      <w:r w:rsidRPr="00EA49B4">
        <w:t>Atroce et abominable méchant</w:t>
      </w:r>
      <w:r w:rsidR="007D0B10">
        <w:t xml:space="preserve"> ! </w:t>
      </w:r>
      <w:r w:rsidRPr="00EA49B4">
        <w:t>je m</w:t>
      </w:r>
      <w:r w:rsidR="007D0B10">
        <w:t>’</w:t>
      </w:r>
      <w:r w:rsidRPr="00EA49B4">
        <w:t>étais fait un jeu barbare de lui infliger des tortures mille fois plus cruelles que la mort</w:t>
      </w:r>
      <w:r w:rsidR="007D0B10">
        <w:t xml:space="preserve">. </w:t>
      </w:r>
      <w:r w:rsidRPr="00EA49B4">
        <w:t>Aussi je porte la peine de mon crime</w:t>
      </w:r>
      <w:r w:rsidR="007D0B10">
        <w:t xml:space="preserve">. </w:t>
      </w:r>
      <w:r w:rsidRPr="00EA49B4">
        <w:t>J</w:t>
      </w:r>
      <w:r w:rsidR="007D0B10">
        <w:t>’</w:t>
      </w:r>
      <w:r w:rsidRPr="00EA49B4">
        <w:t>ai toujours devant moi son image</w:t>
      </w:r>
      <w:r w:rsidR="007D0B10">
        <w:t xml:space="preserve">. </w:t>
      </w:r>
      <w:r w:rsidRPr="00EA49B4">
        <w:t>Dans mes veilles ou dans mes songes</w:t>
      </w:r>
      <w:r w:rsidR="007D0B10">
        <w:t xml:space="preserve">, </w:t>
      </w:r>
      <w:r w:rsidRPr="00EA49B4">
        <w:t>c</w:t>
      </w:r>
      <w:r w:rsidR="007D0B10">
        <w:t>’</w:t>
      </w:r>
      <w:r w:rsidRPr="00EA49B4">
        <w:t>est lui que je vois</w:t>
      </w:r>
      <w:r w:rsidR="007D0B10">
        <w:t xml:space="preserve">. </w:t>
      </w:r>
      <w:r w:rsidRPr="00EA49B4">
        <w:t>Je le vois qui me reproche avec douceur mon insensibilité</w:t>
      </w:r>
      <w:r w:rsidR="007D0B10">
        <w:t xml:space="preserve">. </w:t>
      </w:r>
      <w:r w:rsidRPr="00EA49B4">
        <w:t>Je ne vis que pour être la proie du remords</w:t>
      </w:r>
      <w:r w:rsidR="007D0B10">
        <w:t xml:space="preserve">. </w:t>
      </w:r>
      <w:r w:rsidRPr="00EA49B4">
        <w:t>Hélas</w:t>
      </w:r>
      <w:r w:rsidR="007D0B10">
        <w:t xml:space="preserve"> ! </w:t>
      </w:r>
      <w:r w:rsidRPr="00EA49B4">
        <w:t>je suis ce même Caleb Williams qui pouvait encore</w:t>
      </w:r>
      <w:r w:rsidR="007D0B10">
        <w:t xml:space="preserve">, </w:t>
      </w:r>
      <w:r w:rsidRPr="00EA49B4">
        <w:t>il y a quelques jours</w:t>
      </w:r>
      <w:r w:rsidR="007D0B10">
        <w:t xml:space="preserve">, </w:t>
      </w:r>
      <w:r w:rsidRPr="00EA49B4">
        <w:t>au milieu de ses infortunes inouïes</w:t>
      </w:r>
      <w:r w:rsidR="007D0B10">
        <w:t xml:space="preserve">, </w:t>
      </w:r>
      <w:r w:rsidRPr="00EA49B4">
        <w:t>se vanter de son innocence</w:t>
      </w:r>
      <w:r w:rsidR="007D0B10">
        <w:t>.</w:t>
      </w:r>
    </w:p>
    <w:p w14:paraId="7D30B501" w14:textId="77777777" w:rsidR="007D0B10" w:rsidRDefault="00CC13A3" w:rsidP="00CC13A3">
      <w:r w:rsidRPr="00EA49B4">
        <w:t>Tel fut le résultat du plan que j</w:t>
      </w:r>
      <w:r w:rsidR="007D0B10">
        <w:t>’</w:t>
      </w:r>
      <w:r w:rsidRPr="00EA49B4">
        <w:t>avais formé pour me délivrer des maux que j</w:t>
      </w:r>
      <w:r w:rsidR="007D0B10">
        <w:t>’</w:t>
      </w:r>
      <w:r w:rsidRPr="00EA49B4">
        <w:t>endurais depuis si longtemps</w:t>
      </w:r>
      <w:r w:rsidR="007D0B10">
        <w:t xml:space="preserve">. </w:t>
      </w:r>
      <w:r w:rsidRPr="00EA49B4">
        <w:t>Je me figurais que</w:t>
      </w:r>
      <w:r w:rsidR="007D0B10">
        <w:t xml:space="preserve">, </w:t>
      </w:r>
      <w:r w:rsidRPr="00EA49B4">
        <w:t>si Falkland venait à mourir</w:t>
      </w:r>
      <w:r w:rsidR="007D0B10">
        <w:t xml:space="preserve">, </w:t>
      </w:r>
      <w:r w:rsidRPr="00EA49B4">
        <w:t>je pourrais retrouver encore tout ce qui rend la vie précieuse</w:t>
      </w:r>
      <w:r w:rsidR="007D0B10">
        <w:t xml:space="preserve">. </w:t>
      </w:r>
      <w:r w:rsidRPr="00EA49B4">
        <w:t>Je me figurais que si je parvenais à démontrer le crime de Falkland</w:t>
      </w:r>
      <w:r w:rsidR="007D0B10">
        <w:t xml:space="preserve">, </w:t>
      </w:r>
      <w:r w:rsidRPr="00EA49B4">
        <w:t>mes efforts seraient couronnés par les faveurs de la fortune et les applaudissements des hommes</w:t>
      </w:r>
      <w:r w:rsidR="007D0B10">
        <w:t xml:space="preserve">. </w:t>
      </w:r>
      <w:r w:rsidRPr="00EA49B4">
        <w:t>L</w:t>
      </w:r>
      <w:r w:rsidR="007D0B10">
        <w:t>’</w:t>
      </w:r>
      <w:r w:rsidRPr="00EA49B4">
        <w:t>une et l</w:t>
      </w:r>
      <w:r w:rsidR="007D0B10">
        <w:t>’</w:t>
      </w:r>
      <w:r w:rsidRPr="00EA49B4">
        <w:t>autre de ces conditions sont remplies</w:t>
      </w:r>
      <w:r w:rsidR="007D0B10">
        <w:t xml:space="preserve"> ; </w:t>
      </w:r>
      <w:r w:rsidRPr="00EA49B4">
        <w:t>et ce n</w:t>
      </w:r>
      <w:r w:rsidR="007D0B10">
        <w:t>’</w:t>
      </w:r>
      <w:r w:rsidRPr="00EA49B4">
        <w:t>est que d</w:t>
      </w:r>
      <w:r w:rsidR="007D0B10">
        <w:t>’</w:t>
      </w:r>
      <w:r w:rsidRPr="00EA49B4">
        <w:t>aujourd</w:t>
      </w:r>
      <w:r w:rsidR="007D0B10">
        <w:t>’</w:t>
      </w:r>
      <w:r w:rsidRPr="00EA49B4">
        <w:t>hui que je suis véritablement misérable</w:t>
      </w:r>
      <w:r w:rsidR="007D0B10">
        <w:t>.</w:t>
      </w:r>
    </w:p>
    <w:p w14:paraId="2B617A66" w14:textId="77777777" w:rsidR="007D0B10" w:rsidRDefault="00CC13A3" w:rsidP="00CC13A3">
      <w:r w:rsidRPr="00EA49B4">
        <w:t xml:space="preserve">Mais pourquoi est-ce </w:t>
      </w:r>
      <w:r w:rsidRPr="00EA49B4">
        <w:rPr>
          <w:i/>
          <w:iCs/>
        </w:rPr>
        <w:t>moi</w:t>
      </w:r>
      <w:r w:rsidRPr="00EA49B4">
        <w:t xml:space="preserve"> qui suis perpétuellement le centre de mes réflexions</w:t>
      </w:r>
      <w:r w:rsidR="007D0B10">
        <w:t xml:space="preserve">, – </w:t>
      </w:r>
      <w:r w:rsidRPr="00EA49B4">
        <w:t xml:space="preserve">ce </w:t>
      </w:r>
      <w:r w:rsidRPr="00EA49B4">
        <w:rPr>
          <w:i/>
          <w:iCs/>
        </w:rPr>
        <w:t>moi</w:t>
      </w:r>
      <w:r w:rsidRPr="00EA49B4">
        <w:t xml:space="preserve"> que je n</w:t>
      </w:r>
      <w:r w:rsidR="007D0B10">
        <w:t>’</w:t>
      </w:r>
      <w:r w:rsidRPr="00EA49B4">
        <w:t>ai que trop écouté</w:t>
      </w:r>
      <w:r w:rsidR="007D0B10">
        <w:t xml:space="preserve">, </w:t>
      </w:r>
      <w:r w:rsidRPr="00EA49B4">
        <w:t xml:space="preserve">ce </w:t>
      </w:r>
      <w:r w:rsidRPr="00EA49B4">
        <w:rPr>
          <w:i/>
          <w:iCs/>
        </w:rPr>
        <w:t>moi</w:t>
      </w:r>
      <w:r w:rsidRPr="00EA49B4">
        <w:t xml:space="preserve"> qui a été la source de mes funestes erreurs</w:t>
      </w:r>
      <w:r w:rsidR="007D0B10">
        <w:t xml:space="preserve"> ? </w:t>
      </w:r>
      <w:r w:rsidRPr="00EA49B4">
        <w:t>Falkland</w:t>
      </w:r>
      <w:r w:rsidR="007D0B10">
        <w:t xml:space="preserve">, </w:t>
      </w:r>
      <w:r w:rsidRPr="00EA49B4">
        <w:t>je ne veux m</w:t>
      </w:r>
      <w:r w:rsidR="007D0B10">
        <w:t>’</w:t>
      </w:r>
      <w:r w:rsidRPr="00EA49B4">
        <w:t>entretenir que de toi</w:t>
      </w:r>
      <w:r w:rsidR="007D0B10">
        <w:t xml:space="preserve">, </w:t>
      </w:r>
      <w:r w:rsidRPr="00EA49B4">
        <w:t>et c</w:t>
      </w:r>
      <w:r w:rsidR="007D0B10">
        <w:t>’</w:t>
      </w:r>
      <w:r w:rsidRPr="00EA49B4">
        <w:t>est dans cette pensée que je puiserai sans cesse un nouvel aliment à mes douleurs</w:t>
      </w:r>
      <w:r w:rsidR="007D0B10">
        <w:t xml:space="preserve">. </w:t>
      </w:r>
      <w:r w:rsidRPr="00EA49B4">
        <w:lastRenderedPageBreak/>
        <w:t>Je veux consacrer à ta cendre une larme généreuse et désintéressée</w:t>
      </w:r>
      <w:r w:rsidR="007D0B10">
        <w:t xml:space="preserve">. </w:t>
      </w:r>
      <w:r w:rsidRPr="00EA49B4">
        <w:t>Jamais âme plus grande et plus sublime n</w:t>
      </w:r>
      <w:r w:rsidR="007D0B10">
        <w:t>’</w:t>
      </w:r>
      <w:r w:rsidRPr="00EA49B4">
        <w:t>a paru parmi les enfants des hommes</w:t>
      </w:r>
      <w:r w:rsidR="007D0B10">
        <w:t xml:space="preserve">. </w:t>
      </w:r>
      <w:r w:rsidRPr="00EA49B4">
        <w:t>Rien n</w:t>
      </w:r>
      <w:r w:rsidR="007D0B10">
        <w:t>’</w:t>
      </w:r>
      <w:r w:rsidRPr="00EA49B4">
        <w:t>était au-dessus de ton vaste et brillant génie</w:t>
      </w:r>
      <w:r w:rsidR="007D0B10">
        <w:t xml:space="preserve">, </w:t>
      </w:r>
      <w:r w:rsidRPr="00EA49B4">
        <w:t>et l</w:t>
      </w:r>
      <w:r w:rsidR="007D0B10">
        <w:t>’</w:t>
      </w:r>
      <w:r w:rsidRPr="00EA49B4">
        <w:t>ambition qui brûlait dans ton sein émanait des sources du ciel</w:t>
      </w:r>
      <w:r w:rsidR="007D0B10">
        <w:t xml:space="preserve">. </w:t>
      </w:r>
      <w:r w:rsidRPr="00EA49B4">
        <w:t>Mais</w:t>
      </w:r>
      <w:r w:rsidR="007D0B10">
        <w:t xml:space="preserve">, </w:t>
      </w:r>
      <w:r w:rsidRPr="00EA49B4">
        <w:t>dans l</w:t>
      </w:r>
      <w:r w:rsidR="007D0B10">
        <w:t>’</w:t>
      </w:r>
      <w:r w:rsidRPr="00EA49B4">
        <w:t>aride et hideux désert des sociétés humaines</w:t>
      </w:r>
      <w:r w:rsidR="007D0B10">
        <w:t xml:space="preserve">, </w:t>
      </w:r>
      <w:r w:rsidRPr="00EA49B4">
        <w:t>à quoi servent les plus beaux talents et les sentiments les plus distingués</w:t>
      </w:r>
      <w:r w:rsidR="007D0B10">
        <w:t xml:space="preserve"> ? </w:t>
      </w:r>
      <w:r w:rsidRPr="00EA49B4">
        <w:t>C</w:t>
      </w:r>
      <w:r w:rsidR="007D0B10">
        <w:t>’</w:t>
      </w:r>
      <w:r w:rsidRPr="00EA49B4">
        <w:t>est un sol empesté où la plante la plus précieuse ne s</w:t>
      </w:r>
      <w:r w:rsidR="007D0B10">
        <w:t>’</w:t>
      </w:r>
      <w:r w:rsidRPr="00EA49B4">
        <w:t>imbibe que de poison</w:t>
      </w:r>
      <w:r w:rsidR="007D0B10">
        <w:t xml:space="preserve">, </w:t>
      </w:r>
      <w:r w:rsidRPr="00EA49B4">
        <w:t>à mesure qu</w:t>
      </w:r>
      <w:r w:rsidR="007D0B10">
        <w:t>’</w:t>
      </w:r>
      <w:r w:rsidRPr="00EA49B4">
        <w:t>elle y prend sa croissance</w:t>
      </w:r>
      <w:r w:rsidR="007D0B10">
        <w:t xml:space="preserve">. </w:t>
      </w:r>
      <w:r w:rsidRPr="00EA49B4">
        <w:t>Tout ce qui</w:t>
      </w:r>
      <w:r w:rsidR="007D0B10">
        <w:t xml:space="preserve">, </w:t>
      </w:r>
      <w:r w:rsidRPr="00EA49B4">
        <w:t>dans un champ heureux et sous un ciel plus pur</w:t>
      </w:r>
      <w:r w:rsidR="007D0B10">
        <w:t xml:space="preserve">, </w:t>
      </w:r>
      <w:r w:rsidRPr="00EA49B4">
        <w:t>pourrait s</w:t>
      </w:r>
      <w:r w:rsidR="007D0B10">
        <w:t>’</w:t>
      </w:r>
      <w:r w:rsidRPr="00EA49B4">
        <w:t>étendre et se propager en sentiments vertueux et en projets utiles</w:t>
      </w:r>
      <w:r w:rsidR="007D0B10">
        <w:t xml:space="preserve">, </w:t>
      </w:r>
      <w:r w:rsidRPr="00EA49B4">
        <w:t>y dégénère bientôt en vice et en crimes</w:t>
      </w:r>
      <w:r w:rsidR="007D0B10">
        <w:t>.</w:t>
      </w:r>
    </w:p>
    <w:p w14:paraId="28E1227C" w14:textId="77777777" w:rsidR="007D0B10" w:rsidRDefault="00CC13A3" w:rsidP="00CC13A3">
      <w:r w:rsidRPr="00EA49B4">
        <w:t>Falk</w:t>
      </w:r>
      <w:r>
        <w:t>la</w:t>
      </w:r>
      <w:r w:rsidRPr="00EA49B4">
        <w:t>nd</w:t>
      </w:r>
      <w:r w:rsidR="007D0B10">
        <w:t xml:space="preserve">, </w:t>
      </w:r>
      <w:r w:rsidRPr="00EA49B4">
        <w:t>tu as commencé ta carrière avec les intentions les plus pures et les plus louables</w:t>
      </w:r>
      <w:r w:rsidR="007D0B10">
        <w:t xml:space="preserve"> ; </w:t>
      </w:r>
      <w:r w:rsidRPr="00EA49B4">
        <w:t>mais</w:t>
      </w:r>
      <w:r w:rsidR="007D0B10">
        <w:t xml:space="preserve">, </w:t>
      </w:r>
      <w:r w:rsidRPr="00EA49B4">
        <w:t>dès ta plus tendre jeunesse</w:t>
      </w:r>
      <w:r w:rsidR="007D0B10">
        <w:t xml:space="preserve">, </w:t>
      </w:r>
      <w:r w:rsidRPr="00EA49B4">
        <w:t>tu as sucé le poison du faux honneur</w:t>
      </w:r>
      <w:r w:rsidR="007D0B10">
        <w:t xml:space="preserve">, </w:t>
      </w:r>
      <w:r w:rsidRPr="00EA49B4">
        <w:t>et</w:t>
      </w:r>
      <w:r w:rsidR="007D0B10">
        <w:t xml:space="preserve">, </w:t>
      </w:r>
      <w:r w:rsidRPr="00EA49B4">
        <w:t>de retour dans ton pays natal</w:t>
      </w:r>
      <w:r w:rsidR="007D0B10">
        <w:t xml:space="preserve">, </w:t>
      </w:r>
      <w:r w:rsidRPr="00EA49B4">
        <w:t>tu t</w:t>
      </w:r>
      <w:r w:rsidR="007D0B10">
        <w:t>’</w:t>
      </w:r>
      <w:r w:rsidRPr="00EA49B4">
        <w:t>es vu exposé aux traits d</w:t>
      </w:r>
      <w:r w:rsidR="007D0B10">
        <w:t>’</w:t>
      </w:r>
      <w:r w:rsidRPr="00EA49B4">
        <w:t>une basse et stupide envie qui ont fait fermenter ce poison dans tes veines et t</w:t>
      </w:r>
      <w:r w:rsidR="007D0B10">
        <w:t>’</w:t>
      </w:r>
      <w:r w:rsidRPr="00EA49B4">
        <w:t>ont entraîné dans la démence</w:t>
      </w:r>
      <w:r w:rsidR="007D0B10">
        <w:t xml:space="preserve">. </w:t>
      </w:r>
      <w:r w:rsidRPr="00EA49B4">
        <w:t>Bientôt</w:t>
      </w:r>
      <w:r w:rsidR="007D0B10">
        <w:t xml:space="preserve">, </w:t>
      </w:r>
      <w:r w:rsidRPr="00EA49B4">
        <w:t>hélas</w:t>
      </w:r>
      <w:r w:rsidR="007D0B10">
        <w:t xml:space="preserve"> ! </w:t>
      </w:r>
      <w:r w:rsidRPr="00EA49B4">
        <w:t>par ce funeste concours</w:t>
      </w:r>
      <w:r w:rsidR="007D0B10">
        <w:t xml:space="preserve">, </w:t>
      </w:r>
      <w:r w:rsidRPr="00EA49B4">
        <w:t>les brillantes espérances de ta jeunesse ont été flétries pour jamais</w:t>
      </w:r>
      <w:r w:rsidR="007D0B10">
        <w:t xml:space="preserve">. </w:t>
      </w:r>
      <w:r w:rsidRPr="00EA49B4">
        <w:t>De ce moment</w:t>
      </w:r>
      <w:r w:rsidR="007D0B10">
        <w:t xml:space="preserve">, </w:t>
      </w:r>
      <w:r w:rsidRPr="00EA49B4">
        <w:t>tu n</w:t>
      </w:r>
      <w:r w:rsidR="007D0B10">
        <w:t>’</w:t>
      </w:r>
      <w:r w:rsidRPr="00EA49B4">
        <w:t>as plus vécu que pour un vain fantôme</w:t>
      </w:r>
      <w:r w:rsidR="007D0B10">
        <w:t xml:space="preserve">. </w:t>
      </w:r>
      <w:r w:rsidRPr="00EA49B4">
        <w:t>De ce moment</w:t>
      </w:r>
      <w:r w:rsidR="007D0B10">
        <w:t xml:space="preserve">, </w:t>
      </w:r>
      <w:r w:rsidRPr="00EA49B4">
        <w:t>ta bienveillance naturelle s</w:t>
      </w:r>
      <w:r w:rsidR="007D0B10">
        <w:t>’</w:t>
      </w:r>
      <w:r w:rsidRPr="00EA49B4">
        <w:t>est convertie en une jalousie délirante et une inexorable inquiétude</w:t>
      </w:r>
      <w:r w:rsidR="007D0B10">
        <w:t xml:space="preserve">. </w:t>
      </w:r>
      <w:r w:rsidRPr="00EA49B4">
        <w:t>Tes années se sont écoulées l</w:t>
      </w:r>
      <w:r w:rsidR="007D0B10">
        <w:t>’</w:t>
      </w:r>
      <w:r w:rsidRPr="00EA49B4">
        <w:t>une après l</w:t>
      </w:r>
      <w:r w:rsidR="007D0B10">
        <w:t>’</w:t>
      </w:r>
      <w:r w:rsidRPr="00EA49B4">
        <w:t>autre dans cette vie de douleurs et de mensonges</w:t>
      </w:r>
      <w:r w:rsidR="007D0B10">
        <w:t xml:space="preserve"> ; </w:t>
      </w:r>
      <w:r w:rsidRPr="00EA49B4">
        <w:t>ton existence ne s</w:t>
      </w:r>
      <w:r w:rsidR="007D0B10">
        <w:t>’</w:t>
      </w:r>
      <w:r w:rsidRPr="00EA49B4">
        <w:t>est prolongée que pour que tu te sentisses enfin arracher par mes cruelles mains ta dernière consolation</w:t>
      </w:r>
      <w:r w:rsidR="007D0B10">
        <w:t xml:space="preserve">, </w:t>
      </w:r>
      <w:r w:rsidRPr="00EA49B4">
        <w:t>et que tu visses la honte si redoutée t</w:t>
      </w:r>
      <w:r w:rsidR="007D0B10">
        <w:t>’</w:t>
      </w:r>
      <w:r w:rsidRPr="00EA49B4">
        <w:t>accompagner dans la tombe</w:t>
      </w:r>
      <w:r w:rsidR="007D0B10">
        <w:t>.</w:t>
      </w:r>
    </w:p>
    <w:p w14:paraId="49F9FE99" w14:textId="77777777" w:rsidR="007D0B10" w:rsidRDefault="00CC13A3" w:rsidP="00CC13A3">
      <w:r w:rsidRPr="00EA49B4">
        <w:t>J</w:t>
      </w:r>
      <w:r w:rsidR="007D0B10">
        <w:t>’</w:t>
      </w:r>
      <w:r w:rsidRPr="00EA49B4">
        <w:t>ai commencé ces mémoires avec l</w:t>
      </w:r>
      <w:r w:rsidR="007D0B10">
        <w:t>’</w:t>
      </w:r>
      <w:r w:rsidRPr="00EA49B4">
        <w:t>idée de venger ma réputation</w:t>
      </w:r>
      <w:r w:rsidR="007D0B10">
        <w:t xml:space="preserve">. </w:t>
      </w:r>
      <w:r w:rsidRPr="00EA49B4">
        <w:t>Il ne me reste plus de réputation à venger</w:t>
      </w:r>
      <w:r w:rsidR="007D0B10">
        <w:t xml:space="preserve">. </w:t>
      </w:r>
      <w:r w:rsidRPr="00EA49B4">
        <w:t>Mais j</w:t>
      </w:r>
      <w:r w:rsidR="007D0B10">
        <w:t>’</w:t>
      </w:r>
      <w:r w:rsidRPr="00EA49B4">
        <w:t>ai voulu les finir pour révéler toute ton histoire</w:t>
      </w:r>
      <w:r w:rsidR="007D0B10">
        <w:t xml:space="preserve"> ; </w:t>
      </w:r>
      <w:r w:rsidRPr="00EA49B4">
        <w:t>si ces erreurs de ta vie</w:t>
      </w:r>
      <w:r w:rsidR="007D0B10">
        <w:t xml:space="preserve">, </w:t>
      </w:r>
      <w:r w:rsidRPr="00EA49B4">
        <w:t>que tu as tant désiré de cacher aux hommes</w:t>
      </w:r>
      <w:r w:rsidR="007D0B10">
        <w:t xml:space="preserve">, </w:t>
      </w:r>
      <w:r w:rsidRPr="00EA49B4">
        <w:lastRenderedPageBreak/>
        <w:t>se trouvent aujourd</w:t>
      </w:r>
      <w:r w:rsidR="007D0B10">
        <w:t>’</w:t>
      </w:r>
      <w:r w:rsidRPr="00EA49B4">
        <w:t>hui dévoilées</w:t>
      </w:r>
      <w:r w:rsidR="007D0B10">
        <w:t xml:space="preserve">, </w:t>
      </w:r>
      <w:r w:rsidRPr="00EA49B4">
        <w:t>qu</w:t>
      </w:r>
      <w:r w:rsidR="007D0B10">
        <w:t>’</w:t>
      </w:r>
      <w:r w:rsidRPr="00EA49B4">
        <w:t>au moins le monde ne te connaisse point par un récit mutilé</w:t>
      </w:r>
      <w:r w:rsidR="007D0B10">
        <w:t>.</w:t>
      </w:r>
    </w:p>
    <w:p w14:paraId="665B2F55" w14:textId="5FF4B614" w:rsidR="00CC13A3" w:rsidRPr="00EA49B4" w:rsidRDefault="00CC13A3" w:rsidP="007D0B10">
      <w:pPr>
        <w:pStyle w:val="Centr"/>
      </w:pPr>
      <w:r w:rsidRPr="00EA49B4">
        <w:t>FIN</w:t>
      </w:r>
    </w:p>
    <w:p w14:paraId="5333BBC6" w14:textId="77777777" w:rsidR="00CC13A3" w:rsidRPr="00EA49B4" w:rsidRDefault="00CC13A3" w:rsidP="007D0B10">
      <w:pPr>
        <w:pStyle w:val="Titre1"/>
      </w:pPr>
      <w:bookmarkStart w:id="46" w:name="_Toc194843935"/>
      <w:r w:rsidRPr="00EA49B4">
        <w:lastRenderedPageBreak/>
        <w:t>NOTE DU TRADUCTEUR</w:t>
      </w:r>
      <w:bookmarkEnd w:id="46"/>
    </w:p>
    <w:p w14:paraId="6E2CDD23" w14:textId="77777777" w:rsidR="007D0B10" w:rsidRDefault="00CC13A3" w:rsidP="00CC13A3">
      <w:r w:rsidRPr="00EA49B4">
        <w:t>En réimprimant</w:t>
      </w:r>
      <w:r w:rsidR="007D0B10">
        <w:t xml:space="preserve">, </w:t>
      </w:r>
      <w:r w:rsidRPr="00EA49B4">
        <w:t>après un laps de trente ans</w:t>
      </w:r>
      <w:r w:rsidR="007D0B10">
        <w:t xml:space="preserve">, </w:t>
      </w:r>
      <w:r w:rsidRPr="00EA49B4">
        <w:t>cette traduction d</w:t>
      </w:r>
      <w:r w:rsidR="007D0B10">
        <w:t>’</w:t>
      </w:r>
      <w:r w:rsidRPr="00EA49B4">
        <w:t>un ouvrage si souvent réimprimé en Angleterre</w:t>
      </w:r>
      <w:r w:rsidR="007D0B10">
        <w:t xml:space="preserve">, </w:t>
      </w:r>
      <w:r w:rsidRPr="00EA49B4">
        <w:t>je ne puis m</w:t>
      </w:r>
      <w:r w:rsidR="007D0B10">
        <w:t>’</w:t>
      </w:r>
      <w:r w:rsidRPr="00EA49B4">
        <w:t xml:space="preserve">empêcher de faire observer au lecteur que </w:t>
      </w:r>
      <w:r w:rsidRPr="00EA49B4">
        <w:rPr>
          <w:i/>
          <w:iCs/>
        </w:rPr>
        <w:t>Caleb Williams</w:t>
      </w:r>
      <w:r w:rsidRPr="00EA49B4">
        <w:t xml:space="preserve"> date d</w:t>
      </w:r>
      <w:r w:rsidR="007D0B10">
        <w:t>’</w:t>
      </w:r>
      <w:r w:rsidRPr="00EA49B4">
        <w:t>une époque où</w:t>
      </w:r>
      <w:r w:rsidR="007D0B10">
        <w:t xml:space="preserve">, </w:t>
      </w:r>
      <w:r w:rsidRPr="00EA49B4">
        <w:t>en Angleterre comme en France</w:t>
      </w:r>
      <w:r w:rsidR="007D0B10">
        <w:t xml:space="preserve">, </w:t>
      </w:r>
      <w:r w:rsidRPr="00EA49B4">
        <w:t>le roman subissait encore l</w:t>
      </w:r>
      <w:r w:rsidR="007D0B10">
        <w:t>’</w:t>
      </w:r>
      <w:r w:rsidRPr="00EA49B4">
        <w:t>influence de la rhétorique un peu déclamatoire de J</w:t>
      </w:r>
      <w:r w:rsidR="007D0B10">
        <w:t xml:space="preserve">. </w:t>
      </w:r>
      <w:r w:rsidRPr="00EA49B4">
        <w:t>-J</w:t>
      </w:r>
      <w:r w:rsidR="007D0B10">
        <w:t xml:space="preserve">. </w:t>
      </w:r>
      <w:r w:rsidRPr="00EA49B4">
        <w:t>Rousseau</w:t>
      </w:r>
      <w:r w:rsidR="007D0B10">
        <w:t xml:space="preserve">. </w:t>
      </w:r>
      <w:r w:rsidRPr="00EA49B4">
        <w:t>Godwin était un des adeptes les plus fervents de cette école</w:t>
      </w:r>
      <w:r w:rsidR="007D0B10">
        <w:t xml:space="preserve"> ; </w:t>
      </w:r>
      <w:r w:rsidRPr="00EA49B4">
        <w:t>s</w:t>
      </w:r>
      <w:r w:rsidR="007D0B10">
        <w:t>’</w:t>
      </w:r>
      <w:r w:rsidRPr="00EA49B4">
        <w:t>il vivait aujourd</w:t>
      </w:r>
      <w:r w:rsidR="007D0B10">
        <w:t>’</w:t>
      </w:r>
      <w:r w:rsidRPr="00EA49B4">
        <w:t>hui</w:t>
      </w:r>
      <w:r w:rsidR="007D0B10">
        <w:t xml:space="preserve">, </w:t>
      </w:r>
      <w:r w:rsidRPr="00EA49B4">
        <w:t>il se rapprocherait sans doute un peu plus de celle de Walter Scott ou de celle de Ch</w:t>
      </w:r>
      <w:r w:rsidR="007D0B10">
        <w:t xml:space="preserve">. </w:t>
      </w:r>
      <w:r w:rsidRPr="00EA49B4">
        <w:t>Dickens</w:t>
      </w:r>
      <w:r w:rsidR="007D0B10">
        <w:t xml:space="preserve">. </w:t>
      </w:r>
      <w:r w:rsidRPr="00EA49B4">
        <w:t>Une traduction fidèle devait respecter son style et sa forme</w:t>
      </w:r>
      <w:r w:rsidR="007D0B10">
        <w:t xml:space="preserve">, </w:t>
      </w:r>
      <w:r w:rsidRPr="00EA49B4">
        <w:t>au risque de respecter ce qui pourra ne pas être approuvé par les critiques du jour</w:t>
      </w:r>
      <w:r w:rsidR="007D0B10">
        <w:t>.</w:t>
      </w:r>
    </w:p>
    <w:p w14:paraId="7046CD0F" w14:textId="501E7AFE" w:rsidR="00CC13A3" w:rsidRDefault="007D0B10" w:rsidP="007E0A39">
      <w:pPr>
        <w:jc w:val="right"/>
      </w:pPr>
      <w:r w:rsidRPr="00EA49B4">
        <w:t>A</w:t>
      </w:r>
      <w:r>
        <w:t>.</w:t>
      </w:r>
      <w:r w:rsidRPr="00EA49B4">
        <w:t>P</w:t>
      </w:r>
      <w:r>
        <w:t>.</w:t>
      </w:r>
    </w:p>
    <w:p w14:paraId="6735BCD8" w14:textId="77777777" w:rsidR="00CC13A3" w:rsidRDefault="00CC13A3">
      <w:pPr>
        <w:sectPr w:rsidR="00CC13A3" w:rsidSect="007E0A39">
          <w:footerReference w:type="default" r:id="rId11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39AA92D" w14:textId="77777777" w:rsidR="00CC13A3" w:rsidRDefault="00CC13A3" w:rsidP="007E0A39">
      <w:pPr>
        <w:pStyle w:val="Titre1"/>
        <w:spacing w:before="0" w:after="480"/>
      </w:pPr>
      <w:bookmarkStart w:id="47" w:name="_Toc194843936"/>
      <w:r>
        <w:lastRenderedPageBreak/>
        <w:t xml:space="preserve">À propos de cette </w:t>
      </w:r>
      <w:r w:rsidRPr="007C1C6B">
        <w:t>édition</w:t>
      </w:r>
      <w:r>
        <w:t xml:space="preserve"> électronique</w:t>
      </w:r>
      <w:bookmarkEnd w:id="47"/>
    </w:p>
    <w:p w14:paraId="18CF3A83" w14:textId="77777777" w:rsidR="007E0A39" w:rsidRPr="00633842" w:rsidRDefault="007E0A39" w:rsidP="007E0A39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610481D0" w14:textId="77777777" w:rsidR="007E0A39" w:rsidRPr="00633842" w:rsidRDefault="007E0A39" w:rsidP="007E0A39">
      <w:pPr>
        <w:pStyle w:val="Centr"/>
        <w:spacing w:before="180" w:after="180"/>
      </w:pPr>
      <w:r w:rsidRPr="00633842">
        <w:t>Corrections, édition, conversion informatique et publication par le groupe :</w:t>
      </w:r>
    </w:p>
    <w:p w14:paraId="04F4FAAF" w14:textId="77777777" w:rsidR="007E0A39" w:rsidRPr="00633842" w:rsidRDefault="007E0A39" w:rsidP="007E0A39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r w:rsidRPr="00633842">
        <w:rPr>
          <w:b/>
          <w:bCs/>
          <w:i/>
          <w:iCs/>
          <w:szCs w:val="32"/>
        </w:rPr>
        <w:t>Ebooks libres et gratuits</w:t>
      </w:r>
    </w:p>
    <w:p w14:paraId="4541B130" w14:textId="77777777" w:rsidR="007E0A39" w:rsidRPr="00633842" w:rsidRDefault="007E0A39" w:rsidP="007E0A39">
      <w:pPr>
        <w:pStyle w:val="Centr"/>
        <w:spacing w:before="180" w:after="180"/>
      </w:pPr>
      <w:hyperlink r:id="rId12" w:history="1">
        <w:r w:rsidRPr="00F74CD6">
          <w:rPr>
            <w:rStyle w:val="Lienhypertexte"/>
          </w:rPr>
          <w:t>https://groups.google.com/g/ebooksgratuits</w:t>
        </w:r>
      </w:hyperlink>
    </w:p>
    <w:p w14:paraId="04375F53" w14:textId="77777777" w:rsidR="007E0A39" w:rsidRPr="00633842" w:rsidRDefault="007E0A39" w:rsidP="007E0A39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3" w:history="1">
        <w:r w:rsidRPr="00F5257C">
          <w:rPr>
            <w:rStyle w:val="Lienhypertexte"/>
            <w:b/>
            <w:bCs/>
            <w:szCs w:val="32"/>
          </w:rPr>
          <w:t>https://www.ebooksgratuits.com/</w:t>
        </w:r>
      </w:hyperlink>
    </w:p>
    <w:p w14:paraId="5B50A14F" w14:textId="77777777" w:rsidR="007E0A39" w:rsidRPr="00633842" w:rsidRDefault="007E0A39" w:rsidP="007E0A39">
      <w:pPr>
        <w:pStyle w:val="Centr"/>
        <w:spacing w:before="180" w:after="180"/>
      </w:pPr>
      <w:r w:rsidRPr="00633842">
        <w:t>—</w:t>
      </w:r>
    </w:p>
    <w:p w14:paraId="3F492958" w14:textId="77777777" w:rsidR="007E0A39" w:rsidRPr="00633842" w:rsidRDefault="007E0A39" w:rsidP="007E0A39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Avril 2025</w:t>
      </w:r>
    </w:p>
    <w:p w14:paraId="74C3E00B" w14:textId="77777777" w:rsidR="007E0A39" w:rsidRPr="00633842" w:rsidRDefault="007E0A39" w:rsidP="007E0A39">
      <w:pPr>
        <w:pStyle w:val="Centr"/>
        <w:spacing w:before="180" w:after="180"/>
      </w:pPr>
      <w:r w:rsidRPr="00633842">
        <w:t>—</w:t>
      </w:r>
    </w:p>
    <w:p w14:paraId="1977065A" w14:textId="77777777" w:rsidR="007E0A39" w:rsidRPr="00633842" w:rsidRDefault="007E0A39" w:rsidP="007E0A39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063B6405" w14:textId="546EA9AA" w:rsidR="007E0A39" w:rsidRPr="00633842" w:rsidRDefault="007E0A39" w:rsidP="007E0A39">
      <w:pPr>
        <w:spacing w:before="180" w:after="180"/>
      </w:pPr>
      <w:r w:rsidRPr="00633842">
        <w:t xml:space="preserve">Les membres de </w:t>
      </w:r>
      <w:r w:rsidRPr="00633842">
        <w:rPr>
          <w:i/>
        </w:rPr>
        <w:t>Ebooks libres et gratuits</w:t>
      </w:r>
      <w:r w:rsidRPr="00633842">
        <w:t xml:space="preserve"> qui ont participé à l’élaboration de ce livre, sont :</w:t>
      </w:r>
      <w:r>
        <w:t xml:space="preserve"> </w:t>
      </w:r>
      <w:r w:rsidRPr="007E0A39">
        <w:t>Wikisource, Jean-Marc, DanielS</w:t>
      </w:r>
      <w:r>
        <w:t>, Coolmicro.</w:t>
      </w:r>
    </w:p>
    <w:p w14:paraId="2F78C592" w14:textId="77777777" w:rsidR="007E0A39" w:rsidRPr="00633842" w:rsidRDefault="007E0A39" w:rsidP="007E0A39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47403CE4" w14:textId="77777777" w:rsidR="007E0A39" w:rsidRPr="00633842" w:rsidRDefault="007E0A39" w:rsidP="007E0A39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066CE247" w14:textId="77777777" w:rsidR="007E0A39" w:rsidRPr="00633842" w:rsidRDefault="007E0A39" w:rsidP="007E0A39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1A318367" w14:textId="77777777" w:rsidR="007E0A39" w:rsidRPr="00633842" w:rsidRDefault="007E0A39" w:rsidP="007E0A39">
      <w:pPr>
        <w:spacing w:before="180" w:after="180"/>
      </w:pPr>
      <w:r w:rsidRPr="00633842">
        <w:t>Les textes sont livrés tels quels sans garantie de leur intégrité parfaite par rapport à l'original. Nous rappelons que c'est un travail d'amateurs non rétribués et que nous essayons de promouvoir la culture littéraire avec de maigres moyens.</w:t>
      </w:r>
    </w:p>
    <w:p w14:paraId="788AD670" w14:textId="77777777" w:rsidR="007E0A39" w:rsidRPr="00633842" w:rsidRDefault="007E0A39" w:rsidP="007E0A39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061AFFDF" w14:textId="00E3F1EF" w:rsidR="00CC13A3" w:rsidRPr="007C1C6B" w:rsidRDefault="007E0A39" w:rsidP="007E0A39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CC13A3" w:rsidRPr="007C1C6B" w:rsidSect="007E0A39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16274" w14:textId="77777777" w:rsidR="00501B06" w:rsidRDefault="00501B06">
      <w:r>
        <w:separator/>
      </w:r>
    </w:p>
  </w:endnote>
  <w:endnote w:type="continuationSeparator" w:id="0">
    <w:p w14:paraId="2E82D0D6" w14:textId="77777777" w:rsidR="00501B06" w:rsidRDefault="0050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D7FE0" w14:textId="77777777" w:rsidR="00CC13A3" w:rsidRDefault="00CC13A3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</w:instrText>
    </w:r>
    <w:r w:rsidR="00C44FDF">
      <w:rPr>
        <w:rStyle w:val="Numrodepage"/>
      </w:rPr>
      <w:instrText>PAGE</w:instrText>
    </w:r>
    <w:r>
      <w:rPr>
        <w:rStyle w:val="Numrodepage"/>
      </w:rPr>
      <w:instrText xml:space="preserve">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4262C" w14:textId="77777777" w:rsidR="00CC13A3" w:rsidRDefault="00CC13A3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</w:instrText>
    </w:r>
    <w:r w:rsidR="00C44FDF">
      <w:rPr>
        <w:rStyle w:val="Numrodepage"/>
        <w:sz w:val="30"/>
        <w:szCs w:val="30"/>
      </w:rPr>
      <w:instrText>PAGE</w:instrText>
    </w:r>
    <w:r>
      <w:rPr>
        <w:rStyle w:val="Numrodepage"/>
        <w:sz w:val="30"/>
        <w:szCs w:val="30"/>
      </w:rPr>
      <w:instrText xml:space="preserve"> </w:instrText>
    </w:r>
    <w:r>
      <w:rPr>
        <w:rStyle w:val="Numrodepage"/>
        <w:sz w:val="30"/>
        <w:szCs w:val="30"/>
      </w:rPr>
      <w:fldChar w:fldCharType="separate"/>
    </w:r>
    <w:r w:rsidR="00E5469F">
      <w:rPr>
        <w:rStyle w:val="Numrodepage"/>
        <w:noProof/>
        <w:sz w:val="30"/>
        <w:szCs w:val="30"/>
      </w:rPr>
      <w:t>3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C82F8" w14:textId="77777777" w:rsidR="00501B06" w:rsidRDefault="00501B06">
      <w:r>
        <w:separator/>
      </w:r>
    </w:p>
  </w:footnote>
  <w:footnote w:type="continuationSeparator" w:id="0">
    <w:p w14:paraId="253A20C5" w14:textId="77777777" w:rsidR="00501B06" w:rsidRDefault="00501B06">
      <w:r>
        <w:continuationSeparator/>
      </w:r>
    </w:p>
  </w:footnote>
  <w:footnote w:id="1">
    <w:p w14:paraId="26A900E8" w14:textId="0974F394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Cette préface avait été omise dans la première édition à la prière des libraires</w:t>
      </w:r>
      <w:r w:rsidR="007D0B10">
        <w:t>.</w:t>
      </w:r>
    </w:p>
  </w:footnote>
  <w:footnote w:id="2">
    <w:p w14:paraId="3C9496B4" w14:textId="66B127CA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Le </w:t>
      </w:r>
      <w:r w:rsidRPr="003A75DA">
        <w:rPr>
          <w:i/>
          <w:iCs/>
        </w:rPr>
        <w:t>squire</w:t>
      </w:r>
      <w:r w:rsidRPr="003A75DA">
        <w:t xml:space="preserve"> est</w:t>
      </w:r>
      <w:r w:rsidR="007D0B10">
        <w:t xml:space="preserve">, </w:t>
      </w:r>
      <w:r w:rsidRPr="003A75DA">
        <w:t>en Angleterre</w:t>
      </w:r>
      <w:r w:rsidR="007D0B10">
        <w:t xml:space="preserve">, </w:t>
      </w:r>
      <w:r w:rsidRPr="003A75DA">
        <w:t>le propriétaire principal d</w:t>
      </w:r>
      <w:r w:rsidR="007D0B10">
        <w:t>’</w:t>
      </w:r>
      <w:r w:rsidRPr="003A75DA">
        <w:t>un domaine</w:t>
      </w:r>
      <w:r w:rsidR="007D0B10">
        <w:t xml:space="preserve"> : </w:t>
      </w:r>
      <w:r w:rsidRPr="003A75DA">
        <w:t xml:space="preserve">ce mot correspond à celui de </w:t>
      </w:r>
      <w:r w:rsidRPr="003A75DA">
        <w:rPr>
          <w:i/>
          <w:iCs/>
        </w:rPr>
        <w:t>laird</w:t>
      </w:r>
      <w:r w:rsidRPr="003A75DA">
        <w:t xml:space="preserve"> en </w:t>
      </w:r>
      <w:r>
        <w:t>É</w:t>
      </w:r>
      <w:r w:rsidRPr="003A75DA">
        <w:t>cosse</w:t>
      </w:r>
      <w:r w:rsidR="007D0B10">
        <w:t>.</w:t>
      </w:r>
    </w:p>
  </w:footnote>
  <w:footnote w:id="3">
    <w:p w14:paraId="2B6649BD" w14:textId="355064F9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3A75DA">
        <w:rPr>
          <w:i/>
          <w:iCs/>
        </w:rPr>
        <w:t>Vestry</w:t>
      </w:r>
      <w:r w:rsidR="007D0B10">
        <w:t xml:space="preserve"> : </w:t>
      </w:r>
      <w:r w:rsidRPr="003A75DA">
        <w:rPr>
          <w:i/>
          <w:iCs/>
        </w:rPr>
        <w:t>sacristie</w:t>
      </w:r>
      <w:r w:rsidR="007D0B10">
        <w:t xml:space="preserve">, </w:t>
      </w:r>
      <w:r w:rsidRPr="003A75DA">
        <w:t>assemblée ainsi nommée du lieu où se tient la réunion des notables de la paroisse</w:t>
      </w:r>
      <w:r w:rsidR="007D0B10">
        <w:t>.</w:t>
      </w:r>
    </w:p>
  </w:footnote>
  <w:footnote w:id="4">
    <w:p w14:paraId="0E27A30B" w14:textId="683E7035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Procureur</w:t>
      </w:r>
      <w:r w:rsidR="007D0B10">
        <w:t>.</w:t>
      </w:r>
    </w:p>
  </w:footnote>
  <w:footnote w:id="5">
    <w:p w14:paraId="21A68622" w14:textId="3E639398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Un liard sterling</w:t>
      </w:r>
      <w:r w:rsidR="007D0B10">
        <w:t>.</w:t>
      </w:r>
    </w:p>
  </w:footnote>
  <w:footnote w:id="6">
    <w:p w14:paraId="0C74957B" w14:textId="0D220F1B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Le docteur Prideaux était un historien et un antiquaire estimé</w:t>
      </w:r>
      <w:r w:rsidR="007D0B10">
        <w:t xml:space="preserve">, </w:t>
      </w:r>
      <w:r w:rsidRPr="003A75DA">
        <w:t>né à Padston</w:t>
      </w:r>
      <w:r w:rsidR="007D0B10">
        <w:t xml:space="preserve">, </w:t>
      </w:r>
      <w:r w:rsidRPr="003A75DA">
        <w:t>dans le comté de Cornouailles</w:t>
      </w:r>
      <w:r w:rsidR="007D0B10">
        <w:t xml:space="preserve">, </w:t>
      </w:r>
      <w:r w:rsidRPr="003A75DA">
        <w:t>en 1648</w:t>
      </w:r>
      <w:r w:rsidR="007D0B10">
        <w:t>.</w:t>
      </w:r>
    </w:p>
  </w:footnote>
  <w:footnote w:id="7">
    <w:p w14:paraId="6F973BF7" w14:textId="6EAA2CF6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Fameux voleur choisi par Fielding pour être le héros d</w:t>
      </w:r>
      <w:r w:rsidR="007D0B10">
        <w:t>’</w:t>
      </w:r>
      <w:r w:rsidRPr="003A75DA">
        <w:t>un de ses romans</w:t>
      </w:r>
      <w:r w:rsidR="007D0B10">
        <w:t>.</w:t>
      </w:r>
    </w:p>
  </w:footnote>
  <w:footnote w:id="8">
    <w:p w14:paraId="17E459FC" w14:textId="118BD560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La Grande-Bretagne a eu ses </w:t>
      </w:r>
      <w:r w:rsidRPr="003A75DA">
        <w:rPr>
          <w:i/>
          <w:iCs/>
        </w:rPr>
        <w:t>dragonnades</w:t>
      </w:r>
      <w:r w:rsidRPr="003A75DA">
        <w:t xml:space="preserve"> comme la France</w:t>
      </w:r>
      <w:r w:rsidR="007D0B10">
        <w:t xml:space="preserve">, </w:t>
      </w:r>
      <w:r w:rsidRPr="003A75DA">
        <w:t xml:space="preserve">grâce aux persécutions du temps de </w:t>
      </w:r>
      <w:r w:rsidR="007D0B10" w:rsidRPr="003A75DA">
        <w:t>Charles</w:t>
      </w:r>
      <w:r w:rsidR="007D0B10">
        <w:t> </w:t>
      </w:r>
      <w:r w:rsidR="007D0B10" w:rsidRPr="003A75DA">
        <w:t>II</w:t>
      </w:r>
      <w:r w:rsidR="007D0B10">
        <w:t xml:space="preserve">, </w:t>
      </w:r>
      <w:r w:rsidRPr="003A75DA">
        <w:t xml:space="preserve">et le verbe </w:t>
      </w:r>
      <w:r w:rsidRPr="003A75DA">
        <w:rPr>
          <w:i/>
          <w:iCs/>
        </w:rPr>
        <w:t>to dragoon</w:t>
      </w:r>
      <w:r w:rsidRPr="003A75DA">
        <w:t xml:space="preserve"> est resté dans la langue pour la funeste immortalité des dragons de Claverhouse</w:t>
      </w:r>
      <w:r w:rsidR="007D0B10">
        <w:t>.</w:t>
      </w:r>
    </w:p>
  </w:footnote>
  <w:footnote w:id="9">
    <w:p w14:paraId="2E5CD7B6" w14:textId="3C858F07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Idée empruntée à </w:t>
      </w:r>
      <w:r w:rsidRPr="003A75DA">
        <w:rPr>
          <w:i/>
          <w:iCs/>
        </w:rPr>
        <w:t>Hamlet</w:t>
      </w:r>
      <w:r w:rsidR="007D0B10">
        <w:t>.</w:t>
      </w:r>
    </w:p>
  </w:footnote>
  <w:footnote w:id="10">
    <w:p w14:paraId="3ACC3FAD" w14:textId="6ACCE07F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La loi du pugilat est tellement sacrée en Angleterre</w:t>
      </w:r>
      <w:r w:rsidR="007D0B10">
        <w:t xml:space="preserve">, </w:t>
      </w:r>
      <w:r w:rsidRPr="003A75DA">
        <w:t>qu</w:t>
      </w:r>
      <w:r w:rsidR="007D0B10">
        <w:t>’</w:t>
      </w:r>
      <w:r w:rsidRPr="003A75DA">
        <w:t>au moindre défi un cercle se forme entre les deux boxeurs</w:t>
      </w:r>
      <w:r w:rsidR="007D0B10">
        <w:t xml:space="preserve">, </w:t>
      </w:r>
      <w:r w:rsidRPr="003A75DA">
        <w:t>qu</w:t>
      </w:r>
      <w:r w:rsidR="007D0B10">
        <w:t>’</w:t>
      </w:r>
      <w:r w:rsidRPr="003A75DA">
        <w:t>on laisse se battre jusqu</w:t>
      </w:r>
      <w:r w:rsidR="007D0B10">
        <w:t>’</w:t>
      </w:r>
      <w:r w:rsidRPr="003A75DA">
        <w:t>à ce que l</w:t>
      </w:r>
      <w:r w:rsidR="007D0B10">
        <w:t>’</w:t>
      </w:r>
      <w:r w:rsidRPr="003A75DA">
        <w:t>un des deux tombe mort ou demande grâce</w:t>
      </w:r>
      <w:r w:rsidR="007D0B10">
        <w:t>.</w:t>
      </w:r>
    </w:p>
  </w:footnote>
  <w:footnote w:id="11">
    <w:p w14:paraId="48B3B287" w14:textId="50CD69FD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8A1497">
        <w:rPr>
          <w:i/>
        </w:rPr>
        <w:t>Felony</w:t>
      </w:r>
      <w:r w:rsidR="007D0B10">
        <w:t xml:space="preserve">, </w:t>
      </w:r>
      <w:r w:rsidRPr="003A75DA">
        <w:t>crime capital</w:t>
      </w:r>
      <w:r w:rsidR="007D0B10">
        <w:t>.</w:t>
      </w:r>
    </w:p>
  </w:footnote>
  <w:footnote w:id="12">
    <w:p w14:paraId="30D4C75A" w14:textId="7367E081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8A1497">
        <w:rPr>
          <w:i/>
        </w:rPr>
        <w:t>Horse-sterling</w:t>
      </w:r>
      <w:r w:rsidR="007D0B10">
        <w:t xml:space="preserve">. </w:t>
      </w:r>
      <w:r w:rsidRPr="003A75DA">
        <w:t>D</w:t>
      </w:r>
      <w:r w:rsidR="007D0B10">
        <w:t>’</w:t>
      </w:r>
      <w:r w:rsidRPr="003A75DA">
        <w:t>après une loi d</w:t>
      </w:r>
      <w:r w:rsidR="007D0B10">
        <w:t>’</w:t>
      </w:r>
      <w:r w:rsidRPr="003A75DA">
        <w:t>Édouard VI</w:t>
      </w:r>
      <w:r w:rsidR="007D0B10">
        <w:t xml:space="preserve">, </w:t>
      </w:r>
      <w:r w:rsidRPr="003A75DA">
        <w:t>le vol d</w:t>
      </w:r>
      <w:r w:rsidR="007D0B10">
        <w:t>’</w:t>
      </w:r>
      <w:r w:rsidRPr="003A75DA">
        <w:t>un cheval ou d</w:t>
      </w:r>
      <w:r w:rsidR="007D0B10">
        <w:t>’</w:t>
      </w:r>
      <w:r w:rsidRPr="003A75DA">
        <w:t>un mouton faisait encourir la peine de mort sans bénéfice du clergé</w:t>
      </w:r>
      <w:r w:rsidR="007D0B10">
        <w:t>.</w:t>
      </w:r>
    </w:p>
  </w:footnote>
  <w:footnote w:id="13">
    <w:p w14:paraId="6DF08728" w14:textId="731CADA5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8A1497">
        <w:rPr>
          <w:i/>
        </w:rPr>
        <w:t>Shop-lifting</w:t>
      </w:r>
      <w:r w:rsidR="007D0B10">
        <w:t xml:space="preserve">, </w:t>
      </w:r>
      <w:r w:rsidRPr="003A75DA">
        <w:t>vol dans une boutique pour une valeur de cinq livres sterling</w:t>
      </w:r>
      <w:r w:rsidR="007D0B10">
        <w:t>.</w:t>
      </w:r>
    </w:p>
  </w:footnote>
  <w:footnote w:id="14">
    <w:p w14:paraId="3F7E03F7" w14:textId="2E3E8BA7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8A1497">
        <w:rPr>
          <w:i/>
        </w:rPr>
        <w:t>Burglary</w:t>
      </w:r>
      <w:r w:rsidR="007D0B10">
        <w:t>.</w:t>
      </w:r>
    </w:p>
  </w:footnote>
  <w:footnote w:id="15">
    <w:p w14:paraId="606AED13" w14:textId="3080511F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3A75DA">
        <w:rPr>
          <w:i/>
          <w:iCs/>
        </w:rPr>
        <w:t>Jack Ketch</w:t>
      </w:r>
      <w:r w:rsidR="007D0B10">
        <w:t xml:space="preserve">, </w:t>
      </w:r>
      <w:r w:rsidRPr="003A75DA">
        <w:t>le bourreau</w:t>
      </w:r>
      <w:r w:rsidR="007D0B10">
        <w:t>.</w:t>
      </w:r>
    </w:p>
  </w:footnote>
  <w:footnote w:id="16">
    <w:p w14:paraId="0115E3A6" w14:textId="45B4E8BB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Un ami de l</w:t>
      </w:r>
      <w:r w:rsidR="007D0B10">
        <w:t>’</w:t>
      </w:r>
      <w:r w:rsidRPr="003A75DA">
        <w:t>auteur a été témoin</w:t>
      </w:r>
      <w:r w:rsidR="007D0B10">
        <w:t xml:space="preserve">, </w:t>
      </w:r>
      <w:r w:rsidRPr="003A75DA">
        <w:t>à Newgate</w:t>
      </w:r>
      <w:r w:rsidR="007D0B10">
        <w:t xml:space="preserve">, </w:t>
      </w:r>
      <w:r w:rsidRPr="003A75DA">
        <w:t>il y a quelques années</w:t>
      </w:r>
      <w:r w:rsidR="007D0B10">
        <w:t xml:space="preserve">, </w:t>
      </w:r>
      <w:r w:rsidRPr="003A75DA">
        <w:t>d</w:t>
      </w:r>
      <w:r w:rsidR="007D0B10">
        <w:t>’</w:t>
      </w:r>
      <w:r w:rsidRPr="003A75DA">
        <w:t>un fait absolument semblable à celui-ci</w:t>
      </w:r>
      <w:r w:rsidR="007D0B10">
        <w:t>.</w:t>
      </w:r>
    </w:p>
  </w:footnote>
  <w:footnote w:id="17">
    <w:p w14:paraId="3FCB0071" w14:textId="485118F0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Le </w:t>
      </w:r>
      <w:r w:rsidRPr="003A75DA">
        <w:rPr>
          <w:i/>
          <w:iCs/>
        </w:rPr>
        <w:t>shelling</w:t>
      </w:r>
      <w:r w:rsidRPr="003A75DA">
        <w:t xml:space="preserve"> vaut la vingtième partie d</w:t>
      </w:r>
      <w:r w:rsidR="007D0B10">
        <w:t>’</w:t>
      </w:r>
      <w:r w:rsidRPr="003A75DA">
        <w:t>une livre sterling c</w:t>
      </w:r>
      <w:r w:rsidR="007D0B10">
        <w:t>’</w:t>
      </w:r>
      <w:r w:rsidRPr="003A75DA">
        <w:t>est-à-dire environ 1 fr</w:t>
      </w:r>
      <w:r w:rsidR="007D0B10">
        <w:t xml:space="preserve">. </w:t>
      </w:r>
      <w:r w:rsidRPr="003A75DA">
        <w:t>25 c</w:t>
      </w:r>
      <w:r w:rsidR="007D0B10">
        <w:t>.</w:t>
      </w:r>
    </w:p>
  </w:footnote>
  <w:footnote w:id="18">
    <w:p w14:paraId="69DCBE2D" w14:textId="6A368235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On trouve une histoire toute semblable dans le </w:t>
      </w:r>
      <w:r w:rsidRPr="003A75DA">
        <w:rPr>
          <w:i/>
          <w:iCs/>
        </w:rPr>
        <w:t>Calendrier de Newgate</w:t>
      </w:r>
      <w:r w:rsidR="007D0B10">
        <w:t xml:space="preserve">, </w:t>
      </w:r>
      <w:r w:rsidRPr="003A75DA">
        <w:t>vol</w:t>
      </w:r>
      <w:r w:rsidR="007D0B10">
        <w:t xml:space="preserve">. </w:t>
      </w:r>
      <w:r w:rsidRPr="003A75DA">
        <w:t>I</w:t>
      </w:r>
      <w:r w:rsidR="007D0B10">
        <w:t xml:space="preserve">, </w:t>
      </w:r>
      <w:r w:rsidRPr="003A75DA">
        <w:t>p</w:t>
      </w:r>
      <w:r w:rsidR="007D0B10">
        <w:t xml:space="preserve">. </w:t>
      </w:r>
      <w:r w:rsidRPr="003A75DA">
        <w:t>382</w:t>
      </w:r>
      <w:r w:rsidR="007D0B10">
        <w:t>.</w:t>
      </w:r>
    </w:p>
  </w:footnote>
  <w:footnote w:id="19">
    <w:p w14:paraId="5478A275" w14:textId="482E0EFC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Voyez Howard</w:t>
      </w:r>
      <w:r w:rsidR="007D0B10">
        <w:t xml:space="preserve">, </w:t>
      </w:r>
      <w:r w:rsidRPr="003A75DA">
        <w:rPr>
          <w:i/>
          <w:iCs/>
        </w:rPr>
        <w:t>sur les Prisons</w:t>
      </w:r>
      <w:r w:rsidR="007D0B10">
        <w:t>.</w:t>
      </w:r>
    </w:p>
  </w:footnote>
  <w:footnote w:id="20">
    <w:p w14:paraId="32FD41BD" w14:textId="2A01AA52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En cas de </w:t>
      </w:r>
      <w:r w:rsidRPr="003A75DA">
        <w:rPr>
          <w:i/>
          <w:iCs/>
        </w:rPr>
        <w:t>peine forte et dure</w:t>
      </w:r>
      <w:r w:rsidR="007D0B10">
        <w:t xml:space="preserve">. – </w:t>
      </w:r>
      <w:r w:rsidRPr="003A75DA">
        <w:t>Voyez les procès criminels d</w:t>
      </w:r>
      <w:r w:rsidR="007D0B10">
        <w:t>’</w:t>
      </w:r>
      <w:r w:rsidRPr="003A75DA">
        <w:t>État</w:t>
      </w:r>
      <w:r w:rsidR="007D0B10">
        <w:t xml:space="preserve">, </w:t>
      </w:r>
      <w:r w:rsidRPr="003A75DA">
        <w:t>vol</w:t>
      </w:r>
      <w:r w:rsidR="007D0B10">
        <w:t xml:space="preserve">. </w:t>
      </w:r>
      <w:r w:rsidRPr="003A75DA">
        <w:t>I</w:t>
      </w:r>
      <w:r w:rsidR="007D0B10">
        <w:t xml:space="preserve">, </w:t>
      </w:r>
      <w:r w:rsidRPr="003A75DA">
        <w:t>année 1615</w:t>
      </w:r>
      <w:r w:rsidR="007D0B10">
        <w:t>.</w:t>
      </w:r>
    </w:p>
  </w:footnote>
  <w:footnote w:id="21">
    <w:p w14:paraId="38CFC454" w14:textId="1CEFDE4A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Ceci ressemble à une parodie de la célèbre réponse du roi Jean de France</w:t>
      </w:r>
      <w:r w:rsidR="007D0B10">
        <w:t xml:space="preserve">, </w:t>
      </w:r>
      <w:r w:rsidRPr="003A75DA">
        <w:t>qui avait été fait prisonnier à la bataille de Poitiers</w:t>
      </w:r>
      <w:r w:rsidR="007D0B10">
        <w:t>.</w:t>
      </w:r>
    </w:p>
  </w:footnote>
  <w:footnote w:id="22">
    <w:p w14:paraId="15ABAE19" w14:textId="392F6FD6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Eugène Aram</w:t>
      </w:r>
      <w:r w:rsidR="007D0B10">
        <w:t xml:space="preserve">. – </w:t>
      </w:r>
      <w:r w:rsidRPr="003A75DA">
        <w:t>Voyez l</w:t>
      </w:r>
      <w:r w:rsidR="007D0B10">
        <w:t>’</w:t>
      </w:r>
      <w:r w:rsidRPr="003A75DA">
        <w:t>Annual register</w:t>
      </w:r>
      <w:r w:rsidR="007D0B10">
        <w:t xml:space="preserve">, </w:t>
      </w:r>
      <w:r w:rsidRPr="003A75DA">
        <w:t>année 1759</w:t>
      </w:r>
      <w:r w:rsidR="007D0B10">
        <w:t>.</w:t>
      </w:r>
    </w:p>
  </w:footnote>
  <w:footnote w:id="23">
    <w:p w14:paraId="7642B7EA" w14:textId="6BE22BFF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William André Horne</w:t>
      </w:r>
      <w:r w:rsidR="007D0B10">
        <w:t xml:space="preserve">. – </w:t>
      </w:r>
      <w:r w:rsidRPr="003A75DA">
        <w:rPr>
          <w:i/>
          <w:iCs/>
        </w:rPr>
        <w:t>Id</w:t>
      </w:r>
      <w:r w:rsidR="007D0B10">
        <w:rPr>
          <w:i/>
          <w:iCs/>
        </w:rPr>
        <w:t xml:space="preserve">., </w:t>
      </w:r>
      <w:r w:rsidRPr="003A75DA">
        <w:t>même année</w:t>
      </w:r>
      <w:r w:rsidR="007D0B10">
        <w:t>.</w:t>
      </w:r>
    </w:p>
  </w:footnote>
  <w:footnote w:id="24">
    <w:p w14:paraId="78968D1B" w14:textId="5EBECBDF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Outside</w:t>
      </w:r>
      <w:r w:rsidR="007D0B10">
        <w:t>.</w:t>
      </w:r>
    </w:p>
  </w:footnote>
  <w:footnote w:id="25">
    <w:p w14:paraId="42B043D0" w14:textId="58A01C20" w:rsidR="00CC13A3" w:rsidRPr="003A75DA" w:rsidRDefault="00CC13A3" w:rsidP="00CC13A3">
      <w:pPr>
        <w:pStyle w:val="Notedebasdepage"/>
      </w:pPr>
      <w:r w:rsidRPr="003A75DA">
        <w:rPr>
          <w:rStyle w:val="Appelnotedebasdep"/>
        </w:rPr>
        <w:footnoteRef/>
      </w:r>
      <w:r w:rsidRPr="003A75DA">
        <w:t xml:space="preserve"> </w:t>
      </w:r>
      <w:r w:rsidRPr="003A75DA">
        <w:rPr>
          <w:i/>
          <w:iCs/>
        </w:rPr>
        <w:t>Bow-Street</w:t>
      </w:r>
      <w:r w:rsidRPr="003A75DA">
        <w:t xml:space="preserve"> est la rue de Londres où sont situés les bureaux de police</w:t>
      </w:r>
      <w:r w:rsidR="007D0B10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5575B0"/>
    <w:multiLevelType w:val="multilevel"/>
    <w:tmpl w:val="5C3CC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C1186E"/>
    <w:multiLevelType w:val="multilevel"/>
    <w:tmpl w:val="D8605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3884515">
    <w:abstractNumId w:val="10"/>
  </w:num>
  <w:num w:numId="2" w16cid:durableId="1071735774">
    <w:abstractNumId w:val="11"/>
  </w:num>
  <w:num w:numId="3" w16cid:durableId="204876553">
    <w:abstractNumId w:val="12"/>
  </w:num>
  <w:num w:numId="4" w16cid:durableId="598757778">
    <w:abstractNumId w:val="14"/>
  </w:num>
  <w:num w:numId="5" w16cid:durableId="594754425">
    <w:abstractNumId w:val="8"/>
  </w:num>
  <w:num w:numId="6" w16cid:durableId="1503618943">
    <w:abstractNumId w:val="3"/>
  </w:num>
  <w:num w:numId="7" w16cid:durableId="1081098466">
    <w:abstractNumId w:val="2"/>
  </w:num>
  <w:num w:numId="8" w16cid:durableId="1343584550">
    <w:abstractNumId w:val="1"/>
  </w:num>
  <w:num w:numId="9" w16cid:durableId="2037658224">
    <w:abstractNumId w:val="0"/>
  </w:num>
  <w:num w:numId="10" w16cid:durableId="636760803">
    <w:abstractNumId w:val="9"/>
  </w:num>
  <w:num w:numId="11" w16cid:durableId="1985811352">
    <w:abstractNumId w:val="7"/>
  </w:num>
  <w:num w:numId="12" w16cid:durableId="1413888300">
    <w:abstractNumId w:val="6"/>
  </w:num>
  <w:num w:numId="13" w16cid:durableId="44061501">
    <w:abstractNumId w:val="5"/>
  </w:num>
  <w:num w:numId="14" w16cid:durableId="101389873">
    <w:abstractNumId w:val="4"/>
  </w:num>
  <w:num w:numId="15" w16cid:durableId="264383234">
    <w:abstractNumId w:val="15"/>
  </w:num>
  <w:num w:numId="16" w16cid:durableId="7194805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2C0869"/>
    <w:rsid w:val="003D36DA"/>
    <w:rsid w:val="004A42A8"/>
    <w:rsid w:val="004F372C"/>
    <w:rsid w:val="00501B06"/>
    <w:rsid w:val="007B6898"/>
    <w:rsid w:val="007D0B10"/>
    <w:rsid w:val="007E0A39"/>
    <w:rsid w:val="0084077C"/>
    <w:rsid w:val="009B4BE3"/>
    <w:rsid w:val="00B259C3"/>
    <w:rsid w:val="00B92D13"/>
    <w:rsid w:val="00C44FDF"/>
    <w:rsid w:val="00CC13A3"/>
    <w:rsid w:val="00DF0FB3"/>
    <w:rsid w:val="00E5469F"/>
    <w:rsid w:val="00E754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35375"/>
  <w15:chartTrackingRefBased/>
  <w15:docId w15:val="{6359E4C4-B0AD-4FD0-A053-A44BAD7C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6DA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3D36DA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3D36DA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3D36DA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3D36D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3D36DA"/>
  </w:style>
  <w:style w:type="character" w:styleId="Lienhypertexte">
    <w:name w:val="Hyperlink"/>
    <w:uiPriority w:val="99"/>
    <w:rsid w:val="003D36DA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3D36DA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3D36DA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3D36D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D36DA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3D36DA"/>
  </w:style>
  <w:style w:type="paragraph" w:styleId="TM2">
    <w:name w:val="toc 2"/>
    <w:basedOn w:val="Normal"/>
    <w:next w:val="Normal"/>
    <w:autoRedefine/>
    <w:uiPriority w:val="39"/>
    <w:rsid w:val="003D36DA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3D36DA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3D36DA"/>
    <w:pPr>
      <w:ind w:left="780"/>
    </w:pPr>
  </w:style>
  <w:style w:type="paragraph" w:styleId="TM5">
    <w:name w:val="toc 5"/>
    <w:basedOn w:val="Normal"/>
    <w:next w:val="Normal"/>
    <w:autoRedefine/>
    <w:semiHidden/>
    <w:rsid w:val="003D36DA"/>
    <w:pPr>
      <w:ind w:left="1040"/>
    </w:pPr>
  </w:style>
  <w:style w:type="paragraph" w:styleId="TM6">
    <w:name w:val="toc 6"/>
    <w:basedOn w:val="Normal"/>
    <w:next w:val="Normal"/>
    <w:autoRedefine/>
    <w:semiHidden/>
    <w:rsid w:val="003D36DA"/>
    <w:pPr>
      <w:ind w:left="1300"/>
    </w:pPr>
  </w:style>
  <w:style w:type="paragraph" w:styleId="TM7">
    <w:name w:val="toc 7"/>
    <w:basedOn w:val="Normal"/>
    <w:next w:val="Normal"/>
    <w:autoRedefine/>
    <w:semiHidden/>
    <w:rsid w:val="003D36DA"/>
    <w:pPr>
      <w:ind w:left="1560"/>
    </w:pPr>
  </w:style>
  <w:style w:type="paragraph" w:styleId="TM8">
    <w:name w:val="toc 8"/>
    <w:basedOn w:val="Normal"/>
    <w:next w:val="Normal"/>
    <w:autoRedefine/>
    <w:semiHidden/>
    <w:rsid w:val="003D36DA"/>
    <w:pPr>
      <w:ind w:left="1820"/>
    </w:pPr>
  </w:style>
  <w:style w:type="paragraph" w:styleId="TM9">
    <w:name w:val="toc 9"/>
    <w:basedOn w:val="Normal"/>
    <w:next w:val="Normal"/>
    <w:autoRedefine/>
    <w:semiHidden/>
    <w:rsid w:val="003D36DA"/>
    <w:pPr>
      <w:ind w:left="2080"/>
    </w:pPr>
  </w:style>
  <w:style w:type="character" w:styleId="Appelnotedebasdep">
    <w:name w:val="footnote reference"/>
    <w:qFormat/>
    <w:rsid w:val="003D36DA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3D36DA"/>
    <w:rPr>
      <w:szCs w:val="30"/>
    </w:rPr>
  </w:style>
  <w:style w:type="paragraph" w:customStyle="1" w:styleId="Auteur">
    <w:name w:val="Auteur"/>
    <w:basedOn w:val="Normal"/>
    <w:rsid w:val="003D36DA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3D36DA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3D36DA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3D36DA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3D36DA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3D36DA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3D36DA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3D36DA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3D36DA"/>
    <w:pPr>
      <w:keepNext/>
    </w:pPr>
  </w:style>
  <w:style w:type="paragraph" w:customStyle="1" w:styleId="NormalSautPageAvant">
    <w:name w:val="NormalSautPageAvant"/>
    <w:basedOn w:val="Normal"/>
    <w:qFormat/>
    <w:rsid w:val="003D36DA"/>
    <w:pPr>
      <w:pageBreakBefore/>
    </w:pPr>
  </w:style>
  <w:style w:type="paragraph" w:customStyle="1" w:styleId="NormalEspAvtGrand">
    <w:name w:val="NormalEspAvtGrand"/>
    <w:basedOn w:val="Normal"/>
    <w:rsid w:val="003D36DA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3D36DA"/>
    <w:pPr>
      <w:spacing w:before="0"/>
    </w:pPr>
  </w:style>
  <w:style w:type="paragraph" w:customStyle="1" w:styleId="CentrEspApr0">
    <w:name w:val="CentréEspApr0"/>
    <w:basedOn w:val="Centr"/>
    <w:next w:val="Normal"/>
    <w:rsid w:val="003D36DA"/>
    <w:pPr>
      <w:spacing w:after="0"/>
    </w:pPr>
  </w:style>
  <w:style w:type="paragraph" w:customStyle="1" w:styleId="CentrEspAvt0EspApr0">
    <w:name w:val="CentréEspAvt0EspApr0"/>
    <w:basedOn w:val="Centr"/>
    <w:rsid w:val="003D36DA"/>
    <w:pPr>
      <w:spacing w:before="0" w:after="0"/>
    </w:pPr>
  </w:style>
  <w:style w:type="paragraph" w:customStyle="1" w:styleId="Droite">
    <w:name w:val="Droite"/>
    <w:basedOn w:val="Normal"/>
    <w:next w:val="Normal"/>
    <w:rsid w:val="003D36DA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3D36DA"/>
    <w:pPr>
      <w:ind w:left="680"/>
    </w:pPr>
  </w:style>
  <w:style w:type="paragraph" w:customStyle="1" w:styleId="DroiteRetraitGauche2X">
    <w:name w:val="DroiteRetraitGauche2X"/>
    <w:basedOn w:val="Droite"/>
    <w:next w:val="Normal"/>
    <w:rsid w:val="003D36DA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3D36DA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3D36DA"/>
    <w:pPr>
      <w:ind w:left="2722"/>
    </w:pPr>
  </w:style>
  <w:style w:type="paragraph" w:customStyle="1" w:styleId="Taille-1Normal">
    <w:name w:val="Taille-1Normal"/>
    <w:basedOn w:val="Normal"/>
    <w:rsid w:val="003D36DA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3D36DA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3D36DA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3D36DA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3D36DA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3D36DA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3D36DA"/>
    <w:pPr>
      <w:ind w:firstLine="0"/>
    </w:pPr>
  </w:style>
  <w:style w:type="paragraph" w:customStyle="1" w:styleId="Taille-1RetraitGauche4XIndent0">
    <w:name w:val="Taille-1RetraitGauche4XIndent0"/>
    <w:basedOn w:val="Taille-1Normal"/>
    <w:rsid w:val="003D36DA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3D36DA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3D36DA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3D36DA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3D36DA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3D36DA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3D36DA"/>
    <w:pPr>
      <w:ind w:firstLine="0"/>
    </w:pPr>
  </w:style>
  <w:style w:type="paragraph" w:customStyle="1" w:styleId="NormalRetraitGauche4XIndent0">
    <w:name w:val="NormalRetraitGauche4XIndent0"/>
    <w:basedOn w:val="Normal"/>
    <w:rsid w:val="003D36DA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3D36DA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3D36DA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3D36DA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3D36DA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3D36DA"/>
    <w:pPr>
      <w:ind w:left="1360" w:hanging="680"/>
    </w:pPr>
  </w:style>
  <w:style w:type="paragraph" w:customStyle="1" w:styleId="NormalEspAvt0EspApr0">
    <w:name w:val="NormalEspAvt0EspApr0"/>
    <w:basedOn w:val="Normal"/>
    <w:rsid w:val="003D36DA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3D36DA"/>
    <w:pPr>
      <w:ind w:left="2041" w:hanging="680"/>
    </w:pPr>
  </w:style>
  <w:style w:type="paragraph" w:customStyle="1" w:styleId="NormalSuspendu1XRetrait3X">
    <w:name w:val="NormalSuspendu1XRetrait3X"/>
    <w:basedOn w:val="Normal"/>
    <w:rsid w:val="003D36DA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3D36DA"/>
    <w:pPr>
      <w:ind w:left="3402" w:hanging="680"/>
    </w:pPr>
    <w:rPr>
      <w:szCs w:val="20"/>
    </w:rPr>
  </w:style>
  <w:style w:type="character" w:styleId="Lienhypertextesuivivisit">
    <w:name w:val="FollowedHyperlink"/>
    <w:rsid w:val="00150D44"/>
    <w:rPr>
      <w:color w:val="0000FF"/>
      <w:u w:val="single"/>
    </w:rPr>
  </w:style>
  <w:style w:type="character" w:customStyle="1" w:styleId="pagenum">
    <w:name w:val="pagenum"/>
    <w:basedOn w:val="Policepardfaut"/>
    <w:rsid w:val="00150D44"/>
  </w:style>
  <w:style w:type="paragraph" w:styleId="NormalWeb">
    <w:name w:val="Normal (Web)"/>
    <w:basedOn w:val="Normal"/>
    <w:rsid w:val="00150D44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customStyle="1" w:styleId="lang-en">
    <w:name w:val="lang-en"/>
    <w:basedOn w:val="Policepardfaut"/>
    <w:rsid w:val="00150D44"/>
  </w:style>
  <w:style w:type="character" w:customStyle="1" w:styleId="coquille">
    <w:name w:val="coquille"/>
    <w:basedOn w:val="Policepardfaut"/>
    <w:rsid w:val="00150D44"/>
  </w:style>
  <w:style w:type="paragraph" w:styleId="Textedebulles">
    <w:name w:val="Balloon Text"/>
    <w:basedOn w:val="Normal"/>
    <w:semiHidden/>
    <w:rsid w:val="00ED658C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947223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7223"/>
    <w:rPr>
      <w:sz w:val="24"/>
    </w:rPr>
  </w:style>
  <w:style w:type="character" w:customStyle="1" w:styleId="CommentaireCar">
    <w:name w:val="Commentaire Car"/>
    <w:link w:val="Commentaire"/>
    <w:uiPriority w:val="99"/>
    <w:semiHidden/>
    <w:rsid w:val="00947223"/>
    <w:rPr>
      <w:rFonts w:ascii="Georgia" w:hAnsi="Georgi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7223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947223"/>
    <w:rPr>
      <w:rFonts w:ascii="Georgia" w:hAnsi="Georgia"/>
      <w:b/>
      <w:bCs/>
      <w:sz w:val="24"/>
      <w:szCs w:val="24"/>
    </w:rPr>
  </w:style>
  <w:style w:type="paragraph" w:styleId="Rvision">
    <w:name w:val="Revision"/>
    <w:hidden/>
    <w:uiPriority w:val="71"/>
    <w:rsid w:val="00E5469F"/>
    <w:rPr>
      <w:rFonts w:ascii="Georgia" w:hAnsi="Georgia"/>
      <w:sz w:val="32"/>
      <w:szCs w:val="24"/>
    </w:rPr>
  </w:style>
  <w:style w:type="character" w:customStyle="1" w:styleId="Taille-1Caracteres">
    <w:name w:val="Taille-1Caracteres"/>
    <w:qFormat/>
    <w:rsid w:val="003D36DA"/>
    <w:rPr>
      <w:sz w:val="32"/>
      <w:szCs w:val="20"/>
    </w:rPr>
  </w:style>
  <w:style w:type="paragraph" w:customStyle="1" w:styleId="Etoile">
    <w:name w:val="Etoile"/>
    <w:basedOn w:val="Normal"/>
    <w:qFormat/>
    <w:rsid w:val="003D36DA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3D36DA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3D36DA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3D36DA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3D36DA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3D36DA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3D36DA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3D36DA"/>
  </w:style>
  <w:style w:type="paragraph" w:customStyle="1" w:styleId="ParagrapheVideNormal2">
    <w:name w:val="ParagrapheVideNormal2"/>
    <w:basedOn w:val="ParagrapheVideNormal"/>
    <w:next w:val="Normal"/>
    <w:qFormat/>
    <w:rsid w:val="003D36DA"/>
  </w:style>
  <w:style w:type="paragraph" w:customStyle="1" w:styleId="Image">
    <w:name w:val="Image"/>
    <w:basedOn w:val="Centr"/>
    <w:next w:val="Normal"/>
    <w:qFormat/>
    <w:rsid w:val="003D3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booksgratuit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roups.google.com/g/ebooksgratui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43970-0F1E-42C2-B975-43273C08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</TotalTime>
  <Pages>1</Pages>
  <Words>135951</Words>
  <Characters>747735</Characters>
  <Application>Microsoft Office Word</Application>
  <DocSecurity>0</DocSecurity>
  <Lines>6231</Lines>
  <Paragraphs>1763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CALEB WILLIAMS ou Les choses comme elles sont</vt:lpstr>
      <vt:lpstr>CALEB WILLIAMS ou Les choses comme elles sont</vt:lpstr>
    </vt:vector>
  </TitlesOfParts>
  <Company>Ebooks libres et gratuits</Company>
  <LinksUpToDate>false</LinksUpToDate>
  <CharactersWithSpaces>881923</CharactersWithSpaces>
  <SharedDoc>false</SharedDoc>
  <HLinks>
    <vt:vector size="300" baseType="variant">
      <vt:variant>
        <vt:i4>2293820</vt:i4>
      </vt:variant>
      <vt:variant>
        <vt:i4>291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288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2621543</vt:i4>
      </vt:variant>
      <vt:variant>
        <vt:i4>285</vt:i4>
      </vt:variant>
      <vt:variant>
        <vt:i4>0</vt:i4>
      </vt:variant>
      <vt:variant>
        <vt:i4>5</vt:i4>
      </vt:variant>
      <vt:variant>
        <vt:lpwstr>http://fr.wikisource.org/wiki/Caleb_Williams_-_Tome_1/Texte_entier</vt:lpwstr>
      </vt:variant>
      <vt:variant>
        <vt:lpwstr>cite_note-8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_Toc307932953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_Toc307932952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_Toc307932951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_Toc307932950</vt:lpwstr>
      </vt:variant>
      <vt:variant>
        <vt:i4>1572926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_Toc307932949</vt:lpwstr>
      </vt:variant>
      <vt:variant>
        <vt:i4>1572926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_Toc307932948</vt:lpwstr>
      </vt:variant>
      <vt:variant>
        <vt:i4>1572926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_Toc307932947</vt:lpwstr>
      </vt:variant>
      <vt:variant>
        <vt:i4>1572926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_Toc307932946</vt:lpwstr>
      </vt:variant>
      <vt:variant>
        <vt:i4>1572926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_Toc307932945</vt:lpwstr>
      </vt:variant>
      <vt:variant>
        <vt:i4>1572926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_Toc307932944</vt:lpwstr>
      </vt:variant>
      <vt:variant>
        <vt:i4>1572926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_Toc307932943</vt:lpwstr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_Toc307932942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_Toc307932941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_Toc307932940</vt:lpwstr>
      </vt:variant>
      <vt:variant>
        <vt:i4>2031678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_Toc307932939</vt:lpwstr>
      </vt:variant>
      <vt:variant>
        <vt:i4>2031678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_Toc307932938</vt:lpwstr>
      </vt:variant>
      <vt:variant>
        <vt:i4>2031678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_Toc307932937</vt:lpwstr>
      </vt:variant>
      <vt:variant>
        <vt:i4>2031678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_Toc307932936</vt:lpwstr>
      </vt:variant>
      <vt:variant>
        <vt:i4>2031678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_Toc307932935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_Toc307932934</vt:lpwstr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_Toc307932933</vt:lpwstr>
      </vt:variant>
      <vt:variant>
        <vt:i4>2031678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_Toc307932932</vt:lpwstr>
      </vt:variant>
      <vt:variant>
        <vt:i4>2031678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_Toc307932931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_Toc307932930</vt:lpwstr>
      </vt:variant>
      <vt:variant>
        <vt:i4>1966142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_Toc307932929</vt:lpwstr>
      </vt:variant>
      <vt:variant>
        <vt:i4>1966142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_Toc307932928</vt:lpwstr>
      </vt:variant>
      <vt:variant>
        <vt:i4>1966142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_Toc307932927</vt:lpwstr>
      </vt:variant>
      <vt:variant>
        <vt:i4>1966142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_Toc307932926</vt:lpwstr>
      </vt:variant>
      <vt:variant>
        <vt:i4>1966142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_Toc307932925</vt:lpwstr>
      </vt:variant>
      <vt:variant>
        <vt:i4>1966142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_Toc307932924</vt:lpwstr>
      </vt:variant>
      <vt:variant>
        <vt:i4>1966142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_Toc307932923</vt:lpwstr>
      </vt:variant>
      <vt:variant>
        <vt:i4>1966142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_Toc307932922</vt:lpwstr>
      </vt:variant>
      <vt:variant>
        <vt:i4>1966142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_Toc307932921</vt:lpwstr>
      </vt:variant>
      <vt:variant>
        <vt:i4>1966142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_Toc307932920</vt:lpwstr>
      </vt:variant>
      <vt:variant>
        <vt:i4>1900606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_Toc307932919</vt:lpwstr>
      </vt:variant>
      <vt:variant>
        <vt:i4>1900606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_Toc307932918</vt:lpwstr>
      </vt:variant>
      <vt:variant>
        <vt:i4>1900606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_Toc307932917</vt:lpwstr>
      </vt:variant>
      <vt:variant>
        <vt:i4>1900606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_Toc307932916</vt:lpwstr>
      </vt:variant>
      <vt:variant>
        <vt:i4>1900606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_Toc307932915</vt:lpwstr>
      </vt:variant>
      <vt:variant>
        <vt:i4>1900606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_Toc307932914</vt:lpwstr>
      </vt:variant>
      <vt:variant>
        <vt:i4>1900606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_Toc307932913</vt:lpwstr>
      </vt:variant>
      <vt:variant>
        <vt:i4>1900606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_Toc307932912</vt:lpwstr>
      </vt:variant>
      <vt:variant>
        <vt:i4>1900606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_Toc307932911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_Toc307932910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_Toc307932909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_Toc307932908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_Toc307932907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Caleb Williams ou Les choses comme elles sont</dc:title>
  <dc:subject>Romans</dc:subject>
  <dc:creator>William Godwin</dc:creator>
  <cp:keywords/>
  <dc:description>En Angleterre, peu après la Révolution française. Caleb Williams est un homme du peuple qu'un honorable et fortuné Squire prend à son service comme secrétaire. Par une indiscrétion involontaire, il s'attire la haine de son maître qui va le poursuivre inexorablement devant la justice de l'époque, pliée au pouvoir des puissants.</dc:description>
  <cp:lastModifiedBy>Cool Micro</cp:lastModifiedBy>
  <cp:revision>5</cp:revision>
  <cp:lastPrinted>2025-04-06T13:00:00Z</cp:lastPrinted>
  <dcterms:created xsi:type="dcterms:W3CDTF">2025-04-06T12:59:00Z</dcterms:created>
  <dcterms:modified xsi:type="dcterms:W3CDTF">2025-04-06T13:01:00Z</dcterms:modified>
  <cp:category>Romans</cp:category>
</cp:coreProperties>
</file>