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CBFD2" w14:textId="19038C51" w:rsidR="00000000" w:rsidRDefault="008C7CA9" w:rsidP="00763276">
      <w:pPr>
        <w:pStyle w:val="Photoauteur"/>
      </w:pPr>
      <w:r>
        <w:drawing>
          <wp:anchor distT="0" distB="0" distL="114300" distR="114300" simplePos="0" relativeHeight="251657728" behindDoc="0" locked="0" layoutInCell="1" allowOverlap="1" wp14:anchorId="0E9A8F31" wp14:editId="3F396C7B">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704">
        <w:drawing>
          <wp:inline distT="0" distB="0" distL="0" distR="0" wp14:anchorId="2FB4B4DD" wp14:editId="34038927">
            <wp:extent cx="3522345" cy="528764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2345" cy="5287645"/>
                    </a:xfrm>
                    <a:prstGeom prst="rect">
                      <a:avLst/>
                    </a:prstGeom>
                    <a:noFill/>
                    <a:ln>
                      <a:noFill/>
                    </a:ln>
                  </pic:spPr>
                </pic:pic>
              </a:graphicData>
            </a:graphic>
          </wp:inline>
        </w:drawing>
      </w:r>
    </w:p>
    <w:p w14:paraId="4FA7B042" w14:textId="77777777" w:rsidR="00000000" w:rsidRDefault="00000000" w:rsidP="006F05EB">
      <w:pPr>
        <w:pStyle w:val="Auteur"/>
        <w:spacing w:after="1560"/>
      </w:pPr>
      <w:r>
        <w:t xml:space="preserve">René </w:t>
      </w:r>
      <w:proofErr w:type="spellStart"/>
      <w:r>
        <w:t>Maran</w:t>
      </w:r>
      <w:proofErr w:type="spellEnd"/>
    </w:p>
    <w:p w14:paraId="6F21AD10" w14:textId="77777777" w:rsidR="00000000" w:rsidRDefault="00000000" w:rsidP="006F05EB">
      <w:pPr>
        <w:pStyle w:val="Titrelivre"/>
        <w:spacing w:after="1080"/>
      </w:pPr>
      <w:r>
        <w:t>BATOUALA</w:t>
      </w:r>
    </w:p>
    <w:p w14:paraId="79F93DE3" w14:textId="77777777" w:rsidR="00000000" w:rsidRDefault="00000000" w:rsidP="006F05EB">
      <w:pPr>
        <w:pStyle w:val="Soustitrelivre"/>
        <w:spacing w:after="1440"/>
      </w:pPr>
      <w:r>
        <w:t>Véritable roman nègre</w:t>
      </w:r>
    </w:p>
    <w:p w14:paraId="3FE8C6BB" w14:textId="37AC24A0" w:rsidR="00000000" w:rsidRDefault="00000000" w:rsidP="006F05EB">
      <w:pPr>
        <w:pStyle w:val="DateSortie"/>
      </w:pPr>
      <w:r>
        <w:t>1921</w:t>
      </w:r>
    </w:p>
    <w:p w14:paraId="601CC381" w14:textId="77777777" w:rsidR="00000000" w:rsidRDefault="00000000">
      <w:pPr>
        <w:sectPr w:rsidR="00000000">
          <w:footerReference w:type="default" r:id="rId9"/>
          <w:pgSz w:w="11906" w:h="16838" w:code="9"/>
          <w:pgMar w:top="0" w:right="0" w:bottom="0" w:left="0" w:header="0" w:footer="0" w:gutter="0"/>
          <w:cols w:space="708"/>
          <w:titlePg/>
          <w:docGrid w:linePitch="360"/>
        </w:sectPr>
      </w:pPr>
    </w:p>
    <w:p w14:paraId="4A852852" w14:textId="77777777" w:rsidR="00000000" w:rsidRDefault="00000000" w:rsidP="00763276">
      <w:pPr>
        <w:pStyle w:val="Titretablematires"/>
      </w:pPr>
      <w:r>
        <w:lastRenderedPageBreak/>
        <w:t>Table des matières</w:t>
      </w:r>
    </w:p>
    <w:p w14:paraId="7168A050" w14:textId="77777777" w:rsidR="00000000" w:rsidRDefault="00000000"/>
    <w:p w14:paraId="593A981E" w14:textId="27B6AFD8" w:rsidR="00AC18A3" w:rsidRDefault="00000000">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5032357" w:history="1">
        <w:r w:rsidR="00AC18A3" w:rsidRPr="00780575">
          <w:rPr>
            <w:rStyle w:val="Lienhypertexte"/>
          </w:rPr>
          <w:t>PRÉFACE</w:t>
        </w:r>
        <w:r w:rsidR="00AC18A3">
          <w:rPr>
            <w:webHidden/>
          </w:rPr>
          <w:tab/>
        </w:r>
        <w:r w:rsidR="00AC18A3">
          <w:rPr>
            <w:webHidden/>
          </w:rPr>
          <w:fldChar w:fldCharType="begin"/>
        </w:r>
        <w:r w:rsidR="00AC18A3">
          <w:rPr>
            <w:webHidden/>
          </w:rPr>
          <w:instrText xml:space="preserve"> PAGEREF _Toc195032357 \h </w:instrText>
        </w:r>
        <w:r w:rsidR="00AC18A3">
          <w:rPr>
            <w:webHidden/>
          </w:rPr>
        </w:r>
        <w:r w:rsidR="00AC18A3">
          <w:rPr>
            <w:webHidden/>
          </w:rPr>
          <w:fldChar w:fldCharType="separate"/>
        </w:r>
        <w:r w:rsidR="00F448CF">
          <w:rPr>
            <w:webHidden/>
          </w:rPr>
          <w:t>4</w:t>
        </w:r>
        <w:r w:rsidR="00AC18A3">
          <w:rPr>
            <w:webHidden/>
          </w:rPr>
          <w:fldChar w:fldCharType="end"/>
        </w:r>
      </w:hyperlink>
    </w:p>
    <w:p w14:paraId="37EA8DE4" w14:textId="1A7A879F" w:rsidR="00AC18A3" w:rsidRDefault="00AC18A3">
      <w:pPr>
        <w:pStyle w:val="TM1"/>
        <w:rPr>
          <w:rFonts w:asciiTheme="minorHAnsi" w:eastAsiaTheme="minorEastAsia" w:hAnsiTheme="minorHAnsi" w:cstheme="minorBidi"/>
          <w:bCs w:val="0"/>
          <w:iCs w:val="0"/>
          <w:color w:val="auto"/>
          <w:kern w:val="2"/>
          <w:sz w:val="24"/>
          <w:szCs w:val="24"/>
          <w14:ligatures w14:val="standardContextual"/>
        </w:rPr>
      </w:pPr>
      <w:hyperlink w:anchor="_Toc195032358" w:history="1">
        <w:r w:rsidRPr="00780575">
          <w:rPr>
            <w:rStyle w:val="Lienhypertexte"/>
            <w:lang w:val="en-US"/>
          </w:rPr>
          <w:t>I</w:t>
        </w:r>
        <w:r>
          <w:rPr>
            <w:webHidden/>
          </w:rPr>
          <w:tab/>
        </w:r>
        <w:r>
          <w:rPr>
            <w:webHidden/>
          </w:rPr>
          <w:fldChar w:fldCharType="begin"/>
        </w:r>
        <w:r>
          <w:rPr>
            <w:webHidden/>
          </w:rPr>
          <w:instrText xml:space="preserve"> PAGEREF _Toc195032358 \h </w:instrText>
        </w:r>
        <w:r>
          <w:rPr>
            <w:webHidden/>
          </w:rPr>
        </w:r>
        <w:r>
          <w:rPr>
            <w:webHidden/>
          </w:rPr>
          <w:fldChar w:fldCharType="separate"/>
        </w:r>
        <w:r w:rsidR="00F448CF">
          <w:rPr>
            <w:webHidden/>
          </w:rPr>
          <w:t>11</w:t>
        </w:r>
        <w:r>
          <w:rPr>
            <w:webHidden/>
          </w:rPr>
          <w:fldChar w:fldCharType="end"/>
        </w:r>
      </w:hyperlink>
    </w:p>
    <w:p w14:paraId="3C5244B6" w14:textId="5CB13AEB" w:rsidR="00AC18A3" w:rsidRDefault="00AC18A3">
      <w:pPr>
        <w:pStyle w:val="TM1"/>
        <w:rPr>
          <w:rFonts w:asciiTheme="minorHAnsi" w:eastAsiaTheme="minorEastAsia" w:hAnsiTheme="minorHAnsi" w:cstheme="minorBidi"/>
          <w:bCs w:val="0"/>
          <w:iCs w:val="0"/>
          <w:color w:val="auto"/>
          <w:kern w:val="2"/>
          <w:sz w:val="24"/>
          <w:szCs w:val="24"/>
          <w14:ligatures w14:val="standardContextual"/>
        </w:rPr>
      </w:pPr>
      <w:hyperlink w:anchor="_Toc195032359" w:history="1">
        <w:r w:rsidRPr="00780575">
          <w:rPr>
            <w:rStyle w:val="Lienhypertexte"/>
          </w:rPr>
          <w:t>II</w:t>
        </w:r>
        <w:r>
          <w:rPr>
            <w:webHidden/>
          </w:rPr>
          <w:tab/>
        </w:r>
        <w:r>
          <w:rPr>
            <w:webHidden/>
          </w:rPr>
          <w:fldChar w:fldCharType="begin"/>
        </w:r>
        <w:r>
          <w:rPr>
            <w:webHidden/>
          </w:rPr>
          <w:instrText xml:space="preserve"> PAGEREF _Toc195032359 \h </w:instrText>
        </w:r>
        <w:r>
          <w:rPr>
            <w:webHidden/>
          </w:rPr>
        </w:r>
        <w:r>
          <w:rPr>
            <w:webHidden/>
          </w:rPr>
          <w:fldChar w:fldCharType="separate"/>
        </w:r>
        <w:r w:rsidR="00F448CF">
          <w:rPr>
            <w:webHidden/>
          </w:rPr>
          <w:t>21</w:t>
        </w:r>
        <w:r>
          <w:rPr>
            <w:webHidden/>
          </w:rPr>
          <w:fldChar w:fldCharType="end"/>
        </w:r>
      </w:hyperlink>
    </w:p>
    <w:p w14:paraId="3B22CEA3" w14:textId="027FA680" w:rsidR="00AC18A3" w:rsidRDefault="00AC18A3">
      <w:pPr>
        <w:pStyle w:val="TM1"/>
        <w:rPr>
          <w:rFonts w:asciiTheme="minorHAnsi" w:eastAsiaTheme="minorEastAsia" w:hAnsiTheme="minorHAnsi" w:cstheme="minorBidi"/>
          <w:bCs w:val="0"/>
          <w:iCs w:val="0"/>
          <w:color w:val="auto"/>
          <w:kern w:val="2"/>
          <w:sz w:val="24"/>
          <w:szCs w:val="24"/>
          <w14:ligatures w14:val="standardContextual"/>
        </w:rPr>
      </w:pPr>
      <w:hyperlink w:anchor="_Toc195032360" w:history="1">
        <w:r w:rsidRPr="00780575">
          <w:rPr>
            <w:rStyle w:val="Lienhypertexte"/>
          </w:rPr>
          <w:t>III</w:t>
        </w:r>
        <w:r>
          <w:rPr>
            <w:webHidden/>
          </w:rPr>
          <w:tab/>
        </w:r>
        <w:r>
          <w:rPr>
            <w:webHidden/>
          </w:rPr>
          <w:fldChar w:fldCharType="begin"/>
        </w:r>
        <w:r>
          <w:rPr>
            <w:webHidden/>
          </w:rPr>
          <w:instrText xml:space="preserve"> PAGEREF _Toc195032360 \h </w:instrText>
        </w:r>
        <w:r>
          <w:rPr>
            <w:webHidden/>
          </w:rPr>
        </w:r>
        <w:r>
          <w:rPr>
            <w:webHidden/>
          </w:rPr>
          <w:fldChar w:fldCharType="separate"/>
        </w:r>
        <w:r w:rsidR="00F448CF">
          <w:rPr>
            <w:webHidden/>
          </w:rPr>
          <w:t>34</w:t>
        </w:r>
        <w:r>
          <w:rPr>
            <w:webHidden/>
          </w:rPr>
          <w:fldChar w:fldCharType="end"/>
        </w:r>
      </w:hyperlink>
    </w:p>
    <w:p w14:paraId="415E18DC" w14:textId="3FC911ED" w:rsidR="00AC18A3" w:rsidRDefault="00AC18A3">
      <w:pPr>
        <w:pStyle w:val="TM1"/>
        <w:rPr>
          <w:rFonts w:asciiTheme="minorHAnsi" w:eastAsiaTheme="minorEastAsia" w:hAnsiTheme="minorHAnsi" w:cstheme="minorBidi"/>
          <w:bCs w:val="0"/>
          <w:iCs w:val="0"/>
          <w:color w:val="auto"/>
          <w:kern w:val="2"/>
          <w:sz w:val="24"/>
          <w:szCs w:val="24"/>
          <w14:ligatures w14:val="standardContextual"/>
        </w:rPr>
      </w:pPr>
      <w:hyperlink w:anchor="_Toc195032361" w:history="1">
        <w:r w:rsidRPr="00780575">
          <w:rPr>
            <w:rStyle w:val="Lienhypertexte"/>
          </w:rPr>
          <w:t>IV</w:t>
        </w:r>
        <w:r>
          <w:rPr>
            <w:webHidden/>
          </w:rPr>
          <w:tab/>
        </w:r>
        <w:r>
          <w:rPr>
            <w:webHidden/>
          </w:rPr>
          <w:fldChar w:fldCharType="begin"/>
        </w:r>
        <w:r>
          <w:rPr>
            <w:webHidden/>
          </w:rPr>
          <w:instrText xml:space="preserve"> PAGEREF _Toc195032361 \h </w:instrText>
        </w:r>
        <w:r>
          <w:rPr>
            <w:webHidden/>
          </w:rPr>
        </w:r>
        <w:r>
          <w:rPr>
            <w:webHidden/>
          </w:rPr>
          <w:fldChar w:fldCharType="separate"/>
        </w:r>
        <w:r w:rsidR="00F448CF">
          <w:rPr>
            <w:webHidden/>
          </w:rPr>
          <w:t>43</w:t>
        </w:r>
        <w:r>
          <w:rPr>
            <w:webHidden/>
          </w:rPr>
          <w:fldChar w:fldCharType="end"/>
        </w:r>
      </w:hyperlink>
    </w:p>
    <w:p w14:paraId="51EC7B00" w14:textId="5CEB02A7" w:rsidR="00AC18A3" w:rsidRDefault="00AC18A3">
      <w:pPr>
        <w:pStyle w:val="TM1"/>
        <w:rPr>
          <w:rFonts w:asciiTheme="minorHAnsi" w:eastAsiaTheme="minorEastAsia" w:hAnsiTheme="minorHAnsi" w:cstheme="minorBidi"/>
          <w:bCs w:val="0"/>
          <w:iCs w:val="0"/>
          <w:color w:val="auto"/>
          <w:kern w:val="2"/>
          <w:sz w:val="24"/>
          <w:szCs w:val="24"/>
          <w14:ligatures w14:val="standardContextual"/>
        </w:rPr>
      </w:pPr>
      <w:hyperlink w:anchor="_Toc195032362" w:history="1">
        <w:r w:rsidRPr="00780575">
          <w:rPr>
            <w:rStyle w:val="Lienhypertexte"/>
          </w:rPr>
          <w:t>V</w:t>
        </w:r>
        <w:r>
          <w:rPr>
            <w:webHidden/>
          </w:rPr>
          <w:tab/>
        </w:r>
        <w:r>
          <w:rPr>
            <w:webHidden/>
          </w:rPr>
          <w:fldChar w:fldCharType="begin"/>
        </w:r>
        <w:r>
          <w:rPr>
            <w:webHidden/>
          </w:rPr>
          <w:instrText xml:space="preserve"> PAGEREF _Toc195032362 \h </w:instrText>
        </w:r>
        <w:r>
          <w:rPr>
            <w:webHidden/>
          </w:rPr>
        </w:r>
        <w:r>
          <w:rPr>
            <w:webHidden/>
          </w:rPr>
          <w:fldChar w:fldCharType="separate"/>
        </w:r>
        <w:r w:rsidR="00F448CF">
          <w:rPr>
            <w:webHidden/>
          </w:rPr>
          <w:t>56</w:t>
        </w:r>
        <w:r>
          <w:rPr>
            <w:webHidden/>
          </w:rPr>
          <w:fldChar w:fldCharType="end"/>
        </w:r>
      </w:hyperlink>
    </w:p>
    <w:p w14:paraId="783788FC" w14:textId="0E76CCFB" w:rsidR="00AC18A3" w:rsidRDefault="00AC18A3">
      <w:pPr>
        <w:pStyle w:val="TM1"/>
        <w:rPr>
          <w:rFonts w:asciiTheme="minorHAnsi" w:eastAsiaTheme="minorEastAsia" w:hAnsiTheme="minorHAnsi" w:cstheme="minorBidi"/>
          <w:bCs w:val="0"/>
          <w:iCs w:val="0"/>
          <w:color w:val="auto"/>
          <w:kern w:val="2"/>
          <w:sz w:val="24"/>
          <w:szCs w:val="24"/>
          <w14:ligatures w14:val="standardContextual"/>
        </w:rPr>
      </w:pPr>
      <w:hyperlink w:anchor="_Toc195032363" w:history="1">
        <w:r w:rsidRPr="00780575">
          <w:rPr>
            <w:rStyle w:val="Lienhypertexte"/>
          </w:rPr>
          <w:t>VI</w:t>
        </w:r>
        <w:r>
          <w:rPr>
            <w:webHidden/>
          </w:rPr>
          <w:tab/>
        </w:r>
        <w:r>
          <w:rPr>
            <w:webHidden/>
          </w:rPr>
          <w:fldChar w:fldCharType="begin"/>
        </w:r>
        <w:r>
          <w:rPr>
            <w:webHidden/>
          </w:rPr>
          <w:instrText xml:space="preserve"> PAGEREF _Toc195032363 \h </w:instrText>
        </w:r>
        <w:r>
          <w:rPr>
            <w:webHidden/>
          </w:rPr>
        </w:r>
        <w:r>
          <w:rPr>
            <w:webHidden/>
          </w:rPr>
          <w:fldChar w:fldCharType="separate"/>
        </w:r>
        <w:r w:rsidR="00F448CF">
          <w:rPr>
            <w:webHidden/>
          </w:rPr>
          <w:t>70</w:t>
        </w:r>
        <w:r>
          <w:rPr>
            <w:webHidden/>
          </w:rPr>
          <w:fldChar w:fldCharType="end"/>
        </w:r>
      </w:hyperlink>
    </w:p>
    <w:p w14:paraId="058F3186" w14:textId="3B31BE68" w:rsidR="00AC18A3" w:rsidRDefault="00AC18A3">
      <w:pPr>
        <w:pStyle w:val="TM1"/>
        <w:rPr>
          <w:rFonts w:asciiTheme="minorHAnsi" w:eastAsiaTheme="minorEastAsia" w:hAnsiTheme="minorHAnsi" w:cstheme="minorBidi"/>
          <w:bCs w:val="0"/>
          <w:iCs w:val="0"/>
          <w:color w:val="auto"/>
          <w:kern w:val="2"/>
          <w:sz w:val="24"/>
          <w:szCs w:val="24"/>
          <w14:ligatures w14:val="standardContextual"/>
        </w:rPr>
      </w:pPr>
      <w:hyperlink w:anchor="_Toc195032364" w:history="1">
        <w:r w:rsidRPr="00780575">
          <w:rPr>
            <w:rStyle w:val="Lienhypertexte"/>
          </w:rPr>
          <w:t>VII</w:t>
        </w:r>
        <w:r>
          <w:rPr>
            <w:webHidden/>
          </w:rPr>
          <w:tab/>
        </w:r>
        <w:r>
          <w:rPr>
            <w:webHidden/>
          </w:rPr>
          <w:fldChar w:fldCharType="begin"/>
        </w:r>
        <w:r>
          <w:rPr>
            <w:webHidden/>
          </w:rPr>
          <w:instrText xml:space="preserve"> PAGEREF _Toc195032364 \h </w:instrText>
        </w:r>
        <w:r>
          <w:rPr>
            <w:webHidden/>
          </w:rPr>
        </w:r>
        <w:r>
          <w:rPr>
            <w:webHidden/>
          </w:rPr>
          <w:fldChar w:fldCharType="separate"/>
        </w:r>
        <w:r w:rsidR="00F448CF">
          <w:rPr>
            <w:webHidden/>
          </w:rPr>
          <w:t>81</w:t>
        </w:r>
        <w:r>
          <w:rPr>
            <w:webHidden/>
          </w:rPr>
          <w:fldChar w:fldCharType="end"/>
        </w:r>
      </w:hyperlink>
    </w:p>
    <w:p w14:paraId="616B8C76" w14:textId="237218FC" w:rsidR="00AC18A3" w:rsidRDefault="00AC18A3">
      <w:pPr>
        <w:pStyle w:val="TM1"/>
        <w:rPr>
          <w:rFonts w:asciiTheme="minorHAnsi" w:eastAsiaTheme="minorEastAsia" w:hAnsiTheme="minorHAnsi" w:cstheme="minorBidi"/>
          <w:bCs w:val="0"/>
          <w:iCs w:val="0"/>
          <w:color w:val="auto"/>
          <w:kern w:val="2"/>
          <w:sz w:val="24"/>
          <w:szCs w:val="24"/>
          <w14:ligatures w14:val="standardContextual"/>
        </w:rPr>
      </w:pPr>
      <w:hyperlink w:anchor="_Toc195032365" w:history="1">
        <w:r w:rsidRPr="00780575">
          <w:rPr>
            <w:rStyle w:val="Lienhypertexte"/>
          </w:rPr>
          <w:t>VIII</w:t>
        </w:r>
        <w:r>
          <w:rPr>
            <w:webHidden/>
          </w:rPr>
          <w:tab/>
        </w:r>
        <w:r>
          <w:rPr>
            <w:webHidden/>
          </w:rPr>
          <w:fldChar w:fldCharType="begin"/>
        </w:r>
        <w:r>
          <w:rPr>
            <w:webHidden/>
          </w:rPr>
          <w:instrText xml:space="preserve"> PAGEREF _Toc195032365 \h </w:instrText>
        </w:r>
        <w:r>
          <w:rPr>
            <w:webHidden/>
          </w:rPr>
        </w:r>
        <w:r>
          <w:rPr>
            <w:webHidden/>
          </w:rPr>
          <w:fldChar w:fldCharType="separate"/>
        </w:r>
        <w:r w:rsidR="00F448CF">
          <w:rPr>
            <w:webHidden/>
          </w:rPr>
          <w:t>93</w:t>
        </w:r>
        <w:r>
          <w:rPr>
            <w:webHidden/>
          </w:rPr>
          <w:fldChar w:fldCharType="end"/>
        </w:r>
      </w:hyperlink>
    </w:p>
    <w:p w14:paraId="75F88034" w14:textId="77111488" w:rsidR="00AC18A3" w:rsidRDefault="00AC18A3">
      <w:pPr>
        <w:pStyle w:val="TM1"/>
        <w:rPr>
          <w:rFonts w:asciiTheme="minorHAnsi" w:eastAsiaTheme="minorEastAsia" w:hAnsiTheme="minorHAnsi" w:cstheme="minorBidi"/>
          <w:bCs w:val="0"/>
          <w:iCs w:val="0"/>
          <w:color w:val="auto"/>
          <w:kern w:val="2"/>
          <w:sz w:val="24"/>
          <w:szCs w:val="24"/>
          <w14:ligatures w14:val="standardContextual"/>
        </w:rPr>
      </w:pPr>
      <w:hyperlink w:anchor="_Toc195032366" w:history="1">
        <w:r w:rsidRPr="00780575">
          <w:rPr>
            <w:rStyle w:val="Lienhypertexte"/>
          </w:rPr>
          <w:t>IX</w:t>
        </w:r>
        <w:r>
          <w:rPr>
            <w:webHidden/>
          </w:rPr>
          <w:tab/>
        </w:r>
        <w:r>
          <w:rPr>
            <w:webHidden/>
          </w:rPr>
          <w:fldChar w:fldCharType="begin"/>
        </w:r>
        <w:r>
          <w:rPr>
            <w:webHidden/>
          </w:rPr>
          <w:instrText xml:space="preserve"> PAGEREF _Toc195032366 \h </w:instrText>
        </w:r>
        <w:r>
          <w:rPr>
            <w:webHidden/>
          </w:rPr>
        </w:r>
        <w:r>
          <w:rPr>
            <w:webHidden/>
          </w:rPr>
          <w:fldChar w:fldCharType="separate"/>
        </w:r>
        <w:r w:rsidR="00F448CF">
          <w:rPr>
            <w:webHidden/>
          </w:rPr>
          <w:t>99</w:t>
        </w:r>
        <w:r>
          <w:rPr>
            <w:webHidden/>
          </w:rPr>
          <w:fldChar w:fldCharType="end"/>
        </w:r>
      </w:hyperlink>
    </w:p>
    <w:p w14:paraId="595B35F6" w14:textId="6E1F2BB1" w:rsidR="00AC18A3" w:rsidRDefault="00AC18A3">
      <w:pPr>
        <w:pStyle w:val="TM1"/>
        <w:rPr>
          <w:rFonts w:asciiTheme="minorHAnsi" w:eastAsiaTheme="minorEastAsia" w:hAnsiTheme="minorHAnsi" w:cstheme="minorBidi"/>
          <w:bCs w:val="0"/>
          <w:iCs w:val="0"/>
          <w:color w:val="auto"/>
          <w:kern w:val="2"/>
          <w:sz w:val="24"/>
          <w:szCs w:val="24"/>
          <w14:ligatures w14:val="standardContextual"/>
        </w:rPr>
      </w:pPr>
      <w:hyperlink w:anchor="_Toc195032367" w:history="1">
        <w:r w:rsidRPr="00780575">
          <w:rPr>
            <w:rStyle w:val="Lienhypertexte"/>
          </w:rPr>
          <w:t>X</w:t>
        </w:r>
        <w:r>
          <w:rPr>
            <w:webHidden/>
          </w:rPr>
          <w:tab/>
        </w:r>
        <w:r>
          <w:rPr>
            <w:webHidden/>
          </w:rPr>
          <w:fldChar w:fldCharType="begin"/>
        </w:r>
        <w:r>
          <w:rPr>
            <w:webHidden/>
          </w:rPr>
          <w:instrText xml:space="preserve"> PAGEREF _Toc195032367 \h </w:instrText>
        </w:r>
        <w:r>
          <w:rPr>
            <w:webHidden/>
          </w:rPr>
        </w:r>
        <w:r>
          <w:rPr>
            <w:webHidden/>
          </w:rPr>
          <w:fldChar w:fldCharType="separate"/>
        </w:r>
        <w:r w:rsidR="00F448CF">
          <w:rPr>
            <w:webHidden/>
          </w:rPr>
          <w:t>111</w:t>
        </w:r>
        <w:r>
          <w:rPr>
            <w:webHidden/>
          </w:rPr>
          <w:fldChar w:fldCharType="end"/>
        </w:r>
      </w:hyperlink>
    </w:p>
    <w:p w14:paraId="1B320DF0" w14:textId="64D9B4B5" w:rsidR="00AC18A3" w:rsidRDefault="00AC18A3">
      <w:pPr>
        <w:pStyle w:val="TM1"/>
        <w:rPr>
          <w:rFonts w:asciiTheme="minorHAnsi" w:eastAsiaTheme="minorEastAsia" w:hAnsiTheme="minorHAnsi" w:cstheme="minorBidi"/>
          <w:bCs w:val="0"/>
          <w:iCs w:val="0"/>
          <w:color w:val="auto"/>
          <w:kern w:val="2"/>
          <w:sz w:val="24"/>
          <w:szCs w:val="24"/>
          <w14:ligatures w14:val="standardContextual"/>
        </w:rPr>
      </w:pPr>
      <w:hyperlink w:anchor="_Toc195032368" w:history="1">
        <w:r w:rsidRPr="00780575">
          <w:rPr>
            <w:rStyle w:val="Lienhypertexte"/>
          </w:rPr>
          <w:t>XI</w:t>
        </w:r>
        <w:r>
          <w:rPr>
            <w:webHidden/>
          </w:rPr>
          <w:tab/>
        </w:r>
        <w:r>
          <w:rPr>
            <w:webHidden/>
          </w:rPr>
          <w:fldChar w:fldCharType="begin"/>
        </w:r>
        <w:r>
          <w:rPr>
            <w:webHidden/>
          </w:rPr>
          <w:instrText xml:space="preserve"> PAGEREF _Toc195032368 \h </w:instrText>
        </w:r>
        <w:r>
          <w:rPr>
            <w:webHidden/>
          </w:rPr>
        </w:r>
        <w:r>
          <w:rPr>
            <w:webHidden/>
          </w:rPr>
          <w:fldChar w:fldCharType="separate"/>
        </w:r>
        <w:r w:rsidR="00F448CF">
          <w:rPr>
            <w:webHidden/>
          </w:rPr>
          <w:t>122</w:t>
        </w:r>
        <w:r>
          <w:rPr>
            <w:webHidden/>
          </w:rPr>
          <w:fldChar w:fldCharType="end"/>
        </w:r>
      </w:hyperlink>
    </w:p>
    <w:p w14:paraId="6A4D756B" w14:textId="2181C791" w:rsidR="00AC18A3" w:rsidRDefault="00AC18A3">
      <w:pPr>
        <w:pStyle w:val="TM1"/>
        <w:rPr>
          <w:rFonts w:asciiTheme="minorHAnsi" w:eastAsiaTheme="minorEastAsia" w:hAnsiTheme="minorHAnsi" w:cstheme="minorBidi"/>
          <w:bCs w:val="0"/>
          <w:iCs w:val="0"/>
          <w:color w:val="auto"/>
          <w:kern w:val="2"/>
          <w:sz w:val="24"/>
          <w:szCs w:val="24"/>
          <w14:ligatures w14:val="standardContextual"/>
        </w:rPr>
      </w:pPr>
      <w:hyperlink w:anchor="_Toc195032369" w:history="1">
        <w:r w:rsidRPr="00780575">
          <w:rPr>
            <w:rStyle w:val="Lienhypertexte"/>
          </w:rPr>
          <w:t>XII</w:t>
        </w:r>
        <w:r>
          <w:rPr>
            <w:webHidden/>
          </w:rPr>
          <w:tab/>
        </w:r>
        <w:r>
          <w:rPr>
            <w:webHidden/>
          </w:rPr>
          <w:fldChar w:fldCharType="begin"/>
        </w:r>
        <w:r>
          <w:rPr>
            <w:webHidden/>
          </w:rPr>
          <w:instrText xml:space="preserve"> PAGEREF _Toc195032369 \h </w:instrText>
        </w:r>
        <w:r>
          <w:rPr>
            <w:webHidden/>
          </w:rPr>
        </w:r>
        <w:r>
          <w:rPr>
            <w:webHidden/>
          </w:rPr>
          <w:fldChar w:fldCharType="separate"/>
        </w:r>
        <w:r w:rsidR="00F448CF">
          <w:rPr>
            <w:webHidden/>
          </w:rPr>
          <w:t>129</w:t>
        </w:r>
        <w:r>
          <w:rPr>
            <w:webHidden/>
          </w:rPr>
          <w:fldChar w:fldCharType="end"/>
        </w:r>
      </w:hyperlink>
    </w:p>
    <w:p w14:paraId="389E83C8" w14:textId="2DD51B05" w:rsidR="00AC18A3" w:rsidRDefault="00AC18A3">
      <w:pPr>
        <w:pStyle w:val="TM1"/>
        <w:rPr>
          <w:rFonts w:asciiTheme="minorHAnsi" w:eastAsiaTheme="minorEastAsia" w:hAnsiTheme="minorHAnsi" w:cstheme="minorBidi"/>
          <w:bCs w:val="0"/>
          <w:iCs w:val="0"/>
          <w:color w:val="auto"/>
          <w:kern w:val="2"/>
          <w:sz w:val="24"/>
          <w:szCs w:val="24"/>
          <w14:ligatures w14:val="standardContextual"/>
        </w:rPr>
      </w:pPr>
      <w:hyperlink w:anchor="_Toc195032370" w:history="1">
        <w:r w:rsidRPr="00780575">
          <w:rPr>
            <w:rStyle w:val="Lienhypertexte"/>
          </w:rPr>
          <w:t>À propos de cette édition électronique</w:t>
        </w:r>
        <w:r>
          <w:rPr>
            <w:webHidden/>
          </w:rPr>
          <w:tab/>
        </w:r>
        <w:r>
          <w:rPr>
            <w:webHidden/>
          </w:rPr>
          <w:fldChar w:fldCharType="begin"/>
        </w:r>
        <w:r>
          <w:rPr>
            <w:webHidden/>
          </w:rPr>
          <w:instrText xml:space="preserve"> PAGEREF _Toc195032370 \h </w:instrText>
        </w:r>
        <w:r>
          <w:rPr>
            <w:webHidden/>
          </w:rPr>
        </w:r>
        <w:r>
          <w:rPr>
            <w:webHidden/>
          </w:rPr>
          <w:fldChar w:fldCharType="separate"/>
        </w:r>
        <w:r w:rsidR="00F448CF">
          <w:rPr>
            <w:webHidden/>
          </w:rPr>
          <w:t>138</w:t>
        </w:r>
        <w:r>
          <w:rPr>
            <w:webHidden/>
          </w:rPr>
          <w:fldChar w:fldCharType="end"/>
        </w:r>
      </w:hyperlink>
    </w:p>
    <w:p w14:paraId="3F8B7FB2" w14:textId="34325770" w:rsidR="00000000" w:rsidRDefault="00000000">
      <w:r>
        <w:fldChar w:fldCharType="end"/>
      </w:r>
    </w:p>
    <w:p w14:paraId="65AE95A5" w14:textId="77777777" w:rsidR="00000000" w:rsidRDefault="00000000" w:rsidP="00763276">
      <w:pPr>
        <w:pStyle w:val="NormalEspAvtGrand"/>
        <w:pageBreakBefore/>
        <w:ind w:firstLine="0"/>
        <w:jc w:val="center"/>
        <w:rPr>
          <w:szCs w:val="32"/>
        </w:rPr>
      </w:pPr>
      <w:r>
        <w:rPr>
          <w:szCs w:val="32"/>
        </w:rPr>
        <w:lastRenderedPageBreak/>
        <w:t>JE DÉDIE CE LIVRE</w:t>
      </w:r>
    </w:p>
    <w:p w14:paraId="75AFCDCE" w14:textId="77777777" w:rsidR="00000000" w:rsidRDefault="00000000" w:rsidP="00763276">
      <w:pPr>
        <w:ind w:firstLine="0"/>
        <w:jc w:val="center"/>
        <w:rPr>
          <w:szCs w:val="32"/>
        </w:rPr>
      </w:pPr>
      <w:r>
        <w:rPr>
          <w:szCs w:val="32"/>
        </w:rPr>
        <w:t>À MON TRÈS CHER AMI</w:t>
      </w:r>
    </w:p>
    <w:p w14:paraId="74774321" w14:textId="77777777" w:rsidR="00000000" w:rsidRDefault="00000000" w:rsidP="00763276">
      <w:pPr>
        <w:ind w:firstLine="0"/>
        <w:jc w:val="center"/>
      </w:pPr>
      <w:r>
        <w:t xml:space="preserve">MANOËL </w:t>
      </w:r>
      <w:proofErr w:type="spellStart"/>
      <w:r>
        <w:t>GAHISTO</w:t>
      </w:r>
      <w:proofErr w:type="spellEnd"/>
    </w:p>
    <w:p w14:paraId="7B205AA8" w14:textId="2CF38640" w:rsidR="00763276" w:rsidRDefault="00763276">
      <w:pPr>
        <w:jc w:val="right"/>
      </w:pPr>
      <w:proofErr w:type="spellStart"/>
      <w:r>
        <w:t>R.M</w:t>
      </w:r>
      <w:proofErr w:type="spellEnd"/>
      <w:r>
        <w:t>.</w:t>
      </w:r>
    </w:p>
    <w:p w14:paraId="1640A74F" w14:textId="1205948B" w:rsidR="00000000" w:rsidRDefault="00000000" w:rsidP="00763276">
      <w:pPr>
        <w:pStyle w:val="Titre1"/>
      </w:pPr>
      <w:bookmarkStart w:id="0" w:name="bookmark0"/>
      <w:bookmarkStart w:id="1" w:name="_Toc195032357"/>
      <w:bookmarkEnd w:id="0"/>
      <w:r>
        <w:lastRenderedPageBreak/>
        <w:t>PRÉFACE</w:t>
      </w:r>
      <w:bookmarkEnd w:id="1"/>
    </w:p>
    <w:p w14:paraId="632F0097" w14:textId="77777777" w:rsidR="00763276" w:rsidRDefault="00000000">
      <w:pPr>
        <w:rPr>
          <w:i/>
        </w:rPr>
      </w:pPr>
      <w:r>
        <w:rPr>
          <w:i/>
        </w:rPr>
        <w:t>Henri de Régnier</w:t>
      </w:r>
      <w:r w:rsidR="00763276">
        <w:rPr>
          <w:i/>
        </w:rPr>
        <w:t xml:space="preserve">, </w:t>
      </w:r>
      <w:r>
        <w:rPr>
          <w:i/>
        </w:rPr>
        <w:t>Jacques Boulenger</w:t>
      </w:r>
      <w:r w:rsidR="00763276">
        <w:rPr>
          <w:i/>
        </w:rPr>
        <w:t xml:space="preserve">, </w:t>
      </w:r>
      <w:r>
        <w:rPr>
          <w:i/>
        </w:rPr>
        <w:t>tuteurs de ce livre</w:t>
      </w:r>
      <w:r w:rsidR="00763276">
        <w:rPr>
          <w:i/>
        </w:rPr>
        <w:t xml:space="preserve">, </w:t>
      </w:r>
      <w:r>
        <w:rPr>
          <w:i/>
        </w:rPr>
        <w:t>je croirais manquer de cœur si</w:t>
      </w:r>
      <w:r w:rsidR="00763276">
        <w:rPr>
          <w:i/>
        </w:rPr>
        <w:t xml:space="preserve">, </w:t>
      </w:r>
      <w:r>
        <w:rPr>
          <w:i/>
        </w:rPr>
        <w:t>au seuil de la préface que voici</w:t>
      </w:r>
      <w:r w:rsidR="00763276">
        <w:rPr>
          <w:i/>
        </w:rPr>
        <w:t xml:space="preserve">, </w:t>
      </w:r>
      <w:r>
        <w:rPr>
          <w:i/>
        </w:rPr>
        <w:t>je ne reconnaissais tout ce que je dois à votre bienveillance et à vos conseils</w:t>
      </w:r>
      <w:r w:rsidR="00763276">
        <w:rPr>
          <w:i/>
        </w:rPr>
        <w:t>.</w:t>
      </w:r>
    </w:p>
    <w:p w14:paraId="51552A92" w14:textId="77777777" w:rsidR="00763276" w:rsidRDefault="00000000">
      <w:pPr>
        <w:rPr>
          <w:i/>
        </w:rPr>
      </w:pPr>
      <w:r>
        <w:rPr>
          <w:i/>
        </w:rPr>
        <w:t>Vous savez avec quelle ardeur je souhaite la réussite de ce roman</w:t>
      </w:r>
      <w:r w:rsidR="00763276">
        <w:rPr>
          <w:i/>
        </w:rPr>
        <w:t xml:space="preserve">. </w:t>
      </w:r>
      <w:r>
        <w:rPr>
          <w:i/>
        </w:rPr>
        <w:t>Il n</w:t>
      </w:r>
      <w:r w:rsidR="00763276">
        <w:rPr>
          <w:i/>
        </w:rPr>
        <w:t>’</w:t>
      </w:r>
      <w:r>
        <w:rPr>
          <w:i/>
        </w:rPr>
        <w:t>est</w:t>
      </w:r>
      <w:r w:rsidR="00763276">
        <w:rPr>
          <w:i/>
        </w:rPr>
        <w:t xml:space="preserve">, </w:t>
      </w:r>
      <w:r>
        <w:rPr>
          <w:i/>
        </w:rPr>
        <w:t>à vrai dire</w:t>
      </w:r>
      <w:r w:rsidR="00763276">
        <w:rPr>
          <w:i/>
        </w:rPr>
        <w:t xml:space="preserve">, </w:t>
      </w:r>
      <w:r>
        <w:rPr>
          <w:i/>
        </w:rPr>
        <w:t>qu</w:t>
      </w:r>
      <w:r w:rsidR="00763276">
        <w:rPr>
          <w:i/>
        </w:rPr>
        <w:t>’</w:t>
      </w:r>
      <w:r>
        <w:rPr>
          <w:i/>
        </w:rPr>
        <w:t>une succession d</w:t>
      </w:r>
      <w:r w:rsidR="00763276">
        <w:rPr>
          <w:i/>
        </w:rPr>
        <w:t>’</w:t>
      </w:r>
      <w:r>
        <w:rPr>
          <w:i/>
        </w:rPr>
        <w:t>eaux-fortes</w:t>
      </w:r>
      <w:r w:rsidR="00763276">
        <w:rPr>
          <w:i/>
        </w:rPr>
        <w:t xml:space="preserve">. </w:t>
      </w:r>
      <w:r>
        <w:rPr>
          <w:i/>
        </w:rPr>
        <w:t>Mais j</w:t>
      </w:r>
      <w:r w:rsidR="00763276">
        <w:rPr>
          <w:i/>
        </w:rPr>
        <w:t>’</w:t>
      </w:r>
      <w:r>
        <w:rPr>
          <w:i/>
        </w:rPr>
        <w:t>ai mis six ans à le parfaire</w:t>
      </w:r>
      <w:r w:rsidR="00763276">
        <w:rPr>
          <w:i/>
        </w:rPr>
        <w:t xml:space="preserve">. </w:t>
      </w:r>
      <w:r>
        <w:rPr>
          <w:i/>
        </w:rPr>
        <w:t>J</w:t>
      </w:r>
      <w:r w:rsidR="00763276">
        <w:rPr>
          <w:i/>
        </w:rPr>
        <w:t>’</w:t>
      </w:r>
      <w:r>
        <w:rPr>
          <w:i/>
        </w:rPr>
        <w:t>ai mis six ans à y traduire ce que j</w:t>
      </w:r>
      <w:r w:rsidR="00763276">
        <w:rPr>
          <w:i/>
        </w:rPr>
        <w:t>’</w:t>
      </w:r>
      <w:r>
        <w:rPr>
          <w:i/>
        </w:rPr>
        <w:t>avais</w:t>
      </w:r>
      <w:r w:rsidR="00763276">
        <w:rPr>
          <w:i/>
        </w:rPr>
        <w:t xml:space="preserve">, </w:t>
      </w:r>
      <w:r>
        <w:rPr>
          <w:i/>
        </w:rPr>
        <w:t>là-bas</w:t>
      </w:r>
      <w:r w:rsidR="00763276">
        <w:rPr>
          <w:i/>
        </w:rPr>
        <w:t xml:space="preserve">, </w:t>
      </w:r>
      <w:r>
        <w:rPr>
          <w:i/>
        </w:rPr>
        <w:t>entendu</w:t>
      </w:r>
      <w:r w:rsidR="00763276">
        <w:rPr>
          <w:i/>
        </w:rPr>
        <w:t xml:space="preserve">, </w:t>
      </w:r>
      <w:r>
        <w:rPr>
          <w:i/>
        </w:rPr>
        <w:t>à y décrire ce que j</w:t>
      </w:r>
      <w:r w:rsidR="00763276">
        <w:rPr>
          <w:i/>
        </w:rPr>
        <w:t>’</w:t>
      </w:r>
      <w:r>
        <w:rPr>
          <w:i/>
        </w:rPr>
        <w:t>avais vu</w:t>
      </w:r>
      <w:r w:rsidR="00763276">
        <w:rPr>
          <w:i/>
        </w:rPr>
        <w:t>.</w:t>
      </w:r>
    </w:p>
    <w:p w14:paraId="33DA2C49" w14:textId="77777777" w:rsidR="00763276" w:rsidRDefault="00000000">
      <w:pPr>
        <w:rPr>
          <w:i/>
        </w:rPr>
      </w:pPr>
      <w:r>
        <w:rPr>
          <w:i/>
        </w:rPr>
        <w:t>Au cours de ces six années</w:t>
      </w:r>
      <w:r w:rsidR="00763276">
        <w:rPr>
          <w:i/>
        </w:rPr>
        <w:t xml:space="preserve">, </w:t>
      </w:r>
      <w:r>
        <w:rPr>
          <w:i/>
        </w:rPr>
        <w:t>pas un moment</w:t>
      </w:r>
      <w:r w:rsidR="00763276">
        <w:rPr>
          <w:i/>
        </w:rPr>
        <w:t xml:space="preserve">, </w:t>
      </w:r>
      <w:r>
        <w:rPr>
          <w:i/>
        </w:rPr>
        <w:t>je n</w:t>
      </w:r>
      <w:r w:rsidR="00763276">
        <w:rPr>
          <w:i/>
        </w:rPr>
        <w:t>’</w:t>
      </w:r>
      <w:r>
        <w:rPr>
          <w:i/>
        </w:rPr>
        <w:t>ai cédé à la tentation de dire mon mot</w:t>
      </w:r>
      <w:r w:rsidR="00763276">
        <w:rPr>
          <w:i/>
        </w:rPr>
        <w:t xml:space="preserve">. </w:t>
      </w:r>
      <w:r>
        <w:rPr>
          <w:i/>
        </w:rPr>
        <w:t>J</w:t>
      </w:r>
      <w:r w:rsidR="00763276">
        <w:rPr>
          <w:i/>
        </w:rPr>
        <w:t>’</w:t>
      </w:r>
      <w:r>
        <w:rPr>
          <w:i/>
        </w:rPr>
        <w:t>ai poussé la conscience obje</w:t>
      </w:r>
      <w:r>
        <w:rPr>
          <w:i/>
        </w:rPr>
        <w:t>c</w:t>
      </w:r>
      <w:r>
        <w:rPr>
          <w:i/>
        </w:rPr>
        <w:t>tive jusqu</w:t>
      </w:r>
      <w:r w:rsidR="00763276">
        <w:rPr>
          <w:i/>
        </w:rPr>
        <w:t>’</w:t>
      </w:r>
      <w:r>
        <w:rPr>
          <w:i/>
        </w:rPr>
        <w:t>à y supprimer des réflexions que l</w:t>
      </w:r>
      <w:r w:rsidR="00763276">
        <w:rPr>
          <w:i/>
        </w:rPr>
        <w:t>’</w:t>
      </w:r>
      <w:r>
        <w:rPr>
          <w:i/>
        </w:rPr>
        <w:t>on aurait pu m</w:t>
      </w:r>
      <w:r w:rsidR="00763276">
        <w:rPr>
          <w:i/>
        </w:rPr>
        <w:t>’</w:t>
      </w:r>
      <w:r>
        <w:rPr>
          <w:i/>
        </w:rPr>
        <w:t>attribuer</w:t>
      </w:r>
      <w:r w:rsidR="00763276">
        <w:rPr>
          <w:i/>
        </w:rPr>
        <w:t xml:space="preserve">. </w:t>
      </w:r>
      <w:r>
        <w:rPr>
          <w:i/>
        </w:rPr>
        <w:t>Les nègres de l</w:t>
      </w:r>
      <w:r w:rsidR="00763276">
        <w:rPr>
          <w:i/>
        </w:rPr>
        <w:t>’</w:t>
      </w:r>
      <w:r>
        <w:rPr>
          <w:i/>
        </w:rPr>
        <w:t>Afrique Équatoriale sont en effet irréfléchis</w:t>
      </w:r>
      <w:r w:rsidR="00763276">
        <w:rPr>
          <w:i/>
        </w:rPr>
        <w:t xml:space="preserve">. </w:t>
      </w:r>
      <w:r>
        <w:rPr>
          <w:i/>
        </w:rPr>
        <w:t>Dépourvus d</w:t>
      </w:r>
      <w:r w:rsidR="00763276">
        <w:rPr>
          <w:i/>
        </w:rPr>
        <w:t>’</w:t>
      </w:r>
      <w:r>
        <w:rPr>
          <w:i/>
        </w:rPr>
        <w:t>esprit critique</w:t>
      </w:r>
      <w:r w:rsidR="00763276">
        <w:rPr>
          <w:i/>
        </w:rPr>
        <w:t xml:space="preserve">, </w:t>
      </w:r>
      <w:r>
        <w:rPr>
          <w:i/>
        </w:rPr>
        <w:t>ils n</w:t>
      </w:r>
      <w:r w:rsidR="00763276">
        <w:rPr>
          <w:i/>
        </w:rPr>
        <w:t>’</w:t>
      </w:r>
      <w:r>
        <w:rPr>
          <w:i/>
        </w:rPr>
        <w:t>ont jamais eu et n</w:t>
      </w:r>
      <w:r w:rsidR="00763276">
        <w:rPr>
          <w:i/>
        </w:rPr>
        <w:t>’</w:t>
      </w:r>
      <w:r>
        <w:rPr>
          <w:i/>
        </w:rPr>
        <w:t>auront jamais aucune espèce d</w:t>
      </w:r>
      <w:r w:rsidR="00763276">
        <w:rPr>
          <w:i/>
        </w:rPr>
        <w:t>’</w:t>
      </w:r>
      <w:r>
        <w:rPr>
          <w:i/>
        </w:rPr>
        <w:t>intelligence</w:t>
      </w:r>
      <w:r w:rsidR="00763276">
        <w:rPr>
          <w:i/>
        </w:rPr>
        <w:t xml:space="preserve">. </w:t>
      </w:r>
      <w:r>
        <w:rPr>
          <w:i/>
        </w:rPr>
        <w:t>Du moins</w:t>
      </w:r>
      <w:r w:rsidR="00763276">
        <w:rPr>
          <w:i/>
        </w:rPr>
        <w:t xml:space="preserve">, </w:t>
      </w:r>
      <w:r>
        <w:rPr>
          <w:i/>
        </w:rPr>
        <w:t>on le prétend</w:t>
      </w:r>
      <w:r w:rsidR="00763276">
        <w:rPr>
          <w:i/>
        </w:rPr>
        <w:t xml:space="preserve">. </w:t>
      </w:r>
      <w:r>
        <w:rPr>
          <w:i/>
        </w:rPr>
        <w:t>À tort</w:t>
      </w:r>
      <w:r w:rsidR="00763276">
        <w:rPr>
          <w:i/>
        </w:rPr>
        <w:t xml:space="preserve">, </w:t>
      </w:r>
      <w:r>
        <w:rPr>
          <w:i/>
        </w:rPr>
        <w:t>sans doute</w:t>
      </w:r>
      <w:r w:rsidR="00763276">
        <w:rPr>
          <w:i/>
        </w:rPr>
        <w:t xml:space="preserve">. </w:t>
      </w:r>
      <w:r>
        <w:rPr>
          <w:i/>
        </w:rPr>
        <w:t>Car</w:t>
      </w:r>
      <w:r w:rsidR="00763276">
        <w:rPr>
          <w:i/>
        </w:rPr>
        <w:t xml:space="preserve">, </w:t>
      </w:r>
      <w:r>
        <w:rPr>
          <w:i/>
        </w:rPr>
        <w:t>si l</w:t>
      </w:r>
      <w:r w:rsidR="00763276">
        <w:rPr>
          <w:i/>
        </w:rPr>
        <w:t>’</w:t>
      </w:r>
      <w:r>
        <w:rPr>
          <w:i/>
        </w:rPr>
        <w:t>inintelligence caractérisait le nègre</w:t>
      </w:r>
      <w:r w:rsidR="00763276">
        <w:rPr>
          <w:i/>
        </w:rPr>
        <w:t xml:space="preserve">, </w:t>
      </w:r>
      <w:r>
        <w:rPr>
          <w:i/>
        </w:rPr>
        <w:t>il n</w:t>
      </w:r>
      <w:r w:rsidR="00763276">
        <w:rPr>
          <w:i/>
        </w:rPr>
        <w:t>’</w:t>
      </w:r>
      <w:r>
        <w:rPr>
          <w:i/>
        </w:rPr>
        <w:t>y aurait que fort peu d</w:t>
      </w:r>
      <w:r w:rsidR="00763276">
        <w:rPr>
          <w:i/>
        </w:rPr>
        <w:t>’</w:t>
      </w:r>
      <w:r>
        <w:rPr>
          <w:i/>
        </w:rPr>
        <w:t>Européens</w:t>
      </w:r>
      <w:r w:rsidR="00763276">
        <w:rPr>
          <w:i/>
        </w:rPr>
        <w:t>.</w:t>
      </w:r>
    </w:p>
    <w:p w14:paraId="1686947A" w14:textId="77777777" w:rsidR="00763276" w:rsidRDefault="00000000">
      <w:pPr>
        <w:rPr>
          <w:i/>
        </w:rPr>
      </w:pPr>
      <w:r>
        <w:rPr>
          <w:i/>
        </w:rPr>
        <w:t>Ce roman est donc tout objectif</w:t>
      </w:r>
      <w:r w:rsidR="00763276">
        <w:rPr>
          <w:i/>
        </w:rPr>
        <w:t xml:space="preserve">. </w:t>
      </w:r>
      <w:r>
        <w:rPr>
          <w:i/>
        </w:rPr>
        <w:t>Il ne tâche même pas à expliquer</w:t>
      </w:r>
      <w:r w:rsidR="00763276">
        <w:rPr>
          <w:i/>
        </w:rPr>
        <w:t xml:space="preserve"> : </w:t>
      </w:r>
      <w:r>
        <w:rPr>
          <w:i/>
        </w:rPr>
        <w:t>il constate</w:t>
      </w:r>
      <w:r w:rsidR="00763276">
        <w:rPr>
          <w:i/>
        </w:rPr>
        <w:t xml:space="preserve">. </w:t>
      </w:r>
      <w:r>
        <w:rPr>
          <w:i/>
        </w:rPr>
        <w:t>Il ne s</w:t>
      </w:r>
      <w:r w:rsidR="00763276">
        <w:rPr>
          <w:i/>
        </w:rPr>
        <w:t>’</w:t>
      </w:r>
      <w:r>
        <w:rPr>
          <w:i/>
        </w:rPr>
        <w:t>indigne pas</w:t>
      </w:r>
      <w:r w:rsidR="00763276">
        <w:rPr>
          <w:i/>
        </w:rPr>
        <w:t xml:space="preserve"> : </w:t>
      </w:r>
      <w:r>
        <w:rPr>
          <w:i/>
        </w:rPr>
        <w:t>il enregistre</w:t>
      </w:r>
      <w:r w:rsidR="00763276">
        <w:rPr>
          <w:i/>
        </w:rPr>
        <w:t xml:space="preserve">. </w:t>
      </w:r>
      <w:r>
        <w:rPr>
          <w:i/>
        </w:rPr>
        <w:t>Il ne pouvait en être autrement</w:t>
      </w:r>
      <w:r w:rsidR="00763276">
        <w:rPr>
          <w:i/>
        </w:rPr>
        <w:t xml:space="preserve">. </w:t>
      </w:r>
      <w:r>
        <w:rPr>
          <w:i/>
        </w:rPr>
        <w:t>Par les soirs de lune</w:t>
      </w:r>
      <w:r w:rsidR="00763276">
        <w:rPr>
          <w:i/>
        </w:rPr>
        <w:t xml:space="preserve">, </w:t>
      </w:r>
      <w:r>
        <w:rPr>
          <w:i/>
        </w:rPr>
        <w:t>allongé en ma chaise-longue</w:t>
      </w:r>
      <w:r w:rsidR="00763276">
        <w:rPr>
          <w:i/>
        </w:rPr>
        <w:t xml:space="preserve">, </w:t>
      </w:r>
      <w:r>
        <w:rPr>
          <w:i/>
        </w:rPr>
        <w:t>de ma véranda</w:t>
      </w:r>
      <w:r w:rsidR="00763276">
        <w:rPr>
          <w:i/>
        </w:rPr>
        <w:t xml:space="preserve">, </w:t>
      </w:r>
      <w:r>
        <w:rPr>
          <w:i/>
        </w:rPr>
        <w:t>j</w:t>
      </w:r>
      <w:r w:rsidR="00763276">
        <w:rPr>
          <w:i/>
        </w:rPr>
        <w:t>’</w:t>
      </w:r>
      <w:r>
        <w:rPr>
          <w:i/>
        </w:rPr>
        <w:t>écoutais les conversations de ces pauvres gens</w:t>
      </w:r>
      <w:r w:rsidR="00763276">
        <w:rPr>
          <w:i/>
        </w:rPr>
        <w:t xml:space="preserve">. </w:t>
      </w:r>
      <w:r>
        <w:rPr>
          <w:i/>
        </w:rPr>
        <w:t>Leurs plaisanteries prouvaient leur résign</w:t>
      </w:r>
      <w:r>
        <w:rPr>
          <w:i/>
        </w:rPr>
        <w:t>a</w:t>
      </w:r>
      <w:r>
        <w:rPr>
          <w:i/>
        </w:rPr>
        <w:t>tion</w:t>
      </w:r>
      <w:r w:rsidR="00763276">
        <w:rPr>
          <w:i/>
        </w:rPr>
        <w:t xml:space="preserve">. </w:t>
      </w:r>
      <w:r>
        <w:rPr>
          <w:i/>
        </w:rPr>
        <w:t>Ils souffraient et riaient de souffrir</w:t>
      </w:r>
      <w:r w:rsidR="00763276">
        <w:rPr>
          <w:i/>
        </w:rPr>
        <w:t>.</w:t>
      </w:r>
    </w:p>
    <w:p w14:paraId="0826698F" w14:textId="77777777" w:rsidR="00763276" w:rsidRDefault="00000000">
      <w:pPr>
        <w:rPr>
          <w:i/>
        </w:rPr>
      </w:pPr>
      <w:r>
        <w:rPr>
          <w:i/>
        </w:rPr>
        <w:t>Ah</w:t>
      </w:r>
      <w:r w:rsidR="00763276">
        <w:rPr>
          <w:i/>
        </w:rPr>
        <w:t xml:space="preserve"> ! </w:t>
      </w:r>
      <w:r>
        <w:rPr>
          <w:i/>
        </w:rPr>
        <w:t>Monsieur Bruel</w:t>
      </w:r>
      <w:r w:rsidR="00763276">
        <w:rPr>
          <w:i/>
        </w:rPr>
        <w:t xml:space="preserve">, </w:t>
      </w:r>
      <w:r>
        <w:rPr>
          <w:i/>
        </w:rPr>
        <w:t>en une compilation indigeste et s</w:t>
      </w:r>
      <w:r>
        <w:rPr>
          <w:i/>
        </w:rPr>
        <w:t>a</w:t>
      </w:r>
      <w:r>
        <w:rPr>
          <w:i/>
        </w:rPr>
        <w:t>vante</w:t>
      </w:r>
      <w:r w:rsidR="00763276">
        <w:rPr>
          <w:i/>
        </w:rPr>
        <w:t xml:space="preserve">, </w:t>
      </w:r>
      <w:r>
        <w:rPr>
          <w:i/>
        </w:rPr>
        <w:t>vous avez pu déclarer que la population de l</w:t>
      </w:r>
      <w:r w:rsidR="00763276">
        <w:rPr>
          <w:i/>
        </w:rPr>
        <w:t>’</w:t>
      </w:r>
      <w:r>
        <w:rPr>
          <w:i/>
        </w:rPr>
        <w:t>Oubangui-Chari s</w:t>
      </w:r>
      <w:r w:rsidR="00763276">
        <w:rPr>
          <w:i/>
        </w:rPr>
        <w:t>’</w:t>
      </w:r>
      <w:r>
        <w:rPr>
          <w:i/>
        </w:rPr>
        <w:t xml:space="preserve">élevait à </w:t>
      </w:r>
      <w:r w:rsidR="00763276">
        <w:rPr>
          <w:i/>
        </w:rPr>
        <w:t>1.3</w:t>
      </w:r>
      <w:r>
        <w:rPr>
          <w:i/>
        </w:rPr>
        <w:t>5</w:t>
      </w:r>
      <w:r w:rsidR="00763276">
        <w:rPr>
          <w:i/>
        </w:rPr>
        <w:t>0.0</w:t>
      </w:r>
      <w:r>
        <w:rPr>
          <w:i/>
        </w:rPr>
        <w:t>00 habitants</w:t>
      </w:r>
      <w:r w:rsidR="00763276">
        <w:rPr>
          <w:i/>
        </w:rPr>
        <w:t xml:space="preserve">. </w:t>
      </w:r>
      <w:r>
        <w:rPr>
          <w:i/>
        </w:rPr>
        <w:t>Mais que n</w:t>
      </w:r>
      <w:r w:rsidR="00763276">
        <w:rPr>
          <w:i/>
        </w:rPr>
        <w:t>’</w:t>
      </w:r>
      <w:r>
        <w:rPr>
          <w:i/>
        </w:rPr>
        <w:t>avez-vous dit</w:t>
      </w:r>
      <w:r w:rsidR="00763276">
        <w:rPr>
          <w:i/>
        </w:rPr>
        <w:t xml:space="preserve">, </w:t>
      </w:r>
      <w:r>
        <w:rPr>
          <w:i/>
        </w:rPr>
        <w:t>plutôt</w:t>
      </w:r>
      <w:r w:rsidR="00763276">
        <w:rPr>
          <w:i/>
        </w:rPr>
        <w:t xml:space="preserve">, </w:t>
      </w:r>
      <w:r>
        <w:rPr>
          <w:i/>
        </w:rPr>
        <w:t>que dans tel petit village de l</w:t>
      </w:r>
      <w:r w:rsidR="00763276">
        <w:rPr>
          <w:i/>
        </w:rPr>
        <w:t>’</w:t>
      </w:r>
      <w:proofErr w:type="spellStart"/>
      <w:r>
        <w:rPr>
          <w:i/>
        </w:rPr>
        <w:t>Ouahm</w:t>
      </w:r>
      <w:proofErr w:type="spellEnd"/>
      <w:r w:rsidR="00763276">
        <w:rPr>
          <w:i/>
        </w:rPr>
        <w:t xml:space="preserve">, </w:t>
      </w:r>
      <w:r>
        <w:rPr>
          <w:i/>
        </w:rPr>
        <w:t>en 1918</w:t>
      </w:r>
      <w:r w:rsidR="00763276">
        <w:rPr>
          <w:i/>
        </w:rPr>
        <w:t xml:space="preserve">, </w:t>
      </w:r>
      <w:r>
        <w:rPr>
          <w:i/>
        </w:rPr>
        <w:t xml:space="preserve">on ne comptait plus que </w:t>
      </w:r>
      <w:r w:rsidR="00763276">
        <w:rPr>
          <w:i/>
        </w:rPr>
        <w:t>1.0</w:t>
      </w:r>
      <w:r>
        <w:rPr>
          <w:i/>
        </w:rPr>
        <w:t>80 individus sur les 1</w:t>
      </w:r>
      <w:r w:rsidR="00763276">
        <w:rPr>
          <w:i/>
        </w:rPr>
        <w:t>0.0</w:t>
      </w:r>
      <w:r>
        <w:rPr>
          <w:i/>
        </w:rPr>
        <w:t>00 que l</w:t>
      </w:r>
      <w:r w:rsidR="00763276">
        <w:rPr>
          <w:i/>
        </w:rPr>
        <w:t>’</w:t>
      </w:r>
      <w:r>
        <w:rPr>
          <w:i/>
        </w:rPr>
        <w:t>on avait recensés</w:t>
      </w:r>
      <w:r w:rsidR="00763276">
        <w:rPr>
          <w:i/>
        </w:rPr>
        <w:t xml:space="preserve">, </w:t>
      </w:r>
      <w:r>
        <w:rPr>
          <w:i/>
        </w:rPr>
        <w:t>sept ans auparavant</w:t>
      </w:r>
      <w:r w:rsidR="00763276">
        <w:rPr>
          <w:i/>
        </w:rPr>
        <w:t xml:space="preserve"> ? </w:t>
      </w:r>
      <w:r>
        <w:rPr>
          <w:i/>
        </w:rPr>
        <w:t xml:space="preserve">Vous avez parlé de la richesse de </w:t>
      </w:r>
      <w:r>
        <w:rPr>
          <w:i/>
        </w:rPr>
        <w:lastRenderedPageBreak/>
        <w:t>cet immense pays</w:t>
      </w:r>
      <w:r w:rsidR="00763276">
        <w:rPr>
          <w:i/>
        </w:rPr>
        <w:t xml:space="preserve">. </w:t>
      </w:r>
      <w:r>
        <w:rPr>
          <w:i/>
        </w:rPr>
        <w:t>Que n</w:t>
      </w:r>
      <w:r w:rsidR="00763276">
        <w:rPr>
          <w:i/>
        </w:rPr>
        <w:t>’</w:t>
      </w:r>
      <w:r>
        <w:rPr>
          <w:i/>
        </w:rPr>
        <w:t>avez-vous dit que la famine y était maîtresse</w:t>
      </w:r>
      <w:r w:rsidR="00763276">
        <w:rPr>
          <w:i/>
        </w:rPr>
        <w:t> ?</w:t>
      </w:r>
    </w:p>
    <w:p w14:paraId="1E6D2869" w14:textId="77777777" w:rsidR="00763276" w:rsidRDefault="00000000">
      <w:pPr>
        <w:rPr>
          <w:i/>
        </w:rPr>
      </w:pPr>
      <w:r>
        <w:rPr>
          <w:i/>
        </w:rPr>
        <w:t>Je comprends</w:t>
      </w:r>
      <w:r w:rsidR="00763276">
        <w:rPr>
          <w:i/>
        </w:rPr>
        <w:t xml:space="preserve">. </w:t>
      </w:r>
      <w:r>
        <w:rPr>
          <w:i/>
        </w:rPr>
        <w:t>Oui</w:t>
      </w:r>
      <w:r w:rsidR="00763276">
        <w:rPr>
          <w:i/>
        </w:rPr>
        <w:t xml:space="preserve">, </w:t>
      </w:r>
      <w:r>
        <w:rPr>
          <w:i/>
        </w:rPr>
        <w:t>qu</w:t>
      </w:r>
      <w:r w:rsidR="00763276">
        <w:rPr>
          <w:i/>
        </w:rPr>
        <w:t>’</w:t>
      </w:r>
      <w:r>
        <w:rPr>
          <w:i/>
        </w:rPr>
        <w:t>importe à Sirius que dix</w:t>
      </w:r>
      <w:r w:rsidR="00763276">
        <w:rPr>
          <w:i/>
        </w:rPr>
        <w:t xml:space="preserve">, </w:t>
      </w:r>
      <w:r>
        <w:rPr>
          <w:i/>
        </w:rPr>
        <w:t>vingt ou même cent indigènes aient cherché</w:t>
      </w:r>
      <w:r w:rsidR="00763276">
        <w:rPr>
          <w:i/>
        </w:rPr>
        <w:t xml:space="preserve">, </w:t>
      </w:r>
      <w:r>
        <w:rPr>
          <w:i/>
        </w:rPr>
        <w:t>en un jour d</w:t>
      </w:r>
      <w:r w:rsidR="00763276">
        <w:rPr>
          <w:i/>
        </w:rPr>
        <w:t>’</w:t>
      </w:r>
      <w:r>
        <w:rPr>
          <w:i/>
        </w:rPr>
        <w:t>innommable détresse</w:t>
      </w:r>
      <w:r w:rsidR="00763276">
        <w:rPr>
          <w:i/>
        </w:rPr>
        <w:t xml:space="preserve">, </w:t>
      </w:r>
      <w:r>
        <w:rPr>
          <w:i/>
        </w:rPr>
        <w:t>parmi le crottin des chevaux appartenant aux rap</w:t>
      </w:r>
      <w:r>
        <w:rPr>
          <w:i/>
        </w:rPr>
        <w:t>a</w:t>
      </w:r>
      <w:r>
        <w:rPr>
          <w:i/>
        </w:rPr>
        <w:t>ces qui se prétendent leurs bienfaiteurs</w:t>
      </w:r>
      <w:r w:rsidR="00763276">
        <w:rPr>
          <w:i/>
        </w:rPr>
        <w:t xml:space="preserve">, </w:t>
      </w:r>
      <w:r>
        <w:rPr>
          <w:i/>
        </w:rPr>
        <w:t>les grains de maïs ou de mil non digérés dont ils devaient faire leur nourriture</w:t>
      </w:r>
      <w:r w:rsidR="00763276">
        <w:rPr>
          <w:i/>
        </w:rPr>
        <w:t> !</w:t>
      </w:r>
    </w:p>
    <w:p w14:paraId="291C15D8" w14:textId="44AC3B56" w:rsidR="00000000" w:rsidRDefault="00000000">
      <w:pPr>
        <w:rPr>
          <w:i/>
        </w:rPr>
      </w:pPr>
      <w:r>
        <w:rPr>
          <w:i/>
        </w:rPr>
        <w:t>Montesquieu a raison</w:t>
      </w:r>
      <w:r w:rsidR="00763276">
        <w:rPr>
          <w:i/>
        </w:rPr>
        <w:t xml:space="preserve">, </w:t>
      </w:r>
      <w:r>
        <w:rPr>
          <w:i/>
        </w:rPr>
        <w:t>qui écrivait</w:t>
      </w:r>
      <w:r w:rsidR="00763276">
        <w:rPr>
          <w:i/>
        </w:rPr>
        <w:t xml:space="preserve">, </w:t>
      </w:r>
      <w:r>
        <w:rPr>
          <w:i/>
        </w:rPr>
        <w:t>en une page où sous la plus froide ironie</w:t>
      </w:r>
      <w:r w:rsidR="00763276">
        <w:rPr>
          <w:i/>
        </w:rPr>
        <w:t xml:space="preserve">, </w:t>
      </w:r>
      <w:r>
        <w:rPr>
          <w:i/>
        </w:rPr>
        <w:t>vibre une indignation contenue</w:t>
      </w:r>
      <w:r w:rsidR="00763276">
        <w:rPr>
          <w:i/>
        </w:rPr>
        <w:t> : « </w:t>
      </w:r>
      <w:r>
        <w:rPr>
          <w:i/>
        </w:rPr>
        <w:t>Ils sont noirs des pieds jusqu</w:t>
      </w:r>
      <w:r w:rsidR="00763276">
        <w:rPr>
          <w:i/>
        </w:rPr>
        <w:t>’</w:t>
      </w:r>
      <w:r>
        <w:rPr>
          <w:i/>
        </w:rPr>
        <w:t>à la tête et ils ont le nez si écrasé qu</w:t>
      </w:r>
      <w:r w:rsidR="00763276">
        <w:rPr>
          <w:i/>
        </w:rPr>
        <w:t>’</w:t>
      </w:r>
      <w:r>
        <w:rPr>
          <w:i/>
        </w:rPr>
        <w:t>il est presque impossible de les plaindre</w:t>
      </w:r>
      <w:r w:rsidR="00763276">
        <w:rPr>
          <w:i/>
        </w:rPr>
        <w:t>. »</w:t>
      </w:r>
    </w:p>
    <w:p w14:paraId="044865B9" w14:textId="77777777" w:rsidR="00763276" w:rsidRDefault="00000000">
      <w:pPr>
        <w:rPr>
          <w:i/>
        </w:rPr>
      </w:pPr>
      <w:r>
        <w:rPr>
          <w:i/>
        </w:rPr>
        <w:t>Après tout</w:t>
      </w:r>
      <w:r w:rsidR="00763276">
        <w:rPr>
          <w:i/>
        </w:rPr>
        <w:t xml:space="preserve">, </w:t>
      </w:r>
      <w:r>
        <w:rPr>
          <w:i/>
        </w:rPr>
        <w:t>s</w:t>
      </w:r>
      <w:r w:rsidR="00763276">
        <w:rPr>
          <w:i/>
        </w:rPr>
        <w:t>’</w:t>
      </w:r>
      <w:r>
        <w:rPr>
          <w:i/>
        </w:rPr>
        <w:t>ils crèvent de faim par milliers</w:t>
      </w:r>
      <w:r w:rsidR="00763276">
        <w:rPr>
          <w:i/>
        </w:rPr>
        <w:t xml:space="preserve">, </w:t>
      </w:r>
      <w:r>
        <w:rPr>
          <w:i/>
        </w:rPr>
        <w:t>comme des mouches</w:t>
      </w:r>
      <w:r w:rsidR="00763276">
        <w:rPr>
          <w:i/>
        </w:rPr>
        <w:t xml:space="preserve">, </w:t>
      </w:r>
      <w:r>
        <w:rPr>
          <w:i/>
        </w:rPr>
        <w:t>c</w:t>
      </w:r>
      <w:r w:rsidR="00763276">
        <w:rPr>
          <w:i/>
        </w:rPr>
        <w:t>’</w:t>
      </w:r>
      <w:r>
        <w:rPr>
          <w:i/>
        </w:rPr>
        <w:t>est que l</w:t>
      </w:r>
      <w:r w:rsidR="00763276">
        <w:rPr>
          <w:i/>
        </w:rPr>
        <w:t>’</w:t>
      </w:r>
      <w:proofErr w:type="spellStart"/>
      <w:r>
        <w:rPr>
          <w:i/>
        </w:rPr>
        <w:t>ont</w:t>
      </w:r>
      <w:proofErr w:type="spellEnd"/>
      <w:r>
        <w:rPr>
          <w:i/>
        </w:rPr>
        <w:t xml:space="preserve"> met en valeur leur pays</w:t>
      </w:r>
      <w:r w:rsidR="00763276">
        <w:rPr>
          <w:i/>
        </w:rPr>
        <w:t xml:space="preserve">. </w:t>
      </w:r>
      <w:r>
        <w:rPr>
          <w:i/>
        </w:rPr>
        <w:t>Ne disparai</w:t>
      </w:r>
      <w:r>
        <w:rPr>
          <w:i/>
        </w:rPr>
        <w:t>s</w:t>
      </w:r>
      <w:r>
        <w:rPr>
          <w:i/>
        </w:rPr>
        <w:t>sent que ceux qui ne s</w:t>
      </w:r>
      <w:r w:rsidR="00763276">
        <w:rPr>
          <w:i/>
        </w:rPr>
        <w:t>’</w:t>
      </w:r>
      <w:r>
        <w:rPr>
          <w:i/>
        </w:rPr>
        <w:t>adaptent pas à la civilisation</w:t>
      </w:r>
      <w:r w:rsidR="00763276">
        <w:rPr>
          <w:i/>
        </w:rPr>
        <w:t>.</w:t>
      </w:r>
    </w:p>
    <w:p w14:paraId="248885C3" w14:textId="77777777" w:rsidR="00763276" w:rsidRDefault="00000000">
      <w:pPr>
        <w:rPr>
          <w:i/>
        </w:rPr>
      </w:pPr>
      <w:r>
        <w:rPr>
          <w:i/>
        </w:rPr>
        <w:t>Civilisation</w:t>
      </w:r>
      <w:r w:rsidR="00763276">
        <w:rPr>
          <w:i/>
        </w:rPr>
        <w:t xml:space="preserve">, </w:t>
      </w:r>
      <w:r>
        <w:rPr>
          <w:i/>
        </w:rPr>
        <w:t>civilisation</w:t>
      </w:r>
      <w:r w:rsidR="00763276">
        <w:rPr>
          <w:i/>
        </w:rPr>
        <w:t xml:space="preserve">, </w:t>
      </w:r>
      <w:r>
        <w:rPr>
          <w:i/>
        </w:rPr>
        <w:t>orgueil des Européens</w:t>
      </w:r>
      <w:r w:rsidR="00763276">
        <w:rPr>
          <w:i/>
        </w:rPr>
        <w:t xml:space="preserve">, </w:t>
      </w:r>
      <w:r>
        <w:rPr>
          <w:i/>
        </w:rPr>
        <w:t>et leur charnier d</w:t>
      </w:r>
      <w:r w:rsidR="00763276">
        <w:rPr>
          <w:i/>
        </w:rPr>
        <w:t>’</w:t>
      </w:r>
      <w:r>
        <w:rPr>
          <w:i/>
        </w:rPr>
        <w:t>innocents</w:t>
      </w:r>
      <w:r w:rsidR="00763276">
        <w:rPr>
          <w:i/>
        </w:rPr>
        <w:t xml:space="preserve">, </w:t>
      </w:r>
      <w:r>
        <w:rPr>
          <w:i/>
        </w:rPr>
        <w:t>Rabindranath Tagore</w:t>
      </w:r>
      <w:r w:rsidR="00763276">
        <w:rPr>
          <w:i/>
        </w:rPr>
        <w:t xml:space="preserve">, </w:t>
      </w:r>
      <w:r>
        <w:rPr>
          <w:i/>
        </w:rPr>
        <w:t>le poète hindou</w:t>
      </w:r>
      <w:r w:rsidR="00763276">
        <w:rPr>
          <w:i/>
        </w:rPr>
        <w:t xml:space="preserve">, </w:t>
      </w:r>
      <w:r>
        <w:rPr>
          <w:i/>
        </w:rPr>
        <w:t>un jour</w:t>
      </w:r>
      <w:r w:rsidR="00763276">
        <w:rPr>
          <w:i/>
        </w:rPr>
        <w:t xml:space="preserve">, </w:t>
      </w:r>
      <w:r>
        <w:rPr>
          <w:i/>
        </w:rPr>
        <w:t xml:space="preserve">à </w:t>
      </w:r>
      <w:proofErr w:type="spellStart"/>
      <w:r>
        <w:rPr>
          <w:i/>
        </w:rPr>
        <w:t>Tokio</w:t>
      </w:r>
      <w:proofErr w:type="spellEnd"/>
      <w:r w:rsidR="00763276">
        <w:rPr>
          <w:i/>
        </w:rPr>
        <w:t xml:space="preserve">, </w:t>
      </w:r>
      <w:r>
        <w:rPr>
          <w:i/>
        </w:rPr>
        <w:t>a dit ce que tu étais</w:t>
      </w:r>
      <w:r w:rsidR="00763276">
        <w:rPr>
          <w:i/>
        </w:rPr>
        <w:t> !</w:t>
      </w:r>
    </w:p>
    <w:p w14:paraId="6C3D9EBA" w14:textId="77777777" w:rsidR="00763276" w:rsidRDefault="00000000">
      <w:pPr>
        <w:rPr>
          <w:i/>
        </w:rPr>
      </w:pPr>
      <w:r>
        <w:rPr>
          <w:i/>
        </w:rPr>
        <w:t>Tu bâtis ton royaume sur des cadavres</w:t>
      </w:r>
      <w:r w:rsidR="00763276">
        <w:rPr>
          <w:i/>
        </w:rPr>
        <w:t xml:space="preserve">. </w:t>
      </w:r>
      <w:r>
        <w:rPr>
          <w:i/>
        </w:rPr>
        <w:t>Quoi que tu veui</w:t>
      </w:r>
      <w:r>
        <w:rPr>
          <w:i/>
        </w:rPr>
        <w:t>l</w:t>
      </w:r>
      <w:r>
        <w:rPr>
          <w:i/>
        </w:rPr>
        <w:t>les</w:t>
      </w:r>
      <w:r w:rsidR="00763276">
        <w:rPr>
          <w:i/>
        </w:rPr>
        <w:t xml:space="preserve">, </w:t>
      </w:r>
      <w:r>
        <w:rPr>
          <w:i/>
        </w:rPr>
        <w:t>quoi que tu fasses</w:t>
      </w:r>
      <w:r w:rsidR="00763276">
        <w:rPr>
          <w:i/>
        </w:rPr>
        <w:t xml:space="preserve">, </w:t>
      </w:r>
      <w:r>
        <w:rPr>
          <w:i/>
        </w:rPr>
        <w:t>tu te meus dans le mensonge</w:t>
      </w:r>
      <w:r w:rsidR="00763276">
        <w:rPr>
          <w:i/>
        </w:rPr>
        <w:t xml:space="preserve">. </w:t>
      </w:r>
      <w:r>
        <w:rPr>
          <w:i/>
        </w:rPr>
        <w:t>À ta vue</w:t>
      </w:r>
      <w:r w:rsidR="00763276">
        <w:rPr>
          <w:i/>
        </w:rPr>
        <w:t xml:space="preserve">, </w:t>
      </w:r>
      <w:r>
        <w:rPr>
          <w:i/>
        </w:rPr>
        <w:t>les larmes de sourdre</w:t>
      </w:r>
      <w:r w:rsidR="00763276">
        <w:rPr>
          <w:i/>
        </w:rPr>
        <w:t xml:space="preserve">, </w:t>
      </w:r>
      <w:r>
        <w:rPr>
          <w:i/>
        </w:rPr>
        <w:t>et la douleur de crier</w:t>
      </w:r>
      <w:r w:rsidR="00763276">
        <w:rPr>
          <w:i/>
        </w:rPr>
        <w:t xml:space="preserve">. </w:t>
      </w:r>
      <w:r>
        <w:rPr>
          <w:i/>
        </w:rPr>
        <w:t>Tu es la force qui prime le droit</w:t>
      </w:r>
      <w:r w:rsidR="00763276">
        <w:rPr>
          <w:i/>
        </w:rPr>
        <w:t xml:space="preserve">. </w:t>
      </w:r>
      <w:r>
        <w:rPr>
          <w:i/>
        </w:rPr>
        <w:t>Tu n</w:t>
      </w:r>
      <w:r w:rsidR="00763276">
        <w:rPr>
          <w:i/>
        </w:rPr>
        <w:t>’</w:t>
      </w:r>
      <w:r>
        <w:rPr>
          <w:i/>
        </w:rPr>
        <w:t>es pas un flambeau</w:t>
      </w:r>
      <w:r w:rsidR="00763276">
        <w:rPr>
          <w:i/>
        </w:rPr>
        <w:t xml:space="preserve">, </w:t>
      </w:r>
      <w:r>
        <w:rPr>
          <w:i/>
        </w:rPr>
        <w:t>mais un incendie</w:t>
      </w:r>
      <w:r w:rsidR="00763276">
        <w:rPr>
          <w:i/>
        </w:rPr>
        <w:t xml:space="preserve">. </w:t>
      </w:r>
      <w:r>
        <w:rPr>
          <w:i/>
        </w:rPr>
        <w:t>Tout ce à quoi tu touches</w:t>
      </w:r>
      <w:r w:rsidR="00763276">
        <w:rPr>
          <w:i/>
        </w:rPr>
        <w:t xml:space="preserve">, </w:t>
      </w:r>
      <w:r>
        <w:rPr>
          <w:i/>
        </w:rPr>
        <w:t>tu le consumes</w:t>
      </w:r>
      <w:r w:rsidR="00763276">
        <w:rPr>
          <w:i/>
        </w:rPr>
        <w:t>…</w:t>
      </w:r>
    </w:p>
    <w:p w14:paraId="626A399C" w14:textId="77777777" w:rsidR="00763276" w:rsidRDefault="00000000">
      <w:pPr>
        <w:rPr>
          <w:i/>
        </w:rPr>
      </w:pPr>
      <w:r>
        <w:rPr>
          <w:i/>
        </w:rPr>
        <w:t>Honneur du pays qui m</w:t>
      </w:r>
      <w:r w:rsidR="00763276">
        <w:rPr>
          <w:i/>
        </w:rPr>
        <w:t>’</w:t>
      </w:r>
      <w:r>
        <w:rPr>
          <w:i/>
        </w:rPr>
        <w:t>a tout donné</w:t>
      </w:r>
      <w:r w:rsidR="00763276">
        <w:rPr>
          <w:i/>
        </w:rPr>
        <w:t xml:space="preserve">, </w:t>
      </w:r>
      <w:r>
        <w:rPr>
          <w:i/>
        </w:rPr>
        <w:t>mes frères de Fra</w:t>
      </w:r>
      <w:r>
        <w:rPr>
          <w:i/>
        </w:rPr>
        <w:t>n</w:t>
      </w:r>
      <w:r>
        <w:rPr>
          <w:i/>
        </w:rPr>
        <w:t>ce</w:t>
      </w:r>
      <w:r w:rsidR="00763276">
        <w:rPr>
          <w:i/>
        </w:rPr>
        <w:t xml:space="preserve">, </w:t>
      </w:r>
      <w:r>
        <w:rPr>
          <w:i/>
        </w:rPr>
        <w:t>écrivains tous les partis</w:t>
      </w:r>
      <w:r w:rsidR="00763276">
        <w:rPr>
          <w:i/>
        </w:rPr>
        <w:t xml:space="preserve"> ; </w:t>
      </w:r>
      <w:r>
        <w:rPr>
          <w:i/>
        </w:rPr>
        <w:t>vous qui</w:t>
      </w:r>
      <w:r w:rsidR="00763276">
        <w:rPr>
          <w:i/>
        </w:rPr>
        <w:t xml:space="preserve">, </w:t>
      </w:r>
      <w:r>
        <w:rPr>
          <w:i/>
        </w:rPr>
        <w:t>souvent</w:t>
      </w:r>
      <w:r w:rsidR="00763276">
        <w:rPr>
          <w:i/>
        </w:rPr>
        <w:t xml:space="preserve">, </w:t>
      </w:r>
      <w:r>
        <w:rPr>
          <w:i/>
        </w:rPr>
        <w:t>disputez d</w:t>
      </w:r>
      <w:r w:rsidR="00763276">
        <w:rPr>
          <w:i/>
        </w:rPr>
        <w:t>’</w:t>
      </w:r>
      <w:r>
        <w:rPr>
          <w:i/>
        </w:rPr>
        <w:t>un rien</w:t>
      </w:r>
      <w:r w:rsidR="00763276">
        <w:rPr>
          <w:i/>
        </w:rPr>
        <w:t xml:space="preserve">, </w:t>
      </w:r>
      <w:r>
        <w:rPr>
          <w:i/>
        </w:rPr>
        <w:t>et vous déchirez à plaisir</w:t>
      </w:r>
      <w:r w:rsidR="00763276">
        <w:rPr>
          <w:i/>
        </w:rPr>
        <w:t xml:space="preserve">, </w:t>
      </w:r>
      <w:r>
        <w:rPr>
          <w:i/>
        </w:rPr>
        <w:t>et vous réconciliez tout à coup</w:t>
      </w:r>
      <w:r w:rsidR="00763276">
        <w:rPr>
          <w:i/>
        </w:rPr>
        <w:t xml:space="preserve">, </w:t>
      </w:r>
      <w:r>
        <w:rPr>
          <w:i/>
        </w:rPr>
        <w:t>chaque fois qu</w:t>
      </w:r>
      <w:r w:rsidR="00763276">
        <w:rPr>
          <w:i/>
        </w:rPr>
        <w:t>’</w:t>
      </w:r>
      <w:r>
        <w:rPr>
          <w:i/>
        </w:rPr>
        <w:t>il s</w:t>
      </w:r>
      <w:r w:rsidR="00763276">
        <w:rPr>
          <w:i/>
        </w:rPr>
        <w:t>’</w:t>
      </w:r>
      <w:r>
        <w:rPr>
          <w:i/>
        </w:rPr>
        <w:t>agit de combattre pour une idée juste et noble</w:t>
      </w:r>
      <w:r w:rsidR="00763276">
        <w:rPr>
          <w:i/>
        </w:rPr>
        <w:t xml:space="preserve">, </w:t>
      </w:r>
      <w:r>
        <w:rPr>
          <w:i/>
        </w:rPr>
        <w:t>je vous appelle au secours</w:t>
      </w:r>
      <w:r w:rsidR="00763276">
        <w:rPr>
          <w:i/>
        </w:rPr>
        <w:t xml:space="preserve">, </w:t>
      </w:r>
      <w:r>
        <w:rPr>
          <w:i/>
        </w:rPr>
        <w:t>car j</w:t>
      </w:r>
      <w:r w:rsidR="00763276">
        <w:rPr>
          <w:i/>
        </w:rPr>
        <w:t>’</w:t>
      </w:r>
      <w:r>
        <w:rPr>
          <w:i/>
        </w:rPr>
        <w:t>ai foi en votre génér</w:t>
      </w:r>
      <w:r>
        <w:rPr>
          <w:i/>
        </w:rPr>
        <w:t>o</w:t>
      </w:r>
      <w:r>
        <w:rPr>
          <w:i/>
        </w:rPr>
        <w:t>sité</w:t>
      </w:r>
      <w:r w:rsidR="00763276">
        <w:rPr>
          <w:i/>
        </w:rPr>
        <w:t>.</w:t>
      </w:r>
    </w:p>
    <w:p w14:paraId="152CAF0B" w14:textId="77777777" w:rsidR="00763276" w:rsidRDefault="00000000">
      <w:pPr>
        <w:rPr>
          <w:i/>
        </w:rPr>
      </w:pPr>
      <w:r>
        <w:rPr>
          <w:i/>
        </w:rPr>
        <w:t>Mon livre n</w:t>
      </w:r>
      <w:r w:rsidR="00763276">
        <w:rPr>
          <w:i/>
        </w:rPr>
        <w:t>’</w:t>
      </w:r>
      <w:r>
        <w:rPr>
          <w:i/>
        </w:rPr>
        <w:t>est pas de polémique</w:t>
      </w:r>
      <w:r w:rsidR="00763276">
        <w:rPr>
          <w:i/>
        </w:rPr>
        <w:t xml:space="preserve">. </w:t>
      </w:r>
      <w:r>
        <w:rPr>
          <w:i/>
        </w:rPr>
        <w:t>Il vient</w:t>
      </w:r>
      <w:r w:rsidR="00763276">
        <w:rPr>
          <w:i/>
        </w:rPr>
        <w:t xml:space="preserve">, </w:t>
      </w:r>
      <w:r>
        <w:rPr>
          <w:i/>
        </w:rPr>
        <w:t>par hasard</w:t>
      </w:r>
      <w:r w:rsidR="00763276">
        <w:rPr>
          <w:i/>
        </w:rPr>
        <w:t xml:space="preserve">, </w:t>
      </w:r>
      <w:r>
        <w:rPr>
          <w:i/>
        </w:rPr>
        <w:t>à son heure</w:t>
      </w:r>
      <w:r w:rsidR="00763276">
        <w:rPr>
          <w:i/>
        </w:rPr>
        <w:t xml:space="preserve">. </w:t>
      </w:r>
      <w:r>
        <w:rPr>
          <w:i/>
        </w:rPr>
        <w:t xml:space="preserve">La question nègre est </w:t>
      </w:r>
      <w:r w:rsidR="00763276">
        <w:rPr>
          <w:i/>
        </w:rPr>
        <w:t>« </w:t>
      </w:r>
      <w:r>
        <w:rPr>
          <w:i/>
        </w:rPr>
        <w:t>actuelle</w:t>
      </w:r>
      <w:r w:rsidR="00763276">
        <w:rPr>
          <w:i/>
        </w:rPr>
        <w:t xml:space="preserve"> ». </w:t>
      </w:r>
      <w:r>
        <w:rPr>
          <w:i/>
        </w:rPr>
        <w:t>Qui a voulu qu</w:t>
      </w:r>
      <w:r w:rsidR="00763276">
        <w:rPr>
          <w:i/>
        </w:rPr>
        <w:t>’</w:t>
      </w:r>
      <w:r>
        <w:rPr>
          <w:i/>
        </w:rPr>
        <w:t xml:space="preserve">il en fût </w:t>
      </w:r>
      <w:r>
        <w:rPr>
          <w:i/>
        </w:rPr>
        <w:lastRenderedPageBreak/>
        <w:t>ainsi</w:t>
      </w:r>
      <w:r w:rsidR="00763276">
        <w:rPr>
          <w:i/>
        </w:rPr>
        <w:t xml:space="preserve"> ? </w:t>
      </w:r>
      <w:r>
        <w:rPr>
          <w:i/>
        </w:rPr>
        <w:t>Mais les Américains</w:t>
      </w:r>
      <w:r w:rsidR="00763276">
        <w:rPr>
          <w:i/>
        </w:rPr>
        <w:t xml:space="preserve">. </w:t>
      </w:r>
      <w:r>
        <w:rPr>
          <w:i/>
        </w:rPr>
        <w:t>Mais les campagnes des journaux d</w:t>
      </w:r>
      <w:r w:rsidR="00763276">
        <w:rPr>
          <w:i/>
        </w:rPr>
        <w:t>’</w:t>
      </w:r>
      <w:r>
        <w:rPr>
          <w:i/>
        </w:rPr>
        <w:t>outre-Rhin</w:t>
      </w:r>
      <w:r w:rsidR="00763276">
        <w:rPr>
          <w:i/>
        </w:rPr>
        <w:t xml:space="preserve">. </w:t>
      </w:r>
      <w:r>
        <w:rPr>
          <w:i/>
        </w:rPr>
        <w:t xml:space="preserve">Mais </w:t>
      </w:r>
      <w:r>
        <w:t>Romulus Coucou</w:t>
      </w:r>
      <w:r w:rsidR="00763276">
        <w:rPr>
          <w:i/>
        </w:rPr>
        <w:t xml:space="preserve">, </w:t>
      </w:r>
      <w:r>
        <w:rPr>
          <w:i/>
        </w:rPr>
        <w:t xml:space="preserve">de Paul </w:t>
      </w:r>
      <w:proofErr w:type="spellStart"/>
      <w:r>
        <w:rPr>
          <w:i/>
        </w:rPr>
        <w:t>Reboux</w:t>
      </w:r>
      <w:proofErr w:type="spellEnd"/>
      <w:r w:rsidR="00763276">
        <w:rPr>
          <w:i/>
        </w:rPr>
        <w:t xml:space="preserve">, </w:t>
      </w:r>
      <w:r>
        <w:t>Le Visage de la Brousse</w:t>
      </w:r>
      <w:r w:rsidR="00763276">
        <w:rPr>
          <w:i/>
        </w:rPr>
        <w:t xml:space="preserve">, </w:t>
      </w:r>
      <w:r>
        <w:rPr>
          <w:i/>
        </w:rPr>
        <w:t xml:space="preserve">de Pierre </w:t>
      </w:r>
      <w:proofErr w:type="spellStart"/>
      <w:r>
        <w:rPr>
          <w:i/>
        </w:rPr>
        <w:t>Bonardi</w:t>
      </w:r>
      <w:proofErr w:type="spellEnd"/>
      <w:r>
        <w:rPr>
          <w:i/>
        </w:rPr>
        <w:t xml:space="preserve"> et l</w:t>
      </w:r>
      <w:r w:rsidR="00763276">
        <w:rPr>
          <w:i/>
        </w:rPr>
        <w:t>’</w:t>
      </w:r>
      <w:r>
        <w:t>Isolement</w:t>
      </w:r>
      <w:r w:rsidR="00763276">
        <w:rPr>
          <w:i/>
        </w:rPr>
        <w:t xml:space="preserve">, </w:t>
      </w:r>
      <w:r>
        <w:rPr>
          <w:i/>
        </w:rPr>
        <w:t>de ce pauvre Combette</w:t>
      </w:r>
      <w:r w:rsidR="00763276">
        <w:rPr>
          <w:i/>
        </w:rPr>
        <w:t xml:space="preserve">. </w:t>
      </w:r>
      <w:r>
        <w:rPr>
          <w:i/>
        </w:rPr>
        <w:t>Et n</w:t>
      </w:r>
      <w:r w:rsidR="00763276">
        <w:rPr>
          <w:i/>
        </w:rPr>
        <w:t>’</w:t>
      </w:r>
      <w:r>
        <w:rPr>
          <w:i/>
        </w:rPr>
        <w:t>est-ce pas vous</w:t>
      </w:r>
      <w:r w:rsidR="00763276">
        <w:rPr>
          <w:i/>
        </w:rPr>
        <w:t>, « </w:t>
      </w:r>
      <w:r>
        <w:rPr>
          <w:i/>
        </w:rPr>
        <w:t>Ève</w:t>
      </w:r>
      <w:r w:rsidR="00763276">
        <w:rPr>
          <w:i/>
        </w:rPr>
        <w:t xml:space="preserve"> », </w:t>
      </w:r>
      <w:r>
        <w:rPr>
          <w:i/>
        </w:rPr>
        <w:t>petite curieuse</w:t>
      </w:r>
      <w:r w:rsidR="00763276">
        <w:rPr>
          <w:i/>
        </w:rPr>
        <w:t xml:space="preserve">, </w:t>
      </w:r>
      <w:r>
        <w:rPr>
          <w:i/>
        </w:rPr>
        <w:t>qui</w:t>
      </w:r>
      <w:r w:rsidR="00763276">
        <w:rPr>
          <w:i/>
        </w:rPr>
        <w:t xml:space="preserve">, </w:t>
      </w:r>
      <w:r>
        <w:rPr>
          <w:i/>
        </w:rPr>
        <w:t>au début de cette année</w:t>
      </w:r>
      <w:r w:rsidR="00763276">
        <w:rPr>
          <w:i/>
        </w:rPr>
        <w:t xml:space="preserve">, </w:t>
      </w:r>
      <w:r>
        <w:rPr>
          <w:i/>
        </w:rPr>
        <w:t>alors que vous étiez encore quot</w:t>
      </w:r>
      <w:r>
        <w:rPr>
          <w:i/>
        </w:rPr>
        <w:t>i</w:t>
      </w:r>
      <w:r>
        <w:rPr>
          <w:i/>
        </w:rPr>
        <w:t>dienne</w:t>
      </w:r>
      <w:r w:rsidR="00763276">
        <w:rPr>
          <w:i/>
        </w:rPr>
        <w:t xml:space="preserve">, </w:t>
      </w:r>
      <w:r>
        <w:rPr>
          <w:i/>
        </w:rPr>
        <w:t>avez enquêté afin de savoir si une blanche pouvait épouser un nègre</w:t>
      </w:r>
      <w:r w:rsidR="00763276">
        <w:rPr>
          <w:i/>
        </w:rPr>
        <w:t> ?</w:t>
      </w:r>
    </w:p>
    <w:p w14:paraId="3F8307BE" w14:textId="3BA59E6D" w:rsidR="00763276" w:rsidRDefault="00000000">
      <w:pPr>
        <w:rPr>
          <w:i/>
        </w:rPr>
      </w:pPr>
      <w:r>
        <w:rPr>
          <w:i/>
        </w:rPr>
        <w:t>Depuis</w:t>
      </w:r>
      <w:r w:rsidR="00763276">
        <w:rPr>
          <w:i/>
        </w:rPr>
        <w:t xml:space="preserve">, </w:t>
      </w:r>
      <w:r>
        <w:rPr>
          <w:i/>
        </w:rPr>
        <w:t xml:space="preserve">Jean </w:t>
      </w:r>
      <w:proofErr w:type="spellStart"/>
      <w:r>
        <w:rPr>
          <w:i/>
        </w:rPr>
        <w:t>Finot</w:t>
      </w:r>
      <w:proofErr w:type="spellEnd"/>
      <w:r>
        <w:rPr>
          <w:i/>
        </w:rPr>
        <w:t xml:space="preserve"> a publié dans la </w:t>
      </w:r>
      <w:r>
        <w:t>Revue</w:t>
      </w:r>
      <w:r>
        <w:rPr>
          <w:i/>
        </w:rPr>
        <w:t xml:space="preserve"> des articles sur l</w:t>
      </w:r>
      <w:r w:rsidR="00763276">
        <w:rPr>
          <w:i/>
        </w:rPr>
        <w:t>’</w:t>
      </w:r>
      <w:r>
        <w:rPr>
          <w:i/>
        </w:rPr>
        <w:t>emploi des troupes noires</w:t>
      </w:r>
      <w:r w:rsidR="00763276">
        <w:rPr>
          <w:i/>
        </w:rPr>
        <w:t xml:space="preserve">. </w:t>
      </w:r>
      <w:r>
        <w:rPr>
          <w:i/>
        </w:rPr>
        <w:t>Depuis</w:t>
      </w:r>
      <w:r w:rsidR="00763276">
        <w:rPr>
          <w:i/>
        </w:rPr>
        <w:t xml:space="preserve">, </w:t>
      </w:r>
      <w:r>
        <w:rPr>
          <w:i/>
        </w:rPr>
        <w:t xml:space="preserve">le Docteur Huot leur a consacré une étude au </w:t>
      </w:r>
      <w:r>
        <w:t>Mercure de France</w:t>
      </w:r>
      <w:r w:rsidR="00763276">
        <w:rPr>
          <w:i/>
        </w:rPr>
        <w:t xml:space="preserve">. </w:t>
      </w:r>
      <w:r>
        <w:rPr>
          <w:i/>
        </w:rPr>
        <w:t>Depuis</w:t>
      </w:r>
      <w:r w:rsidR="00763276">
        <w:rPr>
          <w:i/>
        </w:rPr>
        <w:t xml:space="preserve">, </w:t>
      </w:r>
      <w:r>
        <w:t>Les Lettres</w:t>
      </w:r>
      <w:r>
        <w:rPr>
          <w:i/>
        </w:rPr>
        <w:t xml:space="preserve"> ont dit leur martyre</w:t>
      </w:r>
      <w:r w:rsidR="00763276">
        <w:rPr>
          <w:i/>
        </w:rPr>
        <w:t xml:space="preserve">, </w:t>
      </w:r>
      <w:r>
        <w:rPr>
          <w:i/>
        </w:rPr>
        <w:t>aux États-Unis</w:t>
      </w:r>
      <w:r w:rsidR="00763276">
        <w:rPr>
          <w:i/>
        </w:rPr>
        <w:t xml:space="preserve">. </w:t>
      </w:r>
      <w:r>
        <w:rPr>
          <w:i/>
        </w:rPr>
        <w:t>Enfin</w:t>
      </w:r>
      <w:r w:rsidR="00763276">
        <w:rPr>
          <w:i/>
        </w:rPr>
        <w:t xml:space="preserve">, </w:t>
      </w:r>
      <w:r>
        <w:rPr>
          <w:i/>
        </w:rPr>
        <w:t>au cours d</w:t>
      </w:r>
      <w:r w:rsidR="00763276">
        <w:rPr>
          <w:i/>
        </w:rPr>
        <w:t>’</w:t>
      </w:r>
      <w:r>
        <w:rPr>
          <w:i/>
        </w:rPr>
        <w:t>une i</w:t>
      </w:r>
      <w:r>
        <w:rPr>
          <w:i/>
        </w:rPr>
        <w:t>n</w:t>
      </w:r>
      <w:r>
        <w:rPr>
          <w:i/>
        </w:rPr>
        <w:t>terpellation à la Chambre</w:t>
      </w:r>
      <w:r w:rsidR="00763276">
        <w:rPr>
          <w:i/>
        </w:rPr>
        <w:t xml:space="preserve">, </w:t>
      </w:r>
      <w:r>
        <w:rPr>
          <w:i/>
        </w:rPr>
        <w:t>le Ministre de la Guerre</w:t>
      </w:r>
      <w:r w:rsidR="00763276">
        <w:rPr>
          <w:i/>
        </w:rPr>
        <w:t>, M. </w:t>
      </w:r>
      <w:r>
        <w:rPr>
          <w:i/>
        </w:rPr>
        <w:t>André Lefèvre</w:t>
      </w:r>
      <w:r w:rsidR="00763276">
        <w:rPr>
          <w:i/>
        </w:rPr>
        <w:t xml:space="preserve">, </w:t>
      </w:r>
      <w:r>
        <w:rPr>
          <w:i/>
        </w:rPr>
        <w:t>ne craignit pas de dire que certains fonctionnaires français avaient cru pouvoir se conduire</w:t>
      </w:r>
      <w:r w:rsidR="00763276">
        <w:rPr>
          <w:i/>
        </w:rPr>
        <w:t xml:space="preserve">, </w:t>
      </w:r>
      <w:r>
        <w:rPr>
          <w:i/>
        </w:rPr>
        <w:t>en Alsace-Lorraine reconquise</w:t>
      </w:r>
      <w:r w:rsidR="00763276">
        <w:rPr>
          <w:i/>
        </w:rPr>
        <w:t xml:space="preserve">, </w:t>
      </w:r>
      <w:r>
        <w:rPr>
          <w:i/>
        </w:rPr>
        <w:t>comme s</w:t>
      </w:r>
      <w:r w:rsidR="00763276">
        <w:rPr>
          <w:i/>
        </w:rPr>
        <w:t>’</w:t>
      </w:r>
      <w:r>
        <w:rPr>
          <w:i/>
        </w:rPr>
        <w:t>ils étaient au Congo Français</w:t>
      </w:r>
      <w:r w:rsidR="00763276">
        <w:rPr>
          <w:i/>
        </w:rPr>
        <w:t>.</w:t>
      </w:r>
    </w:p>
    <w:p w14:paraId="6B2C5E33" w14:textId="43333FF5" w:rsidR="00763276" w:rsidRDefault="00000000">
      <w:pPr>
        <w:rPr>
          <w:i/>
        </w:rPr>
      </w:pPr>
      <w:r>
        <w:rPr>
          <w:i/>
        </w:rPr>
        <w:t>De telles paroles</w:t>
      </w:r>
      <w:r w:rsidR="00763276">
        <w:rPr>
          <w:i/>
        </w:rPr>
        <w:t xml:space="preserve">, </w:t>
      </w:r>
      <w:r>
        <w:rPr>
          <w:i/>
        </w:rPr>
        <w:t>prononcées en tel lieu</w:t>
      </w:r>
      <w:r w:rsidR="00763276">
        <w:rPr>
          <w:i/>
        </w:rPr>
        <w:t xml:space="preserve">, </w:t>
      </w:r>
      <w:r>
        <w:rPr>
          <w:i/>
        </w:rPr>
        <w:t>sont significat</w:t>
      </w:r>
      <w:r>
        <w:rPr>
          <w:i/>
        </w:rPr>
        <w:t>i</w:t>
      </w:r>
      <w:r>
        <w:rPr>
          <w:i/>
        </w:rPr>
        <w:t>ves</w:t>
      </w:r>
      <w:r w:rsidR="00763276">
        <w:rPr>
          <w:i/>
        </w:rPr>
        <w:t xml:space="preserve">. </w:t>
      </w:r>
      <w:r>
        <w:rPr>
          <w:i/>
        </w:rPr>
        <w:t>Elles prouvent</w:t>
      </w:r>
      <w:r w:rsidR="00763276">
        <w:rPr>
          <w:i/>
        </w:rPr>
        <w:t xml:space="preserve">, </w:t>
      </w:r>
      <w:r>
        <w:rPr>
          <w:i/>
        </w:rPr>
        <w:t>à la fois</w:t>
      </w:r>
      <w:r w:rsidR="00763276">
        <w:rPr>
          <w:i/>
        </w:rPr>
        <w:t xml:space="preserve">, </w:t>
      </w:r>
      <w:r>
        <w:rPr>
          <w:i/>
        </w:rPr>
        <w:t>que l</w:t>
      </w:r>
      <w:r w:rsidR="00763276">
        <w:rPr>
          <w:i/>
        </w:rPr>
        <w:t>’</w:t>
      </w:r>
      <w:r>
        <w:rPr>
          <w:i/>
        </w:rPr>
        <w:t>on sait ce qui se passe en ces terres lointaines et que</w:t>
      </w:r>
      <w:r w:rsidR="00763276">
        <w:rPr>
          <w:i/>
        </w:rPr>
        <w:t xml:space="preserve">, </w:t>
      </w:r>
      <w:r>
        <w:rPr>
          <w:i/>
        </w:rPr>
        <w:t>jusqu</w:t>
      </w:r>
      <w:r w:rsidR="00763276">
        <w:rPr>
          <w:i/>
        </w:rPr>
        <w:t>’</w:t>
      </w:r>
      <w:r>
        <w:rPr>
          <w:i/>
        </w:rPr>
        <w:t>ici</w:t>
      </w:r>
      <w:r w:rsidR="00763276">
        <w:rPr>
          <w:i/>
        </w:rPr>
        <w:t xml:space="preserve">, </w:t>
      </w:r>
      <w:r>
        <w:rPr>
          <w:i/>
        </w:rPr>
        <w:t>l</w:t>
      </w:r>
      <w:r w:rsidR="00763276">
        <w:rPr>
          <w:i/>
        </w:rPr>
        <w:t>’</w:t>
      </w:r>
      <w:r>
        <w:rPr>
          <w:i/>
        </w:rPr>
        <w:t>on n</w:t>
      </w:r>
      <w:r w:rsidR="00763276">
        <w:rPr>
          <w:i/>
        </w:rPr>
        <w:t>’</w:t>
      </w:r>
      <w:r>
        <w:rPr>
          <w:i/>
        </w:rPr>
        <w:t>a pas essayé de rem</w:t>
      </w:r>
      <w:r>
        <w:rPr>
          <w:i/>
        </w:rPr>
        <w:t>é</w:t>
      </w:r>
      <w:r>
        <w:rPr>
          <w:i/>
        </w:rPr>
        <w:t>dier aux abus</w:t>
      </w:r>
      <w:r w:rsidR="00763276">
        <w:rPr>
          <w:i/>
        </w:rPr>
        <w:t xml:space="preserve">, </w:t>
      </w:r>
      <w:r>
        <w:rPr>
          <w:i/>
        </w:rPr>
        <w:t>aux malversations et aux atrocités qui y abo</w:t>
      </w:r>
      <w:r>
        <w:rPr>
          <w:i/>
        </w:rPr>
        <w:t>n</w:t>
      </w:r>
      <w:r>
        <w:rPr>
          <w:i/>
        </w:rPr>
        <w:t>dent</w:t>
      </w:r>
      <w:r w:rsidR="00763276">
        <w:rPr>
          <w:i/>
        </w:rPr>
        <w:t xml:space="preserve">. </w:t>
      </w:r>
      <w:r>
        <w:rPr>
          <w:i/>
        </w:rPr>
        <w:t xml:space="preserve">Aussi </w:t>
      </w:r>
      <w:r w:rsidR="00763276">
        <w:rPr>
          <w:i/>
        </w:rPr>
        <w:t>« </w:t>
      </w:r>
      <w:r>
        <w:rPr>
          <w:i/>
        </w:rPr>
        <w:t>les meilleurs colonisateurs ont-ils été</w:t>
      </w:r>
      <w:r w:rsidR="00763276">
        <w:rPr>
          <w:i/>
        </w:rPr>
        <w:t xml:space="preserve">, </w:t>
      </w:r>
      <w:r>
        <w:rPr>
          <w:i/>
        </w:rPr>
        <w:t>non les c</w:t>
      </w:r>
      <w:r>
        <w:rPr>
          <w:i/>
        </w:rPr>
        <w:t>o</w:t>
      </w:r>
      <w:r>
        <w:rPr>
          <w:i/>
        </w:rPr>
        <w:t>loniaux de profession</w:t>
      </w:r>
      <w:r w:rsidR="00763276">
        <w:rPr>
          <w:i/>
        </w:rPr>
        <w:t xml:space="preserve">, </w:t>
      </w:r>
      <w:r>
        <w:rPr>
          <w:i/>
        </w:rPr>
        <w:t>mais les troupiers européens</w:t>
      </w:r>
      <w:r w:rsidR="00763276">
        <w:rPr>
          <w:i/>
        </w:rPr>
        <w:t xml:space="preserve">, </w:t>
      </w:r>
      <w:r>
        <w:rPr>
          <w:i/>
        </w:rPr>
        <w:t>dans la tranchée</w:t>
      </w:r>
      <w:r w:rsidR="00763276">
        <w:rPr>
          <w:i/>
        </w:rPr>
        <w:t xml:space="preserve"> ». </w:t>
      </w:r>
      <w:r>
        <w:rPr>
          <w:i/>
        </w:rPr>
        <w:t>C</w:t>
      </w:r>
      <w:r w:rsidR="00763276">
        <w:rPr>
          <w:i/>
        </w:rPr>
        <w:t>’</w:t>
      </w:r>
      <w:r>
        <w:rPr>
          <w:i/>
        </w:rPr>
        <w:t xml:space="preserve">est </w:t>
      </w:r>
      <w:r w:rsidR="00763276">
        <w:rPr>
          <w:i/>
        </w:rPr>
        <w:t>M. </w:t>
      </w:r>
      <w:r>
        <w:rPr>
          <w:i/>
        </w:rPr>
        <w:t>Diagne qui l</w:t>
      </w:r>
      <w:r w:rsidR="00763276">
        <w:rPr>
          <w:i/>
        </w:rPr>
        <w:t>’</w:t>
      </w:r>
      <w:r>
        <w:rPr>
          <w:i/>
        </w:rPr>
        <w:t>affirme</w:t>
      </w:r>
      <w:r w:rsidR="00763276">
        <w:rPr>
          <w:i/>
        </w:rPr>
        <w:t>.</w:t>
      </w:r>
    </w:p>
    <w:p w14:paraId="0ACEFE99" w14:textId="77777777" w:rsidR="00763276" w:rsidRDefault="00000000">
      <w:pPr>
        <w:rPr>
          <w:i/>
        </w:rPr>
      </w:pPr>
      <w:r>
        <w:rPr>
          <w:i/>
        </w:rPr>
        <w:t>Mes frères en esprit</w:t>
      </w:r>
      <w:r w:rsidR="00763276">
        <w:rPr>
          <w:i/>
        </w:rPr>
        <w:t xml:space="preserve">, </w:t>
      </w:r>
      <w:r>
        <w:rPr>
          <w:i/>
        </w:rPr>
        <w:t>écrivains de France</w:t>
      </w:r>
      <w:r w:rsidR="00763276">
        <w:rPr>
          <w:i/>
        </w:rPr>
        <w:t xml:space="preserve">, </w:t>
      </w:r>
      <w:r>
        <w:rPr>
          <w:i/>
        </w:rPr>
        <w:t>cela n</w:t>
      </w:r>
      <w:r w:rsidR="00763276">
        <w:rPr>
          <w:i/>
        </w:rPr>
        <w:t>’</w:t>
      </w:r>
      <w:r>
        <w:rPr>
          <w:i/>
        </w:rPr>
        <w:t>est que trop vrai</w:t>
      </w:r>
      <w:r w:rsidR="00763276">
        <w:rPr>
          <w:i/>
        </w:rPr>
        <w:t xml:space="preserve">. </w:t>
      </w:r>
      <w:r>
        <w:rPr>
          <w:i/>
        </w:rPr>
        <w:t>C</w:t>
      </w:r>
      <w:r w:rsidR="00763276">
        <w:rPr>
          <w:i/>
        </w:rPr>
        <w:t>’</w:t>
      </w:r>
      <w:r>
        <w:rPr>
          <w:i/>
        </w:rPr>
        <w:t>est pourquoi</w:t>
      </w:r>
      <w:r w:rsidR="00763276">
        <w:rPr>
          <w:i/>
        </w:rPr>
        <w:t xml:space="preserve">, </w:t>
      </w:r>
      <w:r>
        <w:rPr>
          <w:i/>
        </w:rPr>
        <w:t>d</w:t>
      </w:r>
      <w:r w:rsidR="00763276">
        <w:rPr>
          <w:i/>
        </w:rPr>
        <w:t>’</w:t>
      </w:r>
      <w:r>
        <w:rPr>
          <w:i/>
        </w:rPr>
        <w:t>ores et déjà</w:t>
      </w:r>
      <w:r w:rsidR="00763276">
        <w:rPr>
          <w:i/>
        </w:rPr>
        <w:t xml:space="preserve">, </w:t>
      </w:r>
      <w:r>
        <w:rPr>
          <w:i/>
        </w:rPr>
        <w:t>il vous appartient de signifier que vous ne voulez plus</w:t>
      </w:r>
      <w:r w:rsidR="00763276">
        <w:rPr>
          <w:i/>
        </w:rPr>
        <w:t xml:space="preserve">, </w:t>
      </w:r>
      <w:r>
        <w:rPr>
          <w:i/>
        </w:rPr>
        <w:t>sous aucun prétexte</w:t>
      </w:r>
      <w:r w:rsidR="00763276">
        <w:rPr>
          <w:i/>
        </w:rPr>
        <w:t xml:space="preserve">, </w:t>
      </w:r>
      <w:r>
        <w:rPr>
          <w:i/>
        </w:rPr>
        <w:t>que vos compatriotes</w:t>
      </w:r>
      <w:r w:rsidR="00763276">
        <w:rPr>
          <w:i/>
        </w:rPr>
        <w:t xml:space="preserve">, </w:t>
      </w:r>
      <w:r>
        <w:rPr>
          <w:i/>
        </w:rPr>
        <w:t>établis là-bas</w:t>
      </w:r>
      <w:r w:rsidR="00763276">
        <w:rPr>
          <w:i/>
        </w:rPr>
        <w:t xml:space="preserve">, </w:t>
      </w:r>
      <w:r>
        <w:rPr>
          <w:i/>
        </w:rPr>
        <w:t>déconsidèrent la nation dont vous êtes les mainteneurs</w:t>
      </w:r>
      <w:r w:rsidR="00763276">
        <w:rPr>
          <w:i/>
        </w:rPr>
        <w:t>.</w:t>
      </w:r>
    </w:p>
    <w:p w14:paraId="1264CB71" w14:textId="77777777" w:rsidR="00763276" w:rsidRDefault="00000000">
      <w:pPr>
        <w:rPr>
          <w:i/>
        </w:rPr>
      </w:pPr>
      <w:r>
        <w:rPr>
          <w:i/>
        </w:rPr>
        <w:t>Que votre voix s</w:t>
      </w:r>
      <w:r w:rsidR="00763276">
        <w:rPr>
          <w:i/>
        </w:rPr>
        <w:t>’</w:t>
      </w:r>
      <w:r>
        <w:rPr>
          <w:i/>
        </w:rPr>
        <w:t>élève</w:t>
      </w:r>
      <w:r w:rsidR="00763276">
        <w:rPr>
          <w:i/>
        </w:rPr>
        <w:t xml:space="preserve"> ! </w:t>
      </w:r>
      <w:r>
        <w:rPr>
          <w:i/>
        </w:rPr>
        <w:t>Il faut que vous aidiez ceux qui d</w:t>
      </w:r>
      <w:r>
        <w:rPr>
          <w:i/>
        </w:rPr>
        <w:t>i</w:t>
      </w:r>
      <w:r>
        <w:rPr>
          <w:i/>
        </w:rPr>
        <w:t>sent les choses telles qu</w:t>
      </w:r>
      <w:r w:rsidR="00763276">
        <w:rPr>
          <w:i/>
        </w:rPr>
        <w:t>’</w:t>
      </w:r>
      <w:r>
        <w:rPr>
          <w:i/>
        </w:rPr>
        <w:t>elles sont</w:t>
      </w:r>
      <w:r w:rsidR="00763276">
        <w:rPr>
          <w:i/>
        </w:rPr>
        <w:t xml:space="preserve">, </w:t>
      </w:r>
      <w:r>
        <w:rPr>
          <w:i/>
        </w:rPr>
        <w:t>non pas telles qu</w:t>
      </w:r>
      <w:r w:rsidR="00763276">
        <w:rPr>
          <w:i/>
        </w:rPr>
        <w:t>’</w:t>
      </w:r>
      <w:r>
        <w:rPr>
          <w:i/>
        </w:rPr>
        <w:t>on voudrait qu</w:t>
      </w:r>
      <w:r w:rsidR="00763276">
        <w:rPr>
          <w:i/>
        </w:rPr>
        <w:t>’</w:t>
      </w:r>
      <w:r>
        <w:rPr>
          <w:i/>
        </w:rPr>
        <w:t>elles fussent</w:t>
      </w:r>
      <w:r w:rsidR="00763276">
        <w:rPr>
          <w:i/>
        </w:rPr>
        <w:t xml:space="preserve">. </w:t>
      </w:r>
      <w:r>
        <w:rPr>
          <w:i/>
        </w:rPr>
        <w:t>Et</w:t>
      </w:r>
      <w:r w:rsidR="00763276">
        <w:rPr>
          <w:i/>
        </w:rPr>
        <w:t xml:space="preserve">, </w:t>
      </w:r>
      <w:r>
        <w:rPr>
          <w:i/>
        </w:rPr>
        <w:t>plus tard</w:t>
      </w:r>
      <w:r w:rsidR="00763276">
        <w:rPr>
          <w:i/>
        </w:rPr>
        <w:t xml:space="preserve">, </w:t>
      </w:r>
      <w:r>
        <w:rPr>
          <w:i/>
        </w:rPr>
        <w:t>lorsqu</w:t>
      </w:r>
      <w:r w:rsidR="00763276">
        <w:rPr>
          <w:i/>
        </w:rPr>
        <w:t>’</w:t>
      </w:r>
      <w:r>
        <w:rPr>
          <w:i/>
        </w:rPr>
        <w:t xml:space="preserve">on aura nettoyé les </w:t>
      </w:r>
      <w:proofErr w:type="spellStart"/>
      <w:r>
        <w:rPr>
          <w:i/>
        </w:rPr>
        <w:t>subu</w:t>
      </w:r>
      <w:r>
        <w:rPr>
          <w:i/>
        </w:rPr>
        <w:t>r</w:t>
      </w:r>
      <w:r>
        <w:rPr>
          <w:i/>
        </w:rPr>
        <w:t>res</w:t>
      </w:r>
      <w:proofErr w:type="spellEnd"/>
      <w:r>
        <w:rPr>
          <w:i/>
        </w:rPr>
        <w:t xml:space="preserve"> coloniales</w:t>
      </w:r>
      <w:r w:rsidR="00763276">
        <w:rPr>
          <w:i/>
        </w:rPr>
        <w:t xml:space="preserve">, </w:t>
      </w:r>
      <w:r>
        <w:rPr>
          <w:i/>
        </w:rPr>
        <w:t>je vous peindrai quelques-uns de ces types que j</w:t>
      </w:r>
      <w:r w:rsidR="00763276">
        <w:rPr>
          <w:i/>
        </w:rPr>
        <w:t>’</w:t>
      </w:r>
      <w:r>
        <w:rPr>
          <w:i/>
        </w:rPr>
        <w:t xml:space="preserve">ai </w:t>
      </w:r>
      <w:r>
        <w:rPr>
          <w:i/>
        </w:rPr>
        <w:lastRenderedPageBreak/>
        <w:t>déjà croqués</w:t>
      </w:r>
      <w:r w:rsidR="00763276">
        <w:rPr>
          <w:i/>
        </w:rPr>
        <w:t xml:space="preserve">, </w:t>
      </w:r>
      <w:r>
        <w:rPr>
          <w:i/>
        </w:rPr>
        <w:t>mais que je conserve</w:t>
      </w:r>
      <w:r w:rsidR="00763276">
        <w:rPr>
          <w:i/>
        </w:rPr>
        <w:t xml:space="preserve">, </w:t>
      </w:r>
      <w:r>
        <w:rPr>
          <w:i/>
        </w:rPr>
        <w:t>un temps encore</w:t>
      </w:r>
      <w:r w:rsidR="00763276">
        <w:rPr>
          <w:i/>
        </w:rPr>
        <w:t xml:space="preserve">, </w:t>
      </w:r>
      <w:r>
        <w:rPr>
          <w:i/>
        </w:rPr>
        <w:t>en mes cahiers</w:t>
      </w:r>
      <w:r w:rsidR="00763276">
        <w:rPr>
          <w:i/>
        </w:rPr>
        <w:t xml:space="preserve">. </w:t>
      </w:r>
      <w:r>
        <w:rPr>
          <w:i/>
        </w:rPr>
        <w:t>Je vous dirai qu</w:t>
      </w:r>
      <w:r w:rsidR="00763276">
        <w:rPr>
          <w:i/>
        </w:rPr>
        <w:t>’</w:t>
      </w:r>
      <w:r>
        <w:rPr>
          <w:i/>
        </w:rPr>
        <w:t>en certaines régions</w:t>
      </w:r>
      <w:r w:rsidR="00763276">
        <w:rPr>
          <w:i/>
        </w:rPr>
        <w:t xml:space="preserve">, </w:t>
      </w:r>
      <w:r>
        <w:rPr>
          <w:i/>
        </w:rPr>
        <w:t>de malhe</w:t>
      </w:r>
      <w:r>
        <w:rPr>
          <w:i/>
        </w:rPr>
        <w:t>u</w:t>
      </w:r>
      <w:r>
        <w:rPr>
          <w:i/>
        </w:rPr>
        <w:t>reux nègres ont été obligés de vendre leurs femmes à un prix variant de vingt-cinq à soixante-quinze francs pièce</w:t>
      </w:r>
      <w:r w:rsidR="00763276">
        <w:rPr>
          <w:i/>
        </w:rPr>
        <w:t xml:space="preserve">. </w:t>
      </w:r>
      <w:r>
        <w:rPr>
          <w:i/>
        </w:rPr>
        <w:t>Je vous dirai</w:t>
      </w:r>
      <w:r w:rsidR="00763276">
        <w:rPr>
          <w:i/>
        </w:rPr>
        <w:t xml:space="preserve">… </w:t>
      </w:r>
      <w:r>
        <w:rPr>
          <w:i/>
        </w:rPr>
        <w:t>Mais</w:t>
      </w:r>
      <w:r w:rsidR="00763276">
        <w:rPr>
          <w:i/>
        </w:rPr>
        <w:t xml:space="preserve">, </w:t>
      </w:r>
      <w:r>
        <w:rPr>
          <w:i/>
        </w:rPr>
        <w:t>alors</w:t>
      </w:r>
      <w:r w:rsidR="00763276">
        <w:rPr>
          <w:i/>
        </w:rPr>
        <w:t xml:space="preserve">, </w:t>
      </w:r>
      <w:r>
        <w:rPr>
          <w:i/>
        </w:rPr>
        <w:t>je parlerai en mon nom et non pas au nom d</w:t>
      </w:r>
      <w:r w:rsidR="00763276">
        <w:rPr>
          <w:i/>
        </w:rPr>
        <w:t>’</w:t>
      </w:r>
      <w:r>
        <w:rPr>
          <w:i/>
        </w:rPr>
        <w:t>un autre</w:t>
      </w:r>
      <w:r w:rsidR="00763276">
        <w:rPr>
          <w:i/>
        </w:rPr>
        <w:t xml:space="preserve"> ; </w:t>
      </w:r>
      <w:r>
        <w:rPr>
          <w:i/>
        </w:rPr>
        <w:t>ce seront mes idées que j</w:t>
      </w:r>
      <w:r w:rsidR="00763276">
        <w:rPr>
          <w:i/>
        </w:rPr>
        <w:t>’</w:t>
      </w:r>
      <w:r>
        <w:rPr>
          <w:i/>
        </w:rPr>
        <w:t>exposerai et non pas ce</w:t>
      </w:r>
      <w:r>
        <w:rPr>
          <w:i/>
        </w:rPr>
        <w:t>l</w:t>
      </w:r>
      <w:r>
        <w:rPr>
          <w:i/>
        </w:rPr>
        <w:t>les d</w:t>
      </w:r>
      <w:r w:rsidR="00763276">
        <w:rPr>
          <w:i/>
        </w:rPr>
        <w:t>’</w:t>
      </w:r>
      <w:r>
        <w:rPr>
          <w:i/>
        </w:rPr>
        <w:t>un autre</w:t>
      </w:r>
      <w:r w:rsidR="00763276">
        <w:rPr>
          <w:i/>
        </w:rPr>
        <w:t xml:space="preserve">. </w:t>
      </w:r>
      <w:r>
        <w:rPr>
          <w:i/>
        </w:rPr>
        <w:t>Et</w:t>
      </w:r>
      <w:r w:rsidR="00763276">
        <w:rPr>
          <w:i/>
        </w:rPr>
        <w:t xml:space="preserve">, </w:t>
      </w:r>
      <w:r>
        <w:rPr>
          <w:i/>
        </w:rPr>
        <w:t>d</w:t>
      </w:r>
      <w:r w:rsidR="00763276">
        <w:rPr>
          <w:i/>
        </w:rPr>
        <w:t>’</w:t>
      </w:r>
      <w:r>
        <w:rPr>
          <w:i/>
        </w:rPr>
        <w:t>avance</w:t>
      </w:r>
      <w:r w:rsidR="00763276">
        <w:rPr>
          <w:i/>
        </w:rPr>
        <w:t xml:space="preserve">, </w:t>
      </w:r>
      <w:r>
        <w:rPr>
          <w:i/>
        </w:rPr>
        <w:t>des Européens que je viserai</w:t>
      </w:r>
      <w:r w:rsidR="00763276">
        <w:rPr>
          <w:i/>
        </w:rPr>
        <w:t xml:space="preserve">, </w:t>
      </w:r>
      <w:r>
        <w:rPr>
          <w:i/>
        </w:rPr>
        <w:t>je les sais si lâches</w:t>
      </w:r>
      <w:r w:rsidR="00763276">
        <w:rPr>
          <w:i/>
        </w:rPr>
        <w:t xml:space="preserve">, </w:t>
      </w:r>
      <w:r>
        <w:rPr>
          <w:i/>
        </w:rPr>
        <w:t>que je suis sûr que pas un n</w:t>
      </w:r>
      <w:r w:rsidR="00763276">
        <w:rPr>
          <w:i/>
        </w:rPr>
        <w:t>’</w:t>
      </w:r>
      <w:r>
        <w:rPr>
          <w:i/>
        </w:rPr>
        <w:t>osera me donner le plus léger démenti</w:t>
      </w:r>
      <w:r w:rsidR="00763276">
        <w:rPr>
          <w:i/>
        </w:rPr>
        <w:t>.</w:t>
      </w:r>
    </w:p>
    <w:p w14:paraId="2BB3E10D" w14:textId="77777777" w:rsidR="00763276" w:rsidRDefault="00000000">
      <w:pPr>
        <w:rPr>
          <w:i/>
        </w:rPr>
      </w:pPr>
      <w:r>
        <w:rPr>
          <w:i/>
        </w:rPr>
        <w:t>Car</w:t>
      </w:r>
      <w:r w:rsidR="00763276">
        <w:rPr>
          <w:i/>
        </w:rPr>
        <w:t xml:space="preserve">, </w:t>
      </w:r>
      <w:r>
        <w:rPr>
          <w:i/>
        </w:rPr>
        <w:t>la large vie coloniale</w:t>
      </w:r>
      <w:r w:rsidR="00763276">
        <w:rPr>
          <w:i/>
        </w:rPr>
        <w:t xml:space="preserve">, </w:t>
      </w:r>
      <w:r>
        <w:rPr>
          <w:i/>
        </w:rPr>
        <w:t>si l</w:t>
      </w:r>
      <w:r w:rsidR="00763276">
        <w:rPr>
          <w:i/>
        </w:rPr>
        <w:t>’</w:t>
      </w:r>
      <w:r>
        <w:rPr>
          <w:i/>
        </w:rPr>
        <w:t>on pouvait savoir de quelle quotidienne bassesse elle est faite</w:t>
      </w:r>
      <w:r w:rsidR="00763276">
        <w:rPr>
          <w:i/>
        </w:rPr>
        <w:t xml:space="preserve">, </w:t>
      </w:r>
      <w:r>
        <w:rPr>
          <w:i/>
        </w:rPr>
        <w:t>on en parlerait moins</w:t>
      </w:r>
      <w:r w:rsidR="00763276">
        <w:rPr>
          <w:i/>
        </w:rPr>
        <w:t xml:space="preserve">, </w:t>
      </w:r>
      <w:r>
        <w:rPr>
          <w:i/>
        </w:rPr>
        <w:t>on n</w:t>
      </w:r>
      <w:r w:rsidR="00763276">
        <w:rPr>
          <w:i/>
        </w:rPr>
        <w:t>’</w:t>
      </w:r>
      <w:r>
        <w:rPr>
          <w:i/>
        </w:rPr>
        <w:t>en parlerait plus</w:t>
      </w:r>
      <w:r w:rsidR="00763276">
        <w:rPr>
          <w:i/>
        </w:rPr>
        <w:t xml:space="preserve">. </w:t>
      </w:r>
      <w:r>
        <w:rPr>
          <w:i/>
        </w:rPr>
        <w:t>Elle avilit peu à peu</w:t>
      </w:r>
      <w:r w:rsidR="00763276">
        <w:rPr>
          <w:i/>
        </w:rPr>
        <w:t xml:space="preserve">. </w:t>
      </w:r>
      <w:r>
        <w:rPr>
          <w:i/>
        </w:rPr>
        <w:t>Rares sont</w:t>
      </w:r>
      <w:r w:rsidR="00763276">
        <w:rPr>
          <w:i/>
        </w:rPr>
        <w:t xml:space="preserve">, </w:t>
      </w:r>
      <w:r>
        <w:rPr>
          <w:i/>
        </w:rPr>
        <w:t>même parmi les fonctionnaires</w:t>
      </w:r>
      <w:r w:rsidR="00763276">
        <w:rPr>
          <w:i/>
        </w:rPr>
        <w:t xml:space="preserve">, </w:t>
      </w:r>
      <w:r>
        <w:rPr>
          <w:i/>
        </w:rPr>
        <w:t>les coloniaux qui cultivent leur esprit</w:t>
      </w:r>
      <w:r w:rsidR="00763276">
        <w:rPr>
          <w:i/>
        </w:rPr>
        <w:t xml:space="preserve">. </w:t>
      </w:r>
      <w:r>
        <w:rPr>
          <w:i/>
        </w:rPr>
        <w:t>Ils n</w:t>
      </w:r>
      <w:r w:rsidR="00763276">
        <w:rPr>
          <w:i/>
        </w:rPr>
        <w:t>’</w:t>
      </w:r>
      <w:r>
        <w:rPr>
          <w:i/>
        </w:rPr>
        <w:t>ont pas la force de résister à l</w:t>
      </w:r>
      <w:r w:rsidR="00763276">
        <w:rPr>
          <w:i/>
        </w:rPr>
        <w:t>’</w:t>
      </w:r>
      <w:r>
        <w:rPr>
          <w:i/>
        </w:rPr>
        <w:t>ambiance</w:t>
      </w:r>
      <w:r w:rsidR="00763276">
        <w:rPr>
          <w:i/>
        </w:rPr>
        <w:t xml:space="preserve">. </w:t>
      </w:r>
      <w:r>
        <w:rPr>
          <w:i/>
        </w:rPr>
        <w:t>On s</w:t>
      </w:r>
      <w:r w:rsidR="00763276">
        <w:rPr>
          <w:i/>
        </w:rPr>
        <w:t>’</w:t>
      </w:r>
      <w:r>
        <w:rPr>
          <w:i/>
        </w:rPr>
        <w:t>habitue à l</w:t>
      </w:r>
      <w:r w:rsidR="00763276">
        <w:rPr>
          <w:i/>
        </w:rPr>
        <w:t>’</w:t>
      </w:r>
      <w:r>
        <w:rPr>
          <w:i/>
        </w:rPr>
        <w:t>alcool</w:t>
      </w:r>
      <w:r w:rsidR="00763276">
        <w:rPr>
          <w:i/>
        </w:rPr>
        <w:t xml:space="preserve">. </w:t>
      </w:r>
      <w:r>
        <w:rPr>
          <w:i/>
        </w:rPr>
        <w:t>Avant la guerre</w:t>
      </w:r>
      <w:r w:rsidR="00763276">
        <w:rPr>
          <w:i/>
        </w:rPr>
        <w:t xml:space="preserve">, </w:t>
      </w:r>
      <w:r>
        <w:rPr>
          <w:i/>
        </w:rPr>
        <w:t>nombreux étaient les Européens c</w:t>
      </w:r>
      <w:r>
        <w:rPr>
          <w:i/>
        </w:rPr>
        <w:t>a</w:t>
      </w:r>
      <w:r>
        <w:rPr>
          <w:i/>
        </w:rPr>
        <w:t>pables d</w:t>
      </w:r>
      <w:r w:rsidR="00763276">
        <w:rPr>
          <w:i/>
        </w:rPr>
        <w:t>’</w:t>
      </w:r>
      <w:r>
        <w:rPr>
          <w:i/>
        </w:rPr>
        <w:t>assécher à eux seul plus de quinze litres de pernod</w:t>
      </w:r>
      <w:r w:rsidR="00763276">
        <w:rPr>
          <w:i/>
        </w:rPr>
        <w:t xml:space="preserve">, </w:t>
      </w:r>
      <w:r>
        <w:rPr>
          <w:i/>
        </w:rPr>
        <w:t>en l</w:t>
      </w:r>
      <w:r w:rsidR="00763276">
        <w:rPr>
          <w:i/>
        </w:rPr>
        <w:t>’</w:t>
      </w:r>
      <w:r>
        <w:rPr>
          <w:i/>
        </w:rPr>
        <w:t>espace de trente jours</w:t>
      </w:r>
      <w:r w:rsidR="00763276">
        <w:rPr>
          <w:i/>
        </w:rPr>
        <w:t xml:space="preserve">. </w:t>
      </w:r>
      <w:r>
        <w:rPr>
          <w:i/>
        </w:rPr>
        <w:t>Depuis</w:t>
      </w:r>
      <w:r w:rsidR="00763276">
        <w:rPr>
          <w:i/>
        </w:rPr>
        <w:t xml:space="preserve">, </w:t>
      </w:r>
      <w:r>
        <w:rPr>
          <w:i/>
        </w:rPr>
        <w:t>hélas</w:t>
      </w:r>
      <w:r w:rsidR="00763276">
        <w:rPr>
          <w:i/>
        </w:rPr>
        <w:t xml:space="preserve">, </w:t>
      </w:r>
      <w:r>
        <w:rPr>
          <w:i/>
        </w:rPr>
        <w:t>j</w:t>
      </w:r>
      <w:r w:rsidR="00763276">
        <w:rPr>
          <w:i/>
        </w:rPr>
        <w:t>’</w:t>
      </w:r>
      <w:r>
        <w:rPr>
          <w:i/>
        </w:rPr>
        <w:t>en ai connu un</w:t>
      </w:r>
      <w:r w:rsidR="00763276">
        <w:rPr>
          <w:i/>
        </w:rPr>
        <w:t xml:space="preserve">, </w:t>
      </w:r>
      <w:r>
        <w:rPr>
          <w:i/>
        </w:rPr>
        <w:t>qui a battu tous les records</w:t>
      </w:r>
      <w:r w:rsidR="00763276">
        <w:rPr>
          <w:i/>
        </w:rPr>
        <w:t xml:space="preserve">. </w:t>
      </w:r>
      <w:r>
        <w:rPr>
          <w:i/>
        </w:rPr>
        <w:t>Quatre-vingts bouteilles de whisky de traite</w:t>
      </w:r>
      <w:r w:rsidR="00763276">
        <w:rPr>
          <w:i/>
        </w:rPr>
        <w:t xml:space="preserve">, </w:t>
      </w:r>
      <w:r>
        <w:rPr>
          <w:i/>
        </w:rPr>
        <w:t>voilà ce qu</w:t>
      </w:r>
      <w:r w:rsidR="00763276">
        <w:rPr>
          <w:i/>
        </w:rPr>
        <w:t>’</w:t>
      </w:r>
      <w:r>
        <w:rPr>
          <w:i/>
        </w:rPr>
        <w:t>il a pu boire</w:t>
      </w:r>
      <w:r w:rsidR="00763276">
        <w:rPr>
          <w:i/>
        </w:rPr>
        <w:t xml:space="preserve">, </w:t>
      </w:r>
      <w:r>
        <w:rPr>
          <w:i/>
        </w:rPr>
        <w:t>en un mois</w:t>
      </w:r>
      <w:r w:rsidR="00763276">
        <w:rPr>
          <w:i/>
        </w:rPr>
        <w:t>.</w:t>
      </w:r>
    </w:p>
    <w:p w14:paraId="1CEF98D3" w14:textId="77777777" w:rsidR="00763276" w:rsidRDefault="00000000">
      <w:pPr>
        <w:rPr>
          <w:i/>
        </w:rPr>
      </w:pPr>
      <w:r>
        <w:rPr>
          <w:i/>
        </w:rPr>
        <w:t>Ces excès et d</w:t>
      </w:r>
      <w:r w:rsidR="00763276">
        <w:rPr>
          <w:i/>
        </w:rPr>
        <w:t>’</w:t>
      </w:r>
      <w:r>
        <w:rPr>
          <w:i/>
        </w:rPr>
        <w:t>autres</w:t>
      </w:r>
      <w:r w:rsidR="00763276">
        <w:rPr>
          <w:i/>
        </w:rPr>
        <w:t xml:space="preserve">, </w:t>
      </w:r>
      <w:r>
        <w:rPr>
          <w:i/>
        </w:rPr>
        <w:t>ignobles</w:t>
      </w:r>
      <w:r w:rsidR="00763276">
        <w:rPr>
          <w:i/>
        </w:rPr>
        <w:t xml:space="preserve">, </w:t>
      </w:r>
      <w:r>
        <w:rPr>
          <w:i/>
        </w:rPr>
        <w:t>conduisent ceux qui y exce</w:t>
      </w:r>
      <w:r>
        <w:rPr>
          <w:i/>
        </w:rPr>
        <w:t>l</w:t>
      </w:r>
      <w:r>
        <w:rPr>
          <w:i/>
        </w:rPr>
        <w:t>lent à la veulerie la plus abjecte</w:t>
      </w:r>
      <w:r w:rsidR="00763276">
        <w:rPr>
          <w:i/>
        </w:rPr>
        <w:t xml:space="preserve">. </w:t>
      </w:r>
      <w:r>
        <w:rPr>
          <w:i/>
        </w:rPr>
        <w:t>Cette abjection ne peut inqui</w:t>
      </w:r>
      <w:r>
        <w:rPr>
          <w:i/>
        </w:rPr>
        <w:t>é</w:t>
      </w:r>
      <w:r>
        <w:rPr>
          <w:i/>
        </w:rPr>
        <w:t xml:space="preserve">ter que de la part de ceux qui ont </w:t>
      </w:r>
      <w:proofErr w:type="spellStart"/>
      <w:r>
        <w:rPr>
          <w:i/>
        </w:rPr>
        <w:t>charge</w:t>
      </w:r>
      <w:proofErr w:type="spellEnd"/>
      <w:r>
        <w:rPr>
          <w:i/>
        </w:rPr>
        <w:t xml:space="preserve"> de représenter la France</w:t>
      </w:r>
      <w:r w:rsidR="00763276">
        <w:rPr>
          <w:i/>
        </w:rPr>
        <w:t xml:space="preserve">. </w:t>
      </w:r>
      <w:r>
        <w:rPr>
          <w:i/>
        </w:rPr>
        <w:t>Ce sont eux qui assument la responsabilité des maux dont souffrent</w:t>
      </w:r>
      <w:r w:rsidR="00763276">
        <w:rPr>
          <w:i/>
        </w:rPr>
        <w:t xml:space="preserve">, </w:t>
      </w:r>
      <w:r>
        <w:rPr>
          <w:i/>
        </w:rPr>
        <w:t>à l</w:t>
      </w:r>
      <w:r w:rsidR="00763276">
        <w:rPr>
          <w:i/>
        </w:rPr>
        <w:t>’</w:t>
      </w:r>
      <w:r>
        <w:rPr>
          <w:i/>
        </w:rPr>
        <w:t>heure actuelle</w:t>
      </w:r>
      <w:r w:rsidR="00763276">
        <w:rPr>
          <w:i/>
        </w:rPr>
        <w:t xml:space="preserve">, </w:t>
      </w:r>
      <w:r>
        <w:rPr>
          <w:i/>
        </w:rPr>
        <w:t>certaines parties du pays des noirs</w:t>
      </w:r>
      <w:r w:rsidR="00763276">
        <w:rPr>
          <w:i/>
        </w:rPr>
        <w:t xml:space="preserve">. </w:t>
      </w:r>
      <w:r>
        <w:rPr>
          <w:i/>
        </w:rPr>
        <w:t>C</w:t>
      </w:r>
      <w:r w:rsidR="00763276">
        <w:rPr>
          <w:i/>
        </w:rPr>
        <w:t>’</w:t>
      </w:r>
      <w:r>
        <w:rPr>
          <w:i/>
        </w:rPr>
        <w:t>est que</w:t>
      </w:r>
      <w:r w:rsidR="00763276">
        <w:rPr>
          <w:i/>
        </w:rPr>
        <w:t xml:space="preserve">, </w:t>
      </w:r>
      <w:r>
        <w:rPr>
          <w:i/>
        </w:rPr>
        <w:t>pour avancer en grade</w:t>
      </w:r>
      <w:r w:rsidR="00763276">
        <w:rPr>
          <w:i/>
        </w:rPr>
        <w:t xml:space="preserve">, </w:t>
      </w:r>
      <w:r>
        <w:rPr>
          <w:i/>
        </w:rPr>
        <w:t>il fallait qu</w:t>
      </w:r>
      <w:r w:rsidR="00763276">
        <w:rPr>
          <w:i/>
        </w:rPr>
        <w:t>’</w:t>
      </w:r>
      <w:r>
        <w:rPr>
          <w:i/>
        </w:rPr>
        <w:t>ils n</w:t>
      </w:r>
      <w:r w:rsidR="00763276">
        <w:rPr>
          <w:i/>
        </w:rPr>
        <w:t>’</w:t>
      </w:r>
      <w:r>
        <w:rPr>
          <w:i/>
        </w:rPr>
        <w:t xml:space="preserve">eussent </w:t>
      </w:r>
      <w:r w:rsidR="00763276">
        <w:rPr>
          <w:i/>
        </w:rPr>
        <w:t>« </w:t>
      </w:r>
      <w:r>
        <w:rPr>
          <w:i/>
        </w:rPr>
        <w:t>pas d</w:t>
      </w:r>
      <w:r w:rsidR="00763276">
        <w:rPr>
          <w:i/>
        </w:rPr>
        <w:t>’</w:t>
      </w:r>
      <w:r>
        <w:rPr>
          <w:i/>
        </w:rPr>
        <w:t>histoires</w:t>
      </w:r>
      <w:r w:rsidR="00763276">
        <w:rPr>
          <w:i/>
        </w:rPr>
        <w:t xml:space="preserve"> ». </w:t>
      </w:r>
      <w:r>
        <w:rPr>
          <w:i/>
        </w:rPr>
        <w:t>Hantés de cette idée</w:t>
      </w:r>
      <w:r w:rsidR="00763276">
        <w:rPr>
          <w:i/>
        </w:rPr>
        <w:t xml:space="preserve">, </w:t>
      </w:r>
      <w:r>
        <w:rPr>
          <w:i/>
        </w:rPr>
        <w:t>ils ont abd</w:t>
      </w:r>
      <w:r>
        <w:rPr>
          <w:i/>
        </w:rPr>
        <w:t>i</w:t>
      </w:r>
      <w:r>
        <w:rPr>
          <w:i/>
        </w:rPr>
        <w:t>qué toute fierté</w:t>
      </w:r>
      <w:r w:rsidR="00763276">
        <w:rPr>
          <w:i/>
        </w:rPr>
        <w:t xml:space="preserve">, </w:t>
      </w:r>
      <w:r>
        <w:rPr>
          <w:i/>
        </w:rPr>
        <w:t>ils ont hésité</w:t>
      </w:r>
      <w:r w:rsidR="00763276">
        <w:rPr>
          <w:i/>
        </w:rPr>
        <w:t xml:space="preserve">, </w:t>
      </w:r>
      <w:r>
        <w:rPr>
          <w:i/>
        </w:rPr>
        <w:t>temporisé</w:t>
      </w:r>
      <w:r w:rsidR="00763276">
        <w:rPr>
          <w:i/>
        </w:rPr>
        <w:t xml:space="preserve">, </w:t>
      </w:r>
      <w:r>
        <w:rPr>
          <w:i/>
        </w:rPr>
        <w:t>menti et délayé leurs mensonges</w:t>
      </w:r>
      <w:r w:rsidR="00763276">
        <w:rPr>
          <w:i/>
        </w:rPr>
        <w:t xml:space="preserve">. </w:t>
      </w:r>
      <w:r>
        <w:rPr>
          <w:i/>
        </w:rPr>
        <w:t>Ils n</w:t>
      </w:r>
      <w:r w:rsidR="00763276">
        <w:rPr>
          <w:i/>
        </w:rPr>
        <w:t>’</w:t>
      </w:r>
      <w:r>
        <w:rPr>
          <w:i/>
        </w:rPr>
        <w:t>ont pas voulu voir</w:t>
      </w:r>
      <w:r w:rsidR="00763276">
        <w:rPr>
          <w:i/>
        </w:rPr>
        <w:t xml:space="preserve">. </w:t>
      </w:r>
      <w:r>
        <w:rPr>
          <w:i/>
        </w:rPr>
        <w:t>Ils n</w:t>
      </w:r>
      <w:r w:rsidR="00763276">
        <w:rPr>
          <w:i/>
        </w:rPr>
        <w:t>’</w:t>
      </w:r>
      <w:r>
        <w:rPr>
          <w:i/>
        </w:rPr>
        <w:t>ont rien voulu ente</w:t>
      </w:r>
      <w:r>
        <w:rPr>
          <w:i/>
        </w:rPr>
        <w:t>n</w:t>
      </w:r>
      <w:r>
        <w:rPr>
          <w:i/>
        </w:rPr>
        <w:t>dre</w:t>
      </w:r>
      <w:r w:rsidR="00763276">
        <w:rPr>
          <w:i/>
        </w:rPr>
        <w:t xml:space="preserve">. </w:t>
      </w:r>
      <w:r>
        <w:rPr>
          <w:i/>
        </w:rPr>
        <w:t>Ils n</w:t>
      </w:r>
      <w:r w:rsidR="00763276">
        <w:rPr>
          <w:i/>
        </w:rPr>
        <w:t>’</w:t>
      </w:r>
      <w:r>
        <w:rPr>
          <w:i/>
        </w:rPr>
        <w:t>ont pas eu le courage de parler</w:t>
      </w:r>
      <w:r w:rsidR="00763276">
        <w:rPr>
          <w:i/>
        </w:rPr>
        <w:t xml:space="preserve">. </w:t>
      </w:r>
      <w:r>
        <w:rPr>
          <w:i/>
        </w:rPr>
        <w:t>Et</w:t>
      </w:r>
      <w:r w:rsidR="00763276">
        <w:rPr>
          <w:i/>
        </w:rPr>
        <w:t xml:space="preserve">, </w:t>
      </w:r>
      <w:r>
        <w:rPr>
          <w:i/>
        </w:rPr>
        <w:t>à leur anémie i</w:t>
      </w:r>
      <w:r>
        <w:rPr>
          <w:i/>
        </w:rPr>
        <w:t>n</w:t>
      </w:r>
      <w:r>
        <w:rPr>
          <w:i/>
        </w:rPr>
        <w:t>tellectuelle l</w:t>
      </w:r>
      <w:r w:rsidR="00763276">
        <w:rPr>
          <w:i/>
        </w:rPr>
        <w:t>’</w:t>
      </w:r>
      <w:r>
        <w:rPr>
          <w:i/>
        </w:rPr>
        <w:t>asthénie morale s</w:t>
      </w:r>
      <w:r w:rsidR="00763276">
        <w:rPr>
          <w:i/>
        </w:rPr>
        <w:t>’</w:t>
      </w:r>
      <w:r>
        <w:rPr>
          <w:i/>
        </w:rPr>
        <w:t>ajoutant</w:t>
      </w:r>
      <w:r w:rsidR="00763276">
        <w:rPr>
          <w:i/>
        </w:rPr>
        <w:t xml:space="preserve">, </w:t>
      </w:r>
      <w:r>
        <w:rPr>
          <w:i/>
        </w:rPr>
        <w:t>sans un remords</w:t>
      </w:r>
      <w:r w:rsidR="00763276">
        <w:rPr>
          <w:i/>
        </w:rPr>
        <w:t xml:space="preserve">, </w:t>
      </w:r>
      <w:r>
        <w:rPr>
          <w:i/>
        </w:rPr>
        <w:t>ils ont trompé leur pays</w:t>
      </w:r>
      <w:r w:rsidR="00763276">
        <w:rPr>
          <w:i/>
        </w:rPr>
        <w:t>.</w:t>
      </w:r>
    </w:p>
    <w:p w14:paraId="1473E5B8" w14:textId="77777777" w:rsidR="00763276" w:rsidRDefault="00000000">
      <w:pPr>
        <w:rPr>
          <w:i/>
        </w:rPr>
      </w:pPr>
      <w:r>
        <w:rPr>
          <w:i/>
        </w:rPr>
        <w:t>C</w:t>
      </w:r>
      <w:r w:rsidR="00763276">
        <w:rPr>
          <w:i/>
        </w:rPr>
        <w:t>’</w:t>
      </w:r>
      <w:r>
        <w:rPr>
          <w:i/>
        </w:rPr>
        <w:t>est à redresser tout ce que l</w:t>
      </w:r>
      <w:r w:rsidR="00763276">
        <w:rPr>
          <w:i/>
        </w:rPr>
        <w:t>’</w:t>
      </w:r>
      <w:r>
        <w:rPr>
          <w:i/>
        </w:rPr>
        <w:t>administration désigne sous l</w:t>
      </w:r>
      <w:r w:rsidR="00763276">
        <w:rPr>
          <w:i/>
        </w:rPr>
        <w:t>’</w:t>
      </w:r>
      <w:r>
        <w:rPr>
          <w:i/>
        </w:rPr>
        <w:t xml:space="preserve">euphémisme </w:t>
      </w:r>
      <w:r w:rsidR="00763276">
        <w:rPr>
          <w:i/>
        </w:rPr>
        <w:t>« </w:t>
      </w:r>
      <w:r>
        <w:rPr>
          <w:i/>
        </w:rPr>
        <w:t>d</w:t>
      </w:r>
      <w:r w:rsidR="00763276">
        <w:rPr>
          <w:i/>
        </w:rPr>
        <w:t>’</w:t>
      </w:r>
      <w:r>
        <w:rPr>
          <w:i/>
        </w:rPr>
        <w:t>errements</w:t>
      </w:r>
      <w:r w:rsidR="00763276">
        <w:rPr>
          <w:i/>
        </w:rPr>
        <w:t> »</w:t>
      </w:r>
      <w:r>
        <w:rPr>
          <w:i/>
        </w:rPr>
        <w:t xml:space="preserve"> que je vous convie</w:t>
      </w:r>
      <w:r w:rsidR="00763276">
        <w:rPr>
          <w:i/>
        </w:rPr>
        <w:t xml:space="preserve">. </w:t>
      </w:r>
      <w:r>
        <w:rPr>
          <w:i/>
        </w:rPr>
        <w:t>La lutte sera serrée</w:t>
      </w:r>
      <w:r w:rsidR="00763276">
        <w:rPr>
          <w:i/>
        </w:rPr>
        <w:t xml:space="preserve">. </w:t>
      </w:r>
      <w:r>
        <w:rPr>
          <w:i/>
        </w:rPr>
        <w:t>Vous allez affronter des négriers</w:t>
      </w:r>
      <w:r w:rsidR="00763276">
        <w:rPr>
          <w:i/>
        </w:rPr>
        <w:t xml:space="preserve">. </w:t>
      </w:r>
      <w:r>
        <w:rPr>
          <w:i/>
        </w:rPr>
        <w:t xml:space="preserve">Il vous sera plus dur de </w:t>
      </w:r>
      <w:r>
        <w:rPr>
          <w:i/>
        </w:rPr>
        <w:lastRenderedPageBreak/>
        <w:t>lutter contre eux que contre des moulins</w:t>
      </w:r>
      <w:r w:rsidR="00763276">
        <w:rPr>
          <w:i/>
        </w:rPr>
        <w:t xml:space="preserve">. </w:t>
      </w:r>
      <w:r>
        <w:rPr>
          <w:i/>
        </w:rPr>
        <w:t>Votre tâche est be</w:t>
      </w:r>
      <w:r>
        <w:rPr>
          <w:i/>
        </w:rPr>
        <w:t>l</w:t>
      </w:r>
      <w:r>
        <w:rPr>
          <w:i/>
        </w:rPr>
        <w:t>le</w:t>
      </w:r>
      <w:r w:rsidR="00763276">
        <w:rPr>
          <w:i/>
        </w:rPr>
        <w:t xml:space="preserve">. </w:t>
      </w:r>
      <w:r>
        <w:rPr>
          <w:i/>
        </w:rPr>
        <w:t>À l</w:t>
      </w:r>
      <w:r w:rsidR="00763276">
        <w:rPr>
          <w:i/>
        </w:rPr>
        <w:t>’</w:t>
      </w:r>
      <w:r>
        <w:rPr>
          <w:i/>
        </w:rPr>
        <w:t>œuvre donc</w:t>
      </w:r>
      <w:r w:rsidR="00763276">
        <w:rPr>
          <w:i/>
        </w:rPr>
        <w:t xml:space="preserve">, </w:t>
      </w:r>
      <w:r>
        <w:rPr>
          <w:i/>
        </w:rPr>
        <w:t>et sans plus attendre</w:t>
      </w:r>
      <w:r w:rsidR="00763276">
        <w:rPr>
          <w:i/>
        </w:rPr>
        <w:t xml:space="preserve">. </w:t>
      </w:r>
      <w:r>
        <w:rPr>
          <w:i/>
        </w:rPr>
        <w:t xml:space="preserve">La France le </w:t>
      </w:r>
      <w:proofErr w:type="spellStart"/>
      <w:r>
        <w:rPr>
          <w:i/>
        </w:rPr>
        <w:t>veult</w:t>
      </w:r>
      <w:proofErr w:type="spellEnd"/>
      <w:r w:rsidR="00763276">
        <w:rPr>
          <w:i/>
        </w:rPr>
        <w:t> !</w:t>
      </w:r>
    </w:p>
    <w:p w14:paraId="0D6CE88E" w14:textId="2EC69CA3" w:rsidR="00000000" w:rsidRDefault="00000000">
      <w:pPr>
        <w:rPr>
          <w:i/>
        </w:rPr>
      </w:pPr>
    </w:p>
    <w:p w14:paraId="6FCC1853" w14:textId="77777777" w:rsidR="00763276" w:rsidRDefault="00000000">
      <w:pPr>
        <w:rPr>
          <w:i/>
        </w:rPr>
      </w:pPr>
      <w:r>
        <w:rPr>
          <w:i/>
        </w:rPr>
        <w:t>Ce roman se déroule en Oubangui-Chari</w:t>
      </w:r>
      <w:r w:rsidR="00763276">
        <w:rPr>
          <w:i/>
        </w:rPr>
        <w:t xml:space="preserve">, </w:t>
      </w:r>
      <w:r>
        <w:rPr>
          <w:i/>
        </w:rPr>
        <w:t>l</w:t>
      </w:r>
      <w:r w:rsidR="00763276">
        <w:rPr>
          <w:i/>
        </w:rPr>
        <w:t>’</w:t>
      </w:r>
      <w:r>
        <w:rPr>
          <w:i/>
        </w:rPr>
        <w:t>une des quatre colonies relevant du Gouvernement Général de l</w:t>
      </w:r>
      <w:r w:rsidR="00763276">
        <w:rPr>
          <w:i/>
        </w:rPr>
        <w:t>’</w:t>
      </w:r>
      <w:r>
        <w:rPr>
          <w:i/>
        </w:rPr>
        <w:t>Afrique Équ</w:t>
      </w:r>
      <w:r>
        <w:rPr>
          <w:i/>
        </w:rPr>
        <w:t>a</w:t>
      </w:r>
      <w:r>
        <w:rPr>
          <w:i/>
        </w:rPr>
        <w:t>toriale Française</w:t>
      </w:r>
      <w:r w:rsidR="00763276">
        <w:rPr>
          <w:i/>
        </w:rPr>
        <w:t>.</w:t>
      </w:r>
    </w:p>
    <w:p w14:paraId="16B29F99" w14:textId="77777777" w:rsidR="00763276" w:rsidRDefault="00000000">
      <w:pPr>
        <w:rPr>
          <w:i/>
        </w:rPr>
      </w:pPr>
      <w:r>
        <w:rPr>
          <w:i/>
        </w:rPr>
        <w:t>Limitée au sud par l</w:t>
      </w:r>
      <w:r w:rsidR="00763276">
        <w:rPr>
          <w:i/>
        </w:rPr>
        <w:t>’</w:t>
      </w:r>
      <w:r>
        <w:rPr>
          <w:i/>
        </w:rPr>
        <w:t>Oubangui</w:t>
      </w:r>
      <w:r w:rsidR="00763276">
        <w:rPr>
          <w:i/>
        </w:rPr>
        <w:t xml:space="preserve">, </w:t>
      </w:r>
      <w:r>
        <w:rPr>
          <w:i/>
        </w:rPr>
        <w:t>à l</w:t>
      </w:r>
      <w:r w:rsidR="00763276">
        <w:rPr>
          <w:i/>
        </w:rPr>
        <w:t>’</w:t>
      </w:r>
      <w:r>
        <w:rPr>
          <w:i/>
        </w:rPr>
        <w:t>est par la ligne de pa</w:t>
      </w:r>
      <w:r>
        <w:rPr>
          <w:i/>
        </w:rPr>
        <w:t>r</w:t>
      </w:r>
      <w:r>
        <w:rPr>
          <w:i/>
        </w:rPr>
        <w:t>tage des eaux Congo-Nil</w:t>
      </w:r>
      <w:r w:rsidR="00763276">
        <w:rPr>
          <w:i/>
        </w:rPr>
        <w:t xml:space="preserve">, </w:t>
      </w:r>
      <w:r>
        <w:rPr>
          <w:i/>
        </w:rPr>
        <w:t>au nord et à l</w:t>
      </w:r>
      <w:r w:rsidR="00763276">
        <w:rPr>
          <w:i/>
        </w:rPr>
        <w:t>’</w:t>
      </w:r>
      <w:r>
        <w:rPr>
          <w:i/>
        </w:rPr>
        <w:t>ouest par celle du Congo et du Chari</w:t>
      </w:r>
      <w:r w:rsidR="00763276">
        <w:rPr>
          <w:i/>
        </w:rPr>
        <w:t xml:space="preserve">, </w:t>
      </w:r>
      <w:r>
        <w:rPr>
          <w:i/>
        </w:rPr>
        <w:t>cette colonie</w:t>
      </w:r>
      <w:r w:rsidR="00763276">
        <w:rPr>
          <w:i/>
        </w:rPr>
        <w:t xml:space="preserve">, </w:t>
      </w:r>
      <w:r>
        <w:rPr>
          <w:i/>
        </w:rPr>
        <w:t>comme toutes les colonies du groupe</w:t>
      </w:r>
      <w:r w:rsidR="00763276">
        <w:rPr>
          <w:i/>
        </w:rPr>
        <w:t xml:space="preserve">, </w:t>
      </w:r>
      <w:r>
        <w:rPr>
          <w:i/>
        </w:rPr>
        <w:t>est partagée en circonscriptions et en subdivisions</w:t>
      </w:r>
      <w:r w:rsidR="00763276">
        <w:rPr>
          <w:i/>
        </w:rPr>
        <w:t>.</w:t>
      </w:r>
    </w:p>
    <w:p w14:paraId="17065CE7" w14:textId="77777777" w:rsidR="00763276" w:rsidRDefault="00000000">
      <w:pPr>
        <w:rPr>
          <w:i/>
        </w:rPr>
      </w:pPr>
      <w:r>
        <w:rPr>
          <w:i/>
        </w:rPr>
        <w:t>La circonscription est une entité administrative</w:t>
      </w:r>
      <w:r w:rsidR="00763276">
        <w:rPr>
          <w:i/>
        </w:rPr>
        <w:t xml:space="preserve">. </w:t>
      </w:r>
      <w:r>
        <w:rPr>
          <w:i/>
        </w:rPr>
        <w:t>Elle co</w:t>
      </w:r>
      <w:r>
        <w:rPr>
          <w:i/>
        </w:rPr>
        <w:t>r</w:t>
      </w:r>
      <w:r>
        <w:rPr>
          <w:i/>
        </w:rPr>
        <w:t>respond à un département</w:t>
      </w:r>
      <w:r w:rsidR="00763276">
        <w:rPr>
          <w:i/>
        </w:rPr>
        <w:t xml:space="preserve">. </w:t>
      </w:r>
      <w:r>
        <w:rPr>
          <w:i/>
        </w:rPr>
        <w:t>Les subdivisions en sont les sous-préfectures</w:t>
      </w:r>
      <w:r w:rsidR="00763276">
        <w:rPr>
          <w:i/>
        </w:rPr>
        <w:t>.</w:t>
      </w:r>
    </w:p>
    <w:p w14:paraId="6E9256F3" w14:textId="77777777" w:rsidR="00763276" w:rsidRDefault="00000000">
      <w:pPr>
        <w:rPr>
          <w:i/>
        </w:rPr>
      </w:pPr>
      <w:r>
        <w:rPr>
          <w:i/>
        </w:rPr>
        <w:t xml:space="preserve">La circonscription de la </w:t>
      </w:r>
      <w:proofErr w:type="spellStart"/>
      <w:r>
        <w:rPr>
          <w:i/>
        </w:rPr>
        <w:t>Kémo</w:t>
      </w:r>
      <w:proofErr w:type="spellEnd"/>
      <w:r w:rsidR="00763276">
        <w:rPr>
          <w:i/>
        </w:rPr>
        <w:t xml:space="preserve">, </w:t>
      </w:r>
      <w:r>
        <w:rPr>
          <w:i/>
        </w:rPr>
        <w:t>est l</w:t>
      </w:r>
      <w:r w:rsidR="00763276">
        <w:rPr>
          <w:i/>
        </w:rPr>
        <w:t>’</w:t>
      </w:r>
      <w:r>
        <w:rPr>
          <w:i/>
        </w:rPr>
        <w:t>une des plus importa</w:t>
      </w:r>
      <w:r>
        <w:rPr>
          <w:i/>
        </w:rPr>
        <w:t>n</w:t>
      </w:r>
      <w:r>
        <w:rPr>
          <w:i/>
        </w:rPr>
        <w:t>tes de l</w:t>
      </w:r>
      <w:r w:rsidR="00763276">
        <w:rPr>
          <w:i/>
        </w:rPr>
        <w:t>’</w:t>
      </w:r>
      <w:r>
        <w:rPr>
          <w:i/>
        </w:rPr>
        <w:t>Oubangui-Chari</w:t>
      </w:r>
      <w:r w:rsidR="00763276">
        <w:rPr>
          <w:i/>
        </w:rPr>
        <w:t xml:space="preserve">. </w:t>
      </w:r>
      <w:r>
        <w:rPr>
          <w:i/>
        </w:rPr>
        <w:t>Si l</w:t>
      </w:r>
      <w:r w:rsidR="00763276">
        <w:rPr>
          <w:i/>
        </w:rPr>
        <w:t>’</w:t>
      </w:r>
      <w:r>
        <w:rPr>
          <w:i/>
        </w:rPr>
        <w:t>on travaillait à ce fameux ch</w:t>
      </w:r>
      <w:r>
        <w:rPr>
          <w:i/>
        </w:rPr>
        <w:t>e</w:t>
      </w:r>
      <w:r>
        <w:rPr>
          <w:i/>
        </w:rPr>
        <w:t>min de fer</w:t>
      </w:r>
      <w:r w:rsidR="00763276">
        <w:rPr>
          <w:i/>
        </w:rPr>
        <w:t xml:space="preserve">, </w:t>
      </w:r>
      <w:r>
        <w:rPr>
          <w:i/>
        </w:rPr>
        <w:t>duquel on parle toujours et que l</w:t>
      </w:r>
      <w:r w:rsidR="00763276">
        <w:rPr>
          <w:i/>
        </w:rPr>
        <w:t>’</w:t>
      </w:r>
      <w:r>
        <w:rPr>
          <w:i/>
        </w:rPr>
        <w:t>on ne commence jamais</w:t>
      </w:r>
      <w:r w:rsidR="00763276">
        <w:rPr>
          <w:i/>
        </w:rPr>
        <w:t xml:space="preserve">, </w:t>
      </w:r>
      <w:r>
        <w:rPr>
          <w:i/>
        </w:rPr>
        <w:t>peut-être que le poste de Fort-Sibut</w:t>
      </w:r>
      <w:r w:rsidR="00763276">
        <w:rPr>
          <w:i/>
        </w:rPr>
        <w:t xml:space="preserve">, </w:t>
      </w:r>
      <w:r>
        <w:rPr>
          <w:i/>
        </w:rPr>
        <w:t>chef-lieu de cette circonscription</w:t>
      </w:r>
      <w:r w:rsidR="00763276">
        <w:rPr>
          <w:i/>
        </w:rPr>
        <w:t xml:space="preserve">, </w:t>
      </w:r>
      <w:r>
        <w:rPr>
          <w:i/>
        </w:rPr>
        <w:t>en deviendrait la capitale</w:t>
      </w:r>
      <w:r w:rsidR="00763276">
        <w:rPr>
          <w:i/>
        </w:rPr>
        <w:t>.</w:t>
      </w:r>
    </w:p>
    <w:p w14:paraId="56ADE2F1" w14:textId="77777777" w:rsidR="00763276" w:rsidRDefault="00000000">
      <w:pPr>
        <w:rPr>
          <w:i/>
        </w:rPr>
      </w:pPr>
      <w:r>
        <w:rPr>
          <w:i/>
        </w:rPr>
        <w:t xml:space="preserve">La </w:t>
      </w:r>
      <w:proofErr w:type="spellStart"/>
      <w:r>
        <w:rPr>
          <w:i/>
        </w:rPr>
        <w:t>Kémo</w:t>
      </w:r>
      <w:proofErr w:type="spellEnd"/>
      <w:r>
        <w:rPr>
          <w:i/>
        </w:rPr>
        <w:t xml:space="preserve"> comprend quatre subdivisions</w:t>
      </w:r>
      <w:r w:rsidR="00763276">
        <w:rPr>
          <w:i/>
        </w:rPr>
        <w:t xml:space="preserve"> : </w:t>
      </w:r>
      <w:r>
        <w:rPr>
          <w:i/>
        </w:rPr>
        <w:t>Fort-de-</w:t>
      </w:r>
      <w:proofErr w:type="spellStart"/>
      <w:r>
        <w:rPr>
          <w:i/>
        </w:rPr>
        <w:t>Possel</w:t>
      </w:r>
      <w:proofErr w:type="spellEnd"/>
      <w:r w:rsidR="00763276">
        <w:rPr>
          <w:i/>
        </w:rPr>
        <w:t xml:space="preserve">, </w:t>
      </w:r>
      <w:r>
        <w:rPr>
          <w:i/>
        </w:rPr>
        <w:t>Fort-Sibut</w:t>
      </w:r>
      <w:r w:rsidR="00763276">
        <w:rPr>
          <w:i/>
        </w:rPr>
        <w:t xml:space="preserve">, </w:t>
      </w:r>
      <w:proofErr w:type="spellStart"/>
      <w:r>
        <w:rPr>
          <w:i/>
        </w:rPr>
        <w:t>Dekoa</w:t>
      </w:r>
      <w:proofErr w:type="spellEnd"/>
      <w:r>
        <w:rPr>
          <w:i/>
        </w:rPr>
        <w:t xml:space="preserve"> et Grimari</w:t>
      </w:r>
      <w:r w:rsidR="00763276">
        <w:rPr>
          <w:i/>
        </w:rPr>
        <w:t xml:space="preserve">. </w:t>
      </w:r>
      <w:r>
        <w:rPr>
          <w:i/>
        </w:rPr>
        <w:t>Les indigènes</w:t>
      </w:r>
      <w:r w:rsidR="00763276">
        <w:rPr>
          <w:i/>
        </w:rPr>
        <w:t xml:space="preserve">, </w:t>
      </w:r>
      <w:r>
        <w:rPr>
          <w:i/>
        </w:rPr>
        <w:t>voire les Eur</w:t>
      </w:r>
      <w:r>
        <w:rPr>
          <w:i/>
        </w:rPr>
        <w:t>o</w:t>
      </w:r>
      <w:r>
        <w:rPr>
          <w:i/>
        </w:rPr>
        <w:t>péens</w:t>
      </w:r>
      <w:r w:rsidR="00763276">
        <w:rPr>
          <w:i/>
        </w:rPr>
        <w:t xml:space="preserve">, </w:t>
      </w:r>
      <w:r>
        <w:rPr>
          <w:i/>
        </w:rPr>
        <w:t xml:space="preserve">ne les connaissent respectivement que sous les noms de </w:t>
      </w:r>
      <w:proofErr w:type="spellStart"/>
      <w:r>
        <w:rPr>
          <w:i/>
        </w:rPr>
        <w:t>Kémo</w:t>
      </w:r>
      <w:proofErr w:type="spellEnd"/>
      <w:r w:rsidR="00763276">
        <w:rPr>
          <w:i/>
        </w:rPr>
        <w:t xml:space="preserve">, </w:t>
      </w:r>
      <w:proofErr w:type="spellStart"/>
      <w:r>
        <w:rPr>
          <w:i/>
        </w:rPr>
        <w:t>Krébedgé</w:t>
      </w:r>
      <w:proofErr w:type="spellEnd"/>
      <w:r w:rsidR="00763276">
        <w:rPr>
          <w:i/>
        </w:rPr>
        <w:t xml:space="preserve">, </w:t>
      </w:r>
      <w:proofErr w:type="spellStart"/>
      <w:r>
        <w:rPr>
          <w:i/>
        </w:rPr>
        <w:t>Combélé</w:t>
      </w:r>
      <w:proofErr w:type="spellEnd"/>
      <w:r>
        <w:rPr>
          <w:i/>
        </w:rPr>
        <w:t xml:space="preserve"> et Bamba</w:t>
      </w:r>
      <w:r w:rsidR="00763276">
        <w:rPr>
          <w:i/>
        </w:rPr>
        <w:t xml:space="preserve">. </w:t>
      </w:r>
      <w:r>
        <w:rPr>
          <w:i/>
        </w:rPr>
        <w:t>Le chef-lieu de la circon</w:t>
      </w:r>
      <w:r>
        <w:rPr>
          <w:i/>
        </w:rPr>
        <w:t>s</w:t>
      </w:r>
      <w:r>
        <w:rPr>
          <w:i/>
        </w:rPr>
        <w:t xml:space="preserve">cription de la </w:t>
      </w:r>
      <w:proofErr w:type="spellStart"/>
      <w:r>
        <w:rPr>
          <w:i/>
        </w:rPr>
        <w:t>Kémo</w:t>
      </w:r>
      <w:proofErr w:type="spellEnd"/>
      <w:r w:rsidR="00763276">
        <w:rPr>
          <w:i/>
        </w:rPr>
        <w:t xml:space="preserve">, </w:t>
      </w:r>
      <w:r>
        <w:rPr>
          <w:i/>
        </w:rPr>
        <w:t>Fort-Sibut</w:t>
      </w:r>
      <w:r w:rsidR="00763276">
        <w:rPr>
          <w:i/>
        </w:rPr>
        <w:t xml:space="preserve">, </w:t>
      </w:r>
      <w:r>
        <w:rPr>
          <w:i/>
        </w:rPr>
        <w:t xml:space="preserve">dit </w:t>
      </w:r>
      <w:proofErr w:type="spellStart"/>
      <w:r>
        <w:rPr>
          <w:i/>
        </w:rPr>
        <w:t>Krébedgé</w:t>
      </w:r>
      <w:proofErr w:type="spellEnd"/>
      <w:r w:rsidR="00763276">
        <w:rPr>
          <w:i/>
        </w:rPr>
        <w:t xml:space="preserve">, </w:t>
      </w:r>
      <w:r>
        <w:rPr>
          <w:i/>
        </w:rPr>
        <w:t>est situé à env</w:t>
      </w:r>
      <w:r>
        <w:rPr>
          <w:i/>
        </w:rPr>
        <w:t>i</w:t>
      </w:r>
      <w:r>
        <w:rPr>
          <w:i/>
        </w:rPr>
        <w:t>ron cent quatre-vingt-dix kilomètres au nord de Bangui</w:t>
      </w:r>
      <w:r w:rsidR="00763276">
        <w:rPr>
          <w:i/>
        </w:rPr>
        <w:t xml:space="preserve">, </w:t>
      </w:r>
      <w:r>
        <w:rPr>
          <w:i/>
        </w:rPr>
        <w:t>ville capitale de l</w:t>
      </w:r>
      <w:r w:rsidR="00763276">
        <w:rPr>
          <w:i/>
        </w:rPr>
        <w:t>’</w:t>
      </w:r>
      <w:r>
        <w:rPr>
          <w:i/>
        </w:rPr>
        <w:t>Oubangui-Chari</w:t>
      </w:r>
      <w:r w:rsidR="00763276">
        <w:rPr>
          <w:i/>
        </w:rPr>
        <w:t xml:space="preserve">, </w:t>
      </w:r>
      <w:r>
        <w:rPr>
          <w:i/>
        </w:rPr>
        <w:t>où le chiffre des Européens n</w:t>
      </w:r>
      <w:r w:rsidR="00763276">
        <w:rPr>
          <w:i/>
        </w:rPr>
        <w:t>’</w:t>
      </w:r>
      <w:r>
        <w:rPr>
          <w:i/>
        </w:rPr>
        <w:t>a jamais dépassé cent cinquante individus</w:t>
      </w:r>
      <w:r w:rsidR="00763276">
        <w:rPr>
          <w:i/>
        </w:rPr>
        <w:t>.</w:t>
      </w:r>
    </w:p>
    <w:p w14:paraId="5128CA5F" w14:textId="77777777" w:rsidR="00763276" w:rsidRDefault="00000000">
      <w:pPr>
        <w:rPr>
          <w:i/>
        </w:rPr>
      </w:pPr>
      <w:r>
        <w:rPr>
          <w:i/>
        </w:rPr>
        <w:t>La subdivision de Grimari</w:t>
      </w:r>
      <w:r w:rsidR="00763276">
        <w:rPr>
          <w:i/>
        </w:rPr>
        <w:t xml:space="preserve">, </w:t>
      </w:r>
      <w:r>
        <w:rPr>
          <w:i/>
        </w:rPr>
        <w:t xml:space="preserve">ou encore de la Bamba ou de la </w:t>
      </w:r>
      <w:proofErr w:type="spellStart"/>
      <w:r>
        <w:rPr>
          <w:i/>
        </w:rPr>
        <w:t>Kandjia</w:t>
      </w:r>
      <w:proofErr w:type="spellEnd"/>
      <w:r w:rsidR="00763276">
        <w:rPr>
          <w:i/>
        </w:rPr>
        <w:t xml:space="preserve">, </w:t>
      </w:r>
      <w:r>
        <w:rPr>
          <w:i/>
        </w:rPr>
        <w:t xml:space="preserve">du double nom de la rivière auprès de laquelle on a </w:t>
      </w:r>
      <w:r>
        <w:rPr>
          <w:i/>
        </w:rPr>
        <w:lastRenderedPageBreak/>
        <w:t>édifié le poste administratif</w:t>
      </w:r>
      <w:r w:rsidR="00763276">
        <w:rPr>
          <w:i/>
        </w:rPr>
        <w:t xml:space="preserve">, </w:t>
      </w:r>
      <w:r>
        <w:rPr>
          <w:i/>
        </w:rPr>
        <w:t>est à cent vingt kilomètres environ à l</w:t>
      </w:r>
      <w:r w:rsidR="00763276">
        <w:rPr>
          <w:i/>
        </w:rPr>
        <w:t>’</w:t>
      </w:r>
      <w:r>
        <w:rPr>
          <w:i/>
        </w:rPr>
        <w:t xml:space="preserve">est de </w:t>
      </w:r>
      <w:proofErr w:type="spellStart"/>
      <w:r>
        <w:rPr>
          <w:i/>
        </w:rPr>
        <w:t>Krébedgé</w:t>
      </w:r>
      <w:proofErr w:type="spellEnd"/>
      <w:r w:rsidR="00763276">
        <w:rPr>
          <w:i/>
        </w:rPr>
        <w:t>.</w:t>
      </w:r>
    </w:p>
    <w:p w14:paraId="08CD7ECC" w14:textId="77777777" w:rsidR="00763276" w:rsidRDefault="00000000">
      <w:pPr>
        <w:rPr>
          <w:i/>
        </w:rPr>
      </w:pPr>
      <w:r>
        <w:rPr>
          <w:i/>
        </w:rPr>
        <w:t>Cette région était très riche en caoutchouc et très peuplée</w:t>
      </w:r>
      <w:r w:rsidR="00763276">
        <w:rPr>
          <w:i/>
        </w:rPr>
        <w:t xml:space="preserve">. </w:t>
      </w:r>
      <w:r>
        <w:rPr>
          <w:i/>
        </w:rPr>
        <w:t>Des plantations de toutes sortes couvraient son étendue</w:t>
      </w:r>
      <w:r w:rsidR="00763276">
        <w:rPr>
          <w:i/>
        </w:rPr>
        <w:t xml:space="preserve">. </w:t>
      </w:r>
      <w:r>
        <w:rPr>
          <w:i/>
        </w:rPr>
        <w:t>Elle regorgeait de poules et de cabris</w:t>
      </w:r>
      <w:r w:rsidR="00763276">
        <w:rPr>
          <w:i/>
        </w:rPr>
        <w:t>.</w:t>
      </w:r>
    </w:p>
    <w:p w14:paraId="0823C369" w14:textId="77777777" w:rsidR="00763276" w:rsidRDefault="00000000">
      <w:pPr>
        <w:rPr>
          <w:i/>
        </w:rPr>
      </w:pPr>
      <w:r>
        <w:rPr>
          <w:i/>
        </w:rPr>
        <w:t>Sept ans ont suffi pour la ruiner de fond en comble</w:t>
      </w:r>
      <w:r w:rsidR="00763276">
        <w:rPr>
          <w:i/>
        </w:rPr>
        <w:t xml:space="preserve">. </w:t>
      </w:r>
      <w:r>
        <w:rPr>
          <w:i/>
        </w:rPr>
        <w:t>Les villages se sont disséminés</w:t>
      </w:r>
      <w:r w:rsidR="00763276">
        <w:rPr>
          <w:i/>
        </w:rPr>
        <w:t xml:space="preserve">, </w:t>
      </w:r>
      <w:r>
        <w:rPr>
          <w:i/>
        </w:rPr>
        <w:t>les plantations ont disparu</w:t>
      </w:r>
      <w:r w:rsidR="00763276">
        <w:rPr>
          <w:i/>
        </w:rPr>
        <w:t xml:space="preserve">, </w:t>
      </w:r>
      <w:r>
        <w:rPr>
          <w:i/>
        </w:rPr>
        <w:t>cabris et poules ont été anéantis</w:t>
      </w:r>
      <w:r w:rsidR="00763276">
        <w:rPr>
          <w:i/>
        </w:rPr>
        <w:t xml:space="preserve">. </w:t>
      </w:r>
      <w:r>
        <w:rPr>
          <w:i/>
        </w:rPr>
        <w:t>Quant aux indigènes</w:t>
      </w:r>
      <w:r w:rsidR="00763276">
        <w:rPr>
          <w:i/>
        </w:rPr>
        <w:t xml:space="preserve">, </w:t>
      </w:r>
      <w:r>
        <w:rPr>
          <w:i/>
        </w:rPr>
        <w:t>débilités par les travaux incessants</w:t>
      </w:r>
      <w:r w:rsidR="00763276">
        <w:rPr>
          <w:i/>
        </w:rPr>
        <w:t xml:space="preserve">, </w:t>
      </w:r>
      <w:r>
        <w:rPr>
          <w:i/>
        </w:rPr>
        <w:t>excessifs et non rétribués</w:t>
      </w:r>
      <w:r w:rsidR="00763276">
        <w:rPr>
          <w:i/>
        </w:rPr>
        <w:t xml:space="preserve">, </w:t>
      </w:r>
      <w:r>
        <w:rPr>
          <w:i/>
        </w:rPr>
        <w:t>on les a mis dans l</w:t>
      </w:r>
      <w:r w:rsidR="00763276">
        <w:rPr>
          <w:i/>
        </w:rPr>
        <w:t>’</w:t>
      </w:r>
      <w:r>
        <w:rPr>
          <w:i/>
        </w:rPr>
        <w:t>impossibilité de consacrer à leurs semailles</w:t>
      </w:r>
      <w:r w:rsidR="00763276">
        <w:rPr>
          <w:i/>
        </w:rPr>
        <w:t xml:space="preserve">, </w:t>
      </w:r>
      <w:r>
        <w:rPr>
          <w:i/>
        </w:rPr>
        <w:t>même le temps nécessaire</w:t>
      </w:r>
      <w:r w:rsidR="00763276">
        <w:rPr>
          <w:i/>
        </w:rPr>
        <w:t xml:space="preserve">. </w:t>
      </w:r>
      <w:r>
        <w:rPr>
          <w:i/>
        </w:rPr>
        <w:t>Ils ont vu la maladie s</w:t>
      </w:r>
      <w:r w:rsidR="00763276">
        <w:rPr>
          <w:i/>
        </w:rPr>
        <w:t>’</w:t>
      </w:r>
      <w:r>
        <w:rPr>
          <w:i/>
        </w:rPr>
        <w:t>installer chez eux</w:t>
      </w:r>
      <w:r w:rsidR="00763276">
        <w:rPr>
          <w:i/>
        </w:rPr>
        <w:t xml:space="preserve">, </w:t>
      </w:r>
      <w:r>
        <w:rPr>
          <w:i/>
        </w:rPr>
        <w:t>la famine les envahir et leur nombre diminuer</w:t>
      </w:r>
      <w:r w:rsidR="00763276">
        <w:rPr>
          <w:i/>
        </w:rPr>
        <w:t>.</w:t>
      </w:r>
    </w:p>
    <w:p w14:paraId="725D71B1" w14:textId="77777777" w:rsidR="00763276" w:rsidRDefault="00000000">
      <w:pPr>
        <w:rPr>
          <w:i/>
        </w:rPr>
      </w:pPr>
      <w:r>
        <w:rPr>
          <w:i/>
        </w:rPr>
        <w:t>Ils descendaient pourtant d</w:t>
      </w:r>
      <w:r w:rsidR="00763276">
        <w:rPr>
          <w:i/>
        </w:rPr>
        <w:t>’</w:t>
      </w:r>
      <w:r>
        <w:rPr>
          <w:i/>
        </w:rPr>
        <w:t>une famille robuste et gue</w:t>
      </w:r>
      <w:r>
        <w:rPr>
          <w:i/>
        </w:rPr>
        <w:t>r</w:t>
      </w:r>
      <w:r>
        <w:rPr>
          <w:i/>
        </w:rPr>
        <w:t>rière</w:t>
      </w:r>
      <w:r w:rsidR="00763276">
        <w:rPr>
          <w:i/>
        </w:rPr>
        <w:t xml:space="preserve">, </w:t>
      </w:r>
      <w:r>
        <w:rPr>
          <w:i/>
        </w:rPr>
        <w:t>âpre au mal</w:t>
      </w:r>
      <w:r w:rsidR="00763276">
        <w:rPr>
          <w:i/>
        </w:rPr>
        <w:t xml:space="preserve">, </w:t>
      </w:r>
      <w:r>
        <w:rPr>
          <w:i/>
        </w:rPr>
        <w:t>dure à la fatigue</w:t>
      </w:r>
      <w:r w:rsidR="00763276">
        <w:rPr>
          <w:i/>
        </w:rPr>
        <w:t xml:space="preserve">. </w:t>
      </w:r>
      <w:r>
        <w:rPr>
          <w:i/>
        </w:rPr>
        <w:t xml:space="preserve">Ni les razzias </w:t>
      </w:r>
      <w:proofErr w:type="spellStart"/>
      <w:r>
        <w:rPr>
          <w:i/>
        </w:rPr>
        <w:t>senoussi</w:t>
      </w:r>
      <w:r>
        <w:rPr>
          <w:i/>
        </w:rPr>
        <w:t>s</w:t>
      </w:r>
      <w:r>
        <w:rPr>
          <w:i/>
        </w:rPr>
        <w:t>tes</w:t>
      </w:r>
      <w:proofErr w:type="spellEnd"/>
      <w:r w:rsidR="00763276">
        <w:rPr>
          <w:i/>
        </w:rPr>
        <w:t xml:space="preserve">, </w:t>
      </w:r>
      <w:r>
        <w:rPr>
          <w:i/>
        </w:rPr>
        <w:t>ni de perpétuelles dissensions intestines n</w:t>
      </w:r>
      <w:r w:rsidR="00763276">
        <w:rPr>
          <w:i/>
        </w:rPr>
        <w:t>’</w:t>
      </w:r>
      <w:r>
        <w:rPr>
          <w:i/>
        </w:rPr>
        <w:t>avaient pu la d</w:t>
      </w:r>
      <w:r>
        <w:rPr>
          <w:i/>
        </w:rPr>
        <w:t>é</w:t>
      </w:r>
      <w:r>
        <w:rPr>
          <w:i/>
        </w:rPr>
        <w:t>tru</w:t>
      </w:r>
      <w:r>
        <w:rPr>
          <w:i/>
        </w:rPr>
        <w:t>i</w:t>
      </w:r>
      <w:r>
        <w:rPr>
          <w:i/>
        </w:rPr>
        <w:t>re</w:t>
      </w:r>
      <w:r w:rsidR="00763276">
        <w:rPr>
          <w:i/>
        </w:rPr>
        <w:t xml:space="preserve">. </w:t>
      </w:r>
      <w:r>
        <w:rPr>
          <w:i/>
        </w:rPr>
        <w:t>Leur nom de famille garantissait leur vitalité</w:t>
      </w:r>
      <w:r w:rsidR="00763276">
        <w:rPr>
          <w:i/>
        </w:rPr>
        <w:t xml:space="preserve">. </w:t>
      </w:r>
      <w:r>
        <w:rPr>
          <w:i/>
        </w:rPr>
        <w:t>N</w:t>
      </w:r>
      <w:r w:rsidR="00763276">
        <w:rPr>
          <w:i/>
        </w:rPr>
        <w:t>’</w:t>
      </w:r>
      <w:r>
        <w:rPr>
          <w:i/>
        </w:rPr>
        <w:t xml:space="preserve">étaient-ils pas des </w:t>
      </w:r>
      <w:r w:rsidR="00763276">
        <w:rPr>
          <w:i/>
        </w:rPr>
        <w:t>« </w:t>
      </w:r>
      <w:r>
        <w:rPr>
          <w:i/>
        </w:rPr>
        <w:t>bandas</w:t>
      </w:r>
      <w:r w:rsidR="00763276">
        <w:rPr>
          <w:i/>
        </w:rPr>
        <w:t xml:space="preserve"> » ? </w:t>
      </w:r>
      <w:r>
        <w:rPr>
          <w:i/>
        </w:rPr>
        <w:t xml:space="preserve">Et </w:t>
      </w:r>
      <w:r w:rsidR="00763276">
        <w:rPr>
          <w:i/>
        </w:rPr>
        <w:t>« </w:t>
      </w:r>
      <w:r>
        <w:rPr>
          <w:i/>
        </w:rPr>
        <w:t>bandas</w:t>
      </w:r>
      <w:r w:rsidR="00763276">
        <w:rPr>
          <w:i/>
        </w:rPr>
        <w:t> »</w:t>
      </w:r>
      <w:r>
        <w:rPr>
          <w:i/>
        </w:rPr>
        <w:t xml:space="preserve"> ne veut-il pas dire </w:t>
      </w:r>
      <w:r w:rsidR="00763276">
        <w:rPr>
          <w:i/>
        </w:rPr>
        <w:t>« </w:t>
      </w:r>
      <w:r>
        <w:rPr>
          <w:i/>
        </w:rPr>
        <w:t>f</w:t>
      </w:r>
      <w:r>
        <w:rPr>
          <w:i/>
        </w:rPr>
        <w:t>i</w:t>
      </w:r>
      <w:r>
        <w:rPr>
          <w:i/>
        </w:rPr>
        <w:t>lets</w:t>
      </w:r>
      <w:r w:rsidR="00763276">
        <w:rPr>
          <w:i/>
        </w:rPr>
        <w:t xml:space="preserve"> » ? </w:t>
      </w:r>
      <w:r>
        <w:rPr>
          <w:i/>
        </w:rPr>
        <w:t>Car c</w:t>
      </w:r>
      <w:r w:rsidR="00763276">
        <w:rPr>
          <w:i/>
        </w:rPr>
        <w:t>’</w:t>
      </w:r>
      <w:r>
        <w:rPr>
          <w:i/>
        </w:rPr>
        <w:t>est au filet qu</w:t>
      </w:r>
      <w:r w:rsidR="00763276">
        <w:rPr>
          <w:i/>
        </w:rPr>
        <w:t>’</w:t>
      </w:r>
      <w:r>
        <w:rPr>
          <w:i/>
        </w:rPr>
        <w:t>ils chassent</w:t>
      </w:r>
      <w:r w:rsidR="00763276">
        <w:rPr>
          <w:i/>
        </w:rPr>
        <w:t xml:space="preserve">, </w:t>
      </w:r>
      <w:r>
        <w:rPr>
          <w:i/>
        </w:rPr>
        <w:t>à la saison où les feux de brousse incendient tous les horizons</w:t>
      </w:r>
      <w:r w:rsidR="00763276">
        <w:rPr>
          <w:i/>
        </w:rPr>
        <w:t>.</w:t>
      </w:r>
    </w:p>
    <w:p w14:paraId="6DE28555" w14:textId="77777777" w:rsidR="00763276" w:rsidRDefault="00000000">
      <w:pPr>
        <w:rPr>
          <w:i/>
        </w:rPr>
      </w:pPr>
      <w:r>
        <w:rPr>
          <w:i/>
        </w:rPr>
        <w:t>La civilisation est passée par là</w:t>
      </w:r>
      <w:r w:rsidR="00763276">
        <w:rPr>
          <w:i/>
        </w:rPr>
        <w:t xml:space="preserve">. </w:t>
      </w:r>
      <w:r>
        <w:rPr>
          <w:i/>
        </w:rPr>
        <w:t xml:space="preserve">Et </w:t>
      </w:r>
      <w:proofErr w:type="spellStart"/>
      <w:r>
        <w:rPr>
          <w:i/>
        </w:rPr>
        <w:t>dacpas</w:t>
      </w:r>
      <w:proofErr w:type="spellEnd"/>
      <w:r w:rsidR="00763276">
        <w:rPr>
          <w:i/>
        </w:rPr>
        <w:t xml:space="preserve">, </w:t>
      </w:r>
      <w:proofErr w:type="spellStart"/>
      <w:r>
        <w:rPr>
          <w:i/>
        </w:rPr>
        <w:t>dakpas</w:t>
      </w:r>
      <w:proofErr w:type="spellEnd"/>
      <w:r w:rsidR="00763276">
        <w:rPr>
          <w:i/>
        </w:rPr>
        <w:t xml:space="preserve">, </w:t>
      </w:r>
      <w:r>
        <w:rPr>
          <w:i/>
        </w:rPr>
        <w:t>m</w:t>
      </w:r>
      <w:r w:rsidR="00763276">
        <w:rPr>
          <w:i/>
        </w:rPr>
        <w:t>’</w:t>
      </w:r>
      <w:r>
        <w:rPr>
          <w:i/>
        </w:rPr>
        <w:t>bis</w:t>
      </w:r>
      <w:r w:rsidR="00763276">
        <w:rPr>
          <w:i/>
        </w:rPr>
        <w:t xml:space="preserve">, </w:t>
      </w:r>
      <w:proofErr w:type="spellStart"/>
      <w:r>
        <w:rPr>
          <w:i/>
        </w:rPr>
        <w:t>maroubas</w:t>
      </w:r>
      <w:proofErr w:type="spellEnd"/>
      <w:r w:rsidR="00763276">
        <w:rPr>
          <w:i/>
        </w:rPr>
        <w:t xml:space="preserve">, </w:t>
      </w:r>
      <w:proofErr w:type="spellStart"/>
      <w:r>
        <w:rPr>
          <w:i/>
        </w:rPr>
        <w:t>langbassis</w:t>
      </w:r>
      <w:proofErr w:type="spellEnd"/>
      <w:r w:rsidR="00763276">
        <w:rPr>
          <w:i/>
        </w:rPr>
        <w:t xml:space="preserve">, </w:t>
      </w:r>
      <w:proofErr w:type="spellStart"/>
      <w:r>
        <w:rPr>
          <w:i/>
        </w:rPr>
        <w:t>sabangas</w:t>
      </w:r>
      <w:proofErr w:type="spellEnd"/>
      <w:r>
        <w:rPr>
          <w:i/>
        </w:rPr>
        <w:t xml:space="preserve"> et n</w:t>
      </w:r>
      <w:r w:rsidR="00763276">
        <w:rPr>
          <w:i/>
        </w:rPr>
        <w:t>’</w:t>
      </w:r>
      <w:proofErr w:type="spellStart"/>
      <w:r>
        <w:rPr>
          <w:i/>
        </w:rPr>
        <w:t>gapous</w:t>
      </w:r>
      <w:proofErr w:type="spellEnd"/>
      <w:r w:rsidR="00763276">
        <w:rPr>
          <w:i/>
        </w:rPr>
        <w:t xml:space="preserve">, </w:t>
      </w:r>
      <w:r>
        <w:rPr>
          <w:i/>
        </w:rPr>
        <w:t>toutes les tribus bandas ont été décimées</w:t>
      </w:r>
      <w:r w:rsidR="00763276">
        <w:rPr>
          <w:i/>
        </w:rPr>
        <w:t>…</w:t>
      </w:r>
    </w:p>
    <w:p w14:paraId="7F755C22" w14:textId="77777777" w:rsidR="00763276" w:rsidRDefault="00000000">
      <w:pPr>
        <w:rPr>
          <w:i/>
        </w:rPr>
      </w:pPr>
      <w:r>
        <w:rPr>
          <w:i/>
        </w:rPr>
        <w:t>La subdivision de Grimari est fertile</w:t>
      </w:r>
      <w:r w:rsidR="00763276">
        <w:rPr>
          <w:i/>
        </w:rPr>
        <w:t xml:space="preserve">, </w:t>
      </w:r>
      <w:r>
        <w:rPr>
          <w:i/>
        </w:rPr>
        <w:t>giboyeuse et accide</w:t>
      </w:r>
      <w:r>
        <w:rPr>
          <w:i/>
        </w:rPr>
        <w:t>n</w:t>
      </w:r>
      <w:r>
        <w:rPr>
          <w:i/>
        </w:rPr>
        <w:t>tée</w:t>
      </w:r>
      <w:r w:rsidR="00763276">
        <w:rPr>
          <w:i/>
        </w:rPr>
        <w:t xml:space="preserve">. </w:t>
      </w:r>
      <w:r>
        <w:rPr>
          <w:i/>
        </w:rPr>
        <w:t>Les bœufs sauvages et les phacochères y pullulent</w:t>
      </w:r>
      <w:r w:rsidR="00763276">
        <w:rPr>
          <w:i/>
        </w:rPr>
        <w:t xml:space="preserve">, </w:t>
      </w:r>
      <w:r>
        <w:rPr>
          <w:i/>
        </w:rPr>
        <w:t>ainsi que les pintades</w:t>
      </w:r>
      <w:r w:rsidR="00763276">
        <w:rPr>
          <w:i/>
        </w:rPr>
        <w:t xml:space="preserve">, </w:t>
      </w:r>
      <w:r>
        <w:rPr>
          <w:i/>
        </w:rPr>
        <w:t>les perdrix et les tourterelles</w:t>
      </w:r>
      <w:r w:rsidR="00763276">
        <w:rPr>
          <w:i/>
        </w:rPr>
        <w:t>.</w:t>
      </w:r>
    </w:p>
    <w:p w14:paraId="7D16A4BD" w14:textId="77777777" w:rsidR="00763276" w:rsidRDefault="00000000">
      <w:pPr>
        <w:rPr>
          <w:i/>
        </w:rPr>
      </w:pPr>
      <w:r>
        <w:rPr>
          <w:i/>
        </w:rPr>
        <w:t>Des ruisseaux arrosent en tous sens</w:t>
      </w:r>
      <w:r w:rsidR="00763276">
        <w:rPr>
          <w:i/>
        </w:rPr>
        <w:t xml:space="preserve">. </w:t>
      </w:r>
      <w:r>
        <w:rPr>
          <w:i/>
        </w:rPr>
        <w:t>Les arbres y sont r</w:t>
      </w:r>
      <w:r>
        <w:rPr>
          <w:i/>
        </w:rPr>
        <w:t>a</w:t>
      </w:r>
      <w:r>
        <w:rPr>
          <w:i/>
        </w:rPr>
        <w:t>bougris et clairsemés</w:t>
      </w:r>
      <w:r w:rsidR="00763276">
        <w:rPr>
          <w:i/>
        </w:rPr>
        <w:t xml:space="preserve">. </w:t>
      </w:r>
      <w:r>
        <w:rPr>
          <w:i/>
        </w:rPr>
        <w:t>À cela rien d</w:t>
      </w:r>
      <w:r w:rsidR="00763276">
        <w:rPr>
          <w:i/>
        </w:rPr>
        <w:t>’</w:t>
      </w:r>
      <w:r>
        <w:rPr>
          <w:i/>
        </w:rPr>
        <w:t>étonnant</w:t>
      </w:r>
      <w:r w:rsidR="00763276">
        <w:rPr>
          <w:i/>
        </w:rPr>
        <w:t xml:space="preserve"> : </w:t>
      </w:r>
      <w:r>
        <w:rPr>
          <w:i/>
        </w:rPr>
        <w:t>la sylve équat</w:t>
      </w:r>
      <w:r>
        <w:rPr>
          <w:i/>
        </w:rPr>
        <w:t>o</w:t>
      </w:r>
      <w:r>
        <w:rPr>
          <w:i/>
        </w:rPr>
        <w:t>riale s</w:t>
      </w:r>
      <w:r w:rsidR="00763276">
        <w:rPr>
          <w:i/>
        </w:rPr>
        <w:t>’</w:t>
      </w:r>
      <w:r>
        <w:rPr>
          <w:i/>
        </w:rPr>
        <w:t>arrête à Bangui</w:t>
      </w:r>
      <w:r w:rsidR="00763276">
        <w:rPr>
          <w:i/>
        </w:rPr>
        <w:t xml:space="preserve">. </w:t>
      </w:r>
      <w:r>
        <w:rPr>
          <w:i/>
        </w:rPr>
        <w:t>On ne rencontre de beaux arbres qu</w:t>
      </w:r>
      <w:r w:rsidR="00763276">
        <w:rPr>
          <w:i/>
        </w:rPr>
        <w:t>’</w:t>
      </w:r>
      <w:r>
        <w:rPr>
          <w:i/>
        </w:rPr>
        <w:t>au long des galeries forestières bordant les cours d</w:t>
      </w:r>
      <w:r w:rsidR="00763276">
        <w:rPr>
          <w:i/>
        </w:rPr>
        <w:t>’</w:t>
      </w:r>
      <w:r>
        <w:rPr>
          <w:i/>
        </w:rPr>
        <w:t>eaux</w:t>
      </w:r>
      <w:r w:rsidR="00763276">
        <w:rPr>
          <w:i/>
        </w:rPr>
        <w:t>.</w:t>
      </w:r>
    </w:p>
    <w:p w14:paraId="661A93E3" w14:textId="77777777" w:rsidR="00763276" w:rsidRDefault="00000000">
      <w:pPr>
        <w:rPr>
          <w:i/>
        </w:rPr>
      </w:pPr>
      <w:r>
        <w:rPr>
          <w:i/>
        </w:rPr>
        <w:lastRenderedPageBreak/>
        <w:t xml:space="preserve">Les rivières serpentent entre des hauteurs que les </w:t>
      </w:r>
      <w:r w:rsidR="00763276">
        <w:rPr>
          <w:i/>
        </w:rPr>
        <w:t>« </w:t>
      </w:r>
      <w:r>
        <w:rPr>
          <w:i/>
        </w:rPr>
        <w:t>ba</w:t>
      </w:r>
      <w:r>
        <w:rPr>
          <w:i/>
        </w:rPr>
        <w:t>n</w:t>
      </w:r>
      <w:r>
        <w:rPr>
          <w:i/>
        </w:rPr>
        <w:t>das</w:t>
      </w:r>
      <w:r w:rsidR="00763276">
        <w:rPr>
          <w:i/>
        </w:rPr>
        <w:t xml:space="preserve"> », </w:t>
      </w:r>
      <w:r>
        <w:rPr>
          <w:i/>
        </w:rPr>
        <w:t>en leur langue</w:t>
      </w:r>
      <w:r w:rsidR="00763276">
        <w:rPr>
          <w:i/>
        </w:rPr>
        <w:t xml:space="preserve">, </w:t>
      </w:r>
      <w:r>
        <w:rPr>
          <w:i/>
        </w:rPr>
        <w:t xml:space="preserve">appellent </w:t>
      </w:r>
      <w:r w:rsidR="00763276">
        <w:rPr>
          <w:i/>
        </w:rPr>
        <w:t>« </w:t>
      </w:r>
      <w:proofErr w:type="spellStart"/>
      <w:r>
        <w:rPr>
          <w:i/>
        </w:rPr>
        <w:t>kagas</w:t>
      </w:r>
      <w:proofErr w:type="spellEnd"/>
      <w:r w:rsidR="00763276">
        <w:rPr>
          <w:i/>
        </w:rPr>
        <w:t> ».</w:t>
      </w:r>
    </w:p>
    <w:p w14:paraId="6B70F9B7" w14:textId="77777777" w:rsidR="00763276" w:rsidRDefault="00000000">
      <w:pPr>
        <w:rPr>
          <w:i/>
        </w:rPr>
      </w:pPr>
      <w:r>
        <w:rPr>
          <w:i/>
        </w:rPr>
        <w:t>Les trois qui sont les plus rapprochés de Grimari sont</w:t>
      </w:r>
      <w:r w:rsidR="00763276">
        <w:rPr>
          <w:i/>
        </w:rPr>
        <w:t xml:space="preserve"> : </w:t>
      </w:r>
      <w:r>
        <w:rPr>
          <w:i/>
        </w:rPr>
        <w:t xml:space="preserve">le </w:t>
      </w:r>
      <w:proofErr w:type="spellStart"/>
      <w:r>
        <w:rPr>
          <w:i/>
        </w:rPr>
        <w:t>kaga</w:t>
      </w:r>
      <w:proofErr w:type="spellEnd"/>
      <w:r>
        <w:rPr>
          <w:i/>
        </w:rPr>
        <w:t xml:space="preserve"> </w:t>
      </w:r>
      <w:proofErr w:type="spellStart"/>
      <w:r>
        <w:rPr>
          <w:i/>
        </w:rPr>
        <w:t>Kosségamba</w:t>
      </w:r>
      <w:proofErr w:type="spellEnd"/>
      <w:r w:rsidR="00763276">
        <w:rPr>
          <w:i/>
        </w:rPr>
        <w:t xml:space="preserve">, </w:t>
      </w:r>
      <w:r>
        <w:rPr>
          <w:i/>
        </w:rPr>
        <w:t xml:space="preserve">le </w:t>
      </w:r>
      <w:proofErr w:type="spellStart"/>
      <w:r>
        <w:rPr>
          <w:i/>
        </w:rPr>
        <w:t>kaga</w:t>
      </w:r>
      <w:proofErr w:type="spellEnd"/>
      <w:r>
        <w:rPr>
          <w:i/>
        </w:rPr>
        <w:t xml:space="preserve"> </w:t>
      </w:r>
      <w:proofErr w:type="spellStart"/>
      <w:r>
        <w:rPr>
          <w:i/>
        </w:rPr>
        <w:t>Gobo</w:t>
      </w:r>
      <w:proofErr w:type="spellEnd"/>
      <w:r>
        <w:rPr>
          <w:i/>
        </w:rPr>
        <w:t xml:space="preserve"> et le </w:t>
      </w:r>
      <w:proofErr w:type="spellStart"/>
      <w:r>
        <w:rPr>
          <w:i/>
        </w:rPr>
        <w:t>kaga</w:t>
      </w:r>
      <w:proofErr w:type="spellEnd"/>
      <w:r>
        <w:rPr>
          <w:i/>
        </w:rPr>
        <w:t xml:space="preserve"> </w:t>
      </w:r>
      <w:proofErr w:type="spellStart"/>
      <w:r>
        <w:rPr>
          <w:i/>
        </w:rPr>
        <w:t>Biga</w:t>
      </w:r>
      <w:proofErr w:type="spellEnd"/>
      <w:r w:rsidR="00763276">
        <w:rPr>
          <w:i/>
        </w:rPr>
        <w:t>.</w:t>
      </w:r>
    </w:p>
    <w:p w14:paraId="7FF44FF2" w14:textId="77777777" w:rsidR="00763276" w:rsidRDefault="00000000">
      <w:pPr>
        <w:rPr>
          <w:i/>
        </w:rPr>
      </w:pPr>
      <w:r>
        <w:rPr>
          <w:i/>
        </w:rPr>
        <w:t>Le premier se dresse à deux ou trois kilomètres au sud-est du poste</w:t>
      </w:r>
      <w:r w:rsidR="00763276">
        <w:rPr>
          <w:i/>
        </w:rPr>
        <w:t xml:space="preserve">, </w:t>
      </w:r>
      <w:r>
        <w:rPr>
          <w:i/>
        </w:rPr>
        <w:t>et borne</w:t>
      </w:r>
      <w:r w:rsidR="00763276">
        <w:rPr>
          <w:i/>
        </w:rPr>
        <w:t xml:space="preserve">, </w:t>
      </w:r>
      <w:r>
        <w:rPr>
          <w:i/>
        </w:rPr>
        <w:t>dans cette direction</w:t>
      </w:r>
      <w:r w:rsidR="00763276">
        <w:rPr>
          <w:i/>
        </w:rPr>
        <w:t xml:space="preserve">, </w:t>
      </w:r>
      <w:r>
        <w:rPr>
          <w:i/>
        </w:rPr>
        <w:t>la vallée de la Bamba</w:t>
      </w:r>
      <w:r w:rsidR="00763276">
        <w:rPr>
          <w:i/>
        </w:rPr>
        <w:t xml:space="preserve">. </w:t>
      </w:r>
      <w:r>
        <w:rPr>
          <w:i/>
        </w:rPr>
        <w:t xml:space="preserve">Le </w:t>
      </w:r>
      <w:proofErr w:type="spellStart"/>
      <w:r>
        <w:rPr>
          <w:i/>
        </w:rPr>
        <w:t>Gobo</w:t>
      </w:r>
      <w:proofErr w:type="spellEnd"/>
      <w:r>
        <w:rPr>
          <w:i/>
        </w:rPr>
        <w:t xml:space="preserve"> et le </w:t>
      </w:r>
      <w:proofErr w:type="spellStart"/>
      <w:r>
        <w:rPr>
          <w:i/>
        </w:rPr>
        <w:t>Biga</w:t>
      </w:r>
      <w:proofErr w:type="spellEnd"/>
      <w:r>
        <w:rPr>
          <w:i/>
        </w:rPr>
        <w:t xml:space="preserve"> sont en pays n</w:t>
      </w:r>
      <w:r w:rsidR="00763276">
        <w:rPr>
          <w:i/>
        </w:rPr>
        <w:t>’</w:t>
      </w:r>
      <w:proofErr w:type="spellStart"/>
      <w:r>
        <w:rPr>
          <w:i/>
        </w:rPr>
        <w:t>gapou</w:t>
      </w:r>
      <w:proofErr w:type="spellEnd"/>
      <w:r w:rsidR="00763276">
        <w:rPr>
          <w:i/>
        </w:rPr>
        <w:t xml:space="preserve">, </w:t>
      </w:r>
      <w:r>
        <w:rPr>
          <w:i/>
        </w:rPr>
        <w:t>à une vingtaine de k</w:t>
      </w:r>
      <w:r>
        <w:rPr>
          <w:i/>
        </w:rPr>
        <w:t>i</w:t>
      </w:r>
      <w:r>
        <w:rPr>
          <w:i/>
        </w:rPr>
        <w:t>lomètres au nord-est</w:t>
      </w:r>
      <w:r w:rsidR="00763276">
        <w:rPr>
          <w:i/>
        </w:rPr>
        <w:t>…</w:t>
      </w:r>
    </w:p>
    <w:p w14:paraId="12032DEC" w14:textId="77777777" w:rsidR="00763276" w:rsidRDefault="00000000">
      <w:pPr>
        <w:rPr>
          <w:i/>
        </w:rPr>
      </w:pPr>
      <w:r>
        <w:rPr>
          <w:i/>
        </w:rPr>
        <w:t>Voilà</w:t>
      </w:r>
      <w:r w:rsidR="00763276">
        <w:rPr>
          <w:i/>
        </w:rPr>
        <w:t xml:space="preserve">, </w:t>
      </w:r>
      <w:r>
        <w:rPr>
          <w:i/>
        </w:rPr>
        <w:t>décrite en quelques lignes</w:t>
      </w:r>
      <w:r w:rsidR="00763276">
        <w:rPr>
          <w:i/>
        </w:rPr>
        <w:t xml:space="preserve">, </w:t>
      </w:r>
      <w:r>
        <w:rPr>
          <w:i/>
        </w:rPr>
        <w:t>la région où va se déro</w:t>
      </w:r>
      <w:r>
        <w:rPr>
          <w:i/>
        </w:rPr>
        <w:t>u</w:t>
      </w:r>
      <w:r>
        <w:rPr>
          <w:i/>
        </w:rPr>
        <w:t>ler ce roman d</w:t>
      </w:r>
      <w:r w:rsidR="00763276">
        <w:rPr>
          <w:i/>
        </w:rPr>
        <w:t>’</w:t>
      </w:r>
      <w:r>
        <w:rPr>
          <w:i/>
        </w:rPr>
        <w:t>observation impersonnelle</w:t>
      </w:r>
      <w:r w:rsidR="00763276">
        <w:rPr>
          <w:i/>
        </w:rPr>
        <w:t>.</w:t>
      </w:r>
    </w:p>
    <w:p w14:paraId="2ECDFF86" w14:textId="77777777" w:rsidR="00763276" w:rsidRDefault="00000000">
      <w:pPr>
        <w:rPr>
          <w:i/>
        </w:rPr>
      </w:pPr>
      <w:r>
        <w:rPr>
          <w:i/>
        </w:rPr>
        <w:t>Maintenant</w:t>
      </w:r>
      <w:r w:rsidR="00763276">
        <w:rPr>
          <w:i/>
        </w:rPr>
        <w:t xml:space="preserve">, </w:t>
      </w:r>
      <w:r>
        <w:rPr>
          <w:i/>
        </w:rPr>
        <w:t xml:space="preserve">ainsi que disait Verlaine tout à la fin des </w:t>
      </w:r>
      <w:r w:rsidR="00763276">
        <w:rPr>
          <w:i/>
        </w:rPr>
        <w:t>« </w:t>
      </w:r>
      <w:r>
        <w:rPr>
          <w:i/>
        </w:rPr>
        <w:t>terza rima</w:t>
      </w:r>
      <w:r w:rsidR="00763276">
        <w:rPr>
          <w:i/>
        </w:rPr>
        <w:t> »</w:t>
      </w:r>
      <w:r>
        <w:rPr>
          <w:i/>
        </w:rPr>
        <w:t xml:space="preserve"> liminaires de ses Poèmes Saturniens</w:t>
      </w:r>
      <w:r w:rsidR="00763276">
        <w:rPr>
          <w:i/>
        </w:rPr>
        <w:t>,</w:t>
      </w:r>
    </w:p>
    <w:p w14:paraId="6B4160E4" w14:textId="1F057108" w:rsidR="00000000" w:rsidRDefault="00000000">
      <w:pPr>
        <w:rPr>
          <w:i/>
        </w:rPr>
      </w:pPr>
    </w:p>
    <w:p w14:paraId="6AE5011B" w14:textId="77777777" w:rsidR="00763276" w:rsidRDefault="00000000">
      <w:pPr>
        <w:pStyle w:val="Taille-1Normal"/>
      </w:pPr>
      <w:r>
        <w:t>Maintenant</w:t>
      </w:r>
      <w:r w:rsidR="00763276">
        <w:t xml:space="preserve">, </w:t>
      </w:r>
      <w:r>
        <w:t>va</w:t>
      </w:r>
      <w:r w:rsidR="00763276">
        <w:t xml:space="preserve">, </w:t>
      </w:r>
      <w:r>
        <w:t>mon livre</w:t>
      </w:r>
      <w:r w:rsidR="00763276">
        <w:t xml:space="preserve">, </w:t>
      </w:r>
      <w:r>
        <w:t>où le hasard te mène</w:t>
      </w:r>
      <w:r w:rsidR="00763276">
        <w:t>.</w:t>
      </w:r>
    </w:p>
    <w:p w14:paraId="10EA5BBB" w14:textId="2FD07353" w:rsidR="00000000" w:rsidRDefault="00000000"/>
    <w:p w14:paraId="326CB9A2" w14:textId="77777777" w:rsidR="00763276" w:rsidRDefault="00000000">
      <w:pPr>
        <w:rPr>
          <w:i/>
        </w:rPr>
      </w:pPr>
      <w:r>
        <w:rPr>
          <w:i/>
        </w:rPr>
        <w:t>Bordeaux</w:t>
      </w:r>
      <w:r w:rsidR="00763276">
        <w:rPr>
          <w:i/>
        </w:rPr>
        <w:t xml:space="preserve">, </w:t>
      </w:r>
      <w:r>
        <w:rPr>
          <w:i/>
        </w:rPr>
        <w:t>le 5 Novembre 1920</w:t>
      </w:r>
      <w:r w:rsidR="00763276">
        <w:rPr>
          <w:i/>
        </w:rPr>
        <w:t>.</w:t>
      </w:r>
    </w:p>
    <w:p w14:paraId="5D4AB97D" w14:textId="1A1C55B3" w:rsidR="00763276" w:rsidRDefault="00763276">
      <w:pPr>
        <w:jc w:val="right"/>
        <w:rPr>
          <w:lang w:val="en-US"/>
        </w:rPr>
      </w:pPr>
      <w:proofErr w:type="spellStart"/>
      <w:r>
        <w:rPr>
          <w:lang w:val="en-US"/>
        </w:rPr>
        <w:t>R.M</w:t>
      </w:r>
      <w:proofErr w:type="spellEnd"/>
      <w:r>
        <w:rPr>
          <w:lang w:val="en-US"/>
        </w:rPr>
        <w:t>.</w:t>
      </w:r>
    </w:p>
    <w:p w14:paraId="4FB8E1DC" w14:textId="101A5565" w:rsidR="00000000" w:rsidRDefault="00000000" w:rsidP="00763276">
      <w:pPr>
        <w:pStyle w:val="Titre1"/>
        <w:rPr>
          <w:lang w:val="en-US"/>
        </w:rPr>
      </w:pPr>
      <w:bookmarkStart w:id="2" w:name="bookmark1"/>
      <w:bookmarkStart w:id="3" w:name="_Toc195032358"/>
      <w:bookmarkEnd w:id="2"/>
      <w:r>
        <w:rPr>
          <w:lang w:val="en-US"/>
        </w:rPr>
        <w:lastRenderedPageBreak/>
        <w:t>I</w:t>
      </w:r>
      <w:bookmarkEnd w:id="3"/>
    </w:p>
    <w:p w14:paraId="48A735EA" w14:textId="77777777" w:rsidR="00763276" w:rsidRDefault="00000000">
      <w:r>
        <w:t>Le feu que l</w:t>
      </w:r>
      <w:r w:rsidR="00763276">
        <w:t>’</w:t>
      </w:r>
      <w:r>
        <w:t>on a coutume d</w:t>
      </w:r>
      <w:r w:rsidR="00763276">
        <w:t>’</w:t>
      </w:r>
      <w:r>
        <w:t>allumer chaque soir</w:t>
      </w:r>
      <w:r w:rsidR="00763276">
        <w:t xml:space="preserve">, </w:t>
      </w:r>
      <w:r>
        <w:t>en lai</w:t>
      </w:r>
      <w:r>
        <w:t>s</w:t>
      </w:r>
      <w:r>
        <w:t>sant un grand amas de cendres chaudes encore</w:t>
      </w:r>
      <w:r w:rsidR="00763276">
        <w:t xml:space="preserve">, </w:t>
      </w:r>
      <w:r>
        <w:t>s</w:t>
      </w:r>
      <w:r w:rsidR="00763276">
        <w:t>’</w:t>
      </w:r>
      <w:r>
        <w:t>est lentement consumé au cours de la nuit</w:t>
      </w:r>
      <w:r w:rsidR="00763276">
        <w:t>.</w:t>
      </w:r>
    </w:p>
    <w:p w14:paraId="1EFD698D" w14:textId="77777777" w:rsidR="00763276" w:rsidRDefault="00000000">
      <w:r>
        <w:t>Le mur circulaire de la case suinte</w:t>
      </w:r>
      <w:r w:rsidR="00763276">
        <w:t xml:space="preserve">. </w:t>
      </w:r>
      <w:r>
        <w:t>Une confuse clarté filtre par le trou lui servant de porte</w:t>
      </w:r>
      <w:r w:rsidR="00763276">
        <w:t xml:space="preserve">. </w:t>
      </w:r>
      <w:r>
        <w:t>On entend</w:t>
      </w:r>
      <w:r w:rsidR="00763276">
        <w:t xml:space="preserve">, </w:t>
      </w:r>
      <w:r>
        <w:t>sous le chaume</w:t>
      </w:r>
      <w:r w:rsidR="00763276">
        <w:t xml:space="preserve">, </w:t>
      </w:r>
      <w:r>
        <w:t>le frottement discret et continu des termites</w:t>
      </w:r>
      <w:r w:rsidR="00763276">
        <w:t xml:space="preserve">. </w:t>
      </w:r>
      <w:r>
        <w:t>À l</w:t>
      </w:r>
      <w:r w:rsidR="00763276">
        <w:t>’</w:t>
      </w:r>
      <w:r>
        <w:t>abri de leurs gal</w:t>
      </w:r>
      <w:r>
        <w:t>e</w:t>
      </w:r>
      <w:r>
        <w:t>ries en terre brune</w:t>
      </w:r>
      <w:r w:rsidR="00763276">
        <w:t xml:space="preserve">, </w:t>
      </w:r>
      <w:r>
        <w:t>ils fouillent les branchages de la toiture basse</w:t>
      </w:r>
      <w:r w:rsidR="00763276">
        <w:t xml:space="preserve">, </w:t>
      </w:r>
      <w:r>
        <w:t>qui leur offre un refuge contre l</w:t>
      </w:r>
      <w:r w:rsidR="00763276">
        <w:t>’</w:t>
      </w:r>
      <w:r>
        <w:t>humidité et contre le s</w:t>
      </w:r>
      <w:r>
        <w:t>o</w:t>
      </w:r>
      <w:r>
        <w:t>leil</w:t>
      </w:r>
      <w:r w:rsidR="00763276">
        <w:t>.</w:t>
      </w:r>
    </w:p>
    <w:p w14:paraId="42120F69" w14:textId="77777777" w:rsidR="00763276" w:rsidRDefault="00000000">
      <w:r>
        <w:t>Dehors</w:t>
      </w:r>
      <w:r w:rsidR="00763276">
        <w:t xml:space="preserve">, </w:t>
      </w:r>
      <w:r>
        <w:t>les coqs chantent</w:t>
      </w:r>
      <w:r w:rsidR="00763276">
        <w:t xml:space="preserve">. </w:t>
      </w:r>
      <w:r>
        <w:t xml:space="preserve">À leurs </w:t>
      </w:r>
      <w:r w:rsidR="00763276">
        <w:t>« </w:t>
      </w:r>
      <w:proofErr w:type="spellStart"/>
      <w:r>
        <w:t>kékérékés</w:t>
      </w:r>
      <w:proofErr w:type="spellEnd"/>
      <w:r w:rsidR="00763276">
        <w:t> »</w:t>
      </w:r>
      <w:r>
        <w:t xml:space="preserve"> se mêlent le chevrotement des cabris sollicitant leurs femelles</w:t>
      </w:r>
      <w:r w:rsidR="00763276">
        <w:t xml:space="preserve">, </w:t>
      </w:r>
      <w:r>
        <w:t>le rican</w:t>
      </w:r>
      <w:r>
        <w:t>e</w:t>
      </w:r>
      <w:r>
        <w:t>ment des toucans</w:t>
      </w:r>
      <w:r w:rsidR="00763276">
        <w:t xml:space="preserve">, </w:t>
      </w:r>
      <w:r>
        <w:t>puis</w:t>
      </w:r>
      <w:r w:rsidR="00763276">
        <w:t xml:space="preserve">, </w:t>
      </w:r>
      <w:r>
        <w:t>là-bas</w:t>
      </w:r>
      <w:r w:rsidR="00763276">
        <w:t xml:space="preserve">, </w:t>
      </w:r>
      <w:r>
        <w:t>au fort de la haute brousse bo</w:t>
      </w:r>
      <w:r>
        <w:t>r</w:t>
      </w:r>
      <w:r>
        <w:t xml:space="preserve">dant les rives de la </w:t>
      </w:r>
      <w:proofErr w:type="spellStart"/>
      <w:r>
        <w:t>Pombo</w:t>
      </w:r>
      <w:proofErr w:type="spellEnd"/>
      <w:r>
        <w:t xml:space="preserve"> et de la Bamba</w:t>
      </w:r>
      <w:r w:rsidR="00763276">
        <w:t xml:space="preserve">, </w:t>
      </w:r>
      <w:r>
        <w:t>l</w:t>
      </w:r>
      <w:r w:rsidR="00763276">
        <w:t>’</w:t>
      </w:r>
      <w:r>
        <w:t xml:space="preserve">appel rauque des </w:t>
      </w:r>
      <w:r w:rsidR="00763276">
        <w:t>« </w:t>
      </w:r>
      <w:proofErr w:type="spellStart"/>
      <w:r>
        <w:t>bacouyas</w:t>
      </w:r>
      <w:proofErr w:type="spellEnd"/>
      <w:r w:rsidR="00763276">
        <w:t xml:space="preserve"> », </w:t>
      </w:r>
      <w:r>
        <w:t>singes au museau allongé comme celui du chien</w:t>
      </w:r>
      <w:r w:rsidR="00763276">
        <w:t>.</w:t>
      </w:r>
    </w:p>
    <w:p w14:paraId="182A4646" w14:textId="77777777" w:rsidR="00763276" w:rsidRDefault="00000000">
      <w:r>
        <w:t>Le jour vient</w:t>
      </w:r>
      <w:r w:rsidR="00763276">
        <w:t>.</w:t>
      </w:r>
    </w:p>
    <w:p w14:paraId="4F865A54" w14:textId="77777777" w:rsidR="00763276" w:rsidRDefault="00000000">
      <w:r>
        <w:t>Bien que lourd de sommeil encore</w:t>
      </w:r>
      <w:r w:rsidR="00763276">
        <w:t xml:space="preserve">, </w:t>
      </w:r>
      <w:r>
        <w:t>le chef Batouala</w:t>
      </w:r>
      <w:r w:rsidR="00763276">
        <w:t xml:space="preserve">, </w:t>
      </w:r>
      <w:r>
        <w:t>B</w:t>
      </w:r>
      <w:r>
        <w:t>a</w:t>
      </w:r>
      <w:r>
        <w:t>touala</w:t>
      </w:r>
      <w:r w:rsidR="00763276">
        <w:t xml:space="preserve">, </w:t>
      </w:r>
      <w:r>
        <w:t xml:space="preserve">le </w:t>
      </w:r>
      <w:proofErr w:type="spellStart"/>
      <w:r>
        <w:t>mokoundji</w:t>
      </w:r>
      <w:proofErr w:type="spellEnd"/>
      <w:r>
        <w:t xml:space="preserve"> de tant de villages</w:t>
      </w:r>
      <w:r w:rsidR="00763276">
        <w:t xml:space="preserve">, </w:t>
      </w:r>
      <w:r>
        <w:t>percevait parfaitement ces rumeurs</w:t>
      </w:r>
      <w:r w:rsidR="00763276">
        <w:t>.</w:t>
      </w:r>
    </w:p>
    <w:p w14:paraId="013D0ADB" w14:textId="77777777" w:rsidR="00763276" w:rsidRDefault="00000000">
      <w:r>
        <w:t>Il bâillait</w:t>
      </w:r>
      <w:r w:rsidR="00763276">
        <w:t xml:space="preserve">, </w:t>
      </w:r>
      <w:r>
        <w:t>avait des frissons et s</w:t>
      </w:r>
      <w:r w:rsidR="00763276">
        <w:t>’</w:t>
      </w:r>
      <w:r>
        <w:t>étirait</w:t>
      </w:r>
      <w:r w:rsidR="00763276">
        <w:t xml:space="preserve">, </w:t>
      </w:r>
      <w:r>
        <w:t>ne sachant pas s</w:t>
      </w:r>
      <w:r w:rsidR="00763276">
        <w:t>’</w:t>
      </w:r>
      <w:r>
        <w:t>il devait se rendormir ou se lever</w:t>
      </w:r>
      <w:r w:rsidR="00763276">
        <w:t>.</w:t>
      </w:r>
    </w:p>
    <w:p w14:paraId="3A4B6576" w14:textId="77777777" w:rsidR="00763276" w:rsidRDefault="00000000">
      <w:r>
        <w:t>Se lever</w:t>
      </w:r>
      <w:r w:rsidR="00763276">
        <w:t xml:space="preserve">, </w:t>
      </w:r>
      <w:r>
        <w:t>N</w:t>
      </w:r>
      <w:r w:rsidR="00763276">
        <w:t>’</w:t>
      </w:r>
      <w:proofErr w:type="spellStart"/>
      <w:r>
        <w:t>Gakoura</w:t>
      </w:r>
      <w:proofErr w:type="spellEnd"/>
      <w:r w:rsidR="00763276">
        <w:t xml:space="preserve"> ! </w:t>
      </w:r>
      <w:r>
        <w:t>pourquoi se lever</w:t>
      </w:r>
      <w:r w:rsidR="00763276">
        <w:t xml:space="preserve"> ? </w:t>
      </w:r>
      <w:r>
        <w:t>Il ne voulait même pas le savoir</w:t>
      </w:r>
      <w:r w:rsidR="00763276">
        <w:t xml:space="preserve">, </w:t>
      </w:r>
      <w:r>
        <w:t>dédaigneux qu</w:t>
      </w:r>
      <w:r w:rsidR="00763276">
        <w:t>’</w:t>
      </w:r>
      <w:r>
        <w:t>il était des résolutions si</w:t>
      </w:r>
      <w:r>
        <w:t>m</w:t>
      </w:r>
      <w:r>
        <w:t>ples à l</w:t>
      </w:r>
      <w:r w:rsidR="00763276">
        <w:t>’</w:t>
      </w:r>
      <w:r>
        <w:t>excès ou à l</w:t>
      </w:r>
      <w:r w:rsidR="00763276">
        <w:t>’</w:t>
      </w:r>
      <w:r>
        <w:t>excès compliquées</w:t>
      </w:r>
      <w:r w:rsidR="00763276">
        <w:t>.</w:t>
      </w:r>
    </w:p>
    <w:p w14:paraId="4839AAA1" w14:textId="77777777" w:rsidR="00763276" w:rsidRDefault="00000000">
      <w:r>
        <w:t>Or</w:t>
      </w:r>
      <w:r w:rsidR="00763276">
        <w:t xml:space="preserve">, </w:t>
      </w:r>
      <w:r>
        <w:t>rien que pour découcher</w:t>
      </w:r>
      <w:r w:rsidR="00763276">
        <w:t xml:space="preserve">, </w:t>
      </w:r>
      <w:r>
        <w:t xml:space="preserve">ne fallait-il pas </w:t>
      </w:r>
      <w:proofErr w:type="gramStart"/>
      <w:r>
        <w:t>faire</w:t>
      </w:r>
      <w:proofErr w:type="gramEnd"/>
      <w:r>
        <w:t xml:space="preserve"> un énorme effort</w:t>
      </w:r>
      <w:r w:rsidR="00763276">
        <w:t xml:space="preserve"> ? </w:t>
      </w:r>
      <w:r>
        <w:t xml:space="preserve">La décision à prendre semblait être très </w:t>
      </w:r>
      <w:r>
        <w:lastRenderedPageBreak/>
        <w:t>simple en soi</w:t>
      </w:r>
      <w:r w:rsidR="00763276">
        <w:t xml:space="preserve">. </w:t>
      </w:r>
      <w:r>
        <w:t>En fait</w:t>
      </w:r>
      <w:r w:rsidR="00763276">
        <w:t xml:space="preserve">, </w:t>
      </w:r>
      <w:r>
        <w:t>elle était difficile</w:t>
      </w:r>
      <w:r w:rsidR="00763276">
        <w:t xml:space="preserve">, </w:t>
      </w:r>
      <w:r>
        <w:t>réveil et travail n</w:t>
      </w:r>
      <w:r w:rsidR="00763276">
        <w:t>’</w:t>
      </w:r>
      <w:r>
        <w:t>étant qu</w:t>
      </w:r>
      <w:r w:rsidR="00763276">
        <w:t>’</w:t>
      </w:r>
      <w:r>
        <w:t>un</w:t>
      </w:r>
      <w:r w:rsidR="00763276">
        <w:t xml:space="preserve">, </w:t>
      </w:r>
      <w:r>
        <w:t>du moins pour les blancs</w:t>
      </w:r>
      <w:r w:rsidR="00763276">
        <w:t>.</w:t>
      </w:r>
    </w:p>
    <w:p w14:paraId="13DCA3A3" w14:textId="77777777" w:rsidR="00763276" w:rsidRDefault="00000000">
      <w:r>
        <w:t>Ce n</w:t>
      </w:r>
      <w:r w:rsidR="00763276">
        <w:t>’</w:t>
      </w:r>
      <w:r>
        <w:t>est pas que le travail l</w:t>
      </w:r>
      <w:r w:rsidR="00763276">
        <w:t>’</w:t>
      </w:r>
      <w:r>
        <w:t>effrayât outre mesure</w:t>
      </w:r>
      <w:r w:rsidR="00763276">
        <w:t xml:space="preserve">. </w:t>
      </w:r>
      <w:r>
        <w:t>Robuste</w:t>
      </w:r>
      <w:r w:rsidR="00763276">
        <w:t xml:space="preserve">, </w:t>
      </w:r>
      <w:r>
        <w:t>membru</w:t>
      </w:r>
      <w:r w:rsidR="00763276">
        <w:t xml:space="preserve">, </w:t>
      </w:r>
      <w:r>
        <w:t>excellent marcheur</w:t>
      </w:r>
      <w:r w:rsidR="00763276">
        <w:t xml:space="preserve">, – </w:t>
      </w:r>
      <w:r>
        <w:t>au lancement de la sagaie ou du couteau de jet</w:t>
      </w:r>
      <w:r w:rsidR="00763276">
        <w:t xml:space="preserve">, </w:t>
      </w:r>
      <w:r>
        <w:t xml:space="preserve">à la course ou </w:t>
      </w:r>
      <w:proofErr w:type="spellStart"/>
      <w:r>
        <w:t>a</w:t>
      </w:r>
      <w:proofErr w:type="spellEnd"/>
      <w:r>
        <w:t xml:space="preserve"> la lutte</w:t>
      </w:r>
      <w:r w:rsidR="00763276">
        <w:t xml:space="preserve">, </w:t>
      </w:r>
      <w:r>
        <w:t>il n</w:t>
      </w:r>
      <w:r w:rsidR="00763276">
        <w:t>’</w:t>
      </w:r>
      <w:r>
        <w:t>avait pas de rival</w:t>
      </w:r>
      <w:r w:rsidR="00763276">
        <w:t>.</w:t>
      </w:r>
    </w:p>
    <w:p w14:paraId="1555A333" w14:textId="77777777" w:rsidR="00763276" w:rsidRDefault="00000000">
      <w:r>
        <w:t>D</w:t>
      </w:r>
      <w:r w:rsidR="00763276">
        <w:t>’</w:t>
      </w:r>
      <w:r>
        <w:t>un bout à l</w:t>
      </w:r>
      <w:r w:rsidR="00763276">
        <w:t>’</w:t>
      </w:r>
      <w:r>
        <w:t>autre de l</w:t>
      </w:r>
      <w:r w:rsidR="00763276">
        <w:t>’</w:t>
      </w:r>
      <w:r>
        <w:t>immense pays banda</w:t>
      </w:r>
      <w:r w:rsidR="00763276">
        <w:t xml:space="preserve">, </w:t>
      </w:r>
      <w:r>
        <w:t>on reno</w:t>
      </w:r>
      <w:r>
        <w:t>m</w:t>
      </w:r>
      <w:r>
        <w:t>mait sa force légendaire</w:t>
      </w:r>
      <w:r w:rsidR="00763276">
        <w:t xml:space="preserve">. </w:t>
      </w:r>
      <w:r>
        <w:t>Ses exploits amoureux ou guerriers</w:t>
      </w:r>
      <w:r w:rsidR="00763276">
        <w:t xml:space="preserve">, </w:t>
      </w:r>
      <w:r>
        <w:t>son habileté de vaillant chasseur se perpétuaient en une atmo</w:t>
      </w:r>
      <w:r>
        <w:t>s</w:t>
      </w:r>
      <w:r>
        <w:t>phère de prodige</w:t>
      </w:r>
      <w:r w:rsidR="00763276">
        <w:t xml:space="preserve">. </w:t>
      </w:r>
      <w:r>
        <w:t xml:space="preserve">Et quand </w:t>
      </w:r>
      <w:r w:rsidR="00763276">
        <w:t>« </w:t>
      </w:r>
      <w:proofErr w:type="spellStart"/>
      <w:r>
        <w:t>Ipeu</w:t>
      </w:r>
      <w:proofErr w:type="spellEnd"/>
      <w:r w:rsidR="00763276">
        <w:t xml:space="preserve"> », </w:t>
      </w:r>
      <w:r>
        <w:t>la Lune</w:t>
      </w:r>
      <w:r w:rsidR="00763276">
        <w:t xml:space="preserve">, </w:t>
      </w:r>
      <w:r>
        <w:t>au ciel gravitait</w:t>
      </w:r>
      <w:r w:rsidR="00763276">
        <w:t xml:space="preserve">, – </w:t>
      </w:r>
      <w:r>
        <w:t>dans leurs lointains villages</w:t>
      </w:r>
      <w:r w:rsidR="00763276">
        <w:t xml:space="preserve"> : </w:t>
      </w:r>
      <w:r>
        <w:t>m</w:t>
      </w:r>
      <w:r w:rsidR="00763276">
        <w:t>’</w:t>
      </w:r>
      <w:r>
        <w:t>bis</w:t>
      </w:r>
      <w:r w:rsidR="00763276">
        <w:t xml:space="preserve">, </w:t>
      </w:r>
      <w:proofErr w:type="spellStart"/>
      <w:r>
        <w:t>dacpas</w:t>
      </w:r>
      <w:proofErr w:type="spellEnd"/>
      <w:r w:rsidR="00763276">
        <w:t xml:space="preserve">, </w:t>
      </w:r>
      <w:proofErr w:type="spellStart"/>
      <w:r>
        <w:t>dakouas</w:t>
      </w:r>
      <w:proofErr w:type="spellEnd"/>
      <w:r>
        <w:t xml:space="preserve"> et </w:t>
      </w:r>
      <w:proofErr w:type="spellStart"/>
      <w:r>
        <w:t>langba</w:t>
      </w:r>
      <w:r>
        <w:t>s</w:t>
      </w:r>
      <w:r>
        <w:t>sis</w:t>
      </w:r>
      <w:proofErr w:type="spellEnd"/>
      <w:r>
        <w:t xml:space="preserve"> chantaient les prouesses du grand </w:t>
      </w:r>
      <w:proofErr w:type="spellStart"/>
      <w:r>
        <w:t>mokoundji</w:t>
      </w:r>
      <w:proofErr w:type="spellEnd"/>
      <w:r>
        <w:t xml:space="preserve"> Batouala</w:t>
      </w:r>
      <w:r w:rsidR="00763276">
        <w:t xml:space="preserve">, </w:t>
      </w:r>
      <w:r>
        <w:t>c</w:t>
      </w:r>
      <w:r>
        <w:t>e</w:t>
      </w:r>
      <w:r>
        <w:t xml:space="preserve">pendant que les sons discordants des balafons et des </w:t>
      </w:r>
      <w:proofErr w:type="spellStart"/>
      <w:r>
        <w:t>koundés</w:t>
      </w:r>
      <w:proofErr w:type="spellEnd"/>
      <w:r>
        <w:t xml:space="preserve"> s</w:t>
      </w:r>
      <w:r w:rsidR="00763276">
        <w:t>’</w:t>
      </w:r>
      <w:r>
        <w:t xml:space="preserve">unissaient au tam-tam des </w:t>
      </w:r>
      <w:proofErr w:type="spellStart"/>
      <w:r>
        <w:t>li</w:t>
      </w:r>
      <w:r w:rsidR="00763276">
        <w:t>’</w:t>
      </w:r>
      <w:r>
        <w:t>nghas</w:t>
      </w:r>
      <w:proofErr w:type="spellEnd"/>
      <w:r w:rsidR="00763276">
        <w:t>.</w:t>
      </w:r>
    </w:p>
    <w:p w14:paraId="0C6872CC" w14:textId="77777777" w:rsidR="00763276" w:rsidRDefault="00000000">
      <w:r>
        <w:t>Le travail ne pouvait donc pas l</w:t>
      </w:r>
      <w:r w:rsidR="00763276">
        <w:t>’</w:t>
      </w:r>
      <w:r>
        <w:t>effrayer</w:t>
      </w:r>
      <w:r w:rsidR="00763276">
        <w:t>.</w:t>
      </w:r>
    </w:p>
    <w:p w14:paraId="50C30274" w14:textId="77777777" w:rsidR="00763276" w:rsidRDefault="00000000">
      <w:r>
        <w:t>Seulement dans la langue des blancs</w:t>
      </w:r>
      <w:r w:rsidR="00763276">
        <w:t xml:space="preserve">, </w:t>
      </w:r>
      <w:r>
        <w:t>ce mot revêtait un sens étonnant</w:t>
      </w:r>
      <w:r w:rsidR="00763276">
        <w:t xml:space="preserve">. </w:t>
      </w:r>
      <w:r>
        <w:t>Il signifiait fatigue sans résultat immédiat ou tangible</w:t>
      </w:r>
      <w:r w:rsidR="00763276">
        <w:t xml:space="preserve">, </w:t>
      </w:r>
      <w:r>
        <w:t>soucis</w:t>
      </w:r>
      <w:r w:rsidR="00763276">
        <w:t xml:space="preserve">, </w:t>
      </w:r>
      <w:r>
        <w:t>chagrins</w:t>
      </w:r>
      <w:r w:rsidR="00763276">
        <w:t xml:space="preserve">, </w:t>
      </w:r>
      <w:r>
        <w:t>douleur</w:t>
      </w:r>
      <w:r w:rsidR="00763276">
        <w:t xml:space="preserve">, </w:t>
      </w:r>
      <w:r>
        <w:t>usure de santé</w:t>
      </w:r>
      <w:r w:rsidR="00763276">
        <w:t xml:space="preserve">, </w:t>
      </w:r>
      <w:r>
        <w:t>poursuite de buts imaginaires</w:t>
      </w:r>
      <w:r w:rsidR="00763276">
        <w:t>.</w:t>
      </w:r>
    </w:p>
    <w:p w14:paraId="5255668B" w14:textId="77777777" w:rsidR="00763276" w:rsidRDefault="00000000">
      <w:r>
        <w:t>Ah</w:t>
      </w:r>
      <w:r w:rsidR="00763276">
        <w:t xml:space="preserve"> ! </w:t>
      </w:r>
      <w:r>
        <w:t>les blancs</w:t>
      </w:r>
      <w:r w:rsidR="00763276">
        <w:t xml:space="preserve">. </w:t>
      </w:r>
      <w:r>
        <w:t>Ils feraient bien mieux de rentrer chez eux</w:t>
      </w:r>
      <w:r w:rsidR="00763276">
        <w:t xml:space="preserve">, </w:t>
      </w:r>
      <w:r>
        <w:t>tous</w:t>
      </w:r>
      <w:r w:rsidR="00763276">
        <w:t xml:space="preserve">. </w:t>
      </w:r>
      <w:r>
        <w:t>Ils feraient mieux de limiter leurs désirs à des soins d</w:t>
      </w:r>
      <w:r>
        <w:t>o</w:t>
      </w:r>
      <w:r>
        <w:t>mestiques ou à la culture de leurs terres au lieu de les diriger à la conquête d</w:t>
      </w:r>
      <w:r w:rsidR="00763276">
        <w:t>’</w:t>
      </w:r>
      <w:r>
        <w:t>un argent stupide</w:t>
      </w:r>
      <w:r w:rsidR="00763276">
        <w:t>.</w:t>
      </w:r>
    </w:p>
    <w:p w14:paraId="42FAB01A" w14:textId="77777777" w:rsidR="00763276" w:rsidRDefault="00000000">
      <w:r>
        <w:t>La vie est courte</w:t>
      </w:r>
      <w:r w:rsidR="00763276">
        <w:t xml:space="preserve">. </w:t>
      </w:r>
      <w:r>
        <w:t>Le travail est pour ceux qui ne la co</w:t>
      </w:r>
      <w:r>
        <w:t>m</w:t>
      </w:r>
      <w:r>
        <w:t>prendront jamais</w:t>
      </w:r>
      <w:r w:rsidR="00763276">
        <w:t xml:space="preserve">. </w:t>
      </w:r>
      <w:r>
        <w:t>La fainéantise ne dégrade pas l</w:t>
      </w:r>
      <w:r w:rsidR="00763276">
        <w:t>’</w:t>
      </w:r>
      <w:r>
        <w:t>homme</w:t>
      </w:r>
      <w:r w:rsidR="00763276">
        <w:t xml:space="preserve">. </w:t>
      </w:r>
      <w:r>
        <w:t>À qui voit juste</w:t>
      </w:r>
      <w:r w:rsidR="00763276">
        <w:t xml:space="preserve">, </w:t>
      </w:r>
      <w:r>
        <w:t>elle diffère de la paresse</w:t>
      </w:r>
      <w:r w:rsidR="00763276">
        <w:t>.</w:t>
      </w:r>
    </w:p>
    <w:p w14:paraId="676DD3A3" w14:textId="77777777" w:rsidR="00763276" w:rsidRDefault="00000000">
      <w:r>
        <w:t>Quant à lui</w:t>
      </w:r>
      <w:r w:rsidR="00763276">
        <w:t xml:space="preserve">, </w:t>
      </w:r>
      <w:r>
        <w:t>Batouala</w:t>
      </w:r>
      <w:r w:rsidR="00763276">
        <w:t xml:space="preserve">, </w:t>
      </w:r>
      <w:r>
        <w:t>jusqu</w:t>
      </w:r>
      <w:r w:rsidR="00763276">
        <w:t>’</w:t>
      </w:r>
      <w:r>
        <w:t>à preuve du contraire</w:t>
      </w:r>
      <w:r w:rsidR="00763276">
        <w:t xml:space="preserve">, </w:t>
      </w:r>
      <w:r>
        <w:t>il vo</w:t>
      </w:r>
      <w:r>
        <w:t>u</w:t>
      </w:r>
      <w:r>
        <w:t>lait croire que ne rien faire</w:t>
      </w:r>
      <w:r w:rsidR="00763276">
        <w:t xml:space="preserve">, </w:t>
      </w:r>
      <w:r>
        <w:t>c</w:t>
      </w:r>
      <w:r w:rsidR="00763276">
        <w:t>’</w:t>
      </w:r>
      <w:r>
        <w:t>était</w:t>
      </w:r>
      <w:r w:rsidR="00763276">
        <w:t xml:space="preserve">, </w:t>
      </w:r>
      <w:r>
        <w:t>simplement</w:t>
      </w:r>
      <w:r w:rsidR="00763276">
        <w:t xml:space="preserve">, </w:t>
      </w:r>
      <w:r>
        <w:t>profiter de tout ce qui nous entoure</w:t>
      </w:r>
      <w:r w:rsidR="00763276">
        <w:t xml:space="preserve">. </w:t>
      </w:r>
      <w:r>
        <w:t>Car vivre au jour le jour</w:t>
      </w:r>
      <w:r w:rsidR="00763276">
        <w:t xml:space="preserve">, </w:t>
      </w:r>
      <w:r>
        <w:t xml:space="preserve">sans se </w:t>
      </w:r>
      <w:r>
        <w:lastRenderedPageBreak/>
        <w:t>rappeler hier</w:t>
      </w:r>
      <w:r w:rsidR="00763276">
        <w:t xml:space="preserve">, </w:t>
      </w:r>
      <w:r>
        <w:t>sans se préoccuper du lendemain</w:t>
      </w:r>
      <w:r w:rsidR="00763276">
        <w:t xml:space="preserve">, </w:t>
      </w:r>
      <w:r>
        <w:t>ne pas prévoir</w:t>
      </w:r>
      <w:r w:rsidR="00763276">
        <w:t xml:space="preserve">, – </w:t>
      </w:r>
      <w:r>
        <w:t>voilà qui est parfait</w:t>
      </w:r>
      <w:r w:rsidR="00763276">
        <w:t>.</w:t>
      </w:r>
    </w:p>
    <w:p w14:paraId="3B2A7276" w14:textId="77777777" w:rsidR="00763276" w:rsidRDefault="00000000">
      <w:r>
        <w:t>Au fond</w:t>
      </w:r>
      <w:r w:rsidR="00763276">
        <w:t xml:space="preserve">, </w:t>
      </w:r>
      <w:r>
        <w:t>pourquoi se lever</w:t>
      </w:r>
      <w:r w:rsidR="00763276">
        <w:t xml:space="preserve"> ? </w:t>
      </w:r>
      <w:r>
        <w:t>On est mieux assis que debout</w:t>
      </w:r>
      <w:r w:rsidR="00763276">
        <w:t xml:space="preserve">, </w:t>
      </w:r>
      <w:r>
        <w:t>mieux couché qu</w:t>
      </w:r>
      <w:r w:rsidR="00763276">
        <w:t>’</w:t>
      </w:r>
      <w:r>
        <w:t>assis</w:t>
      </w:r>
      <w:r w:rsidR="00763276">
        <w:t>.</w:t>
      </w:r>
    </w:p>
    <w:p w14:paraId="533AFA77" w14:textId="77777777" w:rsidR="00763276" w:rsidRDefault="00000000">
      <w:r>
        <w:t>La natte sur laquelle il reposait</w:t>
      </w:r>
      <w:r w:rsidR="00763276">
        <w:t xml:space="preserve">, </w:t>
      </w:r>
      <w:r>
        <w:t>dégageait une bonne odeur d</w:t>
      </w:r>
      <w:r w:rsidR="00763276">
        <w:t>’</w:t>
      </w:r>
      <w:r>
        <w:t>herbe fanée</w:t>
      </w:r>
      <w:r w:rsidR="00763276">
        <w:t xml:space="preserve">. </w:t>
      </w:r>
      <w:r>
        <w:t>La dépouille d</w:t>
      </w:r>
      <w:r w:rsidR="00763276">
        <w:t>’</w:t>
      </w:r>
      <w:r>
        <w:t>un bœuf sauvage frais tué ne po</w:t>
      </w:r>
      <w:r>
        <w:t>u</w:t>
      </w:r>
      <w:r>
        <w:t>vait la surpasser en souplesse</w:t>
      </w:r>
      <w:r w:rsidR="00763276">
        <w:t>.</w:t>
      </w:r>
    </w:p>
    <w:p w14:paraId="6BBC3078" w14:textId="719C8920" w:rsidR="00763276" w:rsidRDefault="00000000">
      <w:r>
        <w:t>Par conséquent</w:t>
      </w:r>
      <w:r w:rsidR="00763276">
        <w:t xml:space="preserve">, </w:t>
      </w:r>
      <w:r>
        <w:t>au lieu de rester là à rêvasser</w:t>
      </w:r>
      <w:r w:rsidR="00763276">
        <w:t xml:space="preserve">, </w:t>
      </w:r>
      <w:r>
        <w:t>en fermant les yeux</w:t>
      </w:r>
      <w:r w:rsidR="00763276">
        <w:t xml:space="preserve">, </w:t>
      </w:r>
      <w:r>
        <w:t>que n</w:t>
      </w:r>
      <w:r w:rsidR="00763276">
        <w:t>’</w:t>
      </w:r>
      <w:r>
        <w:t>essayait-il de se rendormir</w:t>
      </w:r>
      <w:r w:rsidR="00763276">
        <w:t xml:space="preserve"> ? </w:t>
      </w:r>
      <w:r>
        <w:t>Il lui serait</w:t>
      </w:r>
      <w:r w:rsidR="00763276">
        <w:t xml:space="preserve">, </w:t>
      </w:r>
      <w:r>
        <w:t>par ai</w:t>
      </w:r>
      <w:r>
        <w:t>n</w:t>
      </w:r>
      <w:r>
        <w:t>si</w:t>
      </w:r>
      <w:r w:rsidR="00763276">
        <w:t xml:space="preserve">, </w:t>
      </w:r>
      <w:r>
        <w:t>loisible d</w:t>
      </w:r>
      <w:r w:rsidR="00763276">
        <w:t>’</w:t>
      </w:r>
      <w:r>
        <w:t xml:space="preserve">apprécier à sa valeur la perfection </w:t>
      </w:r>
      <w:r w:rsidR="00763276">
        <w:t>moel</w:t>
      </w:r>
      <w:r>
        <w:t xml:space="preserve">leuse de son </w:t>
      </w:r>
      <w:r w:rsidR="00763276">
        <w:t>« </w:t>
      </w:r>
      <w:proofErr w:type="spellStart"/>
      <w:r>
        <w:t>bogbo</w:t>
      </w:r>
      <w:proofErr w:type="spellEnd"/>
      <w:r w:rsidR="00763276">
        <w:t> ».</w:t>
      </w:r>
    </w:p>
    <w:p w14:paraId="62F1D919" w14:textId="77777777" w:rsidR="00763276" w:rsidRDefault="00000000">
      <w:r>
        <w:t>Auparavant</w:t>
      </w:r>
      <w:r w:rsidR="00763276">
        <w:t xml:space="preserve">, </w:t>
      </w:r>
      <w:r>
        <w:t>il lui fallait ranimer le foyer</w:t>
      </w:r>
      <w:r w:rsidR="00763276">
        <w:t>.</w:t>
      </w:r>
    </w:p>
    <w:p w14:paraId="0E973D9A" w14:textId="77777777" w:rsidR="00763276" w:rsidRDefault="00000000">
      <w:r>
        <w:t>Quelques brindilles de bois mort et un peu de paille suff</w:t>
      </w:r>
      <w:r>
        <w:t>i</w:t>
      </w:r>
      <w:r>
        <w:t>raient</w:t>
      </w:r>
      <w:r w:rsidR="00763276">
        <w:t xml:space="preserve">. </w:t>
      </w:r>
      <w:r>
        <w:t>Les joues gonflées</w:t>
      </w:r>
      <w:r w:rsidR="00763276">
        <w:t xml:space="preserve">, </w:t>
      </w:r>
      <w:r>
        <w:t>il soufflerait sur la cendre où co</w:t>
      </w:r>
      <w:r>
        <w:t>u</w:t>
      </w:r>
      <w:r>
        <w:t>vaient des étincelles</w:t>
      </w:r>
      <w:r w:rsidR="00763276">
        <w:t xml:space="preserve">. </w:t>
      </w:r>
      <w:r>
        <w:t>Peu après</w:t>
      </w:r>
      <w:r w:rsidR="00763276">
        <w:t xml:space="preserve">, </w:t>
      </w:r>
      <w:r>
        <w:t>suivie de crépitements</w:t>
      </w:r>
      <w:r w:rsidR="00763276">
        <w:t xml:space="preserve">, </w:t>
      </w:r>
      <w:r>
        <w:t>âcre</w:t>
      </w:r>
      <w:r w:rsidR="00763276">
        <w:t xml:space="preserve">, </w:t>
      </w:r>
      <w:r>
        <w:t>suffocante</w:t>
      </w:r>
      <w:r w:rsidR="00763276">
        <w:t xml:space="preserve">, </w:t>
      </w:r>
      <w:r>
        <w:t>la fumée déroulerait ses spirales</w:t>
      </w:r>
      <w:r w:rsidR="00763276">
        <w:t xml:space="preserve">. </w:t>
      </w:r>
      <w:r>
        <w:t>Et viendrait l</w:t>
      </w:r>
      <w:r w:rsidR="00763276">
        <w:t>’</w:t>
      </w:r>
      <w:r>
        <w:t>éclosion des flammes</w:t>
      </w:r>
      <w:r w:rsidR="00763276">
        <w:t xml:space="preserve">, </w:t>
      </w:r>
      <w:r>
        <w:t>précédant la marche envahissante de la chaleur</w:t>
      </w:r>
      <w:r w:rsidR="00763276">
        <w:t>.</w:t>
      </w:r>
    </w:p>
    <w:p w14:paraId="68EC5432" w14:textId="77777777" w:rsidR="00763276" w:rsidRDefault="00000000">
      <w:r>
        <w:t>Alors</w:t>
      </w:r>
      <w:r w:rsidR="00763276">
        <w:t xml:space="preserve">, </w:t>
      </w:r>
      <w:r>
        <w:t>dans la case attiédie</w:t>
      </w:r>
      <w:r w:rsidR="00763276">
        <w:t xml:space="preserve">, – </w:t>
      </w:r>
      <w:r>
        <w:t>le dos au feu</w:t>
      </w:r>
      <w:r w:rsidR="00763276">
        <w:t xml:space="preserve">, </w:t>
      </w:r>
      <w:r>
        <w:t>il n</w:t>
      </w:r>
      <w:r w:rsidR="00763276">
        <w:t>’</w:t>
      </w:r>
      <w:r>
        <w:t>aurait plus qu</w:t>
      </w:r>
      <w:r w:rsidR="00763276">
        <w:t>’</w:t>
      </w:r>
      <w:r>
        <w:t>à dormir à nouveau</w:t>
      </w:r>
      <w:r w:rsidR="00763276">
        <w:t xml:space="preserve">, </w:t>
      </w:r>
      <w:r>
        <w:t>allongé comme un phacochère</w:t>
      </w:r>
      <w:r w:rsidR="00763276">
        <w:t xml:space="preserve">. </w:t>
      </w:r>
      <w:r>
        <w:t>Il n</w:t>
      </w:r>
      <w:r w:rsidR="00763276">
        <w:t>’</w:t>
      </w:r>
      <w:r>
        <w:t>aurait plus qu</w:t>
      </w:r>
      <w:r w:rsidR="00763276">
        <w:t>’</w:t>
      </w:r>
      <w:r>
        <w:t>à se réchauffer au brasier</w:t>
      </w:r>
      <w:r w:rsidR="00763276">
        <w:t xml:space="preserve">, </w:t>
      </w:r>
      <w:r>
        <w:t>comme un iguane au soleil</w:t>
      </w:r>
      <w:r w:rsidR="00763276">
        <w:t xml:space="preserve">. </w:t>
      </w:r>
      <w:r>
        <w:t>Il n</w:t>
      </w:r>
      <w:r w:rsidR="00763276">
        <w:t>’</w:t>
      </w:r>
      <w:r>
        <w:t>aurait plus qu</w:t>
      </w:r>
      <w:r w:rsidR="00763276">
        <w:t>’</w:t>
      </w:r>
      <w:r>
        <w:t xml:space="preserve">à imiter la </w:t>
      </w:r>
      <w:r w:rsidR="00763276">
        <w:t>« </w:t>
      </w:r>
      <w:proofErr w:type="spellStart"/>
      <w:r>
        <w:t>yassi</w:t>
      </w:r>
      <w:proofErr w:type="spellEnd"/>
      <w:r w:rsidR="00763276">
        <w:t> »</w:t>
      </w:r>
      <w:r>
        <w:t xml:space="preserve"> avec qui il vivait depuis si longtemps</w:t>
      </w:r>
      <w:r w:rsidR="00763276">
        <w:t>.</w:t>
      </w:r>
    </w:p>
    <w:p w14:paraId="7EE1DAB8" w14:textId="77777777" w:rsidR="00763276" w:rsidRDefault="00000000">
      <w:r>
        <w:t>Son exemple était excellent</w:t>
      </w:r>
      <w:r w:rsidR="00763276">
        <w:t xml:space="preserve">. </w:t>
      </w:r>
      <w:r>
        <w:t>Tranquille</w:t>
      </w:r>
      <w:r w:rsidR="00763276">
        <w:t xml:space="preserve">, </w:t>
      </w:r>
      <w:r>
        <w:t>nue</w:t>
      </w:r>
      <w:r w:rsidR="00763276">
        <w:t xml:space="preserve">, </w:t>
      </w:r>
      <w:r>
        <w:t>la tête a</w:t>
      </w:r>
      <w:r>
        <w:t>p</w:t>
      </w:r>
      <w:r>
        <w:t>puyée contre un billot</w:t>
      </w:r>
      <w:r w:rsidR="00763276">
        <w:t xml:space="preserve">, </w:t>
      </w:r>
      <w:r>
        <w:t>les mains sur le ventre</w:t>
      </w:r>
      <w:r w:rsidR="00763276">
        <w:t xml:space="preserve">, </w:t>
      </w:r>
      <w:r>
        <w:t>les jambes éca</w:t>
      </w:r>
      <w:r>
        <w:t>r</w:t>
      </w:r>
      <w:r>
        <w:t>tées</w:t>
      </w:r>
      <w:r w:rsidR="00763276">
        <w:t xml:space="preserve">, </w:t>
      </w:r>
      <w:r>
        <w:t xml:space="preserve">elle faisait </w:t>
      </w:r>
      <w:r w:rsidR="00763276">
        <w:t>« </w:t>
      </w:r>
      <w:proofErr w:type="spellStart"/>
      <w:r>
        <w:t>gologolo</w:t>
      </w:r>
      <w:proofErr w:type="spellEnd"/>
      <w:r w:rsidR="00763276">
        <w:t xml:space="preserve"> », </w:t>
      </w:r>
      <w:r>
        <w:t>elle ronflait</w:t>
      </w:r>
      <w:r w:rsidR="00763276">
        <w:t xml:space="preserve">, </w:t>
      </w:r>
      <w:r>
        <w:t>quoi</w:t>
      </w:r>
      <w:r w:rsidR="00763276">
        <w:t xml:space="preserve"> ! </w:t>
      </w:r>
      <w:r>
        <w:t>accotée à un foyer</w:t>
      </w:r>
      <w:r w:rsidR="00763276">
        <w:t xml:space="preserve">, </w:t>
      </w:r>
      <w:r>
        <w:t>éteint lui aussi</w:t>
      </w:r>
      <w:r w:rsidR="00763276">
        <w:t>.</w:t>
      </w:r>
    </w:p>
    <w:p w14:paraId="0359DE4C" w14:textId="77777777" w:rsidR="00763276" w:rsidRDefault="00000000">
      <w:r>
        <w:t>Le bon sommeil qu</w:t>
      </w:r>
      <w:r w:rsidR="00763276">
        <w:t>’</w:t>
      </w:r>
      <w:r>
        <w:t>elle dormait</w:t>
      </w:r>
      <w:r w:rsidR="00763276">
        <w:t xml:space="preserve"> ! </w:t>
      </w:r>
      <w:r>
        <w:t>Parfois</w:t>
      </w:r>
      <w:r w:rsidR="00763276">
        <w:t xml:space="preserve">, </w:t>
      </w:r>
      <w:r>
        <w:t>elle tâtait ses mamelles flasques et ridées</w:t>
      </w:r>
      <w:r w:rsidR="00763276">
        <w:t xml:space="preserve">, </w:t>
      </w:r>
      <w:r>
        <w:t xml:space="preserve">semblables à des feuilles de tabac </w:t>
      </w:r>
      <w:r>
        <w:lastRenderedPageBreak/>
        <w:t>séché</w:t>
      </w:r>
      <w:r w:rsidR="00763276">
        <w:t xml:space="preserve">, </w:t>
      </w:r>
      <w:r>
        <w:t>se grattait en poussant de longs soupirs</w:t>
      </w:r>
      <w:r w:rsidR="00763276">
        <w:t xml:space="preserve">. </w:t>
      </w:r>
      <w:r>
        <w:t>Ses lèvres r</w:t>
      </w:r>
      <w:r>
        <w:t>e</w:t>
      </w:r>
      <w:r>
        <w:t>muaient</w:t>
      </w:r>
      <w:r w:rsidR="00763276">
        <w:t xml:space="preserve">. </w:t>
      </w:r>
      <w:r>
        <w:t>Elle ébauchait des gestes</w:t>
      </w:r>
      <w:r w:rsidR="00763276">
        <w:t xml:space="preserve">. </w:t>
      </w:r>
      <w:r>
        <w:t>Bientôt le calme revenait</w:t>
      </w:r>
      <w:r w:rsidR="00763276">
        <w:t xml:space="preserve">, – </w:t>
      </w:r>
      <w:r>
        <w:t>et son ronflement égal</w:t>
      </w:r>
      <w:r w:rsidR="00763276">
        <w:t>…</w:t>
      </w:r>
    </w:p>
    <w:p w14:paraId="23DD9916" w14:textId="77777777" w:rsidR="00763276" w:rsidRDefault="00000000">
      <w:r>
        <w:t>Dominant les poules</w:t>
      </w:r>
      <w:r w:rsidR="00763276">
        <w:t xml:space="preserve">, </w:t>
      </w:r>
      <w:r>
        <w:t>les canards et les cabris</w:t>
      </w:r>
      <w:r w:rsidR="00763276">
        <w:t xml:space="preserve">, </w:t>
      </w:r>
      <w:r>
        <w:t>en un re</w:t>
      </w:r>
      <w:r>
        <w:t>n</w:t>
      </w:r>
      <w:r>
        <w:t>foncement</w:t>
      </w:r>
      <w:r w:rsidR="00763276">
        <w:t xml:space="preserve">, </w:t>
      </w:r>
      <w:r>
        <w:t>derrière les fagots</w:t>
      </w:r>
      <w:r w:rsidR="00763276">
        <w:t xml:space="preserve">, </w:t>
      </w:r>
      <w:r>
        <w:t>tête à queue sur la pile de paniers à caoutchouc</w:t>
      </w:r>
      <w:r w:rsidR="00763276">
        <w:t xml:space="preserve">, </w:t>
      </w:r>
      <w:proofErr w:type="spellStart"/>
      <w:r>
        <w:t>Djouma</w:t>
      </w:r>
      <w:proofErr w:type="spellEnd"/>
      <w:r w:rsidR="00763276">
        <w:t xml:space="preserve">, </w:t>
      </w:r>
      <w:r>
        <w:t>le petit chien roux et triste</w:t>
      </w:r>
      <w:r w:rsidR="00763276">
        <w:t xml:space="preserve">, </w:t>
      </w:r>
      <w:r>
        <w:t>somnolait</w:t>
      </w:r>
      <w:r w:rsidR="00763276">
        <w:t>.</w:t>
      </w:r>
    </w:p>
    <w:p w14:paraId="3DCE0252" w14:textId="77777777" w:rsidR="00763276" w:rsidRDefault="00000000">
      <w:r>
        <w:t>De son corps amaigri de privations</w:t>
      </w:r>
      <w:r w:rsidR="00763276">
        <w:t xml:space="preserve">, </w:t>
      </w:r>
      <w:r>
        <w:t>on ne voyait guère que les oreilles</w:t>
      </w:r>
      <w:r w:rsidR="00763276">
        <w:t xml:space="preserve">, </w:t>
      </w:r>
      <w:r>
        <w:t>droites</w:t>
      </w:r>
      <w:r w:rsidR="00763276">
        <w:t xml:space="preserve">, </w:t>
      </w:r>
      <w:r>
        <w:t>pointues</w:t>
      </w:r>
      <w:r w:rsidR="00763276">
        <w:t xml:space="preserve">, </w:t>
      </w:r>
      <w:r>
        <w:t>mobiles</w:t>
      </w:r>
      <w:r w:rsidR="00763276">
        <w:t xml:space="preserve">. </w:t>
      </w:r>
      <w:r>
        <w:t>De temps à autre</w:t>
      </w:r>
      <w:r w:rsidR="00763276">
        <w:t xml:space="preserve">, </w:t>
      </w:r>
      <w:r>
        <w:t>agacé d</w:t>
      </w:r>
      <w:r w:rsidR="00763276">
        <w:t>’</w:t>
      </w:r>
      <w:r>
        <w:t>une puce ou piqué d</w:t>
      </w:r>
      <w:r w:rsidR="00763276">
        <w:t>’</w:t>
      </w:r>
      <w:r>
        <w:t>une tique</w:t>
      </w:r>
      <w:r w:rsidR="00763276">
        <w:t xml:space="preserve">, </w:t>
      </w:r>
      <w:r>
        <w:t>il les secouait</w:t>
      </w:r>
      <w:r w:rsidR="00763276">
        <w:t xml:space="preserve">. </w:t>
      </w:r>
      <w:r>
        <w:t>D</w:t>
      </w:r>
      <w:r w:rsidR="00763276">
        <w:t>’</w:t>
      </w:r>
      <w:r>
        <w:t>autres fois</w:t>
      </w:r>
      <w:r w:rsidR="00763276">
        <w:t xml:space="preserve">, </w:t>
      </w:r>
      <w:r>
        <w:t xml:space="preserve">il grognait sans bouger plus que </w:t>
      </w:r>
      <w:proofErr w:type="spellStart"/>
      <w:r>
        <w:t>Yassiguindja</w:t>
      </w:r>
      <w:proofErr w:type="spellEnd"/>
      <w:r w:rsidR="00763276">
        <w:t xml:space="preserve">, </w:t>
      </w:r>
      <w:r>
        <w:t xml:space="preserve">la </w:t>
      </w:r>
      <w:proofErr w:type="spellStart"/>
      <w:r>
        <w:t>yassi</w:t>
      </w:r>
      <w:proofErr w:type="spellEnd"/>
      <w:r>
        <w:t xml:space="preserve"> préférée de son maître</w:t>
      </w:r>
      <w:r w:rsidR="00763276">
        <w:t xml:space="preserve">, </w:t>
      </w:r>
      <w:r>
        <w:t>Batouala</w:t>
      </w:r>
      <w:r w:rsidR="00763276">
        <w:t xml:space="preserve">, </w:t>
      </w:r>
      <w:r>
        <w:t xml:space="preserve">le </w:t>
      </w:r>
      <w:proofErr w:type="spellStart"/>
      <w:r>
        <w:t>mokoundji</w:t>
      </w:r>
      <w:proofErr w:type="spellEnd"/>
      <w:r w:rsidR="00763276">
        <w:t xml:space="preserve">. </w:t>
      </w:r>
      <w:r>
        <w:t>Ou encore</w:t>
      </w:r>
      <w:r w:rsidR="00763276">
        <w:t xml:space="preserve">, </w:t>
      </w:r>
      <w:r>
        <w:t>visité de rêves cyniques</w:t>
      </w:r>
      <w:r w:rsidR="00763276">
        <w:t xml:space="preserve">, </w:t>
      </w:r>
      <w:r>
        <w:t>ses aboiements étouffés invectivant contre le silence</w:t>
      </w:r>
      <w:r w:rsidR="00763276">
        <w:t xml:space="preserve">, </w:t>
      </w:r>
      <w:r>
        <w:t>il ouvrait la gueule pour happer du vide</w:t>
      </w:r>
      <w:r w:rsidR="00763276">
        <w:t>…</w:t>
      </w:r>
    </w:p>
    <w:p w14:paraId="4AA99B8C" w14:textId="77777777" w:rsidR="00763276" w:rsidRDefault="00000000">
      <w:r>
        <w:t>Batouala s</w:t>
      </w:r>
      <w:r w:rsidR="00763276">
        <w:t>’</w:t>
      </w:r>
      <w:r>
        <w:t>était accoudé</w:t>
      </w:r>
      <w:r w:rsidR="00763276">
        <w:t xml:space="preserve">. </w:t>
      </w:r>
      <w:r>
        <w:t>Vraiment</w:t>
      </w:r>
      <w:r w:rsidR="00763276">
        <w:t xml:space="preserve">, </w:t>
      </w:r>
      <w:r>
        <w:t>il n</w:t>
      </w:r>
      <w:r w:rsidR="00763276">
        <w:t>’</w:t>
      </w:r>
      <w:r>
        <w:t>y avait même plus moyen d</w:t>
      </w:r>
      <w:r w:rsidR="00763276">
        <w:t>’</w:t>
      </w:r>
      <w:r>
        <w:t>essayer de dormir</w:t>
      </w:r>
      <w:r w:rsidR="00763276">
        <w:t xml:space="preserve"> ! </w:t>
      </w:r>
      <w:r>
        <w:t>Tout se liguait contre son repos</w:t>
      </w:r>
      <w:r w:rsidR="00763276">
        <w:t xml:space="preserve">. </w:t>
      </w:r>
      <w:r>
        <w:t>Le brouillard bruinait par l</w:t>
      </w:r>
      <w:r w:rsidR="00763276">
        <w:t>’</w:t>
      </w:r>
      <w:r>
        <w:t>entrée de sa case</w:t>
      </w:r>
      <w:r w:rsidR="00763276">
        <w:t xml:space="preserve">. </w:t>
      </w:r>
      <w:r>
        <w:t>Il faisait froid</w:t>
      </w:r>
      <w:r w:rsidR="00763276">
        <w:t xml:space="preserve">. </w:t>
      </w:r>
      <w:r>
        <w:t>Il avait faim</w:t>
      </w:r>
      <w:r w:rsidR="00763276">
        <w:t xml:space="preserve">. </w:t>
      </w:r>
      <w:r>
        <w:t>Et le jour croissait</w:t>
      </w:r>
      <w:r w:rsidR="00763276">
        <w:t>.</w:t>
      </w:r>
    </w:p>
    <w:p w14:paraId="794C6722" w14:textId="77777777" w:rsidR="00763276" w:rsidRDefault="00000000">
      <w:r>
        <w:t>D</w:t>
      </w:r>
      <w:r w:rsidR="00763276">
        <w:t>’</w:t>
      </w:r>
      <w:r>
        <w:t>ailleurs</w:t>
      </w:r>
      <w:r w:rsidR="00763276">
        <w:t xml:space="preserve">, </w:t>
      </w:r>
      <w:r>
        <w:t>où et comment dormir</w:t>
      </w:r>
      <w:r w:rsidR="00763276">
        <w:t xml:space="preserve"> ? </w:t>
      </w:r>
      <w:r>
        <w:t>Rainettes-forgerons</w:t>
      </w:r>
      <w:r w:rsidR="00763276">
        <w:t xml:space="preserve">, </w:t>
      </w:r>
      <w:r>
        <w:t>crapauds-buffles et grenouilles-mugissantes</w:t>
      </w:r>
      <w:r w:rsidR="00763276">
        <w:t xml:space="preserve">, </w:t>
      </w:r>
      <w:r>
        <w:t>à l</w:t>
      </w:r>
      <w:r w:rsidR="00763276">
        <w:t>’</w:t>
      </w:r>
      <w:r>
        <w:t>envi coassaient au profond des herbes touffues et mouillées</w:t>
      </w:r>
      <w:r w:rsidR="00763276">
        <w:t xml:space="preserve">, </w:t>
      </w:r>
      <w:r>
        <w:t>dehors</w:t>
      </w:r>
      <w:r w:rsidR="00763276">
        <w:t xml:space="preserve">. </w:t>
      </w:r>
      <w:r>
        <w:t>Autour de lui</w:t>
      </w:r>
      <w:r w:rsidR="00763276">
        <w:t xml:space="preserve">, </w:t>
      </w:r>
      <w:r>
        <w:t>malgré le froid</w:t>
      </w:r>
      <w:r w:rsidR="00763276">
        <w:t xml:space="preserve">, </w:t>
      </w:r>
      <w:r>
        <w:t>et parce que le feu éteint n</w:t>
      </w:r>
      <w:r w:rsidR="00763276">
        <w:t>’</w:t>
      </w:r>
      <w:r>
        <w:t>avait plus de f</w:t>
      </w:r>
      <w:r>
        <w:t>u</w:t>
      </w:r>
      <w:r>
        <w:t>mée pour les étourdir</w:t>
      </w:r>
      <w:r w:rsidR="00763276">
        <w:t>, « </w:t>
      </w:r>
      <w:proofErr w:type="spellStart"/>
      <w:r>
        <w:t>fourous</w:t>
      </w:r>
      <w:proofErr w:type="spellEnd"/>
      <w:r w:rsidR="00763276">
        <w:t> »</w:t>
      </w:r>
      <w:r>
        <w:t xml:space="preserve"> et moustiques bourdo</w:t>
      </w:r>
      <w:r>
        <w:t>n</w:t>
      </w:r>
      <w:r>
        <w:t>naient</w:t>
      </w:r>
      <w:r w:rsidR="00763276">
        <w:t xml:space="preserve">, </w:t>
      </w:r>
      <w:r>
        <w:t>bourdonnaient</w:t>
      </w:r>
      <w:r w:rsidR="00763276">
        <w:t xml:space="preserve">. </w:t>
      </w:r>
      <w:r>
        <w:t>Enfin</w:t>
      </w:r>
      <w:r w:rsidR="00763276">
        <w:t xml:space="preserve">, </w:t>
      </w:r>
      <w:r>
        <w:t>si les cabris étaient partis au chant du coq</w:t>
      </w:r>
      <w:r w:rsidR="00763276">
        <w:t xml:space="preserve">, </w:t>
      </w:r>
      <w:r>
        <w:t>les poules demeuraient</w:t>
      </w:r>
      <w:r w:rsidR="00763276">
        <w:t xml:space="preserve">, </w:t>
      </w:r>
      <w:r>
        <w:t>qui menaient grand t</w:t>
      </w:r>
      <w:r>
        <w:t>a</w:t>
      </w:r>
      <w:r>
        <w:t>page</w:t>
      </w:r>
      <w:r w:rsidR="00763276">
        <w:t>.</w:t>
      </w:r>
    </w:p>
    <w:p w14:paraId="1DC59657" w14:textId="77777777" w:rsidR="00763276" w:rsidRDefault="00000000">
      <w:r>
        <w:t>Les canards</w:t>
      </w:r>
      <w:r w:rsidR="00763276">
        <w:t xml:space="preserve">, </w:t>
      </w:r>
      <w:r>
        <w:t>eux-mêmes</w:t>
      </w:r>
      <w:r w:rsidR="00763276">
        <w:t xml:space="preserve">, </w:t>
      </w:r>
      <w:r>
        <w:t>les placides canards</w:t>
      </w:r>
      <w:r w:rsidR="00763276">
        <w:t xml:space="preserve">, </w:t>
      </w:r>
      <w:r>
        <w:t>réunis a</w:t>
      </w:r>
      <w:r>
        <w:t>u</w:t>
      </w:r>
      <w:r>
        <w:t>tour d</w:t>
      </w:r>
      <w:r w:rsidR="00763276">
        <w:t>’</w:t>
      </w:r>
      <w:r>
        <w:t>un chef de bande</w:t>
      </w:r>
      <w:r w:rsidR="00763276">
        <w:t xml:space="preserve">, – </w:t>
      </w:r>
      <w:r>
        <w:t>en portant le cou à gauche</w:t>
      </w:r>
      <w:r w:rsidR="00763276">
        <w:t xml:space="preserve">, </w:t>
      </w:r>
      <w:r>
        <w:t xml:space="preserve">en le </w:t>
      </w:r>
      <w:r>
        <w:lastRenderedPageBreak/>
        <w:t>ret</w:t>
      </w:r>
      <w:r>
        <w:t>i</w:t>
      </w:r>
      <w:r>
        <w:t>rant pour l</w:t>
      </w:r>
      <w:r w:rsidR="00763276">
        <w:t>’</w:t>
      </w:r>
      <w:r>
        <w:t>allonger derechef</w:t>
      </w:r>
      <w:r w:rsidR="00763276">
        <w:t xml:space="preserve">, </w:t>
      </w:r>
      <w:r>
        <w:t>en le baissant</w:t>
      </w:r>
      <w:r w:rsidR="00763276">
        <w:t xml:space="preserve">, </w:t>
      </w:r>
      <w:r>
        <w:t>en le haussant</w:t>
      </w:r>
      <w:r w:rsidR="00763276">
        <w:t xml:space="preserve">, </w:t>
      </w:r>
      <w:r>
        <w:t>tous les canards gloussaient d</w:t>
      </w:r>
      <w:r w:rsidR="00763276">
        <w:t>’</w:t>
      </w:r>
      <w:r>
        <w:t>étonnement</w:t>
      </w:r>
      <w:r w:rsidR="00763276">
        <w:t>.</w:t>
      </w:r>
    </w:p>
    <w:p w14:paraId="6F8F1AD8" w14:textId="77777777" w:rsidR="00763276" w:rsidRDefault="00000000">
      <w:r>
        <w:t>Il semblait que fût survenu un phénomène plus extraord</w:t>
      </w:r>
      <w:r>
        <w:t>i</w:t>
      </w:r>
      <w:r>
        <w:t>naire que tous les phénomènes connus des canards</w:t>
      </w:r>
      <w:r w:rsidR="00763276">
        <w:t xml:space="preserve">. </w:t>
      </w:r>
      <w:r>
        <w:t>Ils r</w:t>
      </w:r>
      <w:r>
        <w:t>e</w:t>
      </w:r>
      <w:r>
        <w:t>muaient leur queue</w:t>
      </w:r>
      <w:r w:rsidR="00763276">
        <w:t xml:space="preserve">, </w:t>
      </w:r>
      <w:r>
        <w:t>cancanaient</w:t>
      </w:r>
      <w:r w:rsidR="00763276">
        <w:t xml:space="preserve">, </w:t>
      </w:r>
      <w:r>
        <w:t>cherchaient à droite</w:t>
      </w:r>
      <w:r w:rsidR="00763276">
        <w:t xml:space="preserve">, </w:t>
      </w:r>
      <w:r>
        <w:t>à ga</w:t>
      </w:r>
      <w:r>
        <w:t>u</w:t>
      </w:r>
      <w:r>
        <w:t>che</w:t>
      </w:r>
      <w:r w:rsidR="00763276">
        <w:t xml:space="preserve">, </w:t>
      </w:r>
      <w:r>
        <w:t>avaient l</w:t>
      </w:r>
      <w:r w:rsidR="00763276">
        <w:t>’</w:t>
      </w:r>
      <w:r>
        <w:t>air de s</w:t>
      </w:r>
      <w:r w:rsidR="00763276">
        <w:t>’</w:t>
      </w:r>
      <w:r>
        <w:t>interroger</w:t>
      </w:r>
      <w:r w:rsidR="00763276">
        <w:t>.</w:t>
      </w:r>
    </w:p>
    <w:p w14:paraId="5879BB5F" w14:textId="77777777" w:rsidR="00763276" w:rsidRDefault="00000000">
      <w:r>
        <w:t>Lorsqu</w:t>
      </w:r>
      <w:r w:rsidR="00763276">
        <w:t>’</w:t>
      </w:r>
      <w:r>
        <w:t>ils crurent avoir trouvé ce qu</w:t>
      </w:r>
      <w:r w:rsidR="00763276">
        <w:t>’</w:t>
      </w:r>
      <w:r>
        <w:t>ils cherchaient</w:t>
      </w:r>
      <w:r w:rsidR="00763276">
        <w:t xml:space="preserve">, – </w:t>
      </w:r>
      <w:r>
        <w:t>gr</w:t>
      </w:r>
      <w:r>
        <w:t>a</w:t>
      </w:r>
      <w:r>
        <w:t>ves</w:t>
      </w:r>
      <w:r w:rsidR="00763276">
        <w:t xml:space="preserve">, </w:t>
      </w:r>
      <w:r>
        <w:t>importants</w:t>
      </w:r>
      <w:r w:rsidR="00763276">
        <w:t xml:space="preserve">, </w:t>
      </w:r>
      <w:r>
        <w:t>maladroits</w:t>
      </w:r>
      <w:r w:rsidR="00763276">
        <w:t xml:space="preserve">, </w:t>
      </w:r>
      <w:r>
        <w:t>l</w:t>
      </w:r>
      <w:r w:rsidR="00763276">
        <w:t>’</w:t>
      </w:r>
      <w:r>
        <w:t>un derrière l</w:t>
      </w:r>
      <w:r w:rsidR="00763276">
        <w:t>’</w:t>
      </w:r>
      <w:r>
        <w:t>autre</w:t>
      </w:r>
      <w:r w:rsidR="00763276">
        <w:t xml:space="preserve">, </w:t>
      </w:r>
      <w:r>
        <w:t>par rang de taille</w:t>
      </w:r>
      <w:r w:rsidR="00763276">
        <w:t xml:space="preserve">, </w:t>
      </w:r>
      <w:r>
        <w:t>ils firent le tour des paniers à caoutchouc</w:t>
      </w:r>
      <w:r w:rsidR="00763276">
        <w:t xml:space="preserve">, </w:t>
      </w:r>
      <w:r>
        <w:t>en répétant les mêmes gestes</w:t>
      </w:r>
      <w:r w:rsidR="00763276">
        <w:t>.</w:t>
      </w:r>
    </w:p>
    <w:p w14:paraId="553CBAD7" w14:textId="77777777" w:rsidR="00763276" w:rsidRDefault="00000000">
      <w:r>
        <w:t>À chaque pas de leur brinquebalante promenade</w:t>
      </w:r>
      <w:r w:rsidR="00763276">
        <w:t xml:space="preserve">, </w:t>
      </w:r>
      <w:r>
        <w:t>le poids de leur gorge les précipitait un peu en avant</w:t>
      </w:r>
      <w:r w:rsidR="00763276">
        <w:t>.</w:t>
      </w:r>
    </w:p>
    <w:p w14:paraId="34669D75" w14:textId="77777777" w:rsidR="00763276" w:rsidRDefault="00000000">
      <w:r>
        <w:t>Cahin-caha</w:t>
      </w:r>
      <w:r w:rsidR="00763276">
        <w:t xml:space="preserve">, </w:t>
      </w:r>
      <w:r>
        <w:t>ils s</w:t>
      </w:r>
      <w:r w:rsidR="00763276">
        <w:t>’</w:t>
      </w:r>
      <w:r>
        <w:t>en furent tenir conciliabule en un coin</w:t>
      </w:r>
      <w:r w:rsidR="00763276">
        <w:t xml:space="preserve">. </w:t>
      </w:r>
      <w:r>
        <w:t>De loin en loin</w:t>
      </w:r>
      <w:r w:rsidR="00763276">
        <w:t xml:space="preserve">, </w:t>
      </w:r>
      <w:r>
        <w:t>ils regardaient anxieusement du côté de la sortie</w:t>
      </w:r>
      <w:r w:rsidR="00763276">
        <w:t>.</w:t>
      </w:r>
    </w:p>
    <w:p w14:paraId="7DD4270C" w14:textId="77777777" w:rsidR="00763276" w:rsidRDefault="00000000">
      <w:r>
        <w:t>Brusquement</w:t>
      </w:r>
      <w:r w:rsidR="00763276">
        <w:t xml:space="preserve">, </w:t>
      </w:r>
      <w:r>
        <w:t>l</w:t>
      </w:r>
      <w:r w:rsidR="00763276">
        <w:t>’</w:t>
      </w:r>
      <w:r>
        <w:t>un d</w:t>
      </w:r>
      <w:r w:rsidR="00763276">
        <w:t>’</w:t>
      </w:r>
      <w:r>
        <w:t>eux se décida</w:t>
      </w:r>
      <w:r w:rsidR="00763276">
        <w:t xml:space="preserve">. </w:t>
      </w:r>
      <w:r>
        <w:t>Il fit cinq ou six pas vers où le jour blanchissait</w:t>
      </w:r>
      <w:r w:rsidR="00763276">
        <w:t xml:space="preserve">, – </w:t>
      </w:r>
      <w:r>
        <w:t>apeuré</w:t>
      </w:r>
      <w:r w:rsidR="00763276">
        <w:t xml:space="preserve">, </w:t>
      </w:r>
      <w:r>
        <w:t>battit le sol des ailes afin d</w:t>
      </w:r>
      <w:r w:rsidR="00763276">
        <w:t>’</w:t>
      </w:r>
      <w:r>
        <w:t>accélérer son élan</w:t>
      </w:r>
      <w:r w:rsidR="00763276">
        <w:t xml:space="preserve">, </w:t>
      </w:r>
      <w:r>
        <w:t>s</w:t>
      </w:r>
      <w:r w:rsidR="00763276">
        <w:t>’</w:t>
      </w:r>
      <w:r>
        <w:t>engouffra par l</w:t>
      </w:r>
      <w:r w:rsidR="00763276">
        <w:t>’</w:t>
      </w:r>
      <w:r>
        <w:t>ouverture</w:t>
      </w:r>
      <w:r w:rsidR="00763276">
        <w:t xml:space="preserve">, </w:t>
      </w:r>
      <w:r>
        <w:t>disparut</w:t>
      </w:r>
      <w:r w:rsidR="00763276">
        <w:t>.</w:t>
      </w:r>
    </w:p>
    <w:p w14:paraId="268A0819" w14:textId="77777777" w:rsidR="00763276" w:rsidRDefault="00000000">
      <w:r>
        <w:t>Les autres de l</w:t>
      </w:r>
      <w:r w:rsidR="00763276">
        <w:t>’</w:t>
      </w:r>
      <w:r>
        <w:t>imiter aussitôt</w:t>
      </w:r>
      <w:r w:rsidR="00763276">
        <w:t>.</w:t>
      </w:r>
    </w:p>
    <w:p w14:paraId="08775644" w14:textId="77777777" w:rsidR="00763276" w:rsidRDefault="00000000">
      <w:r>
        <w:t>Et voici qu</w:t>
      </w:r>
      <w:r w:rsidR="00763276">
        <w:t>’</w:t>
      </w:r>
      <w:r>
        <w:t>à présent</w:t>
      </w:r>
      <w:r w:rsidR="00763276">
        <w:t xml:space="preserve">, </w:t>
      </w:r>
      <w:r>
        <w:t xml:space="preserve">se réveillait </w:t>
      </w:r>
      <w:proofErr w:type="spellStart"/>
      <w:r>
        <w:t>Djouma</w:t>
      </w:r>
      <w:proofErr w:type="spellEnd"/>
      <w:r w:rsidR="00763276">
        <w:t xml:space="preserve">, </w:t>
      </w:r>
      <w:r>
        <w:t>le petit chien roux et triste</w:t>
      </w:r>
      <w:r w:rsidR="00763276">
        <w:t>.</w:t>
      </w:r>
    </w:p>
    <w:p w14:paraId="40988577" w14:textId="77777777" w:rsidR="00763276" w:rsidRDefault="00000000">
      <w:r>
        <w:t>Ce n</w:t>
      </w:r>
      <w:r w:rsidR="00763276">
        <w:t>’</w:t>
      </w:r>
      <w:r>
        <w:t>est point que ce bruit l</w:t>
      </w:r>
      <w:r w:rsidR="00763276">
        <w:t>’</w:t>
      </w:r>
      <w:r>
        <w:t>eût troublé</w:t>
      </w:r>
      <w:r w:rsidR="00763276">
        <w:t xml:space="preserve">. </w:t>
      </w:r>
      <w:r>
        <w:t>Il y était habitué depuis tant de lunes</w:t>
      </w:r>
      <w:r w:rsidR="00763276">
        <w:t> !</w:t>
      </w:r>
    </w:p>
    <w:p w14:paraId="0D3DC573" w14:textId="77777777" w:rsidR="00763276" w:rsidRDefault="00000000">
      <w:r>
        <w:t>Déjà</w:t>
      </w:r>
      <w:r w:rsidR="00763276">
        <w:t xml:space="preserve">, </w:t>
      </w:r>
      <w:r>
        <w:t>du temps de sa mère</w:t>
      </w:r>
      <w:r w:rsidR="00763276">
        <w:t xml:space="preserve">, </w:t>
      </w:r>
      <w:r>
        <w:t>que ses maîtres avaient ma</w:t>
      </w:r>
      <w:r>
        <w:t>n</w:t>
      </w:r>
      <w:r>
        <w:t>gée</w:t>
      </w:r>
      <w:r w:rsidR="00763276">
        <w:t xml:space="preserve">, </w:t>
      </w:r>
      <w:r>
        <w:t>chaque matin ressuscitait pareil vacarme</w:t>
      </w:r>
      <w:r w:rsidR="00763276">
        <w:t>.</w:t>
      </w:r>
    </w:p>
    <w:p w14:paraId="64CDC7D7" w14:textId="77777777" w:rsidR="00763276" w:rsidRDefault="00000000">
      <w:r>
        <w:lastRenderedPageBreak/>
        <w:t>Bêtes et gens n</w:t>
      </w:r>
      <w:r w:rsidR="00763276">
        <w:t>’</w:t>
      </w:r>
      <w:r>
        <w:t>ont qu</w:t>
      </w:r>
      <w:r w:rsidR="00763276">
        <w:t>’</w:t>
      </w:r>
      <w:r>
        <w:t>une même habitation trop souvent pour abriter leur sommeil</w:t>
      </w:r>
      <w:r w:rsidR="00763276">
        <w:t xml:space="preserve">. </w:t>
      </w:r>
      <w:r>
        <w:t>Il serait donc difficile qu</w:t>
      </w:r>
      <w:r w:rsidR="00763276">
        <w:t>’</w:t>
      </w:r>
      <w:r>
        <w:t>il en fût a</w:t>
      </w:r>
      <w:r>
        <w:t>u</w:t>
      </w:r>
      <w:r>
        <w:t>trement</w:t>
      </w:r>
      <w:r w:rsidR="00763276">
        <w:t>.</w:t>
      </w:r>
    </w:p>
    <w:p w14:paraId="36DD12B7" w14:textId="77777777" w:rsidR="00763276" w:rsidRDefault="00000000">
      <w:r>
        <w:t>N</w:t>
      </w:r>
      <w:r w:rsidR="00763276">
        <w:t>’</w:t>
      </w:r>
      <w:r>
        <w:t>empêche</w:t>
      </w:r>
      <w:r w:rsidR="00763276">
        <w:t xml:space="preserve"> ! </w:t>
      </w:r>
      <w:r>
        <w:t>Au début</w:t>
      </w:r>
      <w:r w:rsidR="00763276">
        <w:t xml:space="preserve">, </w:t>
      </w:r>
      <w:r>
        <w:t>la vie lui avait paru pénible</w:t>
      </w:r>
      <w:r w:rsidR="00763276">
        <w:t xml:space="preserve">. </w:t>
      </w:r>
      <w:r>
        <w:t>Il ign</w:t>
      </w:r>
      <w:r>
        <w:t>o</w:t>
      </w:r>
      <w:r>
        <w:t>rait son métier de chien jusqu</w:t>
      </w:r>
      <w:r w:rsidR="00763276">
        <w:t>’</w:t>
      </w:r>
      <w:r>
        <w:t>à oublier d</w:t>
      </w:r>
      <w:r w:rsidR="00763276">
        <w:t>’</w:t>
      </w:r>
      <w:r>
        <w:t>aboyer à tout venant</w:t>
      </w:r>
      <w:r w:rsidR="00763276">
        <w:t>.</w:t>
      </w:r>
    </w:p>
    <w:p w14:paraId="28E223A6" w14:textId="77777777" w:rsidR="00763276" w:rsidRDefault="00000000">
      <w:r>
        <w:t>Il lui avait fallu endurer les sévices de Batouala et les rebu</w:t>
      </w:r>
      <w:r>
        <w:t>f</w:t>
      </w:r>
      <w:r>
        <w:t xml:space="preserve">fades de </w:t>
      </w:r>
      <w:proofErr w:type="spellStart"/>
      <w:r>
        <w:t>Yassiguindja</w:t>
      </w:r>
      <w:proofErr w:type="spellEnd"/>
      <w:r w:rsidR="00763276">
        <w:t xml:space="preserve">. </w:t>
      </w:r>
      <w:r>
        <w:t>La narquoise hostilité des cabris</w:t>
      </w:r>
      <w:r w:rsidR="00763276">
        <w:t xml:space="preserve">, </w:t>
      </w:r>
      <w:r>
        <w:t>jointe à l</w:t>
      </w:r>
      <w:r w:rsidR="00763276">
        <w:t>’</w:t>
      </w:r>
      <w:r>
        <w:t>affairement effaré des volailles</w:t>
      </w:r>
      <w:r w:rsidR="00763276">
        <w:t xml:space="preserve">, </w:t>
      </w:r>
      <w:r>
        <w:t>avait failli l</w:t>
      </w:r>
      <w:r w:rsidR="00763276">
        <w:t>’</w:t>
      </w:r>
      <w:r>
        <w:t>affoler</w:t>
      </w:r>
      <w:r w:rsidR="00763276">
        <w:t>.</w:t>
      </w:r>
    </w:p>
    <w:p w14:paraId="3677C749" w14:textId="77777777" w:rsidR="00763276" w:rsidRDefault="00000000">
      <w:r>
        <w:t>Maintenant</w:t>
      </w:r>
      <w:r w:rsidR="00763276">
        <w:t xml:space="preserve">, </w:t>
      </w:r>
      <w:r>
        <w:t>ayant réagi</w:t>
      </w:r>
      <w:r w:rsidR="00763276">
        <w:t xml:space="preserve">, </w:t>
      </w:r>
      <w:r>
        <w:t>il était hargneux à souhait</w:t>
      </w:r>
      <w:r w:rsidR="00763276">
        <w:t xml:space="preserve">. </w:t>
      </w:r>
      <w:r>
        <w:t>Le moindre appel provoquait sa défiance</w:t>
      </w:r>
      <w:r w:rsidR="00763276">
        <w:t xml:space="preserve">, </w:t>
      </w:r>
      <w:r>
        <w:t>lorsqu</w:t>
      </w:r>
      <w:r w:rsidR="00763276">
        <w:t>’</w:t>
      </w:r>
      <w:r>
        <w:t>il ne le faisait pas décamper</w:t>
      </w:r>
      <w:r w:rsidR="00763276">
        <w:t xml:space="preserve">. </w:t>
      </w:r>
      <w:r>
        <w:t>La vue d</w:t>
      </w:r>
      <w:r w:rsidR="00763276">
        <w:t>’</w:t>
      </w:r>
      <w:r>
        <w:t>un blanc ou d</w:t>
      </w:r>
      <w:r w:rsidR="00763276">
        <w:t>’</w:t>
      </w:r>
      <w:r>
        <w:t xml:space="preserve">une chéchia de </w:t>
      </w:r>
      <w:proofErr w:type="spellStart"/>
      <w:r>
        <w:t>tourougou</w:t>
      </w:r>
      <w:proofErr w:type="spellEnd"/>
      <w:r w:rsidR="00763276">
        <w:t xml:space="preserve">, </w:t>
      </w:r>
      <w:r>
        <w:t>et il prenait la brousse</w:t>
      </w:r>
      <w:r w:rsidR="00763276">
        <w:t xml:space="preserve">, </w:t>
      </w:r>
      <w:r>
        <w:t>tant</w:t>
      </w:r>
      <w:r w:rsidR="00763276">
        <w:t xml:space="preserve">, </w:t>
      </w:r>
      <w:r>
        <w:t>à force de craindre les coups</w:t>
      </w:r>
      <w:r w:rsidR="00763276">
        <w:t xml:space="preserve">, </w:t>
      </w:r>
      <w:r>
        <w:t>il avait acquis d</w:t>
      </w:r>
      <w:r w:rsidR="00763276">
        <w:t>’</w:t>
      </w:r>
      <w:r>
        <w:t>intelligence</w:t>
      </w:r>
      <w:r w:rsidR="00763276">
        <w:t>.</w:t>
      </w:r>
    </w:p>
    <w:p w14:paraId="2489296B" w14:textId="77777777" w:rsidR="00763276" w:rsidRDefault="00000000">
      <w:r>
        <w:t>S</w:t>
      </w:r>
      <w:r w:rsidR="00763276">
        <w:t>’</w:t>
      </w:r>
      <w:r>
        <w:t>il se réveillait</w:t>
      </w:r>
      <w:r w:rsidR="00763276">
        <w:t xml:space="preserve">, </w:t>
      </w:r>
      <w:r>
        <w:t>ce n</w:t>
      </w:r>
      <w:r w:rsidR="00763276">
        <w:t>’</w:t>
      </w:r>
      <w:r>
        <w:t>était donc pas qu</w:t>
      </w:r>
      <w:r w:rsidR="00763276">
        <w:t>’</w:t>
      </w:r>
      <w:r>
        <w:t>on l</w:t>
      </w:r>
      <w:r w:rsidR="00763276">
        <w:t>’</w:t>
      </w:r>
      <w:r>
        <w:t>eût dérangé</w:t>
      </w:r>
      <w:r w:rsidR="00763276">
        <w:t xml:space="preserve">. </w:t>
      </w:r>
      <w:r>
        <w:t>Ce n</w:t>
      </w:r>
      <w:r w:rsidR="00763276">
        <w:t>’</w:t>
      </w:r>
      <w:r>
        <w:t>était pas non plus qu</w:t>
      </w:r>
      <w:r w:rsidR="00763276">
        <w:t>’</w:t>
      </w:r>
      <w:r>
        <w:t>il fût fatigué d</w:t>
      </w:r>
      <w:r w:rsidR="00763276">
        <w:t>’</w:t>
      </w:r>
      <w:r>
        <w:t>avoir trop dormi</w:t>
      </w:r>
      <w:r w:rsidR="00763276">
        <w:t>.</w:t>
      </w:r>
    </w:p>
    <w:p w14:paraId="42B64183" w14:textId="77777777" w:rsidR="00763276" w:rsidRDefault="00000000">
      <w:r>
        <w:t>L</w:t>
      </w:r>
      <w:r w:rsidR="00763276">
        <w:t>’</w:t>
      </w:r>
      <w:r>
        <w:t>on ne dort jamais assez</w:t>
      </w:r>
      <w:r w:rsidR="00763276">
        <w:t xml:space="preserve">. </w:t>
      </w:r>
      <w:r>
        <w:t>À ce point de vue</w:t>
      </w:r>
      <w:r w:rsidR="00763276">
        <w:t xml:space="preserve">, </w:t>
      </w:r>
      <w:r>
        <w:t>il partageait les idées de Batouala</w:t>
      </w:r>
      <w:r w:rsidR="00763276">
        <w:t xml:space="preserve">, </w:t>
      </w:r>
      <w:r>
        <w:t>son maître</w:t>
      </w:r>
      <w:r w:rsidR="00763276">
        <w:t>.</w:t>
      </w:r>
    </w:p>
    <w:p w14:paraId="36C35FD0" w14:textId="77777777" w:rsidR="00763276" w:rsidRDefault="00000000">
      <w:r>
        <w:t>Il se réveillait</w:t>
      </w:r>
      <w:r w:rsidR="00763276">
        <w:t xml:space="preserve">, </w:t>
      </w:r>
      <w:r>
        <w:t>parce qu</w:t>
      </w:r>
      <w:r w:rsidR="00763276">
        <w:t>’</w:t>
      </w:r>
      <w:r>
        <w:t>il lui fallait se réveiller</w:t>
      </w:r>
      <w:r w:rsidR="00763276">
        <w:t>.</w:t>
      </w:r>
    </w:p>
    <w:p w14:paraId="2143BEE0" w14:textId="77777777" w:rsidR="00763276" w:rsidRDefault="00000000">
      <w:r>
        <w:t>Dans la vie d</w:t>
      </w:r>
      <w:r w:rsidR="00763276">
        <w:t>’</w:t>
      </w:r>
      <w:r>
        <w:t xml:space="preserve">un </w:t>
      </w:r>
      <w:proofErr w:type="spellStart"/>
      <w:r>
        <w:t>mokoundji</w:t>
      </w:r>
      <w:proofErr w:type="spellEnd"/>
      <w:r w:rsidR="00763276">
        <w:t xml:space="preserve">, </w:t>
      </w:r>
      <w:r>
        <w:t>en effet</w:t>
      </w:r>
      <w:r w:rsidR="00763276">
        <w:t xml:space="preserve">, </w:t>
      </w:r>
      <w:r>
        <w:t>comme dans la vie de n</w:t>
      </w:r>
      <w:r w:rsidR="00763276">
        <w:t>’</w:t>
      </w:r>
      <w:r>
        <w:t>importe quel homme</w:t>
      </w:r>
      <w:r w:rsidR="00763276">
        <w:t xml:space="preserve">, </w:t>
      </w:r>
      <w:r>
        <w:t>un chien ne compte pas plus que les hennissements d</w:t>
      </w:r>
      <w:r w:rsidR="00763276">
        <w:t>’</w:t>
      </w:r>
      <w:r>
        <w:t xml:space="preserve">un </w:t>
      </w:r>
      <w:r w:rsidR="00763276">
        <w:t>« </w:t>
      </w:r>
      <w:r>
        <w:t>m</w:t>
      </w:r>
      <w:r w:rsidR="00763276">
        <w:t>’</w:t>
      </w:r>
      <w:proofErr w:type="spellStart"/>
      <w:r>
        <w:t>barta</w:t>
      </w:r>
      <w:proofErr w:type="spellEnd"/>
      <w:r w:rsidR="00763276">
        <w:t> ».</w:t>
      </w:r>
    </w:p>
    <w:p w14:paraId="3F6D2C04" w14:textId="77777777" w:rsidR="00763276" w:rsidRDefault="00000000">
      <w:r>
        <w:t>Un chien</w:t>
      </w:r>
      <w:r w:rsidR="00763276">
        <w:t xml:space="preserve"> ! </w:t>
      </w:r>
      <w:r>
        <w:t>Ça s</w:t>
      </w:r>
      <w:r w:rsidR="00763276">
        <w:t>’</w:t>
      </w:r>
      <w:r>
        <w:t>assomme</w:t>
      </w:r>
      <w:r w:rsidR="00763276">
        <w:t xml:space="preserve">, </w:t>
      </w:r>
      <w:r>
        <w:t>ça se mange ou ça se châtre</w:t>
      </w:r>
      <w:r w:rsidR="00763276">
        <w:t xml:space="preserve"> ! </w:t>
      </w:r>
      <w:r>
        <w:t>On vous lui coupe les oreilles</w:t>
      </w:r>
      <w:r w:rsidR="00763276">
        <w:t xml:space="preserve">. </w:t>
      </w:r>
      <w:r>
        <w:t>Qu</w:t>
      </w:r>
      <w:r w:rsidR="00763276">
        <w:t>’</w:t>
      </w:r>
      <w:r>
        <w:t>est-ce que cela peut bien faire</w:t>
      </w:r>
      <w:r w:rsidR="00763276">
        <w:t xml:space="preserve"> ? </w:t>
      </w:r>
      <w:r>
        <w:t>n</w:t>
      </w:r>
      <w:r w:rsidR="00763276">
        <w:t>’</w:t>
      </w:r>
      <w:r>
        <w:t>est-il pas moins que rien</w:t>
      </w:r>
      <w:r w:rsidR="00763276">
        <w:t xml:space="preserve"> ? </w:t>
      </w:r>
      <w:r>
        <w:t>On se sert de lui</w:t>
      </w:r>
      <w:r w:rsidR="00763276">
        <w:t xml:space="preserve">, </w:t>
      </w:r>
      <w:r>
        <w:t>un peu</w:t>
      </w:r>
      <w:r w:rsidR="00763276">
        <w:t xml:space="preserve">, </w:t>
      </w:r>
      <w:r>
        <w:t>à la saison des feux de brousse</w:t>
      </w:r>
      <w:r w:rsidR="00763276">
        <w:t xml:space="preserve"> ! </w:t>
      </w:r>
      <w:r>
        <w:t>C</w:t>
      </w:r>
      <w:r w:rsidR="00763276">
        <w:t>’</w:t>
      </w:r>
      <w:r>
        <w:t>est qu</w:t>
      </w:r>
      <w:r w:rsidR="00763276">
        <w:t>’</w:t>
      </w:r>
      <w:r>
        <w:t>il excelle à poursuivre le gibier débusqué</w:t>
      </w:r>
      <w:r w:rsidR="00763276">
        <w:t xml:space="preserve">. </w:t>
      </w:r>
      <w:r>
        <w:t>À part cela</w:t>
      </w:r>
      <w:r w:rsidR="00763276">
        <w:t xml:space="preserve">, </w:t>
      </w:r>
      <w:r>
        <w:t>comme il est inutile</w:t>
      </w:r>
      <w:r w:rsidR="00763276">
        <w:t xml:space="preserve">, </w:t>
      </w:r>
      <w:r>
        <w:t>on ne s</w:t>
      </w:r>
      <w:r w:rsidR="00763276">
        <w:t>’</w:t>
      </w:r>
      <w:r>
        <w:t>en occupe pas</w:t>
      </w:r>
      <w:r w:rsidR="00763276">
        <w:t>.</w:t>
      </w:r>
    </w:p>
    <w:p w14:paraId="29B8F0FA" w14:textId="77777777" w:rsidR="00763276" w:rsidRDefault="00000000">
      <w:r>
        <w:lastRenderedPageBreak/>
        <w:t>Il y avait belle lurette que rien de l</w:t>
      </w:r>
      <w:r w:rsidR="00763276">
        <w:t>’</w:t>
      </w:r>
      <w:r>
        <w:t>esprit des hommes n</w:t>
      </w:r>
      <w:r w:rsidR="00763276">
        <w:t>’</w:t>
      </w:r>
      <w:r>
        <w:t xml:space="preserve">était étranger à </w:t>
      </w:r>
      <w:proofErr w:type="spellStart"/>
      <w:r>
        <w:t>Djouma</w:t>
      </w:r>
      <w:proofErr w:type="spellEnd"/>
      <w:r w:rsidR="00763276">
        <w:t xml:space="preserve">, </w:t>
      </w:r>
      <w:r>
        <w:t>le petit chien roux</w:t>
      </w:r>
      <w:r w:rsidR="00763276">
        <w:t xml:space="preserve"> ! </w:t>
      </w:r>
      <w:r>
        <w:t>Il y avait lon</w:t>
      </w:r>
      <w:r>
        <w:t>g</w:t>
      </w:r>
      <w:r>
        <w:t>temps qu</w:t>
      </w:r>
      <w:r w:rsidR="00763276">
        <w:t>’</w:t>
      </w:r>
      <w:r>
        <w:t>il n</w:t>
      </w:r>
      <w:r w:rsidR="00763276">
        <w:t>’</w:t>
      </w:r>
      <w:r>
        <w:t>ignorait plus que</w:t>
      </w:r>
      <w:r w:rsidR="00763276">
        <w:t xml:space="preserve">, </w:t>
      </w:r>
      <w:r>
        <w:t>s</w:t>
      </w:r>
      <w:r w:rsidR="00763276">
        <w:t>’</w:t>
      </w:r>
      <w:r>
        <w:t>il voulait rester à faire grasse matinée</w:t>
      </w:r>
      <w:r w:rsidR="00763276">
        <w:t xml:space="preserve">, </w:t>
      </w:r>
      <w:r>
        <w:t>personne ne lui porterait de quoi manger</w:t>
      </w:r>
      <w:r w:rsidR="00763276">
        <w:t> !</w:t>
      </w:r>
    </w:p>
    <w:p w14:paraId="4F360AA0" w14:textId="77777777" w:rsidR="00763276" w:rsidRDefault="00000000">
      <w:r>
        <w:t>C</w:t>
      </w:r>
      <w:r w:rsidR="00763276">
        <w:t>’</w:t>
      </w:r>
      <w:r>
        <w:t>est pourquoi il se levait</w:t>
      </w:r>
      <w:r w:rsidR="00763276">
        <w:t xml:space="preserve">. </w:t>
      </w:r>
      <w:r>
        <w:t>Ne savait-il pas qu</w:t>
      </w:r>
      <w:r w:rsidR="00763276">
        <w:t>’</w:t>
      </w:r>
      <w:r>
        <w:t>à l</w:t>
      </w:r>
      <w:r w:rsidR="00763276">
        <w:t>’</w:t>
      </w:r>
      <w:r>
        <w:t>aube</w:t>
      </w:r>
      <w:r w:rsidR="00763276">
        <w:t xml:space="preserve">, </w:t>
      </w:r>
      <w:r>
        <w:t>il fait bon avaler le crottin des chevreaux</w:t>
      </w:r>
      <w:r w:rsidR="00763276">
        <w:t xml:space="preserve"> ! </w:t>
      </w:r>
      <w:r>
        <w:t>Il a encore goût de lait</w:t>
      </w:r>
      <w:r w:rsidR="00763276">
        <w:t xml:space="preserve">. </w:t>
      </w:r>
      <w:r>
        <w:t>R</w:t>
      </w:r>
      <w:r>
        <w:t>e</w:t>
      </w:r>
      <w:r>
        <w:t>pas succulent</w:t>
      </w:r>
      <w:r w:rsidR="00763276">
        <w:t xml:space="preserve">, </w:t>
      </w:r>
      <w:r>
        <w:t>qui le paraît davantage au chien qui n</w:t>
      </w:r>
      <w:r w:rsidR="00763276">
        <w:t>’</w:t>
      </w:r>
      <w:r>
        <w:t>a rien d</w:t>
      </w:r>
      <w:r w:rsidR="00763276">
        <w:t>’</w:t>
      </w:r>
      <w:r>
        <w:t>autre à se mettre sous les crocs</w:t>
      </w:r>
      <w:r w:rsidR="00763276">
        <w:t> !</w:t>
      </w:r>
    </w:p>
    <w:p w14:paraId="7F324E2E" w14:textId="77777777" w:rsidR="00763276" w:rsidRDefault="00000000">
      <w:r>
        <w:t>Du crottin</w:t>
      </w:r>
      <w:r w:rsidR="00763276">
        <w:t xml:space="preserve">, </w:t>
      </w:r>
      <w:r>
        <w:t>il en trouverait sûrement</w:t>
      </w:r>
      <w:r w:rsidR="00763276">
        <w:t xml:space="preserve"> ! </w:t>
      </w:r>
      <w:r>
        <w:t>Trop de fraîcheur r</w:t>
      </w:r>
      <w:r>
        <w:t>é</w:t>
      </w:r>
      <w:r>
        <w:t>gnait encore pour que les bousiers fussent déjà au travail</w:t>
      </w:r>
      <w:r w:rsidR="00763276">
        <w:t xml:space="preserve">. </w:t>
      </w:r>
      <w:r>
        <w:t>Quel bonheur</w:t>
      </w:r>
      <w:r w:rsidR="00763276">
        <w:t xml:space="preserve"> ! </w:t>
      </w:r>
      <w:r>
        <w:t>Il se pourrait même</w:t>
      </w:r>
      <w:r w:rsidR="00763276">
        <w:t xml:space="preserve">, </w:t>
      </w:r>
      <w:r>
        <w:t>si la chance le favorisait</w:t>
      </w:r>
      <w:r w:rsidR="00763276">
        <w:t xml:space="preserve">, </w:t>
      </w:r>
      <w:r>
        <w:t>qu</w:t>
      </w:r>
      <w:r w:rsidR="00763276">
        <w:t>’</w:t>
      </w:r>
      <w:r>
        <w:t>il dénichât des œufs de pintade au cours de ses divagations</w:t>
      </w:r>
      <w:r w:rsidR="00763276">
        <w:t xml:space="preserve">. </w:t>
      </w:r>
      <w:r>
        <w:t>To</w:t>
      </w:r>
      <w:r>
        <w:t>u</w:t>
      </w:r>
      <w:r>
        <w:t>tefois</w:t>
      </w:r>
      <w:r w:rsidR="00763276">
        <w:t xml:space="preserve">, </w:t>
      </w:r>
      <w:r>
        <w:t>il ne fallait pas trop y compter</w:t>
      </w:r>
      <w:r w:rsidR="00763276">
        <w:t>…</w:t>
      </w:r>
    </w:p>
    <w:p w14:paraId="16ECF07D" w14:textId="77777777" w:rsidR="00763276" w:rsidRDefault="00000000">
      <w:r>
        <w:t>Debout</w:t>
      </w:r>
      <w:r w:rsidR="00763276">
        <w:t xml:space="preserve">, </w:t>
      </w:r>
      <w:proofErr w:type="spellStart"/>
      <w:r>
        <w:t>Djouma</w:t>
      </w:r>
      <w:proofErr w:type="spellEnd"/>
      <w:r>
        <w:t xml:space="preserve"> se lécha le ventre et les pattes</w:t>
      </w:r>
      <w:r w:rsidR="00763276">
        <w:t xml:space="preserve">, </w:t>
      </w:r>
      <w:r>
        <w:t>s</w:t>
      </w:r>
      <w:r w:rsidR="00763276">
        <w:t>’</w:t>
      </w:r>
      <w:r>
        <w:t>ébroua vigoureusement</w:t>
      </w:r>
      <w:r w:rsidR="00763276">
        <w:t xml:space="preserve">, </w:t>
      </w:r>
      <w:r>
        <w:t>s</w:t>
      </w:r>
      <w:r w:rsidR="00763276">
        <w:t>’</w:t>
      </w:r>
      <w:r>
        <w:t>épuça</w:t>
      </w:r>
      <w:r w:rsidR="00763276">
        <w:t xml:space="preserve">. </w:t>
      </w:r>
      <w:r>
        <w:t>Puis</w:t>
      </w:r>
      <w:r w:rsidR="00763276">
        <w:t xml:space="preserve">, </w:t>
      </w:r>
      <w:r>
        <w:t>la queue entre les jambes</w:t>
      </w:r>
      <w:r w:rsidR="00763276">
        <w:t xml:space="preserve">, </w:t>
      </w:r>
      <w:r>
        <w:t>le m</w:t>
      </w:r>
      <w:r>
        <w:t>u</w:t>
      </w:r>
      <w:r>
        <w:t>seau à ras de terre</w:t>
      </w:r>
      <w:r w:rsidR="00763276">
        <w:t xml:space="preserve">, </w:t>
      </w:r>
      <w:r>
        <w:t>flapi et misérable</w:t>
      </w:r>
      <w:r w:rsidR="00763276">
        <w:t xml:space="preserve">, </w:t>
      </w:r>
      <w:r>
        <w:t>il se traîna en titubant vers la porte</w:t>
      </w:r>
      <w:r w:rsidR="00763276">
        <w:t>.</w:t>
      </w:r>
    </w:p>
    <w:p w14:paraId="1DA1D694" w14:textId="77777777" w:rsidR="00763276" w:rsidRDefault="00000000">
      <w:r>
        <w:t>Ayant appris à dissimuler ses moindres sentiments</w:t>
      </w:r>
      <w:r w:rsidR="00763276">
        <w:t xml:space="preserve">, </w:t>
      </w:r>
      <w:r>
        <w:t>il fe</w:t>
      </w:r>
      <w:r>
        <w:t>i</w:t>
      </w:r>
      <w:r>
        <w:t>gnait l</w:t>
      </w:r>
      <w:r w:rsidR="00763276">
        <w:t>’</w:t>
      </w:r>
      <w:r>
        <w:t>infinie lassitude d</w:t>
      </w:r>
      <w:r w:rsidR="00763276">
        <w:t>’</w:t>
      </w:r>
      <w:r>
        <w:t>un ennui sans borne</w:t>
      </w:r>
      <w:r w:rsidR="00763276">
        <w:t xml:space="preserve">. </w:t>
      </w:r>
      <w:r>
        <w:t>Toute gaieté de sa part aurait pu inciter Batouala à le suivre</w:t>
      </w:r>
      <w:r w:rsidR="00763276">
        <w:t xml:space="preserve">. </w:t>
      </w:r>
      <w:r>
        <w:t>Or</w:t>
      </w:r>
      <w:r w:rsidR="00763276">
        <w:t xml:space="preserve">, </w:t>
      </w:r>
      <w:r>
        <w:t>c</w:t>
      </w:r>
      <w:r w:rsidR="00763276">
        <w:t>’</w:t>
      </w:r>
      <w:r>
        <w:t>est cela qu</w:t>
      </w:r>
      <w:r w:rsidR="00763276">
        <w:t>’</w:t>
      </w:r>
      <w:r>
        <w:t>il ne fallait pas</w:t>
      </w:r>
      <w:r w:rsidR="00763276">
        <w:t xml:space="preserve">. </w:t>
      </w:r>
      <w:r>
        <w:t>Sinon</w:t>
      </w:r>
      <w:r w:rsidR="00763276">
        <w:t xml:space="preserve">, </w:t>
      </w:r>
      <w:r>
        <w:t>adieu butins de hasard sur lesquels il arrive que l</w:t>
      </w:r>
      <w:r w:rsidR="00763276">
        <w:t>’</w:t>
      </w:r>
      <w:r>
        <w:t>on tombe en arrêt</w:t>
      </w:r>
      <w:r w:rsidR="00763276">
        <w:t> !…</w:t>
      </w:r>
    </w:p>
    <w:p w14:paraId="0F5626C2" w14:textId="77777777" w:rsidR="00763276" w:rsidRDefault="00000000">
      <w:r>
        <w:t>Batouala songeait</w:t>
      </w:r>
      <w:r w:rsidR="00763276">
        <w:t xml:space="preserve">. </w:t>
      </w:r>
      <w:proofErr w:type="spellStart"/>
      <w:r>
        <w:t>Djouma</w:t>
      </w:r>
      <w:proofErr w:type="spellEnd"/>
      <w:r w:rsidR="00763276">
        <w:t xml:space="preserve">, </w:t>
      </w:r>
      <w:r>
        <w:t>les poules</w:t>
      </w:r>
      <w:r w:rsidR="00763276">
        <w:t xml:space="preserve">, </w:t>
      </w:r>
      <w:r>
        <w:t>les canards et les cabris étaient partis</w:t>
      </w:r>
      <w:r w:rsidR="00763276">
        <w:t xml:space="preserve">. </w:t>
      </w:r>
      <w:r>
        <w:t>Il sentit qu</w:t>
      </w:r>
      <w:r w:rsidR="00763276">
        <w:t>’</w:t>
      </w:r>
      <w:r>
        <w:t>il se devait de les imiter</w:t>
      </w:r>
      <w:r w:rsidR="00763276">
        <w:t xml:space="preserve">. </w:t>
      </w:r>
      <w:r>
        <w:t>Et puis</w:t>
      </w:r>
      <w:r w:rsidR="00763276">
        <w:t xml:space="preserve">, </w:t>
      </w:r>
      <w:r>
        <w:t>il y avait cette fête de la circoncision</w:t>
      </w:r>
      <w:r w:rsidR="00763276">
        <w:t xml:space="preserve">. </w:t>
      </w:r>
      <w:r>
        <w:t>Il n</w:t>
      </w:r>
      <w:r w:rsidR="00763276">
        <w:t>’</w:t>
      </w:r>
      <w:r>
        <w:t>y avait encore i</w:t>
      </w:r>
      <w:r>
        <w:t>n</w:t>
      </w:r>
      <w:r>
        <w:t>vité personne</w:t>
      </w:r>
      <w:r w:rsidR="00763276">
        <w:t xml:space="preserve">. </w:t>
      </w:r>
      <w:r>
        <w:t>Il était temps de réparer cet oubli</w:t>
      </w:r>
      <w:r w:rsidR="00763276">
        <w:t>.</w:t>
      </w:r>
    </w:p>
    <w:p w14:paraId="297EFE23" w14:textId="77777777" w:rsidR="00763276" w:rsidRDefault="00000000">
      <w:r>
        <w:t>Une fois qu</w:t>
      </w:r>
      <w:r w:rsidR="00763276">
        <w:t>’</w:t>
      </w:r>
      <w:r>
        <w:t>il se fut frotté les yeux du revers de la main et mouché des doigts</w:t>
      </w:r>
      <w:r w:rsidR="00763276">
        <w:t xml:space="preserve">, </w:t>
      </w:r>
      <w:r>
        <w:t>il se leva en se grattant</w:t>
      </w:r>
      <w:r w:rsidR="00763276">
        <w:t xml:space="preserve">. </w:t>
      </w:r>
      <w:r>
        <w:t>Il se gratta sous les aisselles</w:t>
      </w:r>
      <w:r w:rsidR="00763276">
        <w:t xml:space="preserve">. </w:t>
      </w:r>
      <w:r>
        <w:t>Il se gratta les cuisses</w:t>
      </w:r>
      <w:r w:rsidR="00763276">
        <w:t xml:space="preserve">, </w:t>
      </w:r>
      <w:r>
        <w:t>la tête</w:t>
      </w:r>
      <w:r w:rsidR="00763276">
        <w:t xml:space="preserve">, </w:t>
      </w:r>
      <w:r>
        <w:t>les fesses</w:t>
      </w:r>
      <w:r w:rsidR="00763276">
        <w:t xml:space="preserve">, </w:t>
      </w:r>
      <w:r>
        <w:t>les bras</w:t>
      </w:r>
      <w:r w:rsidR="00763276">
        <w:t>.</w:t>
      </w:r>
    </w:p>
    <w:p w14:paraId="74642E97" w14:textId="77777777" w:rsidR="00763276" w:rsidRDefault="00000000">
      <w:bookmarkStart w:id="4" w:name="bookmark2"/>
      <w:bookmarkEnd w:id="4"/>
      <w:r>
        <w:lastRenderedPageBreak/>
        <w:t>Se gratter est un exercice excellent</w:t>
      </w:r>
      <w:r w:rsidR="00763276">
        <w:t xml:space="preserve">. </w:t>
      </w:r>
      <w:r>
        <w:t>Il active la circulation du sang</w:t>
      </w:r>
      <w:r w:rsidR="00763276">
        <w:t xml:space="preserve">. </w:t>
      </w:r>
      <w:r>
        <w:t>C</w:t>
      </w:r>
      <w:r w:rsidR="00763276">
        <w:t>’</w:t>
      </w:r>
      <w:r>
        <w:t>est aussi un plaisir et un indice</w:t>
      </w:r>
      <w:r w:rsidR="00763276">
        <w:t>.</w:t>
      </w:r>
    </w:p>
    <w:p w14:paraId="67855A3C" w14:textId="77777777" w:rsidR="00763276" w:rsidRDefault="00000000">
      <w:r>
        <w:t>On n</w:t>
      </w:r>
      <w:r w:rsidR="00763276">
        <w:t>’</w:t>
      </w:r>
      <w:r>
        <w:t>a qu</w:t>
      </w:r>
      <w:r w:rsidR="00763276">
        <w:t>’</w:t>
      </w:r>
      <w:r>
        <w:t>à regarder autour de soi</w:t>
      </w:r>
      <w:r w:rsidR="00763276">
        <w:t xml:space="preserve">. </w:t>
      </w:r>
      <w:r>
        <w:t>Tous les êtres animés se grattent</w:t>
      </w:r>
      <w:r w:rsidR="00763276">
        <w:t xml:space="preserve">, </w:t>
      </w:r>
      <w:r>
        <w:t>au sortir du sommeil</w:t>
      </w:r>
      <w:r w:rsidR="00763276">
        <w:t xml:space="preserve">. </w:t>
      </w:r>
      <w:r>
        <w:t>L</w:t>
      </w:r>
      <w:r w:rsidR="00763276">
        <w:t>’</w:t>
      </w:r>
      <w:r>
        <w:t>exemple est bon à suivre</w:t>
      </w:r>
      <w:r w:rsidR="00763276">
        <w:t xml:space="preserve">, </w:t>
      </w:r>
      <w:r>
        <w:t>pui</w:t>
      </w:r>
      <w:r>
        <w:t>s</w:t>
      </w:r>
      <w:r>
        <w:t>que naturel</w:t>
      </w:r>
      <w:r w:rsidR="00763276">
        <w:t xml:space="preserve">. </w:t>
      </w:r>
      <w:r>
        <w:t>Est mal réveillé qui ne se gratte pas</w:t>
      </w:r>
      <w:r w:rsidR="00763276">
        <w:t>.</w:t>
      </w:r>
    </w:p>
    <w:p w14:paraId="1382889A" w14:textId="77777777" w:rsidR="00763276" w:rsidRDefault="00000000">
      <w:r>
        <w:t>Mais si se gratter est bien</w:t>
      </w:r>
      <w:r w:rsidR="00763276">
        <w:t xml:space="preserve">, </w:t>
      </w:r>
      <w:r>
        <w:t>bâiller vaut mieux</w:t>
      </w:r>
      <w:r w:rsidR="00763276">
        <w:t xml:space="preserve">. </w:t>
      </w:r>
      <w:r>
        <w:t>C</w:t>
      </w:r>
      <w:r w:rsidR="00763276">
        <w:t>’</w:t>
      </w:r>
      <w:r>
        <w:t>est une f</w:t>
      </w:r>
      <w:r>
        <w:t>a</w:t>
      </w:r>
      <w:r>
        <w:t>çon de chasser le sommeil par la bouche</w:t>
      </w:r>
      <w:r w:rsidR="00763276">
        <w:t>.</w:t>
      </w:r>
    </w:p>
    <w:p w14:paraId="70657591" w14:textId="77777777" w:rsidR="00763276" w:rsidRDefault="00000000">
      <w:r>
        <w:t>On peut aisément se rendre compte de cette manifestation surnaturelle</w:t>
      </w:r>
      <w:r w:rsidR="00763276">
        <w:t xml:space="preserve">. </w:t>
      </w:r>
      <w:r>
        <w:t>N</w:t>
      </w:r>
      <w:r w:rsidR="00763276">
        <w:t>’</w:t>
      </w:r>
      <w:r>
        <w:t>est-ce pas durant les froides journées que tout le monde expire une sorte de fumée</w:t>
      </w:r>
      <w:r w:rsidR="00763276">
        <w:t xml:space="preserve"> ? </w:t>
      </w:r>
      <w:r>
        <w:t>Entre autres choses</w:t>
      </w:r>
      <w:r w:rsidR="00763276">
        <w:t xml:space="preserve">, </w:t>
      </w:r>
      <w:r>
        <w:t>cela certifie que le sommeil n</w:t>
      </w:r>
      <w:r w:rsidR="00763276">
        <w:t>’</w:t>
      </w:r>
      <w:r>
        <w:t>est qu</w:t>
      </w:r>
      <w:r w:rsidR="00763276">
        <w:t>’</w:t>
      </w:r>
      <w:r>
        <w:t>une manière de feu secret</w:t>
      </w:r>
      <w:r w:rsidR="00763276">
        <w:t xml:space="preserve">. </w:t>
      </w:r>
      <w:r>
        <w:t>Il en avait l</w:t>
      </w:r>
      <w:r w:rsidR="00763276">
        <w:t>’</w:t>
      </w:r>
      <w:r>
        <w:t>assurance</w:t>
      </w:r>
      <w:r w:rsidR="00763276">
        <w:t xml:space="preserve">, </w:t>
      </w:r>
      <w:r>
        <w:t>lui</w:t>
      </w:r>
      <w:r w:rsidR="00763276">
        <w:t xml:space="preserve">, </w:t>
      </w:r>
      <w:r>
        <w:t>Batouala</w:t>
      </w:r>
      <w:r w:rsidR="00763276">
        <w:t xml:space="preserve">. </w:t>
      </w:r>
      <w:r>
        <w:t>Un sorcier est infaillible</w:t>
      </w:r>
      <w:r w:rsidR="00763276">
        <w:t xml:space="preserve">. </w:t>
      </w:r>
      <w:r>
        <w:t>Et</w:t>
      </w:r>
      <w:r w:rsidR="00763276">
        <w:t xml:space="preserve">, </w:t>
      </w:r>
      <w:r>
        <w:t>d</w:t>
      </w:r>
      <w:r>
        <w:t>e</w:t>
      </w:r>
      <w:r>
        <w:t>puis que son vieux père lui avait transmis ses pouvoirs</w:t>
      </w:r>
      <w:r w:rsidR="00763276">
        <w:t xml:space="preserve">, </w:t>
      </w:r>
      <w:r>
        <w:t>il était sorcier</w:t>
      </w:r>
      <w:r w:rsidR="00763276">
        <w:t xml:space="preserve">, </w:t>
      </w:r>
      <w:r>
        <w:t>il était N</w:t>
      </w:r>
      <w:r w:rsidR="00763276">
        <w:t>’</w:t>
      </w:r>
      <w:proofErr w:type="spellStart"/>
      <w:r>
        <w:t>Gakoura</w:t>
      </w:r>
      <w:proofErr w:type="spellEnd"/>
      <w:r w:rsidR="00763276">
        <w:t>.</w:t>
      </w:r>
    </w:p>
    <w:p w14:paraId="109A36AD" w14:textId="77777777" w:rsidR="00763276" w:rsidRDefault="00000000">
      <w:r>
        <w:t>D</w:t>
      </w:r>
      <w:r w:rsidR="00763276">
        <w:t>’</w:t>
      </w:r>
      <w:r>
        <w:t>ailleurs</w:t>
      </w:r>
      <w:r w:rsidR="00763276">
        <w:t xml:space="preserve">, </w:t>
      </w:r>
      <w:r>
        <w:t>voyons</w:t>
      </w:r>
      <w:r w:rsidR="00763276">
        <w:t xml:space="preserve"> ! </w:t>
      </w:r>
      <w:r>
        <w:t>Si le sommeil n</w:t>
      </w:r>
      <w:r w:rsidR="00763276">
        <w:t>’</w:t>
      </w:r>
      <w:r>
        <w:t>est pas un feu intérieur</w:t>
      </w:r>
      <w:r w:rsidR="00763276">
        <w:t xml:space="preserve">, </w:t>
      </w:r>
      <w:r>
        <w:t>d</w:t>
      </w:r>
      <w:r w:rsidR="00763276">
        <w:t>’</w:t>
      </w:r>
      <w:r>
        <w:t>où peut provenir cette fumée</w:t>
      </w:r>
      <w:r w:rsidR="00763276">
        <w:t xml:space="preserve"> ? </w:t>
      </w:r>
      <w:r>
        <w:t>Qui a vu une fumée sans feu</w:t>
      </w:r>
      <w:r w:rsidR="00763276">
        <w:t xml:space="preserve"> ? </w:t>
      </w:r>
      <w:r>
        <w:t>Il attendait les arguments</w:t>
      </w:r>
      <w:r w:rsidR="00763276">
        <w:t xml:space="preserve">, </w:t>
      </w:r>
      <w:r>
        <w:t>à coup sûr remarquables</w:t>
      </w:r>
      <w:r w:rsidR="00763276">
        <w:t xml:space="preserve">, </w:t>
      </w:r>
      <w:r>
        <w:t>de son contradicteur</w:t>
      </w:r>
      <w:r w:rsidR="00763276">
        <w:t>.</w:t>
      </w:r>
    </w:p>
    <w:p w14:paraId="64AADB98" w14:textId="77777777" w:rsidR="00763276" w:rsidRDefault="00000000">
      <w:r>
        <w:t>Bâiller par ci</w:t>
      </w:r>
      <w:r w:rsidR="00763276">
        <w:t xml:space="preserve">, </w:t>
      </w:r>
      <w:r>
        <w:t xml:space="preserve">se gratter </w:t>
      </w:r>
      <w:proofErr w:type="spellStart"/>
      <w:r>
        <w:t>par là</w:t>
      </w:r>
      <w:proofErr w:type="spellEnd"/>
      <w:r w:rsidR="00763276">
        <w:t xml:space="preserve">, </w:t>
      </w:r>
      <w:r>
        <w:t>ne sont que gestes de m</w:t>
      </w:r>
      <w:r>
        <w:t>i</w:t>
      </w:r>
      <w:r>
        <w:t>nime importance</w:t>
      </w:r>
      <w:r w:rsidR="00763276">
        <w:t xml:space="preserve">. </w:t>
      </w:r>
      <w:r>
        <w:t>Tout en les continuant</w:t>
      </w:r>
      <w:r w:rsidR="00763276">
        <w:t xml:space="preserve">, </w:t>
      </w:r>
      <w:r>
        <w:t>Batouala eut des re</w:t>
      </w:r>
      <w:r>
        <w:t>n</w:t>
      </w:r>
      <w:r>
        <w:t>vois retentissants</w:t>
      </w:r>
      <w:r w:rsidR="00763276">
        <w:t xml:space="preserve">. </w:t>
      </w:r>
      <w:r>
        <w:t>Cette vieille habitude lui venait de ses parents qui</w:t>
      </w:r>
      <w:r w:rsidR="00763276">
        <w:t xml:space="preserve">, </w:t>
      </w:r>
      <w:r>
        <w:t>eux</w:t>
      </w:r>
      <w:r w:rsidR="00763276">
        <w:t xml:space="preserve">, </w:t>
      </w:r>
      <w:r>
        <w:t>l</w:t>
      </w:r>
      <w:r w:rsidR="00763276">
        <w:t>’</w:t>
      </w:r>
      <w:r>
        <w:t>avaient héritée des leurs</w:t>
      </w:r>
      <w:r w:rsidR="00763276">
        <w:t>.</w:t>
      </w:r>
    </w:p>
    <w:p w14:paraId="552B7091" w14:textId="77777777" w:rsidR="00763276" w:rsidRDefault="00000000">
      <w:r>
        <w:t>Les anciennes coutumes sont les meilleures</w:t>
      </w:r>
      <w:r w:rsidR="00763276">
        <w:t xml:space="preserve">. </w:t>
      </w:r>
      <w:r>
        <w:t>On ne saurait trop les observer</w:t>
      </w:r>
      <w:r w:rsidR="00763276">
        <w:t xml:space="preserve">. </w:t>
      </w:r>
      <w:r>
        <w:t>Elles se fondent sur l</w:t>
      </w:r>
      <w:r w:rsidR="00763276">
        <w:t>’</w:t>
      </w:r>
      <w:r>
        <w:t>expérience</w:t>
      </w:r>
      <w:r w:rsidR="00763276">
        <w:t>.</w:t>
      </w:r>
    </w:p>
    <w:p w14:paraId="1AD1FDDA" w14:textId="77777777" w:rsidR="00763276" w:rsidRDefault="00000000">
      <w:r>
        <w:t>Ainsi pensait Batouala</w:t>
      </w:r>
      <w:r w:rsidR="00763276">
        <w:t xml:space="preserve">. </w:t>
      </w:r>
      <w:r>
        <w:t>Il était le gardien des mœurs désu</w:t>
      </w:r>
      <w:r>
        <w:t>è</w:t>
      </w:r>
      <w:r>
        <w:t>tes</w:t>
      </w:r>
      <w:r w:rsidR="00763276">
        <w:t xml:space="preserve">, </w:t>
      </w:r>
      <w:r>
        <w:t>demeurait fidèle à ce que ses ancêtres lui avaient légué</w:t>
      </w:r>
      <w:r w:rsidR="00763276">
        <w:t>.</w:t>
      </w:r>
    </w:p>
    <w:p w14:paraId="0F91EAEB" w14:textId="77777777" w:rsidR="00763276" w:rsidRDefault="00000000">
      <w:r>
        <w:t>Il n</w:t>
      </w:r>
      <w:r w:rsidR="00763276">
        <w:t>’</w:t>
      </w:r>
      <w:r>
        <w:t xml:space="preserve">approfondissait rien </w:t>
      </w:r>
      <w:proofErr w:type="spellStart"/>
      <w:r>
        <w:t>au delà</w:t>
      </w:r>
      <w:proofErr w:type="spellEnd"/>
      <w:r w:rsidR="00763276">
        <w:t xml:space="preserve">. </w:t>
      </w:r>
      <w:r>
        <w:t>Contre l</w:t>
      </w:r>
      <w:r w:rsidR="00763276">
        <w:t>’</w:t>
      </w:r>
      <w:r>
        <w:t>usage</w:t>
      </w:r>
      <w:r w:rsidR="00763276">
        <w:t xml:space="preserve">, </w:t>
      </w:r>
      <w:r>
        <w:t>tout ra</w:t>
      </w:r>
      <w:r>
        <w:t>i</w:t>
      </w:r>
      <w:r>
        <w:t>sonnement est inutile</w:t>
      </w:r>
      <w:r w:rsidR="00763276">
        <w:t>…</w:t>
      </w:r>
    </w:p>
    <w:p w14:paraId="242235CC" w14:textId="77777777" w:rsidR="00763276" w:rsidRDefault="00000000">
      <w:r>
        <w:lastRenderedPageBreak/>
        <w:t>Oui</w:t>
      </w:r>
      <w:r w:rsidR="00763276">
        <w:t xml:space="preserve">. </w:t>
      </w:r>
      <w:r>
        <w:t>Tantôt</w:t>
      </w:r>
      <w:r w:rsidR="00763276">
        <w:t xml:space="preserve">, </w:t>
      </w:r>
      <w:r>
        <w:t>il ferait savoir à ses amis où et quand l</w:t>
      </w:r>
      <w:r w:rsidR="00763276">
        <w:t>’</w:t>
      </w:r>
      <w:r>
        <w:t>on pr</w:t>
      </w:r>
      <w:r>
        <w:t>o</w:t>
      </w:r>
      <w:r>
        <w:t>céderait à la fête de la circoncision</w:t>
      </w:r>
      <w:r w:rsidR="00763276">
        <w:t xml:space="preserve">. </w:t>
      </w:r>
      <w:r>
        <w:t>Pour le moment</w:t>
      </w:r>
      <w:r w:rsidR="00763276">
        <w:t xml:space="preserve">, </w:t>
      </w:r>
      <w:r>
        <w:t>il se contenta de ranimer le seul feu qui eût chauffé son sommeil</w:t>
      </w:r>
      <w:r w:rsidR="00763276">
        <w:t xml:space="preserve">. </w:t>
      </w:r>
      <w:r>
        <w:t>À son réveil</w:t>
      </w:r>
      <w:r w:rsidR="00763276">
        <w:t xml:space="preserve">, </w:t>
      </w:r>
      <w:proofErr w:type="spellStart"/>
      <w:r>
        <w:t>Yassiguindja</w:t>
      </w:r>
      <w:proofErr w:type="spellEnd"/>
      <w:r>
        <w:t xml:space="preserve"> n</w:t>
      </w:r>
      <w:r w:rsidR="00763276">
        <w:t>’</w:t>
      </w:r>
      <w:r>
        <w:t>aurait qu</w:t>
      </w:r>
      <w:r w:rsidR="00763276">
        <w:t>’</w:t>
      </w:r>
      <w:r>
        <w:t>à arranger le sien</w:t>
      </w:r>
      <w:r w:rsidR="00763276">
        <w:t xml:space="preserve">. </w:t>
      </w:r>
      <w:r>
        <w:t>On ne vit que pour soi</w:t>
      </w:r>
      <w:r w:rsidR="00763276">
        <w:t xml:space="preserve">, </w:t>
      </w:r>
      <w:r>
        <w:t>non pour autrui</w:t>
      </w:r>
      <w:r w:rsidR="00763276">
        <w:t xml:space="preserve">. </w:t>
      </w:r>
      <w:r>
        <w:t>Du moins</w:t>
      </w:r>
      <w:r w:rsidR="00763276">
        <w:t xml:space="preserve">, </w:t>
      </w:r>
      <w:r>
        <w:t>on le lui avait appris</w:t>
      </w:r>
      <w:r w:rsidR="00763276">
        <w:t>.</w:t>
      </w:r>
    </w:p>
    <w:p w14:paraId="11E4F0DB" w14:textId="77777777" w:rsidR="00763276" w:rsidRDefault="00000000">
      <w:r>
        <w:t>Cela fait</w:t>
      </w:r>
      <w:r w:rsidR="00763276">
        <w:t xml:space="preserve">, </w:t>
      </w:r>
      <w:r>
        <w:t>il sortit</w:t>
      </w:r>
      <w:r w:rsidR="00763276">
        <w:t>.</w:t>
      </w:r>
    </w:p>
    <w:p w14:paraId="5FBB9B21" w14:textId="77777777" w:rsidR="00763276" w:rsidRDefault="00000000">
      <w:r>
        <w:t>Il ne tarda pas à rentrer</w:t>
      </w:r>
      <w:r w:rsidR="00763276">
        <w:t xml:space="preserve">. </w:t>
      </w:r>
      <w:r>
        <w:t>De même que tous les jours</w:t>
      </w:r>
      <w:r w:rsidR="00763276">
        <w:t xml:space="preserve">, </w:t>
      </w:r>
      <w:r>
        <w:t>qu</w:t>
      </w:r>
      <w:r w:rsidR="00763276">
        <w:t>’</w:t>
      </w:r>
      <w:r>
        <w:t>ils soient de saison sèche ou de saison des pluies</w:t>
      </w:r>
      <w:r w:rsidR="00763276">
        <w:t xml:space="preserve">, </w:t>
      </w:r>
      <w:r>
        <w:t>il n</w:t>
      </w:r>
      <w:r w:rsidR="00763276">
        <w:t>’</w:t>
      </w:r>
      <w:r>
        <w:t>avait pour tout vêtement que son cache-sexe</w:t>
      </w:r>
      <w:r w:rsidR="00763276">
        <w:t xml:space="preserve">. </w:t>
      </w:r>
      <w:r>
        <w:t>Aussi le froid l</w:t>
      </w:r>
      <w:r w:rsidR="00763276">
        <w:t>’</w:t>
      </w:r>
      <w:r>
        <w:t>avait-il saisi</w:t>
      </w:r>
      <w:r w:rsidR="00763276">
        <w:t>.</w:t>
      </w:r>
    </w:p>
    <w:p w14:paraId="65A38722" w14:textId="77777777" w:rsidR="00763276" w:rsidRDefault="00000000">
      <w:r>
        <w:t>Le brouillard était dense</w:t>
      </w:r>
      <w:r w:rsidR="00763276">
        <w:t xml:space="preserve">, </w:t>
      </w:r>
      <w:r>
        <w:t>si dense qu</w:t>
      </w:r>
      <w:r w:rsidR="00763276">
        <w:t>’</w:t>
      </w:r>
      <w:r>
        <w:t>il n</w:t>
      </w:r>
      <w:r w:rsidR="00763276">
        <w:t>’</w:t>
      </w:r>
      <w:r>
        <w:t>avait pas même pu deviner les cases où reposaient ses huit autres femmes et les enfants qu</w:t>
      </w:r>
      <w:r w:rsidR="00763276">
        <w:t>’</w:t>
      </w:r>
      <w:r>
        <w:t>il avait eus d</w:t>
      </w:r>
      <w:r w:rsidR="00763276">
        <w:t>’</w:t>
      </w:r>
      <w:r>
        <w:t>elles</w:t>
      </w:r>
      <w:r w:rsidR="00763276">
        <w:t>.</w:t>
      </w:r>
    </w:p>
    <w:p w14:paraId="5F9A242C" w14:textId="77777777" w:rsidR="00763276" w:rsidRDefault="00000000">
      <w:r>
        <w:t>Brrr</w:t>
      </w:r>
      <w:r w:rsidR="00763276">
        <w:t xml:space="preserve"> ! </w:t>
      </w:r>
      <w:r>
        <w:t>Accroupi</w:t>
      </w:r>
      <w:r w:rsidR="00763276">
        <w:t xml:space="preserve">, </w:t>
      </w:r>
      <w:r>
        <w:t>grelottant</w:t>
      </w:r>
      <w:r w:rsidR="00763276">
        <w:t xml:space="preserve">, </w:t>
      </w:r>
      <w:r>
        <w:t>les yeux rouges</w:t>
      </w:r>
      <w:r w:rsidR="00763276">
        <w:t xml:space="preserve">, </w:t>
      </w:r>
      <w:r>
        <w:t>les bras croisés</w:t>
      </w:r>
      <w:r w:rsidR="00763276">
        <w:t xml:space="preserve">, </w:t>
      </w:r>
      <w:r>
        <w:t>il claquait des dents</w:t>
      </w:r>
      <w:r w:rsidR="00763276">
        <w:t>.</w:t>
      </w:r>
    </w:p>
    <w:p w14:paraId="0FAA9E27" w14:textId="77777777" w:rsidR="00763276" w:rsidRDefault="00000000">
      <w:r>
        <w:t>La bonne chaleur du feu eut tôt dégourdi ses membres a</w:t>
      </w:r>
      <w:r>
        <w:t>n</w:t>
      </w:r>
      <w:r>
        <w:t>kylosés</w:t>
      </w:r>
      <w:r w:rsidR="00763276">
        <w:t xml:space="preserve">. </w:t>
      </w:r>
      <w:r>
        <w:t>Les mains dominant la flamme</w:t>
      </w:r>
      <w:r w:rsidR="00763276">
        <w:t xml:space="preserve">, </w:t>
      </w:r>
      <w:r>
        <w:t>il commença de fr</w:t>
      </w:r>
      <w:r>
        <w:t>e</w:t>
      </w:r>
      <w:r>
        <w:t>donner l</w:t>
      </w:r>
      <w:r w:rsidR="00763276">
        <w:t>’</w:t>
      </w:r>
      <w:r>
        <w:t>air d</w:t>
      </w:r>
      <w:r w:rsidR="00763276">
        <w:t>’</w:t>
      </w:r>
      <w:r>
        <w:t>une chanson fameuse</w:t>
      </w:r>
      <w:r w:rsidR="00763276">
        <w:t xml:space="preserve">. </w:t>
      </w:r>
      <w:r>
        <w:t>À mesure</w:t>
      </w:r>
      <w:r w:rsidR="00763276">
        <w:t xml:space="preserve">, </w:t>
      </w:r>
      <w:r>
        <w:t>il en inventait les paroles</w:t>
      </w:r>
      <w:r w:rsidR="00763276">
        <w:t xml:space="preserve">. </w:t>
      </w:r>
      <w:r>
        <w:t xml:space="preserve">On y parlait beaucoup de </w:t>
      </w:r>
      <w:r w:rsidR="00763276">
        <w:t>« </w:t>
      </w:r>
      <w:r>
        <w:t>commandants</w:t>
      </w:r>
      <w:r w:rsidR="00763276">
        <w:t> »</w:t>
      </w:r>
      <w:r>
        <w:t xml:space="preserve"> blancs et de femmes</w:t>
      </w:r>
      <w:r w:rsidR="00763276">
        <w:t>.</w:t>
      </w:r>
    </w:p>
    <w:p w14:paraId="55CCE7DF" w14:textId="77777777" w:rsidR="00763276" w:rsidRDefault="00000000">
      <w:r>
        <w:t xml:space="preserve">Le mot </w:t>
      </w:r>
      <w:r w:rsidR="00763276">
        <w:t>« </w:t>
      </w:r>
      <w:proofErr w:type="spellStart"/>
      <w:r>
        <w:t>yassi</w:t>
      </w:r>
      <w:proofErr w:type="spellEnd"/>
      <w:r w:rsidR="00763276">
        <w:t> »</w:t>
      </w:r>
      <w:r>
        <w:t xml:space="preserve"> revenant trop souvent au refrain</w:t>
      </w:r>
      <w:r w:rsidR="00763276">
        <w:t xml:space="preserve">, </w:t>
      </w:r>
      <w:r>
        <w:t>il pensa à la sienne</w:t>
      </w:r>
      <w:r w:rsidR="00763276">
        <w:t xml:space="preserve">, </w:t>
      </w:r>
      <w:proofErr w:type="spellStart"/>
      <w:r>
        <w:t>Yassiguindja</w:t>
      </w:r>
      <w:proofErr w:type="spellEnd"/>
      <w:r w:rsidR="00763276">
        <w:t xml:space="preserve">. </w:t>
      </w:r>
      <w:r>
        <w:t>Par association d</w:t>
      </w:r>
      <w:r w:rsidR="00763276">
        <w:t>’</w:t>
      </w:r>
      <w:r>
        <w:t>idées</w:t>
      </w:r>
      <w:r w:rsidR="00763276">
        <w:t xml:space="preserve">, </w:t>
      </w:r>
      <w:r>
        <w:t>de même que tous les autres matins en se levant</w:t>
      </w:r>
      <w:r w:rsidR="00763276">
        <w:t xml:space="preserve">, </w:t>
      </w:r>
      <w:r>
        <w:t>il voulut remplir ses fon</w:t>
      </w:r>
      <w:r>
        <w:t>c</w:t>
      </w:r>
      <w:r>
        <w:t>tions de mâle</w:t>
      </w:r>
      <w:r w:rsidR="00763276">
        <w:t>.</w:t>
      </w:r>
    </w:p>
    <w:p w14:paraId="5A51E3E5" w14:textId="77777777" w:rsidR="00763276" w:rsidRDefault="00000000">
      <w:r>
        <w:t>Comme elle était habituée à leur accomplissement quot</w:t>
      </w:r>
      <w:r>
        <w:t>i</w:t>
      </w:r>
      <w:r>
        <w:t>dien</w:t>
      </w:r>
      <w:r w:rsidR="00763276">
        <w:t xml:space="preserve">, </w:t>
      </w:r>
      <w:r>
        <w:t>bien qu</w:t>
      </w:r>
      <w:r w:rsidR="00763276">
        <w:t>’</w:t>
      </w:r>
      <w:r>
        <w:t>elle dormît encore</w:t>
      </w:r>
      <w:r w:rsidR="00763276">
        <w:t xml:space="preserve">, </w:t>
      </w:r>
      <w:r>
        <w:t>il n</w:t>
      </w:r>
      <w:r w:rsidR="00763276">
        <w:t>’</w:t>
      </w:r>
      <w:r>
        <w:t>était pas nécessaire qu</w:t>
      </w:r>
      <w:r w:rsidR="00763276">
        <w:t>’</w:t>
      </w:r>
      <w:r>
        <w:t>il la réveillât</w:t>
      </w:r>
      <w:r w:rsidR="00763276">
        <w:t>.</w:t>
      </w:r>
    </w:p>
    <w:p w14:paraId="3A20FFCD" w14:textId="77777777" w:rsidR="00763276" w:rsidRDefault="00000000">
      <w:r>
        <w:t>Elle se réveillerait bien toute seule</w:t>
      </w:r>
      <w:r w:rsidR="00763276">
        <w:t> !…</w:t>
      </w:r>
    </w:p>
    <w:p w14:paraId="2F713604" w14:textId="77777777" w:rsidR="00763276" w:rsidRDefault="00000000">
      <w:r>
        <w:lastRenderedPageBreak/>
        <w:t>Des horizons où le soleil se lève à ceux où il se couche</w:t>
      </w:r>
      <w:r w:rsidR="00763276">
        <w:t xml:space="preserve">, </w:t>
      </w:r>
      <w:r>
        <w:t>le vent pousse les brouillards</w:t>
      </w:r>
      <w:r w:rsidR="00763276">
        <w:t xml:space="preserve">. </w:t>
      </w:r>
      <w:r>
        <w:t xml:space="preserve">Ils enveloppent de leurs pagnes la hauteur des </w:t>
      </w:r>
      <w:r w:rsidR="00763276">
        <w:t>« </w:t>
      </w:r>
      <w:proofErr w:type="spellStart"/>
      <w:r>
        <w:t>kagas</w:t>
      </w:r>
      <w:proofErr w:type="spellEnd"/>
      <w:r w:rsidR="00763276">
        <w:t xml:space="preserve"> », </w:t>
      </w:r>
      <w:r>
        <w:t>qui n</w:t>
      </w:r>
      <w:r w:rsidR="00763276">
        <w:t>’</w:t>
      </w:r>
      <w:r>
        <w:t>apparaissent que vaguement e</w:t>
      </w:r>
      <w:r>
        <w:t>n</w:t>
      </w:r>
      <w:r>
        <w:t>core</w:t>
      </w:r>
      <w:r w:rsidR="00763276">
        <w:t xml:space="preserve">. </w:t>
      </w:r>
      <w:r>
        <w:t>Et</w:t>
      </w:r>
      <w:r w:rsidR="00763276">
        <w:t xml:space="preserve">, </w:t>
      </w:r>
      <w:r>
        <w:t>dans ces brumes</w:t>
      </w:r>
      <w:r w:rsidR="00763276">
        <w:t xml:space="preserve">, </w:t>
      </w:r>
      <w:r>
        <w:t>tous les oiseaux chantent</w:t>
      </w:r>
      <w:r w:rsidR="00763276">
        <w:t xml:space="preserve">, </w:t>
      </w:r>
      <w:r>
        <w:t>des perr</w:t>
      </w:r>
      <w:r>
        <w:t>o</w:t>
      </w:r>
      <w:r>
        <w:t>quets aux merles-métalliques</w:t>
      </w:r>
      <w:r w:rsidR="00763276">
        <w:t xml:space="preserve">, </w:t>
      </w:r>
      <w:r>
        <w:t>des hoche-queue aux gendarmes et aux toucans</w:t>
      </w:r>
      <w:r w:rsidR="00763276">
        <w:t>.</w:t>
      </w:r>
    </w:p>
    <w:p w14:paraId="0B920A26" w14:textId="77777777" w:rsidR="00763276" w:rsidRDefault="00000000">
      <w:r>
        <w:t>Les tourterelles rasent le sol de leur vol</w:t>
      </w:r>
      <w:r w:rsidR="00763276">
        <w:t xml:space="preserve">. </w:t>
      </w:r>
      <w:r>
        <w:t>Les poules s</w:t>
      </w:r>
      <w:r w:rsidR="00763276">
        <w:t>’</w:t>
      </w:r>
      <w:r>
        <w:t>enfuient</w:t>
      </w:r>
      <w:r w:rsidR="00763276">
        <w:t xml:space="preserve">, </w:t>
      </w:r>
      <w:r>
        <w:t>tête sous l</w:t>
      </w:r>
      <w:r w:rsidR="00763276">
        <w:t>’</w:t>
      </w:r>
      <w:r>
        <w:t>aile</w:t>
      </w:r>
      <w:r w:rsidR="00763276">
        <w:t xml:space="preserve">, </w:t>
      </w:r>
      <w:r>
        <w:t>dès qu</w:t>
      </w:r>
      <w:r w:rsidR="00763276">
        <w:t>’</w:t>
      </w:r>
      <w:r>
        <w:t>elles voient</w:t>
      </w:r>
      <w:r w:rsidR="00763276">
        <w:t xml:space="preserve">, </w:t>
      </w:r>
      <w:r>
        <w:t>à travers les brouillards qui se fondent</w:t>
      </w:r>
      <w:r w:rsidR="00763276">
        <w:t xml:space="preserve">, </w:t>
      </w:r>
      <w:r>
        <w:t>à faible altitude tournoyer les char</w:t>
      </w:r>
      <w:r>
        <w:t>o</w:t>
      </w:r>
      <w:r>
        <w:t>gnards</w:t>
      </w:r>
      <w:r w:rsidR="00763276">
        <w:t>.</w:t>
      </w:r>
    </w:p>
    <w:p w14:paraId="07B0B3C4" w14:textId="77777777" w:rsidR="00763276" w:rsidRDefault="00000000">
      <w:r>
        <w:t>L</w:t>
      </w:r>
      <w:r w:rsidR="00763276">
        <w:t>’</w:t>
      </w:r>
      <w:r>
        <w:t>air frais vient</w:t>
      </w:r>
      <w:r w:rsidR="00763276">
        <w:t xml:space="preserve">, </w:t>
      </w:r>
      <w:r>
        <w:t>fuit</w:t>
      </w:r>
      <w:r w:rsidR="00763276">
        <w:t xml:space="preserve">, </w:t>
      </w:r>
      <w:r>
        <w:t>revient</w:t>
      </w:r>
      <w:r w:rsidR="00763276">
        <w:t xml:space="preserve">. </w:t>
      </w:r>
      <w:r>
        <w:t>Et produisent les arbres un friselis de mille feuilles mouillées</w:t>
      </w:r>
      <w:r w:rsidR="00763276">
        <w:t xml:space="preserve">. </w:t>
      </w:r>
      <w:r>
        <w:t xml:space="preserve">Et frémissent les cimes des </w:t>
      </w:r>
      <w:r w:rsidR="00763276">
        <w:t>« </w:t>
      </w:r>
      <w:proofErr w:type="spellStart"/>
      <w:r>
        <w:t>varas</w:t>
      </w:r>
      <w:proofErr w:type="spellEnd"/>
      <w:r w:rsidR="00763276">
        <w:t xml:space="preserve"> ». </w:t>
      </w:r>
      <w:r>
        <w:t>Et</w:t>
      </w:r>
      <w:r w:rsidR="00763276">
        <w:t xml:space="preserve">, </w:t>
      </w:r>
      <w:r>
        <w:t>en agitant leurs longues tiges flexibles</w:t>
      </w:r>
      <w:r w:rsidR="00763276">
        <w:t xml:space="preserve">, </w:t>
      </w:r>
      <w:r>
        <w:t>les ba</w:t>
      </w:r>
      <w:r>
        <w:t>m</w:t>
      </w:r>
      <w:r>
        <w:t>bous gémissent</w:t>
      </w:r>
      <w:r w:rsidR="00763276">
        <w:t>.</w:t>
      </w:r>
    </w:p>
    <w:p w14:paraId="41780B79" w14:textId="77777777" w:rsidR="00763276" w:rsidRDefault="00000000">
      <w:r>
        <w:t>Un dernier coup de vent déchire les dernières brumes</w:t>
      </w:r>
      <w:r w:rsidR="00763276">
        <w:t xml:space="preserve">, </w:t>
      </w:r>
      <w:r>
        <w:t>d</w:t>
      </w:r>
      <w:r w:rsidR="00763276">
        <w:t>’</w:t>
      </w:r>
      <w:r>
        <w:t>où le soleil s</w:t>
      </w:r>
      <w:r w:rsidR="00763276">
        <w:t>’</w:t>
      </w:r>
      <w:r>
        <w:t>élance</w:t>
      </w:r>
      <w:r w:rsidR="00763276">
        <w:t xml:space="preserve">, </w:t>
      </w:r>
      <w:r>
        <w:t>lavé</w:t>
      </w:r>
      <w:r w:rsidR="00763276">
        <w:t xml:space="preserve">, </w:t>
      </w:r>
      <w:r>
        <w:t>intact</w:t>
      </w:r>
      <w:r w:rsidR="00763276">
        <w:t xml:space="preserve">, </w:t>
      </w:r>
      <w:r>
        <w:t>lucide</w:t>
      </w:r>
      <w:r w:rsidR="00763276">
        <w:t>.</w:t>
      </w:r>
    </w:p>
    <w:p w14:paraId="48BE106C" w14:textId="77777777" w:rsidR="00763276" w:rsidRDefault="00000000">
      <w:r>
        <w:t>Devant la plaie qui s</w:t>
      </w:r>
      <w:r w:rsidR="00763276">
        <w:t>’</w:t>
      </w:r>
      <w:r>
        <w:t>élargissait</w:t>
      </w:r>
      <w:r w:rsidR="00763276">
        <w:t xml:space="preserve">, </w:t>
      </w:r>
      <w:r>
        <w:t>là-bas</w:t>
      </w:r>
      <w:r w:rsidR="00763276">
        <w:t xml:space="preserve">, </w:t>
      </w:r>
      <w:r>
        <w:t>du rouge soleil</w:t>
      </w:r>
      <w:r w:rsidR="00763276">
        <w:t xml:space="preserve">, </w:t>
      </w:r>
      <w:r>
        <w:t>il y eut un apaisement qui</w:t>
      </w:r>
      <w:r w:rsidR="00763276">
        <w:t xml:space="preserve">, </w:t>
      </w:r>
      <w:r>
        <w:t>d</w:t>
      </w:r>
      <w:r w:rsidR="00763276">
        <w:t>’</w:t>
      </w:r>
      <w:r>
        <w:t>espace en espace</w:t>
      </w:r>
      <w:r w:rsidR="00763276">
        <w:t xml:space="preserve">, </w:t>
      </w:r>
      <w:r>
        <w:t>gagna les plus loi</w:t>
      </w:r>
      <w:r>
        <w:t>n</w:t>
      </w:r>
      <w:r>
        <w:t>taines solitudes</w:t>
      </w:r>
      <w:r w:rsidR="00763276">
        <w:t>.</w:t>
      </w:r>
    </w:p>
    <w:p w14:paraId="23A8F7D1" w14:textId="77777777" w:rsidR="00763276" w:rsidRDefault="00000000">
      <w:r>
        <w:t>Mais</w:t>
      </w:r>
      <w:r w:rsidR="00763276">
        <w:t xml:space="preserve">, </w:t>
      </w:r>
      <w:r>
        <w:t>indifférent à la faveur solaire</w:t>
      </w:r>
      <w:r w:rsidR="00763276">
        <w:t xml:space="preserve">, </w:t>
      </w:r>
      <w:r>
        <w:t>assis</w:t>
      </w:r>
      <w:r w:rsidR="00763276">
        <w:t xml:space="preserve">, </w:t>
      </w:r>
      <w:r>
        <w:t>à quelques pas de sa case</w:t>
      </w:r>
      <w:r w:rsidR="00763276">
        <w:t xml:space="preserve">, </w:t>
      </w:r>
      <w:r>
        <w:t>auprès du brasier qu</w:t>
      </w:r>
      <w:r w:rsidR="00763276">
        <w:t>’</w:t>
      </w:r>
      <w:r>
        <w:t>il venait d</w:t>
      </w:r>
      <w:r w:rsidR="00763276">
        <w:t>’</w:t>
      </w:r>
      <w:r>
        <w:t>allumer</w:t>
      </w:r>
      <w:r w:rsidR="00763276">
        <w:t xml:space="preserve">, </w:t>
      </w:r>
      <w:r>
        <w:t>Batouala</w:t>
      </w:r>
      <w:r w:rsidR="00763276">
        <w:t xml:space="preserve">, </w:t>
      </w:r>
      <w:r>
        <w:t xml:space="preserve">le </w:t>
      </w:r>
      <w:proofErr w:type="spellStart"/>
      <w:r>
        <w:t>mokoundji</w:t>
      </w:r>
      <w:proofErr w:type="spellEnd"/>
      <w:r w:rsidR="00763276">
        <w:t xml:space="preserve">, </w:t>
      </w:r>
      <w:r>
        <w:t>l</w:t>
      </w:r>
      <w:r w:rsidR="00763276">
        <w:t>’</w:t>
      </w:r>
      <w:r>
        <w:t>esprit libre de toute pensée</w:t>
      </w:r>
      <w:r w:rsidR="00763276">
        <w:t xml:space="preserve">, </w:t>
      </w:r>
      <w:r>
        <w:t>lentement</w:t>
      </w:r>
      <w:r w:rsidR="00763276">
        <w:t xml:space="preserve">, </w:t>
      </w:r>
      <w:r>
        <w:t>sagement</w:t>
      </w:r>
      <w:r w:rsidR="00763276">
        <w:t xml:space="preserve">, </w:t>
      </w:r>
      <w:r>
        <w:t>fumait sa bonne vieille pipe</w:t>
      </w:r>
      <w:r w:rsidR="00763276">
        <w:t xml:space="preserve">, </w:t>
      </w:r>
      <w:r>
        <w:t xml:space="preserve">son bon vieux </w:t>
      </w:r>
      <w:r w:rsidR="00763276">
        <w:t>« </w:t>
      </w:r>
      <w:proofErr w:type="spellStart"/>
      <w:r>
        <w:t>garabo</w:t>
      </w:r>
      <w:proofErr w:type="spellEnd"/>
      <w:r w:rsidR="00763276">
        <w:t> ».</w:t>
      </w:r>
    </w:p>
    <w:p w14:paraId="0CFC1D24" w14:textId="77777777" w:rsidR="00763276" w:rsidRDefault="00000000">
      <w:r>
        <w:t>Le jour était venu</w:t>
      </w:r>
      <w:r w:rsidR="00763276">
        <w:t>.</w:t>
      </w:r>
    </w:p>
    <w:p w14:paraId="2994EC1B" w14:textId="2437D53C" w:rsidR="00000000" w:rsidRDefault="00000000" w:rsidP="00763276">
      <w:pPr>
        <w:pStyle w:val="Titre1"/>
      </w:pPr>
      <w:bookmarkStart w:id="5" w:name="_Toc195032359"/>
      <w:r>
        <w:lastRenderedPageBreak/>
        <w:t>II</w:t>
      </w:r>
      <w:bookmarkEnd w:id="5"/>
    </w:p>
    <w:p w14:paraId="33A42D3F" w14:textId="77777777" w:rsidR="00763276" w:rsidRDefault="00000000">
      <w:r>
        <w:t>Par petites bouffées courtes</w:t>
      </w:r>
      <w:r w:rsidR="00763276">
        <w:t xml:space="preserve">, </w:t>
      </w:r>
      <w:r>
        <w:t>les yeux clignés</w:t>
      </w:r>
      <w:r w:rsidR="00763276">
        <w:t xml:space="preserve">, </w:t>
      </w:r>
      <w:r>
        <w:t>il fumait</w:t>
      </w:r>
      <w:r w:rsidR="00763276">
        <w:t>.</w:t>
      </w:r>
    </w:p>
    <w:p w14:paraId="11223900" w14:textId="77777777" w:rsidR="00763276" w:rsidRDefault="00000000">
      <w:r>
        <w:t>De temps à autre</w:t>
      </w:r>
      <w:r w:rsidR="00763276">
        <w:t xml:space="preserve">, </w:t>
      </w:r>
      <w:r>
        <w:t>un jet de salive suivait une expiration profonde</w:t>
      </w:r>
      <w:r w:rsidR="00763276">
        <w:t>.</w:t>
      </w:r>
    </w:p>
    <w:p w14:paraId="130DA1CB" w14:textId="77777777" w:rsidR="00763276" w:rsidRDefault="00000000">
      <w:r>
        <w:t>Il fuma ainsi</w:t>
      </w:r>
      <w:r w:rsidR="00763276">
        <w:t xml:space="preserve">, </w:t>
      </w:r>
      <w:r>
        <w:t>longtemps</w:t>
      </w:r>
      <w:r w:rsidR="00763276">
        <w:t>.</w:t>
      </w:r>
    </w:p>
    <w:p w14:paraId="064B987A" w14:textId="77777777" w:rsidR="00763276" w:rsidRDefault="00000000">
      <w:r>
        <w:t>Le soleil</w:t>
      </w:r>
      <w:r w:rsidR="00763276">
        <w:t xml:space="preserve">, </w:t>
      </w:r>
      <w:r>
        <w:t>à mesure qu</w:t>
      </w:r>
      <w:r w:rsidR="00763276">
        <w:t>’</w:t>
      </w:r>
      <w:r>
        <w:t>il progressait allait s</w:t>
      </w:r>
      <w:r w:rsidR="00763276">
        <w:t>’</w:t>
      </w:r>
      <w:r>
        <w:t>échauffant</w:t>
      </w:r>
      <w:r w:rsidR="00763276">
        <w:t xml:space="preserve">. </w:t>
      </w:r>
      <w:r>
        <w:t>Sa présence avait beau lui être agréable</w:t>
      </w:r>
      <w:r w:rsidR="00763276">
        <w:t xml:space="preserve">, </w:t>
      </w:r>
      <w:r>
        <w:t>trop accoutumé à sa fe</w:t>
      </w:r>
      <w:r>
        <w:t>r</w:t>
      </w:r>
      <w:r>
        <w:t>veur quotidienne</w:t>
      </w:r>
      <w:r w:rsidR="00763276">
        <w:t xml:space="preserve">, </w:t>
      </w:r>
      <w:r>
        <w:t>il ne s</w:t>
      </w:r>
      <w:r w:rsidR="00763276">
        <w:t>’</w:t>
      </w:r>
      <w:r>
        <w:t>en occupait guère</w:t>
      </w:r>
      <w:r w:rsidR="00763276">
        <w:t>.</w:t>
      </w:r>
    </w:p>
    <w:p w14:paraId="35F659A8" w14:textId="77777777" w:rsidR="00763276" w:rsidRDefault="00000000">
      <w:r>
        <w:t>Il fumait</w:t>
      </w:r>
      <w:r w:rsidR="00763276">
        <w:t>…</w:t>
      </w:r>
    </w:p>
    <w:p w14:paraId="3E3A9744" w14:textId="77777777" w:rsidR="00763276" w:rsidRDefault="00000000">
      <w:r>
        <w:t>Le vent du large</w:t>
      </w:r>
      <w:r w:rsidR="00763276">
        <w:t xml:space="preserve">, </w:t>
      </w:r>
      <w:r>
        <w:t>souffletant le feuillage des fromagers</w:t>
      </w:r>
      <w:r w:rsidR="00763276">
        <w:t xml:space="preserve">, </w:t>
      </w:r>
      <w:r>
        <w:t>s</w:t>
      </w:r>
      <w:r w:rsidR="00763276">
        <w:t>’</w:t>
      </w:r>
      <w:r>
        <w:t>insinuait entre les branches</w:t>
      </w:r>
      <w:r w:rsidR="00763276">
        <w:t xml:space="preserve">, </w:t>
      </w:r>
      <w:r>
        <w:t>frissonnait parmi le vert tendre de leurs jeunes pousses</w:t>
      </w:r>
      <w:r w:rsidR="00763276">
        <w:t>.</w:t>
      </w:r>
    </w:p>
    <w:p w14:paraId="258EAAA0" w14:textId="77777777" w:rsidR="00763276" w:rsidRDefault="00000000">
      <w:r>
        <w:t>La montée de la sève</w:t>
      </w:r>
      <w:r w:rsidR="00763276">
        <w:t xml:space="preserve">, </w:t>
      </w:r>
      <w:r>
        <w:t>gonflant les troncs par endroits écl</w:t>
      </w:r>
      <w:r>
        <w:t>a</w:t>
      </w:r>
      <w:r>
        <w:t>tés</w:t>
      </w:r>
      <w:r w:rsidR="00763276">
        <w:t xml:space="preserve">, </w:t>
      </w:r>
      <w:r>
        <w:t>à travers l</w:t>
      </w:r>
      <w:r w:rsidR="00763276">
        <w:t>’</w:t>
      </w:r>
      <w:r>
        <w:t>écorce craquelée et vivante</w:t>
      </w:r>
      <w:r w:rsidR="00763276">
        <w:t xml:space="preserve">, </w:t>
      </w:r>
      <w:r>
        <w:t>suintait en gommes d</w:t>
      </w:r>
      <w:r w:rsidR="00763276">
        <w:t>’</w:t>
      </w:r>
      <w:r>
        <w:t>un or roux</w:t>
      </w:r>
      <w:r w:rsidR="00763276">
        <w:t>.</w:t>
      </w:r>
    </w:p>
    <w:p w14:paraId="12EEB2FD" w14:textId="77777777" w:rsidR="00763276" w:rsidRDefault="00000000">
      <w:r>
        <w:t>Pareils à des ponts projetés d</w:t>
      </w:r>
      <w:r w:rsidR="00763276">
        <w:t>’</w:t>
      </w:r>
      <w:r>
        <w:t>arbres en arbres</w:t>
      </w:r>
      <w:r w:rsidR="00763276">
        <w:t xml:space="preserve">, </w:t>
      </w:r>
      <w:r>
        <w:t>inextric</w:t>
      </w:r>
      <w:r>
        <w:t>a</w:t>
      </w:r>
      <w:r>
        <w:t>blement les lianes s</w:t>
      </w:r>
      <w:r w:rsidR="00763276">
        <w:t>’</w:t>
      </w:r>
      <w:r>
        <w:t>enroulaient et se déroulaient</w:t>
      </w:r>
      <w:r w:rsidR="00763276">
        <w:t>.</w:t>
      </w:r>
    </w:p>
    <w:p w14:paraId="6313C47B" w14:textId="77777777" w:rsidR="00763276" w:rsidRDefault="00000000">
      <w:r>
        <w:t>La tenace odeur des terres chaudes</w:t>
      </w:r>
      <w:r w:rsidR="00763276">
        <w:t xml:space="preserve">, </w:t>
      </w:r>
      <w:r>
        <w:t>des herbes grasses</w:t>
      </w:r>
      <w:r w:rsidR="00763276">
        <w:t xml:space="preserve">, </w:t>
      </w:r>
      <w:r>
        <w:t>des arbres</w:t>
      </w:r>
      <w:r w:rsidR="00763276">
        <w:t xml:space="preserve">, </w:t>
      </w:r>
      <w:r>
        <w:t>la pestilence des marigots et l</w:t>
      </w:r>
      <w:r w:rsidR="00763276">
        <w:t>’</w:t>
      </w:r>
      <w:proofErr w:type="spellStart"/>
      <w:r>
        <w:t>arome</w:t>
      </w:r>
      <w:proofErr w:type="spellEnd"/>
      <w:r>
        <w:t xml:space="preserve"> des menthes sauv</w:t>
      </w:r>
      <w:r>
        <w:t>a</w:t>
      </w:r>
      <w:r>
        <w:t>ges envahissaient la brise</w:t>
      </w:r>
      <w:r w:rsidR="00763276">
        <w:t xml:space="preserve">, </w:t>
      </w:r>
      <w:r>
        <w:t>qui les dispersait</w:t>
      </w:r>
      <w:r w:rsidR="00763276">
        <w:t>.</w:t>
      </w:r>
    </w:p>
    <w:p w14:paraId="3D12BC8D" w14:textId="77777777" w:rsidR="00763276" w:rsidRDefault="00000000">
      <w:r>
        <w:t>Perdus en cet enthousiasme végétal</w:t>
      </w:r>
      <w:r w:rsidR="00763276">
        <w:t xml:space="preserve">, </w:t>
      </w:r>
      <w:r>
        <w:t>les oiseaux émettaient leurs cris</w:t>
      </w:r>
      <w:r w:rsidR="00763276">
        <w:t xml:space="preserve">, </w:t>
      </w:r>
      <w:r>
        <w:t>tandis que</w:t>
      </w:r>
      <w:r w:rsidR="00763276">
        <w:t xml:space="preserve">, </w:t>
      </w:r>
      <w:r>
        <w:t>faiblement</w:t>
      </w:r>
      <w:r w:rsidR="00763276">
        <w:t xml:space="preserve">, </w:t>
      </w:r>
      <w:r>
        <w:t>noirs dans le haut azur</w:t>
      </w:r>
      <w:r w:rsidR="00763276">
        <w:t xml:space="preserve">, </w:t>
      </w:r>
      <w:r>
        <w:t>des charognards gémissaient</w:t>
      </w:r>
      <w:r w:rsidR="00763276">
        <w:t xml:space="preserve">, </w:t>
      </w:r>
      <w:r>
        <w:t>en planant</w:t>
      </w:r>
      <w:r w:rsidR="00763276">
        <w:t>.</w:t>
      </w:r>
    </w:p>
    <w:p w14:paraId="0FE5AE92" w14:textId="77777777" w:rsidR="00763276" w:rsidRDefault="00000000">
      <w:r>
        <w:t xml:space="preserve">Derrière la </w:t>
      </w:r>
      <w:proofErr w:type="spellStart"/>
      <w:r>
        <w:t>Pombo</w:t>
      </w:r>
      <w:proofErr w:type="spellEnd"/>
      <w:r>
        <w:t xml:space="preserve"> ou derrière la Bamba</w:t>
      </w:r>
      <w:r w:rsidR="00763276">
        <w:t xml:space="preserve">, </w:t>
      </w:r>
      <w:r>
        <w:t>quelqu</w:t>
      </w:r>
      <w:r w:rsidR="00763276">
        <w:t>’</w:t>
      </w:r>
      <w:r>
        <w:t>un cha</w:t>
      </w:r>
      <w:r>
        <w:t>n</w:t>
      </w:r>
      <w:r>
        <w:t>tait</w:t>
      </w:r>
      <w:r w:rsidR="00763276">
        <w:t>.</w:t>
      </w:r>
    </w:p>
    <w:p w14:paraId="77AFB30C" w14:textId="12D8529B" w:rsidR="00000000" w:rsidRDefault="00763276">
      <w:r>
        <w:lastRenderedPageBreak/>
        <w:t>— « </w:t>
      </w:r>
      <w:proofErr w:type="spellStart"/>
      <w:r w:rsidR="00000000">
        <w:t>Éhé</w:t>
      </w:r>
      <w:proofErr w:type="spellEnd"/>
      <w:r>
        <w:t xml:space="preserve">… </w:t>
      </w:r>
      <w:proofErr w:type="spellStart"/>
      <w:r w:rsidR="00000000">
        <w:t>yaba</w:t>
      </w:r>
      <w:proofErr w:type="spellEnd"/>
      <w:r>
        <w:t xml:space="preserve">… </w:t>
      </w:r>
      <w:r w:rsidR="00000000">
        <w:t>ho</w:t>
      </w:r>
      <w:r>
        <w:t> !… »</w:t>
      </w:r>
    </w:p>
    <w:p w14:paraId="7A035E23" w14:textId="77777777" w:rsidR="00763276" w:rsidRDefault="00000000">
      <w:r>
        <w:t>On devait travailler</w:t>
      </w:r>
      <w:r w:rsidR="00763276">
        <w:t xml:space="preserve">, </w:t>
      </w:r>
      <w:r>
        <w:t>quelque part</w:t>
      </w:r>
      <w:r w:rsidR="00763276">
        <w:t xml:space="preserve">, </w:t>
      </w:r>
      <w:r>
        <w:t>là-bas</w:t>
      </w:r>
      <w:r w:rsidR="00763276">
        <w:t xml:space="preserve">, </w:t>
      </w:r>
      <w:r>
        <w:t>toute chanson rythmant un effort</w:t>
      </w:r>
      <w:r w:rsidR="00763276">
        <w:t>.</w:t>
      </w:r>
    </w:p>
    <w:p w14:paraId="0E2F7E3B" w14:textId="77777777" w:rsidR="00763276" w:rsidRDefault="00000000">
      <w:r>
        <w:t>La chanson monotone décomposait la quiétude ambiante</w:t>
      </w:r>
      <w:r w:rsidR="00763276">
        <w:t xml:space="preserve">. </w:t>
      </w:r>
      <w:r>
        <w:t>Lorsqu</w:t>
      </w:r>
      <w:r w:rsidR="00763276">
        <w:t>’</w:t>
      </w:r>
      <w:r>
        <w:t>elle cessait</w:t>
      </w:r>
      <w:r w:rsidR="00763276">
        <w:t xml:space="preserve">, </w:t>
      </w:r>
      <w:r>
        <w:t>l</w:t>
      </w:r>
      <w:r w:rsidR="00763276">
        <w:t>’</w:t>
      </w:r>
      <w:r>
        <w:t>on n</w:t>
      </w:r>
      <w:r w:rsidR="00763276">
        <w:t>’</w:t>
      </w:r>
      <w:r>
        <w:t>entendait plus que le crépitement de la brousse séchée par le soleil</w:t>
      </w:r>
      <w:r w:rsidR="00763276">
        <w:t xml:space="preserve">, </w:t>
      </w:r>
      <w:r>
        <w:t>on ne percevait plus que tous ces bruits menus dont est fait le silence</w:t>
      </w:r>
      <w:r w:rsidR="00763276">
        <w:t>.</w:t>
      </w:r>
    </w:p>
    <w:p w14:paraId="57EBE20B" w14:textId="77777777" w:rsidR="00763276" w:rsidRDefault="00000000">
      <w:r>
        <w:t>Puis la chanson reprenait plus indistincte</w:t>
      </w:r>
      <w:r w:rsidR="00763276">
        <w:t xml:space="preserve">, </w:t>
      </w:r>
      <w:r>
        <w:t>là-bas</w:t>
      </w:r>
      <w:r w:rsidR="00763276">
        <w:t>…</w:t>
      </w:r>
    </w:p>
    <w:p w14:paraId="628D3616" w14:textId="77777777" w:rsidR="00763276" w:rsidRDefault="00000000">
      <w:proofErr w:type="spellStart"/>
      <w:r>
        <w:t>Yassiguindja</w:t>
      </w:r>
      <w:proofErr w:type="spellEnd"/>
      <w:r>
        <w:t xml:space="preserve"> avait préparé le manioc rituel</w:t>
      </w:r>
      <w:r w:rsidR="00763276">
        <w:t xml:space="preserve">. </w:t>
      </w:r>
      <w:r>
        <w:t>Elle avait fait bouillir en même temps</w:t>
      </w:r>
      <w:r w:rsidR="00763276">
        <w:t xml:space="preserve">, </w:t>
      </w:r>
      <w:r>
        <w:t>mais en deux autres marmites</w:t>
      </w:r>
      <w:r w:rsidR="00763276">
        <w:t xml:space="preserve">, </w:t>
      </w:r>
      <w:r>
        <w:t>des p</w:t>
      </w:r>
      <w:r>
        <w:t>a</w:t>
      </w:r>
      <w:r>
        <w:t>tates douces et du pourpier sauvage</w:t>
      </w:r>
      <w:r w:rsidR="00763276">
        <w:t>.</w:t>
      </w:r>
    </w:p>
    <w:p w14:paraId="4196106E" w14:textId="77777777" w:rsidR="00763276" w:rsidRDefault="00000000">
      <w:r>
        <w:t>Lorsque son mâle daigna manger</w:t>
      </w:r>
      <w:r w:rsidR="00763276">
        <w:t xml:space="preserve">, </w:t>
      </w:r>
      <w:r>
        <w:t>elle prit la pipe qu</w:t>
      </w:r>
      <w:r w:rsidR="00763276">
        <w:t>’</w:t>
      </w:r>
      <w:r>
        <w:t>il avait délaissée</w:t>
      </w:r>
      <w:r w:rsidR="00763276">
        <w:t>.</w:t>
      </w:r>
    </w:p>
    <w:p w14:paraId="07F73C71" w14:textId="77777777" w:rsidR="00763276" w:rsidRDefault="00000000">
      <w:r>
        <w:t>À son tour</w:t>
      </w:r>
      <w:r w:rsidR="00763276">
        <w:t xml:space="preserve">, </w:t>
      </w:r>
      <w:r>
        <w:t>elle la fuma</w:t>
      </w:r>
      <w:r w:rsidR="00763276">
        <w:t xml:space="preserve">, </w:t>
      </w:r>
      <w:r>
        <w:t>en surveillant distraitement une grillade de chenilles</w:t>
      </w:r>
      <w:r w:rsidR="00763276">
        <w:t>.</w:t>
      </w:r>
    </w:p>
    <w:p w14:paraId="67B6FE93" w14:textId="77777777" w:rsidR="00763276" w:rsidRDefault="00000000">
      <w:r>
        <w:t>Adossées chacune à leur case</w:t>
      </w:r>
      <w:r w:rsidR="00763276">
        <w:t xml:space="preserve">, </w:t>
      </w:r>
      <w:r>
        <w:t>ses huit compagnes proc</w:t>
      </w:r>
      <w:r>
        <w:t>é</w:t>
      </w:r>
      <w:r>
        <w:t>daient à leur toilette</w:t>
      </w:r>
      <w:r w:rsidR="00763276">
        <w:t>.</w:t>
      </w:r>
    </w:p>
    <w:p w14:paraId="3185E2BA" w14:textId="77777777" w:rsidR="00763276" w:rsidRDefault="00000000">
      <w:r>
        <w:t>Elles n</w:t>
      </w:r>
      <w:r w:rsidR="00763276">
        <w:t>’</w:t>
      </w:r>
      <w:r>
        <w:t>y apportaient nulle affectation</w:t>
      </w:r>
      <w:r w:rsidR="00763276">
        <w:t xml:space="preserve">. </w:t>
      </w:r>
      <w:r>
        <w:t>L</w:t>
      </w:r>
      <w:r w:rsidR="00763276">
        <w:t>’</w:t>
      </w:r>
      <w:r>
        <w:t>homme et la fe</w:t>
      </w:r>
      <w:r>
        <w:t>m</w:t>
      </w:r>
      <w:r>
        <w:t>me sont faits l</w:t>
      </w:r>
      <w:r w:rsidR="00763276">
        <w:t>’</w:t>
      </w:r>
      <w:r>
        <w:t>un pour l</w:t>
      </w:r>
      <w:r w:rsidR="00763276">
        <w:t>’</w:t>
      </w:r>
      <w:r>
        <w:t>autre</w:t>
      </w:r>
      <w:r w:rsidR="00763276">
        <w:t xml:space="preserve">. </w:t>
      </w:r>
      <w:r>
        <w:t>Puisqu</w:t>
      </w:r>
      <w:r w:rsidR="00763276">
        <w:t>’</w:t>
      </w:r>
      <w:r>
        <w:t>ils ne peuvent ignorer ce en quoi ils différent</w:t>
      </w:r>
      <w:r w:rsidR="00763276">
        <w:t xml:space="preserve">, </w:t>
      </w:r>
      <w:r>
        <w:t>pourquoi se gêner</w:t>
      </w:r>
      <w:r w:rsidR="00763276">
        <w:t xml:space="preserve"> ? </w:t>
      </w:r>
      <w:r>
        <w:t>La honte du corps est vaine</w:t>
      </w:r>
      <w:r w:rsidR="00763276">
        <w:t xml:space="preserve">. </w:t>
      </w:r>
      <w:r>
        <w:t>La pudeur n</w:t>
      </w:r>
      <w:r w:rsidR="00763276">
        <w:t>’</w:t>
      </w:r>
      <w:r>
        <w:t>est qu</w:t>
      </w:r>
      <w:r w:rsidR="00763276">
        <w:t>’</w:t>
      </w:r>
      <w:r>
        <w:t>une de ces hypocrisies exportées par les blancs</w:t>
      </w:r>
      <w:r w:rsidR="00763276">
        <w:t xml:space="preserve">. </w:t>
      </w:r>
      <w:r>
        <w:t>On ne cache que le mal fait ou l</w:t>
      </w:r>
      <w:r w:rsidR="00763276">
        <w:t>’</w:t>
      </w:r>
      <w:r>
        <w:t>insuffisant</w:t>
      </w:r>
      <w:r w:rsidR="00763276">
        <w:t xml:space="preserve">. </w:t>
      </w:r>
      <w:r>
        <w:t>Des hommes et des femmes</w:t>
      </w:r>
      <w:r w:rsidR="00763276">
        <w:t xml:space="preserve">, </w:t>
      </w:r>
      <w:r>
        <w:t>ne dissimulent leurs avantages que ceux qui les savent dérisoire ou indignes</w:t>
      </w:r>
      <w:r w:rsidR="00763276">
        <w:t>.</w:t>
      </w:r>
    </w:p>
    <w:p w14:paraId="5A95C8FD" w14:textId="77777777" w:rsidR="00763276" w:rsidRDefault="00000000">
      <w:r>
        <w:t>Batouala passa du manioc aux chenilles</w:t>
      </w:r>
      <w:r w:rsidR="00763276">
        <w:t xml:space="preserve">, </w:t>
      </w:r>
      <w:r>
        <w:t>et des chenilles aux patates douces</w:t>
      </w:r>
      <w:r w:rsidR="00763276">
        <w:t>.</w:t>
      </w:r>
    </w:p>
    <w:p w14:paraId="761E44C2" w14:textId="77777777" w:rsidR="00763276" w:rsidRDefault="00000000">
      <w:r>
        <w:lastRenderedPageBreak/>
        <w:t>Entre deux ou trois bouchées</w:t>
      </w:r>
      <w:r w:rsidR="00763276">
        <w:t xml:space="preserve">, </w:t>
      </w:r>
      <w:r>
        <w:t xml:space="preserve">il engoulait une ou deux </w:t>
      </w:r>
      <w:r w:rsidR="00763276">
        <w:t>« </w:t>
      </w:r>
      <w:proofErr w:type="spellStart"/>
      <w:r>
        <w:t>copes</w:t>
      </w:r>
      <w:proofErr w:type="spellEnd"/>
      <w:r w:rsidR="00763276">
        <w:t> »</w:t>
      </w:r>
      <w:r>
        <w:t xml:space="preserve"> de </w:t>
      </w:r>
      <w:r w:rsidR="00763276">
        <w:t>« </w:t>
      </w:r>
      <w:proofErr w:type="spellStart"/>
      <w:r>
        <w:t>kéné</w:t>
      </w:r>
      <w:proofErr w:type="spellEnd"/>
      <w:r w:rsidR="00763276">
        <w:t xml:space="preserve"> », </w:t>
      </w:r>
      <w:r>
        <w:t>bière faite de mil fermenté</w:t>
      </w:r>
      <w:r w:rsidR="00763276">
        <w:t>.</w:t>
      </w:r>
    </w:p>
    <w:p w14:paraId="0891A44B" w14:textId="77777777" w:rsidR="00763276" w:rsidRDefault="00000000">
      <w:r>
        <w:t>Rassasié</w:t>
      </w:r>
      <w:r w:rsidR="00763276">
        <w:t xml:space="preserve">, </w:t>
      </w:r>
      <w:r>
        <w:t>il signifia d</w:t>
      </w:r>
      <w:r w:rsidR="00763276">
        <w:t>’</w:t>
      </w:r>
      <w:r>
        <w:t xml:space="preserve">un geste à </w:t>
      </w:r>
      <w:proofErr w:type="spellStart"/>
      <w:r>
        <w:t>Yassiguindja</w:t>
      </w:r>
      <w:proofErr w:type="spellEnd"/>
      <w:r>
        <w:t xml:space="preserve"> qu</w:t>
      </w:r>
      <w:r w:rsidR="00763276">
        <w:t>’</w:t>
      </w:r>
      <w:r>
        <w:t>il désirait fumer encore</w:t>
      </w:r>
      <w:r w:rsidR="00763276">
        <w:t xml:space="preserve">. </w:t>
      </w:r>
      <w:r>
        <w:t>Et</w:t>
      </w:r>
      <w:r w:rsidR="00763276">
        <w:t xml:space="preserve">, </w:t>
      </w:r>
      <w:r>
        <w:t>à nouveau</w:t>
      </w:r>
      <w:r w:rsidR="00763276">
        <w:t xml:space="preserve">, </w:t>
      </w:r>
      <w:r>
        <w:t>longtemps</w:t>
      </w:r>
      <w:r w:rsidR="00763276">
        <w:t xml:space="preserve">, </w:t>
      </w:r>
      <w:r>
        <w:t>très longtemps</w:t>
      </w:r>
      <w:r w:rsidR="00763276">
        <w:t xml:space="preserve">, </w:t>
      </w:r>
      <w:r>
        <w:t xml:space="preserve">de son </w:t>
      </w:r>
      <w:r w:rsidR="00763276">
        <w:t>« </w:t>
      </w:r>
      <w:proofErr w:type="spellStart"/>
      <w:r>
        <w:t>garabo</w:t>
      </w:r>
      <w:proofErr w:type="spellEnd"/>
      <w:r w:rsidR="00763276">
        <w:t> »</w:t>
      </w:r>
      <w:r>
        <w:t xml:space="preserve"> il tira des bouffées courtes suivies d</w:t>
      </w:r>
      <w:r w:rsidR="00763276">
        <w:t>’</w:t>
      </w:r>
      <w:r>
        <w:t>expirations pr</w:t>
      </w:r>
      <w:r>
        <w:t>o</w:t>
      </w:r>
      <w:r>
        <w:t>fondes</w:t>
      </w:r>
      <w:r w:rsidR="00763276">
        <w:t>.</w:t>
      </w:r>
    </w:p>
    <w:p w14:paraId="1A6792B7" w14:textId="77777777" w:rsidR="00763276" w:rsidRDefault="00000000">
      <w:r>
        <w:t>Enfin</w:t>
      </w:r>
      <w:r w:rsidR="00763276">
        <w:t xml:space="preserve">, </w:t>
      </w:r>
      <w:r>
        <w:t>satisfait d</w:t>
      </w:r>
      <w:r w:rsidR="00763276">
        <w:t>’</w:t>
      </w:r>
      <w:r>
        <w:t>avoir si bien employé le commencement de sa journée</w:t>
      </w:r>
      <w:r w:rsidR="00763276">
        <w:t xml:space="preserve">, </w:t>
      </w:r>
      <w:r>
        <w:t>il examina les doigts de son pied gauche</w:t>
      </w:r>
      <w:r w:rsidR="00763276">
        <w:t>.</w:t>
      </w:r>
    </w:p>
    <w:p w14:paraId="0F40993F" w14:textId="77777777" w:rsidR="00763276" w:rsidRDefault="00000000">
      <w:r>
        <w:t>Il y cherchait des chiques</w:t>
      </w:r>
      <w:r w:rsidR="00763276">
        <w:t>.</w:t>
      </w:r>
    </w:p>
    <w:p w14:paraId="0D41F56D" w14:textId="77777777" w:rsidR="00763276" w:rsidRDefault="00000000">
      <w:r>
        <w:t>Les chiques</w:t>
      </w:r>
      <w:r w:rsidR="00763276">
        <w:t xml:space="preserve">, </w:t>
      </w:r>
      <w:r>
        <w:t>en vérité</w:t>
      </w:r>
      <w:r w:rsidR="00763276">
        <w:t xml:space="preserve">, </w:t>
      </w:r>
      <w:r>
        <w:t>il faut que le pauvre bon nègre se les cherche</w:t>
      </w:r>
      <w:r w:rsidR="00763276">
        <w:t xml:space="preserve">. </w:t>
      </w:r>
      <w:r>
        <w:t>Sinon</w:t>
      </w:r>
      <w:r w:rsidR="00763276">
        <w:t xml:space="preserve">, </w:t>
      </w:r>
      <w:r>
        <w:t>ces bestioles seraient capables de vous lui po</w:t>
      </w:r>
      <w:r>
        <w:t>n</w:t>
      </w:r>
      <w:r>
        <w:t>dre n</w:t>
      </w:r>
      <w:r w:rsidR="00763276">
        <w:t>’</w:t>
      </w:r>
      <w:r>
        <w:t>importe où plus d</w:t>
      </w:r>
      <w:r w:rsidR="00763276">
        <w:t>’</w:t>
      </w:r>
      <w:r>
        <w:t>œufs qu</w:t>
      </w:r>
      <w:r w:rsidR="00763276">
        <w:t>’</w:t>
      </w:r>
      <w:r>
        <w:t>il n</w:t>
      </w:r>
      <w:r w:rsidR="00763276">
        <w:t>’</w:t>
      </w:r>
      <w:r>
        <w:t>est de femmes en un village peuplé</w:t>
      </w:r>
      <w:r w:rsidR="00763276">
        <w:t>.</w:t>
      </w:r>
    </w:p>
    <w:p w14:paraId="2A5A040A" w14:textId="77777777" w:rsidR="00763276" w:rsidRDefault="00000000">
      <w:r>
        <w:t>Chez les blancs</w:t>
      </w:r>
      <w:r w:rsidR="00763276">
        <w:t xml:space="preserve">, </w:t>
      </w:r>
      <w:r>
        <w:t>il n</w:t>
      </w:r>
      <w:r w:rsidR="00763276">
        <w:t>’</w:t>
      </w:r>
      <w:r>
        <w:t>en est pas de même</w:t>
      </w:r>
      <w:r w:rsidR="00763276">
        <w:t xml:space="preserve">. </w:t>
      </w:r>
      <w:r>
        <w:t>L</w:t>
      </w:r>
      <w:r w:rsidR="00763276">
        <w:t>’</w:t>
      </w:r>
      <w:r>
        <w:t>une d</w:t>
      </w:r>
      <w:r w:rsidR="00763276">
        <w:t>’</w:t>
      </w:r>
      <w:r>
        <w:t>elles s</w:t>
      </w:r>
      <w:r w:rsidR="00763276">
        <w:t>’</w:t>
      </w:r>
      <w:r>
        <w:t>attaque-t-elle à leur peau</w:t>
      </w:r>
      <w:r w:rsidR="00763276">
        <w:t xml:space="preserve"> ? </w:t>
      </w:r>
      <w:r>
        <w:t>Comme ils sont douillets</w:t>
      </w:r>
      <w:r w:rsidR="00763276">
        <w:t xml:space="preserve">, </w:t>
      </w:r>
      <w:r>
        <w:t>ils s</w:t>
      </w:r>
      <w:r w:rsidR="00763276">
        <w:t>’</w:t>
      </w:r>
      <w:r>
        <w:t>en aperçoivent aussitôt et ne reprennent sentiment que lorsqu</w:t>
      </w:r>
      <w:r w:rsidR="00763276">
        <w:t>’</w:t>
      </w:r>
      <w:r>
        <w:t>un boy a réussi à la leur extirper</w:t>
      </w:r>
      <w:r w:rsidR="00763276">
        <w:t>.</w:t>
      </w:r>
    </w:p>
    <w:p w14:paraId="4196F35B" w14:textId="77777777" w:rsidR="00763276" w:rsidRDefault="00000000">
      <w:r>
        <w:t>Mais à quoi bon insister</w:t>
      </w:r>
      <w:r w:rsidR="00763276">
        <w:t xml:space="preserve"> ? </w:t>
      </w:r>
      <w:r>
        <w:t>C</w:t>
      </w:r>
      <w:r w:rsidR="00763276">
        <w:t>’</w:t>
      </w:r>
      <w:r>
        <w:t>est connu</w:t>
      </w:r>
      <w:r w:rsidR="00763276">
        <w:t xml:space="preserve"> : </w:t>
      </w:r>
      <w:r>
        <w:t>les blancs sont moins robustes que les nègres</w:t>
      </w:r>
      <w:r w:rsidR="00763276">
        <w:t> !</w:t>
      </w:r>
    </w:p>
    <w:p w14:paraId="1DAF7C6C" w14:textId="77777777" w:rsidR="00763276" w:rsidRDefault="00000000">
      <w:r>
        <w:t>Un exemple entre mille</w:t>
      </w:r>
      <w:r w:rsidR="00763276">
        <w:t xml:space="preserve"> ? </w:t>
      </w:r>
      <w:r>
        <w:t>Sous prétexte de payer l</w:t>
      </w:r>
      <w:r w:rsidR="00763276">
        <w:t>’</w:t>
      </w:r>
      <w:r>
        <w:t>impôt</w:t>
      </w:r>
      <w:r w:rsidR="00763276">
        <w:t xml:space="preserve">, </w:t>
      </w:r>
      <w:r>
        <w:t>tous ceux qu</w:t>
      </w:r>
      <w:r w:rsidR="00763276">
        <w:t>’</w:t>
      </w:r>
      <w:r>
        <w:t>ils estiment capables de copuler</w:t>
      </w:r>
      <w:r w:rsidR="00763276">
        <w:t xml:space="preserve">, </w:t>
      </w:r>
      <w:r>
        <w:t>ils les obligent à colporter des charges volumineuses</w:t>
      </w:r>
      <w:r w:rsidR="00763276">
        <w:t>.</w:t>
      </w:r>
    </w:p>
    <w:p w14:paraId="21DC72E4" w14:textId="77777777" w:rsidR="00763276" w:rsidRDefault="00000000">
      <w:r>
        <w:t>Les trajets durent trois</w:t>
      </w:r>
      <w:r w:rsidR="00763276">
        <w:t xml:space="preserve">, </w:t>
      </w:r>
      <w:r>
        <w:t>quatre</w:t>
      </w:r>
      <w:r w:rsidR="00763276">
        <w:t xml:space="preserve">, </w:t>
      </w:r>
      <w:r>
        <w:t>cinq jours</w:t>
      </w:r>
      <w:r w:rsidR="00763276">
        <w:t xml:space="preserve">. </w:t>
      </w:r>
      <w:r>
        <w:t>Peu leur i</w:t>
      </w:r>
      <w:r>
        <w:t>m</w:t>
      </w:r>
      <w:r>
        <w:t xml:space="preserve">porte le poids des </w:t>
      </w:r>
      <w:r w:rsidR="00763276">
        <w:t>« </w:t>
      </w:r>
      <w:proofErr w:type="spellStart"/>
      <w:r>
        <w:t>sandoukous</w:t>
      </w:r>
      <w:proofErr w:type="spellEnd"/>
      <w:r w:rsidR="00763276">
        <w:t xml:space="preserve"> », </w:t>
      </w:r>
      <w:r>
        <w:t>la pluie</w:t>
      </w:r>
      <w:r w:rsidR="00763276">
        <w:t xml:space="preserve">, </w:t>
      </w:r>
      <w:r>
        <w:t>le soleil</w:t>
      </w:r>
      <w:r w:rsidR="00763276">
        <w:t xml:space="preserve"> ! </w:t>
      </w:r>
      <w:r>
        <w:t>Ce n</w:t>
      </w:r>
      <w:r w:rsidR="00763276">
        <w:t>’</w:t>
      </w:r>
      <w:r>
        <w:t>est pas eux qui en souffrent</w:t>
      </w:r>
      <w:r w:rsidR="00763276">
        <w:t xml:space="preserve"> ! </w:t>
      </w:r>
      <w:r>
        <w:t>Que les intempéries nous accablent</w:t>
      </w:r>
      <w:r w:rsidR="00763276">
        <w:t xml:space="preserve"> ; </w:t>
      </w:r>
      <w:r>
        <w:t>ils sont à l</w:t>
      </w:r>
      <w:r w:rsidR="00763276">
        <w:t>’</w:t>
      </w:r>
      <w:r>
        <w:t>abri</w:t>
      </w:r>
      <w:r w:rsidR="00763276">
        <w:t xml:space="preserve">, </w:t>
      </w:r>
      <w:r>
        <w:t>eux</w:t>
      </w:r>
      <w:r w:rsidR="00763276">
        <w:t xml:space="preserve"> ! </w:t>
      </w:r>
      <w:r>
        <w:t>Alors</w:t>
      </w:r>
      <w:r w:rsidR="00763276">
        <w:t xml:space="preserve">, </w:t>
      </w:r>
      <w:r>
        <w:t>vous comprenez</w:t>
      </w:r>
      <w:r w:rsidR="00763276">
        <w:t> ?…</w:t>
      </w:r>
    </w:p>
    <w:p w14:paraId="580CFF12" w14:textId="77777777" w:rsidR="00763276" w:rsidRDefault="00000000">
      <w:r>
        <w:t>Les blancs</w:t>
      </w:r>
      <w:r w:rsidR="00763276">
        <w:t xml:space="preserve">, </w:t>
      </w:r>
      <w:r>
        <w:t>ah</w:t>
      </w:r>
      <w:r w:rsidR="00763276">
        <w:t xml:space="preserve">, </w:t>
      </w:r>
      <w:r>
        <w:t>les blancs</w:t>
      </w:r>
      <w:r w:rsidR="00763276">
        <w:t> !</w:t>
      </w:r>
    </w:p>
    <w:p w14:paraId="3BDD9871" w14:textId="77777777" w:rsidR="00763276" w:rsidRDefault="00000000">
      <w:r>
        <w:lastRenderedPageBreak/>
        <w:t>Ils pestent contre la piqûre des moustiques</w:t>
      </w:r>
      <w:r w:rsidR="00763276">
        <w:t xml:space="preserve">. </w:t>
      </w:r>
      <w:r>
        <w:t xml:space="preserve">Celle des </w:t>
      </w:r>
      <w:proofErr w:type="spellStart"/>
      <w:r>
        <w:t>fo</w:t>
      </w:r>
      <w:r>
        <w:t>u</w:t>
      </w:r>
      <w:r>
        <w:t>rous</w:t>
      </w:r>
      <w:proofErr w:type="spellEnd"/>
      <w:r>
        <w:t xml:space="preserve"> les irrite</w:t>
      </w:r>
      <w:r w:rsidR="00763276">
        <w:t xml:space="preserve">. </w:t>
      </w:r>
      <w:r>
        <w:t>Le bourdonnement des mouches les rend ne</w:t>
      </w:r>
      <w:r>
        <w:t>r</w:t>
      </w:r>
      <w:r>
        <w:t>veux</w:t>
      </w:r>
      <w:r w:rsidR="00763276">
        <w:t xml:space="preserve">. </w:t>
      </w:r>
      <w:r>
        <w:t>Ils ont peur des scorpions</w:t>
      </w:r>
      <w:r w:rsidR="00763276">
        <w:t xml:space="preserve">, </w:t>
      </w:r>
      <w:r>
        <w:t xml:space="preserve">de ces noirs et venimeux </w:t>
      </w:r>
      <w:r w:rsidR="00763276">
        <w:t>« </w:t>
      </w:r>
      <w:proofErr w:type="spellStart"/>
      <w:r>
        <w:t>prakongos</w:t>
      </w:r>
      <w:proofErr w:type="spellEnd"/>
      <w:r w:rsidR="00763276">
        <w:t xml:space="preserve"> », </w:t>
      </w:r>
      <w:r>
        <w:t>qui vivent parmi les toitures ruineuses</w:t>
      </w:r>
      <w:r w:rsidR="00763276">
        <w:t xml:space="preserve">, </w:t>
      </w:r>
      <w:r>
        <w:t>la pie</w:t>
      </w:r>
      <w:r>
        <w:t>r</w:t>
      </w:r>
      <w:r>
        <w:t>raille ou les décombres</w:t>
      </w:r>
      <w:r w:rsidR="00763276">
        <w:t xml:space="preserve">. </w:t>
      </w:r>
      <w:r>
        <w:t>Ils redoutent les mouches-maçonnes</w:t>
      </w:r>
      <w:r w:rsidR="00763276">
        <w:t xml:space="preserve">. </w:t>
      </w:r>
      <w:proofErr w:type="spellStart"/>
      <w:r>
        <w:t>Tout</w:t>
      </w:r>
      <w:proofErr w:type="spellEnd"/>
      <w:r>
        <w:t xml:space="preserve"> les inquiète</w:t>
      </w:r>
      <w:r w:rsidR="00763276">
        <w:t xml:space="preserve">. </w:t>
      </w:r>
      <w:r>
        <w:t>Un homme digne de ce nom doit-il se soucier de ce qui s</w:t>
      </w:r>
      <w:r w:rsidR="00763276">
        <w:t>’</w:t>
      </w:r>
      <w:r>
        <w:t>agite et vit autour de lui</w:t>
      </w:r>
      <w:r w:rsidR="00763276">
        <w:t xml:space="preserve"> ? </w:t>
      </w:r>
      <w:r>
        <w:t>Ah</w:t>
      </w:r>
      <w:r w:rsidR="00763276">
        <w:t xml:space="preserve">, </w:t>
      </w:r>
      <w:r>
        <w:t>les blancs</w:t>
      </w:r>
      <w:r w:rsidR="00763276">
        <w:t xml:space="preserve">, </w:t>
      </w:r>
      <w:r>
        <w:t>les blancs</w:t>
      </w:r>
      <w:r w:rsidR="00763276">
        <w:t> !</w:t>
      </w:r>
    </w:p>
    <w:p w14:paraId="63CAF227" w14:textId="77777777" w:rsidR="00763276" w:rsidRDefault="00000000">
      <w:r>
        <w:t>Leurs pieds</w:t>
      </w:r>
      <w:r w:rsidR="00763276">
        <w:t xml:space="preserve"> ? </w:t>
      </w:r>
      <w:r>
        <w:t>Une infection</w:t>
      </w:r>
      <w:r w:rsidR="00763276">
        <w:t xml:space="preserve">. </w:t>
      </w:r>
      <w:r>
        <w:t>Pourquoi aussi les emboîter en des peaux noires</w:t>
      </w:r>
      <w:r w:rsidR="00763276">
        <w:t xml:space="preserve">, </w:t>
      </w:r>
      <w:r>
        <w:t>jaunes ou blanches</w:t>
      </w:r>
      <w:r w:rsidR="00763276">
        <w:t> ?</w:t>
      </w:r>
    </w:p>
    <w:p w14:paraId="768A7046" w14:textId="77777777" w:rsidR="00763276" w:rsidRDefault="00000000">
      <w:r>
        <w:t>Et s</w:t>
      </w:r>
      <w:r w:rsidR="00763276">
        <w:t>’</w:t>
      </w:r>
      <w:r>
        <w:t>il n</w:t>
      </w:r>
      <w:r w:rsidR="00763276">
        <w:t>’</w:t>
      </w:r>
      <w:r>
        <w:t>y avait que leurs pieds qui puaient</w:t>
      </w:r>
      <w:r w:rsidR="00763276">
        <w:t xml:space="preserve"> ! </w:t>
      </w:r>
      <w:r>
        <w:t>Hélas</w:t>
      </w:r>
      <w:r w:rsidR="00763276">
        <w:t xml:space="preserve"> ! </w:t>
      </w:r>
      <w:r>
        <w:t>de leur corps entier émane une odeur de cadavre</w:t>
      </w:r>
      <w:r w:rsidR="00763276">
        <w:t>.</w:t>
      </w:r>
    </w:p>
    <w:p w14:paraId="428720AC" w14:textId="77777777" w:rsidR="00763276" w:rsidRDefault="00000000">
      <w:r>
        <w:t>L</w:t>
      </w:r>
      <w:r w:rsidR="00763276">
        <w:t>’</w:t>
      </w:r>
      <w:r>
        <w:t>on peut admettre</w:t>
      </w:r>
      <w:r w:rsidR="00763276">
        <w:t xml:space="preserve">, </w:t>
      </w:r>
      <w:r>
        <w:t>à la rigueur</w:t>
      </w:r>
      <w:r w:rsidR="00763276">
        <w:t xml:space="preserve">, </w:t>
      </w:r>
      <w:r>
        <w:t>que l</w:t>
      </w:r>
      <w:r w:rsidR="00763276">
        <w:t>’</w:t>
      </w:r>
      <w:r>
        <w:t>on ait les pieds ens</w:t>
      </w:r>
      <w:r>
        <w:t>a</w:t>
      </w:r>
      <w:r>
        <w:t>chés de cuir cousu</w:t>
      </w:r>
      <w:r w:rsidR="00763276">
        <w:t> !</w:t>
      </w:r>
    </w:p>
    <w:p w14:paraId="14290FDA" w14:textId="77777777" w:rsidR="00763276" w:rsidRDefault="00000000">
      <w:r>
        <w:t>Mais se garantir les yeux de verres blancs</w:t>
      </w:r>
      <w:r w:rsidR="00763276">
        <w:t xml:space="preserve">, </w:t>
      </w:r>
      <w:r>
        <w:t>jaunes</w:t>
      </w:r>
      <w:r w:rsidR="00763276">
        <w:t xml:space="preserve">, </w:t>
      </w:r>
      <w:r>
        <w:t>bleus</w:t>
      </w:r>
      <w:r w:rsidR="00763276">
        <w:t xml:space="preserve">, </w:t>
      </w:r>
      <w:r>
        <w:t>noirs</w:t>
      </w:r>
      <w:r w:rsidR="00763276">
        <w:t xml:space="preserve"> ! </w:t>
      </w:r>
      <w:r>
        <w:t>Mais se couvrir la tête de petits paniers</w:t>
      </w:r>
      <w:r w:rsidR="00763276">
        <w:t xml:space="preserve">, </w:t>
      </w:r>
      <w:r>
        <w:t>N</w:t>
      </w:r>
      <w:r w:rsidR="00763276">
        <w:t>’</w:t>
      </w:r>
      <w:proofErr w:type="spellStart"/>
      <w:r>
        <w:t>Gakoura</w:t>
      </w:r>
      <w:proofErr w:type="spellEnd"/>
      <w:r w:rsidR="00763276">
        <w:t xml:space="preserve">, </w:t>
      </w:r>
      <w:r>
        <w:t>voilà qui dépasse l</w:t>
      </w:r>
      <w:r w:rsidR="00763276">
        <w:t>’</w:t>
      </w:r>
      <w:r>
        <w:t>entendement</w:t>
      </w:r>
      <w:r w:rsidR="00763276">
        <w:t>.</w:t>
      </w:r>
    </w:p>
    <w:p w14:paraId="0C38E169" w14:textId="77777777" w:rsidR="00763276" w:rsidRDefault="00000000">
      <w:r>
        <w:t>Un brusque mépris haussa ses épaules et</w:t>
      </w:r>
      <w:r w:rsidR="00763276">
        <w:t xml:space="preserve">, </w:t>
      </w:r>
      <w:r>
        <w:t>pour l</w:t>
      </w:r>
      <w:r w:rsidR="00763276">
        <w:t>’</w:t>
      </w:r>
      <w:r>
        <w:t>exprimer</w:t>
      </w:r>
      <w:r w:rsidR="00763276">
        <w:t xml:space="preserve">, </w:t>
      </w:r>
      <w:r>
        <w:t>il cracha</w:t>
      </w:r>
      <w:r w:rsidR="00763276">
        <w:t>.</w:t>
      </w:r>
    </w:p>
    <w:p w14:paraId="21FDC9D8" w14:textId="77777777" w:rsidR="00763276" w:rsidRDefault="00000000">
      <w:r>
        <w:t>Ah</w:t>
      </w:r>
      <w:r w:rsidR="00763276">
        <w:t xml:space="preserve">, </w:t>
      </w:r>
      <w:r>
        <w:t>les blancs</w:t>
      </w:r>
      <w:r w:rsidR="00763276">
        <w:t xml:space="preserve"> ! </w:t>
      </w:r>
      <w:r>
        <w:t>Leur malignité</w:t>
      </w:r>
      <w:r w:rsidR="00763276">
        <w:t xml:space="preserve">, </w:t>
      </w:r>
      <w:r>
        <w:t>leur connaissance de tout</w:t>
      </w:r>
      <w:r w:rsidR="00763276">
        <w:t xml:space="preserve">, </w:t>
      </w:r>
      <w:r>
        <w:t>c</w:t>
      </w:r>
      <w:r w:rsidR="00763276">
        <w:t>’</w:t>
      </w:r>
      <w:r>
        <w:t>est tout cela qui les rendait effrayants</w:t>
      </w:r>
      <w:r w:rsidR="00763276">
        <w:t> !</w:t>
      </w:r>
    </w:p>
    <w:p w14:paraId="2F95D566" w14:textId="77777777" w:rsidR="00763276" w:rsidRDefault="00000000">
      <w:r>
        <w:t>Les uns</w:t>
      </w:r>
      <w:r w:rsidR="00763276">
        <w:t xml:space="preserve">, </w:t>
      </w:r>
      <w:r>
        <w:t>de France</w:t>
      </w:r>
      <w:r w:rsidR="00763276">
        <w:t xml:space="preserve">, </w:t>
      </w:r>
      <w:r>
        <w:t>rapportaient des machines qui</w:t>
      </w:r>
      <w:r w:rsidR="00763276">
        <w:t xml:space="preserve">, </w:t>
      </w:r>
      <w:r>
        <w:t>tourné un morceau de bois</w:t>
      </w:r>
      <w:r w:rsidR="00763276">
        <w:t xml:space="preserve">, </w:t>
      </w:r>
      <w:r>
        <w:t>parlaient comme de vrais blancs</w:t>
      </w:r>
      <w:r w:rsidR="00763276">
        <w:t xml:space="preserve">, </w:t>
      </w:r>
      <w:r>
        <w:t>sans que l</w:t>
      </w:r>
      <w:r w:rsidR="00763276">
        <w:t>’</w:t>
      </w:r>
      <w:proofErr w:type="spellStart"/>
      <w:r>
        <w:t>ont</w:t>
      </w:r>
      <w:proofErr w:type="spellEnd"/>
      <w:r>
        <w:t xml:space="preserve"> sût pourquoi ni comment</w:t>
      </w:r>
      <w:r w:rsidR="00763276">
        <w:t>.</w:t>
      </w:r>
    </w:p>
    <w:p w14:paraId="046D5B7E" w14:textId="77777777" w:rsidR="00763276" w:rsidRDefault="00000000">
      <w:r>
        <w:t>D</w:t>
      </w:r>
      <w:r w:rsidR="00763276">
        <w:t>’</w:t>
      </w:r>
      <w:r>
        <w:t>autres</w:t>
      </w:r>
      <w:r w:rsidR="00763276">
        <w:t xml:space="preserve">, – </w:t>
      </w:r>
      <w:r>
        <w:t>oui</w:t>
      </w:r>
      <w:r w:rsidR="00763276">
        <w:t xml:space="preserve"> ! </w:t>
      </w:r>
      <w:r>
        <w:t>il avait vu cela</w:t>
      </w:r>
      <w:r w:rsidR="00763276">
        <w:t xml:space="preserve">, – </w:t>
      </w:r>
      <w:r>
        <w:t>d</w:t>
      </w:r>
      <w:r w:rsidR="00763276">
        <w:t>’</w:t>
      </w:r>
      <w:r>
        <w:t>autres avalaient des couteaux</w:t>
      </w:r>
      <w:r w:rsidR="00763276">
        <w:t>.</w:t>
      </w:r>
    </w:p>
    <w:p w14:paraId="4040425B" w14:textId="77777777" w:rsidR="00763276" w:rsidRDefault="00000000">
      <w:r>
        <w:t>Il n</w:t>
      </w:r>
      <w:r w:rsidR="00763276">
        <w:t>’</w:t>
      </w:r>
      <w:r>
        <w:t>y avait pas à discuter à ce sujet</w:t>
      </w:r>
      <w:r w:rsidR="00763276">
        <w:t xml:space="preserve"> ! </w:t>
      </w:r>
      <w:r>
        <w:t>Par tout le pays</w:t>
      </w:r>
      <w:r w:rsidR="00763276">
        <w:t xml:space="preserve">, </w:t>
      </w:r>
      <w:r>
        <w:t>et plus loin encore</w:t>
      </w:r>
      <w:r w:rsidR="00763276">
        <w:t xml:space="preserve">, </w:t>
      </w:r>
      <w:r>
        <w:t xml:space="preserve">qui ne connaissait pas le terrible </w:t>
      </w:r>
      <w:r w:rsidR="00763276">
        <w:t>« </w:t>
      </w:r>
      <w:r>
        <w:t>Moro-</w:t>
      </w:r>
      <w:r>
        <w:lastRenderedPageBreak/>
        <w:t>Kamba</w:t>
      </w:r>
      <w:r w:rsidR="00763276">
        <w:t xml:space="preserve"> », </w:t>
      </w:r>
      <w:r>
        <w:t>le commandant mange-sabre</w:t>
      </w:r>
      <w:r w:rsidR="00763276">
        <w:t xml:space="preserve">, </w:t>
      </w:r>
      <w:r>
        <w:t>qui avait pacifié les bandas</w:t>
      </w:r>
      <w:r w:rsidR="00763276">
        <w:t> ?</w:t>
      </w:r>
    </w:p>
    <w:p w14:paraId="00844857" w14:textId="77777777" w:rsidR="00763276" w:rsidRDefault="00000000">
      <w:r>
        <w:t>D</w:t>
      </w:r>
      <w:r w:rsidR="00763276">
        <w:t>’</w:t>
      </w:r>
      <w:r>
        <w:t>autres enfin</w:t>
      </w:r>
      <w:r w:rsidR="00763276">
        <w:t xml:space="preserve">, </w:t>
      </w:r>
      <w:r>
        <w:t>de leur chaise</w:t>
      </w:r>
      <w:r w:rsidR="00763276">
        <w:t xml:space="preserve">, </w:t>
      </w:r>
      <w:r>
        <w:t>grâce à des verres cernés par des tubes</w:t>
      </w:r>
      <w:r w:rsidR="00763276">
        <w:t xml:space="preserve">, </w:t>
      </w:r>
      <w:r>
        <w:t>pouvaient voir</w:t>
      </w:r>
      <w:r w:rsidR="00763276">
        <w:t xml:space="preserve">, </w:t>
      </w:r>
      <w:r>
        <w:t>comme s</w:t>
      </w:r>
      <w:r w:rsidR="00763276">
        <w:t>’</w:t>
      </w:r>
      <w:r>
        <w:t>ils étaient à côté d</w:t>
      </w:r>
      <w:r w:rsidR="00763276">
        <w:t>’</w:t>
      </w:r>
      <w:r>
        <w:t>eux</w:t>
      </w:r>
      <w:r w:rsidR="00763276">
        <w:t xml:space="preserve">, </w:t>
      </w:r>
      <w:r>
        <w:t>les paysages les plus reculés</w:t>
      </w:r>
      <w:r w:rsidR="00763276">
        <w:t xml:space="preserve">, </w:t>
      </w:r>
      <w:r>
        <w:t>suivre les spectacles les plus lointains</w:t>
      </w:r>
      <w:r w:rsidR="00763276">
        <w:t>.</w:t>
      </w:r>
    </w:p>
    <w:p w14:paraId="0B90C9EE" w14:textId="77777777" w:rsidR="00763276" w:rsidRDefault="00000000">
      <w:r>
        <w:t>Stupéfiant</w:t>
      </w:r>
      <w:r w:rsidR="00763276">
        <w:t xml:space="preserve">, </w:t>
      </w:r>
      <w:r>
        <w:t>hein</w:t>
      </w:r>
      <w:r w:rsidR="00763276">
        <w:t> !</w:t>
      </w:r>
    </w:p>
    <w:p w14:paraId="1AE55461" w14:textId="77777777" w:rsidR="00763276" w:rsidRDefault="00000000">
      <w:r>
        <w:t xml:space="preserve">Et ce </w:t>
      </w:r>
      <w:r w:rsidR="00763276">
        <w:t>« </w:t>
      </w:r>
      <w:proofErr w:type="spellStart"/>
      <w:r>
        <w:t>doctorro</w:t>
      </w:r>
      <w:proofErr w:type="spellEnd"/>
      <w:r w:rsidR="00763276">
        <w:t xml:space="preserve"> », – </w:t>
      </w:r>
      <w:r>
        <w:t>c</w:t>
      </w:r>
      <w:r w:rsidR="00763276">
        <w:t>’</w:t>
      </w:r>
      <w:r>
        <w:t>est le nom que donnent les blancs à celui qui chez eux tient commerce de sorcellerie</w:t>
      </w:r>
      <w:r w:rsidR="00763276">
        <w:t xml:space="preserve">, – </w:t>
      </w:r>
      <w:r>
        <w:t xml:space="preserve">ce </w:t>
      </w:r>
      <w:proofErr w:type="spellStart"/>
      <w:r>
        <w:t>doctorro</w:t>
      </w:r>
      <w:proofErr w:type="spellEnd"/>
      <w:r>
        <w:t xml:space="preserve"> qui vous faisait pisser bleu</w:t>
      </w:r>
      <w:r w:rsidR="00763276">
        <w:t xml:space="preserve">, – </w:t>
      </w:r>
      <w:r>
        <w:t>oui</w:t>
      </w:r>
      <w:r w:rsidR="00763276">
        <w:t xml:space="preserve">, </w:t>
      </w:r>
      <w:r>
        <w:t>bleu</w:t>
      </w:r>
      <w:r w:rsidR="00763276">
        <w:t xml:space="preserve"> ! – </w:t>
      </w:r>
      <w:r>
        <w:t>lorsque tel était son bon plaisir</w:t>
      </w:r>
      <w:r w:rsidR="00763276">
        <w:t>.</w:t>
      </w:r>
    </w:p>
    <w:p w14:paraId="17C8C100" w14:textId="77777777" w:rsidR="00763276" w:rsidRDefault="00000000">
      <w:r>
        <w:t>Et ceci</w:t>
      </w:r>
      <w:r w:rsidR="00763276">
        <w:t xml:space="preserve">, </w:t>
      </w:r>
      <w:r>
        <w:t>n</w:t>
      </w:r>
      <w:r w:rsidR="00763276">
        <w:t>’</w:t>
      </w:r>
      <w:r>
        <w:t>était-ce pas plus terrifiant encore</w:t>
      </w:r>
      <w:r w:rsidR="00763276">
        <w:t>.</w:t>
      </w:r>
    </w:p>
    <w:p w14:paraId="357012B7" w14:textId="77777777" w:rsidR="00763276" w:rsidRDefault="00000000">
      <w:r>
        <w:t>Ces jours passés</w:t>
      </w:r>
      <w:r w:rsidR="00763276">
        <w:t xml:space="preserve">, </w:t>
      </w:r>
      <w:r>
        <w:t>à l</w:t>
      </w:r>
      <w:r w:rsidR="00763276">
        <w:t>’</w:t>
      </w:r>
      <w:r>
        <w:t>arrivée du nouveau commandant</w:t>
      </w:r>
      <w:r w:rsidR="00763276">
        <w:t xml:space="preserve">, </w:t>
      </w:r>
      <w:r>
        <w:t>n</w:t>
      </w:r>
      <w:r w:rsidR="00763276">
        <w:t>’</w:t>
      </w:r>
      <w:r>
        <w:t>avait-il pas vu ce dernier enlever la peau de sa main</w:t>
      </w:r>
      <w:r w:rsidR="00763276">
        <w:t xml:space="preserve"> ; </w:t>
      </w:r>
      <w:r>
        <w:t>une peau qui</w:t>
      </w:r>
      <w:r w:rsidR="00763276">
        <w:t xml:space="preserve">, </w:t>
      </w:r>
      <w:r>
        <w:t>ma foi</w:t>
      </w:r>
      <w:r w:rsidR="00763276">
        <w:t xml:space="preserve">, </w:t>
      </w:r>
      <w:r>
        <w:t>ne ressemblait que peu à toutes les peaux déjà connues</w:t>
      </w:r>
      <w:r w:rsidR="00763276">
        <w:t xml:space="preserve"> ; </w:t>
      </w:r>
      <w:r>
        <w:t>mais une peau</w:t>
      </w:r>
      <w:r w:rsidR="00763276">
        <w:t xml:space="preserve">, </w:t>
      </w:r>
      <w:r>
        <w:t>quand même</w:t>
      </w:r>
      <w:r w:rsidR="00763276">
        <w:t> ?</w:t>
      </w:r>
    </w:p>
    <w:p w14:paraId="1167027C" w14:textId="77777777" w:rsidR="00763276" w:rsidRDefault="00000000">
      <w:r>
        <w:t>Or</w:t>
      </w:r>
      <w:r w:rsidR="00763276">
        <w:t xml:space="preserve">, </w:t>
      </w:r>
      <w:r>
        <w:t>sans douleur</w:t>
      </w:r>
      <w:r w:rsidR="00763276">
        <w:t xml:space="preserve">, </w:t>
      </w:r>
      <w:r>
        <w:t>il s</w:t>
      </w:r>
      <w:r w:rsidR="00763276">
        <w:t>’</w:t>
      </w:r>
      <w:r>
        <w:t>était dépecé</w:t>
      </w:r>
      <w:r w:rsidR="00763276">
        <w:t xml:space="preserve"> ! </w:t>
      </w:r>
      <w:r>
        <w:t>S</w:t>
      </w:r>
      <w:r w:rsidR="00763276">
        <w:t>’</w:t>
      </w:r>
      <w:r>
        <w:t>il avait souffert</w:t>
      </w:r>
      <w:r w:rsidR="00763276">
        <w:t xml:space="preserve">, </w:t>
      </w:r>
      <w:r>
        <w:t>il a</w:t>
      </w:r>
      <w:r>
        <w:t>u</w:t>
      </w:r>
      <w:r>
        <w:t>rait crié</w:t>
      </w:r>
      <w:r w:rsidR="00763276">
        <w:t xml:space="preserve"> ! </w:t>
      </w:r>
      <w:r>
        <w:t>N</w:t>
      </w:r>
      <w:r w:rsidR="00763276">
        <w:t>’</w:t>
      </w:r>
      <w:r>
        <w:t>ayant pas crié</w:t>
      </w:r>
      <w:r w:rsidR="00763276">
        <w:t xml:space="preserve">, </w:t>
      </w:r>
      <w:r>
        <w:t>il n</w:t>
      </w:r>
      <w:r w:rsidR="00763276">
        <w:t>’</w:t>
      </w:r>
      <w:r>
        <w:t>avait pas souffert</w:t>
      </w:r>
      <w:r w:rsidR="00763276">
        <w:t>.</w:t>
      </w:r>
    </w:p>
    <w:p w14:paraId="4F29991C" w14:textId="77777777" w:rsidR="00763276" w:rsidRDefault="00000000">
      <w:r>
        <w:t>Et n</w:t>
      </w:r>
      <w:r w:rsidR="00763276">
        <w:t>’</w:t>
      </w:r>
      <w:r>
        <w:t>affirmait-on pas aussi que certains d</w:t>
      </w:r>
      <w:r w:rsidR="00763276">
        <w:t>’</w:t>
      </w:r>
      <w:r>
        <w:t>entre eux avaient le privilège d</w:t>
      </w:r>
      <w:r w:rsidR="00763276">
        <w:t>’</w:t>
      </w:r>
      <w:r>
        <w:t>enlever leurs dents ou d</w:t>
      </w:r>
      <w:r w:rsidR="00763276">
        <w:t>’</w:t>
      </w:r>
      <w:r>
        <w:t>ôter un de leurs yeux et</w:t>
      </w:r>
      <w:r w:rsidR="00763276">
        <w:t xml:space="preserve">, </w:t>
      </w:r>
      <w:r>
        <w:t>œil ou dents</w:t>
      </w:r>
      <w:r w:rsidR="00763276">
        <w:t xml:space="preserve">, </w:t>
      </w:r>
      <w:r>
        <w:t>de les poser</w:t>
      </w:r>
      <w:r w:rsidR="00763276">
        <w:t xml:space="preserve">, </w:t>
      </w:r>
      <w:r>
        <w:t>là</w:t>
      </w:r>
      <w:r w:rsidR="00763276">
        <w:t xml:space="preserve">, </w:t>
      </w:r>
      <w:r>
        <w:t>sur la table</w:t>
      </w:r>
      <w:r w:rsidR="00763276">
        <w:t xml:space="preserve">, </w:t>
      </w:r>
      <w:r>
        <w:t>devant tout le monde</w:t>
      </w:r>
      <w:r w:rsidR="00763276">
        <w:t> !</w:t>
      </w:r>
    </w:p>
    <w:p w14:paraId="7C7C8392" w14:textId="77777777" w:rsidR="00763276" w:rsidRDefault="00000000">
      <w:proofErr w:type="spellStart"/>
      <w:r>
        <w:t>Ouhm</w:t>
      </w:r>
      <w:proofErr w:type="spellEnd"/>
      <w:r w:rsidR="00763276">
        <w:t xml:space="preserve"> ! </w:t>
      </w:r>
      <w:r>
        <w:t>Des choses pareilles</w:t>
      </w:r>
      <w:r w:rsidR="00763276">
        <w:t xml:space="preserve">, </w:t>
      </w:r>
      <w:r>
        <w:t>jamais les sorciers nègres ne pourraient les réaliser</w:t>
      </w:r>
      <w:r w:rsidR="00763276">
        <w:t xml:space="preserve">. </w:t>
      </w:r>
      <w:r>
        <w:t>Et une admirative terreur remplaçait peu à peu son mépris</w:t>
      </w:r>
      <w:r w:rsidR="00763276">
        <w:t>…</w:t>
      </w:r>
    </w:p>
    <w:p w14:paraId="0D8A6261" w14:textId="09E39FF7" w:rsidR="00000000" w:rsidRDefault="00000000"/>
    <w:p w14:paraId="08B655E6" w14:textId="77777777" w:rsidR="00763276" w:rsidRDefault="00000000">
      <w:r>
        <w:t>Le soleil atteignit le milieu de sa course</w:t>
      </w:r>
      <w:r w:rsidR="00763276">
        <w:t>.</w:t>
      </w:r>
    </w:p>
    <w:p w14:paraId="5B0EF9FB" w14:textId="77777777" w:rsidR="00763276" w:rsidRDefault="00000000">
      <w:r>
        <w:lastRenderedPageBreak/>
        <w:t>Comme d</w:t>
      </w:r>
      <w:r w:rsidR="00763276">
        <w:t>’</w:t>
      </w:r>
      <w:r>
        <w:t>habitude</w:t>
      </w:r>
      <w:r w:rsidR="00763276">
        <w:t xml:space="preserve">, </w:t>
      </w:r>
      <w:r>
        <w:t>les merles-métalliques annoncèrent l</w:t>
      </w:r>
      <w:r w:rsidR="00763276">
        <w:t>’</w:t>
      </w:r>
      <w:r>
        <w:t>événement</w:t>
      </w:r>
      <w:r w:rsidR="00763276">
        <w:t xml:space="preserve">. </w:t>
      </w:r>
      <w:r>
        <w:t>Le cri des cigales n</w:t>
      </w:r>
      <w:r w:rsidR="00763276">
        <w:t>’</w:t>
      </w:r>
      <w:r>
        <w:t>agaçait pas encore les étendues</w:t>
      </w:r>
      <w:r w:rsidR="00763276">
        <w:t xml:space="preserve">. </w:t>
      </w:r>
      <w:r>
        <w:t>Tout paraissait dormir d</w:t>
      </w:r>
      <w:r w:rsidR="00763276">
        <w:t>’</w:t>
      </w:r>
      <w:r>
        <w:t>un immense sommeil écrasé</w:t>
      </w:r>
      <w:r w:rsidR="00763276">
        <w:t xml:space="preserve">. </w:t>
      </w:r>
      <w:r>
        <w:t>Sauf les trois grands coups de vent qui passent toujours à ce même m</w:t>
      </w:r>
      <w:r>
        <w:t>o</w:t>
      </w:r>
      <w:r>
        <w:t>ment de la journée</w:t>
      </w:r>
      <w:r w:rsidR="00763276">
        <w:t xml:space="preserve">, </w:t>
      </w:r>
      <w:r>
        <w:t>la caresse successive de nulle brise n</w:t>
      </w:r>
      <w:r w:rsidR="00763276">
        <w:t>’</w:t>
      </w:r>
      <w:r>
        <w:t>éveillait l</w:t>
      </w:r>
      <w:r w:rsidR="00763276">
        <w:t>’</w:t>
      </w:r>
      <w:r>
        <w:t>ondulation des herbes géantes</w:t>
      </w:r>
      <w:r w:rsidR="00763276">
        <w:t xml:space="preserve">, </w:t>
      </w:r>
      <w:r>
        <w:t>et les feuilles des fromagers ne bougeaient pas plus que ces fumées</w:t>
      </w:r>
      <w:r w:rsidR="00763276">
        <w:t xml:space="preserve">, – </w:t>
      </w:r>
      <w:r>
        <w:t>lointaines</w:t>
      </w:r>
      <w:r w:rsidR="00763276">
        <w:t>.</w:t>
      </w:r>
    </w:p>
    <w:p w14:paraId="5091B219" w14:textId="77777777" w:rsidR="00763276" w:rsidRDefault="00000000">
      <w:r>
        <w:t>Puis les cigales chantèrent</w:t>
      </w:r>
      <w:r w:rsidR="00763276">
        <w:t>.</w:t>
      </w:r>
    </w:p>
    <w:p w14:paraId="074E4CA5" w14:textId="77777777" w:rsidR="00763276" w:rsidRDefault="00000000">
      <w:r>
        <w:t>C</w:t>
      </w:r>
      <w:r w:rsidR="00763276">
        <w:t>’</w:t>
      </w:r>
      <w:r>
        <w:t>était l</w:t>
      </w:r>
      <w:r w:rsidR="00763276">
        <w:t>’</w:t>
      </w:r>
      <w:r>
        <w:t>instant que les nègres choisissent pour travailler</w:t>
      </w:r>
      <w:r w:rsidR="00763276">
        <w:t>.</w:t>
      </w:r>
    </w:p>
    <w:p w14:paraId="429920A4" w14:textId="77777777" w:rsidR="00763276" w:rsidRDefault="00000000">
      <w:r>
        <w:t>Batouala se dirigea vers une hauteur dominant sur les pla</w:t>
      </w:r>
      <w:r>
        <w:t>i</w:t>
      </w:r>
      <w:r>
        <w:t>nes environnantes</w:t>
      </w:r>
      <w:r w:rsidR="00763276">
        <w:t xml:space="preserve">. </w:t>
      </w:r>
      <w:r>
        <w:t xml:space="preserve">Il y avait là trois </w:t>
      </w:r>
      <w:r w:rsidR="00763276">
        <w:t>« </w:t>
      </w:r>
      <w:proofErr w:type="spellStart"/>
      <w:r>
        <w:t>li</w:t>
      </w:r>
      <w:r w:rsidR="00763276">
        <w:t>’</w:t>
      </w:r>
      <w:r>
        <w:t>nghas</w:t>
      </w:r>
      <w:proofErr w:type="spellEnd"/>
      <w:r w:rsidR="00763276">
        <w:t> »</w:t>
      </w:r>
      <w:r>
        <w:t xml:space="preserve"> de grandeur différente</w:t>
      </w:r>
      <w:r w:rsidR="00763276">
        <w:t>.</w:t>
      </w:r>
    </w:p>
    <w:p w14:paraId="3E869EFB" w14:textId="77777777" w:rsidR="00763276" w:rsidRDefault="00000000">
      <w:r>
        <w:t>Il s</w:t>
      </w:r>
      <w:r w:rsidR="00763276">
        <w:t>’</w:t>
      </w:r>
      <w:r>
        <w:t>approcha de ces fûts de bois au cœur évidé</w:t>
      </w:r>
      <w:r w:rsidR="00763276">
        <w:t xml:space="preserve">, </w:t>
      </w:r>
      <w:r>
        <w:t>ramassa deux maillets qui gisaient à terre et</w:t>
      </w:r>
      <w:r w:rsidR="00763276">
        <w:t xml:space="preserve">, </w:t>
      </w:r>
      <w:r>
        <w:t>dans l</w:t>
      </w:r>
      <w:r w:rsidR="00763276">
        <w:t>’</w:t>
      </w:r>
      <w:r>
        <w:t>air immobile</w:t>
      </w:r>
      <w:r w:rsidR="00763276">
        <w:t xml:space="preserve">, </w:t>
      </w:r>
      <w:r>
        <w:t xml:space="preserve">sur le plus gros des </w:t>
      </w:r>
      <w:proofErr w:type="spellStart"/>
      <w:r>
        <w:t>li</w:t>
      </w:r>
      <w:r w:rsidR="00763276">
        <w:t>’</w:t>
      </w:r>
      <w:r>
        <w:t>nghas</w:t>
      </w:r>
      <w:proofErr w:type="spellEnd"/>
      <w:r w:rsidR="00763276">
        <w:t xml:space="preserve">, </w:t>
      </w:r>
      <w:r>
        <w:t>frappa deux coups</w:t>
      </w:r>
      <w:r w:rsidR="00763276">
        <w:t xml:space="preserve">, – </w:t>
      </w:r>
      <w:r>
        <w:t>espacés</w:t>
      </w:r>
      <w:r w:rsidR="00763276">
        <w:t xml:space="preserve">, </w:t>
      </w:r>
      <w:r>
        <w:t>sonores</w:t>
      </w:r>
      <w:r w:rsidR="00763276">
        <w:t>.</w:t>
      </w:r>
    </w:p>
    <w:p w14:paraId="55DDE6EE" w14:textId="77777777" w:rsidR="00763276" w:rsidRDefault="00000000">
      <w:r>
        <w:t>Un grand silence s</w:t>
      </w:r>
      <w:r w:rsidR="00763276">
        <w:t>’</w:t>
      </w:r>
      <w:r>
        <w:t>établit ensuite</w:t>
      </w:r>
      <w:r w:rsidR="00763276">
        <w:t xml:space="preserve">. </w:t>
      </w:r>
      <w:r>
        <w:t>Il le rompit définitiv</w:t>
      </w:r>
      <w:r>
        <w:t>e</w:t>
      </w:r>
      <w:r>
        <w:t>ment de deux autres coups plus courts</w:t>
      </w:r>
      <w:r w:rsidR="00763276">
        <w:t xml:space="preserve">. </w:t>
      </w:r>
      <w:r>
        <w:t>Après quoi</w:t>
      </w:r>
      <w:r w:rsidR="00763276">
        <w:t xml:space="preserve">, </w:t>
      </w:r>
      <w:r>
        <w:t>il y eut une pétarade de tams-tams</w:t>
      </w:r>
      <w:r w:rsidR="00763276">
        <w:t xml:space="preserve">, </w:t>
      </w:r>
      <w:r>
        <w:t>de plus en plus vifs</w:t>
      </w:r>
      <w:r w:rsidR="00763276">
        <w:t xml:space="preserve">, </w:t>
      </w:r>
      <w:r>
        <w:t>de plus en plus pressés</w:t>
      </w:r>
      <w:r w:rsidR="00763276">
        <w:t xml:space="preserve">, </w:t>
      </w:r>
      <w:r>
        <w:t>de plus en plus pressants</w:t>
      </w:r>
      <w:r w:rsidR="00763276">
        <w:t xml:space="preserve">, </w:t>
      </w:r>
      <w:r>
        <w:t>puis ralentis et larges</w:t>
      </w:r>
      <w:r w:rsidR="00763276">
        <w:t xml:space="preserve">, </w:t>
      </w:r>
      <w:r>
        <w:t xml:space="preserve">qui sur le moindre des </w:t>
      </w:r>
      <w:proofErr w:type="spellStart"/>
      <w:r>
        <w:t>li</w:t>
      </w:r>
      <w:r w:rsidR="00763276">
        <w:t>’</w:t>
      </w:r>
      <w:r>
        <w:t>nghas</w:t>
      </w:r>
      <w:proofErr w:type="spellEnd"/>
      <w:r>
        <w:t xml:space="preserve"> se termina en un decrescendo rapide</w:t>
      </w:r>
      <w:r w:rsidR="00763276">
        <w:t xml:space="preserve">, </w:t>
      </w:r>
      <w:r>
        <w:t>fortifié par la note finale de l</w:t>
      </w:r>
      <w:r w:rsidR="00763276">
        <w:t>’</w:t>
      </w:r>
      <w:r>
        <w:t>appel</w:t>
      </w:r>
      <w:r w:rsidR="00763276">
        <w:t>.</w:t>
      </w:r>
    </w:p>
    <w:p w14:paraId="078E8331" w14:textId="77777777" w:rsidR="00763276" w:rsidRDefault="00000000">
      <w:bookmarkStart w:id="6" w:name="bookmark3"/>
      <w:bookmarkEnd w:id="6"/>
      <w:r>
        <w:t>Et voici que</w:t>
      </w:r>
      <w:r w:rsidR="00763276">
        <w:t xml:space="preserve">, </w:t>
      </w:r>
      <w:r>
        <w:t>là-bas</w:t>
      </w:r>
      <w:r w:rsidR="00763276">
        <w:t xml:space="preserve">, </w:t>
      </w:r>
      <w:r>
        <w:t>là-bas</w:t>
      </w:r>
      <w:r w:rsidR="00763276">
        <w:t xml:space="preserve">, </w:t>
      </w:r>
      <w:r>
        <w:t xml:space="preserve">plus loin que </w:t>
      </w:r>
      <w:proofErr w:type="spellStart"/>
      <w:r>
        <w:t>là bas</w:t>
      </w:r>
      <w:proofErr w:type="spellEnd"/>
      <w:r w:rsidR="00763276">
        <w:t xml:space="preserve">, </w:t>
      </w:r>
      <w:r>
        <w:t>plus loin encore</w:t>
      </w:r>
      <w:r w:rsidR="00763276">
        <w:t xml:space="preserve">, </w:t>
      </w:r>
      <w:r>
        <w:t>de toutes parts</w:t>
      </w:r>
      <w:r w:rsidR="00763276">
        <w:t xml:space="preserve">, </w:t>
      </w:r>
      <w:r>
        <w:t>à gauche</w:t>
      </w:r>
      <w:r w:rsidR="00763276">
        <w:t xml:space="preserve">, </w:t>
      </w:r>
      <w:r>
        <w:t>à droite</w:t>
      </w:r>
      <w:r w:rsidR="00763276">
        <w:t xml:space="preserve">, </w:t>
      </w:r>
      <w:r>
        <w:t>derrière lui</w:t>
      </w:r>
      <w:r w:rsidR="00763276">
        <w:t xml:space="preserve">, </w:t>
      </w:r>
      <w:r>
        <w:t>devant lui</w:t>
      </w:r>
      <w:r w:rsidR="00763276">
        <w:t xml:space="preserve">, </w:t>
      </w:r>
      <w:r>
        <w:t>des bruits semblables</w:t>
      </w:r>
      <w:r w:rsidR="00763276">
        <w:t xml:space="preserve">, </w:t>
      </w:r>
      <w:r>
        <w:t>des roulements identiques</w:t>
      </w:r>
      <w:r w:rsidR="00763276">
        <w:t xml:space="preserve">, </w:t>
      </w:r>
      <w:r>
        <w:t>des tams-tams pareils grondaient</w:t>
      </w:r>
      <w:r w:rsidR="00763276">
        <w:t xml:space="preserve">, </w:t>
      </w:r>
      <w:r>
        <w:t>persistaient</w:t>
      </w:r>
      <w:r w:rsidR="00763276">
        <w:t xml:space="preserve">, </w:t>
      </w:r>
      <w:r>
        <w:t>répondaient</w:t>
      </w:r>
      <w:r w:rsidR="00763276">
        <w:t xml:space="preserve"> : </w:t>
      </w:r>
      <w:r>
        <w:t>les uns fa</w:t>
      </w:r>
      <w:r>
        <w:t>i</w:t>
      </w:r>
      <w:r>
        <w:t>bles</w:t>
      </w:r>
      <w:r w:rsidR="00763276">
        <w:t xml:space="preserve">, </w:t>
      </w:r>
      <w:r>
        <w:t>hésitants</w:t>
      </w:r>
      <w:r w:rsidR="00763276">
        <w:t xml:space="preserve">, </w:t>
      </w:r>
      <w:r>
        <w:t>voilés</w:t>
      </w:r>
      <w:r w:rsidR="00763276">
        <w:t xml:space="preserve">, </w:t>
      </w:r>
      <w:r>
        <w:t>imprécis</w:t>
      </w:r>
      <w:r w:rsidR="00763276">
        <w:t xml:space="preserve"> ; </w:t>
      </w:r>
      <w:r>
        <w:t>les autres compréhensibles</w:t>
      </w:r>
      <w:r w:rsidR="00763276">
        <w:t xml:space="preserve">, </w:t>
      </w:r>
      <w:r>
        <w:t>et rebondissants d</w:t>
      </w:r>
      <w:r w:rsidR="00763276">
        <w:t>’</w:t>
      </w:r>
      <w:r>
        <w:t>échos en échos</w:t>
      </w:r>
      <w:r w:rsidR="00763276">
        <w:t xml:space="preserve">, </w:t>
      </w:r>
      <w:r>
        <w:t xml:space="preserve">de </w:t>
      </w:r>
      <w:proofErr w:type="spellStart"/>
      <w:r>
        <w:t>kagas</w:t>
      </w:r>
      <w:proofErr w:type="spellEnd"/>
      <w:r>
        <w:t xml:space="preserve"> en </w:t>
      </w:r>
      <w:proofErr w:type="spellStart"/>
      <w:r>
        <w:t>kagas</w:t>
      </w:r>
      <w:proofErr w:type="spellEnd"/>
      <w:r w:rsidR="00763276">
        <w:t xml:space="preserve">. </w:t>
      </w:r>
      <w:r>
        <w:t>L</w:t>
      </w:r>
      <w:r w:rsidR="00763276">
        <w:t>’</w:t>
      </w:r>
      <w:r>
        <w:t>invisible s</w:t>
      </w:r>
      <w:r w:rsidR="00763276">
        <w:t>’</w:t>
      </w:r>
      <w:r>
        <w:t>animait</w:t>
      </w:r>
      <w:r w:rsidR="00763276">
        <w:t>.</w:t>
      </w:r>
    </w:p>
    <w:p w14:paraId="1128B20D" w14:textId="3CF113B9" w:rsidR="00000000" w:rsidRDefault="00763276">
      <w:r>
        <w:lastRenderedPageBreak/>
        <w:t>— </w:t>
      </w:r>
      <w:r w:rsidR="00000000">
        <w:t>Tu nous as appelés</w:t>
      </w:r>
      <w:r>
        <w:t xml:space="preserve">, </w:t>
      </w:r>
      <w:r w:rsidR="00000000">
        <w:t>disaient ces rumeurs</w:t>
      </w:r>
      <w:r>
        <w:t xml:space="preserve">, </w:t>
      </w:r>
      <w:r w:rsidR="00000000">
        <w:t>tu nous as a</w:t>
      </w:r>
      <w:r w:rsidR="00000000">
        <w:t>p</w:t>
      </w:r>
      <w:r w:rsidR="00000000">
        <w:t>pelés</w:t>
      </w:r>
      <w:r>
        <w:t xml:space="preserve">… </w:t>
      </w:r>
      <w:r w:rsidR="00000000">
        <w:t>Nous t</w:t>
      </w:r>
      <w:r>
        <w:t>’</w:t>
      </w:r>
      <w:r w:rsidR="00000000">
        <w:t>avons entendu</w:t>
      </w:r>
      <w:r>
        <w:t xml:space="preserve">… </w:t>
      </w:r>
      <w:r w:rsidR="00000000">
        <w:t>Nous t</w:t>
      </w:r>
      <w:r>
        <w:t>’</w:t>
      </w:r>
      <w:r w:rsidR="00000000">
        <w:t>écoutons</w:t>
      </w:r>
      <w:r>
        <w:t xml:space="preserve">… </w:t>
      </w:r>
      <w:r w:rsidR="00000000">
        <w:t>Que nous veux-tu</w:t>
      </w:r>
      <w:r>
        <w:t xml:space="preserve"> ?… </w:t>
      </w:r>
      <w:r w:rsidR="00000000">
        <w:t>Parle</w:t>
      </w:r>
      <w:r>
        <w:t>… »</w:t>
      </w:r>
    </w:p>
    <w:p w14:paraId="4D4FB2F5" w14:textId="77777777" w:rsidR="00763276" w:rsidRDefault="00000000">
      <w:r>
        <w:t>Par deux fois</w:t>
      </w:r>
      <w:r w:rsidR="00763276">
        <w:t xml:space="preserve">, </w:t>
      </w:r>
      <w:r>
        <w:t>les espaces répétèrent les mêmes notes tro</w:t>
      </w:r>
      <w:r>
        <w:t>u</w:t>
      </w:r>
      <w:r>
        <w:t>bles ou distinctes</w:t>
      </w:r>
      <w:r w:rsidR="00763276">
        <w:t>.</w:t>
      </w:r>
    </w:p>
    <w:p w14:paraId="2EE774FA" w14:textId="77777777" w:rsidR="00763276" w:rsidRDefault="00000000">
      <w:r>
        <w:t>Lorsque l</w:t>
      </w:r>
      <w:r w:rsidR="00763276">
        <w:t>’</w:t>
      </w:r>
      <w:r>
        <w:t>horizon eut résorbé la dernière</w:t>
      </w:r>
      <w:r w:rsidR="00763276">
        <w:t xml:space="preserve">, </w:t>
      </w:r>
      <w:r>
        <w:t>Batouala leur r</w:t>
      </w:r>
      <w:r>
        <w:t>é</w:t>
      </w:r>
      <w:r>
        <w:t>pondit</w:t>
      </w:r>
      <w:r w:rsidR="00763276">
        <w:t>.</w:t>
      </w:r>
    </w:p>
    <w:p w14:paraId="341B8F89" w14:textId="77777777" w:rsidR="00763276" w:rsidRDefault="00000000">
      <w:r>
        <w:t>Ce furent d</w:t>
      </w:r>
      <w:r w:rsidR="00763276">
        <w:t>’</w:t>
      </w:r>
      <w:r>
        <w:t>abord des paroles sans force</w:t>
      </w:r>
      <w:r w:rsidR="00763276">
        <w:t xml:space="preserve">. </w:t>
      </w:r>
      <w:r>
        <w:t>Elles semblaient dire la torpeur monotone et quotidienne</w:t>
      </w:r>
      <w:r w:rsidR="00763276">
        <w:t xml:space="preserve">, </w:t>
      </w:r>
      <w:r>
        <w:t>la solitude que rien n</w:t>
      </w:r>
      <w:r w:rsidR="00763276">
        <w:t>’</w:t>
      </w:r>
      <w:r>
        <w:t>attriste</w:t>
      </w:r>
      <w:r w:rsidR="00763276">
        <w:t xml:space="preserve">, </w:t>
      </w:r>
      <w:r>
        <w:t>que rien n</w:t>
      </w:r>
      <w:r w:rsidR="00763276">
        <w:t>’</w:t>
      </w:r>
      <w:r>
        <w:t>égaie</w:t>
      </w:r>
      <w:r w:rsidR="00763276">
        <w:t xml:space="preserve">, </w:t>
      </w:r>
      <w:r>
        <w:t>la résignation devant le destin</w:t>
      </w:r>
      <w:r w:rsidR="00763276">
        <w:t>.</w:t>
      </w:r>
    </w:p>
    <w:p w14:paraId="5A31EC43" w14:textId="77777777" w:rsidR="00763276" w:rsidRDefault="00000000">
      <w:r>
        <w:t>Les maillets couraient alternativement sur l</w:t>
      </w:r>
      <w:r w:rsidR="00763276">
        <w:t>’</w:t>
      </w:r>
      <w:r>
        <w:t>un ou l</w:t>
      </w:r>
      <w:r w:rsidR="00763276">
        <w:t>’</w:t>
      </w:r>
      <w:r>
        <w:t xml:space="preserve">autre des trois </w:t>
      </w:r>
      <w:proofErr w:type="spellStart"/>
      <w:r>
        <w:t>li</w:t>
      </w:r>
      <w:r w:rsidR="00763276">
        <w:t>’</w:t>
      </w:r>
      <w:r>
        <w:t>nghas</w:t>
      </w:r>
      <w:proofErr w:type="spellEnd"/>
      <w:r w:rsidR="00763276">
        <w:t xml:space="preserve">. </w:t>
      </w:r>
      <w:r>
        <w:t>Une mélopée naissait d</w:t>
      </w:r>
      <w:r w:rsidR="00763276">
        <w:t>’</w:t>
      </w:r>
      <w:r>
        <w:t>eux</w:t>
      </w:r>
      <w:r w:rsidR="00763276">
        <w:t xml:space="preserve">, </w:t>
      </w:r>
      <w:r>
        <w:t>accablante comme un jour de tornade</w:t>
      </w:r>
      <w:r w:rsidR="00763276">
        <w:t xml:space="preserve">, </w:t>
      </w:r>
      <w:r>
        <w:t xml:space="preserve">avant que ne souffle le </w:t>
      </w:r>
      <w:r w:rsidR="00763276">
        <w:t>« </w:t>
      </w:r>
      <w:proofErr w:type="spellStart"/>
      <w:r>
        <w:t>donvorro</w:t>
      </w:r>
      <w:proofErr w:type="spellEnd"/>
      <w:r w:rsidR="00763276">
        <w:t> ».</w:t>
      </w:r>
    </w:p>
    <w:p w14:paraId="1C247E65" w14:textId="77777777" w:rsidR="00763276" w:rsidRDefault="00000000">
      <w:r>
        <w:t>Le chant s</w:t>
      </w:r>
      <w:r w:rsidR="00763276">
        <w:t>’</w:t>
      </w:r>
      <w:r>
        <w:t>épanouit</w:t>
      </w:r>
      <w:r w:rsidR="00763276">
        <w:t xml:space="preserve">. </w:t>
      </w:r>
      <w:r>
        <w:t>Sur une brusque interruption</w:t>
      </w:r>
      <w:r w:rsidR="00763276">
        <w:t xml:space="preserve">, </w:t>
      </w:r>
      <w:r>
        <w:t>son amplitude augmenta encore</w:t>
      </w:r>
      <w:r w:rsidR="00763276">
        <w:t xml:space="preserve">. </w:t>
      </w:r>
      <w:r>
        <w:t>Et toujours</w:t>
      </w:r>
      <w:r w:rsidR="00763276">
        <w:t xml:space="preserve">, </w:t>
      </w:r>
      <w:r>
        <w:t>toujours</w:t>
      </w:r>
      <w:r w:rsidR="00763276">
        <w:t xml:space="preserve">, </w:t>
      </w:r>
      <w:r>
        <w:t>il montait</w:t>
      </w:r>
      <w:r w:rsidR="00763276">
        <w:t>.</w:t>
      </w:r>
    </w:p>
    <w:p w14:paraId="26697834" w14:textId="77777777" w:rsidR="00763276" w:rsidRDefault="00000000">
      <w:r>
        <w:t>Batouala ruisselait de sueur</w:t>
      </w:r>
      <w:r w:rsidR="00763276">
        <w:t xml:space="preserve">. </w:t>
      </w:r>
      <w:r>
        <w:t>Heureux</w:t>
      </w:r>
      <w:r w:rsidR="00763276">
        <w:t xml:space="preserve">, </w:t>
      </w:r>
      <w:r>
        <w:t>il dansait presque</w:t>
      </w:r>
      <w:r w:rsidR="00763276">
        <w:t>.</w:t>
      </w:r>
    </w:p>
    <w:p w14:paraId="0BF556D2" w14:textId="77777777" w:rsidR="00763276" w:rsidRDefault="00000000">
      <w:r>
        <w:t>Ses hommes</w:t>
      </w:r>
      <w:r w:rsidR="00763276">
        <w:t xml:space="preserve">, </w:t>
      </w:r>
      <w:r>
        <w:t>leurs femmes</w:t>
      </w:r>
      <w:r w:rsidR="00763276">
        <w:t xml:space="preserve">, </w:t>
      </w:r>
      <w:r>
        <w:t>leurs enfants</w:t>
      </w:r>
      <w:r w:rsidR="00763276">
        <w:t xml:space="preserve">, </w:t>
      </w:r>
      <w:r>
        <w:t>leurs amis</w:t>
      </w:r>
      <w:r w:rsidR="00763276">
        <w:t xml:space="preserve">, </w:t>
      </w:r>
      <w:r>
        <w:t>les amis de leurs amis</w:t>
      </w:r>
      <w:r w:rsidR="00763276">
        <w:t xml:space="preserve">, </w:t>
      </w:r>
      <w:r>
        <w:t>les chefs dont il avait bu le sang et qui avaient bu le sien</w:t>
      </w:r>
      <w:r w:rsidR="00763276">
        <w:t xml:space="preserve">, </w:t>
      </w:r>
      <w:r>
        <w:t>tous</w:t>
      </w:r>
      <w:r w:rsidR="00763276">
        <w:t xml:space="preserve">, </w:t>
      </w:r>
      <w:r>
        <w:t>il les appelait</w:t>
      </w:r>
      <w:r w:rsidR="00763276">
        <w:t xml:space="preserve">. </w:t>
      </w:r>
      <w:r>
        <w:t>Tous</w:t>
      </w:r>
      <w:r w:rsidR="00763276">
        <w:t xml:space="preserve">, </w:t>
      </w:r>
      <w:r>
        <w:t>il voulait qu</w:t>
      </w:r>
      <w:r w:rsidR="00763276">
        <w:t>’</w:t>
      </w:r>
      <w:r>
        <w:t>ils fu</w:t>
      </w:r>
      <w:r>
        <w:t>s</w:t>
      </w:r>
      <w:r>
        <w:t>sent là</w:t>
      </w:r>
      <w:r w:rsidR="00763276">
        <w:t xml:space="preserve">, </w:t>
      </w:r>
      <w:r>
        <w:t>dans neuf jours</w:t>
      </w:r>
      <w:r w:rsidR="00763276">
        <w:t xml:space="preserve">, </w:t>
      </w:r>
      <w:r>
        <w:t xml:space="preserve">pour assister à la grande </w:t>
      </w:r>
      <w:r w:rsidR="00763276">
        <w:t>« </w:t>
      </w:r>
      <w:proofErr w:type="spellStart"/>
      <w:r>
        <w:t>yangba</w:t>
      </w:r>
      <w:proofErr w:type="spellEnd"/>
      <w:r w:rsidR="00763276">
        <w:t> »</w:t>
      </w:r>
      <w:r>
        <w:t xml:space="preserve"> qu</w:t>
      </w:r>
      <w:r w:rsidR="00763276">
        <w:t>’</w:t>
      </w:r>
      <w:r>
        <w:t>il allait donner</w:t>
      </w:r>
      <w:r w:rsidR="00763276">
        <w:t xml:space="preserve">, </w:t>
      </w:r>
      <w:r>
        <w:t>à l</w:t>
      </w:r>
      <w:r w:rsidR="00763276">
        <w:t>’</w:t>
      </w:r>
      <w:r>
        <w:t xml:space="preserve">occasion du </w:t>
      </w:r>
      <w:r w:rsidR="00763276">
        <w:t>« </w:t>
      </w:r>
      <w:proofErr w:type="spellStart"/>
      <w:r>
        <w:t>ga</w:t>
      </w:r>
      <w:r w:rsidR="00763276">
        <w:t>’</w:t>
      </w:r>
      <w:r>
        <w:t>nza</w:t>
      </w:r>
      <w:proofErr w:type="spellEnd"/>
      <w:r w:rsidR="00763276">
        <w:t> ».</w:t>
      </w:r>
    </w:p>
    <w:p w14:paraId="39BE72F5" w14:textId="77777777" w:rsidR="00763276" w:rsidRDefault="00000000">
      <w:r>
        <w:t>La saccade des sonorités prévues depuis des saisons de pluies et des saisons de pluies leur promettait merveilles</w:t>
      </w:r>
      <w:r w:rsidR="00763276">
        <w:t xml:space="preserve">. </w:t>
      </w:r>
      <w:r>
        <w:t>Il y aurait mangeaille</w:t>
      </w:r>
      <w:r w:rsidR="00763276">
        <w:t xml:space="preserve">, </w:t>
      </w:r>
      <w:r>
        <w:t>beuveries</w:t>
      </w:r>
      <w:r w:rsidR="00763276">
        <w:t xml:space="preserve">, </w:t>
      </w:r>
      <w:r>
        <w:t>palabres</w:t>
      </w:r>
      <w:r w:rsidR="00763276">
        <w:t xml:space="preserve">, </w:t>
      </w:r>
      <w:r>
        <w:t>réjouissances</w:t>
      </w:r>
      <w:r w:rsidR="00763276">
        <w:t xml:space="preserve">. </w:t>
      </w:r>
      <w:r>
        <w:t xml:space="preserve">Il y aurait </w:t>
      </w:r>
      <w:r w:rsidR="00763276">
        <w:t>« </w:t>
      </w:r>
      <w:proofErr w:type="spellStart"/>
      <w:r>
        <w:t>yangba</w:t>
      </w:r>
      <w:proofErr w:type="spellEnd"/>
      <w:r w:rsidR="00763276">
        <w:t xml:space="preserve"> », </w:t>
      </w:r>
      <w:r>
        <w:t>enfin</w:t>
      </w:r>
      <w:r w:rsidR="00763276">
        <w:t xml:space="preserve">. </w:t>
      </w:r>
      <w:r>
        <w:t xml:space="preserve">Non pas une </w:t>
      </w:r>
      <w:proofErr w:type="spellStart"/>
      <w:r>
        <w:t>yangba</w:t>
      </w:r>
      <w:proofErr w:type="spellEnd"/>
      <w:r w:rsidR="00763276">
        <w:t xml:space="preserve">. </w:t>
      </w:r>
      <w:r>
        <w:t xml:space="preserve">Mais toutes les </w:t>
      </w:r>
      <w:proofErr w:type="spellStart"/>
      <w:r>
        <w:t>yangbas</w:t>
      </w:r>
      <w:proofErr w:type="spellEnd"/>
      <w:r w:rsidR="00763276">
        <w:t xml:space="preserve">. </w:t>
      </w:r>
      <w:r>
        <w:t>Non seulement le pas de l</w:t>
      </w:r>
      <w:r w:rsidR="00763276">
        <w:t>’</w:t>
      </w:r>
      <w:r>
        <w:t>éléphant</w:t>
      </w:r>
      <w:r w:rsidR="00763276">
        <w:t xml:space="preserve">, </w:t>
      </w:r>
      <w:r>
        <w:t>la danse des sagaies et celle des guerriers</w:t>
      </w:r>
      <w:r w:rsidR="00763276">
        <w:t xml:space="preserve">, – </w:t>
      </w:r>
      <w:r>
        <w:t>mais encore</w:t>
      </w:r>
      <w:r w:rsidR="00763276">
        <w:t xml:space="preserve">, </w:t>
      </w:r>
      <w:r>
        <w:t>mais aussi</w:t>
      </w:r>
      <w:r w:rsidR="00763276">
        <w:t xml:space="preserve">, </w:t>
      </w:r>
      <w:r>
        <w:t>mais surtout la danse de l</w:t>
      </w:r>
      <w:r w:rsidR="00763276">
        <w:t>’</w:t>
      </w:r>
      <w:r>
        <w:t>amour</w:t>
      </w:r>
      <w:r w:rsidR="00763276">
        <w:t xml:space="preserve">, </w:t>
      </w:r>
      <w:r>
        <w:t xml:space="preserve">que dansent si bien les </w:t>
      </w:r>
      <w:proofErr w:type="spellStart"/>
      <w:r>
        <w:t>sabangas</w:t>
      </w:r>
      <w:proofErr w:type="spellEnd"/>
      <w:r w:rsidR="00763276">
        <w:t>.</w:t>
      </w:r>
    </w:p>
    <w:p w14:paraId="5629032D" w14:textId="77777777" w:rsidR="00763276" w:rsidRDefault="00000000">
      <w:r>
        <w:lastRenderedPageBreak/>
        <w:t xml:space="preserve">Il y aurait mangeaille et </w:t>
      </w:r>
      <w:proofErr w:type="spellStart"/>
      <w:r>
        <w:t>yangba</w:t>
      </w:r>
      <w:proofErr w:type="spellEnd"/>
      <w:r w:rsidR="00763276">
        <w:t xml:space="preserve">, </w:t>
      </w:r>
      <w:proofErr w:type="spellStart"/>
      <w:r>
        <w:t>yangba</w:t>
      </w:r>
      <w:proofErr w:type="spellEnd"/>
      <w:r>
        <w:t xml:space="preserve"> et beuverie</w:t>
      </w:r>
      <w:r w:rsidR="00763276">
        <w:t xml:space="preserve">. </w:t>
      </w:r>
      <w:r>
        <w:t>Ah</w:t>
      </w:r>
      <w:r w:rsidR="00763276">
        <w:t xml:space="preserve">, </w:t>
      </w:r>
      <w:r>
        <w:t>le manioc</w:t>
      </w:r>
      <w:r w:rsidR="00763276">
        <w:t xml:space="preserve">, </w:t>
      </w:r>
      <w:r>
        <w:t>les patates</w:t>
      </w:r>
      <w:r w:rsidR="00763276">
        <w:t xml:space="preserve">, </w:t>
      </w:r>
      <w:r>
        <w:t xml:space="preserve">les </w:t>
      </w:r>
      <w:proofErr w:type="spellStart"/>
      <w:r>
        <w:t>dazos</w:t>
      </w:r>
      <w:proofErr w:type="spellEnd"/>
      <w:r w:rsidR="00763276">
        <w:t xml:space="preserve">, </w:t>
      </w:r>
      <w:r>
        <w:t>les courges</w:t>
      </w:r>
      <w:r w:rsidR="00763276">
        <w:t xml:space="preserve">, </w:t>
      </w:r>
      <w:r>
        <w:t>l</w:t>
      </w:r>
      <w:r w:rsidR="00763276">
        <w:t>’</w:t>
      </w:r>
      <w:r>
        <w:t>igname</w:t>
      </w:r>
      <w:r w:rsidR="00763276">
        <w:t xml:space="preserve">, </w:t>
      </w:r>
      <w:r>
        <w:t>le maïs</w:t>
      </w:r>
      <w:r w:rsidR="00763276">
        <w:t xml:space="preserve"> ! </w:t>
      </w:r>
      <w:r>
        <w:t>Ah</w:t>
      </w:r>
      <w:r w:rsidR="00763276">
        <w:t xml:space="preserve">, </w:t>
      </w:r>
      <w:r>
        <w:t>la bière de mil</w:t>
      </w:r>
      <w:r w:rsidR="00763276">
        <w:t xml:space="preserve">, </w:t>
      </w:r>
      <w:r>
        <w:t xml:space="preserve">les </w:t>
      </w:r>
      <w:proofErr w:type="spellStart"/>
      <w:r>
        <w:t>vékés</w:t>
      </w:r>
      <w:proofErr w:type="spellEnd"/>
      <w:r w:rsidR="00763276">
        <w:t xml:space="preserve">, </w:t>
      </w:r>
      <w:r>
        <w:t>le piment et le miel</w:t>
      </w:r>
      <w:r w:rsidR="00763276">
        <w:t xml:space="preserve">, </w:t>
      </w:r>
      <w:r>
        <w:t>le poisson et les œufs de caïman</w:t>
      </w:r>
      <w:r w:rsidR="00763276">
        <w:t xml:space="preserve"> ! </w:t>
      </w:r>
      <w:r>
        <w:t>L</w:t>
      </w:r>
      <w:r w:rsidR="00763276">
        <w:t>’</w:t>
      </w:r>
      <w:r>
        <w:t>on mangerait de tout cela</w:t>
      </w:r>
      <w:r w:rsidR="00763276">
        <w:t xml:space="preserve">, </w:t>
      </w:r>
      <w:r>
        <w:t>et de bien d</w:t>
      </w:r>
      <w:r w:rsidR="00763276">
        <w:t>’</w:t>
      </w:r>
      <w:r>
        <w:t>autres choses encore</w:t>
      </w:r>
      <w:r w:rsidR="00763276">
        <w:t xml:space="preserve"> ! </w:t>
      </w:r>
      <w:r>
        <w:t>L</w:t>
      </w:r>
      <w:r w:rsidR="00763276">
        <w:t>’</w:t>
      </w:r>
      <w:r>
        <w:t>on boirait de tout cela et de bien d</w:t>
      </w:r>
      <w:r w:rsidR="00763276">
        <w:t>’</w:t>
      </w:r>
      <w:r>
        <w:t>autres choses encore</w:t>
      </w:r>
      <w:r w:rsidR="00763276">
        <w:t xml:space="preserve"> ! </w:t>
      </w:r>
      <w:r>
        <w:t>L</w:t>
      </w:r>
      <w:r w:rsidR="00763276">
        <w:t>’</w:t>
      </w:r>
      <w:r>
        <w:t>on boirait et l</w:t>
      </w:r>
      <w:r w:rsidR="00763276">
        <w:t>’</w:t>
      </w:r>
      <w:r>
        <w:t>on mangerait</w:t>
      </w:r>
      <w:r w:rsidR="00763276">
        <w:t xml:space="preserve">, </w:t>
      </w:r>
      <w:r>
        <w:t>au son des olifants et des balafons</w:t>
      </w:r>
      <w:r w:rsidR="00763276">
        <w:t xml:space="preserve">. </w:t>
      </w:r>
      <w:r>
        <w:t>Il fallait venir</w:t>
      </w:r>
      <w:r w:rsidR="00763276">
        <w:t xml:space="preserve"> ! </w:t>
      </w:r>
      <w:r>
        <w:t>Oui</w:t>
      </w:r>
      <w:r w:rsidR="00763276">
        <w:t xml:space="preserve">, </w:t>
      </w:r>
      <w:r>
        <w:t>oui</w:t>
      </w:r>
      <w:r w:rsidR="00763276">
        <w:t xml:space="preserve">, </w:t>
      </w:r>
      <w:r>
        <w:t>oui</w:t>
      </w:r>
      <w:r w:rsidR="00763276">
        <w:t xml:space="preserve"> ! </w:t>
      </w:r>
      <w:r>
        <w:t>C</w:t>
      </w:r>
      <w:r w:rsidR="00763276">
        <w:t>’</w:t>
      </w:r>
      <w:r>
        <w:t xml:space="preserve">était la fête des </w:t>
      </w:r>
      <w:proofErr w:type="spellStart"/>
      <w:r>
        <w:t>ga</w:t>
      </w:r>
      <w:r w:rsidR="00763276">
        <w:t>’</w:t>
      </w:r>
      <w:r>
        <w:t>nzas</w:t>
      </w:r>
      <w:proofErr w:type="spellEnd"/>
      <w:r w:rsidR="00763276">
        <w:t xml:space="preserve">. </w:t>
      </w:r>
      <w:r>
        <w:t>L</w:t>
      </w:r>
      <w:r w:rsidR="00763276">
        <w:t>’</w:t>
      </w:r>
      <w:r>
        <w:t>on ne procède à la circoncision et à l</w:t>
      </w:r>
      <w:r w:rsidR="00763276">
        <w:t>’</w:t>
      </w:r>
      <w:r>
        <w:t>excision qu</w:t>
      </w:r>
      <w:r w:rsidR="00763276">
        <w:t>’</w:t>
      </w:r>
      <w:r>
        <w:t>une fois par douze lunes</w:t>
      </w:r>
      <w:r w:rsidR="00763276">
        <w:t xml:space="preserve">. </w:t>
      </w:r>
      <w:r>
        <w:t>Il fallait venir</w:t>
      </w:r>
      <w:r w:rsidR="00763276">
        <w:t xml:space="preserve"> ! </w:t>
      </w:r>
      <w:r>
        <w:t>Comme on allait rire</w:t>
      </w:r>
      <w:r w:rsidR="00763276">
        <w:t xml:space="preserve">, </w:t>
      </w:r>
      <w:proofErr w:type="spellStart"/>
      <w:r>
        <w:t>yabao</w:t>
      </w:r>
      <w:proofErr w:type="spellEnd"/>
      <w:r w:rsidR="00763276">
        <w:t> !</w:t>
      </w:r>
    </w:p>
    <w:p w14:paraId="034C6033" w14:textId="77777777" w:rsidR="00763276" w:rsidRDefault="00000000">
      <w:r>
        <w:t>Les échos débordaient de la joie de ce discours</w:t>
      </w:r>
      <w:r w:rsidR="00763276">
        <w:t xml:space="preserve">. </w:t>
      </w:r>
      <w:r>
        <w:t>Ils prolo</w:t>
      </w:r>
      <w:r>
        <w:t>n</w:t>
      </w:r>
      <w:r>
        <w:t>geaient ses plaisanteries et ses rires</w:t>
      </w:r>
      <w:r w:rsidR="00763276">
        <w:t>.</w:t>
      </w:r>
    </w:p>
    <w:p w14:paraId="1274B7BA" w14:textId="77777777" w:rsidR="00763276" w:rsidRDefault="00000000">
      <w:r>
        <w:t>Lorsqu</w:t>
      </w:r>
      <w:r w:rsidR="00763276">
        <w:t>’</w:t>
      </w:r>
      <w:r>
        <w:t>il se tut</w:t>
      </w:r>
      <w:r w:rsidR="00763276">
        <w:t xml:space="preserve">, </w:t>
      </w:r>
      <w:r>
        <w:t>une lourde attente pesa</w:t>
      </w:r>
      <w:r w:rsidR="00763276">
        <w:t xml:space="preserve">, </w:t>
      </w:r>
      <w:r>
        <w:t>qui ne dura pas longtemps</w:t>
      </w:r>
      <w:r w:rsidR="00763276">
        <w:t xml:space="preserve">. </w:t>
      </w:r>
      <w:r>
        <w:t>Car</w:t>
      </w:r>
      <w:r w:rsidR="00763276">
        <w:t xml:space="preserve">, </w:t>
      </w:r>
      <w:r>
        <w:t>tout autour de lui</w:t>
      </w:r>
      <w:r w:rsidR="00763276">
        <w:t xml:space="preserve">, </w:t>
      </w:r>
      <w:r>
        <w:t>très loin</w:t>
      </w:r>
      <w:r w:rsidR="00763276">
        <w:t xml:space="preserve">, </w:t>
      </w:r>
      <w:r>
        <w:t>très loin</w:t>
      </w:r>
      <w:r w:rsidR="00763276">
        <w:t xml:space="preserve">, </w:t>
      </w:r>
      <w:r>
        <w:t>comme à son premier appel</w:t>
      </w:r>
      <w:r w:rsidR="00763276">
        <w:t xml:space="preserve">, </w:t>
      </w:r>
      <w:r>
        <w:t>la conversation reprenait sur des tams-tams qu</w:t>
      </w:r>
      <w:r w:rsidR="00763276">
        <w:t>’</w:t>
      </w:r>
      <w:r>
        <w:t>on ne voyait pas</w:t>
      </w:r>
      <w:r w:rsidR="00763276">
        <w:t xml:space="preserve">. </w:t>
      </w:r>
      <w:r>
        <w:t>Et</w:t>
      </w:r>
      <w:r w:rsidR="00763276">
        <w:t xml:space="preserve">, </w:t>
      </w:r>
      <w:r>
        <w:t>malgré l</w:t>
      </w:r>
      <w:r w:rsidR="00763276">
        <w:t>’</w:t>
      </w:r>
      <w:r>
        <w:t>éloignement des transmetteurs d</w:t>
      </w:r>
      <w:r w:rsidR="00763276">
        <w:t>’</w:t>
      </w:r>
      <w:r>
        <w:t>ondes sonores</w:t>
      </w:r>
      <w:r w:rsidR="00763276">
        <w:t xml:space="preserve">, </w:t>
      </w:r>
      <w:r>
        <w:t>l</w:t>
      </w:r>
      <w:r w:rsidR="00763276">
        <w:t>’</w:t>
      </w:r>
      <w:r>
        <w:t>on saisissait</w:t>
      </w:r>
      <w:r w:rsidR="00763276">
        <w:t xml:space="preserve">, </w:t>
      </w:r>
      <w:r>
        <w:t>à chaque fin de phrase les m</w:t>
      </w:r>
      <w:r>
        <w:t>ê</w:t>
      </w:r>
      <w:r>
        <w:t>mes notes d</w:t>
      </w:r>
      <w:r w:rsidR="00763276">
        <w:t>’</w:t>
      </w:r>
      <w:r>
        <w:t>allégresse occulte</w:t>
      </w:r>
      <w:r w:rsidR="00763276">
        <w:t>.</w:t>
      </w:r>
    </w:p>
    <w:p w14:paraId="77186075" w14:textId="24134617" w:rsidR="00000000" w:rsidRDefault="00763276">
      <w:r>
        <w:t>— </w:t>
      </w:r>
      <w:r w:rsidR="00000000">
        <w:t>Nous t</w:t>
      </w:r>
      <w:r>
        <w:t>’</w:t>
      </w:r>
      <w:r w:rsidR="00000000">
        <w:t>avons écouté</w:t>
      </w:r>
      <w:r>
        <w:t xml:space="preserve">… </w:t>
      </w:r>
      <w:r w:rsidR="00000000">
        <w:t>Nous t</w:t>
      </w:r>
      <w:r>
        <w:t>’</w:t>
      </w:r>
      <w:r w:rsidR="00000000">
        <w:t>avons entendu</w:t>
      </w:r>
      <w:r>
        <w:t xml:space="preserve">… </w:t>
      </w:r>
      <w:r w:rsidR="00000000">
        <w:t>et co</w:t>
      </w:r>
      <w:r w:rsidR="00000000">
        <w:t>m</w:t>
      </w:r>
      <w:r w:rsidR="00000000">
        <w:t>pris</w:t>
      </w:r>
      <w:r>
        <w:t xml:space="preserve">… </w:t>
      </w:r>
      <w:r w:rsidR="00000000">
        <w:t>Tu es le plus grand des m</w:t>
      </w:r>
      <w:r>
        <w:t>’</w:t>
      </w:r>
      <w:r w:rsidR="00000000">
        <w:t>bis</w:t>
      </w:r>
      <w:r>
        <w:t xml:space="preserve">, </w:t>
      </w:r>
      <w:r w:rsidR="00000000">
        <w:t>Batouala</w:t>
      </w:r>
      <w:r>
        <w:t xml:space="preserve">… </w:t>
      </w:r>
      <w:r w:rsidR="00000000">
        <w:t xml:space="preserve">Tu es le plus grand des </w:t>
      </w:r>
      <w:proofErr w:type="spellStart"/>
      <w:r w:rsidR="00000000">
        <w:t>mokoundjis</w:t>
      </w:r>
      <w:proofErr w:type="spellEnd"/>
      <w:r>
        <w:t xml:space="preserve">… </w:t>
      </w:r>
      <w:r w:rsidR="00000000">
        <w:t>Nous viendrons</w:t>
      </w:r>
      <w:r>
        <w:t xml:space="preserve">… </w:t>
      </w:r>
      <w:r w:rsidR="00000000">
        <w:t>Sûrement</w:t>
      </w:r>
      <w:r>
        <w:t xml:space="preserve">, </w:t>
      </w:r>
      <w:r w:rsidR="00000000">
        <w:t>nous viendrons</w:t>
      </w:r>
      <w:r>
        <w:t xml:space="preserve">… </w:t>
      </w:r>
      <w:r w:rsidR="00000000">
        <w:t>Et nos amis seront là</w:t>
      </w:r>
      <w:r>
        <w:t xml:space="preserve">… </w:t>
      </w:r>
      <w:r w:rsidR="00000000">
        <w:t>Nous allons nous amuser</w:t>
      </w:r>
      <w:r>
        <w:t xml:space="preserve">… </w:t>
      </w:r>
      <w:r w:rsidR="00000000">
        <w:t>Bombance</w:t>
      </w:r>
      <w:r>
        <w:t xml:space="preserve"> !… </w:t>
      </w:r>
      <w:r w:rsidR="00000000">
        <w:t>On chantera</w:t>
      </w:r>
      <w:r>
        <w:t xml:space="preserve">… </w:t>
      </w:r>
      <w:r w:rsidR="00000000">
        <w:t>On dansera</w:t>
      </w:r>
      <w:r>
        <w:t xml:space="preserve">… </w:t>
      </w:r>
      <w:r w:rsidR="00000000">
        <w:t>Nous boirons comme des trous</w:t>
      </w:r>
      <w:r>
        <w:t xml:space="preserve">… </w:t>
      </w:r>
      <w:r w:rsidR="00000000">
        <w:t>comme des blancs</w:t>
      </w:r>
      <w:r>
        <w:t xml:space="preserve"> !… </w:t>
      </w:r>
      <w:r w:rsidR="00000000">
        <w:t>Tu peux compter sur moi</w:t>
      </w:r>
      <w:r>
        <w:t xml:space="preserve">… </w:t>
      </w:r>
      <w:proofErr w:type="spellStart"/>
      <w:r w:rsidR="00000000">
        <w:t>Ouorro</w:t>
      </w:r>
      <w:proofErr w:type="spellEnd"/>
      <w:r>
        <w:t xml:space="preserve">… </w:t>
      </w:r>
      <w:proofErr w:type="spellStart"/>
      <w:r w:rsidR="00000000">
        <w:t>Ohourro</w:t>
      </w:r>
      <w:proofErr w:type="spellEnd"/>
      <w:r>
        <w:t xml:space="preserve">… </w:t>
      </w:r>
      <w:proofErr w:type="spellStart"/>
      <w:r w:rsidR="00000000">
        <w:t>Kanga</w:t>
      </w:r>
      <w:proofErr w:type="spellEnd"/>
      <w:r>
        <w:t xml:space="preserve">… </w:t>
      </w:r>
      <w:proofErr w:type="spellStart"/>
      <w:r w:rsidR="00000000">
        <w:t>Yabingui</w:t>
      </w:r>
      <w:proofErr w:type="spellEnd"/>
      <w:r>
        <w:t xml:space="preserve">… </w:t>
      </w:r>
      <w:proofErr w:type="spellStart"/>
      <w:r w:rsidR="00000000">
        <w:t>Delépou</w:t>
      </w:r>
      <w:proofErr w:type="spellEnd"/>
      <w:r>
        <w:t xml:space="preserve">… </w:t>
      </w:r>
      <w:proofErr w:type="spellStart"/>
      <w:r w:rsidR="00000000">
        <w:t>Tougoum</w:t>
      </w:r>
      <w:r w:rsidR="00000000">
        <w:t>a</w:t>
      </w:r>
      <w:r w:rsidR="00000000">
        <w:t>li</w:t>
      </w:r>
      <w:proofErr w:type="spellEnd"/>
      <w:r>
        <w:t xml:space="preserve">… </w:t>
      </w:r>
      <w:proofErr w:type="spellStart"/>
      <w:r w:rsidR="00000000">
        <w:t>Yabada</w:t>
      </w:r>
      <w:proofErr w:type="spellEnd"/>
      <w:r>
        <w:t xml:space="preserve">… </w:t>
      </w:r>
      <w:r w:rsidR="00000000">
        <w:t>Tous les m</w:t>
      </w:r>
      <w:r>
        <w:t>’</w:t>
      </w:r>
      <w:r w:rsidR="00000000">
        <w:t>bis et tous les n</w:t>
      </w:r>
      <w:r>
        <w:t>’</w:t>
      </w:r>
      <w:proofErr w:type="spellStart"/>
      <w:r w:rsidR="00000000">
        <w:t>gapous</w:t>
      </w:r>
      <w:proofErr w:type="spellEnd"/>
      <w:r w:rsidR="00000000">
        <w:t xml:space="preserve"> seront là</w:t>
      </w:r>
      <w:r>
        <w:t xml:space="preserve">… </w:t>
      </w:r>
      <w:r w:rsidR="00000000">
        <w:t>Nous viendrons</w:t>
      </w:r>
      <w:r>
        <w:t xml:space="preserve">… </w:t>
      </w:r>
      <w:r w:rsidR="00000000">
        <w:t>Nous viendrons</w:t>
      </w:r>
      <w:r>
        <w:t>… »</w:t>
      </w:r>
    </w:p>
    <w:p w14:paraId="329E7A0A" w14:textId="77777777" w:rsidR="00763276" w:rsidRDefault="00000000">
      <w:r>
        <w:t>Lorsque l</w:t>
      </w:r>
      <w:r w:rsidR="00763276">
        <w:t>’</w:t>
      </w:r>
      <w:r>
        <w:t>horizon referma sur lui les dernières réponses</w:t>
      </w:r>
      <w:r w:rsidR="00763276">
        <w:t xml:space="preserve">, </w:t>
      </w:r>
      <w:r>
        <w:t>désireux d</w:t>
      </w:r>
      <w:r w:rsidR="00763276">
        <w:t>’</w:t>
      </w:r>
      <w:r>
        <w:t>examiner les nasses qu</w:t>
      </w:r>
      <w:r w:rsidR="00763276">
        <w:t>’</w:t>
      </w:r>
      <w:r>
        <w:t>il avait installées la veille</w:t>
      </w:r>
      <w:r w:rsidR="00763276">
        <w:t xml:space="preserve">, </w:t>
      </w:r>
      <w:r>
        <w:t>B</w:t>
      </w:r>
      <w:r>
        <w:t>a</w:t>
      </w:r>
      <w:r>
        <w:t xml:space="preserve">touala descendit vers le confluent de la Bamba et de la </w:t>
      </w:r>
      <w:proofErr w:type="spellStart"/>
      <w:r>
        <w:t>Pombo</w:t>
      </w:r>
      <w:proofErr w:type="spellEnd"/>
      <w:r w:rsidR="00763276">
        <w:t>.</w:t>
      </w:r>
    </w:p>
    <w:p w14:paraId="5192DA97" w14:textId="77777777" w:rsidR="00763276" w:rsidRDefault="00000000">
      <w:r>
        <w:lastRenderedPageBreak/>
        <w:t>Il emportait deux sagaies</w:t>
      </w:r>
      <w:r w:rsidR="00763276">
        <w:t xml:space="preserve">, </w:t>
      </w:r>
      <w:r>
        <w:t>un arc et une besace en peau de cabri</w:t>
      </w:r>
      <w:r w:rsidR="00763276">
        <w:t>.</w:t>
      </w:r>
    </w:p>
    <w:p w14:paraId="59714E4F" w14:textId="77777777" w:rsidR="00763276" w:rsidRDefault="00000000">
      <w:r>
        <w:t>Où que l</w:t>
      </w:r>
      <w:r w:rsidR="00763276">
        <w:t>’</w:t>
      </w:r>
      <w:r>
        <w:t>on aille</w:t>
      </w:r>
      <w:r w:rsidR="00763276">
        <w:t xml:space="preserve">, </w:t>
      </w:r>
      <w:r>
        <w:t>si minime que soit le chemin à parcourir</w:t>
      </w:r>
      <w:r w:rsidR="00763276">
        <w:t xml:space="preserve">, </w:t>
      </w:r>
      <w:r>
        <w:t>il ne faut jamais oublier d</w:t>
      </w:r>
      <w:r w:rsidR="00763276">
        <w:t>’</w:t>
      </w:r>
      <w:r>
        <w:t>emporter sa besace</w:t>
      </w:r>
      <w:r w:rsidR="00763276">
        <w:t xml:space="preserve">. </w:t>
      </w:r>
      <w:r>
        <w:t>Elle permet de cacher tant de choses</w:t>
      </w:r>
      <w:r w:rsidR="00763276">
        <w:t> !</w:t>
      </w:r>
    </w:p>
    <w:p w14:paraId="2FC2CDEF" w14:textId="77777777" w:rsidR="00763276" w:rsidRDefault="00000000">
      <w:r>
        <w:t xml:space="preserve">Il y plaça quelques feuilles de </w:t>
      </w:r>
      <w:r w:rsidR="00763276">
        <w:t>« </w:t>
      </w:r>
      <w:proofErr w:type="spellStart"/>
      <w:r>
        <w:t>bi</w:t>
      </w:r>
      <w:r w:rsidR="00763276">
        <w:t>’</w:t>
      </w:r>
      <w:r>
        <w:t>mbi</w:t>
      </w:r>
      <w:proofErr w:type="spellEnd"/>
      <w:r w:rsidR="00763276">
        <w:t xml:space="preserve"> », </w:t>
      </w:r>
      <w:r>
        <w:t>un carquois plein de sagettes barbelées et plusieurs pains de manioc</w:t>
      </w:r>
      <w:r w:rsidR="00763276">
        <w:t>.</w:t>
      </w:r>
    </w:p>
    <w:p w14:paraId="79EBBBF6" w14:textId="77777777" w:rsidR="00763276" w:rsidRDefault="00000000">
      <w:r>
        <w:t>Il ne lui fallait ni plus ni moins</w:t>
      </w:r>
      <w:r w:rsidR="00763276">
        <w:t xml:space="preserve">. </w:t>
      </w:r>
      <w:r>
        <w:t>Les pires dangers peuvent survenir</w:t>
      </w:r>
      <w:r w:rsidR="00763276">
        <w:t xml:space="preserve">, </w:t>
      </w:r>
      <w:r>
        <w:t>à présent</w:t>
      </w:r>
      <w:r w:rsidR="00763276">
        <w:t xml:space="preserve"> ! </w:t>
      </w:r>
      <w:r>
        <w:t>N</w:t>
      </w:r>
      <w:r w:rsidR="00763276">
        <w:t>’</w:t>
      </w:r>
      <w:r>
        <w:t>a-t-il par ses sagaies</w:t>
      </w:r>
      <w:r w:rsidR="00763276">
        <w:t xml:space="preserve">, </w:t>
      </w:r>
      <w:r>
        <w:t>ses flèches</w:t>
      </w:r>
      <w:r w:rsidR="00763276">
        <w:t xml:space="preserve">, </w:t>
      </w:r>
      <w:r>
        <w:t>son arc</w:t>
      </w:r>
      <w:r w:rsidR="00763276">
        <w:t xml:space="preserve"> ? </w:t>
      </w:r>
      <w:r>
        <w:t>Contre la faim</w:t>
      </w:r>
      <w:r w:rsidR="00763276">
        <w:t xml:space="preserve">, </w:t>
      </w:r>
      <w:r>
        <w:t>voici le manioc</w:t>
      </w:r>
      <w:r w:rsidR="00763276">
        <w:t xml:space="preserve">. </w:t>
      </w:r>
      <w:r>
        <w:t xml:space="preserve">Grâce aux feuilles de </w:t>
      </w:r>
      <w:proofErr w:type="spellStart"/>
      <w:r>
        <w:t>bi</w:t>
      </w:r>
      <w:r w:rsidR="00763276">
        <w:t>’</w:t>
      </w:r>
      <w:r>
        <w:t>mbi</w:t>
      </w:r>
      <w:proofErr w:type="spellEnd"/>
      <w:r w:rsidR="00763276">
        <w:t xml:space="preserve">, </w:t>
      </w:r>
      <w:r>
        <w:t>il peut même à son gré corser sa nourriture</w:t>
      </w:r>
      <w:r w:rsidR="00763276">
        <w:t xml:space="preserve">. </w:t>
      </w:r>
      <w:r>
        <w:t>Il n</w:t>
      </w:r>
      <w:r w:rsidR="00763276">
        <w:t>’</w:t>
      </w:r>
      <w:r>
        <w:t>a qu</w:t>
      </w:r>
      <w:r w:rsidR="00763276">
        <w:t>’</w:t>
      </w:r>
      <w:r>
        <w:t>à les immerger dans une nasse</w:t>
      </w:r>
      <w:r w:rsidR="00763276">
        <w:t xml:space="preserve">. </w:t>
      </w:r>
      <w:r>
        <w:t>Elles stupéfieront tout poisson qui s</w:t>
      </w:r>
      <w:r w:rsidR="00763276">
        <w:t>’</w:t>
      </w:r>
      <w:r>
        <w:t>aventurera jusqu</w:t>
      </w:r>
      <w:r w:rsidR="00763276">
        <w:t>’</w:t>
      </w:r>
      <w:r>
        <w:t>à elles</w:t>
      </w:r>
      <w:r w:rsidR="00763276">
        <w:t>.</w:t>
      </w:r>
    </w:p>
    <w:p w14:paraId="28FF6823" w14:textId="77777777" w:rsidR="00763276" w:rsidRDefault="00000000">
      <w:bookmarkStart w:id="7" w:name="bookmark4"/>
      <w:bookmarkEnd w:id="7"/>
      <w:r>
        <w:t>Il partit</w:t>
      </w:r>
      <w:r w:rsidR="00763276">
        <w:t>.</w:t>
      </w:r>
    </w:p>
    <w:p w14:paraId="74204C99" w14:textId="77777777" w:rsidR="00763276" w:rsidRDefault="00000000">
      <w:r>
        <w:t>En marchant</w:t>
      </w:r>
      <w:r w:rsidR="00763276">
        <w:t xml:space="preserve">, </w:t>
      </w:r>
      <w:r>
        <w:t>il scrutait le sol</w:t>
      </w:r>
      <w:r w:rsidR="00763276">
        <w:t xml:space="preserve">. </w:t>
      </w:r>
      <w:r>
        <w:t>C</w:t>
      </w:r>
      <w:r w:rsidR="00763276">
        <w:t>’</w:t>
      </w:r>
      <w:r>
        <w:t>était l</w:t>
      </w:r>
      <w:r w:rsidR="00763276">
        <w:t>’</w:t>
      </w:r>
      <w:r>
        <w:t>une de ces no</w:t>
      </w:r>
      <w:r>
        <w:t>m</w:t>
      </w:r>
      <w:r>
        <w:t>breuses habitudes que lui avaient léguées ses parents</w:t>
      </w:r>
      <w:r w:rsidR="00763276">
        <w:t xml:space="preserve">. </w:t>
      </w:r>
      <w:r>
        <w:t>Plus il avançait en âge</w:t>
      </w:r>
      <w:r w:rsidR="00763276">
        <w:t xml:space="preserve">, </w:t>
      </w:r>
      <w:r>
        <w:t>plus il en appréciait l</w:t>
      </w:r>
      <w:r w:rsidR="00763276">
        <w:t>’</w:t>
      </w:r>
      <w:r>
        <w:t>excellence</w:t>
      </w:r>
      <w:r w:rsidR="00763276">
        <w:t>.</w:t>
      </w:r>
    </w:p>
    <w:p w14:paraId="03C42DE1" w14:textId="77777777" w:rsidR="00763276" w:rsidRDefault="00000000">
      <w:r>
        <w:t>Les blancs n</w:t>
      </w:r>
      <w:r w:rsidR="00763276">
        <w:t>’</w:t>
      </w:r>
      <w:r>
        <w:t>ont pas l</w:t>
      </w:r>
      <w:r w:rsidR="00763276">
        <w:t>’</w:t>
      </w:r>
      <w:r>
        <w:t>air de comprendre l</w:t>
      </w:r>
      <w:r w:rsidR="00763276">
        <w:t>’</w:t>
      </w:r>
      <w:r>
        <w:t>utilité qu</w:t>
      </w:r>
      <w:r w:rsidR="00763276">
        <w:t>’</w:t>
      </w:r>
      <w:r>
        <w:t>il y a de savoir où l</w:t>
      </w:r>
      <w:r w:rsidR="00763276">
        <w:t>’</w:t>
      </w:r>
      <w:r>
        <w:t>on pose le pied</w:t>
      </w:r>
      <w:r w:rsidR="00763276">
        <w:t xml:space="preserve">. </w:t>
      </w:r>
      <w:r>
        <w:t>Les cailloux blessent</w:t>
      </w:r>
      <w:r w:rsidR="00763276">
        <w:t xml:space="preserve"> ; </w:t>
      </w:r>
      <w:r>
        <w:t>la boue fav</w:t>
      </w:r>
      <w:r>
        <w:t>o</w:t>
      </w:r>
      <w:r>
        <w:t>rise les chutes</w:t>
      </w:r>
      <w:r w:rsidR="00763276">
        <w:t xml:space="preserve">. </w:t>
      </w:r>
      <w:r>
        <w:t>Avec un peu d</w:t>
      </w:r>
      <w:r w:rsidR="00763276">
        <w:t>’</w:t>
      </w:r>
      <w:r>
        <w:t>attention</w:t>
      </w:r>
      <w:r w:rsidR="00763276">
        <w:t xml:space="preserve">, </w:t>
      </w:r>
      <w:r>
        <w:t>l</w:t>
      </w:r>
      <w:r w:rsidR="00763276">
        <w:t>’</w:t>
      </w:r>
      <w:r>
        <w:t>on peut éviter chutes et blessures</w:t>
      </w:r>
      <w:r w:rsidR="00763276">
        <w:t xml:space="preserve">, </w:t>
      </w:r>
      <w:r>
        <w:t>ou les atténuer</w:t>
      </w:r>
      <w:r w:rsidR="00763276">
        <w:t xml:space="preserve">. </w:t>
      </w:r>
      <w:r>
        <w:t>Il n</w:t>
      </w:r>
      <w:r w:rsidR="00763276">
        <w:t>’</w:t>
      </w:r>
      <w:r>
        <w:t>y a pas perte de temps</w:t>
      </w:r>
      <w:r w:rsidR="00763276">
        <w:t xml:space="preserve">, </w:t>
      </w:r>
      <w:r>
        <w:t>pour qui poursuit le moindre effort</w:t>
      </w:r>
      <w:r w:rsidR="00763276">
        <w:t xml:space="preserve">. </w:t>
      </w:r>
      <w:r>
        <w:t>Et comme</w:t>
      </w:r>
      <w:r w:rsidR="00763276">
        <w:t xml:space="preserve">, </w:t>
      </w:r>
      <w:r>
        <w:t>au surplus</w:t>
      </w:r>
      <w:r w:rsidR="00763276">
        <w:t xml:space="preserve">, </w:t>
      </w:r>
      <w:r>
        <w:t>l</w:t>
      </w:r>
      <w:r w:rsidR="00763276">
        <w:t>’</w:t>
      </w:r>
      <w:r>
        <w:t>expérience nous apprend que le temps n</w:t>
      </w:r>
      <w:r w:rsidR="00763276">
        <w:t>’</w:t>
      </w:r>
      <w:r>
        <w:t>a pas de valeur</w:t>
      </w:r>
      <w:r w:rsidR="00763276">
        <w:t xml:space="preserve">, </w:t>
      </w:r>
      <w:r>
        <w:t>on n</w:t>
      </w:r>
      <w:r w:rsidR="00763276">
        <w:t>’</w:t>
      </w:r>
      <w:r>
        <w:t>a qu</w:t>
      </w:r>
      <w:r w:rsidR="00763276">
        <w:t>’</w:t>
      </w:r>
      <w:r>
        <w:t>à s</w:t>
      </w:r>
      <w:r w:rsidR="00763276">
        <w:t>’</w:t>
      </w:r>
      <w:r>
        <w:t>en remettre à sa sagesse</w:t>
      </w:r>
      <w:r w:rsidR="00763276">
        <w:t>.</w:t>
      </w:r>
    </w:p>
    <w:p w14:paraId="3C845E9C" w14:textId="77777777" w:rsidR="00763276" w:rsidRDefault="00000000">
      <w:r>
        <w:t>Il venait de disparaître</w:t>
      </w:r>
      <w:r w:rsidR="00763276">
        <w:t xml:space="preserve">, </w:t>
      </w:r>
      <w:r>
        <w:t xml:space="preserve">quand </w:t>
      </w:r>
      <w:proofErr w:type="spellStart"/>
      <w:r>
        <w:t>Bissibingui</w:t>
      </w:r>
      <w:proofErr w:type="spellEnd"/>
      <w:r>
        <w:t xml:space="preserve"> arriva</w:t>
      </w:r>
      <w:r w:rsidR="00763276">
        <w:t>.</w:t>
      </w:r>
    </w:p>
    <w:p w14:paraId="36114095" w14:textId="77777777" w:rsidR="00763276" w:rsidRDefault="00000000">
      <w:r>
        <w:t>C</w:t>
      </w:r>
      <w:r w:rsidR="00763276">
        <w:t>’</w:t>
      </w:r>
      <w:r>
        <w:t>était un jeune homme bien découplé</w:t>
      </w:r>
      <w:r w:rsidR="00763276">
        <w:t xml:space="preserve">, </w:t>
      </w:r>
      <w:r>
        <w:t>vigoureux et beau</w:t>
      </w:r>
      <w:r w:rsidR="00763276">
        <w:t xml:space="preserve">. </w:t>
      </w:r>
      <w:r>
        <w:t xml:space="preserve">Il trouvait toujours chez Batouala de quoi manger et un </w:t>
      </w:r>
      <w:r w:rsidR="00763276">
        <w:t>« </w:t>
      </w:r>
      <w:proofErr w:type="spellStart"/>
      <w:r>
        <w:t>bogbo</w:t>
      </w:r>
      <w:proofErr w:type="spellEnd"/>
      <w:r w:rsidR="00763276">
        <w:t> »</w:t>
      </w:r>
      <w:r>
        <w:t xml:space="preserve"> pour dormir</w:t>
      </w:r>
      <w:r w:rsidR="00763276">
        <w:t xml:space="preserve">, </w:t>
      </w:r>
      <w:r>
        <w:t>car Batouala l</w:t>
      </w:r>
      <w:r w:rsidR="00763276">
        <w:t>’</w:t>
      </w:r>
      <w:r>
        <w:t>honorait d</w:t>
      </w:r>
      <w:r w:rsidR="00763276">
        <w:t>’</w:t>
      </w:r>
      <w:r>
        <w:t>une partic</w:t>
      </w:r>
      <w:r>
        <w:t>u</w:t>
      </w:r>
      <w:r>
        <w:t>lière e</w:t>
      </w:r>
      <w:r>
        <w:t>s</w:t>
      </w:r>
      <w:r>
        <w:t>time</w:t>
      </w:r>
      <w:r w:rsidR="00763276">
        <w:t>.</w:t>
      </w:r>
    </w:p>
    <w:p w14:paraId="1FC03147" w14:textId="77777777" w:rsidR="00763276" w:rsidRDefault="00000000">
      <w:r>
        <w:lastRenderedPageBreak/>
        <w:t xml:space="preserve">Mais le grand </w:t>
      </w:r>
      <w:proofErr w:type="spellStart"/>
      <w:r>
        <w:t>mokoundji</w:t>
      </w:r>
      <w:proofErr w:type="spellEnd"/>
      <w:r>
        <w:t xml:space="preserve"> n</w:t>
      </w:r>
      <w:r w:rsidR="00763276">
        <w:t>’</w:t>
      </w:r>
      <w:r>
        <w:t>était pas le seul à avoir de l</w:t>
      </w:r>
      <w:r w:rsidR="00763276">
        <w:t>’</w:t>
      </w:r>
      <w:r>
        <w:t>affection pour lui</w:t>
      </w:r>
      <w:r w:rsidR="00763276">
        <w:t xml:space="preserve">. </w:t>
      </w:r>
      <w:r>
        <w:t>De ses neuf femmes</w:t>
      </w:r>
      <w:r w:rsidR="00763276">
        <w:t xml:space="preserve">, </w:t>
      </w:r>
      <w:r>
        <w:t>huit</w:t>
      </w:r>
      <w:r w:rsidR="00763276">
        <w:t xml:space="preserve">, </w:t>
      </w:r>
      <w:r>
        <w:t>sans qu</w:t>
      </w:r>
      <w:r w:rsidR="00763276">
        <w:t>’</w:t>
      </w:r>
      <w:r>
        <w:t>on l</w:t>
      </w:r>
      <w:r w:rsidR="00763276">
        <w:t>’</w:t>
      </w:r>
      <w:r>
        <w:t>en eût jamais averti</w:t>
      </w:r>
      <w:r w:rsidR="00763276">
        <w:t xml:space="preserve">, </w:t>
      </w:r>
      <w:r>
        <w:t xml:space="preserve">avaient prouvé à </w:t>
      </w:r>
      <w:proofErr w:type="spellStart"/>
      <w:r>
        <w:t>Bissibingui</w:t>
      </w:r>
      <w:proofErr w:type="spellEnd"/>
      <w:r>
        <w:t xml:space="preserve"> l</w:t>
      </w:r>
      <w:r w:rsidR="00763276">
        <w:t>’</w:t>
      </w:r>
      <w:r>
        <w:t>ardeur de leur amitié</w:t>
      </w:r>
      <w:r w:rsidR="00763276">
        <w:t>.</w:t>
      </w:r>
    </w:p>
    <w:p w14:paraId="4B1096EB" w14:textId="77777777" w:rsidR="00763276" w:rsidRDefault="00000000">
      <w:r>
        <w:t xml:space="preserve">Quant à </w:t>
      </w:r>
      <w:proofErr w:type="spellStart"/>
      <w:r>
        <w:t>Yassiguindja</w:t>
      </w:r>
      <w:proofErr w:type="spellEnd"/>
      <w:r w:rsidR="00763276">
        <w:t xml:space="preserve">, </w:t>
      </w:r>
      <w:r>
        <w:t>moins docile déjà aux ordres de celui qui l</w:t>
      </w:r>
      <w:r w:rsidR="00763276">
        <w:t>’</w:t>
      </w:r>
      <w:r>
        <w:t>avait achetée qu</w:t>
      </w:r>
      <w:r w:rsidR="00763276">
        <w:t>’</w:t>
      </w:r>
      <w:r>
        <w:t xml:space="preserve">à ceux de </w:t>
      </w:r>
      <w:proofErr w:type="spellStart"/>
      <w:r>
        <w:t>Bissibingui</w:t>
      </w:r>
      <w:proofErr w:type="spellEnd"/>
      <w:r w:rsidR="00763276">
        <w:t xml:space="preserve">, </w:t>
      </w:r>
      <w:r>
        <w:t>elle n</w:t>
      </w:r>
      <w:r w:rsidR="00763276">
        <w:t>’</w:t>
      </w:r>
      <w:r>
        <w:t>attendait que l</w:t>
      </w:r>
      <w:r w:rsidR="00763276">
        <w:t>’</w:t>
      </w:r>
      <w:r>
        <w:t>occasion favorable pour manifester à ce dernier la faim qu</w:t>
      </w:r>
      <w:r w:rsidR="00763276">
        <w:t>’</w:t>
      </w:r>
      <w:r>
        <w:t>elle avait de lui</w:t>
      </w:r>
      <w:r w:rsidR="00763276">
        <w:t>.</w:t>
      </w:r>
    </w:p>
    <w:p w14:paraId="37B7F213" w14:textId="77777777" w:rsidR="00763276" w:rsidRDefault="00000000">
      <w:r>
        <w:t>Une femme ne doit jamais se refuser au désir d</w:t>
      </w:r>
      <w:r w:rsidR="00763276">
        <w:t>’</w:t>
      </w:r>
      <w:r>
        <w:t>un homme</w:t>
      </w:r>
      <w:r w:rsidR="00763276">
        <w:t xml:space="preserve">. </w:t>
      </w:r>
      <w:r>
        <w:t>La réciproque est vraie</w:t>
      </w:r>
      <w:r w:rsidR="00763276">
        <w:t xml:space="preserve">. </w:t>
      </w:r>
      <w:r>
        <w:t>La seule loi est d</w:t>
      </w:r>
      <w:r w:rsidR="00763276">
        <w:t>’</w:t>
      </w:r>
      <w:r>
        <w:t>instinct Tromper son homme</w:t>
      </w:r>
      <w:r w:rsidR="00763276">
        <w:t xml:space="preserve">, </w:t>
      </w:r>
      <w:r>
        <w:t>ou plutôt ne pas être qu</w:t>
      </w:r>
      <w:r w:rsidR="00763276">
        <w:t>’</w:t>
      </w:r>
      <w:r>
        <w:t>à lui</w:t>
      </w:r>
      <w:r w:rsidR="00763276">
        <w:t xml:space="preserve">, </w:t>
      </w:r>
      <w:r>
        <w:t>n</w:t>
      </w:r>
      <w:r w:rsidR="00763276">
        <w:t>’</w:t>
      </w:r>
      <w:r>
        <w:t>a pas grande impo</w:t>
      </w:r>
      <w:r>
        <w:t>r</w:t>
      </w:r>
      <w:r>
        <w:t>tance</w:t>
      </w:r>
      <w:r w:rsidR="00763276">
        <w:t>.</w:t>
      </w:r>
    </w:p>
    <w:p w14:paraId="5C82F7AC" w14:textId="77777777" w:rsidR="00763276" w:rsidRDefault="00000000">
      <w:r>
        <w:t>Le possesseur habituel</w:t>
      </w:r>
      <w:r w:rsidR="00763276">
        <w:t xml:space="preserve">, </w:t>
      </w:r>
      <w:r>
        <w:t>si on use de son bien</w:t>
      </w:r>
      <w:r w:rsidR="00763276">
        <w:t xml:space="preserve">, </w:t>
      </w:r>
      <w:r>
        <w:t>il suffit qu</w:t>
      </w:r>
      <w:r w:rsidR="00763276">
        <w:t>’</w:t>
      </w:r>
      <w:r>
        <w:t>on le dédommage en poules</w:t>
      </w:r>
      <w:r w:rsidR="00763276">
        <w:t xml:space="preserve">, </w:t>
      </w:r>
      <w:r>
        <w:t>en cabris ou en pagnes</w:t>
      </w:r>
      <w:r w:rsidR="00763276">
        <w:t xml:space="preserve">, </w:t>
      </w:r>
      <w:r>
        <w:t>du préjudice causé</w:t>
      </w:r>
      <w:r w:rsidR="00763276">
        <w:t xml:space="preserve">. </w:t>
      </w:r>
      <w:r>
        <w:t>Et tout est pour le mieux</w:t>
      </w:r>
      <w:r w:rsidR="00763276">
        <w:t>.</w:t>
      </w:r>
    </w:p>
    <w:p w14:paraId="5240D79B" w14:textId="77777777" w:rsidR="00763276" w:rsidRDefault="00000000">
      <w:r>
        <w:t>Malheureusement</w:t>
      </w:r>
      <w:r w:rsidR="00763276">
        <w:t xml:space="preserve">, </w:t>
      </w:r>
      <w:r>
        <w:t>il fallait prévoir qu</w:t>
      </w:r>
      <w:r w:rsidR="00763276">
        <w:t>’</w:t>
      </w:r>
      <w:r>
        <w:t>il n</w:t>
      </w:r>
      <w:r w:rsidR="00763276">
        <w:t>’</w:t>
      </w:r>
      <w:r>
        <w:t>en serait pas de même avec Batouala</w:t>
      </w:r>
      <w:r w:rsidR="00763276">
        <w:t xml:space="preserve">. </w:t>
      </w:r>
      <w:r>
        <w:t>Jaloux</w:t>
      </w:r>
      <w:r w:rsidR="00763276">
        <w:t xml:space="preserve">, </w:t>
      </w:r>
      <w:r>
        <w:t>vindicatif et violent</w:t>
      </w:r>
      <w:r w:rsidR="00763276">
        <w:t xml:space="preserve">, </w:t>
      </w:r>
      <w:r>
        <w:t>on pouvait être sûr que</w:t>
      </w:r>
      <w:r w:rsidR="00763276">
        <w:t xml:space="preserve">, </w:t>
      </w:r>
      <w:r>
        <w:t>malgré la coutume</w:t>
      </w:r>
      <w:r w:rsidR="00763276">
        <w:t xml:space="preserve">, </w:t>
      </w:r>
      <w:r>
        <w:t>il n</w:t>
      </w:r>
      <w:r w:rsidR="00763276">
        <w:t>’</w:t>
      </w:r>
      <w:r>
        <w:t>hésiterait pas à supprimer ceux qui passeraient sur ses terres</w:t>
      </w:r>
      <w:r w:rsidR="00763276">
        <w:t xml:space="preserve">. </w:t>
      </w:r>
      <w:r>
        <w:t>Il voulait être le seul à les ensemencer</w:t>
      </w:r>
      <w:r w:rsidR="00763276">
        <w:t xml:space="preserve">, </w:t>
      </w:r>
      <w:r>
        <w:t>les ayant acquises au prix des plus lourds sacrif</w:t>
      </w:r>
      <w:r>
        <w:t>i</w:t>
      </w:r>
      <w:r>
        <w:t>ces</w:t>
      </w:r>
      <w:r w:rsidR="00763276">
        <w:t xml:space="preserve">. </w:t>
      </w:r>
      <w:proofErr w:type="spellStart"/>
      <w:r>
        <w:t>Yassiguindja</w:t>
      </w:r>
      <w:proofErr w:type="spellEnd"/>
      <w:r w:rsidR="00763276">
        <w:t xml:space="preserve">, </w:t>
      </w:r>
      <w:r>
        <w:t>la préférée de Batouala</w:t>
      </w:r>
      <w:r w:rsidR="00763276">
        <w:t xml:space="preserve">, </w:t>
      </w:r>
      <w:r>
        <w:t>était fixée sur ce point</w:t>
      </w:r>
      <w:r w:rsidR="00763276">
        <w:t xml:space="preserve">. </w:t>
      </w:r>
      <w:r>
        <w:t>Aussi ne voulait-elle se donner qu</w:t>
      </w:r>
      <w:r w:rsidR="00763276">
        <w:t>’</w:t>
      </w:r>
      <w:r>
        <w:t>à coup sûr</w:t>
      </w:r>
      <w:r w:rsidR="00763276">
        <w:t xml:space="preserve">, </w:t>
      </w:r>
      <w:r>
        <w:t>le jour où il n</w:t>
      </w:r>
      <w:r w:rsidR="00763276">
        <w:t>’</w:t>
      </w:r>
      <w:r>
        <w:t>y aurait pas de risque</w:t>
      </w:r>
      <w:r w:rsidR="00763276">
        <w:t>…</w:t>
      </w:r>
    </w:p>
    <w:p w14:paraId="2F05F3C3" w14:textId="77777777" w:rsidR="00763276" w:rsidRDefault="00000000">
      <w:r>
        <w:t>Depuis deux ou trois lunes</w:t>
      </w:r>
      <w:r w:rsidR="00763276">
        <w:t xml:space="preserve">, </w:t>
      </w:r>
      <w:proofErr w:type="spellStart"/>
      <w:r>
        <w:t>Bissibingui</w:t>
      </w:r>
      <w:proofErr w:type="spellEnd"/>
      <w:r>
        <w:t xml:space="preserve"> espaçait les visites</w:t>
      </w:r>
      <w:r w:rsidR="00763276">
        <w:t xml:space="preserve">. </w:t>
      </w:r>
      <w:r>
        <w:t>Il était dans sa seizième saison des pluies</w:t>
      </w:r>
      <w:r w:rsidR="00763276">
        <w:t xml:space="preserve">. </w:t>
      </w:r>
      <w:r>
        <w:t>C</w:t>
      </w:r>
      <w:r w:rsidR="00763276">
        <w:t>’</w:t>
      </w:r>
      <w:r>
        <w:t>est à ce moment-là que les mâles vraiment dignes d</w:t>
      </w:r>
      <w:r w:rsidR="00763276">
        <w:t>’</w:t>
      </w:r>
      <w:r>
        <w:t>être des mâles</w:t>
      </w:r>
      <w:r w:rsidR="00763276">
        <w:t xml:space="preserve">, </w:t>
      </w:r>
      <w:r>
        <w:t>du matin au soir courent après les femmes</w:t>
      </w:r>
      <w:r w:rsidR="00763276">
        <w:t xml:space="preserve">, </w:t>
      </w:r>
      <w:r>
        <w:t>comme la panthère après une ant</w:t>
      </w:r>
      <w:r>
        <w:t>i</w:t>
      </w:r>
      <w:r>
        <w:t>lope</w:t>
      </w:r>
      <w:r w:rsidR="00763276">
        <w:t>.</w:t>
      </w:r>
    </w:p>
    <w:p w14:paraId="53A46B99" w14:textId="77777777" w:rsidR="00763276" w:rsidRDefault="00000000">
      <w:r>
        <w:t>Il s</w:t>
      </w:r>
      <w:r w:rsidR="00763276">
        <w:t>’</w:t>
      </w:r>
      <w:r>
        <w:t>était développé tout à coup</w:t>
      </w:r>
      <w:r w:rsidR="00763276">
        <w:t xml:space="preserve">, </w:t>
      </w:r>
      <w:r>
        <w:t>avait pris du corps et des muscles</w:t>
      </w:r>
      <w:r w:rsidR="00763276">
        <w:t xml:space="preserve">. </w:t>
      </w:r>
      <w:r>
        <w:t>C</w:t>
      </w:r>
      <w:r w:rsidR="00763276">
        <w:t>’</w:t>
      </w:r>
      <w:r>
        <w:t xml:space="preserve">étaient les </w:t>
      </w:r>
      <w:proofErr w:type="spellStart"/>
      <w:r>
        <w:t>yassis</w:t>
      </w:r>
      <w:proofErr w:type="spellEnd"/>
      <w:r>
        <w:t xml:space="preserve"> qui le recherchaient</w:t>
      </w:r>
      <w:r w:rsidR="00763276">
        <w:t xml:space="preserve">, </w:t>
      </w:r>
      <w:r>
        <w:t>non lui</w:t>
      </w:r>
      <w:r w:rsidR="00763276">
        <w:t xml:space="preserve">, </w:t>
      </w:r>
      <w:r>
        <w:lastRenderedPageBreak/>
        <w:t>elles</w:t>
      </w:r>
      <w:r w:rsidR="00763276">
        <w:t xml:space="preserve">. </w:t>
      </w:r>
      <w:r>
        <w:t>Elles célébraient sa fougue</w:t>
      </w:r>
      <w:r w:rsidR="00763276">
        <w:t xml:space="preserve">, </w:t>
      </w:r>
      <w:r>
        <w:t>sa vigueur</w:t>
      </w:r>
      <w:r w:rsidR="00763276">
        <w:t xml:space="preserve">. </w:t>
      </w:r>
      <w:r>
        <w:t>C</w:t>
      </w:r>
      <w:r w:rsidR="00763276">
        <w:t>’</w:t>
      </w:r>
      <w:r>
        <w:t>était leur favori</w:t>
      </w:r>
      <w:r w:rsidR="00763276">
        <w:t xml:space="preserve">. </w:t>
      </w:r>
      <w:r>
        <w:t>Il avait contribué à désunir bien des couples</w:t>
      </w:r>
      <w:r w:rsidR="00763276">
        <w:t xml:space="preserve">. </w:t>
      </w:r>
      <w:r>
        <w:t>D</w:t>
      </w:r>
      <w:r w:rsidR="00763276">
        <w:t>’</w:t>
      </w:r>
      <w:r>
        <w:t>où d</w:t>
      </w:r>
      <w:r w:rsidR="00763276">
        <w:t>’</w:t>
      </w:r>
      <w:r>
        <w:t>interminables palabres</w:t>
      </w:r>
      <w:r w:rsidR="00763276">
        <w:t xml:space="preserve">. </w:t>
      </w:r>
      <w:r>
        <w:t>Tant et tant que le commandant</w:t>
      </w:r>
      <w:r w:rsidR="00763276">
        <w:t xml:space="preserve">, </w:t>
      </w:r>
      <w:r>
        <w:t>excédé de plaintes</w:t>
      </w:r>
      <w:r w:rsidR="00763276">
        <w:t xml:space="preserve">, </w:t>
      </w:r>
      <w:r>
        <w:t>l</w:t>
      </w:r>
      <w:r w:rsidR="00763276">
        <w:t>’</w:t>
      </w:r>
      <w:r>
        <w:t>avait menacé de la prison</w:t>
      </w:r>
      <w:r w:rsidR="00763276">
        <w:t>.</w:t>
      </w:r>
    </w:p>
    <w:p w14:paraId="2ECB0039" w14:textId="77777777" w:rsidR="00763276" w:rsidRDefault="00000000">
      <w:r>
        <w:t>Sa réputation en avait été accrue</w:t>
      </w:r>
      <w:r w:rsidR="00763276">
        <w:t>.</w:t>
      </w:r>
    </w:p>
    <w:p w14:paraId="3695F4E9" w14:textId="77777777" w:rsidR="00763276" w:rsidRDefault="00000000">
      <w:r>
        <w:t xml:space="preserve">Aussi sa venue </w:t>
      </w:r>
      <w:proofErr w:type="spellStart"/>
      <w:r>
        <w:t>fut-elle</w:t>
      </w:r>
      <w:proofErr w:type="spellEnd"/>
      <w:r>
        <w:t xml:space="preserve"> saluée de cris de joie</w:t>
      </w:r>
      <w:r w:rsidR="00763276">
        <w:t xml:space="preserve">. </w:t>
      </w:r>
      <w:r>
        <w:t>On lui d</w:t>
      </w:r>
      <w:r>
        <w:t>e</w:t>
      </w:r>
      <w:r>
        <w:t>manda le nom des femmes qu</w:t>
      </w:r>
      <w:r w:rsidR="00763276">
        <w:t>’</w:t>
      </w:r>
      <w:r>
        <w:t>il avait connues depuis qu</w:t>
      </w:r>
      <w:r w:rsidR="00763276">
        <w:t>’</w:t>
      </w:r>
      <w:r>
        <w:t>on ne l</w:t>
      </w:r>
      <w:r w:rsidR="00763276">
        <w:t>’</w:t>
      </w:r>
      <w:r>
        <w:t>avait pas revu</w:t>
      </w:r>
      <w:r w:rsidR="00763276">
        <w:t xml:space="preserve"> ; </w:t>
      </w:r>
      <w:r>
        <w:t>s</w:t>
      </w:r>
      <w:r w:rsidR="00763276">
        <w:t>’</w:t>
      </w:r>
      <w:r>
        <w:t>il était vrai qu</w:t>
      </w:r>
      <w:r w:rsidR="00763276">
        <w:t>’</w:t>
      </w:r>
      <w:r>
        <w:t>il eût couché avec telle et telle</w:t>
      </w:r>
      <w:r w:rsidR="00763276">
        <w:t xml:space="preserve"> ; </w:t>
      </w:r>
      <w:r>
        <w:t>et mille détails très intimes sur celle-ci</w:t>
      </w:r>
      <w:r w:rsidR="00763276">
        <w:t>…</w:t>
      </w:r>
    </w:p>
    <w:p w14:paraId="2C89B037" w14:textId="77777777" w:rsidR="00763276" w:rsidRDefault="00000000">
      <w:r>
        <w:t>Souriant sans répondre aux plaisanteries</w:t>
      </w:r>
      <w:r w:rsidR="00763276">
        <w:t xml:space="preserve">, </w:t>
      </w:r>
      <w:r>
        <w:t xml:space="preserve">il prit le </w:t>
      </w:r>
      <w:proofErr w:type="spellStart"/>
      <w:r>
        <w:t>garabo</w:t>
      </w:r>
      <w:proofErr w:type="spellEnd"/>
      <w:r>
        <w:t xml:space="preserve"> de Batouala</w:t>
      </w:r>
      <w:r w:rsidR="00763276">
        <w:t xml:space="preserve">, </w:t>
      </w:r>
      <w:r>
        <w:t xml:space="preserve">le bourra de feuilles de </w:t>
      </w:r>
      <w:r w:rsidR="00763276">
        <w:t>« </w:t>
      </w:r>
      <w:r>
        <w:t>n</w:t>
      </w:r>
      <w:r w:rsidR="00763276">
        <w:t>’</w:t>
      </w:r>
      <w:proofErr w:type="spellStart"/>
      <w:r>
        <w:t>gao</w:t>
      </w:r>
      <w:proofErr w:type="spellEnd"/>
      <w:r w:rsidR="00763276">
        <w:t> »</w:t>
      </w:r>
      <w:r>
        <w:t xml:space="preserve"> sur lesquelles il déposa de la braise</w:t>
      </w:r>
      <w:r w:rsidR="00763276">
        <w:t>.</w:t>
      </w:r>
    </w:p>
    <w:p w14:paraId="01340182" w14:textId="77777777" w:rsidR="00763276" w:rsidRDefault="00000000">
      <w:r>
        <w:t>Cela fait</w:t>
      </w:r>
      <w:r w:rsidR="00763276">
        <w:t xml:space="preserve">, </w:t>
      </w:r>
      <w:r>
        <w:t>il s</w:t>
      </w:r>
      <w:r w:rsidR="00763276">
        <w:t>’</w:t>
      </w:r>
      <w:r>
        <w:t>allongea sur une natte</w:t>
      </w:r>
      <w:r w:rsidR="00763276">
        <w:t xml:space="preserve">. </w:t>
      </w:r>
      <w:r>
        <w:t>Et</w:t>
      </w:r>
      <w:r w:rsidR="00763276">
        <w:t xml:space="preserve">, </w:t>
      </w:r>
      <w:r>
        <w:t>par petites bouffées courtes</w:t>
      </w:r>
      <w:r w:rsidR="00763276">
        <w:t xml:space="preserve">, </w:t>
      </w:r>
      <w:r>
        <w:t>les yeux clignés</w:t>
      </w:r>
      <w:r w:rsidR="00763276">
        <w:t xml:space="preserve">, </w:t>
      </w:r>
      <w:r>
        <w:t>il fuma</w:t>
      </w:r>
      <w:r w:rsidR="00763276">
        <w:t>…</w:t>
      </w:r>
    </w:p>
    <w:p w14:paraId="54970F09" w14:textId="77777777" w:rsidR="00763276" w:rsidRDefault="00763276">
      <w:r>
        <w:t>« </w:t>
      </w:r>
      <w:r w:rsidR="00000000">
        <w:t xml:space="preserve">Il faut faire attention aux femmes lui disait </w:t>
      </w:r>
      <w:proofErr w:type="spellStart"/>
      <w:r w:rsidR="00000000">
        <w:t>Yassiguindja</w:t>
      </w:r>
      <w:proofErr w:type="spellEnd"/>
      <w:r>
        <w:t xml:space="preserve">. </w:t>
      </w:r>
      <w:r w:rsidR="00000000">
        <w:t>Un jour</w:t>
      </w:r>
      <w:r>
        <w:t xml:space="preserve">, </w:t>
      </w:r>
      <w:r w:rsidR="00000000">
        <w:t xml:space="preserve">tu nous reviendras riche de quelque bon </w:t>
      </w:r>
      <w:r>
        <w:t>« </w:t>
      </w:r>
      <w:proofErr w:type="spellStart"/>
      <w:r w:rsidR="00000000">
        <w:t>kassirri</w:t>
      </w:r>
      <w:proofErr w:type="spellEnd"/>
      <w:r>
        <w:t> ».</w:t>
      </w:r>
    </w:p>
    <w:p w14:paraId="2B87DCB5" w14:textId="77777777" w:rsidR="00763276" w:rsidRDefault="00000000">
      <w:r>
        <w:t>Les huit autres femmes riaient</w:t>
      </w:r>
      <w:r w:rsidR="00763276">
        <w:t> :</w:t>
      </w:r>
    </w:p>
    <w:p w14:paraId="6A6BE122" w14:textId="42289FD1" w:rsidR="00000000" w:rsidRDefault="00763276">
      <w:r>
        <w:t>— « </w:t>
      </w:r>
      <w:r w:rsidR="00000000">
        <w:t>Eh</w:t>
      </w:r>
      <w:r>
        <w:t xml:space="preserve"> !… </w:t>
      </w:r>
      <w:r w:rsidR="00000000">
        <w:t>eh</w:t>
      </w:r>
      <w:r>
        <w:t xml:space="preserve"> !… </w:t>
      </w:r>
      <w:proofErr w:type="spellStart"/>
      <w:r w:rsidR="00000000">
        <w:t>éhé</w:t>
      </w:r>
      <w:proofErr w:type="spellEnd"/>
      <w:r>
        <w:t xml:space="preserve"> !… </w:t>
      </w:r>
      <w:proofErr w:type="spellStart"/>
      <w:r w:rsidR="00000000">
        <w:t>éééé</w:t>
      </w:r>
      <w:proofErr w:type="spellEnd"/>
      <w:r>
        <w:t xml:space="preserve"> !… </w:t>
      </w:r>
      <w:proofErr w:type="spellStart"/>
      <w:r w:rsidR="00000000">
        <w:t>Yabao</w:t>
      </w:r>
      <w:proofErr w:type="spellEnd"/>
      <w:r>
        <w:t xml:space="preserve">, </w:t>
      </w:r>
      <w:r w:rsidR="00000000">
        <w:t xml:space="preserve">cette </w:t>
      </w:r>
      <w:proofErr w:type="spellStart"/>
      <w:r w:rsidR="00000000">
        <w:t>Yassiguindja</w:t>
      </w:r>
      <w:proofErr w:type="spellEnd"/>
      <w:r>
        <w:t xml:space="preserve">… </w:t>
      </w:r>
      <w:proofErr w:type="spellStart"/>
      <w:r w:rsidR="00000000">
        <w:t>Ééééé</w:t>
      </w:r>
      <w:proofErr w:type="spellEnd"/>
      <w:r>
        <w:t> !… »</w:t>
      </w:r>
    </w:p>
    <w:p w14:paraId="06C8091E" w14:textId="77777777" w:rsidR="00763276" w:rsidRDefault="00000000">
      <w:r>
        <w:t>Et elles se tapaient sur les cuisses</w:t>
      </w:r>
      <w:r w:rsidR="00763276">
        <w:t>.</w:t>
      </w:r>
    </w:p>
    <w:p w14:paraId="387458C9" w14:textId="77777777" w:rsidR="00763276" w:rsidRDefault="00763276">
      <w:r>
        <w:t>« </w:t>
      </w:r>
      <w:r w:rsidR="00000000">
        <w:t xml:space="preserve">Mais le </w:t>
      </w:r>
      <w:proofErr w:type="spellStart"/>
      <w:r w:rsidR="00000000">
        <w:t>kassirri</w:t>
      </w:r>
      <w:proofErr w:type="spellEnd"/>
      <w:r w:rsidR="00000000">
        <w:t xml:space="preserve"> n</w:t>
      </w:r>
      <w:r>
        <w:t>’</w:t>
      </w:r>
      <w:r w:rsidR="00000000">
        <w:t>est rien</w:t>
      </w:r>
      <w:r>
        <w:t xml:space="preserve">, </w:t>
      </w:r>
      <w:r w:rsidR="00000000">
        <w:t xml:space="preserve">continuait </w:t>
      </w:r>
      <w:proofErr w:type="spellStart"/>
      <w:r w:rsidR="00000000">
        <w:t>Yassiguindja</w:t>
      </w:r>
      <w:proofErr w:type="spellEnd"/>
      <w:r>
        <w:t xml:space="preserve">. </w:t>
      </w:r>
      <w:r w:rsidR="00000000">
        <w:t>Il en sera autrement</w:t>
      </w:r>
      <w:r>
        <w:t xml:space="preserve">, </w:t>
      </w:r>
      <w:proofErr w:type="spellStart"/>
      <w:r w:rsidR="00000000">
        <w:t>Bissibingui</w:t>
      </w:r>
      <w:proofErr w:type="spellEnd"/>
      <w:r>
        <w:t xml:space="preserve">, </w:t>
      </w:r>
      <w:r w:rsidR="00000000">
        <w:t>mon ami</w:t>
      </w:r>
      <w:r>
        <w:t xml:space="preserve">, </w:t>
      </w:r>
      <w:r w:rsidR="00000000">
        <w:t>si tu attrapes quelque chose de pire</w:t>
      </w:r>
      <w:r>
        <w:t>.</w:t>
      </w:r>
    </w:p>
    <w:p w14:paraId="3B63B42A" w14:textId="77777777" w:rsidR="00763276" w:rsidRDefault="00763276">
      <w:r>
        <w:t>« </w:t>
      </w:r>
      <w:proofErr w:type="spellStart"/>
      <w:r w:rsidR="00000000">
        <w:t>Iche</w:t>
      </w:r>
      <w:proofErr w:type="spellEnd"/>
      <w:r>
        <w:t xml:space="preserve"> ! </w:t>
      </w:r>
      <w:r w:rsidR="00000000">
        <w:t>Tu t</w:t>
      </w:r>
      <w:r>
        <w:t>’</w:t>
      </w:r>
      <w:r w:rsidR="00000000">
        <w:t>en iras en morceaux</w:t>
      </w:r>
      <w:r>
        <w:t xml:space="preserve">, </w:t>
      </w:r>
      <w:r w:rsidR="00000000">
        <w:t>en tout petits morceaux</w:t>
      </w:r>
      <w:r>
        <w:t xml:space="preserve">. </w:t>
      </w:r>
      <w:r w:rsidR="00000000">
        <w:t>Et d</w:t>
      </w:r>
      <w:r>
        <w:t>’</w:t>
      </w:r>
      <w:r w:rsidR="00000000">
        <w:t>abord tu seras couvert de plaies</w:t>
      </w:r>
      <w:r>
        <w:t xml:space="preserve">, </w:t>
      </w:r>
      <w:r w:rsidR="00000000">
        <w:t>tacheté comme une pa</w:t>
      </w:r>
      <w:r w:rsidR="00000000">
        <w:t>n</w:t>
      </w:r>
      <w:r w:rsidR="00000000">
        <w:t>thère</w:t>
      </w:r>
      <w:r>
        <w:t xml:space="preserve">. </w:t>
      </w:r>
      <w:r w:rsidR="00000000">
        <w:t>Ce n</w:t>
      </w:r>
      <w:r>
        <w:t>’</w:t>
      </w:r>
      <w:r w:rsidR="00000000">
        <w:t>est que plus tard que tu perdras tes dents</w:t>
      </w:r>
      <w:r>
        <w:t xml:space="preserve">, </w:t>
      </w:r>
      <w:r w:rsidR="00000000">
        <w:lastRenderedPageBreak/>
        <w:t>tes ch</w:t>
      </w:r>
      <w:r w:rsidR="00000000">
        <w:t>e</w:t>
      </w:r>
      <w:r w:rsidR="00000000">
        <w:t>veux et tes doigts</w:t>
      </w:r>
      <w:r>
        <w:t xml:space="preserve">. </w:t>
      </w:r>
      <w:r w:rsidR="00000000">
        <w:t xml:space="preserve">Rappelle-toi </w:t>
      </w:r>
      <w:proofErr w:type="spellStart"/>
      <w:r w:rsidR="00000000">
        <w:t>Yakeulépeu</w:t>
      </w:r>
      <w:proofErr w:type="spellEnd"/>
      <w:r>
        <w:t xml:space="preserve">, </w:t>
      </w:r>
      <w:r w:rsidR="00000000">
        <w:t>qui est mort</w:t>
      </w:r>
      <w:r>
        <w:t xml:space="preserve">, </w:t>
      </w:r>
      <w:r w:rsidR="00000000">
        <w:t>il y a</w:t>
      </w:r>
      <w:r>
        <w:t xml:space="preserve">… </w:t>
      </w:r>
      <w:r w:rsidR="00000000">
        <w:t>trois</w:t>
      </w:r>
      <w:r>
        <w:t xml:space="preserve">, </w:t>
      </w:r>
      <w:r w:rsidR="00000000">
        <w:t>quatre</w:t>
      </w:r>
      <w:r>
        <w:t xml:space="preserve">, </w:t>
      </w:r>
      <w:r w:rsidR="00000000">
        <w:t>cinq lunes</w:t>
      </w:r>
      <w:r>
        <w:t>… ».</w:t>
      </w:r>
    </w:p>
    <w:p w14:paraId="4EACF86A" w14:textId="77777777" w:rsidR="00763276" w:rsidRDefault="00000000">
      <w:r>
        <w:t>Les rires reprirent de plus belle</w:t>
      </w:r>
      <w:r w:rsidR="00763276">
        <w:t>.</w:t>
      </w:r>
    </w:p>
    <w:p w14:paraId="38173A7D" w14:textId="77777777" w:rsidR="00763276" w:rsidRDefault="00000000">
      <w:r>
        <w:t>Ils duraient encore</w:t>
      </w:r>
      <w:r w:rsidR="00763276">
        <w:t xml:space="preserve">, </w:t>
      </w:r>
      <w:r>
        <w:t>lorsque revint Batouala</w:t>
      </w:r>
      <w:r w:rsidR="00763276">
        <w:t>.</w:t>
      </w:r>
    </w:p>
    <w:p w14:paraId="1BD8D2A2" w14:textId="77777777" w:rsidR="00763276" w:rsidRDefault="00000000">
      <w:r>
        <w:t>On lui expliqua les causes de l</w:t>
      </w:r>
      <w:r w:rsidR="00763276">
        <w:t>’</w:t>
      </w:r>
      <w:r>
        <w:t>hilarité</w:t>
      </w:r>
      <w:r w:rsidR="00763276">
        <w:t>.</w:t>
      </w:r>
    </w:p>
    <w:p w14:paraId="126CA1E2" w14:textId="77777777" w:rsidR="00763276" w:rsidRDefault="00000000">
      <w:r>
        <w:t>Il joignit ses facéties à celles de ses femmes</w:t>
      </w:r>
      <w:r w:rsidR="00763276">
        <w:t xml:space="preserve">. </w:t>
      </w:r>
      <w:r>
        <w:t>La joie était à son comble</w:t>
      </w:r>
      <w:r w:rsidR="00763276">
        <w:t xml:space="preserve">. </w:t>
      </w:r>
      <w:r>
        <w:t>On se tenait les côtes</w:t>
      </w:r>
      <w:r w:rsidR="00763276">
        <w:t xml:space="preserve">. </w:t>
      </w:r>
      <w:r>
        <w:t>On se tapait les fesses contre terre</w:t>
      </w:r>
      <w:r w:rsidR="00763276">
        <w:t xml:space="preserve">. </w:t>
      </w:r>
      <w:r>
        <w:t>On pleurait</w:t>
      </w:r>
      <w:r w:rsidR="00763276">
        <w:t>.</w:t>
      </w:r>
    </w:p>
    <w:p w14:paraId="52603512" w14:textId="68154107" w:rsidR="00000000" w:rsidRDefault="00763276">
      <w:r>
        <w:t>« </w:t>
      </w:r>
      <w:proofErr w:type="spellStart"/>
      <w:r w:rsidR="00000000">
        <w:t>Éhé</w:t>
      </w:r>
      <w:proofErr w:type="spellEnd"/>
      <w:r>
        <w:t xml:space="preserve"> !… </w:t>
      </w:r>
      <w:proofErr w:type="spellStart"/>
      <w:r w:rsidR="00000000">
        <w:t>ééééé</w:t>
      </w:r>
      <w:proofErr w:type="spellEnd"/>
      <w:r>
        <w:t xml:space="preserve"> !… </w:t>
      </w:r>
      <w:proofErr w:type="spellStart"/>
      <w:r w:rsidR="00000000">
        <w:t>éhé</w:t>
      </w:r>
      <w:proofErr w:type="spellEnd"/>
      <w:r>
        <w:t xml:space="preserve"> !… </w:t>
      </w:r>
      <w:r w:rsidR="00000000">
        <w:t>Ce Batouala</w:t>
      </w:r>
      <w:r>
        <w:t xml:space="preserve">, </w:t>
      </w:r>
      <w:r w:rsidR="00000000">
        <w:t>N</w:t>
      </w:r>
      <w:r>
        <w:t>’</w:t>
      </w:r>
      <w:proofErr w:type="spellStart"/>
      <w:r w:rsidR="00000000">
        <w:t>Gakoura</w:t>
      </w:r>
      <w:proofErr w:type="spellEnd"/>
      <w:r>
        <w:t> !… »</w:t>
      </w:r>
    </w:p>
    <w:p w14:paraId="2C176852" w14:textId="77777777" w:rsidR="00763276" w:rsidRDefault="00000000">
      <w:r>
        <w:t>Cependant le soleil se couchait</w:t>
      </w:r>
      <w:r w:rsidR="00763276">
        <w:t>.</w:t>
      </w:r>
    </w:p>
    <w:p w14:paraId="2ABE66E3" w14:textId="77777777" w:rsidR="00763276" w:rsidRDefault="00000000">
      <w:r>
        <w:t xml:space="preserve">Le roucoulement de </w:t>
      </w:r>
      <w:r w:rsidR="00763276">
        <w:t>« </w:t>
      </w:r>
      <w:proofErr w:type="spellStart"/>
      <w:r>
        <w:t>gotokotos</w:t>
      </w:r>
      <w:proofErr w:type="spellEnd"/>
      <w:r w:rsidR="00763276">
        <w:t xml:space="preserve"> », </w:t>
      </w:r>
      <w:r>
        <w:t>la piaillerie des ge</w:t>
      </w:r>
      <w:r>
        <w:t>n</w:t>
      </w:r>
      <w:r>
        <w:t>darmes</w:t>
      </w:r>
      <w:r w:rsidR="00763276">
        <w:t xml:space="preserve">, </w:t>
      </w:r>
      <w:r>
        <w:t>les cris plaintifs des hoche-queues et des charognards diminuèrent peu à peu</w:t>
      </w:r>
      <w:r w:rsidR="00763276">
        <w:t>.</w:t>
      </w:r>
    </w:p>
    <w:p w14:paraId="2B12FBAE" w14:textId="77777777" w:rsidR="00763276" w:rsidRDefault="00000000">
      <w:r>
        <w:t>D</w:t>
      </w:r>
      <w:r w:rsidR="00763276">
        <w:t>’</w:t>
      </w:r>
      <w:r>
        <w:t xml:space="preserve">imperceptibles brouillards voilaient la cime des </w:t>
      </w:r>
      <w:proofErr w:type="spellStart"/>
      <w:r>
        <w:t>kagas</w:t>
      </w:r>
      <w:proofErr w:type="spellEnd"/>
      <w:r w:rsidR="00763276">
        <w:t xml:space="preserve">. </w:t>
      </w:r>
      <w:r>
        <w:t>Le soleil baissait</w:t>
      </w:r>
      <w:r w:rsidR="00763276">
        <w:t xml:space="preserve">. </w:t>
      </w:r>
      <w:r>
        <w:t>Poules</w:t>
      </w:r>
      <w:r w:rsidR="00763276">
        <w:t xml:space="preserve">, </w:t>
      </w:r>
      <w:r>
        <w:t>cabris et canards rentrèrent au gîte</w:t>
      </w:r>
      <w:r w:rsidR="00763276">
        <w:t>.</w:t>
      </w:r>
    </w:p>
    <w:p w14:paraId="59E76CC6" w14:textId="77777777" w:rsidR="00763276" w:rsidRDefault="00000000">
      <w:r>
        <w:t>Des nuages s</w:t>
      </w:r>
      <w:r w:rsidR="00763276">
        <w:t>’</w:t>
      </w:r>
      <w:r>
        <w:t>étirent contre le ciel qu</w:t>
      </w:r>
      <w:r w:rsidR="00763276">
        <w:t>’</w:t>
      </w:r>
      <w:r>
        <w:t>ils pommellent</w:t>
      </w:r>
      <w:r w:rsidR="00763276">
        <w:t xml:space="preserve">. </w:t>
      </w:r>
      <w:r>
        <w:t>Le s</w:t>
      </w:r>
      <w:r>
        <w:t>o</w:t>
      </w:r>
      <w:r>
        <w:t>leil a presque disparu</w:t>
      </w:r>
      <w:r w:rsidR="00763276">
        <w:t xml:space="preserve">. </w:t>
      </w:r>
      <w:r>
        <w:t>Il ressemble</w:t>
      </w:r>
      <w:r w:rsidR="00763276">
        <w:t xml:space="preserve">, </w:t>
      </w:r>
      <w:r>
        <w:t>tant il est rouge</w:t>
      </w:r>
      <w:r w:rsidR="00763276">
        <w:t xml:space="preserve">, </w:t>
      </w:r>
      <w:r>
        <w:t>à la fleur énorme d</w:t>
      </w:r>
      <w:r w:rsidR="00763276">
        <w:t>’</w:t>
      </w:r>
      <w:r>
        <w:t>un énorme flamboyant</w:t>
      </w:r>
      <w:r w:rsidR="00763276">
        <w:t xml:space="preserve">. </w:t>
      </w:r>
      <w:r>
        <w:t>Il émet des rayons qui se di</w:t>
      </w:r>
      <w:r>
        <w:t>s</w:t>
      </w:r>
      <w:r>
        <w:t>persent en gerbes évasées</w:t>
      </w:r>
      <w:r w:rsidR="00763276">
        <w:t xml:space="preserve">. </w:t>
      </w:r>
      <w:r>
        <w:t>Enfin</w:t>
      </w:r>
      <w:r w:rsidR="00763276">
        <w:t xml:space="preserve">, </w:t>
      </w:r>
      <w:r>
        <w:t>il s</w:t>
      </w:r>
      <w:r w:rsidR="00763276">
        <w:t>’</w:t>
      </w:r>
      <w:r>
        <w:t>abîme dans la gueule de caïman du vide</w:t>
      </w:r>
      <w:r w:rsidR="00763276">
        <w:t>.</w:t>
      </w:r>
    </w:p>
    <w:p w14:paraId="4EADB588" w14:textId="77777777" w:rsidR="00763276" w:rsidRDefault="00000000">
      <w:r>
        <w:t>Alors</w:t>
      </w:r>
      <w:r w:rsidR="00763276">
        <w:t xml:space="preserve">, </w:t>
      </w:r>
      <w:r>
        <w:t>de larges rayures ensanglantèrent l</w:t>
      </w:r>
      <w:r w:rsidR="00763276">
        <w:t>’</w:t>
      </w:r>
      <w:r>
        <w:t>espace</w:t>
      </w:r>
      <w:r w:rsidR="00763276">
        <w:t xml:space="preserve">. </w:t>
      </w:r>
      <w:r>
        <w:t>Teintes dégradées</w:t>
      </w:r>
      <w:r w:rsidR="00763276">
        <w:t xml:space="preserve">, </w:t>
      </w:r>
      <w:r>
        <w:t>de nuance à nuance</w:t>
      </w:r>
      <w:r w:rsidR="00763276">
        <w:t xml:space="preserve">, </w:t>
      </w:r>
      <w:r>
        <w:t>de transparence à transparence</w:t>
      </w:r>
      <w:r w:rsidR="00763276">
        <w:t xml:space="preserve">, </w:t>
      </w:r>
      <w:r>
        <w:t>ces rayures dans le ciel immense s</w:t>
      </w:r>
      <w:r w:rsidR="00763276">
        <w:t>’</w:t>
      </w:r>
      <w:r>
        <w:t>égarent</w:t>
      </w:r>
      <w:r w:rsidR="00763276">
        <w:t xml:space="preserve">. </w:t>
      </w:r>
      <w:r>
        <w:t>Elles-mêmes</w:t>
      </w:r>
      <w:r w:rsidR="00763276">
        <w:t xml:space="preserve">, </w:t>
      </w:r>
      <w:r>
        <w:t>nua</w:t>
      </w:r>
      <w:r>
        <w:t>n</w:t>
      </w:r>
      <w:r>
        <w:t>ces et transparences</w:t>
      </w:r>
      <w:r w:rsidR="00763276">
        <w:t xml:space="preserve">, </w:t>
      </w:r>
      <w:r>
        <w:t>s</w:t>
      </w:r>
      <w:r w:rsidR="00763276">
        <w:t>’</w:t>
      </w:r>
      <w:r>
        <w:t>estompent jusqu</w:t>
      </w:r>
      <w:r w:rsidR="00763276">
        <w:t>’</w:t>
      </w:r>
      <w:r>
        <w:t>à n</w:t>
      </w:r>
      <w:r w:rsidR="00763276">
        <w:t>’</w:t>
      </w:r>
      <w:r>
        <w:t>être plus</w:t>
      </w:r>
      <w:r w:rsidR="00763276">
        <w:t xml:space="preserve">. </w:t>
      </w:r>
      <w:r>
        <w:t>L</w:t>
      </w:r>
      <w:r w:rsidR="00763276">
        <w:t>’</w:t>
      </w:r>
      <w:r>
        <w:t>indéfinissable silence qui a veillé l</w:t>
      </w:r>
      <w:r w:rsidR="00763276">
        <w:t>’</w:t>
      </w:r>
      <w:r>
        <w:t>agonie et la mort du soleil s</w:t>
      </w:r>
      <w:r w:rsidR="00763276">
        <w:t>’</w:t>
      </w:r>
      <w:r>
        <w:t>étend sur toutes les terres</w:t>
      </w:r>
      <w:r w:rsidR="00763276">
        <w:t>.</w:t>
      </w:r>
    </w:p>
    <w:p w14:paraId="754ACA6B" w14:textId="77777777" w:rsidR="00763276" w:rsidRDefault="00000000">
      <w:r>
        <w:lastRenderedPageBreak/>
        <w:t>Une mélancolie poignante émeut les étoiles apparues dans l</w:t>
      </w:r>
      <w:r w:rsidR="00763276">
        <w:t>’</w:t>
      </w:r>
      <w:r>
        <w:t>infini incolore</w:t>
      </w:r>
      <w:r w:rsidR="00763276">
        <w:t xml:space="preserve">. </w:t>
      </w:r>
      <w:r>
        <w:t>Les terres chaudes fument en brumes</w:t>
      </w:r>
      <w:r w:rsidR="00763276">
        <w:t xml:space="preserve">. </w:t>
      </w:r>
      <w:r>
        <w:t>Les h</w:t>
      </w:r>
      <w:r>
        <w:t>u</w:t>
      </w:r>
      <w:r>
        <w:t>mides senteurs de la nuit sont en marche</w:t>
      </w:r>
      <w:r w:rsidR="00763276">
        <w:t xml:space="preserve">. </w:t>
      </w:r>
      <w:r>
        <w:t>La rosée appesantit la brousse</w:t>
      </w:r>
      <w:r w:rsidR="00763276">
        <w:t xml:space="preserve">. </w:t>
      </w:r>
      <w:r>
        <w:t>Les sentiers sont glissants</w:t>
      </w:r>
      <w:r w:rsidR="00763276">
        <w:t xml:space="preserve">. </w:t>
      </w:r>
      <w:r>
        <w:t>La faible odeur de la me</w:t>
      </w:r>
      <w:r>
        <w:t>n</w:t>
      </w:r>
      <w:r>
        <w:t>the sauvage</w:t>
      </w:r>
      <w:r w:rsidR="00763276">
        <w:t xml:space="preserve">, </w:t>
      </w:r>
      <w:r>
        <w:t>on croirait que dans le vent elle bourdonne avec les bousiers et les insectes velus</w:t>
      </w:r>
      <w:r w:rsidR="00763276">
        <w:t>.</w:t>
      </w:r>
    </w:p>
    <w:p w14:paraId="463D2723" w14:textId="77777777" w:rsidR="00763276" w:rsidRDefault="00000000">
      <w:r>
        <w:t>Des bruits de pilon</w:t>
      </w:r>
      <w:r w:rsidR="00763276">
        <w:t xml:space="preserve">, </w:t>
      </w:r>
      <w:r>
        <w:t>on ne sait où</w:t>
      </w:r>
      <w:r w:rsidR="00763276">
        <w:t xml:space="preserve">, </w:t>
      </w:r>
      <w:r>
        <w:t>écrasent du manioc</w:t>
      </w:r>
      <w:r w:rsidR="00763276">
        <w:t xml:space="preserve">, </w:t>
      </w:r>
      <w:r>
        <w:t>du mil ou du maïs</w:t>
      </w:r>
      <w:r w:rsidR="00763276">
        <w:t xml:space="preserve">. </w:t>
      </w:r>
      <w:r>
        <w:t xml:space="preserve">Le ronronnement des tams-tams anime les </w:t>
      </w:r>
      <w:r w:rsidR="00763276">
        <w:t>« </w:t>
      </w:r>
      <w:proofErr w:type="spellStart"/>
      <w:r>
        <w:t>yangbas</w:t>
      </w:r>
      <w:proofErr w:type="spellEnd"/>
      <w:r w:rsidR="00763276">
        <w:t xml:space="preserve"> », </w:t>
      </w:r>
      <w:r>
        <w:t>on ne sait où</w:t>
      </w:r>
      <w:r w:rsidR="00763276">
        <w:t>.</w:t>
      </w:r>
    </w:p>
    <w:p w14:paraId="032226A3" w14:textId="77777777" w:rsidR="00763276" w:rsidRDefault="00000000">
      <w:r>
        <w:t>De distance en distance</w:t>
      </w:r>
      <w:r w:rsidR="00763276">
        <w:t xml:space="preserve">, </w:t>
      </w:r>
      <w:r>
        <w:t>des foyers s</w:t>
      </w:r>
      <w:r w:rsidR="00763276">
        <w:t>’</w:t>
      </w:r>
      <w:r>
        <w:t>allument</w:t>
      </w:r>
      <w:r w:rsidR="00763276">
        <w:t xml:space="preserve">. </w:t>
      </w:r>
      <w:r>
        <w:t>On devine les cases</w:t>
      </w:r>
      <w:r w:rsidR="00763276">
        <w:t xml:space="preserve">, </w:t>
      </w:r>
      <w:r>
        <w:t>aux fumées</w:t>
      </w:r>
      <w:r w:rsidR="00763276">
        <w:t xml:space="preserve">. </w:t>
      </w:r>
      <w:r>
        <w:t>Suivant l</w:t>
      </w:r>
      <w:r w:rsidR="00763276">
        <w:t>’</w:t>
      </w:r>
      <w:r>
        <w:t>espèce</w:t>
      </w:r>
      <w:r w:rsidR="00763276">
        <w:t xml:space="preserve">, </w:t>
      </w:r>
      <w:r>
        <w:t>des crapauds flûtent</w:t>
      </w:r>
      <w:r w:rsidR="00763276">
        <w:t xml:space="preserve">, </w:t>
      </w:r>
      <w:r>
        <w:t>meuglent ou glapissent</w:t>
      </w:r>
      <w:r w:rsidR="00763276">
        <w:t xml:space="preserve">. </w:t>
      </w:r>
      <w:proofErr w:type="spellStart"/>
      <w:r>
        <w:t>Djouma</w:t>
      </w:r>
      <w:proofErr w:type="spellEnd"/>
      <w:r w:rsidR="00763276">
        <w:t xml:space="preserve">, </w:t>
      </w:r>
      <w:r>
        <w:t>le petit chien roux</w:t>
      </w:r>
      <w:r w:rsidR="00763276">
        <w:t xml:space="preserve">, </w:t>
      </w:r>
      <w:r>
        <w:t>aboie</w:t>
      </w:r>
      <w:r w:rsidR="00763276">
        <w:t xml:space="preserve">, </w:t>
      </w:r>
      <w:r>
        <w:t>aboie</w:t>
      </w:r>
      <w:r w:rsidR="00763276">
        <w:t>.</w:t>
      </w:r>
    </w:p>
    <w:p w14:paraId="7DCC4A4B" w14:textId="77777777" w:rsidR="00763276" w:rsidRDefault="00000000">
      <w:r>
        <w:t>Qu</w:t>
      </w:r>
      <w:r w:rsidR="00763276">
        <w:t>’</w:t>
      </w:r>
      <w:r>
        <w:t>elle est cette stupeur</w:t>
      </w:r>
      <w:r w:rsidR="00763276">
        <w:t xml:space="preserve"> ? </w:t>
      </w:r>
      <w:r>
        <w:t>Qu</w:t>
      </w:r>
      <w:r w:rsidR="00763276">
        <w:t>’</w:t>
      </w:r>
      <w:r>
        <w:t>elle est cette angoisse</w:t>
      </w:r>
      <w:r w:rsidR="00763276">
        <w:t> ?</w:t>
      </w:r>
    </w:p>
    <w:p w14:paraId="5AA90906" w14:textId="77777777" w:rsidR="00763276" w:rsidRDefault="00000000">
      <w:r>
        <w:t>Comme une pirogue froissant au passage les herbes aqu</w:t>
      </w:r>
      <w:r>
        <w:t>a</w:t>
      </w:r>
      <w:r>
        <w:t>tiques</w:t>
      </w:r>
      <w:r w:rsidR="00763276">
        <w:t xml:space="preserve">, – </w:t>
      </w:r>
      <w:r>
        <w:t>oh</w:t>
      </w:r>
      <w:r w:rsidR="00763276">
        <w:t xml:space="preserve"> ! </w:t>
      </w:r>
      <w:r>
        <w:t>comme elle glisse lentement à travers les nuages</w:t>
      </w:r>
      <w:r w:rsidR="00763276">
        <w:t xml:space="preserve">, – </w:t>
      </w:r>
      <w:r>
        <w:t>blanche</w:t>
      </w:r>
      <w:r w:rsidR="00763276">
        <w:t xml:space="preserve">, </w:t>
      </w:r>
      <w:r>
        <w:t xml:space="preserve">voici apparaître </w:t>
      </w:r>
      <w:r w:rsidR="00763276">
        <w:t>« </w:t>
      </w:r>
      <w:proofErr w:type="spellStart"/>
      <w:r>
        <w:t>Ipeu</w:t>
      </w:r>
      <w:proofErr w:type="spellEnd"/>
      <w:r w:rsidR="00763276">
        <w:t xml:space="preserve"> », </w:t>
      </w:r>
      <w:r>
        <w:t>la lune</w:t>
      </w:r>
      <w:r w:rsidR="00763276">
        <w:t>.</w:t>
      </w:r>
    </w:p>
    <w:p w14:paraId="2A904680" w14:textId="77777777" w:rsidR="00763276" w:rsidRDefault="00000000">
      <w:r>
        <w:t>Elle est déjà vieille de six sommeils</w:t>
      </w:r>
      <w:r w:rsidR="00763276">
        <w:t>…</w:t>
      </w:r>
    </w:p>
    <w:p w14:paraId="7C8DCDA1" w14:textId="21CC02B3" w:rsidR="00000000" w:rsidRDefault="00000000" w:rsidP="00763276">
      <w:pPr>
        <w:pStyle w:val="Titre1"/>
      </w:pPr>
      <w:bookmarkStart w:id="8" w:name="_Toc195032360"/>
      <w:r>
        <w:lastRenderedPageBreak/>
        <w:t>II</w:t>
      </w:r>
      <w:bookmarkStart w:id="9" w:name="bookmark5"/>
      <w:bookmarkEnd w:id="9"/>
      <w:r>
        <w:t>I</w:t>
      </w:r>
      <w:bookmarkEnd w:id="8"/>
    </w:p>
    <w:p w14:paraId="5B2FBAD6" w14:textId="77777777" w:rsidR="00763276" w:rsidRDefault="00000000">
      <w:r>
        <w:t xml:space="preserve">Trois jours avant la fête des </w:t>
      </w:r>
      <w:r w:rsidR="00763276">
        <w:t>« </w:t>
      </w:r>
      <w:proofErr w:type="spellStart"/>
      <w:r>
        <w:t>ga</w:t>
      </w:r>
      <w:r w:rsidR="00763276">
        <w:t>’</w:t>
      </w:r>
      <w:r>
        <w:t>nzas</w:t>
      </w:r>
      <w:proofErr w:type="spellEnd"/>
      <w:r w:rsidR="00763276">
        <w:t> »</w:t>
      </w:r>
      <w:r>
        <w:t xml:space="preserve"> il y eut une tornade terrible</w:t>
      </w:r>
      <w:r w:rsidR="00763276">
        <w:t xml:space="preserve">, </w:t>
      </w:r>
      <w:r>
        <w:t>qui clôtura par des ravages une saison de pluies désa</w:t>
      </w:r>
      <w:r>
        <w:t>s</w:t>
      </w:r>
      <w:r>
        <w:t>treuses</w:t>
      </w:r>
      <w:r w:rsidR="00763276">
        <w:t>.</w:t>
      </w:r>
    </w:p>
    <w:p w14:paraId="40B42835" w14:textId="77777777" w:rsidR="00763276" w:rsidRDefault="00000000">
      <w:r>
        <w:t>Nul signe précurseur ne l</w:t>
      </w:r>
      <w:r w:rsidR="00763276">
        <w:t>’</w:t>
      </w:r>
      <w:r>
        <w:t>avait annoncée</w:t>
      </w:r>
      <w:r w:rsidR="00763276">
        <w:t xml:space="preserve">. </w:t>
      </w:r>
      <w:r>
        <w:t>Le jour s</w:t>
      </w:r>
      <w:r w:rsidR="00763276">
        <w:t>’</w:t>
      </w:r>
      <w:r>
        <w:t>était l</w:t>
      </w:r>
      <w:r>
        <w:t>e</w:t>
      </w:r>
      <w:r>
        <w:t>vé sur Grimari</w:t>
      </w:r>
      <w:r w:rsidR="00763276">
        <w:t xml:space="preserve">, </w:t>
      </w:r>
      <w:r>
        <w:t>un jour comme tant d</w:t>
      </w:r>
      <w:r w:rsidR="00763276">
        <w:t>’</w:t>
      </w:r>
      <w:r>
        <w:t>autres</w:t>
      </w:r>
      <w:r w:rsidR="00763276">
        <w:t xml:space="preserve">, </w:t>
      </w:r>
      <w:r>
        <w:t>indécis d</w:t>
      </w:r>
      <w:r w:rsidR="00763276">
        <w:t>’</w:t>
      </w:r>
      <w:r>
        <w:t>abord</w:t>
      </w:r>
      <w:r w:rsidR="00763276">
        <w:t xml:space="preserve">, </w:t>
      </w:r>
      <w:r>
        <w:t>enfin lumineux et chaud</w:t>
      </w:r>
      <w:r w:rsidR="00763276">
        <w:t>.</w:t>
      </w:r>
    </w:p>
    <w:p w14:paraId="2BEA11DA" w14:textId="77777777" w:rsidR="00763276" w:rsidRDefault="00000000">
      <w:r>
        <w:t>Calme</w:t>
      </w:r>
      <w:r w:rsidR="00763276">
        <w:t xml:space="preserve">, </w:t>
      </w:r>
      <w:r>
        <w:t>ni frais ni lourd</w:t>
      </w:r>
      <w:r w:rsidR="00763276">
        <w:t xml:space="preserve">, </w:t>
      </w:r>
      <w:r>
        <w:t>le vent agitait la dense tribu des feuilles</w:t>
      </w:r>
      <w:r w:rsidR="00763276">
        <w:t xml:space="preserve">. </w:t>
      </w:r>
      <w:r>
        <w:t>Cachés à leur ombre</w:t>
      </w:r>
      <w:r w:rsidR="00763276">
        <w:t xml:space="preserve">, </w:t>
      </w:r>
      <w:r>
        <w:t xml:space="preserve">les </w:t>
      </w:r>
      <w:r w:rsidR="00763276">
        <w:t>« </w:t>
      </w:r>
      <w:proofErr w:type="spellStart"/>
      <w:r>
        <w:t>golokotos</w:t>
      </w:r>
      <w:proofErr w:type="spellEnd"/>
      <w:r w:rsidR="00763276">
        <w:t> »</w:t>
      </w:r>
      <w:r>
        <w:t xml:space="preserve"> roucoulaient</w:t>
      </w:r>
      <w:r w:rsidR="00763276">
        <w:t xml:space="preserve"> ; </w:t>
      </w:r>
      <w:r>
        <w:t xml:space="preserve">et les </w:t>
      </w:r>
      <w:r w:rsidR="00763276">
        <w:t>« </w:t>
      </w:r>
      <w:proofErr w:type="spellStart"/>
      <w:r>
        <w:t>bokoudoubas</w:t>
      </w:r>
      <w:proofErr w:type="spellEnd"/>
      <w:r w:rsidR="00763276">
        <w:t xml:space="preserve"> », </w:t>
      </w:r>
      <w:r>
        <w:t xml:space="preserve">et les </w:t>
      </w:r>
      <w:r w:rsidR="00763276">
        <w:t>« </w:t>
      </w:r>
      <w:proofErr w:type="spellStart"/>
      <w:r>
        <w:t>lihouas</w:t>
      </w:r>
      <w:proofErr w:type="spellEnd"/>
      <w:r w:rsidR="00763276">
        <w:t xml:space="preserve"> », </w:t>
      </w:r>
      <w:r>
        <w:t xml:space="preserve">qui ne diffèrent des </w:t>
      </w:r>
      <w:proofErr w:type="spellStart"/>
      <w:r>
        <w:t>g</w:t>
      </w:r>
      <w:r>
        <w:t>o</w:t>
      </w:r>
      <w:r>
        <w:t>lokotos</w:t>
      </w:r>
      <w:proofErr w:type="spellEnd"/>
      <w:r w:rsidR="00763276">
        <w:t xml:space="preserve">, </w:t>
      </w:r>
      <w:r>
        <w:t>les premiers que par leur grosseur</w:t>
      </w:r>
      <w:r w:rsidR="00763276">
        <w:t xml:space="preserve">, </w:t>
      </w:r>
      <w:r>
        <w:t>les seconds que par le vert de leur plumage</w:t>
      </w:r>
      <w:r w:rsidR="00763276">
        <w:t>.</w:t>
      </w:r>
    </w:p>
    <w:p w14:paraId="3461F82D" w14:textId="77777777" w:rsidR="00763276" w:rsidRDefault="00000000">
      <w:r>
        <w:t>Au-dessus des champs de mil</w:t>
      </w:r>
      <w:r w:rsidR="00763276">
        <w:t xml:space="preserve">, </w:t>
      </w:r>
      <w:r>
        <w:t>au-dessus des arbres</w:t>
      </w:r>
      <w:r w:rsidR="00763276">
        <w:t xml:space="preserve">, </w:t>
      </w:r>
      <w:r>
        <w:t xml:space="preserve">au-dessus des </w:t>
      </w:r>
      <w:proofErr w:type="spellStart"/>
      <w:r>
        <w:t>kagas</w:t>
      </w:r>
      <w:proofErr w:type="spellEnd"/>
      <w:r w:rsidR="00763276">
        <w:t xml:space="preserve">, </w:t>
      </w:r>
      <w:r>
        <w:t>de plus en plus nombreux</w:t>
      </w:r>
      <w:r w:rsidR="00763276">
        <w:t xml:space="preserve">, </w:t>
      </w:r>
      <w:r>
        <w:t>des charognards</w:t>
      </w:r>
      <w:r w:rsidR="00763276">
        <w:t xml:space="preserve">, </w:t>
      </w:r>
      <w:r>
        <w:t>infatigablement</w:t>
      </w:r>
      <w:r w:rsidR="00763276">
        <w:t xml:space="preserve">, </w:t>
      </w:r>
      <w:r>
        <w:t>tournoyaient</w:t>
      </w:r>
      <w:r w:rsidR="00763276">
        <w:t>.</w:t>
      </w:r>
    </w:p>
    <w:p w14:paraId="54E5E8B5" w14:textId="77777777" w:rsidR="00763276" w:rsidRDefault="00000000">
      <w:r>
        <w:t>Parfois</w:t>
      </w:r>
      <w:r w:rsidR="00763276">
        <w:t xml:space="preserve">, </w:t>
      </w:r>
      <w:r>
        <w:t>de droit fil</w:t>
      </w:r>
      <w:r w:rsidR="00763276">
        <w:t xml:space="preserve">, </w:t>
      </w:r>
      <w:r>
        <w:t>l</w:t>
      </w:r>
      <w:r w:rsidR="00763276">
        <w:t>’</w:t>
      </w:r>
      <w:r>
        <w:t>un d</w:t>
      </w:r>
      <w:r w:rsidR="00763276">
        <w:t>’</w:t>
      </w:r>
      <w:r>
        <w:t>eux se laissait choir sur la proie aperçue</w:t>
      </w:r>
      <w:r w:rsidR="00763276">
        <w:t xml:space="preserve">. </w:t>
      </w:r>
      <w:r>
        <w:t>Puis</w:t>
      </w:r>
      <w:r w:rsidR="00763276">
        <w:t xml:space="preserve">, </w:t>
      </w:r>
      <w:r>
        <w:t>à lents grands coups d</w:t>
      </w:r>
      <w:r w:rsidR="00763276">
        <w:t>’</w:t>
      </w:r>
      <w:r>
        <w:t>ailes</w:t>
      </w:r>
      <w:r w:rsidR="00763276">
        <w:t xml:space="preserve">, </w:t>
      </w:r>
      <w:r>
        <w:t>comme s</w:t>
      </w:r>
      <w:r w:rsidR="00763276">
        <w:t>’</w:t>
      </w:r>
      <w:r>
        <w:t>il pagayait l</w:t>
      </w:r>
      <w:r w:rsidR="00763276">
        <w:t>’</w:t>
      </w:r>
      <w:r>
        <w:t>air</w:t>
      </w:r>
      <w:r w:rsidR="00763276">
        <w:t xml:space="preserve">, </w:t>
      </w:r>
      <w:r>
        <w:t>il prenait de la hauteur et s</w:t>
      </w:r>
      <w:r w:rsidR="00763276">
        <w:t>’</w:t>
      </w:r>
      <w:r>
        <w:t>éloignait</w:t>
      </w:r>
      <w:r w:rsidR="00763276">
        <w:t xml:space="preserve">, </w:t>
      </w:r>
      <w:r>
        <w:t>s</w:t>
      </w:r>
      <w:r w:rsidR="00763276">
        <w:t>’</w:t>
      </w:r>
      <w:r>
        <w:t>éloignait</w:t>
      </w:r>
      <w:r w:rsidR="00763276">
        <w:t>…</w:t>
      </w:r>
    </w:p>
    <w:p w14:paraId="63FFDAAC" w14:textId="77777777" w:rsidR="00763276" w:rsidRDefault="00000000">
      <w:r>
        <w:t>Il ne faisait ni frais ni lourd</w:t>
      </w:r>
      <w:r w:rsidR="00763276">
        <w:t>.</w:t>
      </w:r>
    </w:p>
    <w:p w14:paraId="473EAC11" w14:textId="77777777" w:rsidR="00763276" w:rsidRDefault="00000000">
      <w:r>
        <w:t xml:space="preserve">Au long de la Bamba et de la </w:t>
      </w:r>
      <w:proofErr w:type="spellStart"/>
      <w:r>
        <w:t>Pombo</w:t>
      </w:r>
      <w:proofErr w:type="spellEnd"/>
      <w:r w:rsidR="00763276">
        <w:t xml:space="preserve">, </w:t>
      </w:r>
      <w:r>
        <w:t>le peuple singe s</w:t>
      </w:r>
      <w:r w:rsidR="00763276">
        <w:t>’</w:t>
      </w:r>
      <w:r>
        <w:t>amusait</w:t>
      </w:r>
      <w:r w:rsidR="00763276">
        <w:t xml:space="preserve">. </w:t>
      </w:r>
      <w:r>
        <w:t>Ici</w:t>
      </w:r>
      <w:r w:rsidR="00763276">
        <w:t xml:space="preserve">, </w:t>
      </w:r>
      <w:r>
        <w:t xml:space="preserve">cabriolaient les </w:t>
      </w:r>
      <w:r w:rsidR="00763276">
        <w:t>« </w:t>
      </w:r>
      <w:proofErr w:type="spellStart"/>
      <w:r>
        <w:t>tagouas</w:t>
      </w:r>
      <w:proofErr w:type="spellEnd"/>
      <w:r w:rsidR="00763276">
        <w:t xml:space="preserve"> », </w:t>
      </w:r>
      <w:r>
        <w:t>qui semblent to</w:t>
      </w:r>
      <w:r>
        <w:t>u</w:t>
      </w:r>
      <w:r>
        <w:t>jours pleurer</w:t>
      </w:r>
      <w:r w:rsidR="00763276">
        <w:t xml:space="preserve">, </w:t>
      </w:r>
      <w:r>
        <w:t>tant leur cri imite la plainte d</w:t>
      </w:r>
      <w:r w:rsidR="00763276">
        <w:t>’</w:t>
      </w:r>
      <w:r>
        <w:t>un enfant</w:t>
      </w:r>
      <w:r w:rsidR="00763276">
        <w:t xml:space="preserve"> ; </w:t>
      </w:r>
      <w:r>
        <w:t>là</w:t>
      </w:r>
      <w:r w:rsidR="00763276">
        <w:t xml:space="preserve">, </w:t>
      </w:r>
      <w:r>
        <w:t>gr</w:t>
      </w:r>
      <w:r>
        <w:t>i</w:t>
      </w:r>
      <w:r>
        <w:t xml:space="preserve">maçaient les </w:t>
      </w:r>
      <w:r w:rsidR="00763276">
        <w:t>« </w:t>
      </w:r>
      <w:r>
        <w:t>n</w:t>
      </w:r>
      <w:r w:rsidR="00763276">
        <w:t>’</w:t>
      </w:r>
      <w:proofErr w:type="spellStart"/>
      <w:r>
        <w:t>gouhilles</w:t>
      </w:r>
      <w:proofErr w:type="spellEnd"/>
      <w:r w:rsidR="00763276">
        <w:t> »</w:t>
      </w:r>
      <w:r>
        <w:t xml:space="preserve"> au pelage pareil à un pagne noir et blanc</w:t>
      </w:r>
      <w:r w:rsidR="00763276">
        <w:t>.</w:t>
      </w:r>
    </w:p>
    <w:p w14:paraId="4225A32F" w14:textId="77777777" w:rsidR="00763276" w:rsidRDefault="00000000">
      <w:r>
        <w:t>Ils décampèrent avec effroi</w:t>
      </w:r>
      <w:r w:rsidR="00763276">
        <w:t xml:space="preserve">, </w:t>
      </w:r>
      <w:r>
        <w:t>un essaim d</w:t>
      </w:r>
      <w:r w:rsidR="00763276">
        <w:t>’</w:t>
      </w:r>
      <w:r>
        <w:t>abeilles arrivant</w:t>
      </w:r>
      <w:r w:rsidR="00763276">
        <w:t xml:space="preserve">, </w:t>
      </w:r>
      <w:r>
        <w:t>lancé à la poursuite d</w:t>
      </w:r>
      <w:r w:rsidR="00763276">
        <w:t>’</w:t>
      </w:r>
      <w:r>
        <w:t>un oiseau mange-miel</w:t>
      </w:r>
      <w:r w:rsidR="00763276">
        <w:t>.</w:t>
      </w:r>
    </w:p>
    <w:p w14:paraId="3D5078B8" w14:textId="77777777" w:rsidR="00763276" w:rsidRDefault="00000000">
      <w:r>
        <w:lastRenderedPageBreak/>
        <w:t>Un moment</w:t>
      </w:r>
      <w:r w:rsidR="00763276">
        <w:t xml:space="preserve">, </w:t>
      </w:r>
      <w:r>
        <w:t>l</w:t>
      </w:r>
      <w:r w:rsidR="00763276">
        <w:t>’</w:t>
      </w:r>
      <w:r>
        <w:t>on n</w:t>
      </w:r>
      <w:r w:rsidR="00763276">
        <w:t>’</w:t>
      </w:r>
      <w:r>
        <w:t>entendit plus que le zonzonnement des abeilles</w:t>
      </w:r>
      <w:r w:rsidR="00763276">
        <w:t xml:space="preserve">. </w:t>
      </w:r>
      <w:r>
        <w:t>Le frisselis de la brise entre les feuilles donnant l</w:t>
      </w:r>
      <w:r w:rsidR="00763276">
        <w:t>’</w:t>
      </w:r>
      <w:r>
        <w:t>illusion de leur vol vrombissant</w:t>
      </w:r>
      <w:r w:rsidR="00763276">
        <w:t xml:space="preserve">, </w:t>
      </w:r>
      <w:r>
        <w:t>elles étaient déjà loin qu</w:t>
      </w:r>
      <w:r w:rsidR="00763276">
        <w:t>’</w:t>
      </w:r>
      <w:r>
        <w:t>on les croyait encore présentes</w:t>
      </w:r>
      <w:r w:rsidR="00763276">
        <w:t>.</w:t>
      </w:r>
    </w:p>
    <w:p w14:paraId="0F1D0E4F" w14:textId="77777777" w:rsidR="00763276" w:rsidRDefault="00000000">
      <w:r>
        <w:t>Il ne faisait ni frais ni lourd</w:t>
      </w:r>
      <w:r w:rsidR="00763276">
        <w:t>.</w:t>
      </w:r>
    </w:p>
    <w:p w14:paraId="5A241594" w14:textId="77777777" w:rsidR="00763276" w:rsidRDefault="00000000">
      <w:r>
        <w:t xml:space="preserve">Les </w:t>
      </w:r>
      <w:proofErr w:type="spellStart"/>
      <w:r>
        <w:t>bokoudoubas</w:t>
      </w:r>
      <w:proofErr w:type="spellEnd"/>
      <w:r>
        <w:t xml:space="preserve"> et les </w:t>
      </w:r>
      <w:proofErr w:type="spellStart"/>
      <w:r>
        <w:t>golokotos</w:t>
      </w:r>
      <w:proofErr w:type="spellEnd"/>
      <w:r>
        <w:t xml:space="preserve"> roucoulaient</w:t>
      </w:r>
      <w:r w:rsidR="00763276">
        <w:t xml:space="preserve">. </w:t>
      </w:r>
      <w:r>
        <w:t>Des vill</w:t>
      </w:r>
      <w:r>
        <w:t>a</w:t>
      </w:r>
      <w:r>
        <w:t>ges perdus sur les collines</w:t>
      </w:r>
      <w:r w:rsidR="00763276">
        <w:t xml:space="preserve">, </w:t>
      </w:r>
      <w:r>
        <w:t>des vallons abritant d</w:t>
      </w:r>
      <w:r w:rsidR="00763276">
        <w:t>’</w:t>
      </w:r>
      <w:r>
        <w:t>autres villages provenaient et les chansons monotones</w:t>
      </w:r>
      <w:r w:rsidR="00763276">
        <w:t xml:space="preserve">, </w:t>
      </w:r>
      <w:r>
        <w:t>et le bruit des pilons écrasant le manioc sec</w:t>
      </w:r>
      <w:r w:rsidR="00763276">
        <w:t xml:space="preserve">, </w:t>
      </w:r>
      <w:r>
        <w:t>cependant que tournoyaient les char</w:t>
      </w:r>
      <w:r>
        <w:t>o</w:t>
      </w:r>
      <w:r>
        <w:t>gnards</w:t>
      </w:r>
      <w:r w:rsidR="00763276">
        <w:t xml:space="preserve">, </w:t>
      </w:r>
      <w:r>
        <w:t>plus nombreux que jamais dans le ciel immobile</w:t>
      </w:r>
      <w:r w:rsidR="00763276">
        <w:t>.</w:t>
      </w:r>
    </w:p>
    <w:p w14:paraId="423B0BC3" w14:textId="77777777" w:rsidR="00763276" w:rsidRDefault="00000000">
      <w:proofErr w:type="spellStart"/>
      <w:r>
        <w:t>Macoudé</w:t>
      </w:r>
      <w:proofErr w:type="spellEnd"/>
      <w:r w:rsidR="00763276">
        <w:t xml:space="preserve">, </w:t>
      </w:r>
      <w:r>
        <w:t>le pêcheur</w:t>
      </w:r>
      <w:r w:rsidR="00763276">
        <w:t xml:space="preserve">, </w:t>
      </w:r>
      <w:r>
        <w:t>tard dans la matinée</w:t>
      </w:r>
      <w:r w:rsidR="00763276">
        <w:t xml:space="preserve">, </w:t>
      </w:r>
      <w:r>
        <w:t>vint surprendre Batouala</w:t>
      </w:r>
      <w:r w:rsidR="00763276">
        <w:t xml:space="preserve">, </w:t>
      </w:r>
      <w:r>
        <w:t>son frère</w:t>
      </w:r>
      <w:r w:rsidR="00763276">
        <w:t xml:space="preserve">, </w:t>
      </w:r>
      <w:r>
        <w:t>qu</w:t>
      </w:r>
      <w:r w:rsidR="00763276">
        <w:t>’</w:t>
      </w:r>
      <w:r>
        <w:t>il ne voyait que rarement</w:t>
      </w:r>
      <w:r w:rsidR="00763276">
        <w:t>.</w:t>
      </w:r>
    </w:p>
    <w:p w14:paraId="022C0DB1" w14:textId="77777777" w:rsidR="00763276" w:rsidRDefault="00000000">
      <w:r>
        <w:t>Ayant trouvé deux gros poissons dans ses nasses</w:t>
      </w:r>
      <w:r w:rsidR="00763276">
        <w:t xml:space="preserve">, </w:t>
      </w:r>
      <w:r>
        <w:t>il avait décidé qu</w:t>
      </w:r>
      <w:r w:rsidR="00763276">
        <w:t>’</w:t>
      </w:r>
      <w:r>
        <w:t>il l</w:t>
      </w:r>
      <w:r w:rsidR="00763276">
        <w:t>’</w:t>
      </w:r>
      <w:r>
        <w:t>inviterait à partager son repas</w:t>
      </w:r>
      <w:r w:rsidR="00763276">
        <w:t>.</w:t>
      </w:r>
    </w:p>
    <w:p w14:paraId="388E0847" w14:textId="77777777" w:rsidR="00763276" w:rsidRDefault="00000000">
      <w:proofErr w:type="spellStart"/>
      <w:r>
        <w:t>Macoudé</w:t>
      </w:r>
      <w:proofErr w:type="spellEnd"/>
      <w:r>
        <w:t xml:space="preserve"> et Batouala étaient frères</w:t>
      </w:r>
      <w:r w:rsidR="00763276">
        <w:t xml:space="preserve">, </w:t>
      </w:r>
      <w:r>
        <w:t>de mêmes père et m</w:t>
      </w:r>
      <w:r>
        <w:t>è</w:t>
      </w:r>
      <w:r>
        <w:t>re</w:t>
      </w:r>
      <w:r w:rsidR="00763276">
        <w:t xml:space="preserve">, </w:t>
      </w:r>
      <w:r>
        <w:t>et non pas simplement consanguins comme cela est de règle</w:t>
      </w:r>
      <w:r w:rsidR="00763276">
        <w:t xml:space="preserve">, </w:t>
      </w:r>
      <w:r>
        <w:t>puisque tout homme peut si ses moyens le lui permettent</w:t>
      </w:r>
      <w:r w:rsidR="00763276">
        <w:t xml:space="preserve">, </w:t>
      </w:r>
      <w:r>
        <w:t>acheter plusieurs femmes et</w:t>
      </w:r>
      <w:r w:rsidR="00763276">
        <w:t xml:space="preserve">, </w:t>
      </w:r>
      <w:r>
        <w:t>de chacune d</w:t>
      </w:r>
      <w:r w:rsidR="00763276">
        <w:t>’</w:t>
      </w:r>
      <w:r>
        <w:t>elles</w:t>
      </w:r>
      <w:r w:rsidR="00763276">
        <w:t xml:space="preserve">, </w:t>
      </w:r>
      <w:r>
        <w:t>avoir des e</w:t>
      </w:r>
      <w:r>
        <w:t>n</w:t>
      </w:r>
      <w:r>
        <w:t>fants</w:t>
      </w:r>
      <w:r w:rsidR="00763276">
        <w:t>.</w:t>
      </w:r>
    </w:p>
    <w:p w14:paraId="29DE9294" w14:textId="77777777" w:rsidR="00763276" w:rsidRDefault="00000000">
      <w:proofErr w:type="spellStart"/>
      <w:r>
        <w:t>Bissibingui</w:t>
      </w:r>
      <w:proofErr w:type="spellEnd"/>
      <w:r w:rsidR="00763276">
        <w:t xml:space="preserve">, </w:t>
      </w:r>
      <w:r>
        <w:t>qui se trouvait là fut invité</w:t>
      </w:r>
      <w:r w:rsidR="00763276">
        <w:t xml:space="preserve">, </w:t>
      </w:r>
      <w:r>
        <w:t>lui aussi</w:t>
      </w:r>
      <w:r w:rsidR="00763276">
        <w:t>.</w:t>
      </w:r>
    </w:p>
    <w:p w14:paraId="469DD992" w14:textId="77777777" w:rsidR="00763276" w:rsidRDefault="00000000">
      <w:r>
        <w:t>Ils partirent tous les trois</w:t>
      </w:r>
      <w:r w:rsidR="00763276">
        <w:t xml:space="preserve">, </w:t>
      </w:r>
      <w:r>
        <w:t>l</w:t>
      </w:r>
      <w:r w:rsidR="00763276">
        <w:t>’</w:t>
      </w:r>
      <w:r>
        <w:t>un derrière l</w:t>
      </w:r>
      <w:r w:rsidR="00763276">
        <w:t>’</w:t>
      </w:r>
      <w:r>
        <w:t>autre</w:t>
      </w:r>
      <w:r w:rsidR="00763276">
        <w:t xml:space="preserve">, </w:t>
      </w:r>
      <w:r>
        <w:t>comme des canards</w:t>
      </w:r>
      <w:r w:rsidR="00763276">
        <w:t>.</w:t>
      </w:r>
    </w:p>
    <w:p w14:paraId="00E2B889" w14:textId="77777777" w:rsidR="00763276" w:rsidRDefault="00000000">
      <w:r>
        <w:t>On ne doit pas marcher de front</w:t>
      </w:r>
      <w:r w:rsidR="00763276">
        <w:t xml:space="preserve">. </w:t>
      </w:r>
      <w:r>
        <w:t>Une habitude</w:t>
      </w:r>
      <w:r w:rsidR="00763276">
        <w:t xml:space="preserve">, </w:t>
      </w:r>
      <w:r>
        <w:t>vieille comme la race nègre</w:t>
      </w:r>
      <w:r w:rsidR="00763276">
        <w:t xml:space="preserve">, </w:t>
      </w:r>
      <w:r>
        <w:t>veut qu</w:t>
      </w:r>
      <w:r w:rsidR="00763276">
        <w:t>’</w:t>
      </w:r>
      <w:r>
        <w:t>il en soit ainsi</w:t>
      </w:r>
      <w:r w:rsidR="00763276">
        <w:t>.</w:t>
      </w:r>
    </w:p>
    <w:p w14:paraId="3F6C3914" w14:textId="77777777" w:rsidR="00763276" w:rsidRDefault="00000000">
      <w:r>
        <w:t>L</w:t>
      </w:r>
      <w:r w:rsidR="00763276">
        <w:t>’</w:t>
      </w:r>
      <w:r>
        <w:t>oreille basse</w:t>
      </w:r>
      <w:r w:rsidR="00763276">
        <w:t xml:space="preserve">, </w:t>
      </w:r>
      <w:proofErr w:type="spellStart"/>
      <w:r>
        <w:t>Djouma</w:t>
      </w:r>
      <w:proofErr w:type="spellEnd"/>
      <w:r>
        <w:t xml:space="preserve"> les suivait</w:t>
      </w:r>
      <w:r w:rsidR="00763276">
        <w:t>…</w:t>
      </w:r>
    </w:p>
    <w:p w14:paraId="041D77B0" w14:textId="77777777" w:rsidR="00763276" w:rsidRDefault="00763276">
      <w:r>
        <w:lastRenderedPageBreak/>
        <w:t>« </w:t>
      </w:r>
      <w:r w:rsidR="00000000">
        <w:t>Il y en a qui font les fières</w:t>
      </w:r>
      <w:r>
        <w:t xml:space="preserve"> », </w:t>
      </w:r>
      <w:r w:rsidR="00000000">
        <w:t xml:space="preserve">dit </w:t>
      </w:r>
      <w:proofErr w:type="spellStart"/>
      <w:r w:rsidR="00000000">
        <w:t>Indouvoura</w:t>
      </w:r>
      <w:proofErr w:type="spellEnd"/>
      <w:r>
        <w:t xml:space="preserve">, </w:t>
      </w:r>
      <w:r w:rsidR="00000000">
        <w:t>l</w:t>
      </w:r>
      <w:r>
        <w:t>’</w:t>
      </w:r>
      <w:r w:rsidR="00000000">
        <w:t>une des femmes de Batouala</w:t>
      </w:r>
      <w:r>
        <w:t>.</w:t>
      </w:r>
    </w:p>
    <w:p w14:paraId="0B8DF9A1" w14:textId="77777777" w:rsidR="00763276" w:rsidRDefault="00000000">
      <w:r>
        <w:t>Jalouse et sensuelle</w:t>
      </w:r>
      <w:r w:rsidR="00763276">
        <w:t xml:space="preserve">, </w:t>
      </w:r>
      <w:r>
        <w:t xml:space="preserve">elle ne décolérait plus de voir que </w:t>
      </w:r>
      <w:proofErr w:type="spellStart"/>
      <w:r>
        <w:t>Bi</w:t>
      </w:r>
      <w:r>
        <w:t>s</w:t>
      </w:r>
      <w:r>
        <w:t>sibingui</w:t>
      </w:r>
      <w:proofErr w:type="spellEnd"/>
      <w:r>
        <w:t xml:space="preserve"> la délaissait pour </w:t>
      </w:r>
      <w:proofErr w:type="spellStart"/>
      <w:r>
        <w:t>Yassiguindja</w:t>
      </w:r>
      <w:proofErr w:type="spellEnd"/>
      <w:r w:rsidR="00763276">
        <w:t>.</w:t>
      </w:r>
    </w:p>
    <w:p w14:paraId="1A966D5E" w14:textId="77777777" w:rsidR="00763276" w:rsidRDefault="00763276">
      <w:r>
        <w:t>« </w:t>
      </w:r>
      <w:r w:rsidR="00000000">
        <w:t>Oui</w:t>
      </w:r>
      <w:r>
        <w:t xml:space="preserve">… </w:t>
      </w:r>
      <w:r w:rsidR="00000000">
        <w:t>Il y en a qui font les fières</w:t>
      </w:r>
      <w:r>
        <w:t>.</w:t>
      </w:r>
    </w:p>
    <w:p w14:paraId="2D24B0E3" w14:textId="60AE5241" w:rsidR="00000000" w:rsidRDefault="00763276">
      <w:r>
        <w:t>« </w:t>
      </w:r>
      <w:r w:rsidR="00000000">
        <w:t>Bien sûr</w:t>
      </w:r>
      <w:r>
        <w:t xml:space="preserve">, </w:t>
      </w:r>
      <w:r w:rsidR="00000000">
        <w:t>n</w:t>
      </w:r>
      <w:r>
        <w:t>’</w:t>
      </w:r>
      <w:r w:rsidR="00000000">
        <w:t>entend pas qui veut ne pas entendre</w:t>
      </w:r>
      <w:r>
        <w:t xml:space="preserve"> ! </w:t>
      </w:r>
      <w:r w:rsidR="00000000">
        <w:t>Mais n</w:t>
      </w:r>
      <w:r>
        <w:t>’</w:t>
      </w:r>
      <w:r w:rsidR="00000000">
        <w:t>empêche</w:t>
      </w:r>
      <w:r>
        <w:t xml:space="preserve"> : </w:t>
      </w:r>
      <w:r w:rsidR="00000000">
        <w:t>on est d</w:t>
      </w:r>
      <w:r>
        <w:t>’</w:t>
      </w:r>
      <w:r w:rsidR="00000000">
        <w:t>autant plus facile qu</w:t>
      </w:r>
      <w:r>
        <w:t>’</w:t>
      </w:r>
      <w:r w:rsidR="00000000">
        <w:t>on pose davantage à qui ne l</w:t>
      </w:r>
      <w:r>
        <w:t>’</w:t>
      </w:r>
      <w:r w:rsidR="00000000">
        <w:t>est pas</w:t>
      </w:r>
      <w:r>
        <w:t xml:space="preserve">. </w:t>
      </w:r>
      <w:r w:rsidR="00000000">
        <w:t>N</w:t>
      </w:r>
      <w:r>
        <w:t>’</w:t>
      </w:r>
      <w:r w:rsidR="00000000">
        <w:t>est-ce pas</w:t>
      </w:r>
      <w:r>
        <w:t xml:space="preserve">, </w:t>
      </w:r>
      <w:proofErr w:type="spellStart"/>
      <w:r w:rsidR="00000000">
        <w:t>Yassiguindja</w:t>
      </w:r>
      <w:proofErr w:type="spellEnd"/>
      <w:r>
        <w:t> ? »</w:t>
      </w:r>
    </w:p>
    <w:p w14:paraId="33217992" w14:textId="77777777" w:rsidR="00763276" w:rsidRDefault="00000000">
      <w:r>
        <w:t>Des rires</w:t>
      </w:r>
      <w:r w:rsidR="00763276">
        <w:t xml:space="preserve">. </w:t>
      </w:r>
      <w:r>
        <w:t>On n</w:t>
      </w:r>
      <w:r w:rsidR="00763276">
        <w:t>’</w:t>
      </w:r>
      <w:r>
        <w:t xml:space="preserve">aimait pas </w:t>
      </w:r>
      <w:proofErr w:type="spellStart"/>
      <w:r>
        <w:t>Yassiguindja</w:t>
      </w:r>
      <w:proofErr w:type="spellEnd"/>
      <w:r w:rsidR="00763276">
        <w:t xml:space="preserve">. </w:t>
      </w:r>
      <w:r>
        <w:t>Attrape</w:t>
      </w:r>
      <w:r w:rsidR="00763276">
        <w:t xml:space="preserve">, </w:t>
      </w:r>
      <w:r>
        <w:t>ma fille</w:t>
      </w:r>
      <w:r w:rsidR="00763276">
        <w:t> !</w:t>
      </w:r>
    </w:p>
    <w:p w14:paraId="3CB54E12" w14:textId="77777777" w:rsidR="00763276" w:rsidRDefault="00763276">
      <w:r>
        <w:t>« </w:t>
      </w:r>
      <w:proofErr w:type="spellStart"/>
      <w:r w:rsidR="00000000">
        <w:t>Indouvoura</w:t>
      </w:r>
      <w:proofErr w:type="spellEnd"/>
      <w:r>
        <w:t xml:space="preserve">, </w:t>
      </w:r>
      <w:r w:rsidR="00000000">
        <w:t>je crois que tu as raison</w:t>
      </w:r>
      <w:r>
        <w:t xml:space="preserve"> », </w:t>
      </w:r>
      <w:r w:rsidR="00000000">
        <w:t xml:space="preserve">répliquait </w:t>
      </w:r>
      <w:proofErr w:type="spellStart"/>
      <w:r w:rsidR="00000000">
        <w:t>Yass</w:t>
      </w:r>
      <w:r w:rsidR="00000000">
        <w:t>i</w:t>
      </w:r>
      <w:r w:rsidR="00000000">
        <w:t>guindja</w:t>
      </w:r>
      <w:proofErr w:type="spellEnd"/>
      <w:r>
        <w:t>.</w:t>
      </w:r>
    </w:p>
    <w:p w14:paraId="76D82521" w14:textId="77777777" w:rsidR="00763276" w:rsidRDefault="00763276">
      <w:r>
        <w:t>« </w:t>
      </w:r>
      <w:r w:rsidR="00000000">
        <w:t>J</w:t>
      </w:r>
      <w:r>
        <w:t>’</w:t>
      </w:r>
      <w:r w:rsidR="00000000">
        <w:t>ignore pourtant qui tu vises par ton allusion</w:t>
      </w:r>
      <w:r>
        <w:t xml:space="preserve">. </w:t>
      </w:r>
      <w:r w:rsidR="00000000">
        <w:t>Tu parles</w:t>
      </w:r>
      <w:r>
        <w:t xml:space="preserve">, </w:t>
      </w:r>
      <w:r w:rsidR="00000000">
        <w:t>sans doute</w:t>
      </w:r>
      <w:r>
        <w:t xml:space="preserve">, </w:t>
      </w:r>
      <w:r w:rsidR="00000000">
        <w:t>de cette n</w:t>
      </w:r>
      <w:r>
        <w:t>’</w:t>
      </w:r>
      <w:proofErr w:type="spellStart"/>
      <w:r w:rsidR="00000000">
        <w:t>gapou</w:t>
      </w:r>
      <w:proofErr w:type="spellEnd"/>
      <w:r w:rsidR="00000000">
        <w:t xml:space="preserve"> mariée à un puissant chef m</w:t>
      </w:r>
      <w:r>
        <w:t>’</w:t>
      </w:r>
      <w:r w:rsidR="00000000">
        <w:t>bi</w:t>
      </w:r>
      <w:r>
        <w:t> ?</w:t>
      </w:r>
    </w:p>
    <w:p w14:paraId="17DEA84F" w14:textId="77777777" w:rsidR="00763276" w:rsidRDefault="00763276">
      <w:r>
        <w:t>« </w:t>
      </w:r>
      <w:r w:rsidR="00000000">
        <w:t>Ma foi</w:t>
      </w:r>
      <w:r>
        <w:t xml:space="preserve">, </w:t>
      </w:r>
      <w:r w:rsidR="00000000">
        <w:t>elle a tort d</w:t>
      </w:r>
      <w:r>
        <w:t>’</w:t>
      </w:r>
      <w:r w:rsidR="00000000">
        <w:t>être fière</w:t>
      </w:r>
      <w:r>
        <w:t xml:space="preserve">. </w:t>
      </w:r>
      <w:r w:rsidR="00000000">
        <w:t>À quelles ignominies besti</w:t>
      </w:r>
      <w:r w:rsidR="00000000">
        <w:t>a</w:t>
      </w:r>
      <w:r w:rsidR="00000000">
        <w:t>les ne se livre-t-elle pas</w:t>
      </w:r>
      <w:r>
        <w:t> ?</w:t>
      </w:r>
    </w:p>
    <w:p w14:paraId="12DD1149" w14:textId="77777777" w:rsidR="00763276" w:rsidRDefault="00763276">
      <w:r>
        <w:t>« </w:t>
      </w:r>
      <w:r w:rsidR="00000000">
        <w:t>Je l</w:t>
      </w:r>
      <w:r>
        <w:t>’</w:t>
      </w:r>
      <w:r w:rsidR="00000000">
        <w:t>excuserai</w:t>
      </w:r>
      <w:r>
        <w:t xml:space="preserve">, </w:t>
      </w:r>
      <w:r w:rsidR="00000000">
        <w:t>toutefois</w:t>
      </w:r>
      <w:r>
        <w:t xml:space="preserve">. </w:t>
      </w:r>
      <w:r w:rsidR="00000000">
        <w:t>Elle a été la femme d</w:t>
      </w:r>
      <w:r>
        <w:t>’</w:t>
      </w:r>
      <w:r w:rsidR="00000000">
        <w:t>un blanc</w:t>
      </w:r>
      <w:r>
        <w:t xml:space="preserve">. </w:t>
      </w:r>
      <w:r w:rsidR="00000000">
        <w:t>Cela explique tout</w:t>
      </w:r>
      <w:r>
        <w:t>.</w:t>
      </w:r>
    </w:p>
    <w:p w14:paraId="29F7EE5A" w14:textId="77777777" w:rsidR="00763276" w:rsidRDefault="00763276">
      <w:r>
        <w:t>— </w:t>
      </w:r>
      <w:r w:rsidR="00000000">
        <w:t>Ne voilà-t-il pas que cette carne m</w:t>
      </w:r>
      <w:r>
        <w:t>’</w:t>
      </w:r>
      <w:r w:rsidR="00000000">
        <w:t>insulte</w:t>
      </w:r>
      <w:r>
        <w:t xml:space="preserve"> ! </w:t>
      </w:r>
      <w:r w:rsidR="00000000">
        <w:t>Ne voilà-t-il pas qu</w:t>
      </w:r>
      <w:r>
        <w:t>’</w:t>
      </w:r>
      <w:r w:rsidR="00000000">
        <w:t>elle m</w:t>
      </w:r>
      <w:r>
        <w:t>’</w:t>
      </w:r>
      <w:r w:rsidR="00000000">
        <w:t>insulte</w:t>
      </w:r>
      <w:r>
        <w:t xml:space="preserve"> ! </w:t>
      </w:r>
      <w:r w:rsidR="00000000">
        <w:t>Le ventre de celle qui t</w:t>
      </w:r>
      <w:r>
        <w:t>’</w:t>
      </w:r>
      <w:r w:rsidR="00000000">
        <w:t>a portée était pourri</w:t>
      </w:r>
      <w:r>
        <w:t xml:space="preserve"> ! </w:t>
      </w:r>
      <w:r w:rsidR="00000000">
        <w:t>Tu es la pourriture des pourritures</w:t>
      </w:r>
      <w:r>
        <w:t xml:space="preserve"> ! </w:t>
      </w:r>
      <w:r w:rsidR="00000000">
        <w:t>Ne dis rien</w:t>
      </w:r>
      <w:r>
        <w:t xml:space="preserve"> ! </w:t>
      </w:r>
      <w:r w:rsidR="00000000">
        <w:t>Tais-toi</w:t>
      </w:r>
      <w:r>
        <w:t xml:space="preserve">, </w:t>
      </w:r>
      <w:r w:rsidR="00000000">
        <w:t>ou je te rentrerai dans la gorge</w:t>
      </w:r>
      <w:r>
        <w:t>…</w:t>
      </w:r>
    </w:p>
    <w:p w14:paraId="6B35A831" w14:textId="77777777" w:rsidR="00763276" w:rsidRDefault="00763276">
      <w:r>
        <w:t>— </w:t>
      </w:r>
      <w:r w:rsidR="00000000">
        <w:t>Ma vieille camarade</w:t>
      </w:r>
      <w:r>
        <w:t xml:space="preserve">, </w:t>
      </w:r>
      <w:r w:rsidR="00000000">
        <w:t>pourquoi hurler</w:t>
      </w:r>
      <w:r>
        <w:t xml:space="preserve"> ? </w:t>
      </w:r>
      <w:r w:rsidR="00000000">
        <w:t>Je ne suis pas sourde</w:t>
      </w:r>
      <w:r>
        <w:t>.</w:t>
      </w:r>
    </w:p>
    <w:p w14:paraId="1628D4E1" w14:textId="77777777" w:rsidR="00763276" w:rsidRDefault="00763276">
      <w:r>
        <w:t>« </w:t>
      </w:r>
      <w:r w:rsidR="00000000">
        <w:t>Aurais-je</w:t>
      </w:r>
      <w:r>
        <w:t xml:space="preserve">, </w:t>
      </w:r>
      <w:r w:rsidR="00000000">
        <w:t>par hasard</w:t>
      </w:r>
      <w:r>
        <w:t xml:space="preserve">, </w:t>
      </w:r>
      <w:r w:rsidR="00000000">
        <w:t>médit de toi</w:t>
      </w:r>
      <w:r>
        <w:t xml:space="preserve"> ? </w:t>
      </w:r>
      <w:r w:rsidR="00000000">
        <w:t>Ah</w:t>
      </w:r>
      <w:r>
        <w:t xml:space="preserve"> ! </w:t>
      </w:r>
      <w:r w:rsidR="00000000">
        <w:t>oui</w:t>
      </w:r>
      <w:r>
        <w:t xml:space="preserve">, </w:t>
      </w:r>
      <w:r w:rsidR="00000000">
        <w:t>ah</w:t>
      </w:r>
      <w:r>
        <w:t xml:space="preserve"> ! </w:t>
      </w:r>
      <w:r w:rsidR="00000000">
        <w:t>oui</w:t>
      </w:r>
      <w:r>
        <w:t>…</w:t>
      </w:r>
    </w:p>
    <w:p w14:paraId="15130668" w14:textId="77777777" w:rsidR="00763276" w:rsidRDefault="00763276">
      <w:r>
        <w:lastRenderedPageBreak/>
        <w:t>— </w:t>
      </w:r>
      <w:r w:rsidR="00000000">
        <w:t>Veux-tu que je casse ce pilon sur ta sale figure</w:t>
      </w:r>
      <w:r>
        <w:t xml:space="preserve"> ? </w:t>
      </w:r>
      <w:r w:rsidR="00000000">
        <w:t xml:space="preserve">Je dirai à Batouala que tu le trompes avec </w:t>
      </w:r>
      <w:proofErr w:type="spellStart"/>
      <w:r w:rsidR="00000000">
        <w:t>Bissibingui</w:t>
      </w:r>
      <w:proofErr w:type="spellEnd"/>
      <w:r>
        <w:t xml:space="preserve">. </w:t>
      </w:r>
      <w:r w:rsidR="00000000">
        <w:t>Je lui dirai</w:t>
      </w:r>
      <w:r>
        <w:t>…</w:t>
      </w:r>
    </w:p>
    <w:p w14:paraId="392949CB" w14:textId="77777777" w:rsidR="00763276" w:rsidRDefault="00763276">
      <w:r>
        <w:t>— </w:t>
      </w:r>
      <w:r w:rsidR="00000000">
        <w:t>Oui</w:t>
      </w:r>
      <w:r>
        <w:t xml:space="preserve">, </w:t>
      </w:r>
      <w:r w:rsidR="00000000">
        <w:t>oui</w:t>
      </w:r>
      <w:r>
        <w:t xml:space="preserve">, </w:t>
      </w:r>
      <w:r w:rsidR="00000000">
        <w:t>oui</w:t>
      </w:r>
      <w:r>
        <w:t xml:space="preserve">. </w:t>
      </w:r>
      <w:r w:rsidR="00000000">
        <w:t>Je te demande pardon</w:t>
      </w:r>
      <w:r>
        <w:t xml:space="preserve">, </w:t>
      </w:r>
      <w:proofErr w:type="spellStart"/>
      <w:r w:rsidR="00000000">
        <w:t>Indouvoura</w:t>
      </w:r>
      <w:proofErr w:type="spellEnd"/>
      <w:r>
        <w:t xml:space="preserve">. </w:t>
      </w:r>
      <w:r w:rsidR="00000000">
        <w:t>Je te connais depuis tant de saisons de pluies que je ne me rappelais plus ton origine n</w:t>
      </w:r>
      <w:r>
        <w:t>’</w:t>
      </w:r>
      <w:proofErr w:type="spellStart"/>
      <w:r w:rsidR="00000000">
        <w:t>gapou</w:t>
      </w:r>
      <w:proofErr w:type="spellEnd"/>
      <w:r>
        <w:t xml:space="preserve">, </w:t>
      </w:r>
      <w:r w:rsidR="00000000">
        <w:t>ni que tu eusses servi de femme à un blanc</w:t>
      </w:r>
      <w:r>
        <w:t>.</w:t>
      </w:r>
    </w:p>
    <w:p w14:paraId="0747F13E" w14:textId="15E97B3B" w:rsidR="00000000" w:rsidRDefault="00763276">
      <w:r>
        <w:t>« </w:t>
      </w:r>
      <w:r w:rsidR="00000000">
        <w:t>Me faut-il t</w:t>
      </w:r>
      <w:r>
        <w:t>’</w:t>
      </w:r>
      <w:r w:rsidR="00000000">
        <w:t>assurer que mes paroles ne te visaient pas</w:t>
      </w:r>
      <w:r>
        <w:t xml:space="preserve"> ? </w:t>
      </w:r>
      <w:r w:rsidR="00000000">
        <w:t>Ta vertu</w:t>
      </w:r>
      <w:r>
        <w:t xml:space="preserve">, </w:t>
      </w:r>
      <w:r w:rsidR="00000000">
        <w:t>tout le monde la connaît</w:t>
      </w:r>
      <w:r>
        <w:t xml:space="preserve">. </w:t>
      </w:r>
      <w:r w:rsidR="00000000">
        <w:t>Et</w:t>
      </w:r>
      <w:r>
        <w:t xml:space="preserve">, </w:t>
      </w:r>
      <w:r w:rsidR="00000000">
        <w:t>mieux que tout autre</w:t>
      </w:r>
      <w:r>
        <w:t xml:space="preserve">, </w:t>
      </w:r>
      <w:proofErr w:type="spellStart"/>
      <w:r w:rsidR="00000000">
        <w:t>Bissibingui</w:t>
      </w:r>
      <w:proofErr w:type="spellEnd"/>
      <w:r>
        <w:t xml:space="preserve">, </w:t>
      </w:r>
      <w:r w:rsidR="00000000">
        <w:t>dont tu viens de parler</w:t>
      </w:r>
      <w:r>
        <w:t xml:space="preserve">, </w:t>
      </w:r>
      <w:r w:rsidR="00000000">
        <w:t>sait comment tu t</w:t>
      </w:r>
      <w:r>
        <w:t>’</w:t>
      </w:r>
      <w:r w:rsidR="00000000">
        <w:t>y prends pour repousser les hommes</w:t>
      </w:r>
      <w:r>
        <w:t>… »</w:t>
      </w:r>
    </w:p>
    <w:p w14:paraId="3B1ABAA3" w14:textId="77777777" w:rsidR="00763276" w:rsidRDefault="00000000">
      <w:proofErr w:type="spellStart"/>
      <w:r>
        <w:t>Indouvoura</w:t>
      </w:r>
      <w:proofErr w:type="spellEnd"/>
      <w:r>
        <w:t xml:space="preserve"> courût sur </w:t>
      </w:r>
      <w:proofErr w:type="spellStart"/>
      <w:r>
        <w:t>Yassiguindja</w:t>
      </w:r>
      <w:proofErr w:type="spellEnd"/>
      <w:r w:rsidR="00763276">
        <w:t xml:space="preserve">. </w:t>
      </w:r>
      <w:r>
        <w:t>Elle l</w:t>
      </w:r>
      <w:r w:rsidR="00763276">
        <w:t>’</w:t>
      </w:r>
      <w:r>
        <w:t>aurait frappée</w:t>
      </w:r>
      <w:r w:rsidR="00763276">
        <w:t xml:space="preserve">, </w:t>
      </w:r>
      <w:r>
        <w:t>mordue</w:t>
      </w:r>
      <w:r w:rsidR="00763276">
        <w:t xml:space="preserve">, </w:t>
      </w:r>
      <w:r>
        <w:t>griffée</w:t>
      </w:r>
      <w:r w:rsidR="00763276">
        <w:t xml:space="preserve">. </w:t>
      </w:r>
      <w:r>
        <w:t>Elle débitait des menaces pendant que ses compagnes la maintenaient</w:t>
      </w:r>
      <w:r w:rsidR="00763276">
        <w:t xml:space="preserve">. </w:t>
      </w:r>
      <w:r>
        <w:t>Elle irait se plaindre au comma</w:t>
      </w:r>
      <w:r>
        <w:t>n</w:t>
      </w:r>
      <w:r>
        <w:t>dant</w:t>
      </w:r>
      <w:r w:rsidR="00763276">
        <w:t xml:space="preserve">. </w:t>
      </w:r>
      <w:r>
        <w:t xml:space="preserve">Elle dirait à tout le monde que </w:t>
      </w:r>
      <w:proofErr w:type="spellStart"/>
      <w:r>
        <w:t>Yassiguindja</w:t>
      </w:r>
      <w:proofErr w:type="spellEnd"/>
      <w:r>
        <w:t xml:space="preserve"> avait absorbé un </w:t>
      </w:r>
      <w:r w:rsidR="00763276">
        <w:t>« </w:t>
      </w:r>
      <w:proofErr w:type="spellStart"/>
      <w:r>
        <w:t>yorro</w:t>
      </w:r>
      <w:proofErr w:type="spellEnd"/>
      <w:r w:rsidR="00763276">
        <w:t> »</w:t>
      </w:r>
      <w:r>
        <w:t xml:space="preserve"> pour ne pas avoir d</w:t>
      </w:r>
      <w:r w:rsidR="00763276">
        <w:t>’</w:t>
      </w:r>
      <w:r>
        <w:t>enfants</w:t>
      </w:r>
      <w:r w:rsidR="00763276">
        <w:t xml:space="preserve">. </w:t>
      </w:r>
      <w:r>
        <w:t>Elle demanderait aux anciens de la condamner à boire le poison d</w:t>
      </w:r>
      <w:r w:rsidR="00763276">
        <w:t>’</w:t>
      </w:r>
      <w:r>
        <w:t>épreuve</w:t>
      </w:r>
      <w:r w:rsidR="00763276">
        <w:t xml:space="preserve">. </w:t>
      </w:r>
      <w:r>
        <w:t>Et puis</w:t>
      </w:r>
      <w:r w:rsidR="00763276">
        <w:t xml:space="preserve">, </w:t>
      </w:r>
      <w:r>
        <w:t>au fond</w:t>
      </w:r>
      <w:r w:rsidR="00763276">
        <w:t xml:space="preserve">, </w:t>
      </w:r>
      <w:r>
        <w:t>pourquoi se tourner les sangs</w:t>
      </w:r>
      <w:r w:rsidR="00763276">
        <w:t xml:space="preserve"> ! </w:t>
      </w:r>
      <w:proofErr w:type="spellStart"/>
      <w:r>
        <w:t>Bissibingui</w:t>
      </w:r>
      <w:proofErr w:type="spellEnd"/>
      <w:r w:rsidR="00763276">
        <w:t xml:space="preserve"> ! </w:t>
      </w:r>
      <w:proofErr w:type="spellStart"/>
      <w:r>
        <w:t>Puf</w:t>
      </w:r>
      <w:proofErr w:type="spellEnd"/>
      <w:r w:rsidR="00763276">
        <w:t xml:space="preserve"> ! </w:t>
      </w:r>
      <w:r>
        <w:t>Elle s</w:t>
      </w:r>
      <w:r w:rsidR="00763276">
        <w:t>’</w:t>
      </w:r>
      <w:r>
        <w:t>en moquait</w:t>
      </w:r>
      <w:r w:rsidR="00763276">
        <w:t xml:space="preserve">. </w:t>
      </w:r>
      <w:r>
        <w:t xml:space="preserve">On ne fréquente pas qui a le </w:t>
      </w:r>
      <w:r w:rsidR="00763276">
        <w:t>« </w:t>
      </w:r>
      <w:proofErr w:type="spellStart"/>
      <w:r>
        <w:t>kassiri</w:t>
      </w:r>
      <w:proofErr w:type="spellEnd"/>
      <w:r w:rsidR="00763276">
        <w:t> ».</w:t>
      </w:r>
    </w:p>
    <w:p w14:paraId="681BBCEF" w14:textId="77777777" w:rsidR="00763276" w:rsidRDefault="00763276">
      <w:r>
        <w:t>— </w:t>
      </w:r>
      <w:r w:rsidR="00000000">
        <w:t>Lorsqu</w:t>
      </w:r>
      <w:r>
        <w:t>’</w:t>
      </w:r>
      <w:r w:rsidR="00000000">
        <w:t>on ne peut pas manger tout ce que l</w:t>
      </w:r>
      <w:r>
        <w:t>’</w:t>
      </w:r>
      <w:r w:rsidR="00000000">
        <w:t>on désire</w:t>
      </w:r>
      <w:r>
        <w:t xml:space="preserve">, </w:t>
      </w:r>
      <w:r w:rsidR="00000000">
        <w:t>on affirme que l</w:t>
      </w:r>
      <w:r>
        <w:t>’</w:t>
      </w:r>
      <w:r w:rsidR="00000000">
        <w:t>on n</w:t>
      </w:r>
      <w:r>
        <w:t>’</w:t>
      </w:r>
      <w:r w:rsidR="00000000">
        <w:t>a plus faim</w:t>
      </w:r>
      <w:r>
        <w:t>.</w:t>
      </w:r>
    </w:p>
    <w:p w14:paraId="367112D1" w14:textId="0B76D024" w:rsidR="00000000" w:rsidRDefault="00763276">
      <w:r>
        <w:t>« </w:t>
      </w:r>
      <w:r w:rsidR="00000000">
        <w:t xml:space="preserve">Quant à ce bouc de </w:t>
      </w:r>
      <w:proofErr w:type="spellStart"/>
      <w:r w:rsidR="00000000">
        <w:t>Bissibingui</w:t>
      </w:r>
      <w:proofErr w:type="spellEnd"/>
      <w:r>
        <w:t xml:space="preserve">, </w:t>
      </w:r>
      <w:r w:rsidR="00000000">
        <w:t>s</w:t>
      </w:r>
      <w:r>
        <w:t>’</w:t>
      </w:r>
      <w:r w:rsidR="00000000">
        <w:t>il a ce que tu dis</w:t>
      </w:r>
      <w:r>
        <w:t xml:space="preserve">, </w:t>
      </w:r>
      <w:r w:rsidR="00000000">
        <w:t>co</w:t>
      </w:r>
      <w:r w:rsidR="00000000">
        <w:t>m</w:t>
      </w:r>
      <w:r w:rsidR="00000000">
        <w:t>me je te plains</w:t>
      </w:r>
      <w:r>
        <w:t xml:space="preserve">, </w:t>
      </w:r>
      <w:r w:rsidR="00000000">
        <w:t xml:space="preserve">pauvre chère </w:t>
      </w:r>
      <w:proofErr w:type="spellStart"/>
      <w:r w:rsidR="00000000">
        <w:t>Indouvoura</w:t>
      </w:r>
      <w:proofErr w:type="spellEnd"/>
      <w:r>
        <w:t> ! »</w:t>
      </w:r>
    </w:p>
    <w:p w14:paraId="31BF3CA1" w14:textId="77777777" w:rsidR="00763276" w:rsidRDefault="00000000">
      <w:r>
        <w:t>À ces derniers mots</w:t>
      </w:r>
      <w:r w:rsidR="00763276">
        <w:t xml:space="preserve">, </w:t>
      </w:r>
      <w:r>
        <w:t xml:space="preserve">toutes les rieuses furent du côté de </w:t>
      </w:r>
      <w:proofErr w:type="spellStart"/>
      <w:r>
        <w:t>Yassiguindja</w:t>
      </w:r>
      <w:proofErr w:type="spellEnd"/>
      <w:r w:rsidR="00763276">
        <w:t> :</w:t>
      </w:r>
    </w:p>
    <w:p w14:paraId="735EE0FE" w14:textId="77777777" w:rsidR="00763276" w:rsidRDefault="00763276">
      <w:r>
        <w:t>— </w:t>
      </w:r>
      <w:r w:rsidR="00000000">
        <w:t>Tu t</w:t>
      </w:r>
      <w:r>
        <w:t>’</w:t>
      </w:r>
      <w:r w:rsidR="00000000">
        <w:t>es attaquée à plus forte que toi</w:t>
      </w:r>
      <w:r>
        <w:t>…</w:t>
      </w:r>
    </w:p>
    <w:p w14:paraId="4F4C0846" w14:textId="77777777" w:rsidR="00763276" w:rsidRDefault="00763276">
      <w:r>
        <w:t>— </w:t>
      </w:r>
      <w:r w:rsidR="00000000">
        <w:t>Voilà où mène la jalousie</w:t>
      </w:r>
      <w:r>
        <w:t xml:space="preserve">, </w:t>
      </w:r>
      <w:proofErr w:type="spellStart"/>
      <w:r w:rsidR="00000000">
        <w:t>Indouvoura</w:t>
      </w:r>
      <w:proofErr w:type="spellEnd"/>
      <w:r>
        <w:t xml:space="preserve">. </w:t>
      </w:r>
      <w:r w:rsidR="00000000">
        <w:t>Lorsque tu m</w:t>
      </w:r>
      <w:r>
        <w:t>’</w:t>
      </w:r>
      <w:r w:rsidR="00000000">
        <w:t xml:space="preserve">as pris </w:t>
      </w:r>
      <w:proofErr w:type="spellStart"/>
      <w:r w:rsidR="00000000">
        <w:t>Bissibingui</w:t>
      </w:r>
      <w:proofErr w:type="spellEnd"/>
      <w:r>
        <w:t xml:space="preserve">, </w:t>
      </w:r>
      <w:r w:rsidR="00000000">
        <w:t>ai-je été jalouse de toi</w:t>
      </w:r>
      <w:r>
        <w:t> ?</w:t>
      </w:r>
    </w:p>
    <w:p w14:paraId="48469285" w14:textId="77777777" w:rsidR="00763276" w:rsidRDefault="00763276">
      <w:r>
        <w:lastRenderedPageBreak/>
        <w:t>— </w:t>
      </w:r>
      <w:r w:rsidR="00000000">
        <w:t>Crois-tu qu</w:t>
      </w:r>
      <w:r>
        <w:t>’</w:t>
      </w:r>
      <w:r w:rsidR="00000000">
        <w:t>il n</w:t>
      </w:r>
      <w:r>
        <w:t>’</w:t>
      </w:r>
      <w:r w:rsidR="00000000">
        <w:t>est qu</w:t>
      </w:r>
      <w:r>
        <w:t>’</w:t>
      </w:r>
      <w:r w:rsidR="00000000">
        <w:t>à toi seule</w:t>
      </w:r>
      <w:r>
        <w:t xml:space="preserve"> ? </w:t>
      </w:r>
      <w:r w:rsidR="00000000">
        <w:t>Quel appétit</w:t>
      </w:r>
      <w:r>
        <w:t> !</w:t>
      </w:r>
    </w:p>
    <w:p w14:paraId="1B1A777D" w14:textId="77777777" w:rsidR="00763276" w:rsidRDefault="00763276">
      <w:r>
        <w:t>— </w:t>
      </w:r>
      <w:r w:rsidR="00000000">
        <w:t xml:space="preserve">Cette </w:t>
      </w:r>
      <w:proofErr w:type="spellStart"/>
      <w:r w:rsidR="00000000">
        <w:t>Yassiguindja</w:t>
      </w:r>
      <w:proofErr w:type="spellEnd"/>
      <w:r>
        <w:t xml:space="preserve"> ! </w:t>
      </w:r>
      <w:r w:rsidR="00000000">
        <w:t>Elle est impayable</w:t>
      </w:r>
      <w:r>
        <w:t> !</w:t>
      </w:r>
    </w:p>
    <w:p w14:paraId="3EC62AA4" w14:textId="77777777" w:rsidR="00763276" w:rsidRDefault="00763276">
      <w:r>
        <w:t>— </w:t>
      </w:r>
      <w:r w:rsidR="00000000">
        <w:t>Elle vous a de ces reparties</w:t>
      </w:r>
      <w:r>
        <w:t> !</w:t>
      </w:r>
    </w:p>
    <w:p w14:paraId="70CA6112" w14:textId="77777777" w:rsidR="00763276" w:rsidRDefault="00763276">
      <w:r>
        <w:t>— </w:t>
      </w:r>
      <w:r w:rsidR="00000000">
        <w:t>Allons</w:t>
      </w:r>
      <w:r>
        <w:t xml:space="preserve">, </w:t>
      </w:r>
      <w:r w:rsidR="00000000">
        <w:t>allons</w:t>
      </w:r>
      <w:r>
        <w:t xml:space="preserve">, </w:t>
      </w:r>
      <w:r w:rsidR="00000000">
        <w:t xml:space="preserve">dit </w:t>
      </w:r>
      <w:proofErr w:type="spellStart"/>
      <w:r w:rsidR="00000000">
        <w:t>Yassiguindja</w:t>
      </w:r>
      <w:proofErr w:type="spellEnd"/>
      <w:r>
        <w:t xml:space="preserve">. </w:t>
      </w:r>
      <w:r w:rsidR="00000000">
        <w:t>Assez plaisant</w:t>
      </w:r>
      <w:r w:rsidR="00D6340D">
        <w:t>é</w:t>
      </w:r>
      <w:r w:rsidR="00000000">
        <w:t xml:space="preserve"> pour a</w:t>
      </w:r>
      <w:r w:rsidR="00000000">
        <w:t>u</w:t>
      </w:r>
      <w:r w:rsidR="00000000">
        <w:t>jourd</w:t>
      </w:r>
      <w:r>
        <w:t>’</w:t>
      </w:r>
      <w:r w:rsidR="00000000">
        <w:t>hui</w:t>
      </w:r>
      <w:r>
        <w:t xml:space="preserve">. </w:t>
      </w:r>
      <w:r w:rsidR="00000000">
        <w:t>Venez manger plutôt de ce manioc</w:t>
      </w:r>
      <w:r>
        <w:t xml:space="preserve">. </w:t>
      </w:r>
      <w:r w:rsidR="00000000">
        <w:t xml:space="preserve">Un </w:t>
      </w:r>
      <w:r>
        <w:t>« </w:t>
      </w:r>
      <w:r w:rsidR="00000000">
        <w:t>baba</w:t>
      </w:r>
      <w:r>
        <w:t xml:space="preserve"> », </w:t>
      </w:r>
      <w:r w:rsidR="00000000">
        <w:t>c</w:t>
      </w:r>
      <w:r>
        <w:t>’</w:t>
      </w:r>
      <w:r w:rsidR="00000000">
        <w:t>est ça qui est bon</w:t>
      </w:r>
      <w:r>
        <w:t> !</w:t>
      </w:r>
    </w:p>
    <w:p w14:paraId="173FF23A" w14:textId="77777777" w:rsidR="00763276" w:rsidRDefault="00763276">
      <w:r>
        <w:t>« </w:t>
      </w:r>
      <w:r w:rsidR="00000000">
        <w:t>Le lit</w:t>
      </w:r>
      <w:r>
        <w:t xml:space="preserve">, </w:t>
      </w:r>
      <w:r w:rsidR="00000000">
        <w:t>les victuailles</w:t>
      </w:r>
      <w:r>
        <w:t xml:space="preserve">, </w:t>
      </w:r>
      <w:r w:rsidR="00000000">
        <w:t>le gâteau de manioc</w:t>
      </w:r>
      <w:r>
        <w:t xml:space="preserve">, </w:t>
      </w:r>
      <w:r w:rsidR="00000000">
        <w:t>l</w:t>
      </w:r>
      <w:r>
        <w:t>’</w:t>
      </w:r>
      <w:r w:rsidR="00000000">
        <w:t>homme</w:t>
      </w:r>
      <w:r>
        <w:t xml:space="preserve">, </w:t>
      </w:r>
      <w:r w:rsidR="00000000">
        <w:t>la danse et le tabac</w:t>
      </w:r>
      <w:r>
        <w:t xml:space="preserve">, </w:t>
      </w:r>
      <w:r w:rsidR="00000000">
        <w:t>il n</w:t>
      </w:r>
      <w:r>
        <w:t>’</w:t>
      </w:r>
      <w:r w:rsidR="00000000">
        <w:t>y a que ça de vrai</w:t>
      </w:r>
      <w:r>
        <w:t>.</w:t>
      </w:r>
    </w:p>
    <w:p w14:paraId="22CC4BF9" w14:textId="77777777" w:rsidR="00763276" w:rsidRDefault="00000000">
      <w:r>
        <w:t>Une hilarité générale salua cette boutade</w:t>
      </w:r>
      <w:r w:rsidR="00763276">
        <w:t>.</w:t>
      </w:r>
    </w:p>
    <w:p w14:paraId="4F64ED11" w14:textId="0B3C4914" w:rsidR="00000000" w:rsidRDefault="00000000"/>
    <w:p w14:paraId="08594589" w14:textId="77777777" w:rsidR="00763276" w:rsidRDefault="00000000">
      <w:r>
        <w:t>Peu à peu</w:t>
      </w:r>
      <w:r w:rsidR="00763276">
        <w:t xml:space="preserve">, </w:t>
      </w:r>
      <w:r>
        <w:t>le ciel était devenu gris cendré</w:t>
      </w:r>
      <w:r w:rsidR="00763276">
        <w:t xml:space="preserve">, </w:t>
      </w:r>
      <w:r>
        <w:t>puis couleur de latérite</w:t>
      </w:r>
      <w:r w:rsidR="00763276">
        <w:t>.</w:t>
      </w:r>
    </w:p>
    <w:p w14:paraId="57DE6871" w14:textId="77777777" w:rsidR="00763276" w:rsidRDefault="00000000">
      <w:r>
        <w:t>Le vent tomba</w:t>
      </w:r>
      <w:r w:rsidR="00763276">
        <w:t xml:space="preserve">. </w:t>
      </w:r>
      <w:r>
        <w:t>Il fit</w:t>
      </w:r>
      <w:r w:rsidR="00763276">
        <w:t xml:space="preserve">, </w:t>
      </w:r>
      <w:r>
        <w:t>soudain</w:t>
      </w:r>
      <w:r w:rsidR="00763276">
        <w:t xml:space="preserve">, </w:t>
      </w:r>
      <w:r>
        <w:t>très lourd</w:t>
      </w:r>
      <w:r w:rsidR="00763276">
        <w:t xml:space="preserve">. </w:t>
      </w:r>
      <w:r>
        <w:t>De tous côtés</w:t>
      </w:r>
      <w:r w:rsidR="00763276">
        <w:t xml:space="preserve">, </w:t>
      </w:r>
      <w:r>
        <w:t>les mouches se mirent à bourdonner</w:t>
      </w:r>
      <w:r w:rsidR="00763276">
        <w:t xml:space="preserve">, </w:t>
      </w:r>
      <w:r>
        <w:t>les mouches</w:t>
      </w:r>
      <w:r w:rsidR="00763276">
        <w:t xml:space="preserve">, </w:t>
      </w:r>
      <w:r>
        <w:t>les mouches</w:t>
      </w:r>
      <w:r w:rsidR="00763276">
        <w:t>.</w:t>
      </w:r>
    </w:p>
    <w:p w14:paraId="2CA78381" w14:textId="77777777" w:rsidR="00763276" w:rsidRDefault="00000000">
      <w:r>
        <w:t>Un à un</w:t>
      </w:r>
      <w:r w:rsidR="00763276">
        <w:t xml:space="preserve">, </w:t>
      </w:r>
      <w:r>
        <w:t>les oiseaux se taisaient</w:t>
      </w:r>
      <w:r w:rsidR="00763276">
        <w:t xml:space="preserve">. </w:t>
      </w:r>
      <w:r>
        <w:t>Un à un</w:t>
      </w:r>
      <w:r w:rsidR="00763276">
        <w:t xml:space="preserve">, </w:t>
      </w:r>
      <w:r>
        <w:t>les charognards disparurent</w:t>
      </w:r>
      <w:r w:rsidR="00763276">
        <w:t>.</w:t>
      </w:r>
    </w:p>
    <w:p w14:paraId="348A8055" w14:textId="77777777" w:rsidR="00763276" w:rsidRDefault="00000000">
      <w:r>
        <w:t xml:space="preserve">De grands nuages blanchâtres surgissaient de derrière les </w:t>
      </w:r>
      <w:proofErr w:type="spellStart"/>
      <w:r>
        <w:t>kagas</w:t>
      </w:r>
      <w:proofErr w:type="spellEnd"/>
      <w:r w:rsidR="00763276">
        <w:t xml:space="preserve">. </w:t>
      </w:r>
      <w:r>
        <w:t>Ils s</w:t>
      </w:r>
      <w:r w:rsidR="00763276">
        <w:t>’</w:t>
      </w:r>
      <w:r>
        <w:t>entassaient</w:t>
      </w:r>
      <w:r w:rsidR="00763276">
        <w:t xml:space="preserve">, </w:t>
      </w:r>
      <w:r>
        <w:t>s</w:t>
      </w:r>
      <w:r w:rsidR="00763276">
        <w:t>’</w:t>
      </w:r>
      <w:r>
        <w:t>aggloméraient s</w:t>
      </w:r>
      <w:r w:rsidR="00763276">
        <w:t>’</w:t>
      </w:r>
      <w:r>
        <w:t>épaississaient</w:t>
      </w:r>
      <w:r w:rsidR="00763276">
        <w:t xml:space="preserve">. </w:t>
      </w:r>
      <w:r>
        <w:t>Ils a</w:t>
      </w:r>
      <w:r>
        <w:t>l</w:t>
      </w:r>
      <w:r>
        <w:t>laient involontaires</w:t>
      </w:r>
      <w:r w:rsidR="00763276">
        <w:t xml:space="preserve">, </w:t>
      </w:r>
      <w:r>
        <w:t>au gré des courants aériens</w:t>
      </w:r>
      <w:r w:rsidR="00763276">
        <w:t>.</w:t>
      </w:r>
    </w:p>
    <w:p w14:paraId="3E47616D" w14:textId="77777777" w:rsidR="00763276" w:rsidRDefault="00000000">
      <w:r>
        <w:t>Bientôt une force occulte les poussa sur la Bamba</w:t>
      </w:r>
      <w:r w:rsidR="00763276">
        <w:t>.</w:t>
      </w:r>
    </w:p>
    <w:p w14:paraId="3F688CBC" w14:textId="77777777" w:rsidR="00763276" w:rsidRDefault="00000000">
      <w:r>
        <w:t>Plus noirs que charbon</w:t>
      </w:r>
      <w:r w:rsidR="00763276">
        <w:t xml:space="preserve">, </w:t>
      </w:r>
      <w:r>
        <w:t>enchevêtrés les uns dans les a</w:t>
      </w:r>
      <w:r>
        <w:t>u</w:t>
      </w:r>
      <w:r>
        <w:t>tres</w:t>
      </w:r>
      <w:r w:rsidR="00763276">
        <w:t xml:space="preserve">, </w:t>
      </w:r>
      <w:r>
        <w:t>se pressant</w:t>
      </w:r>
      <w:r w:rsidR="00763276">
        <w:t xml:space="preserve">, </w:t>
      </w:r>
      <w:r>
        <w:t>se bousculant</w:t>
      </w:r>
      <w:r w:rsidR="00763276">
        <w:t xml:space="preserve">, </w:t>
      </w:r>
      <w:r>
        <w:t>se chevauchant</w:t>
      </w:r>
      <w:r w:rsidR="00763276">
        <w:t xml:space="preserve">, </w:t>
      </w:r>
      <w:r>
        <w:t>ils galopaient à la manière de bœufs sauvages</w:t>
      </w:r>
      <w:r w:rsidR="00763276">
        <w:t xml:space="preserve">, </w:t>
      </w:r>
      <w:r>
        <w:t>échappés d</w:t>
      </w:r>
      <w:r w:rsidR="00763276">
        <w:t>’</w:t>
      </w:r>
      <w:r>
        <w:t>un feu de brousse</w:t>
      </w:r>
      <w:r w:rsidR="00763276">
        <w:t>.</w:t>
      </w:r>
    </w:p>
    <w:p w14:paraId="79D9A6B5" w14:textId="77777777" w:rsidR="00763276" w:rsidRDefault="00000000">
      <w:r>
        <w:lastRenderedPageBreak/>
        <w:t>Des traits fulgurants striaient leur masse</w:t>
      </w:r>
      <w:r w:rsidR="00763276">
        <w:t xml:space="preserve">. </w:t>
      </w:r>
      <w:r>
        <w:t>Et l</w:t>
      </w:r>
      <w:r w:rsidR="00763276">
        <w:t>’</w:t>
      </w:r>
      <w:r>
        <w:t>écho appo</w:t>
      </w:r>
      <w:r>
        <w:t>r</w:t>
      </w:r>
      <w:r>
        <w:t>tait la déflagration des grondements du tonnerre</w:t>
      </w:r>
      <w:r w:rsidR="00763276">
        <w:t>.</w:t>
      </w:r>
    </w:p>
    <w:p w14:paraId="20046208" w14:textId="77777777" w:rsidR="00763276" w:rsidRDefault="00000000">
      <w:r>
        <w:t>Marmites et nattes furent rentrées</w:t>
      </w:r>
      <w:r w:rsidR="00763276">
        <w:t xml:space="preserve">. </w:t>
      </w:r>
      <w:r>
        <w:t>Passant au travers des toits</w:t>
      </w:r>
      <w:r w:rsidR="00763276">
        <w:t xml:space="preserve">, </w:t>
      </w:r>
      <w:r>
        <w:t>bleue</w:t>
      </w:r>
      <w:r w:rsidR="00763276">
        <w:t xml:space="preserve">, </w:t>
      </w:r>
      <w:r>
        <w:t>la fumée immobile encerclait les cases</w:t>
      </w:r>
      <w:r w:rsidR="00763276">
        <w:t>.</w:t>
      </w:r>
    </w:p>
    <w:p w14:paraId="7DA99AAD" w14:textId="77777777" w:rsidR="00763276" w:rsidRDefault="00000000">
      <w:r>
        <w:t>Plus rien ne bouge</w:t>
      </w:r>
      <w:r w:rsidR="00763276">
        <w:t xml:space="preserve">. </w:t>
      </w:r>
      <w:r>
        <w:t>Les nuages obstruent le ciel bas</w:t>
      </w:r>
      <w:r w:rsidR="00763276">
        <w:t xml:space="preserve">. </w:t>
      </w:r>
      <w:r>
        <w:t>Mai</w:t>
      </w:r>
      <w:r>
        <w:t>n</w:t>
      </w:r>
      <w:r>
        <w:t>tenant</w:t>
      </w:r>
      <w:r w:rsidR="00763276">
        <w:t xml:space="preserve">, </w:t>
      </w:r>
      <w:r>
        <w:t>stationnaires</w:t>
      </w:r>
      <w:r w:rsidR="00763276">
        <w:t xml:space="preserve">, </w:t>
      </w:r>
      <w:r>
        <w:t>ils dominent la Bamba</w:t>
      </w:r>
      <w:r w:rsidR="00763276">
        <w:t xml:space="preserve">, </w:t>
      </w:r>
      <w:r>
        <w:t xml:space="preserve">la </w:t>
      </w:r>
      <w:proofErr w:type="spellStart"/>
      <w:r>
        <w:t>Déla</w:t>
      </w:r>
      <w:proofErr w:type="spellEnd"/>
      <w:r w:rsidR="00763276">
        <w:t xml:space="preserve">, </w:t>
      </w:r>
      <w:r>
        <w:t xml:space="preserve">la </w:t>
      </w:r>
      <w:proofErr w:type="spellStart"/>
      <w:r>
        <w:t>Déka</w:t>
      </w:r>
      <w:proofErr w:type="spellEnd"/>
      <w:r w:rsidR="00763276">
        <w:t xml:space="preserve"> ; </w:t>
      </w:r>
      <w:r>
        <w:t xml:space="preserve">ils dominent les villages de </w:t>
      </w:r>
      <w:proofErr w:type="spellStart"/>
      <w:r>
        <w:t>Yakidji</w:t>
      </w:r>
      <w:proofErr w:type="spellEnd"/>
      <w:r>
        <w:t xml:space="preserve"> et de </w:t>
      </w:r>
      <w:proofErr w:type="spellStart"/>
      <w:r>
        <w:t>Soumana</w:t>
      </w:r>
      <w:proofErr w:type="spellEnd"/>
      <w:r w:rsidR="00763276">
        <w:t xml:space="preserve">, </w:t>
      </w:r>
      <w:r>
        <w:t xml:space="preserve">de </w:t>
      </w:r>
      <w:proofErr w:type="spellStart"/>
      <w:r>
        <w:t>Yabingui</w:t>
      </w:r>
      <w:proofErr w:type="spellEnd"/>
      <w:r>
        <w:t xml:space="preserve"> et de Batouala</w:t>
      </w:r>
      <w:r w:rsidR="00763276">
        <w:t xml:space="preserve"> ; </w:t>
      </w:r>
      <w:r>
        <w:t xml:space="preserve">ils dominent les villages de </w:t>
      </w:r>
      <w:proofErr w:type="spellStart"/>
      <w:r>
        <w:t>Bandapou</w:t>
      </w:r>
      <w:proofErr w:type="spellEnd"/>
      <w:r w:rsidR="00763276">
        <w:t xml:space="preserve">, </w:t>
      </w:r>
      <w:r>
        <w:t xml:space="preserve">de </w:t>
      </w:r>
      <w:proofErr w:type="spellStart"/>
      <w:r>
        <w:t>T</w:t>
      </w:r>
      <w:r>
        <w:t>a</w:t>
      </w:r>
      <w:r>
        <w:t>mandé</w:t>
      </w:r>
      <w:proofErr w:type="spellEnd"/>
      <w:r w:rsidR="00763276">
        <w:t xml:space="preserve">, </w:t>
      </w:r>
      <w:r>
        <w:t xml:space="preserve">de </w:t>
      </w:r>
      <w:proofErr w:type="spellStart"/>
      <w:r>
        <w:t>Yabada</w:t>
      </w:r>
      <w:proofErr w:type="spellEnd"/>
      <w:r w:rsidR="00763276">
        <w:t xml:space="preserve">, </w:t>
      </w:r>
      <w:r>
        <w:t xml:space="preserve">de </w:t>
      </w:r>
      <w:proofErr w:type="spellStart"/>
      <w:r>
        <w:t>Gratagba</w:t>
      </w:r>
      <w:proofErr w:type="spellEnd"/>
      <w:r w:rsidR="00763276">
        <w:t xml:space="preserve">, </w:t>
      </w:r>
      <w:r>
        <w:t xml:space="preserve">de </w:t>
      </w:r>
      <w:proofErr w:type="spellStart"/>
      <w:r>
        <w:t>Oualadé</w:t>
      </w:r>
      <w:proofErr w:type="spellEnd"/>
      <w:r w:rsidR="00763276">
        <w:t xml:space="preserve">, </w:t>
      </w:r>
      <w:r>
        <w:t xml:space="preserve">de </w:t>
      </w:r>
      <w:proofErr w:type="spellStart"/>
      <w:r>
        <w:t>Poumayassi</w:t>
      </w:r>
      <w:proofErr w:type="spellEnd"/>
      <w:r w:rsidR="00763276">
        <w:t xml:space="preserve">, </w:t>
      </w:r>
      <w:r>
        <w:t xml:space="preserve">de </w:t>
      </w:r>
      <w:proofErr w:type="spellStart"/>
      <w:r>
        <w:t>Pangakoura</w:t>
      </w:r>
      <w:proofErr w:type="spellEnd"/>
      <w:r w:rsidR="00763276">
        <w:t xml:space="preserve"> ; </w:t>
      </w:r>
      <w:r>
        <w:t>ils dominent toute cette verdure que leur ombre étouffe</w:t>
      </w:r>
      <w:r w:rsidR="00763276">
        <w:t xml:space="preserve">, </w:t>
      </w:r>
      <w:r>
        <w:t>suppriment la vie quotidienne et pleins d</w:t>
      </w:r>
      <w:r w:rsidR="00763276">
        <w:t>’</w:t>
      </w:r>
      <w:r>
        <w:t>une menace imminente attendent un signal qui ne vient pas</w:t>
      </w:r>
      <w:r w:rsidR="00763276">
        <w:t>.</w:t>
      </w:r>
    </w:p>
    <w:p w14:paraId="036B47DC" w14:textId="77777777" w:rsidR="00763276" w:rsidRDefault="00000000">
      <w:r>
        <w:t>Là-bas</w:t>
      </w:r>
      <w:r w:rsidR="00763276">
        <w:t xml:space="preserve">, </w:t>
      </w:r>
      <w:r>
        <w:t>là-bas</w:t>
      </w:r>
      <w:r w:rsidR="00763276">
        <w:t xml:space="preserve">, </w:t>
      </w:r>
      <w:r>
        <w:t xml:space="preserve">entre </w:t>
      </w:r>
      <w:proofErr w:type="spellStart"/>
      <w:r>
        <w:t>Soumana</w:t>
      </w:r>
      <w:proofErr w:type="spellEnd"/>
      <w:r>
        <w:t xml:space="preserve"> et </w:t>
      </w:r>
      <w:proofErr w:type="spellStart"/>
      <w:r>
        <w:t>Yakidji</w:t>
      </w:r>
      <w:proofErr w:type="spellEnd"/>
      <w:r w:rsidR="00763276">
        <w:t xml:space="preserve">, </w:t>
      </w:r>
      <w:r>
        <w:t>le sombre des nuages se résout en traînées grisâtres</w:t>
      </w:r>
      <w:r w:rsidR="00763276">
        <w:t xml:space="preserve">, </w:t>
      </w:r>
      <w:r>
        <w:t>qui unissent à la terre le ciel</w:t>
      </w:r>
      <w:r w:rsidR="00763276">
        <w:t>.</w:t>
      </w:r>
    </w:p>
    <w:p w14:paraId="1D75FBD5" w14:textId="77777777" w:rsidR="00763276" w:rsidRDefault="00000000">
      <w:r>
        <w:t>C</w:t>
      </w:r>
      <w:r w:rsidR="00763276">
        <w:t>’</w:t>
      </w:r>
      <w:r>
        <w:t>est la pluie</w:t>
      </w:r>
      <w:r w:rsidR="00763276">
        <w:t xml:space="preserve">. </w:t>
      </w:r>
      <w:r>
        <w:t>Poussée par la même puissance qui a dirigé les nuages</w:t>
      </w:r>
      <w:r w:rsidR="00763276">
        <w:t xml:space="preserve">, </w:t>
      </w:r>
      <w:r>
        <w:t>elle fond sur la Bamba</w:t>
      </w:r>
      <w:r w:rsidR="00763276">
        <w:t xml:space="preserve">, </w:t>
      </w:r>
      <w:r>
        <w:t>elle se rue sur Grimari</w:t>
      </w:r>
      <w:r w:rsidR="00763276">
        <w:t>.</w:t>
      </w:r>
    </w:p>
    <w:p w14:paraId="1E09B6BA" w14:textId="77777777" w:rsidR="00763276" w:rsidRDefault="00000000">
      <w:r>
        <w:t>À mesure qu</w:t>
      </w:r>
      <w:r w:rsidR="00763276">
        <w:t>’</w:t>
      </w:r>
      <w:r>
        <w:t>elle progresse</w:t>
      </w:r>
      <w:r w:rsidR="00763276">
        <w:t xml:space="preserve">, </w:t>
      </w:r>
      <w:r>
        <w:t>elle comble de brouillards les terres qu</w:t>
      </w:r>
      <w:r w:rsidR="00763276">
        <w:t>’</w:t>
      </w:r>
      <w:r>
        <w:t>elle a conquises</w:t>
      </w:r>
      <w:r w:rsidR="00763276">
        <w:t>.</w:t>
      </w:r>
    </w:p>
    <w:p w14:paraId="0E6A33AF" w14:textId="77777777" w:rsidR="00763276" w:rsidRDefault="00000000">
      <w:proofErr w:type="spellStart"/>
      <w:r>
        <w:t>Ouhououou</w:t>
      </w:r>
      <w:proofErr w:type="spellEnd"/>
      <w:r w:rsidR="00763276">
        <w:t xml:space="preserve"> !… </w:t>
      </w:r>
      <w:r>
        <w:t>Enfin</w:t>
      </w:r>
      <w:r w:rsidR="00763276">
        <w:t xml:space="preserve"> ! </w:t>
      </w:r>
      <w:r>
        <w:t>Un grand vent chaud se lève</w:t>
      </w:r>
      <w:r w:rsidR="00763276">
        <w:t xml:space="preserve">, </w:t>
      </w:r>
      <w:r>
        <w:t>venu on ne sait d</w:t>
      </w:r>
      <w:r w:rsidR="00763276">
        <w:t>’</w:t>
      </w:r>
      <w:r>
        <w:t>où</w:t>
      </w:r>
      <w:r w:rsidR="00763276">
        <w:t>.</w:t>
      </w:r>
    </w:p>
    <w:p w14:paraId="0580E75D" w14:textId="77777777" w:rsidR="00763276" w:rsidRDefault="00000000">
      <w:r>
        <w:t>Les feuilles des bananiers s</w:t>
      </w:r>
      <w:r w:rsidR="00763276">
        <w:t>’</w:t>
      </w:r>
      <w:proofErr w:type="spellStart"/>
      <w:r>
        <w:t>entre-choquent</w:t>
      </w:r>
      <w:proofErr w:type="spellEnd"/>
      <w:r w:rsidR="00763276">
        <w:t xml:space="preserve">. </w:t>
      </w:r>
      <w:r>
        <w:t>Des coass</w:t>
      </w:r>
      <w:r>
        <w:t>e</w:t>
      </w:r>
      <w:r>
        <w:t>ments se répondent et se confondent</w:t>
      </w:r>
      <w:r w:rsidR="00763276">
        <w:t>.</w:t>
      </w:r>
    </w:p>
    <w:p w14:paraId="3E74297A" w14:textId="77777777" w:rsidR="00763276" w:rsidRDefault="00000000">
      <w:r>
        <w:t xml:space="preserve">Ce sont les </w:t>
      </w:r>
      <w:r w:rsidR="00763276">
        <w:t>« </w:t>
      </w:r>
      <w:proofErr w:type="spellStart"/>
      <w:r>
        <w:t>koungbas</w:t>
      </w:r>
      <w:proofErr w:type="spellEnd"/>
      <w:r w:rsidR="00763276">
        <w:t> »</w:t>
      </w:r>
      <w:r>
        <w:t xml:space="preserve"> et les </w:t>
      </w:r>
      <w:r w:rsidR="00763276">
        <w:t>« </w:t>
      </w:r>
      <w:proofErr w:type="spellStart"/>
      <w:r>
        <w:t>létteureus</w:t>
      </w:r>
      <w:proofErr w:type="spellEnd"/>
      <w:r w:rsidR="00763276">
        <w:t xml:space="preserve"> », </w:t>
      </w:r>
      <w:r>
        <w:t>qui appellent la pluie</w:t>
      </w:r>
      <w:r w:rsidR="00763276">
        <w:t>.</w:t>
      </w:r>
    </w:p>
    <w:p w14:paraId="7652084A" w14:textId="77777777" w:rsidR="00763276" w:rsidRDefault="00000000">
      <w:r>
        <w:t>Le vent souffle</w:t>
      </w:r>
      <w:r w:rsidR="00763276">
        <w:t xml:space="preserve">. </w:t>
      </w:r>
      <w:r>
        <w:t>Un hurlement le précède</w:t>
      </w:r>
      <w:r w:rsidR="00763276">
        <w:t xml:space="preserve">. </w:t>
      </w:r>
      <w:r>
        <w:t>Il rebrousse les herbes</w:t>
      </w:r>
      <w:r w:rsidR="00763276">
        <w:t xml:space="preserve">, </w:t>
      </w:r>
      <w:r>
        <w:t>tord les branches</w:t>
      </w:r>
      <w:r w:rsidR="00763276">
        <w:t xml:space="preserve">, </w:t>
      </w:r>
      <w:r>
        <w:t>rudoie les lianes</w:t>
      </w:r>
      <w:r w:rsidR="00763276">
        <w:t xml:space="preserve">, </w:t>
      </w:r>
      <w:r>
        <w:t xml:space="preserve">déchire les </w:t>
      </w:r>
      <w:r>
        <w:lastRenderedPageBreak/>
        <w:t>feuilles</w:t>
      </w:r>
      <w:r w:rsidR="00763276">
        <w:t xml:space="preserve">, </w:t>
      </w:r>
      <w:r>
        <w:t>balaie le sol</w:t>
      </w:r>
      <w:r w:rsidR="00763276">
        <w:t xml:space="preserve">, </w:t>
      </w:r>
      <w:r>
        <w:t>emporte sa poussière rouge</w:t>
      </w:r>
      <w:r w:rsidR="00763276">
        <w:t xml:space="preserve">, </w:t>
      </w:r>
      <w:r>
        <w:t>passe</w:t>
      </w:r>
      <w:r w:rsidR="00763276">
        <w:t xml:space="preserve">, </w:t>
      </w:r>
      <w:r>
        <w:t>fuit</w:t>
      </w:r>
      <w:r w:rsidR="00763276">
        <w:t xml:space="preserve">, </w:t>
      </w:r>
      <w:r>
        <w:t>s</w:t>
      </w:r>
      <w:r w:rsidR="00763276">
        <w:t>’</w:t>
      </w:r>
      <w:r>
        <w:t>affaiblit</w:t>
      </w:r>
      <w:r w:rsidR="00763276">
        <w:t>.</w:t>
      </w:r>
    </w:p>
    <w:p w14:paraId="72181CEE" w14:textId="77777777" w:rsidR="00763276" w:rsidRDefault="00000000">
      <w:r>
        <w:t>Son gémissement diminué s</w:t>
      </w:r>
      <w:r w:rsidR="00763276">
        <w:t>’</w:t>
      </w:r>
      <w:r>
        <w:t>atténue encore</w:t>
      </w:r>
      <w:r w:rsidR="00763276">
        <w:t xml:space="preserve">, </w:t>
      </w:r>
      <w:r>
        <w:t>se disperse et s</w:t>
      </w:r>
      <w:r w:rsidR="00763276">
        <w:t>’</w:t>
      </w:r>
      <w:r>
        <w:t>évanouit</w:t>
      </w:r>
      <w:r w:rsidR="00763276">
        <w:t xml:space="preserve">, </w:t>
      </w:r>
      <w:r>
        <w:t>on ne sait où</w:t>
      </w:r>
      <w:r w:rsidR="00763276">
        <w:t xml:space="preserve">. </w:t>
      </w:r>
      <w:r>
        <w:t>Et</w:t>
      </w:r>
      <w:r w:rsidR="00763276">
        <w:t xml:space="preserve">, </w:t>
      </w:r>
      <w:r>
        <w:t>à nouveau</w:t>
      </w:r>
      <w:r w:rsidR="00763276">
        <w:t xml:space="preserve">, </w:t>
      </w:r>
      <w:r>
        <w:t>c</w:t>
      </w:r>
      <w:r w:rsidR="00763276">
        <w:t>’</w:t>
      </w:r>
      <w:r>
        <w:t>est le silence</w:t>
      </w:r>
      <w:r w:rsidR="00763276">
        <w:t xml:space="preserve">, </w:t>
      </w:r>
      <w:r>
        <w:t>un s</w:t>
      </w:r>
      <w:r>
        <w:t>i</w:t>
      </w:r>
      <w:r>
        <w:t>lence anxieux de cette clameur et de ce murmure qui se sont tus</w:t>
      </w:r>
      <w:r w:rsidR="00763276">
        <w:t>.</w:t>
      </w:r>
    </w:p>
    <w:p w14:paraId="784B84B7" w14:textId="77777777" w:rsidR="00763276" w:rsidRDefault="00000000">
      <w:r>
        <w:t>Le voici qui revient</w:t>
      </w:r>
      <w:r w:rsidR="00763276">
        <w:t xml:space="preserve">. </w:t>
      </w:r>
      <w:r>
        <w:t>La pluie est là</w:t>
      </w:r>
      <w:r w:rsidR="00763276">
        <w:t xml:space="preserve"> ! </w:t>
      </w:r>
      <w:r>
        <w:t>la pluie est là</w:t>
      </w:r>
      <w:r w:rsidR="00763276">
        <w:t xml:space="preserve"> ! </w:t>
      </w:r>
      <w:r>
        <w:t>Le vent apporte la bonne odeur des terres mouillées</w:t>
      </w:r>
      <w:r w:rsidR="00763276">
        <w:t xml:space="preserve">. </w:t>
      </w:r>
      <w:r>
        <w:t>Les roulements du tonnerre se succèdent</w:t>
      </w:r>
      <w:r w:rsidR="00763276">
        <w:t xml:space="preserve">. </w:t>
      </w:r>
      <w:r>
        <w:t>Ils se rapprochent</w:t>
      </w:r>
      <w:r w:rsidR="00763276">
        <w:t xml:space="preserve">. </w:t>
      </w:r>
      <w:r>
        <w:t>Et la pluie commence à tomber</w:t>
      </w:r>
      <w:r w:rsidR="00763276">
        <w:t xml:space="preserve">. </w:t>
      </w:r>
      <w:r>
        <w:t>Fines</w:t>
      </w:r>
      <w:r w:rsidR="00763276">
        <w:t xml:space="preserve">, </w:t>
      </w:r>
      <w:r>
        <w:t>espacées</w:t>
      </w:r>
      <w:r w:rsidR="00763276">
        <w:t xml:space="preserve">, </w:t>
      </w:r>
      <w:r>
        <w:t>légères</w:t>
      </w:r>
      <w:r w:rsidR="00763276">
        <w:t xml:space="preserve">, </w:t>
      </w:r>
      <w:r>
        <w:t>ses gouttes crépitent sur la brousse sèche</w:t>
      </w:r>
      <w:r w:rsidR="00763276">
        <w:t xml:space="preserve">, </w:t>
      </w:r>
      <w:r>
        <w:t>sur les rochers</w:t>
      </w:r>
      <w:r w:rsidR="00763276">
        <w:t xml:space="preserve">. </w:t>
      </w:r>
      <w:r>
        <w:t>L</w:t>
      </w:r>
      <w:r w:rsidR="00763276">
        <w:t>’</w:t>
      </w:r>
      <w:r>
        <w:t>air fraîchit</w:t>
      </w:r>
      <w:r w:rsidR="00763276">
        <w:t xml:space="preserve">. </w:t>
      </w:r>
      <w:r>
        <w:t>Le vent augmente</w:t>
      </w:r>
      <w:r w:rsidR="00763276">
        <w:t xml:space="preserve">. </w:t>
      </w:r>
      <w:r>
        <w:t>C</w:t>
      </w:r>
      <w:r w:rsidR="00763276">
        <w:t>’</w:t>
      </w:r>
      <w:r>
        <w:t xml:space="preserve">est le </w:t>
      </w:r>
      <w:r w:rsidR="00763276">
        <w:t>« </w:t>
      </w:r>
      <w:proofErr w:type="spellStart"/>
      <w:r>
        <w:t>donvorro</w:t>
      </w:r>
      <w:proofErr w:type="spellEnd"/>
      <w:r w:rsidR="00763276">
        <w:t> ».</w:t>
      </w:r>
    </w:p>
    <w:p w14:paraId="26A0224A" w14:textId="77777777" w:rsidR="00763276" w:rsidRDefault="00000000">
      <w:r>
        <w:t>Sa fureur croît d</w:t>
      </w:r>
      <w:r w:rsidR="00763276">
        <w:t>’</w:t>
      </w:r>
      <w:r>
        <w:t>instant en instant</w:t>
      </w:r>
      <w:r w:rsidR="00763276">
        <w:t xml:space="preserve">. </w:t>
      </w:r>
      <w:r>
        <w:t>Et la pluie tombe</w:t>
      </w:r>
      <w:r w:rsidR="00763276">
        <w:t xml:space="preserve">. </w:t>
      </w:r>
      <w:r>
        <w:t>Tiède</w:t>
      </w:r>
      <w:r w:rsidR="00763276">
        <w:t xml:space="preserve">, </w:t>
      </w:r>
      <w:r>
        <w:t>torrentielle</w:t>
      </w:r>
      <w:r w:rsidR="00763276">
        <w:t xml:space="preserve">, </w:t>
      </w:r>
      <w:r>
        <w:t>diluvienne</w:t>
      </w:r>
      <w:r w:rsidR="00763276">
        <w:t xml:space="preserve">, </w:t>
      </w:r>
      <w:r>
        <w:t>en hordes lourdes</w:t>
      </w:r>
      <w:r w:rsidR="00763276">
        <w:t xml:space="preserve">, </w:t>
      </w:r>
      <w:r>
        <w:t>rapides</w:t>
      </w:r>
      <w:r w:rsidR="00763276">
        <w:t xml:space="preserve">, </w:t>
      </w:r>
      <w:r>
        <w:t>se</w:t>
      </w:r>
      <w:r>
        <w:t>r</w:t>
      </w:r>
      <w:r>
        <w:t>rées</w:t>
      </w:r>
      <w:r w:rsidR="00763276">
        <w:t xml:space="preserve">, </w:t>
      </w:r>
      <w:r>
        <w:t>infatigables</w:t>
      </w:r>
      <w:r w:rsidR="00763276">
        <w:t xml:space="preserve">, </w:t>
      </w:r>
      <w:r>
        <w:t>irrésistibles</w:t>
      </w:r>
      <w:r w:rsidR="00763276">
        <w:t xml:space="preserve">, </w:t>
      </w:r>
      <w:r>
        <w:t>incessantes</w:t>
      </w:r>
      <w:r w:rsidR="00763276">
        <w:t xml:space="preserve">, </w:t>
      </w:r>
      <w:r>
        <w:t>elle tombe sur la Bamba</w:t>
      </w:r>
      <w:r w:rsidR="00763276">
        <w:t xml:space="preserve">, </w:t>
      </w:r>
      <w:r>
        <w:t xml:space="preserve">elle tombe sur la </w:t>
      </w:r>
      <w:proofErr w:type="spellStart"/>
      <w:r>
        <w:t>Déla</w:t>
      </w:r>
      <w:proofErr w:type="spellEnd"/>
      <w:r w:rsidR="00763276">
        <w:t xml:space="preserve">, </w:t>
      </w:r>
      <w:r>
        <w:t xml:space="preserve">elle tombe sur la </w:t>
      </w:r>
      <w:proofErr w:type="spellStart"/>
      <w:r>
        <w:t>Déka</w:t>
      </w:r>
      <w:proofErr w:type="spellEnd"/>
      <w:r w:rsidR="00763276">
        <w:t xml:space="preserve">. </w:t>
      </w:r>
      <w:r>
        <w:t xml:space="preserve">Elle tombe sur tous les </w:t>
      </w:r>
      <w:proofErr w:type="spellStart"/>
      <w:r>
        <w:t>kagas</w:t>
      </w:r>
      <w:proofErr w:type="spellEnd"/>
      <w:r>
        <w:t xml:space="preserve"> que l</w:t>
      </w:r>
      <w:r w:rsidR="00763276">
        <w:t>’</w:t>
      </w:r>
      <w:r>
        <w:t>on voit encore</w:t>
      </w:r>
      <w:r w:rsidR="00763276">
        <w:t xml:space="preserve">, </w:t>
      </w:r>
      <w:r>
        <w:t>sur tous les hor</w:t>
      </w:r>
      <w:r>
        <w:t>i</w:t>
      </w:r>
      <w:r>
        <w:t>zons que l</w:t>
      </w:r>
      <w:r w:rsidR="00763276">
        <w:t>’</w:t>
      </w:r>
      <w:r>
        <w:t>on ne voit plus</w:t>
      </w:r>
      <w:r w:rsidR="00763276">
        <w:t xml:space="preserve">. </w:t>
      </w:r>
      <w:r>
        <w:t xml:space="preserve">Le </w:t>
      </w:r>
      <w:proofErr w:type="spellStart"/>
      <w:r>
        <w:t>donvorro</w:t>
      </w:r>
      <w:proofErr w:type="spellEnd"/>
      <w:r>
        <w:t xml:space="preserve"> et elle accablent la brousse</w:t>
      </w:r>
      <w:r w:rsidR="00763276">
        <w:t xml:space="preserve">, </w:t>
      </w:r>
      <w:r>
        <w:t>de leur r</w:t>
      </w:r>
      <w:r>
        <w:t>a</w:t>
      </w:r>
      <w:r>
        <w:t>ge complice</w:t>
      </w:r>
      <w:r w:rsidR="00763276">
        <w:t xml:space="preserve">. </w:t>
      </w:r>
      <w:r>
        <w:t>Ils exfolient les arbres</w:t>
      </w:r>
      <w:r w:rsidR="00763276">
        <w:t xml:space="preserve">, </w:t>
      </w:r>
      <w:r>
        <w:t>cassent leurs branches</w:t>
      </w:r>
      <w:r w:rsidR="00763276">
        <w:t xml:space="preserve">, </w:t>
      </w:r>
      <w:r>
        <w:t>a</w:t>
      </w:r>
      <w:r>
        <w:t>r</w:t>
      </w:r>
      <w:r>
        <w:t>rachent les toitures et les emportent</w:t>
      </w:r>
      <w:r w:rsidR="00763276">
        <w:t>.</w:t>
      </w:r>
    </w:p>
    <w:p w14:paraId="67A936E8" w14:textId="77777777" w:rsidR="00763276" w:rsidRDefault="00000000">
      <w:r>
        <w:t>Une nuée impénétrable sourd des étendues</w:t>
      </w:r>
      <w:r w:rsidR="00763276">
        <w:t xml:space="preserve">, </w:t>
      </w:r>
      <w:r>
        <w:t>naguère su</w:t>
      </w:r>
      <w:r>
        <w:t>r</w:t>
      </w:r>
      <w:r>
        <w:t>chauffées</w:t>
      </w:r>
      <w:r w:rsidR="00763276">
        <w:t xml:space="preserve">. </w:t>
      </w:r>
      <w:r>
        <w:t>L</w:t>
      </w:r>
      <w:r w:rsidR="00763276">
        <w:t>’</w:t>
      </w:r>
      <w:r>
        <w:t>eau cherche l</w:t>
      </w:r>
      <w:r w:rsidR="00763276">
        <w:t>’</w:t>
      </w:r>
      <w:r>
        <w:t>eau</w:t>
      </w:r>
      <w:r w:rsidR="00763276">
        <w:t xml:space="preserve">, </w:t>
      </w:r>
      <w:r>
        <w:t>s</w:t>
      </w:r>
      <w:r w:rsidR="00763276">
        <w:t>’</w:t>
      </w:r>
      <w:r>
        <w:t>attroupe</w:t>
      </w:r>
      <w:r w:rsidR="00763276">
        <w:t xml:space="preserve">, </w:t>
      </w:r>
      <w:r>
        <w:t>se fraie des routes</w:t>
      </w:r>
      <w:r w:rsidR="00763276">
        <w:t xml:space="preserve">, </w:t>
      </w:r>
      <w:r>
        <w:t>s</w:t>
      </w:r>
      <w:r w:rsidR="00763276">
        <w:t>’</w:t>
      </w:r>
      <w:r>
        <w:t>ameute en cascades et</w:t>
      </w:r>
      <w:r w:rsidR="00763276">
        <w:t xml:space="preserve">, </w:t>
      </w:r>
      <w:r>
        <w:t>ruisseaux</w:t>
      </w:r>
      <w:r w:rsidR="00763276">
        <w:t xml:space="preserve">, </w:t>
      </w:r>
      <w:r>
        <w:t>dévale sur les pentes</w:t>
      </w:r>
      <w:r w:rsidR="00763276">
        <w:t xml:space="preserve">, </w:t>
      </w:r>
      <w:r>
        <w:t>bondit vers la rivière</w:t>
      </w:r>
      <w:r w:rsidR="00763276">
        <w:t>.</w:t>
      </w:r>
    </w:p>
    <w:p w14:paraId="2CB86751" w14:textId="77777777" w:rsidR="00763276" w:rsidRDefault="00000000">
      <w:r>
        <w:t xml:space="preserve">Le </w:t>
      </w:r>
      <w:proofErr w:type="spellStart"/>
      <w:r>
        <w:t>donvorro</w:t>
      </w:r>
      <w:proofErr w:type="spellEnd"/>
      <w:r>
        <w:t xml:space="preserve"> précipite leur course</w:t>
      </w:r>
      <w:r w:rsidR="00763276">
        <w:t xml:space="preserve">. </w:t>
      </w:r>
      <w:r>
        <w:t>Et la pluie</w:t>
      </w:r>
      <w:r w:rsidR="00763276">
        <w:t xml:space="preserve">, </w:t>
      </w:r>
      <w:r>
        <w:t>de plus en plus ferme</w:t>
      </w:r>
      <w:r w:rsidR="00763276">
        <w:t xml:space="preserve">, </w:t>
      </w:r>
      <w:r>
        <w:t>de plus en plus dure</w:t>
      </w:r>
      <w:r w:rsidR="00763276">
        <w:t xml:space="preserve">, </w:t>
      </w:r>
      <w:r>
        <w:t>de plus en plus drue</w:t>
      </w:r>
      <w:r w:rsidR="00763276">
        <w:t xml:space="preserve">, </w:t>
      </w:r>
      <w:r>
        <w:t>éventre les toits et les effondre</w:t>
      </w:r>
      <w:r w:rsidR="00763276">
        <w:t xml:space="preserve">, </w:t>
      </w:r>
      <w:r>
        <w:t>flaque dans les cases</w:t>
      </w:r>
      <w:r w:rsidR="00763276">
        <w:t xml:space="preserve">, </w:t>
      </w:r>
      <w:r>
        <w:t>éteint leurs foyers</w:t>
      </w:r>
      <w:r w:rsidR="00763276">
        <w:t xml:space="preserve">, </w:t>
      </w:r>
      <w:r>
        <w:t>délite les murs</w:t>
      </w:r>
      <w:r w:rsidR="00763276">
        <w:t xml:space="preserve">, </w:t>
      </w:r>
      <w:r>
        <w:t>cependant que le zigzag des éclairs</w:t>
      </w:r>
      <w:r w:rsidR="00763276">
        <w:t xml:space="preserve">, </w:t>
      </w:r>
      <w:r>
        <w:t>leur éclat</w:t>
      </w:r>
      <w:r w:rsidR="00763276">
        <w:t xml:space="preserve">, </w:t>
      </w:r>
      <w:r>
        <w:t>les craquements saccadés de la foudre</w:t>
      </w:r>
      <w:r w:rsidR="00763276">
        <w:t xml:space="preserve">, </w:t>
      </w:r>
      <w:r>
        <w:t>le fracas des arbres e</w:t>
      </w:r>
      <w:r>
        <w:t>n</w:t>
      </w:r>
      <w:r>
        <w:t>traînant d</w:t>
      </w:r>
      <w:r w:rsidR="00763276">
        <w:t>’</w:t>
      </w:r>
      <w:r>
        <w:t>autres arbres en leur chute</w:t>
      </w:r>
      <w:r w:rsidR="00763276">
        <w:t xml:space="preserve">, </w:t>
      </w:r>
      <w:r>
        <w:t xml:space="preserve">et les </w:t>
      </w:r>
      <w:r>
        <w:lastRenderedPageBreak/>
        <w:t>roulements de l</w:t>
      </w:r>
      <w:r w:rsidR="00763276">
        <w:t>’</w:t>
      </w:r>
      <w:r>
        <w:t>orage étonnent l</w:t>
      </w:r>
      <w:r w:rsidR="00763276">
        <w:t>’</w:t>
      </w:r>
      <w:r>
        <w:t>espace de leurs cataractes grondantes</w:t>
      </w:r>
      <w:r w:rsidR="00763276">
        <w:t>.</w:t>
      </w:r>
    </w:p>
    <w:p w14:paraId="3F7C0DAE" w14:textId="77777777" w:rsidR="00763276" w:rsidRDefault="00000000">
      <w:r>
        <w:t>L</w:t>
      </w:r>
      <w:r w:rsidR="00763276">
        <w:t>’</w:t>
      </w:r>
      <w:r>
        <w:t>ouragan dura toute la journée</w:t>
      </w:r>
      <w:r w:rsidR="00763276">
        <w:t xml:space="preserve">, </w:t>
      </w:r>
      <w:r>
        <w:t>toute la nuit et tout le le</w:t>
      </w:r>
      <w:r>
        <w:t>n</w:t>
      </w:r>
      <w:r>
        <w:t>demain matin</w:t>
      </w:r>
      <w:r w:rsidR="00763276">
        <w:t xml:space="preserve">, </w:t>
      </w:r>
      <w:r>
        <w:t>jusque vers ce moment où le soleil dépasse le m</w:t>
      </w:r>
      <w:r>
        <w:t>i</w:t>
      </w:r>
      <w:r>
        <w:t>lieu du ciel</w:t>
      </w:r>
      <w:r w:rsidR="00763276">
        <w:t>.</w:t>
      </w:r>
    </w:p>
    <w:p w14:paraId="622EDD92" w14:textId="77777777" w:rsidR="00763276" w:rsidRDefault="00000000">
      <w:r>
        <w:t>Le vent</w:t>
      </w:r>
      <w:r w:rsidR="00763276">
        <w:t xml:space="preserve">, </w:t>
      </w:r>
      <w:r>
        <w:t>progressivement</w:t>
      </w:r>
      <w:r w:rsidR="00763276">
        <w:t xml:space="preserve">, </w:t>
      </w:r>
      <w:r>
        <w:t>diminua</w:t>
      </w:r>
      <w:r w:rsidR="00763276">
        <w:t xml:space="preserve">. </w:t>
      </w:r>
      <w:r>
        <w:t>Seule</w:t>
      </w:r>
      <w:r w:rsidR="00763276">
        <w:t xml:space="preserve">, </w:t>
      </w:r>
      <w:r>
        <w:t>la pluie cont</w:t>
      </w:r>
      <w:r>
        <w:t>i</w:t>
      </w:r>
      <w:r>
        <w:t>nuait à tomber</w:t>
      </w:r>
      <w:r w:rsidR="00763276">
        <w:t xml:space="preserve">, </w:t>
      </w:r>
      <w:r>
        <w:t>mais légère</w:t>
      </w:r>
      <w:r w:rsidR="00763276">
        <w:t xml:space="preserve">, </w:t>
      </w:r>
      <w:r>
        <w:t>espacée</w:t>
      </w:r>
      <w:r w:rsidR="00763276">
        <w:t xml:space="preserve">, </w:t>
      </w:r>
      <w:r>
        <w:t>fine et fraîche</w:t>
      </w:r>
      <w:r w:rsidR="00763276">
        <w:t>…</w:t>
      </w:r>
    </w:p>
    <w:p w14:paraId="7A7568AF" w14:textId="1525B21E" w:rsidR="00000000" w:rsidRDefault="00000000"/>
    <w:p w14:paraId="35591280" w14:textId="77777777" w:rsidR="00763276" w:rsidRDefault="00000000">
      <w:r>
        <w:t>De la brousse</w:t>
      </w:r>
      <w:r w:rsidR="00763276">
        <w:t xml:space="preserve">, </w:t>
      </w:r>
      <w:r>
        <w:t>par endroits changée en marécages</w:t>
      </w:r>
      <w:r w:rsidR="00763276">
        <w:t xml:space="preserve">, </w:t>
      </w:r>
      <w:r>
        <w:t xml:space="preserve">les </w:t>
      </w:r>
      <w:proofErr w:type="spellStart"/>
      <w:r>
        <w:t>koungbas</w:t>
      </w:r>
      <w:proofErr w:type="spellEnd"/>
      <w:r w:rsidR="00763276">
        <w:t xml:space="preserve">, </w:t>
      </w:r>
      <w:r>
        <w:t>que la pluie réjouit</w:t>
      </w:r>
      <w:r w:rsidR="00763276">
        <w:t xml:space="preserve">, </w:t>
      </w:r>
      <w:r>
        <w:t xml:space="preserve">les </w:t>
      </w:r>
      <w:proofErr w:type="spellStart"/>
      <w:r>
        <w:t>koungbas</w:t>
      </w:r>
      <w:proofErr w:type="spellEnd"/>
      <w:r>
        <w:t xml:space="preserve"> et les </w:t>
      </w:r>
      <w:proofErr w:type="spellStart"/>
      <w:r>
        <w:t>létteureus</w:t>
      </w:r>
      <w:proofErr w:type="spellEnd"/>
      <w:r>
        <w:t xml:space="preserve"> coassent</w:t>
      </w:r>
      <w:r w:rsidR="00763276">
        <w:t>.</w:t>
      </w:r>
    </w:p>
    <w:p w14:paraId="494E4EFA" w14:textId="77777777" w:rsidR="00763276" w:rsidRDefault="00000000">
      <w:r>
        <w:t>Quand l</w:t>
      </w:r>
      <w:r w:rsidR="00763276">
        <w:t>’</w:t>
      </w:r>
      <w:r>
        <w:t>herbe est inondée</w:t>
      </w:r>
      <w:r w:rsidR="00763276">
        <w:t xml:space="preserve">, </w:t>
      </w:r>
      <w:r>
        <w:t>quand tous les plis de terrain sont autant de petits lacs</w:t>
      </w:r>
      <w:r w:rsidR="00763276">
        <w:t xml:space="preserve">, </w:t>
      </w:r>
      <w:r>
        <w:t>les crapauds et les grenouilles cha</w:t>
      </w:r>
      <w:r>
        <w:t>n</w:t>
      </w:r>
      <w:r>
        <w:t>tent</w:t>
      </w:r>
      <w:r w:rsidR="00763276">
        <w:t>.</w:t>
      </w:r>
    </w:p>
    <w:p w14:paraId="04A09019" w14:textId="77777777" w:rsidR="00763276" w:rsidRDefault="00000000">
      <w:bookmarkStart w:id="10" w:name="bookmark6"/>
      <w:bookmarkEnd w:id="10"/>
      <w:r>
        <w:t>Donnez le ton</w:t>
      </w:r>
      <w:r w:rsidR="00763276">
        <w:t xml:space="preserve">, </w:t>
      </w:r>
      <w:r>
        <w:t>grenouilles-mugissantes</w:t>
      </w:r>
      <w:r w:rsidR="00763276">
        <w:t xml:space="preserve"> ! </w:t>
      </w:r>
      <w:r>
        <w:t>Votre voix est grave</w:t>
      </w:r>
      <w:r w:rsidR="00763276">
        <w:t xml:space="preserve">, </w:t>
      </w:r>
      <w:r>
        <w:t>profonde</w:t>
      </w:r>
      <w:r w:rsidR="00763276">
        <w:t xml:space="preserve">, </w:t>
      </w:r>
      <w:r>
        <w:t>mesurée</w:t>
      </w:r>
      <w:r w:rsidR="00763276">
        <w:t xml:space="preserve">. </w:t>
      </w:r>
      <w:r>
        <w:t>Donnez le ton</w:t>
      </w:r>
      <w:r w:rsidR="00763276">
        <w:t xml:space="preserve"> : </w:t>
      </w:r>
      <w:r>
        <w:t>les crapauds repre</w:t>
      </w:r>
      <w:r>
        <w:t>n</w:t>
      </w:r>
      <w:r>
        <w:t>dront en chœur</w:t>
      </w:r>
      <w:r w:rsidR="00763276">
        <w:t> !…</w:t>
      </w:r>
    </w:p>
    <w:p w14:paraId="7AA2B990" w14:textId="77777777" w:rsidR="00763276" w:rsidRDefault="00000000">
      <w:proofErr w:type="spellStart"/>
      <w:r>
        <w:t>Létteureus</w:t>
      </w:r>
      <w:proofErr w:type="spellEnd"/>
      <w:r>
        <w:t xml:space="preserve"> et </w:t>
      </w:r>
      <w:proofErr w:type="spellStart"/>
      <w:r>
        <w:t>koungbas</w:t>
      </w:r>
      <w:proofErr w:type="spellEnd"/>
      <w:r>
        <w:t xml:space="preserve"> chantent</w:t>
      </w:r>
      <w:r w:rsidR="00763276">
        <w:t xml:space="preserve">. </w:t>
      </w:r>
      <w:r>
        <w:t>Ils sont heureux de l</w:t>
      </w:r>
      <w:r w:rsidR="00763276">
        <w:t>’</w:t>
      </w:r>
      <w:r>
        <w:t>humidité qui les entoure</w:t>
      </w:r>
      <w:r w:rsidR="00763276">
        <w:t xml:space="preserve">. </w:t>
      </w:r>
      <w:r>
        <w:t>Lorsqu</w:t>
      </w:r>
      <w:r w:rsidR="00763276">
        <w:t>’</w:t>
      </w:r>
      <w:r>
        <w:t>elle règne ils sont vraiment les maîtres du monde</w:t>
      </w:r>
      <w:r w:rsidR="00763276">
        <w:t>.</w:t>
      </w:r>
    </w:p>
    <w:p w14:paraId="09405E77" w14:textId="77777777" w:rsidR="00763276" w:rsidRDefault="00000000">
      <w:r>
        <w:t>Ils chantent</w:t>
      </w:r>
      <w:r w:rsidR="00763276">
        <w:t>.</w:t>
      </w:r>
    </w:p>
    <w:p w14:paraId="2D95F2D8" w14:textId="0D8A8C87" w:rsidR="00000000" w:rsidRDefault="00763276">
      <w:r>
        <w:t>« </w:t>
      </w:r>
      <w:r w:rsidR="00000000">
        <w:t>Ka-</w:t>
      </w:r>
      <w:proofErr w:type="spellStart"/>
      <w:r w:rsidR="00000000">
        <w:t>ak</w:t>
      </w:r>
      <w:proofErr w:type="spellEnd"/>
      <w:r>
        <w:t xml:space="preserve">… </w:t>
      </w:r>
      <w:r w:rsidR="00000000">
        <w:t>ka-</w:t>
      </w:r>
      <w:proofErr w:type="spellStart"/>
      <w:r w:rsidR="00000000">
        <w:t>ak</w:t>
      </w:r>
      <w:proofErr w:type="spellEnd"/>
      <w:r>
        <w:t xml:space="preserve">… </w:t>
      </w:r>
      <w:r w:rsidR="00000000">
        <w:t>ti-</w:t>
      </w:r>
      <w:proofErr w:type="spellStart"/>
      <w:r w:rsidR="00000000">
        <w:t>tilu</w:t>
      </w:r>
      <w:proofErr w:type="spellEnd"/>
      <w:r>
        <w:t xml:space="preserve">… </w:t>
      </w:r>
      <w:r w:rsidR="00000000">
        <w:t>ti-</w:t>
      </w:r>
      <w:proofErr w:type="spellStart"/>
      <w:r w:rsidR="00000000">
        <w:t>tilu</w:t>
      </w:r>
      <w:proofErr w:type="spellEnd"/>
      <w:r>
        <w:t xml:space="preserve">… </w:t>
      </w:r>
      <w:proofErr w:type="spellStart"/>
      <w:r w:rsidR="00000000">
        <w:t>kéé</w:t>
      </w:r>
      <w:proofErr w:type="spellEnd"/>
      <w:r w:rsidR="00000000">
        <w:t>-ex</w:t>
      </w:r>
      <w:r>
        <w:t xml:space="preserve">… </w:t>
      </w:r>
      <w:proofErr w:type="spellStart"/>
      <w:r w:rsidR="00000000">
        <w:t>kéé</w:t>
      </w:r>
      <w:proofErr w:type="spellEnd"/>
      <w:r w:rsidR="00000000">
        <w:t>-ex</w:t>
      </w:r>
      <w:r>
        <w:t xml:space="preserve">… </w:t>
      </w:r>
      <w:proofErr w:type="spellStart"/>
      <w:r w:rsidR="00000000">
        <w:t>kidi-kidi</w:t>
      </w:r>
      <w:proofErr w:type="spellEnd"/>
      <w:r>
        <w:t xml:space="preserve">… </w:t>
      </w:r>
      <w:proofErr w:type="spellStart"/>
      <w:r w:rsidR="00000000">
        <w:t>ki-kidi</w:t>
      </w:r>
      <w:proofErr w:type="spellEnd"/>
      <w:r>
        <w:t xml:space="preserve">… </w:t>
      </w:r>
      <w:proofErr w:type="spellStart"/>
      <w:r w:rsidR="00000000">
        <w:t>dja</w:t>
      </w:r>
      <w:proofErr w:type="spellEnd"/>
      <w:r w:rsidR="00000000">
        <w:t>-ah</w:t>
      </w:r>
      <w:r>
        <w:t xml:space="preserve">… </w:t>
      </w:r>
      <w:proofErr w:type="spellStart"/>
      <w:r w:rsidR="00000000">
        <w:t>dja</w:t>
      </w:r>
      <w:proofErr w:type="spellEnd"/>
      <w:r w:rsidR="00000000">
        <w:t>-ah</w:t>
      </w:r>
      <w:r>
        <w:t>… »</w:t>
      </w:r>
      <w:r w:rsidR="00000000">
        <w:t xml:space="preserve"> Tintements de sonnailles</w:t>
      </w:r>
      <w:r>
        <w:t xml:space="preserve">, </w:t>
      </w:r>
      <w:r w:rsidR="00000000">
        <w:t>chocs de pilons</w:t>
      </w:r>
      <w:r>
        <w:t xml:space="preserve">, </w:t>
      </w:r>
      <w:r w:rsidR="00000000">
        <w:t>cliquetis de sagaies</w:t>
      </w:r>
      <w:r>
        <w:t xml:space="preserve">, </w:t>
      </w:r>
      <w:r w:rsidR="00000000">
        <w:t>vomissements in</w:t>
      </w:r>
      <w:r>
        <w:t>coer</w:t>
      </w:r>
      <w:r w:rsidR="00000000">
        <w:t>cibles</w:t>
      </w:r>
      <w:r>
        <w:t xml:space="preserve">, </w:t>
      </w:r>
      <w:r w:rsidR="00000000">
        <w:t>discrets ou clairs</w:t>
      </w:r>
      <w:r>
        <w:t xml:space="preserve">, </w:t>
      </w:r>
      <w:r w:rsidR="00000000">
        <w:t>criards ou rauques</w:t>
      </w:r>
      <w:r>
        <w:t xml:space="preserve">, </w:t>
      </w:r>
      <w:r w:rsidR="00000000">
        <w:t xml:space="preserve">les coassements de toutes les sortes de crapauds et de toutes les espèces de grenouilles font </w:t>
      </w:r>
      <w:proofErr w:type="spellStart"/>
      <w:r w:rsidR="00000000">
        <w:t>yangba</w:t>
      </w:r>
      <w:proofErr w:type="spellEnd"/>
      <w:r>
        <w:t xml:space="preserve">. </w:t>
      </w:r>
      <w:r w:rsidR="00000000">
        <w:t>Grenouilles-mugissantes</w:t>
      </w:r>
      <w:r>
        <w:t xml:space="preserve">, </w:t>
      </w:r>
      <w:r w:rsidR="00000000">
        <w:t>crapauds-cymbales</w:t>
      </w:r>
      <w:r>
        <w:t xml:space="preserve">, </w:t>
      </w:r>
      <w:r w:rsidR="00000000">
        <w:t>cr</w:t>
      </w:r>
      <w:r w:rsidR="00000000">
        <w:t>a</w:t>
      </w:r>
      <w:r w:rsidR="00000000">
        <w:t xml:space="preserve">pauds-buffles et rainettes-forgerons </w:t>
      </w:r>
      <w:r w:rsidR="00000000">
        <w:lastRenderedPageBreak/>
        <w:t>concertent leurs bruits d</w:t>
      </w:r>
      <w:r>
        <w:t>’</w:t>
      </w:r>
      <w:r w:rsidR="00000000">
        <w:t>enclume</w:t>
      </w:r>
      <w:r>
        <w:t xml:space="preserve">, </w:t>
      </w:r>
      <w:r w:rsidR="00000000">
        <w:t>leurs voix cliquetantes et leurs meuglements</w:t>
      </w:r>
      <w:r>
        <w:t>. « </w:t>
      </w:r>
      <w:r w:rsidR="00000000">
        <w:t>Ti-</w:t>
      </w:r>
      <w:proofErr w:type="spellStart"/>
      <w:r w:rsidR="00000000">
        <w:t>tilu</w:t>
      </w:r>
      <w:proofErr w:type="spellEnd"/>
      <w:r>
        <w:t xml:space="preserve">… </w:t>
      </w:r>
      <w:r w:rsidR="00000000">
        <w:t>ti-</w:t>
      </w:r>
      <w:proofErr w:type="spellStart"/>
      <w:r w:rsidR="00000000">
        <w:t>tilu</w:t>
      </w:r>
      <w:proofErr w:type="spellEnd"/>
      <w:r>
        <w:t xml:space="preserve">… </w:t>
      </w:r>
      <w:proofErr w:type="spellStart"/>
      <w:r w:rsidR="00000000">
        <w:t>kéé</w:t>
      </w:r>
      <w:proofErr w:type="spellEnd"/>
      <w:r w:rsidR="00000000">
        <w:t>-ex</w:t>
      </w:r>
      <w:r>
        <w:t xml:space="preserve">… </w:t>
      </w:r>
      <w:proofErr w:type="spellStart"/>
      <w:r w:rsidR="00000000">
        <w:t>kéé</w:t>
      </w:r>
      <w:proofErr w:type="spellEnd"/>
      <w:r w:rsidR="00000000">
        <w:t>-ex</w:t>
      </w:r>
      <w:r>
        <w:t xml:space="preserve">… </w:t>
      </w:r>
      <w:r w:rsidR="00000000">
        <w:t>ka-</w:t>
      </w:r>
      <w:proofErr w:type="spellStart"/>
      <w:r w:rsidR="00000000">
        <w:t>ak</w:t>
      </w:r>
      <w:proofErr w:type="spellEnd"/>
      <w:r>
        <w:t xml:space="preserve">… </w:t>
      </w:r>
      <w:r w:rsidR="00000000">
        <w:t>ka-</w:t>
      </w:r>
      <w:proofErr w:type="spellStart"/>
      <w:r w:rsidR="00000000">
        <w:t>ak</w:t>
      </w:r>
      <w:proofErr w:type="spellEnd"/>
      <w:r>
        <w:t xml:space="preserve">… </w:t>
      </w:r>
      <w:proofErr w:type="spellStart"/>
      <w:r w:rsidR="00000000">
        <w:t>ki-kidi</w:t>
      </w:r>
      <w:proofErr w:type="spellEnd"/>
      <w:r>
        <w:t xml:space="preserve">… </w:t>
      </w:r>
      <w:proofErr w:type="spellStart"/>
      <w:r w:rsidR="00000000">
        <w:t>kidi-kidi</w:t>
      </w:r>
      <w:proofErr w:type="spellEnd"/>
      <w:r>
        <w:t>… »</w:t>
      </w:r>
    </w:p>
    <w:p w14:paraId="66795D48" w14:textId="77777777" w:rsidR="00763276" w:rsidRDefault="00000000">
      <w:r>
        <w:t>C</w:t>
      </w:r>
      <w:r w:rsidR="00763276">
        <w:t>’</w:t>
      </w:r>
      <w:r>
        <w:t>est</w:t>
      </w:r>
      <w:r w:rsidR="00763276">
        <w:t xml:space="preserve">, </w:t>
      </w:r>
      <w:r>
        <w:t>au déclin du jour</w:t>
      </w:r>
      <w:r w:rsidR="00763276">
        <w:t xml:space="preserve">, </w:t>
      </w:r>
      <w:r>
        <w:t>un tam-tam assourdissant</w:t>
      </w:r>
      <w:r w:rsidR="00763276">
        <w:t xml:space="preserve">. </w:t>
      </w:r>
      <w:r>
        <w:t>Tout à coup</w:t>
      </w:r>
      <w:r w:rsidR="00763276">
        <w:t xml:space="preserve">, </w:t>
      </w:r>
      <w:r>
        <w:t>il s</w:t>
      </w:r>
      <w:r w:rsidR="00763276">
        <w:t>’</w:t>
      </w:r>
      <w:r>
        <w:t>éteint</w:t>
      </w:r>
      <w:r w:rsidR="00763276">
        <w:t xml:space="preserve">. </w:t>
      </w:r>
      <w:r>
        <w:t>Mais</w:t>
      </w:r>
      <w:r w:rsidR="00763276">
        <w:t xml:space="preserve">, </w:t>
      </w:r>
      <w:r>
        <w:t>tout à coup</w:t>
      </w:r>
      <w:r w:rsidR="00763276">
        <w:t xml:space="preserve">, </w:t>
      </w:r>
      <w:r>
        <w:t>il recommence</w:t>
      </w:r>
      <w:r w:rsidR="00763276">
        <w:t>…</w:t>
      </w:r>
    </w:p>
    <w:p w14:paraId="67C01ADE" w14:textId="77777777" w:rsidR="00763276" w:rsidRDefault="00000000">
      <w:r>
        <w:t>La pluie s</w:t>
      </w:r>
      <w:r w:rsidR="00763276">
        <w:t>’</w:t>
      </w:r>
      <w:r>
        <w:t>est arrêtée</w:t>
      </w:r>
      <w:r w:rsidR="00763276">
        <w:t xml:space="preserve">. </w:t>
      </w:r>
      <w:r>
        <w:t>Les routes sont glissantes</w:t>
      </w:r>
      <w:r w:rsidR="00763276">
        <w:t xml:space="preserve">. </w:t>
      </w:r>
      <w:r>
        <w:t>De lo</w:t>
      </w:r>
      <w:r>
        <w:t>n</w:t>
      </w:r>
      <w:r>
        <w:t>gues bandes de fourmis-cadavres abandonnant leurs fourmili</w:t>
      </w:r>
      <w:r>
        <w:t>è</w:t>
      </w:r>
      <w:r>
        <w:t>res dévastées</w:t>
      </w:r>
      <w:r w:rsidR="00763276">
        <w:t xml:space="preserve">, </w:t>
      </w:r>
      <w:r>
        <w:t>les traversent</w:t>
      </w:r>
      <w:r w:rsidR="00763276">
        <w:t xml:space="preserve">. </w:t>
      </w:r>
      <w:r>
        <w:t>Longtemps</w:t>
      </w:r>
      <w:r w:rsidR="00763276">
        <w:t xml:space="preserve">, </w:t>
      </w:r>
      <w:r>
        <w:t>une prenante odeur de pourriture persiste après leur passage</w:t>
      </w:r>
      <w:r w:rsidR="00763276">
        <w:t>.</w:t>
      </w:r>
    </w:p>
    <w:p w14:paraId="03327363" w14:textId="77777777" w:rsidR="00763276" w:rsidRDefault="00000000">
      <w:r>
        <w:t>Et</w:t>
      </w:r>
      <w:r w:rsidR="00763276">
        <w:t xml:space="preserve">, </w:t>
      </w:r>
      <w:r>
        <w:t>presque sans crépuscule</w:t>
      </w:r>
      <w:r w:rsidR="00763276">
        <w:t xml:space="preserve">, </w:t>
      </w:r>
      <w:r>
        <w:t>c</w:t>
      </w:r>
      <w:r w:rsidR="00763276">
        <w:t>’</w:t>
      </w:r>
      <w:r>
        <w:t>est la nuit</w:t>
      </w:r>
      <w:r w:rsidR="00763276">
        <w:t>.</w:t>
      </w:r>
    </w:p>
    <w:p w14:paraId="18933541" w14:textId="77777777" w:rsidR="00763276" w:rsidRDefault="00000000">
      <w:r>
        <w:t>Lentement sortie de sa case en nuages</w:t>
      </w:r>
      <w:r w:rsidR="00763276">
        <w:t xml:space="preserve">, </w:t>
      </w:r>
      <w:r>
        <w:t>la lune parcourt ses plantations d</w:t>
      </w:r>
      <w:r w:rsidR="00763276">
        <w:t>’</w:t>
      </w:r>
      <w:r>
        <w:t>étoiles</w:t>
      </w:r>
      <w:r w:rsidR="00763276">
        <w:t>.</w:t>
      </w:r>
    </w:p>
    <w:p w14:paraId="4DB29702" w14:textId="77777777" w:rsidR="00763276" w:rsidRDefault="00000000">
      <w:r>
        <w:t>Jaune</w:t>
      </w:r>
      <w:r w:rsidR="00763276">
        <w:t xml:space="preserve">, </w:t>
      </w:r>
      <w:r>
        <w:t>brillante</w:t>
      </w:r>
      <w:r w:rsidR="00763276">
        <w:t xml:space="preserve">, </w:t>
      </w:r>
      <w:r>
        <w:t>à peu près ronde</w:t>
      </w:r>
      <w:r w:rsidR="00763276">
        <w:t xml:space="preserve">, </w:t>
      </w:r>
      <w:r>
        <w:t>elle va</w:t>
      </w:r>
      <w:r w:rsidR="00763276">
        <w:t xml:space="preserve">. </w:t>
      </w:r>
      <w:r>
        <w:t>Nul halo ne la cerne</w:t>
      </w:r>
      <w:r w:rsidR="00763276">
        <w:t xml:space="preserve">. </w:t>
      </w:r>
      <w:r>
        <w:t>Les étoiles scintillent</w:t>
      </w:r>
      <w:r w:rsidR="00763276">
        <w:t xml:space="preserve">. </w:t>
      </w:r>
      <w:r>
        <w:t>Il n</w:t>
      </w:r>
      <w:r w:rsidR="00763276">
        <w:t>’</w:t>
      </w:r>
      <w:r>
        <w:t>y a plus que les étoiles</w:t>
      </w:r>
      <w:r w:rsidR="00763276">
        <w:t xml:space="preserve">, </w:t>
      </w:r>
      <w:r>
        <w:t>des mi</w:t>
      </w:r>
      <w:r>
        <w:t>l</w:t>
      </w:r>
      <w:r>
        <w:t>liers d</w:t>
      </w:r>
      <w:r w:rsidR="00763276">
        <w:t>’</w:t>
      </w:r>
      <w:r>
        <w:t>étoiles</w:t>
      </w:r>
      <w:r w:rsidR="00763276">
        <w:t xml:space="preserve">, </w:t>
      </w:r>
      <w:r>
        <w:t>et la lune</w:t>
      </w:r>
      <w:r w:rsidR="00763276">
        <w:t>.</w:t>
      </w:r>
    </w:p>
    <w:p w14:paraId="657D7224" w14:textId="77777777" w:rsidR="00763276" w:rsidRDefault="00000000">
      <w:r>
        <w:t>Un oiseau nocturne fait</w:t>
      </w:r>
      <w:r w:rsidR="00763276">
        <w:t> : « </w:t>
      </w:r>
      <w:proofErr w:type="spellStart"/>
      <w:r>
        <w:t>Oubou</w:t>
      </w:r>
      <w:proofErr w:type="spellEnd"/>
      <w:r>
        <w:t>-hou</w:t>
      </w:r>
      <w:r w:rsidR="00763276">
        <w:t xml:space="preserve">, </w:t>
      </w:r>
      <w:r>
        <w:t>ou-</w:t>
      </w:r>
      <w:proofErr w:type="spellStart"/>
      <w:r>
        <w:t>bou</w:t>
      </w:r>
      <w:proofErr w:type="spellEnd"/>
      <w:r w:rsidR="00763276">
        <w:t>. »</w:t>
      </w:r>
      <w:r>
        <w:t xml:space="preserve"> Les cr</w:t>
      </w:r>
      <w:r>
        <w:t>a</w:t>
      </w:r>
      <w:r>
        <w:t>pauds coassent toujours</w:t>
      </w:r>
      <w:r w:rsidR="00763276">
        <w:t xml:space="preserve">. </w:t>
      </w:r>
      <w:r>
        <w:t>Les cigales crissent et les grillons str</w:t>
      </w:r>
      <w:r>
        <w:t>i</w:t>
      </w:r>
      <w:r>
        <w:t>dulent</w:t>
      </w:r>
      <w:r w:rsidR="00763276">
        <w:t xml:space="preserve">. </w:t>
      </w:r>
      <w:r>
        <w:t>Quelques lucioles</w:t>
      </w:r>
      <w:r w:rsidR="00763276">
        <w:t xml:space="preserve">, </w:t>
      </w:r>
      <w:r>
        <w:t>de loin en loin</w:t>
      </w:r>
      <w:r w:rsidR="00763276">
        <w:t xml:space="preserve">, </w:t>
      </w:r>
      <w:r>
        <w:t>déchirent l</w:t>
      </w:r>
      <w:r w:rsidR="00763276">
        <w:t>’</w:t>
      </w:r>
      <w:r>
        <w:t>air de leur feu vert et intermittent</w:t>
      </w:r>
      <w:r w:rsidR="00763276">
        <w:t xml:space="preserve">. </w:t>
      </w:r>
      <w:r>
        <w:t>Mais</w:t>
      </w:r>
      <w:r w:rsidR="00763276">
        <w:t xml:space="preserve">, </w:t>
      </w:r>
      <w:r>
        <w:t>à part eux</w:t>
      </w:r>
      <w:r w:rsidR="00763276">
        <w:t xml:space="preserve">, </w:t>
      </w:r>
      <w:r>
        <w:t>tout dort</w:t>
      </w:r>
      <w:r w:rsidR="00763276">
        <w:t xml:space="preserve">. </w:t>
      </w:r>
      <w:r>
        <w:t>C</w:t>
      </w:r>
      <w:r w:rsidR="00763276">
        <w:t>’</w:t>
      </w:r>
      <w:r>
        <w:t>est la nuit</w:t>
      </w:r>
      <w:r w:rsidR="00763276">
        <w:t xml:space="preserve">. </w:t>
      </w:r>
      <w:r>
        <w:t>Le vent est lent</w:t>
      </w:r>
      <w:r w:rsidR="00763276">
        <w:t xml:space="preserve">. </w:t>
      </w:r>
      <w:r>
        <w:t>Il fait froid</w:t>
      </w:r>
      <w:r w:rsidR="00763276">
        <w:t>.</w:t>
      </w:r>
    </w:p>
    <w:p w14:paraId="2CFEA261" w14:textId="5757FC78" w:rsidR="00000000" w:rsidRDefault="00000000" w:rsidP="00763276">
      <w:pPr>
        <w:pStyle w:val="Titre1"/>
      </w:pPr>
      <w:bookmarkStart w:id="11" w:name="_Toc195032361"/>
      <w:r>
        <w:lastRenderedPageBreak/>
        <w:t>IV</w:t>
      </w:r>
      <w:bookmarkEnd w:id="11"/>
    </w:p>
    <w:p w14:paraId="5F830BE7" w14:textId="77777777" w:rsidR="00763276" w:rsidRDefault="00000000">
      <w:r>
        <w:t>La lune pleine voyage au pays des étoiles</w:t>
      </w:r>
      <w:r w:rsidR="00763276">
        <w:t xml:space="preserve">. </w:t>
      </w:r>
      <w:r>
        <w:t xml:space="preserve">La fête des </w:t>
      </w:r>
      <w:r w:rsidR="00763276">
        <w:t>« </w:t>
      </w:r>
      <w:proofErr w:type="spellStart"/>
      <w:r>
        <w:t>ga</w:t>
      </w:r>
      <w:r w:rsidR="00763276">
        <w:t>’</w:t>
      </w:r>
      <w:r>
        <w:t>nzas</w:t>
      </w:r>
      <w:proofErr w:type="spellEnd"/>
      <w:r w:rsidR="00763276">
        <w:t> »</w:t>
      </w:r>
      <w:r>
        <w:t xml:space="preserve"> va commencer</w:t>
      </w:r>
      <w:r w:rsidR="00763276">
        <w:t>.</w:t>
      </w:r>
    </w:p>
    <w:p w14:paraId="7DE31642" w14:textId="77777777" w:rsidR="00763276" w:rsidRDefault="00000000">
      <w:r>
        <w:t>Quel bonheur</w:t>
      </w:r>
      <w:r w:rsidR="00763276">
        <w:t xml:space="preserve"> ! </w:t>
      </w:r>
      <w:r>
        <w:t>Depuis huit jours</w:t>
      </w:r>
      <w:r w:rsidR="00763276">
        <w:t xml:space="preserve">, </w:t>
      </w:r>
      <w:r>
        <w:t>le commandant a quitté Grimari</w:t>
      </w:r>
      <w:r w:rsidR="00763276">
        <w:t xml:space="preserve">. </w:t>
      </w:r>
      <w:r>
        <w:t>La belle idée lui est venue d</w:t>
      </w:r>
      <w:r w:rsidR="00763276">
        <w:t>’</w:t>
      </w:r>
      <w:r>
        <w:t xml:space="preserve">aller en inspection du côté de </w:t>
      </w:r>
      <w:proofErr w:type="spellStart"/>
      <w:r>
        <w:t>Bamayassi</w:t>
      </w:r>
      <w:proofErr w:type="spellEnd"/>
      <w:r w:rsidR="00763276">
        <w:t xml:space="preserve"> ! </w:t>
      </w:r>
      <w:r>
        <w:t>Absent le bouc</w:t>
      </w:r>
      <w:r w:rsidR="00763276">
        <w:t xml:space="preserve">, </w:t>
      </w:r>
      <w:r>
        <w:t>les chèvres jouent</w:t>
      </w:r>
      <w:r w:rsidR="00763276">
        <w:t xml:space="preserve">. </w:t>
      </w:r>
      <w:r>
        <w:t>L</w:t>
      </w:r>
      <w:r w:rsidR="00763276">
        <w:t>’</w:t>
      </w:r>
      <w:r>
        <w:t>on vous avait envahi le Poste</w:t>
      </w:r>
      <w:r w:rsidR="00763276">
        <w:t xml:space="preserve">. </w:t>
      </w:r>
      <w:r>
        <w:t>Une foule compacte y grouillait</w:t>
      </w:r>
      <w:r w:rsidR="00763276">
        <w:t xml:space="preserve">. </w:t>
      </w:r>
      <w:r>
        <w:t>Il n</w:t>
      </w:r>
      <w:r w:rsidR="00763276">
        <w:t>’</w:t>
      </w:r>
      <w:r>
        <w:t>y avait que là où l</w:t>
      </w:r>
      <w:r w:rsidR="00763276">
        <w:t>’</w:t>
      </w:r>
      <w:r>
        <w:t>on pût exécuter</w:t>
      </w:r>
      <w:r w:rsidR="00763276">
        <w:t xml:space="preserve">, </w:t>
      </w:r>
      <w:r>
        <w:t>avec leur nécessaire ampleur</w:t>
      </w:r>
      <w:r w:rsidR="00763276">
        <w:t xml:space="preserve">, </w:t>
      </w:r>
      <w:r>
        <w:t>le pas des figures et la danse des guerriers</w:t>
      </w:r>
      <w:r w:rsidR="00763276">
        <w:t>.</w:t>
      </w:r>
    </w:p>
    <w:p w14:paraId="3FA47D98" w14:textId="77777777" w:rsidR="00763276" w:rsidRDefault="00000000">
      <w:r>
        <w:t>En longueur comme en profondeur</w:t>
      </w:r>
      <w:r w:rsidR="00763276">
        <w:t xml:space="preserve">, </w:t>
      </w:r>
      <w:r>
        <w:t>de la case du co</w:t>
      </w:r>
      <w:r>
        <w:t>m</w:t>
      </w:r>
      <w:r>
        <w:t>mandant à la Bamba</w:t>
      </w:r>
      <w:r w:rsidR="00763276">
        <w:t xml:space="preserve">, </w:t>
      </w:r>
      <w:r>
        <w:t>s</w:t>
      </w:r>
      <w:r w:rsidR="00763276">
        <w:t>’</w:t>
      </w:r>
      <w:r>
        <w:t>étendait un grand espace vide</w:t>
      </w:r>
      <w:r w:rsidR="00763276">
        <w:t xml:space="preserve">. </w:t>
      </w:r>
      <w:r>
        <w:t>Et</w:t>
      </w:r>
      <w:r w:rsidR="00763276">
        <w:t xml:space="preserve">, </w:t>
      </w:r>
      <w:r>
        <w:t>pour garder cette étendue</w:t>
      </w:r>
      <w:r w:rsidR="00763276">
        <w:t xml:space="preserve"> : </w:t>
      </w:r>
      <w:r>
        <w:t>résidence administrative et dépendances</w:t>
      </w:r>
      <w:r w:rsidR="00763276">
        <w:t xml:space="preserve">, </w:t>
      </w:r>
      <w:r>
        <w:t>camp de la milice et prison</w:t>
      </w:r>
      <w:r w:rsidR="00763276">
        <w:t xml:space="preserve">, </w:t>
      </w:r>
      <w:r>
        <w:t>pour garder tout cela</w:t>
      </w:r>
      <w:r w:rsidR="00763276">
        <w:t xml:space="preserve">, </w:t>
      </w:r>
      <w:r>
        <w:t>le seul mil</w:t>
      </w:r>
      <w:r>
        <w:t>i</w:t>
      </w:r>
      <w:r>
        <w:t>cien</w:t>
      </w:r>
      <w:r w:rsidR="00763276">
        <w:t xml:space="preserve">, </w:t>
      </w:r>
      <w:r>
        <w:t xml:space="preserve">le seul </w:t>
      </w:r>
      <w:r w:rsidR="00763276">
        <w:t>« </w:t>
      </w:r>
      <w:proofErr w:type="spellStart"/>
      <w:r>
        <w:t>tourougou</w:t>
      </w:r>
      <w:proofErr w:type="spellEnd"/>
      <w:r w:rsidR="00763276">
        <w:t xml:space="preserve"> », </w:t>
      </w:r>
      <w:r>
        <w:t>Boula</w:t>
      </w:r>
      <w:r w:rsidR="00763276">
        <w:t xml:space="preserve">, </w:t>
      </w:r>
      <w:r>
        <w:t>était demeuré</w:t>
      </w:r>
      <w:r w:rsidR="00763276">
        <w:t xml:space="preserve">, </w:t>
      </w:r>
      <w:r>
        <w:t>lui dont nul n</w:t>
      </w:r>
      <w:r w:rsidR="00763276">
        <w:t>’</w:t>
      </w:r>
      <w:r>
        <w:t>avait cure</w:t>
      </w:r>
      <w:r w:rsidR="00763276">
        <w:t>.</w:t>
      </w:r>
    </w:p>
    <w:p w14:paraId="6D7DC5CC" w14:textId="77777777" w:rsidR="00763276" w:rsidRDefault="00000000">
      <w:r>
        <w:t>Qui donc</w:t>
      </w:r>
      <w:r w:rsidR="00763276">
        <w:t xml:space="preserve">, </w:t>
      </w:r>
      <w:r>
        <w:t>en effet</w:t>
      </w:r>
      <w:r w:rsidR="00763276">
        <w:t xml:space="preserve">, </w:t>
      </w:r>
      <w:r>
        <w:t>s</w:t>
      </w:r>
      <w:r w:rsidR="00763276">
        <w:t>’</w:t>
      </w:r>
      <w:r>
        <w:t>occupe d</w:t>
      </w:r>
      <w:r w:rsidR="00763276">
        <w:t>’</w:t>
      </w:r>
      <w:r>
        <w:t xml:space="preserve">un </w:t>
      </w:r>
      <w:r w:rsidR="00763276">
        <w:t>« </w:t>
      </w:r>
      <w:proofErr w:type="spellStart"/>
      <w:r>
        <w:t>kouloungoulou</w:t>
      </w:r>
      <w:proofErr w:type="spellEnd"/>
      <w:r w:rsidR="00763276">
        <w:t xml:space="preserve"> » ? </w:t>
      </w:r>
      <w:r>
        <w:t xml:space="preserve">Car </w:t>
      </w:r>
      <w:proofErr w:type="spellStart"/>
      <w:r>
        <w:t>kouloungoulou</w:t>
      </w:r>
      <w:proofErr w:type="spellEnd"/>
      <w:r>
        <w:t xml:space="preserve"> était son surnom</w:t>
      </w:r>
      <w:r w:rsidR="00763276">
        <w:t xml:space="preserve">, </w:t>
      </w:r>
      <w:proofErr w:type="gramStart"/>
      <w:r>
        <w:t>à cause</w:t>
      </w:r>
      <w:proofErr w:type="gramEnd"/>
      <w:r>
        <w:t xml:space="preserve"> que sa traînante d</w:t>
      </w:r>
      <w:r>
        <w:t>é</w:t>
      </w:r>
      <w:r>
        <w:t>marche rappelait celle de la iule</w:t>
      </w:r>
      <w:r w:rsidR="00763276">
        <w:t>…</w:t>
      </w:r>
    </w:p>
    <w:p w14:paraId="3E596AC7" w14:textId="77777777" w:rsidR="00763276" w:rsidRDefault="00000000">
      <w:r>
        <w:t xml:space="preserve">Les </w:t>
      </w:r>
      <w:r w:rsidR="00763276">
        <w:t>« </w:t>
      </w:r>
      <w:proofErr w:type="spellStart"/>
      <w:r>
        <w:t>ga</w:t>
      </w:r>
      <w:r w:rsidR="00763276">
        <w:t>’</w:t>
      </w:r>
      <w:r>
        <w:t>nzas</w:t>
      </w:r>
      <w:proofErr w:type="spellEnd"/>
      <w:r w:rsidR="00763276">
        <w:t> »</w:t>
      </w:r>
      <w:r>
        <w:t xml:space="preserve"> n</w:t>
      </w:r>
      <w:r w:rsidR="00763276">
        <w:t>’</w:t>
      </w:r>
      <w:r>
        <w:t>étant pas là</w:t>
      </w:r>
      <w:r w:rsidR="00763276">
        <w:t xml:space="preserve">, </w:t>
      </w:r>
      <w:r>
        <w:t xml:space="preserve">la </w:t>
      </w:r>
      <w:proofErr w:type="spellStart"/>
      <w:r>
        <w:t>yangba</w:t>
      </w:r>
      <w:proofErr w:type="spellEnd"/>
      <w:r>
        <w:t xml:space="preserve"> n</w:t>
      </w:r>
      <w:r w:rsidR="00763276">
        <w:t>’</w:t>
      </w:r>
      <w:r>
        <w:t>avait pas encore pris son essor</w:t>
      </w:r>
      <w:r w:rsidR="00763276">
        <w:t xml:space="preserve">. </w:t>
      </w:r>
      <w:r>
        <w:t>Mais certains signes l</w:t>
      </w:r>
      <w:r w:rsidR="00763276">
        <w:t>’</w:t>
      </w:r>
      <w:r>
        <w:t>annonçaient remarquable</w:t>
      </w:r>
      <w:r w:rsidR="00763276">
        <w:t>.</w:t>
      </w:r>
    </w:p>
    <w:p w14:paraId="5D963441" w14:textId="77777777" w:rsidR="00763276" w:rsidRDefault="00000000">
      <w:r>
        <w:t>Dispersés</w:t>
      </w:r>
      <w:r w:rsidR="00763276">
        <w:t xml:space="preserve">, </w:t>
      </w:r>
      <w:r>
        <w:t xml:space="preserve">une dizaine de </w:t>
      </w:r>
      <w:proofErr w:type="spellStart"/>
      <w:r>
        <w:t>li</w:t>
      </w:r>
      <w:r w:rsidR="00763276">
        <w:t>’</w:t>
      </w:r>
      <w:r>
        <w:t>nghas</w:t>
      </w:r>
      <w:proofErr w:type="spellEnd"/>
      <w:r>
        <w:t xml:space="preserve"> semblaient attendre</w:t>
      </w:r>
      <w:r w:rsidR="00763276">
        <w:t xml:space="preserve">. </w:t>
      </w:r>
      <w:r>
        <w:t>Non pas que ces tams-tams petits et laids</w:t>
      </w:r>
      <w:r w:rsidR="00763276">
        <w:t xml:space="preserve">, </w:t>
      </w:r>
      <w:r>
        <w:t>encrassés par l</w:t>
      </w:r>
      <w:r w:rsidR="00763276">
        <w:t>’</w:t>
      </w:r>
      <w:r>
        <w:t>usage</w:t>
      </w:r>
      <w:r w:rsidR="00763276">
        <w:t xml:space="preserve">, </w:t>
      </w:r>
      <w:r>
        <w:t>rouis par les saisons ou mangés des termites</w:t>
      </w:r>
      <w:r w:rsidR="00763276">
        <w:t>.</w:t>
      </w:r>
    </w:p>
    <w:p w14:paraId="794934B6" w14:textId="77777777" w:rsidR="00763276" w:rsidRDefault="00000000">
      <w:r>
        <w:t>Chacun d</w:t>
      </w:r>
      <w:r w:rsidR="00763276">
        <w:t>’</w:t>
      </w:r>
      <w:r>
        <w:t>eux</w:t>
      </w:r>
      <w:r w:rsidR="00763276">
        <w:t xml:space="preserve">, </w:t>
      </w:r>
      <w:r>
        <w:t>au contraire</w:t>
      </w:r>
      <w:r w:rsidR="00763276">
        <w:t xml:space="preserve">, </w:t>
      </w:r>
      <w:r>
        <w:t>dilatait ostensiblement l</w:t>
      </w:r>
      <w:r w:rsidR="00763276">
        <w:t>’</w:t>
      </w:r>
      <w:r>
        <w:t>enflure de son double gibbe</w:t>
      </w:r>
      <w:r w:rsidR="00763276">
        <w:t xml:space="preserve">, </w:t>
      </w:r>
      <w:r>
        <w:t>tronc d</w:t>
      </w:r>
      <w:r w:rsidR="00763276">
        <w:t>’</w:t>
      </w:r>
      <w:r>
        <w:t>arbre monstrueux</w:t>
      </w:r>
      <w:r w:rsidR="00763276">
        <w:t xml:space="preserve">, </w:t>
      </w:r>
      <w:r>
        <w:t>p</w:t>
      </w:r>
      <w:r>
        <w:t>a</w:t>
      </w:r>
      <w:r>
        <w:t>tiemment évidé</w:t>
      </w:r>
      <w:r w:rsidR="00763276">
        <w:t>.</w:t>
      </w:r>
    </w:p>
    <w:p w14:paraId="06976B1F" w14:textId="77777777" w:rsidR="00763276" w:rsidRDefault="00000000">
      <w:r>
        <w:lastRenderedPageBreak/>
        <w:t>On les avait couverts d</w:t>
      </w:r>
      <w:r w:rsidR="00763276">
        <w:t>’</w:t>
      </w:r>
      <w:r>
        <w:t>un enduit blanchâtre</w:t>
      </w:r>
      <w:r w:rsidR="00763276">
        <w:t xml:space="preserve">, </w:t>
      </w:r>
      <w:r>
        <w:t>fait de terre blanche et de farine de manioc mélangés</w:t>
      </w:r>
      <w:r w:rsidR="00763276">
        <w:t xml:space="preserve">, </w:t>
      </w:r>
      <w:r>
        <w:t>sur quoi</w:t>
      </w:r>
      <w:r w:rsidR="00763276">
        <w:t xml:space="preserve">, </w:t>
      </w:r>
      <w:r>
        <w:t>en leur m</w:t>
      </w:r>
      <w:r>
        <w:t>i</w:t>
      </w:r>
      <w:r>
        <w:t>lieu</w:t>
      </w:r>
      <w:r w:rsidR="00763276">
        <w:t xml:space="preserve">, </w:t>
      </w:r>
      <w:r>
        <w:t>tranchait</w:t>
      </w:r>
      <w:r w:rsidR="00763276">
        <w:t xml:space="preserve">, </w:t>
      </w:r>
      <w:r>
        <w:t>de haut en bas et de long en large</w:t>
      </w:r>
      <w:r w:rsidR="00763276">
        <w:t xml:space="preserve">, </w:t>
      </w:r>
      <w:r>
        <w:t>une ample rayure rouge</w:t>
      </w:r>
      <w:r w:rsidR="00763276">
        <w:t>.</w:t>
      </w:r>
    </w:p>
    <w:p w14:paraId="4F59BFFA" w14:textId="77777777" w:rsidR="00763276" w:rsidRDefault="00000000">
      <w:r>
        <w:t>Il y avait sur le sol</w:t>
      </w:r>
      <w:r w:rsidR="00763276">
        <w:t xml:space="preserve">, </w:t>
      </w:r>
      <w:r>
        <w:t>étalés</w:t>
      </w:r>
      <w:r w:rsidR="00763276">
        <w:t xml:space="preserve">, </w:t>
      </w:r>
      <w:r>
        <w:t>des paniers de millet</w:t>
      </w:r>
      <w:r w:rsidR="00763276">
        <w:t xml:space="preserve">, </w:t>
      </w:r>
      <w:r>
        <w:t>des g</w:t>
      </w:r>
      <w:r>
        <w:t>â</w:t>
      </w:r>
      <w:r>
        <w:t>teaux de manioc</w:t>
      </w:r>
      <w:r w:rsidR="00763276">
        <w:t xml:space="preserve">, </w:t>
      </w:r>
      <w:r>
        <w:t>des régimes de bananes</w:t>
      </w:r>
      <w:r w:rsidR="00763276">
        <w:t xml:space="preserve">, </w:t>
      </w:r>
      <w:r>
        <w:t>des platées de cheni</w:t>
      </w:r>
      <w:r>
        <w:t>l</w:t>
      </w:r>
      <w:r>
        <w:t>les</w:t>
      </w:r>
      <w:r w:rsidR="00763276">
        <w:t xml:space="preserve">, </w:t>
      </w:r>
      <w:r>
        <w:t>des œufs</w:t>
      </w:r>
      <w:r w:rsidR="00763276">
        <w:t xml:space="preserve">, </w:t>
      </w:r>
      <w:r>
        <w:t>du poisson</w:t>
      </w:r>
      <w:r w:rsidR="00763276">
        <w:t xml:space="preserve">, </w:t>
      </w:r>
      <w:r>
        <w:t>des tomates amères</w:t>
      </w:r>
      <w:r w:rsidR="00763276">
        <w:t xml:space="preserve">, </w:t>
      </w:r>
      <w:r>
        <w:t>des asperges de brousse</w:t>
      </w:r>
      <w:r w:rsidR="00763276">
        <w:t xml:space="preserve">. </w:t>
      </w:r>
      <w:r>
        <w:t>Il y avait</w:t>
      </w:r>
      <w:r w:rsidR="00763276">
        <w:t xml:space="preserve">, </w:t>
      </w:r>
      <w:r>
        <w:t>séchés au soleil ou grillés au feu</w:t>
      </w:r>
      <w:r w:rsidR="00763276">
        <w:t xml:space="preserve">, </w:t>
      </w:r>
      <w:r>
        <w:t>des amas de viande d</w:t>
      </w:r>
      <w:r w:rsidR="00763276">
        <w:t>’</w:t>
      </w:r>
      <w:r>
        <w:t>antilope et d</w:t>
      </w:r>
      <w:r w:rsidR="00763276">
        <w:t>’</w:t>
      </w:r>
      <w:r>
        <w:t>éléphant</w:t>
      </w:r>
      <w:r w:rsidR="00763276">
        <w:t xml:space="preserve">, </w:t>
      </w:r>
      <w:r>
        <w:t>des quartiers de phacochère et de bœuf sauvage</w:t>
      </w:r>
      <w:r w:rsidR="00763276">
        <w:t xml:space="preserve">. </w:t>
      </w:r>
      <w:r>
        <w:t>Il y avait de ces tubercules que les blancs d</w:t>
      </w:r>
      <w:r>
        <w:t>é</w:t>
      </w:r>
      <w:r>
        <w:t>daignent</w:t>
      </w:r>
      <w:r w:rsidR="00763276">
        <w:t xml:space="preserve">, – </w:t>
      </w:r>
      <w:r>
        <w:t xml:space="preserve">des </w:t>
      </w:r>
      <w:r w:rsidR="00763276">
        <w:t>« </w:t>
      </w:r>
      <w:proofErr w:type="spellStart"/>
      <w:r>
        <w:t>dazos</w:t>
      </w:r>
      <w:proofErr w:type="spellEnd"/>
      <w:r w:rsidR="00763276">
        <w:t xml:space="preserve"> », </w:t>
      </w:r>
      <w:r>
        <w:t>par exemple</w:t>
      </w:r>
      <w:r w:rsidR="00763276">
        <w:t xml:space="preserve">, </w:t>
      </w:r>
      <w:r>
        <w:t>qui valent bien leurs pommes de terre</w:t>
      </w:r>
      <w:r w:rsidR="00763276">
        <w:t xml:space="preserve">, </w:t>
      </w:r>
      <w:r>
        <w:t xml:space="preserve">des </w:t>
      </w:r>
      <w:r w:rsidR="00763276">
        <w:t>« </w:t>
      </w:r>
      <w:proofErr w:type="spellStart"/>
      <w:r>
        <w:t>bangaos</w:t>
      </w:r>
      <w:proofErr w:type="spellEnd"/>
      <w:r w:rsidR="00763276">
        <w:t> »</w:t>
      </w:r>
      <w:r>
        <w:t xml:space="preserve"> ou patates douces</w:t>
      </w:r>
      <w:r w:rsidR="00763276">
        <w:t xml:space="preserve">, </w:t>
      </w:r>
      <w:r>
        <w:t>à peau tantôt rouge</w:t>
      </w:r>
      <w:r w:rsidR="00763276">
        <w:t xml:space="preserve">, </w:t>
      </w:r>
      <w:r>
        <w:t>tantôt jaune</w:t>
      </w:r>
      <w:r w:rsidR="00763276">
        <w:t xml:space="preserve">. </w:t>
      </w:r>
      <w:r>
        <w:t xml:space="preserve">Il y avait des </w:t>
      </w:r>
      <w:r w:rsidR="00763276">
        <w:t>« </w:t>
      </w:r>
      <w:proofErr w:type="spellStart"/>
      <w:r>
        <w:t>baba</w:t>
      </w:r>
      <w:r w:rsidR="00763276">
        <w:t>’</w:t>
      </w:r>
      <w:r>
        <w:t>ssos</w:t>
      </w:r>
      <w:proofErr w:type="spellEnd"/>
      <w:r w:rsidR="00763276">
        <w:t xml:space="preserve"> », </w:t>
      </w:r>
      <w:r>
        <w:t>qu</w:t>
      </w:r>
      <w:r w:rsidR="00763276">
        <w:t>’</w:t>
      </w:r>
      <w:r>
        <w:t>ils a</w:t>
      </w:r>
      <w:r>
        <w:t>p</w:t>
      </w:r>
      <w:r>
        <w:t>pellent igname</w:t>
      </w:r>
      <w:r w:rsidR="00763276">
        <w:t xml:space="preserve">. </w:t>
      </w:r>
      <w:r>
        <w:t>Il y avait aussi de vastes jarres</w:t>
      </w:r>
      <w:r w:rsidR="00763276">
        <w:t xml:space="preserve">, </w:t>
      </w:r>
      <w:r>
        <w:t>combles de la boisson que l</w:t>
      </w:r>
      <w:r w:rsidR="00763276">
        <w:t>’</w:t>
      </w:r>
      <w:r>
        <w:t>on obtient avec du mil ou du maïs fermenté</w:t>
      </w:r>
      <w:r w:rsidR="00763276">
        <w:t xml:space="preserve">. </w:t>
      </w:r>
      <w:r>
        <w:t>E</w:t>
      </w:r>
      <w:r>
        <w:t>n</w:t>
      </w:r>
      <w:r>
        <w:t>fin</w:t>
      </w:r>
      <w:r w:rsidR="00763276">
        <w:t xml:space="preserve">, </w:t>
      </w:r>
      <w:r>
        <w:t>il y avait quelques bouteilles de pernod</w:t>
      </w:r>
      <w:r w:rsidR="00763276">
        <w:t>.</w:t>
      </w:r>
    </w:p>
    <w:p w14:paraId="07CF4927" w14:textId="77777777" w:rsidR="00763276" w:rsidRDefault="00000000">
      <w:r>
        <w:t xml:space="preserve">Achetées chez les </w:t>
      </w:r>
      <w:r w:rsidR="00763276">
        <w:t>« </w:t>
      </w:r>
      <w:proofErr w:type="spellStart"/>
      <w:r>
        <w:t>boundjoudoulis</w:t>
      </w:r>
      <w:proofErr w:type="spellEnd"/>
      <w:r w:rsidR="00763276">
        <w:t xml:space="preserve"> », </w:t>
      </w:r>
      <w:r>
        <w:t>on les réservait pour les chefs</w:t>
      </w:r>
      <w:r w:rsidR="00763276">
        <w:t xml:space="preserve">, </w:t>
      </w:r>
      <w:r>
        <w:t>pour les capitas et pour les anciens</w:t>
      </w:r>
      <w:r w:rsidR="00763276">
        <w:t>.</w:t>
      </w:r>
    </w:p>
    <w:p w14:paraId="53125CA6" w14:textId="77777777" w:rsidR="00763276" w:rsidRDefault="00000000">
      <w:r>
        <w:t>Âcre et noire quand le bois était mouillé</w:t>
      </w:r>
      <w:r w:rsidR="00763276">
        <w:t xml:space="preserve">, </w:t>
      </w:r>
      <w:r>
        <w:t>une fumée épaisse s</w:t>
      </w:r>
      <w:r w:rsidR="00763276">
        <w:t>’</w:t>
      </w:r>
      <w:r>
        <w:t>élevait de la multitude des foyers</w:t>
      </w:r>
      <w:r w:rsidR="00763276">
        <w:t>.</w:t>
      </w:r>
    </w:p>
    <w:p w14:paraId="7BD8F533" w14:textId="77777777" w:rsidR="00763276" w:rsidRDefault="00000000">
      <w:r>
        <w:t>Par toutes les routes venant de Kama</w:t>
      </w:r>
      <w:r w:rsidR="00763276">
        <w:t xml:space="preserve">, </w:t>
      </w:r>
      <w:r>
        <w:t xml:space="preserve">de </w:t>
      </w:r>
      <w:proofErr w:type="spellStart"/>
      <w:r>
        <w:t>Pangakoura</w:t>
      </w:r>
      <w:proofErr w:type="spellEnd"/>
      <w:r w:rsidR="00763276">
        <w:t xml:space="preserve">, </w:t>
      </w:r>
      <w:r>
        <w:t xml:space="preserve">de </w:t>
      </w:r>
      <w:proofErr w:type="spellStart"/>
      <w:r>
        <w:t>Pouyamba</w:t>
      </w:r>
      <w:proofErr w:type="spellEnd"/>
      <w:r w:rsidR="00763276">
        <w:t xml:space="preserve">, </w:t>
      </w:r>
      <w:r>
        <w:t xml:space="preserve">de </w:t>
      </w:r>
      <w:proofErr w:type="spellStart"/>
      <w:r>
        <w:t>Yakidji</w:t>
      </w:r>
      <w:proofErr w:type="spellEnd"/>
      <w:r w:rsidR="00763276">
        <w:t xml:space="preserve">, </w:t>
      </w:r>
      <w:r>
        <w:t>hommes</w:t>
      </w:r>
      <w:r w:rsidR="00763276">
        <w:t xml:space="preserve">, </w:t>
      </w:r>
      <w:r>
        <w:t>femmes</w:t>
      </w:r>
      <w:r w:rsidR="00763276">
        <w:t xml:space="preserve">, </w:t>
      </w:r>
      <w:r>
        <w:t>enfants</w:t>
      </w:r>
      <w:r w:rsidR="00763276">
        <w:t xml:space="preserve">, </w:t>
      </w:r>
      <w:r>
        <w:t>boys</w:t>
      </w:r>
      <w:r w:rsidR="00763276">
        <w:t xml:space="preserve">, </w:t>
      </w:r>
      <w:r>
        <w:t>boye</w:t>
      </w:r>
      <w:r>
        <w:t>s</w:t>
      </w:r>
      <w:r>
        <w:t>ses</w:t>
      </w:r>
      <w:r w:rsidR="00763276">
        <w:t xml:space="preserve">, </w:t>
      </w:r>
      <w:r>
        <w:t>esclaves</w:t>
      </w:r>
      <w:r w:rsidR="00763276">
        <w:t xml:space="preserve">, </w:t>
      </w:r>
      <w:r>
        <w:t>chiens</w:t>
      </w:r>
      <w:r w:rsidR="00763276">
        <w:t xml:space="preserve">, </w:t>
      </w:r>
      <w:r>
        <w:t>le fourmillement des retardataires se pr</w:t>
      </w:r>
      <w:r>
        <w:t>é</w:t>
      </w:r>
      <w:r>
        <w:t>cipitait vers cette fumée</w:t>
      </w:r>
      <w:r w:rsidR="00763276">
        <w:t xml:space="preserve">, </w:t>
      </w:r>
      <w:r>
        <w:t>visible d</w:t>
      </w:r>
      <w:r w:rsidR="00763276">
        <w:t>’</w:t>
      </w:r>
      <w:r>
        <w:t>assez loin</w:t>
      </w:r>
      <w:r w:rsidR="00763276">
        <w:t>.</w:t>
      </w:r>
    </w:p>
    <w:p w14:paraId="33968983" w14:textId="77777777" w:rsidR="00763276" w:rsidRDefault="00000000">
      <w:r>
        <w:t>Armés de sagaies et de flèches</w:t>
      </w:r>
      <w:r w:rsidR="00763276">
        <w:t xml:space="preserve">, </w:t>
      </w:r>
      <w:r>
        <w:t>ayant à la main un morceau de bois ardent</w:t>
      </w:r>
      <w:r w:rsidR="00763276">
        <w:t xml:space="preserve">, </w:t>
      </w:r>
      <w:r>
        <w:t>qui éclairait leur marche à travers les galeries f</w:t>
      </w:r>
      <w:r>
        <w:t>o</w:t>
      </w:r>
      <w:r>
        <w:t>restières précédant les marigots</w:t>
      </w:r>
      <w:r w:rsidR="00763276">
        <w:t xml:space="preserve">, </w:t>
      </w:r>
      <w:r>
        <w:t xml:space="preserve">ils avaient quitté leurs </w:t>
      </w:r>
      <w:proofErr w:type="spellStart"/>
      <w:r>
        <w:t>kagas</w:t>
      </w:r>
      <w:proofErr w:type="spellEnd"/>
      <w:r w:rsidR="00763276">
        <w:t xml:space="preserve">, </w:t>
      </w:r>
      <w:r>
        <w:t>leur brousse</w:t>
      </w:r>
      <w:r w:rsidR="00763276">
        <w:t xml:space="preserve">, </w:t>
      </w:r>
      <w:r>
        <w:t xml:space="preserve">leurs </w:t>
      </w:r>
      <w:r w:rsidR="00763276">
        <w:t>« </w:t>
      </w:r>
      <w:r>
        <w:t>patas-patas</w:t>
      </w:r>
      <w:r w:rsidR="00763276">
        <w:t> »</w:t>
      </w:r>
      <w:r>
        <w:t xml:space="preserve"> boueux ou leurs plantations</w:t>
      </w:r>
      <w:r w:rsidR="00763276">
        <w:t xml:space="preserve">, </w:t>
      </w:r>
      <w:r>
        <w:t>et ils venaient</w:t>
      </w:r>
      <w:r w:rsidR="00763276">
        <w:t xml:space="preserve">, </w:t>
      </w:r>
      <w:r>
        <w:t>et ils étaient venus</w:t>
      </w:r>
      <w:r w:rsidR="00763276">
        <w:t>.</w:t>
      </w:r>
    </w:p>
    <w:p w14:paraId="20F60AFE" w14:textId="77777777" w:rsidR="00763276" w:rsidRDefault="00000000">
      <w:r>
        <w:lastRenderedPageBreak/>
        <w:t>À peine arrivés</w:t>
      </w:r>
      <w:r w:rsidR="00763276">
        <w:t xml:space="preserve">, </w:t>
      </w:r>
      <w:r>
        <w:t>les femmes réduisaient en poudre le maïs</w:t>
      </w:r>
      <w:r w:rsidR="00763276">
        <w:t xml:space="preserve">, </w:t>
      </w:r>
      <w:r>
        <w:t>le mil ou le manioc</w:t>
      </w:r>
      <w:r w:rsidR="00763276">
        <w:t xml:space="preserve">, </w:t>
      </w:r>
      <w:r>
        <w:t xml:space="preserve">sous le martèlement de leur </w:t>
      </w:r>
      <w:r w:rsidR="00763276">
        <w:t>« </w:t>
      </w:r>
      <w:proofErr w:type="spellStart"/>
      <w:r>
        <w:t>koufrou</w:t>
      </w:r>
      <w:proofErr w:type="spellEnd"/>
      <w:r w:rsidR="00763276">
        <w:t xml:space="preserve"> ». </w:t>
      </w:r>
      <w:r>
        <w:t>E</w:t>
      </w:r>
      <w:r>
        <w:t>l</w:t>
      </w:r>
      <w:r>
        <w:t xml:space="preserve">les rythmaient de la chanson du </w:t>
      </w:r>
      <w:proofErr w:type="spellStart"/>
      <w:r>
        <w:t>kouloungoulou</w:t>
      </w:r>
      <w:proofErr w:type="spellEnd"/>
      <w:r w:rsidR="00763276">
        <w:t xml:space="preserve">, </w:t>
      </w:r>
      <w:r>
        <w:t>les chocs sourds de leurs pilons heurtant les mortiers en bois</w:t>
      </w:r>
      <w:r w:rsidR="00763276">
        <w:t>.</w:t>
      </w:r>
    </w:p>
    <w:p w14:paraId="04414FB9" w14:textId="77777777" w:rsidR="00763276" w:rsidRDefault="00000000" w:rsidP="00763276">
      <w:pPr>
        <w:pStyle w:val="Taille-1Normal"/>
        <w:spacing w:before="0" w:after="0"/>
        <w:ind w:firstLine="0"/>
        <w:jc w:val="center"/>
      </w:pPr>
      <w:r>
        <w:t xml:space="preserve">Le </w:t>
      </w:r>
      <w:proofErr w:type="spellStart"/>
      <w:r>
        <w:t>kouloungoulou</w:t>
      </w:r>
      <w:proofErr w:type="spellEnd"/>
      <w:r w:rsidR="00763276">
        <w:t xml:space="preserve">, </w:t>
      </w:r>
      <w:r>
        <w:t>c</w:t>
      </w:r>
      <w:r w:rsidR="00763276">
        <w:t>’</w:t>
      </w:r>
      <w:r>
        <w:t>est connu</w:t>
      </w:r>
      <w:r w:rsidR="00763276">
        <w:t xml:space="preserve">, </w:t>
      </w:r>
      <w:r>
        <w:t>ne vit que dans les bouses</w:t>
      </w:r>
      <w:r w:rsidR="00763276">
        <w:t>.</w:t>
      </w:r>
    </w:p>
    <w:p w14:paraId="78117873" w14:textId="1A107410" w:rsidR="00000000" w:rsidRDefault="00000000" w:rsidP="00763276">
      <w:pPr>
        <w:pStyle w:val="Taille-1Normal"/>
        <w:spacing w:before="0" w:after="0"/>
        <w:ind w:firstLine="0"/>
        <w:jc w:val="center"/>
      </w:pPr>
    </w:p>
    <w:p w14:paraId="7B2D0F13" w14:textId="77777777" w:rsidR="00763276" w:rsidRDefault="00000000" w:rsidP="00763276">
      <w:pPr>
        <w:pStyle w:val="Taille-1Normal"/>
        <w:spacing w:before="0" w:after="0"/>
        <w:ind w:firstLine="0"/>
        <w:jc w:val="center"/>
      </w:pPr>
      <w:r>
        <w:t>On prétend même</w:t>
      </w:r>
      <w:r w:rsidR="00763276">
        <w:t xml:space="preserve">, </w:t>
      </w:r>
      <w:r>
        <w:t>dites</w:t>
      </w:r>
      <w:r w:rsidR="00763276">
        <w:t xml:space="preserve">, </w:t>
      </w:r>
      <w:r>
        <w:t>qu</w:t>
      </w:r>
      <w:r w:rsidR="00763276">
        <w:t>’</w:t>
      </w:r>
      <w:r>
        <w:t>il ne mange que cela</w:t>
      </w:r>
      <w:r w:rsidR="00763276">
        <w:t>,</w:t>
      </w:r>
    </w:p>
    <w:p w14:paraId="25C90FBA" w14:textId="589C31BD" w:rsidR="00000000" w:rsidRDefault="00000000" w:rsidP="00763276">
      <w:pPr>
        <w:pStyle w:val="Taille-1Normal"/>
        <w:numPr>
          <w:ins w:id="12" w:author="Fenua o Te Manu" w:date="2012-06-23T18:37:00Z"/>
        </w:numPr>
        <w:spacing w:before="0" w:after="0"/>
        <w:ind w:firstLine="0"/>
        <w:jc w:val="center"/>
      </w:pPr>
    </w:p>
    <w:p w14:paraId="760F1308" w14:textId="77777777" w:rsidR="00763276" w:rsidRDefault="00000000" w:rsidP="00763276">
      <w:pPr>
        <w:pStyle w:val="Taille-1Normal"/>
        <w:spacing w:before="0" w:after="0"/>
        <w:ind w:firstLine="0"/>
        <w:jc w:val="center"/>
      </w:pPr>
      <w:r>
        <w:t xml:space="preserve">Le </w:t>
      </w:r>
      <w:proofErr w:type="spellStart"/>
      <w:r>
        <w:t>kouloungoulou</w:t>
      </w:r>
      <w:proofErr w:type="spellEnd"/>
      <w:r w:rsidR="00763276">
        <w:t xml:space="preserve">, </w:t>
      </w:r>
      <w:r>
        <w:t xml:space="preserve">le </w:t>
      </w:r>
      <w:proofErr w:type="spellStart"/>
      <w:r>
        <w:t>kouloungoulou</w:t>
      </w:r>
      <w:proofErr w:type="spellEnd"/>
      <w:r w:rsidR="00763276">
        <w:t>,</w:t>
      </w:r>
    </w:p>
    <w:p w14:paraId="09ED9E67" w14:textId="77777777" w:rsidR="00763276" w:rsidRDefault="00000000" w:rsidP="00763276">
      <w:pPr>
        <w:pStyle w:val="Taille-1Normal"/>
        <w:spacing w:before="0" w:after="0"/>
        <w:ind w:firstLine="0"/>
        <w:jc w:val="center"/>
      </w:pPr>
      <w:r>
        <w:t>Ia-hé</w:t>
      </w:r>
      <w:r w:rsidR="00763276">
        <w:t xml:space="preserve"> ! </w:t>
      </w:r>
      <w:r>
        <w:t xml:space="preserve">le </w:t>
      </w:r>
      <w:proofErr w:type="spellStart"/>
      <w:r>
        <w:t>kouloungoulou</w:t>
      </w:r>
      <w:proofErr w:type="spellEnd"/>
      <w:r w:rsidR="00763276">
        <w:t xml:space="preserve">, </w:t>
      </w:r>
      <w:r>
        <w:t>ho</w:t>
      </w:r>
      <w:r w:rsidR="00763276">
        <w:t> !</w:t>
      </w:r>
    </w:p>
    <w:p w14:paraId="3E9614C0" w14:textId="77777777" w:rsidR="00763276" w:rsidRDefault="00000000" w:rsidP="00763276">
      <w:pPr>
        <w:pStyle w:val="Taille-1Normal"/>
        <w:spacing w:before="0" w:after="0"/>
        <w:ind w:firstLine="0"/>
        <w:jc w:val="center"/>
      </w:pPr>
      <w:r>
        <w:t>Sa seule richesse</w:t>
      </w:r>
      <w:r w:rsidR="00763276">
        <w:t xml:space="preserve">, </w:t>
      </w:r>
      <w:r>
        <w:t>une maladie des plus admirables</w:t>
      </w:r>
      <w:r w:rsidR="00763276">
        <w:t>,</w:t>
      </w:r>
    </w:p>
    <w:p w14:paraId="0148429F" w14:textId="77777777" w:rsidR="00763276" w:rsidRDefault="00000000" w:rsidP="00763276">
      <w:pPr>
        <w:pStyle w:val="Taille-1Normal"/>
        <w:spacing w:before="0" w:after="0"/>
        <w:ind w:firstLine="0"/>
        <w:jc w:val="center"/>
      </w:pPr>
      <w:r>
        <w:t>En bon mari qu</w:t>
      </w:r>
      <w:r w:rsidR="00763276">
        <w:t>’</w:t>
      </w:r>
      <w:r>
        <w:t>il est</w:t>
      </w:r>
      <w:r w:rsidR="00763276">
        <w:t xml:space="preserve">, </w:t>
      </w:r>
      <w:r>
        <w:t>il l</w:t>
      </w:r>
      <w:r w:rsidR="00763276">
        <w:t>’</w:t>
      </w:r>
      <w:r>
        <w:t xml:space="preserve">a donnée à sa </w:t>
      </w:r>
      <w:proofErr w:type="spellStart"/>
      <w:r>
        <w:t>yassi</w:t>
      </w:r>
      <w:proofErr w:type="spellEnd"/>
      <w:r w:rsidR="00763276">
        <w:t>.</w:t>
      </w:r>
    </w:p>
    <w:p w14:paraId="7ADDDE36" w14:textId="77777777" w:rsidR="00763276" w:rsidRDefault="00000000" w:rsidP="00763276">
      <w:pPr>
        <w:pStyle w:val="Taille-1Normal"/>
        <w:spacing w:before="0" w:after="0"/>
        <w:ind w:firstLine="0"/>
        <w:jc w:val="center"/>
      </w:pPr>
      <w:r>
        <w:t xml:space="preserve">Et sa </w:t>
      </w:r>
      <w:proofErr w:type="spellStart"/>
      <w:r>
        <w:t>yassi</w:t>
      </w:r>
      <w:proofErr w:type="spellEnd"/>
      <w:r>
        <w:t xml:space="preserve"> l</w:t>
      </w:r>
      <w:r w:rsidR="00763276">
        <w:t>’</w:t>
      </w:r>
      <w:r>
        <w:t>a passée à leur très digne fille</w:t>
      </w:r>
      <w:r w:rsidR="00763276">
        <w:t>.</w:t>
      </w:r>
    </w:p>
    <w:p w14:paraId="78DAA44F" w14:textId="77777777" w:rsidR="00763276" w:rsidRDefault="00000000" w:rsidP="00763276">
      <w:pPr>
        <w:pStyle w:val="Taille-1Normal"/>
        <w:spacing w:before="0" w:after="0"/>
        <w:ind w:firstLine="0"/>
        <w:jc w:val="center"/>
      </w:pPr>
      <w:r>
        <w:t>Ia-é</w:t>
      </w:r>
      <w:r w:rsidR="00763276">
        <w:t xml:space="preserve"> ! </w:t>
      </w:r>
      <w:r>
        <w:t>Ia</w:t>
      </w:r>
      <w:r w:rsidR="00763276">
        <w:t> !</w:t>
      </w:r>
    </w:p>
    <w:p w14:paraId="4BA429AA" w14:textId="77777777" w:rsidR="00763276" w:rsidRDefault="00000000" w:rsidP="00763276">
      <w:pPr>
        <w:pStyle w:val="Taille-1Normal"/>
        <w:spacing w:before="0" w:after="0"/>
        <w:ind w:firstLine="0"/>
        <w:jc w:val="center"/>
      </w:pPr>
      <w:r>
        <w:t xml:space="preserve">Le </w:t>
      </w:r>
      <w:proofErr w:type="spellStart"/>
      <w:r>
        <w:t>kouloungoulou</w:t>
      </w:r>
      <w:proofErr w:type="spellEnd"/>
      <w:r w:rsidR="00763276">
        <w:t xml:space="preserve">, </w:t>
      </w:r>
      <w:r>
        <w:t xml:space="preserve">le </w:t>
      </w:r>
      <w:proofErr w:type="spellStart"/>
      <w:r>
        <w:t>kouloungoulou</w:t>
      </w:r>
      <w:proofErr w:type="spellEnd"/>
      <w:r w:rsidR="00763276">
        <w:t> !</w:t>
      </w:r>
    </w:p>
    <w:p w14:paraId="56D88840" w14:textId="77777777" w:rsidR="00763276" w:rsidRDefault="00000000" w:rsidP="00763276">
      <w:pPr>
        <w:pStyle w:val="Taille-1Normal"/>
        <w:spacing w:before="0" w:after="0"/>
        <w:ind w:firstLine="0"/>
        <w:jc w:val="center"/>
      </w:pPr>
      <w:r>
        <w:t>Ia-hé</w:t>
      </w:r>
      <w:r w:rsidR="00763276">
        <w:t xml:space="preserve"> ! </w:t>
      </w:r>
      <w:r>
        <w:t xml:space="preserve">le </w:t>
      </w:r>
      <w:proofErr w:type="spellStart"/>
      <w:r>
        <w:t>kouloungoulou</w:t>
      </w:r>
      <w:proofErr w:type="spellEnd"/>
      <w:r w:rsidR="00763276">
        <w:t xml:space="preserve"> ! </w:t>
      </w:r>
      <w:r>
        <w:t>ho</w:t>
      </w:r>
      <w:r w:rsidR="00763276">
        <w:t> !</w:t>
      </w:r>
    </w:p>
    <w:p w14:paraId="4E75F5DA" w14:textId="77777777" w:rsidR="00763276" w:rsidRDefault="00000000">
      <w:r>
        <w:t>Des rires crépitèrent</w:t>
      </w:r>
      <w:r w:rsidR="00763276">
        <w:t xml:space="preserve">. </w:t>
      </w:r>
      <w:r>
        <w:t>La gaieté devenait unanime</w:t>
      </w:r>
      <w:r w:rsidR="00763276">
        <w:t xml:space="preserve">. </w:t>
      </w:r>
      <w:r>
        <w:t>On riait pour rire</w:t>
      </w:r>
      <w:r w:rsidR="00763276">
        <w:t xml:space="preserve">. </w:t>
      </w:r>
      <w:r>
        <w:t>On parlait sans savoir au juste ce qu</w:t>
      </w:r>
      <w:r w:rsidR="00763276">
        <w:t>’</w:t>
      </w:r>
      <w:r>
        <w:t>on allait dire</w:t>
      </w:r>
      <w:r w:rsidR="00763276">
        <w:t xml:space="preserve">. </w:t>
      </w:r>
      <w:r>
        <w:t>L</w:t>
      </w:r>
      <w:r w:rsidR="00763276">
        <w:t>’</w:t>
      </w:r>
      <w:r>
        <w:t xml:space="preserve">influence du </w:t>
      </w:r>
      <w:r w:rsidR="00763276">
        <w:t>« </w:t>
      </w:r>
      <w:proofErr w:type="spellStart"/>
      <w:r>
        <w:t>kéné</w:t>
      </w:r>
      <w:proofErr w:type="spellEnd"/>
      <w:r w:rsidR="00763276">
        <w:t> »</w:t>
      </w:r>
      <w:r>
        <w:t xml:space="preserve"> se manifestait déjà</w:t>
      </w:r>
      <w:r w:rsidR="00763276">
        <w:t xml:space="preserve"> ; </w:t>
      </w:r>
      <w:r>
        <w:t>car on ne discont</w:t>
      </w:r>
      <w:r>
        <w:t>i</w:t>
      </w:r>
      <w:r>
        <w:t>nuait pas d</w:t>
      </w:r>
      <w:r w:rsidR="00763276">
        <w:t>’</w:t>
      </w:r>
      <w:r>
        <w:t>absorber bière de maïs sur bière de mil</w:t>
      </w:r>
      <w:r w:rsidR="00763276">
        <w:t>.</w:t>
      </w:r>
    </w:p>
    <w:p w14:paraId="3680A834" w14:textId="77777777" w:rsidR="00763276" w:rsidRDefault="00000000" w:rsidP="00763276">
      <w:pPr>
        <w:pStyle w:val="Taille-1Normal"/>
        <w:spacing w:before="0" w:after="0"/>
        <w:ind w:firstLine="0"/>
        <w:jc w:val="center"/>
      </w:pPr>
      <w:r>
        <w:t>Comment se fait-il que</w:t>
      </w:r>
      <w:r w:rsidR="00763276">
        <w:t xml:space="preserve">, </w:t>
      </w:r>
      <w:r>
        <w:t>coiffé d</w:t>
      </w:r>
      <w:r w:rsidR="00763276">
        <w:t>’</w:t>
      </w:r>
      <w:r>
        <w:t xml:space="preserve">une chéchia de </w:t>
      </w:r>
      <w:proofErr w:type="spellStart"/>
      <w:r>
        <w:t>tourougou</w:t>
      </w:r>
      <w:proofErr w:type="spellEnd"/>
      <w:r w:rsidR="00763276">
        <w:t>,</w:t>
      </w:r>
    </w:p>
    <w:p w14:paraId="1F1DE9DA" w14:textId="77777777" w:rsidR="00763276" w:rsidRDefault="00000000" w:rsidP="00763276">
      <w:pPr>
        <w:pStyle w:val="Taille-1Normal"/>
        <w:spacing w:before="0" w:after="0"/>
        <w:ind w:firstLine="0"/>
        <w:jc w:val="center"/>
      </w:pPr>
      <w:r>
        <w:t>Nous voyons passer</w:t>
      </w:r>
      <w:r w:rsidR="00763276">
        <w:t xml:space="preserve">, </w:t>
      </w:r>
      <w:r>
        <w:t>au milieu de nos belles plantations</w:t>
      </w:r>
      <w:r w:rsidR="00763276">
        <w:t>,</w:t>
      </w:r>
    </w:p>
    <w:p w14:paraId="13C2DBE2" w14:textId="77777777" w:rsidR="00763276" w:rsidRDefault="00000000" w:rsidP="00763276">
      <w:pPr>
        <w:pStyle w:val="Taille-1Normal"/>
        <w:spacing w:before="0" w:after="0"/>
        <w:ind w:firstLine="0"/>
        <w:jc w:val="center"/>
      </w:pPr>
      <w:r>
        <w:t xml:space="preserve">Un </w:t>
      </w:r>
      <w:proofErr w:type="spellStart"/>
      <w:r>
        <w:t>kouloungoulou</w:t>
      </w:r>
      <w:proofErr w:type="spellEnd"/>
      <w:r w:rsidR="00763276">
        <w:t xml:space="preserve">, </w:t>
      </w:r>
      <w:r>
        <w:t xml:space="preserve">un </w:t>
      </w:r>
      <w:proofErr w:type="spellStart"/>
      <w:r>
        <w:t>kouloungoulou</w:t>
      </w:r>
      <w:proofErr w:type="spellEnd"/>
      <w:r w:rsidR="00763276">
        <w:t>,</w:t>
      </w:r>
    </w:p>
    <w:p w14:paraId="281E4C80" w14:textId="77777777" w:rsidR="00763276" w:rsidRDefault="00000000" w:rsidP="00763276">
      <w:pPr>
        <w:pStyle w:val="Taille-1Normal"/>
        <w:spacing w:before="0" w:after="0"/>
        <w:ind w:firstLine="0"/>
        <w:jc w:val="center"/>
      </w:pPr>
      <w:r>
        <w:t>Ia-hé</w:t>
      </w:r>
      <w:r w:rsidR="00763276">
        <w:t xml:space="preserve"> ! </w:t>
      </w:r>
      <w:r>
        <w:t xml:space="preserve">un </w:t>
      </w:r>
      <w:proofErr w:type="spellStart"/>
      <w:r>
        <w:t>kouloungoulou</w:t>
      </w:r>
      <w:proofErr w:type="spellEnd"/>
      <w:r w:rsidR="00763276">
        <w:t xml:space="preserve">, </w:t>
      </w:r>
      <w:r>
        <w:t>ho</w:t>
      </w:r>
      <w:r w:rsidR="00763276">
        <w:t> !</w:t>
      </w:r>
    </w:p>
    <w:p w14:paraId="47E3DA03" w14:textId="77777777" w:rsidR="00763276" w:rsidRDefault="00000000" w:rsidP="00763276">
      <w:pPr>
        <w:pStyle w:val="Taille-1Normal"/>
        <w:spacing w:before="0" w:after="0"/>
        <w:ind w:firstLine="0"/>
        <w:jc w:val="center"/>
      </w:pPr>
      <w:r>
        <w:t>En tous cas</w:t>
      </w:r>
      <w:r w:rsidR="00763276">
        <w:t xml:space="preserve">, </w:t>
      </w:r>
      <w:r>
        <w:t>sachez bien</w:t>
      </w:r>
      <w:r w:rsidR="00763276">
        <w:t xml:space="preserve">, </w:t>
      </w:r>
      <w:proofErr w:type="spellStart"/>
      <w:r>
        <w:t>yassis</w:t>
      </w:r>
      <w:proofErr w:type="spellEnd"/>
      <w:r w:rsidR="00763276">
        <w:t xml:space="preserve">, </w:t>
      </w:r>
      <w:r>
        <w:t>mes amies</w:t>
      </w:r>
      <w:r w:rsidR="00763276">
        <w:t>,</w:t>
      </w:r>
    </w:p>
    <w:p w14:paraId="37986878" w14:textId="77777777" w:rsidR="00763276" w:rsidRDefault="00000000" w:rsidP="00763276">
      <w:pPr>
        <w:pStyle w:val="Taille-1Normal"/>
        <w:spacing w:before="0" w:after="0"/>
        <w:ind w:firstLine="0"/>
        <w:jc w:val="center"/>
      </w:pPr>
      <w:r>
        <w:t>Qu</w:t>
      </w:r>
      <w:r w:rsidR="00763276">
        <w:t>’</w:t>
      </w:r>
      <w:r>
        <w:t>il vous faut toujours refuser de partager sa natte</w:t>
      </w:r>
      <w:r w:rsidR="00763276">
        <w:t>.</w:t>
      </w:r>
    </w:p>
    <w:p w14:paraId="118FE996" w14:textId="0B2F7B43" w:rsidR="00000000" w:rsidRDefault="00000000" w:rsidP="00763276">
      <w:pPr>
        <w:pStyle w:val="Taille-1Normal"/>
        <w:spacing w:before="0" w:after="0"/>
        <w:ind w:firstLine="0"/>
        <w:jc w:val="center"/>
      </w:pPr>
      <w:r>
        <w:t>Ce n</w:t>
      </w:r>
      <w:r w:rsidR="00763276">
        <w:t>’</w:t>
      </w:r>
      <w:r>
        <w:t xml:space="preserve">est pas sur une </w:t>
      </w:r>
      <w:proofErr w:type="spellStart"/>
      <w:r>
        <w:t>yassi</w:t>
      </w:r>
      <w:proofErr w:type="spellEnd"/>
      <w:r w:rsidR="00763276">
        <w:t xml:space="preserve">, </w:t>
      </w:r>
      <w:r>
        <w:t>mais sur autre chose</w:t>
      </w:r>
    </w:p>
    <w:p w14:paraId="4DD34C50" w14:textId="77777777" w:rsidR="00763276" w:rsidRDefault="00000000" w:rsidP="00763276">
      <w:pPr>
        <w:pStyle w:val="Taille-1Normal"/>
        <w:spacing w:before="0" w:after="0"/>
        <w:ind w:firstLine="0"/>
        <w:jc w:val="center"/>
      </w:pPr>
      <w:r>
        <w:t>Ia-é</w:t>
      </w:r>
      <w:r w:rsidR="00763276">
        <w:t xml:space="preserve"> ! </w:t>
      </w:r>
      <w:r>
        <w:t>Ia</w:t>
      </w:r>
      <w:r w:rsidR="00763276">
        <w:t> !</w:t>
      </w:r>
    </w:p>
    <w:p w14:paraId="71BF50CB" w14:textId="77777777" w:rsidR="00763276" w:rsidRDefault="00000000" w:rsidP="00763276">
      <w:pPr>
        <w:pStyle w:val="Taille-1Normal"/>
        <w:spacing w:before="0" w:after="0"/>
        <w:ind w:firstLine="0"/>
        <w:jc w:val="center"/>
      </w:pPr>
      <w:r>
        <w:t xml:space="preserve">Que couche un vil </w:t>
      </w:r>
      <w:proofErr w:type="spellStart"/>
      <w:r>
        <w:t>kouloungoulou</w:t>
      </w:r>
      <w:proofErr w:type="spellEnd"/>
      <w:r w:rsidR="00763276">
        <w:t>,</w:t>
      </w:r>
    </w:p>
    <w:p w14:paraId="274D3FFA" w14:textId="77777777" w:rsidR="00763276" w:rsidRDefault="00000000" w:rsidP="00763276">
      <w:pPr>
        <w:pStyle w:val="Taille-1Normal"/>
        <w:spacing w:before="0" w:after="0"/>
        <w:ind w:firstLine="0"/>
        <w:jc w:val="center"/>
      </w:pPr>
      <w:r>
        <w:t>Ia-hé</w:t>
      </w:r>
      <w:r w:rsidR="00763276">
        <w:t xml:space="preserve"> ! </w:t>
      </w:r>
      <w:r>
        <w:t xml:space="preserve">un </w:t>
      </w:r>
      <w:proofErr w:type="spellStart"/>
      <w:r>
        <w:t>kouloungoulou</w:t>
      </w:r>
      <w:proofErr w:type="spellEnd"/>
      <w:r w:rsidR="00763276">
        <w:t xml:space="preserve">, </w:t>
      </w:r>
      <w:r>
        <w:t>ho</w:t>
      </w:r>
      <w:r w:rsidR="00763276">
        <w:t> !</w:t>
      </w:r>
    </w:p>
    <w:p w14:paraId="56012863" w14:textId="77777777" w:rsidR="00763276" w:rsidRDefault="00000000">
      <w:r>
        <w:t>La merveilleuse assemblée</w:t>
      </w:r>
      <w:r w:rsidR="00763276">
        <w:t xml:space="preserve"> ! </w:t>
      </w:r>
      <w:r>
        <w:t>Tous les m</w:t>
      </w:r>
      <w:r w:rsidR="00763276">
        <w:t>’</w:t>
      </w:r>
      <w:r>
        <w:t>bis et tous les n</w:t>
      </w:r>
      <w:r w:rsidR="00763276">
        <w:t>’</w:t>
      </w:r>
      <w:proofErr w:type="spellStart"/>
      <w:r>
        <w:t>gapous</w:t>
      </w:r>
      <w:proofErr w:type="spellEnd"/>
      <w:r>
        <w:t xml:space="preserve"> sont là</w:t>
      </w:r>
      <w:r w:rsidR="00763276">
        <w:t xml:space="preserve">, </w:t>
      </w:r>
      <w:r>
        <w:t>avec leurs anciens</w:t>
      </w:r>
      <w:r w:rsidR="00763276">
        <w:t>.</w:t>
      </w:r>
    </w:p>
    <w:p w14:paraId="4C98A97F" w14:textId="77777777" w:rsidR="00763276" w:rsidRDefault="00000000">
      <w:r>
        <w:lastRenderedPageBreak/>
        <w:t>Batouala se tenait auprès de ses vieux parents</w:t>
      </w:r>
      <w:r w:rsidR="00763276">
        <w:t xml:space="preserve">, </w:t>
      </w:r>
      <w:r>
        <w:t>au centre du groupe formé par les chefs et par leurs capitas</w:t>
      </w:r>
      <w:r w:rsidR="00763276">
        <w:t>.</w:t>
      </w:r>
    </w:p>
    <w:p w14:paraId="1F4AA7F4" w14:textId="77777777" w:rsidR="00763276" w:rsidRDefault="00000000">
      <w:r>
        <w:t>Il pérorait</w:t>
      </w:r>
      <w:r w:rsidR="00763276">
        <w:t>.</w:t>
      </w:r>
    </w:p>
    <w:p w14:paraId="16C8A31D" w14:textId="77777777" w:rsidR="00763276" w:rsidRDefault="00000000">
      <w:r>
        <w:t>On disait que plusieurs blancs étaient morts</w:t>
      </w:r>
      <w:r w:rsidR="00763276">
        <w:t xml:space="preserve">, </w:t>
      </w:r>
      <w:r>
        <w:t>à Bangui</w:t>
      </w:r>
      <w:r w:rsidR="00763276">
        <w:t xml:space="preserve">… </w:t>
      </w:r>
      <w:r>
        <w:t>que</w:t>
      </w:r>
      <w:r w:rsidR="00763276">
        <w:t xml:space="preserve">, </w:t>
      </w:r>
      <w:r>
        <w:t>sous peu</w:t>
      </w:r>
      <w:r w:rsidR="00763276">
        <w:t xml:space="preserve">, </w:t>
      </w:r>
      <w:r>
        <w:t xml:space="preserve">le Gouverneur devait se rendre à </w:t>
      </w:r>
      <w:proofErr w:type="spellStart"/>
      <w:r>
        <w:t>Bandorro</w:t>
      </w:r>
      <w:proofErr w:type="spellEnd"/>
      <w:r w:rsidR="00763276">
        <w:t xml:space="preserve">… </w:t>
      </w:r>
      <w:r>
        <w:t>qu</w:t>
      </w:r>
      <w:r w:rsidR="00763276">
        <w:t>’</w:t>
      </w:r>
      <w:r>
        <w:t>à M</w:t>
      </w:r>
      <w:r w:rsidR="00763276">
        <w:t>’</w:t>
      </w:r>
      <w:r>
        <w:t>Poutou</w:t>
      </w:r>
      <w:r w:rsidR="00763276">
        <w:t xml:space="preserve">, </w:t>
      </w:r>
      <w:r>
        <w:t>là-bas</w:t>
      </w:r>
      <w:r w:rsidR="00763276">
        <w:t xml:space="preserve">, </w:t>
      </w:r>
      <w:r>
        <w:t>en France</w:t>
      </w:r>
      <w:r w:rsidR="00763276">
        <w:t xml:space="preserve">, </w:t>
      </w:r>
      <w:r>
        <w:t xml:space="preserve">les </w:t>
      </w:r>
      <w:proofErr w:type="spellStart"/>
      <w:r>
        <w:t>frandjés</w:t>
      </w:r>
      <w:proofErr w:type="spellEnd"/>
      <w:r>
        <w:t xml:space="preserve"> battaient les </w:t>
      </w:r>
      <w:proofErr w:type="spellStart"/>
      <w:r>
        <w:t>zal</w:t>
      </w:r>
      <w:r>
        <w:t>é</w:t>
      </w:r>
      <w:r>
        <w:t>mans</w:t>
      </w:r>
      <w:proofErr w:type="spellEnd"/>
      <w:r w:rsidR="00763276">
        <w:t>…</w:t>
      </w:r>
    </w:p>
    <w:p w14:paraId="190AFA15" w14:textId="77777777" w:rsidR="00763276" w:rsidRDefault="00000000">
      <w:r>
        <w:t>Tout en parlant</w:t>
      </w:r>
      <w:r w:rsidR="00763276">
        <w:t xml:space="preserve">, </w:t>
      </w:r>
      <w:r>
        <w:t>il bourrait de chanvre ou de tabac</w:t>
      </w:r>
      <w:r w:rsidR="00763276">
        <w:t xml:space="preserve">, </w:t>
      </w:r>
      <w:r>
        <w:t xml:space="preserve">les </w:t>
      </w:r>
      <w:proofErr w:type="spellStart"/>
      <w:r>
        <w:t>g</w:t>
      </w:r>
      <w:r>
        <w:t>a</w:t>
      </w:r>
      <w:r>
        <w:t>rabos</w:t>
      </w:r>
      <w:proofErr w:type="spellEnd"/>
      <w:r>
        <w:t xml:space="preserve"> qu</w:t>
      </w:r>
      <w:r w:rsidR="00763276">
        <w:t>’</w:t>
      </w:r>
      <w:r>
        <w:t>il avait à portée de main</w:t>
      </w:r>
      <w:r w:rsidR="00763276">
        <w:t xml:space="preserve">, </w:t>
      </w:r>
      <w:r>
        <w:t>les alluma</w:t>
      </w:r>
      <w:r w:rsidR="00763276">
        <w:t xml:space="preserve">, </w:t>
      </w:r>
      <w:r>
        <w:t>selon la coutume en tira quelques bouffées et les mit en circulation</w:t>
      </w:r>
      <w:r w:rsidR="00763276">
        <w:t>.</w:t>
      </w:r>
    </w:p>
    <w:p w14:paraId="179FF54C" w14:textId="77777777" w:rsidR="00763276" w:rsidRDefault="00763276">
      <w:r>
        <w:t>« </w:t>
      </w:r>
      <w:r w:rsidR="00000000">
        <w:t>Tu sais</w:t>
      </w:r>
      <w:r>
        <w:t xml:space="preserve">, </w:t>
      </w:r>
      <w:r w:rsidR="00000000">
        <w:t>Batouala</w:t>
      </w:r>
      <w:r>
        <w:t xml:space="preserve">, </w:t>
      </w:r>
      <w:r w:rsidR="00000000">
        <w:t xml:space="preserve">que je reviens de </w:t>
      </w:r>
      <w:proofErr w:type="spellStart"/>
      <w:r w:rsidR="00000000">
        <w:t>Krébedgé</w:t>
      </w:r>
      <w:proofErr w:type="spellEnd"/>
      <w:r>
        <w:t xml:space="preserve">, </w:t>
      </w:r>
      <w:r w:rsidR="00000000">
        <w:t xml:space="preserve">fit </w:t>
      </w:r>
      <w:proofErr w:type="spellStart"/>
      <w:r w:rsidR="00000000">
        <w:t>Pang</w:t>
      </w:r>
      <w:r w:rsidR="00000000">
        <w:t>a</w:t>
      </w:r>
      <w:r w:rsidR="00000000">
        <w:t>koura</w:t>
      </w:r>
      <w:proofErr w:type="spellEnd"/>
      <w:r>
        <w:t xml:space="preserve">, </w:t>
      </w:r>
      <w:r w:rsidR="00000000">
        <w:t xml:space="preserve">le grand chef </w:t>
      </w:r>
      <w:proofErr w:type="spellStart"/>
      <w:r w:rsidR="00000000">
        <w:t>mandjia</w:t>
      </w:r>
      <w:proofErr w:type="spellEnd"/>
      <w:r>
        <w:t xml:space="preserve">. </w:t>
      </w:r>
      <w:r w:rsidR="00000000">
        <w:t>On apprend beaucoup en voyage</w:t>
      </w:r>
      <w:r>
        <w:t xml:space="preserve">, </w:t>
      </w:r>
      <w:r w:rsidR="00000000">
        <w:t>ne serait-ce</w:t>
      </w:r>
      <w:r>
        <w:t xml:space="preserve">, </w:t>
      </w:r>
      <w:r w:rsidR="00000000">
        <w:t>par exemple</w:t>
      </w:r>
      <w:r>
        <w:t xml:space="preserve">, </w:t>
      </w:r>
      <w:r w:rsidR="00000000">
        <w:t>que les blancs ne s</w:t>
      </w:r>
      <w:r>
        <w:t>’</w:t>
      </w:r>
      <w:r w:rsidR="00000000">
        <w:t>aiment pas entre eux</w:t>
      </w:r>
      <w:r>
        <w:t xml:space="preserve">. </w:t>
      </w:r>
      <w:r w:rsidR="00000000">
        <w:t>Et le dicton que voici le prouve abondamment</w:t>
      </w:r>
      <w:r>
        <w:t>.</w:t>
      </w:r>
    </w:p>
    <w:p w14:paraId="78399890" w14:textId="77777777" w:rsidR="00763276" w:rsidRDefault="00763276">
      <w:r>
        <w:t>« </w:t>
      </w:r>
      <w:r w:rsidR="00000000">
        <w:t>Ayant eu à me plaindre d</w:t>
      </w:r>
      <w:r>
        <w:t>’</w:t>
      </w:r>
      <w:r w:rsidR="00000000">
        <w:t>un Portugais</w:t>
      </w:r>
      <w:r>
        <w:t xml:space="preserve">, </w:t>
      </w:r>
      <w:r w:rsidR="00000000">
        <w:t>je m</w:t>
      </w:r>
      <w:r>
        <w:t>’</w:t>
      </w:r>
      <w:r w:rsidR="00000000">
        <w:t>étais rendu chez le commandant auquel nous avons</w:t>
      </w:r>
      <w:r>
        <w:t xml:space="preserve">, </w:t>
      </w:r>
      <w:r w:rsidR="00000000">
        <w:t>à cause de son gros ventre</w:t>
      </w:r>
      <w:r>
        <w:t xml:space="preserve">, </w:t>
      </w:r>
      <w:r w:rsidR="00000000">
        <w:t xml:space="preserve">donné le sobriquet de </w:t>
      </w:r>
      <w:proofErr w:type="spellStart"/>
      <w:r w:rsidR="00000000">
        <w:t>Kotaya</w:t>
      </w:r>
      <w:proofErr w:type="spellEnd"/>
      <w:r>
        <w:t>.</w:t>
      </w:r>
    </w:p>
    <w:p w14:paraId="6A104198" w14:textId="77777777" w:rsidR="00763276" w:rsidRDefault="00763276">
      <w:r>
        <w:t>« </w:t>
      </w:r>
      <w:r w:rsidR="00000000">
        <w:t>Je lui racontai mon histoire</w:t>
      </w:r>
      <w:r>
        <w:t xml:space="preserve">, </w:t>
      </w:r>
      <w:r w:rsidR="00000000">
        <w:t>en l</w:t>
      </w:r>
      <w:r>
        <w:t>’</w:t>
      </w:r>
      <w:r w:rsidR="00000000">
        <w:t>arrangeant un peu</w:t>
      </w:r>
      <w:r>
        <w:t xml:space="preserve">, </w:t>
      </w:r>
      <w:r w:rsidR="00000000">
        <w:t>bien entendu</w:t>
      </w:r>
      <w:r>
        <w:t>.</w:t>
      </w:r>
    </w:p>
    <w:p w14:paraId="0CB3F16B" w14:textId="77777777" w:rsidR="00763276" w:rsidRDefault="00763276">
      <w:r>
        <w:t>— </w:t>
      </w:r>
      <w:proofErr w:type="spellStart"/>
      <w:r w:rsidR="00000000">
        <w:t>Pangakoura</w:t>
      </w:r>
      <w:proofErr w:type="spellEnd"/>
      <w:r>
        <w:t xml:space="preserve">, </w:t>
      </w:r>
      <w:r w:rsidR="00000000">
        <w:t>me répondit-il</w:t>
      </w:r>
      <w:r>
        <w:t xml:space="preserve">, </w:t>
      </w:r>
      <w:r w:rsidR="00000000">
        <w:t>pour sûr tu es le plus imb</w:t>
      </w:r>
      <w:r w:rsidR="00000000">
        <w:t>é</w:t>
      </w:r>
      <w:r w:rsidR="00000000">
        <w:t>cile des imbéciles qu</w:t>
      </w:r>
      <w:r>
        <w:t>’</w:t>
      </w:r>
      <w:r w:rsidR="00000000">
        <w:t>il m</w:t>
      </w:r>
      <w:r>
        <w:t>’</w:t>
      </w:r>
      <w:r w:rsidR="00000000">
        <w:t>ait été possible de connaître</w:t>
      </w:r>
      <w:r>
        <w:t xml:space="preserve">. </w:t>
      </w:r>
      <w:r w:rsidR="00000000">
        <w:t>Quoi</w:t>
      </w:r>
      <w:r>
        <w:t xml:space="preserve"> ! </w:t>
      </w:r>
      <w:r w:rsidR="00000000">
        <w:t>pauvre vieil idiot tu ne sais pas encore qu</w:t>
      </w:r>
      <w:r>
        <w:t>’</w:t>
      </w:r>
      <w:r w:rsidR="00000000">
        <w:t xml:space="preserve">un </w:t>
      </w:r>
      <w:r>
        <w:t>« </w:t>
      </w:r>
      <w:proofErr w:type="spellStart"/>
      <w:r w:rsidR="00000000">
        <w:t>poutriquess</w:t>
      </w:r>
      <w:proofErr w:type="spellEnd"/>
      <w:r>
        <w:t> »</w:t>
      </w:r>
      <w:r w:rsidR="00000000">
        <w:t xml:space="preserve"> ne compte pas</w:t>
      </w:r>
      <w:r>
        <w:t> ?</w:t>
      </w:r>
    </w:p>
    <w:p w14:paraId="5A29072F" w14:textId="77777777" w:rsidR="00763276" w:rsidRDefault="00763276">
      <w:r>
        <w:t>« </w:t>
      </w:r>
      <w:r w:rsidR="00000000">
        <w:t>Eh</w:t>
      </w:r>
      <w:r>
        <w:t xml:space="preserve"> ! </w:t>
      </w:r>
      <w:r w:rsidR="00000000">
        <w:t>bien</w:t>
      </w:r>
      <w:r>
        <w:t xml:space="preserve">, </w:t>
      </w:r>
      <w:r w:rsidR="00000000">
        <w:t>au commencement des commencements</w:t>
      </w:r>
      <w:r>
        <w:t xml:space="preserve"> – </w:t>
      </w:r>
      <w:r w:rsidR="00000000">
        <w:t>tu me suis</w:t>
      </w:r>
      <w:r>
        <w:t xml:space="preserve">, </w:t>
      </w:r>
      <w:r w:rsidR="00000000">
        <w:t>n</w:t>
      </w:r>
      <w:r>
        <w:t>’</w:t>
      </w:r>
      <w:r w:rsidR="00000000">
        <w:t>est-ce pas</w:t>
      </w:r>
      <w:r>
        <w:t xml:space="preserve"> ? – </w:t>
      </w:r>
      <w:r w:rsidR="00000000">
        <w:t>le N</w:t>
      </w:r>
      <w:r>
        <w:t>’</w:t>
      </w:r>
      <w:proofErr w:type="spellStart"/>
      <w:r w:rsidR="00000000">
        <w:t>Gakoura</w:t>
      </w:r>
      <w:proofErr w:type="spellEnd"/>
      <w:r w:rsidR="00000000">
        <w:t xml:space="preserve"> des blancs prit ce qu</w:t>
      </w:r>
      <w:r>
        <w:t>’</w:t>
      </w:r>
      <w:r w:rsidR="00000000">
        <w:t>il avait de mieux sous la main et en tira les blancs</w:t>
      </w:r>
      <w:r>
        <w:t>.</w:t>
      </w:r>
    </w:p>
    <w:p w14:paraId="33892B56" w14:textId="77777777" w:rsidR="00763276" w:rsidRDefault="00763276">
      <w:r>
        <w:t>« </w:t>
      </w:r>
      <w:r w:rsidR="00000000">
        <w:t>Ensuite</w:t>
      </w:r>
      <w:r>
        <w:t xml:space="preserve">, </w:t>
      </w:r>
      <w:r w:rsidR="00000000">
        <w:t>il ramassa leurs déchets pour en fabriquer les sales nègres</w:t>
      </w:r>
      <w:r>
        <w:t xml:space="preserve">, </w:t>
      </w:r>
      <w:r w:rsidR="00000000">
        <w:t>comme toi</w:t>
      </w:r>
      <w:r>
        <w:t>.</w:t>
      </w:r>
    </w:p>
    <w:p w14:paraId="12740B23" w14:textId="77777777" w:rsidR="00763276" w:rsidRDefault="00763276">
      <w:r>
        <w:lastRenderedPageBreak/>
        <w:t>« </w:t>
      </w:r>
      <w:r w:rsidR="00000000">
        <w:t>Beaucoup plus tard</w:t>
      </w:r>
      <w:r>
        <w:t xml:space="preserve">, </w:t>
      </w:r>
      <w:r w:rsidR="00000000">
        <w:t>désireux de créer les Portugais</w:t>
      </w:r>
      <w:r>
        <w:t xml:space="preserve">, </w:t>
      </w:r>
      <w:r w:rsidR="00000000">
        <w:t>il chercha autour de lui</w:t>
      </w:r>
      <w:r>
        <w:t xml:space="preserve">. </w:t>
      </w:r>
      <w:r w:rsidR="00000000">
        <w:t>Il ne restait plus rien que des excréments de nègres</w:t>
      </w:r>
      <w:r>
        <w:t>.</w:t>
      </w:r>
    </w:p>
    <w:p w14:paraId="3B7ADD02" w14:textId="30504501" w:rsidR="00000000" w:rsidRDefault="00763276">
      <w:r>
        <w:t>« </w:t>
      </w:r>
      <w:r w:rsidR="00000000">
        <w:t>C</w:t>
      </w:r>
      <w:r>
        <w:t>’</w:t>
      </w:r>
      <w:r w:rsidR="00000000">
        <w:t>est de cette matière qu</w:t>
      </w:r>
      <w:r>
        <w:t>’</w:t>
      </w:r>
      <w:r w:rsidR="00000000">
        <w:t>il pétrit les premiers Port</w:t>
      </w:r>
      <w:r w:rsidR="00000000">
        <w:t>u</w:t>
      </w:r>
      <w:r w:rsidR="00000000">
        <w:t>gais</w:t>
      </w:r>
      <w:r>
        <w:t>. »</w:t>
      </w:r>
    </w:p>
    <w:p w14:paraId="792DF18E" w14:textId="77777777" w:rsidR="00763276" w:rsidRDefault="00000000">
      <w:r>
        <w:t>Les rires roulèrent</w:t>
      </w:r>
      <w:r w:rsidR="00763276">
        <w:t>.</w:t>
      </w:r>
    </w:p>
    <w:p w14:paraId="6B9E2156" w14:textId="77777777" w:rsidR="00763276" w:rsidRDefault="00763276">
      <w:r>
        <w:t>— </w:t>
      </w:r>
      <w:r w:rsidR="00000000">
        <w:t>Ne trouvez-vous pas que la mévente du caoutchouc est</w:t>
      </w:r>
      <w:r>
        <w:t xml:space="preserve">, </w:t>
      </w:r>
      <w:r w:rsidR="00000000">
        <w:t>pour nous</w:t>
      </w:r>
      <w:r>
        <w:t xml:space="preserve">, </w:t>
      </w:r>
      <w:r w:rsidR="00000000">
        <w:t>une chance inespérée</w:t>
      </w:r>
      <w:r>
        <w:t xml:space="preserve">, </w:t>
      </w:r>
      <w:r w:rsidR="00000000">
        <w:t>demanda Batouala</w:t>
      </w:r>
      <w:r>
        <w:t> ?</w:t>
      </w:r>
    </w:p>
    <w:p w14:paraId="23DF73A7" w14:textId="77777777" w:rsidR="00763276" w:rsidRDefault="00763276">
      <w:r>
        <w:t>« </w:t>
      </w:r>
      <w:r w:rsidR="00000000">
        <w:t>Sans elle</w:t>
      </w:r>
      <w:r>
        <w:t xml:space="preserve">, </w:t>
      </w:r>
      <w:r w:rsidR="00000000">
        <w:t>même si le commandant avait été en tournée</w:t>
      </w:r>
      <w:r>
        <w:t xml:space="preserve">, </w:t>
      </w:r>
      <w:r w:rsidR="00000000">
        <w:t>comme à présent</w:t>
      </w:r>
      <w:r>
        <w:t xml:space="preserve">, </w:t>
      </w:r>
      <w:r w:rsidR="00000000">
        <w:t>nous n</w:t>
      </w:r>
      <w:r>
        <w:t>’</w:t>
      </w:r>
      <w:r w:rsidR="00000000">
        <w:t>aurions pas pu venir au Poste</w:t>
      </w:r>
      <w:r>
        <w:t xml:space="preserve">, </w:t>
      </w:r>
      <w:r w:rsidR="00000000">
        <w:t>dans le but de réjouir notre foie</w:t>
      </w:r>
      <w:r>
        <w:t>.</w:t>
      </w:r>
    </w:p>
    <w:p w14:paraId="017051F8" w14:textId="77777777" w:rsidR="00763276" w:rsidRDefault="00763276">
      <w:r>
        <w:t>« </w:t>
      </w:r>
      <w:r w:rsidR="00000000">
        <w:t xml:space="preserve">Il y aurait toujours eu un de ces </w:t>
      </w:r>
      <w:proofErr w:type="spellStart"/>
      <w:r w:rsidR="00000000">
        <w:t>boundjoudoulis</w:t>
      </w:r>
      <w:proofErr w:type="spellEnd"/>
      <w:r w:rsidR="00000000">
        <w:t xml:space="preserve"> de ma</w:t>
      </w:r>
      <w:r w:rsidR="00000000">
        <w:t>l</w:t>
      </w:r>
      <w:r w:rsidR="00000000">
        <w:t xml:space="preserve">heur qui nous font payer un </w:t>
      </w:r>
      <w:proofErr w:type="spellStart"/>
      <w:r w:rsidR="00000000">
        <w:t>pata</w:t>
      </w:r>
      <w:proofErr w:type="spellEnd"/>
      <w:r>
        <w:t xml:space="preserve">, </w:t>
      </w:r>
      <w:r w:rsidR="00000000">
        <w:t>oui</w:t>
      </w:r>
      <w:r>
        <w:t xml:space="preserve">, </w:t>
      </w:r>
      <w:r w:rsidR="00000000">
        <w:t>cinq francs</w:t>
      </w:r>
      <w:r>
        <w:t xml:space="preserve">, </w:t>
      </w:r>
      <w:r w:rsidR="00000000">
        <w:t>ce qui ne co</w:t>
      </w:r>
      <w:r w:rsidR="00000000">
        <w:t>û</w:t>
      </w:r>
      <w:r w:rsidR="00000000">
        <w:t>te aux blancs qu</w:t>
      </w:r>
      <w:r>
        <w:t>’</w:t>
      </w:r>
      <w:r w:rsidR="00000000">
        <w:t xml:space="preserve">un </w:t>
      </w:r>
      <w:proofErr w:type="spellStart"/>
      <w:r w:rsidR="00000000">
        <w:t>méya</w:t>
      </w:r>
      <w:proofErr w:type="spellEnd"/>
      <w:r>
        <w:t xml:space="preserve">, – </w:t>
      </w:r>
      <w:r w:rsidR="00000000">
        <w:t>dix sous</w:t>
      </w:r>
      <w:r>
        <w:t>.</w:t>
      </w:r>
    </w:p>
    <w:p w14:paraId="604F6619" w14:textId="77777777" w:rsidR="00763276" w:rsidRDefault="00763276">
      <w:r>
        <w:t>— </w:t>
      </w:r>
      <w:r w:rsidR="00000000">
        <w:t>Ta parole est de l</w:t>
      </w:r>
      <w:r>
        <w:t>’</w:t>
      </w:r>
      <w:r w:rsidR="00000000">
        <w:t>eau claire</w:t>
      </w:r>
      <w:r>
        <w:t xml:space="preserve">, </w:t>
      </w:r>
      <w:r w:rsidR="00000000">
        <w:t xml:space="preserve">dit </w:t>
      </w:r>
      <w:proofErr w:type="spellStart"/>
      <w:r w:rsidR="00000000">
        <w:t>Yakidji</w:t>
      </w:r>
      <w:proofErr w:type="spellEnd"/>
      <w:r>
        <w:t xml:space="preserve">. </w:t>
      </w:r>
      <w:r w:rsidR="00000000">
        <w:t>Il nous faut r</w:t>
      </w:r>
      <w:r w:rsidR="00000000">
        <w:t>e</w:t>
      </w:r>
      <w:r w:rsidR="00000000">
        <w:t>mercier N</w:t>
      </w:r>
      <w:r>
        <w:t>’</w:t>
      </w:r>
      <w:proofErr w:type="spellStart"/>
      <w:r w:rsidR="00000000">
        <w:t>Gakoura</w:t>
      </w:r>
      <w:proofErr w:type="spellEnd"/>
      <w:r w:rsidR="00000000">
        <w:t xml:space="preserve"> de cette bienheureuse crise</w:t>
      </w:r>
      <w:r>
        <w:t xml:space="preserve">. </w:t>
      </w:r>
      <w:r w:rsidR="00000000">
        <w:t>Grâce à elle</w:t>
      </w:r>
      <w:r>
        <w:t xml:space="preserve">, </w:t>
      </w:r>
      <w:r w:rsidR="00000000">
        <w:t xml:space="preserve">tous les commerçants ont été obligés de regagner qui </w:t>
      </w:r>
      <w:proofErr w:type="spellStart"/>
      <w:r w:rsidR="00000000">
        <w:t>Krébedgé</w:t>
      </w:r>
      <w:proofErr w:type="spellEnd"/>
      <w:r>
        <w:t xml:space="preserve">, </w:t>
      </w:r>
      <w:r w:rsidR="00000000">
        <w:t>qui Bangui</w:t>
      </w:r>
      <w:r>
        <w:t>.</w:t>
      </w:r>
    </w:p>
    <w:p w14:paraId="3E46F394" w14:textId="77777777" w:rsidR="00763276" w:rsidRDefault="00763276">
      <w:r>
        <w:t>« </w:t>
      </w:r>
      <w:r w:rsidR="00000000">
        <w:t>Puissent-ils crever</w:t>
      </w:r>
      <w:r>
        <w:t xml:space="preserve">, </w:t>
      </w:r>
      <w:r w:rsidR="00000000">
        <w:t>la gueule ouverte et les pieds dans la pourriture</w:t>
      </w:r>
      <w:r>
        <w:t> !</w:t>
      </w:r>
    </w:p>
    <w:p w14:paraId="3D00AD9F" w14:textId="77777777" w:rsidR="00763276" w:rsidRDefault="00763276">
      <w:r>
        <w:t>— </w:t>
      </w:r>
      <w:r w:rsidR="00000000">
        <w:t>Et ce n</w:t>
      </w:r>
      <w:r>
        <w:t>’</w:t>
      </w:r>
      <w:r w:rsidR="00000000">
        <w:t>est pas tout</w:t>
      </w:r>
      <w:r>
        <w:t xml:space="preserve">. </w:t>
      </w:r>
      <w:r w:rsidR="00000000">
        <w:t>Oh</w:t>
      </w:r>
      <w:r>
        <w:t xml:space="preserve"> ! </w:t>
      </w:r>
      <w:r w:rsidR="00000000">
        <w:t>ce n</w:t>
      </w:r>
      <w:r>
        <w:t>’</w:t>
      </w:r>
      <w:r w:rsidR="00000000">
        <w:t>est pas tout</w:t>
      </w:r>
      <w:r>
        <w:t xml:space="preserve">, </w:t>
      </w:r>
      <w:r w:rsidR="00000000">
        <w:t>Batouala</w:t>
      </w:r>
      <w:r>
        <w:t>.</w:t>
      </w:r>
    </w:p>
    <w:p w14:paraId="5F6BAA60" w14:textId="77777777" w:rsidR="00763276" w:rsidRDefault="00763276">
      <w:r>
        <w:t>« </w:t>
      </w:r>
      <w:r w:rsidR="00000000">
        <w:t>À cause des grandes palabres qu</w:t>
      </w:r>
      <w:r>
        <w:t>’</w:t>
      </w:r>
      <w:r w:rsidR="00000000">
        <w:t xml:space="preserve">il y a entre les blancs </w:t>
      </w:r>
      <w:proofErr w:type="spellStart"/>
      <w:r w:rsidR="00000000">
        <w:t>z</w:t>
      </w:r>
      <w:r w:rsidR="00000000">
        <w:t>a</w:t>
      </w:r>
      <w:r w:rsidR="00000000">
        <w:t>lémans</w:t>
      </w:r>
      <w:proofErr w:type="spellEnd"/>
      <w:r w:rsidR="00000000">
        <w:t xml:space="preserve"> et blancs </w:t>
      </w:r>
      <w:proofErr w:type="spellStart"/>
      <w:r w:rsidR="00000000">
        <w:t>frandjés</w:t>
      </w:r>
      <w:proofErr w:type="spellEnd"/>
      <w:r>
        <w:t xml:space="preserve">, </w:t>
      </w:r>
      <w:r w:rsidR="00000000">
        <w:t>on embarque pour M</w:t>
      </w:r>
      <w:r>
        <w:t>’</w:t>
      </w:r>
      <w:r w:rsidR="00000000">
        <w:t xml:space="preserve">Poutou les </w:t>
      </w:r>
      <w:r>
        <w:t>« </w:t>
      </w:r>
      <w:proofErr w:type="spellStart"/>
      <w:r w:rsidR="00000000">
        <w:t>yongorogombés</w:t>
      </w:r>
      <w:proofErr w:type="spellEnd"/>
      <w:r>
        <w:t> ».</w:t>
      </w:r>
    </w:p>
    <w:p w14:paraId="422408EC" w14:textId="77777777" w:rsidR="00763276" w:rsidRDefault="00763276">
      <w:r>
        <w:t>« </w:t>
      </w:r>
      <w:r w:rsidR="00000000">
        <w:t>Oui tous les longs fusils</w:t>
      </w:r>
      <w:r>
        <w:t xml:space="preserve">, </w:t>
      </w:r>
      <w:r w:rsidR="00000000">
        <w:t>toute cette racaille de tirailleurs vont guerroyer à M</w:t>
      </w:r>
      <w:r>
        <w:t>’</w:t>
      </w:r>
      <w:r w:rsidR="00000000">
        <w:t>Poutou</w:t>
      </w:r>
      <w:r>
        <w:t>.</w:t>
      </w:r>
    </w:p>
    <w:p w14:paraId="22CCAA0B" w14:textId="77777777" w:rsidR="00763276" w:rsidRDefault="00763276">
      <w:r>
        <w:lastRenderedPageBreak/>
        <w:t>« </w:t>
      </w:r>
      <w:r w:rsidR="00000000">
        <w:t>Il est probable que nos maîtres actuels iront les rejoindre</w:t>
      </w:r>
      <w:r>
        <w:t xml:space="preserve">. </w:t>
      </w:r>
      <w:r w:rsidR="00000000">
        <w:t>Je crois cela</w:t>
      </w:r>
      <w:r>
        <w:t xml:space="preserve">, </w:t>
      </w:r>
      <w:r w:rsidR="00000000">
        <w:t>moi</w:t>
      </w:r>
      <w:r>
        <w:t xml:space="preserve">, </w:t>
      </w:r>
      <w:proofErr w:type="spellStart"/>
      <w:r w:rsidR="00000000">
        <w:t>Yabada</w:t>
      </w:r>
      <w:proofErr w:type="spellEnd"/>
      <w:r>
        <w:t>.</w:t>
      </w:r>
    </w:p>
    <w:p w14:paraId="56289B50" w14:textId="77777777" w:rsidR="00763276" w:rsidRDefault="00763276">
      <w:r>
        <w:t>— </w:t>
      </w:r>
      <w:proofErr w:type="spellStart"/>
      <w:r w:rsidR="00000000">
        <w:t>Yabao</w:t>
      </w:r>
      <w:proofErr w:type="spellEnd"/>
      <w:r>
        <w:t xml:space="preserve">, </w:t>
      </w:r>
      <w:r w:rsidR="00000000">
        <w:t>chevrota le vieux père de Batouala</w:t>
      </w:r>
      <w:r>
        <w:t xml:space="preserve">, </w:t>
      </w:r>
      <w:r w:rsidR="00000000">
        <w:t>aussi vrai que sont mes cheveux blancs</w:t>
      </w:r>
      <w:r>
        <w:t xml:space="preserve">, </w:t>
      </w:r>
      <w:r w:rsidR="00000000">
        <w:t>ce que je crois à mon tour</w:t>
      </w:r>
      <w:r>
        <w:t xml:space="preserve">, </w:t>
      </w:r>
      <w:r w:rsidR="00000000">
        <w:t>c</w:t>
      </w:r>
      <w:r>
        <w:t>’</w:t>
      </w:r>
      <w:r w:rsidR="00000000">
        <w:t xml:space="preserve">est que tu prends des </w:t>
      </w:r>
      <w:proofErr w:type="spellStart"/>
      <w:r w:rsidR="00000000">
        <w:t>kagas</w:t>
      </w:r>
      <w:proofErr w:type="spellEnd"/>
      <w:r w:rsidR="00000000">
        <w:t xml:space="preserve"> pour des rivières et tes désirs pour des réal</w:t>
      </w:r>
      <w:r w:rsidR="00000000">
        <w:t>i</w:t>
      </w:r>
      <w:r w:rsidR="00000000">
        <w:t>tés</w:t>
      </w:r>
      <w:r>
        <w:t>.</w:t>
      </w:r>
    </w:p>
    <w:p w14:paraId="6A328A9A" w14:textId="77777777" w:rsidR="00763276" w:rsidRDefault="00763276">
      <w:r>
        <w:t>« </w:t>
      </w:r>
      <w:r w:rsidR="00000000">
        <w:t xml:space="preserve">Il y aura bientôt plus de trois saisons de pluies que </w:t>
      </w:r>
      <w:proofErr w:type="spellStart"/>
      <w:r w:rsidR="00000000">
        <w:t>fran</w:t>
      </w:r>
      <w:r w:rsidR="00000000">
        <w:t>d</w:t>
      </w:r>
      <w:r w:rsidR="00000000">
        <w:t>jés</w:t>
      </w:r>
      <w:proofErr w:type="spellEnd"/>
      <w:r w:rsidR="00000000">
        <w:t xml:space="preserve"> et </w:t>
      </w:r>
      <w:proofErr w:type="spellStart"/>
      <w:r w:rsidR="00000000">
        <w:t>zalémans</w:t>
      </w:r>
      <w:proofErr w:type="spellEnd"/>
      <w:r w:rsidR="00000000">
        <w:t xml:space="preserve"> palabrent</w:t>
      </w:r>
      <w:r>
        <w:t>.</w:t>
      </w:r>
    </w:p>
    <w:p w14:paraId="011E5D11" w14:textId="6EDB32A3" w:rsidR="00000000" w:rsidRDefault="00763276">
      <w:r>
        <w:t>« </w:t>
      </w:r>
      <w:r w:rsidR="00000000">
        <w:t xml:space="preserve">Les </w:t>
      </w:r>
      <w:proofErr w:type="spellStart"/>
      <w:r w:rsidR="00000000">
        <w:t>frandjés</w:t>
      </w:r>
      <w:proofErr w:type="spellEnd"/>
      <w:r w:rsidR="00000000">
        <w:t xml:space="preserve"> d</w:t>
      </w:r>
      <w:r>
        <w:t>’</w:t>
      </w:r>
      <w:r w:rsidR="00000000">
        <w:t>ici ont-ils l</w:t>
      </w:r>
      <w:r>
        <w:t>’</w:t>
      </w:r>
      <w:r w:rsidR="00000000">
        <w:t>air de vouloir s</w:t>
      </w:r>
      <w:r>
        <w:t>’</w:t>
      </w:r>
      <w:r w:rsidR="00000000">
        <w:t>en aller</w:t>
      </w:r>
      <w:r>
        <w:t xml:space="preserve"> ? </w:t>
      </w:r>
      <w:r w:rsidR="00000000">
        <w:t>Non pas</w:t>
      </w:r>
      <w:r>
        <w:t xml:space="preserve">. </w:t>
      </w:r>
      <w:r w:rsidR="00000000">
        <w:t>Il y a du danger là-bas</w:t>
      </w:r>
      <w:r>
        <w:t xml:space="preserve">. </w:t>
      </w:r>
      <w:r w:rsidR="00000000">
        <w:t>Pourquoi iraient-ils s</w:t>
      </w:r>
      <w:r>
        <w:t>’</w:t>
      </w:r>
      <w:r w:rsidR="00000000">
        <w:t>y faire tuer</w:t>
      </w:r>
      <w:r>
        <w:t xml:space="preserve"> ? </w:t>
      </w:r>
      <w:r w:rsidR="00000000">
        <w:t>chacun tient à sa peau</w:t>
      </w:r>
      <w:r>
        <w:t xml:space="preserve">. </w:t>
      </w:r>
      <w:proofErr w:type="spellStart"/>
      <w:r w:rsidR="00000000">
        <w:t>Yabada</w:t>
      </w:r>
      <w:proofErr w:type="spellEnd"/>
      <w:r>
        <w:t>. »</w:t>
      </w:r>
    </w:p>
    <w:p w14:paraId="7823B394" w14:textId="77777777" w:rsidR="00763276" w:rsidRDefault="00000000">
      <w:r>
        <w:t>Les rires reprirent de plus belle</w:t>
      </w:r>
      <w:r w:rsidR="00763276">
        <w:t>.</w:t>
      </w:r>
    </w:p>
    <w:p w14:paraId="6BFE1E07" w14:textId="77777777" w:rsidR="00763276" w:rsidRDefault="00763276">
      <w:r>
        <w:t>« </w:t>
      </w:r>
      <w:r w:rsidR="00000000">
        <w:t>Tu as toujours raison</w:t>
      </w:r>
      <w:r>
        <w:t xml:space="preserve">, </w:t>
      </w:r>
      <w:r w:rsidR="00000000">
        <w:t>l</w:t>
      </w:r>
      <w:r>
        <w:t>’</w:t>
      </w:r>
      <w:r w:rsidR="00000000">
        <w:t>ancien</w:t>
      </w:r>
      <w:r>
        <w:t xml:space="preserve">, </w:t>
      </w:r>
      <w:r w:rsidR="00000000">
        <w:t>je le reconnais</w:t>
      </w:r>
      <w:r>
        <w:t xml:space="preserve">. </w:t>
      </w:r>
      <w:r w:rsidR="00000000">
        <w:t xml:space="preserve">Mais tu me permettras de souhaiter que ces </w:t>
      </w:r>
      <w:proofErr w:type="spellStart"/>
      <w:r w:rsidR="00000000">
        <w:t>frandjés</w:t>
      </w:r>
      <w:proofErr w:type="spellEnd"/>
      <w:r w:rsidR="00000000">
        <w:t xml:space="preserve"> soient battus par des </w:t>
      </w:r>
      <w:proofErr w:type="spellStart"/>
      <w:r w:rsidR="00000000">
        <w:t>zalémans</w:t>
      </w:r>
      <w:proofErr w:type="spellEnd"/>
      <w:r>
        <w:t>.</w:t>
      </w:r>
    </w:p>
    <w:p w14:paraId="4BCBD12C" w14:textId="77777777" w:rsidR="00763276" w:rsidRDefault="00763276">
      <w:r>
        <w:t>— </w:t>
      </w:r>
      <w:r w:rsidR="00000000">
        <w:t>Ah</w:t>
      </w:r>
      <w:r>
        <w:t xml:space="preserve"> ! </w:t>
      </w:r>
      <w:proofErr w:type="spellStart"/>
      <w:r w:rsidR="00000000">
        <w:t>boundoua</w:t>
      </w:r>
      <w:proofErr w:type="spellEnd"/>
      <w:r w:rsidR="00000000">
        <w:t xml:space="preserve"> de </w:t>
      </w:r>
      <w:proofErr w:type="spellStart"/>
      <w:r w:rsidR="00000000">
        <w:t>Yabada</w:t>
      </w:r>
      <w:proofErr w:type="spellEnd"/>
      <w:r>
        <w:t xml:space="preserve">. </w:t>
      </w:r>
      <w:proofErr w:type="spellStart"/>
      <w:r w:rsidR="00000000">
        <w:t>Zalémans</w:t>
      </w:r>
      <w:proofErr w:type="spellEnd"/>
      <w:r>
        <w:t xml:space="preserve">, </w:t>
      </w:r>
      <w:proofErr w:type="spellStart"/>
      <w:r w:rsidR="00000000">
        <w:t>frandjés</w:t>
      </w:r>
      <w:proofErr w:type="spellEnd"/>
      <w:r>
        <w:t xml:space="preserve"> : </w:t>
      </w:r>
      <w:r w:rsidR="00000000">
        <w:t>ce sont toujours des blancs</w:t>
      </w:r>
      <w:r>
        <w:t xml:space="preserve"> ! </w:t>
      </w:r>
      <w:r w:rsidR="00000000">
        <w:t>Alors pourquoi changer</w:t>
      </w:r>
      <w:r>
        <w:t xml:space="preserve"> ? </w:t>
      </w:r>
      <w:r w:rsidR="00000000">
        <w:t xml:space="preserve">Nous sommes asservis aux </w:t>
      </w:r>
      <w:proofErr w:type="spellStart"/>
      <w:r w:rsidR="00000000">
        <w:t>frandjés</w:t>
      </w:r>
      <w:proofErr w:type="spellEnd"/>
      <w:r>
        <w:t xml:space="preserve">, </w:t>
      </w:r>
      <w:r w:rsidR="00000000">
        <w:t>nous connaissons leurs qualités et leurs défauts</w:t>
      </w:r>
      <w:r>
        <w:t xml:space="preserve">. </w:t>
      </w:r>
      <w:r w:rsidR="00000000">
        <w:t>Ils s</w:t>
      </w:r>
      <w:r>
        <w:t>’</w:t>
      </w:r>
      <w:r w:rsidR="00000000">
        <w:t xml:space="preserve">amusent de nous comme un </w:t>
      </w:r>
      <w:r>
        <w:t>« </w:t>
      </w:r>
      <w:proofErr w:type="spellStart"/>
      <w:r w:rsidR="00000000">
        <w:t>niaou</w:t>
      </w:r>
      <w:proofErr w:type="spellEnd"/>
      <w:r>
        <w:t> »</w:t>
      </w:r>
      <w:r w:rsidR="00000000">
        <w:t xml:space="preserve"> d</w:t>
      </w:r>
      <w:r>
        <w:t>’</w:t>
      </w:r>
      <w:r w:rsidR="00000000">
        <w:t>une so</w:t>
      </w:r>
      <w:r w:rsidR="00000000">
        <w:t>u</w:t>
      </w:r>
      <w:r w:rsidR="00000000">
        <w:t>ris</w:t>
      </w:r>
      <w:r>
        <w:t>.</w:t>
      </w:r>
    </w:p>
    <w:p w14:paraId="41649EA8" w14:textId="77777777" w:rsidR="00763276" w:rsidRDefault="00763276">
      <w:r>
        <w:t>« </w:t>
      </w:r>
      <w:r w:rsidR="00000000">
        <w:t xml:space="preserve">Le </w:t>
      </w:r>
      <w:proofErr w:type="spellStart"/>
      <w:r w:rsidR="00000000">
        <w:t>niaou</w:t>
      </w:r>
      <w:proofErr w:type="spellEnd"/>
      <w:r w:rsidR="00000000">
        <w:t xml:space="preserve"> finit toujours de dévorer la souris dont il jouait</w:t>
      </w:r>
      <w:r>
        <w:t xml:space="preserve">. </w:t>
      </w:r>
      <w:r w:rsidR="00000000">
        <w:t>Puisque tôt ou tard nous devons être tués et mangés</w:t>
      </w:r>
      <w:r>
        <w:t xml:space="preserve">, </w:t>
      </w:r>
      <w:r w:rsidR="00000000">
        <w:t>à quoi bon souhaiter d</w:t>
      </w:r>
      <w:r>
        <w:t>’</w:t>
      </w:r>
      <w:r w:rsidR="00000000">
        <w:t xml:space="preserve">autres </w:t>
      </w:r>
      <w:proofErr w:type="spellStart"/>
      <w:r w:rsidR="00000000">
        <w:t>niaous</w:t>
      </w:r>
      <w:proofErr w:type="spellEnd"/>
      <w:r w:rsidR="00000000">
        <w:t xml:space="preserve"> que ceux que nous avons</w:t>
      </w:r>
      <w:r>
        <w:t> ?</w:t>
      </w:r>
    </w:p>
    <w:p w14:paraId="6AD15104" w14:textId="65246C89" w:rsidR="00000000" w:rsidRDefault="00763276">
      <w:r>
        <w:t>« </w:t>
      </w:r>
      <w:r w:rsidR="00000000">
        <w:t>Tel n</w:t>
      </w:r>
      <w:r>
        <w:t>’</w:t>
      </w:r>
      <w:r w:rsidR="00000000">
        <w:t>évite des bœufs sauvages que pour tomber sur une panthère à l</w:t>
      </w:r>
      <w:r>
        <w:t>’</w:t>
      </w:r>
      <w:r w:rsidR="00000000">
        <w:t>affût</w:t>
      </w:r>
      <w:r>
        <w:t>. »</w:t>
      </w:r>
    </w:p>
    <w:p w14:paraId="216E42D4" w14:textId="77777777" w:rsidR="00763276" w:rsidRDefault="00000000">
      <w:r>
        <w:t>La discussion devenait générale</w:t>
      </w:r>
      <w:r w:rsidR="00763276">
        <w:t>.</w:t>
      </w:r>
    </w:p>
    <w:p w14:paraId="7D2E8638" w14:textId="77777777" w:rsidR="00763276" w:rsidRDefault="00763276">
      <w:r>
        <w:lastRenderedPageBreak/>
        <w:t>« </w:t>
      </w:r>
      <w:r w:rsidR="00000000">
        <w:t>Il a raison</w:t>
      </w:r>
      <w:r>
        <w:t xml:space="preserve">. </w:t>
      </w:r>
      <w:r w:rsidR="00000000">
        <w:t>Pourquoi changer</w:t>
      </w:r>
      <w:r>
        <w:t xml:space="preserve"> ? </w:t>
      </w:r>
      <w:r w:rsidR="00000000">
        <w:t>Les successeurs seront peut-être pires</w:t>
      </w:r>
      <w:r>
        <w:t>.</w:t>
      </w:r>
    </w:p>
    <w:p w14:paraId="3BE3AEA5" w14:textId="77777777" w:rsidR="00763276" w:rsidRDefault="00763276">
      <w:r>
        <w:t>— </w:t>
      </w:r>
      <w:r w:rsidR="00000000">
        <w:t>Ils ne nous aiment pas</w:t>
      </w:r>
      <w:r>
        <w:t xml:space="preserve">. </w:t>
      </w:r>
      <w:r w:rsidR="00000000">
        <w:t>Et nous les payons en retour</w:t>
      </w:r>
      <w:r>
        <w:t>.</w:t>
      </w:r>
    </w:p>
    <w:p w14:paraId="77A0F492" w14:textId="77777777" w:rsidR="00763276" w:rsidRDefault="00763276">
      <w:r>
        <w:t>— </w:t>
      </w:r>
      <w:r w:rsidR="00000000">
        <w:t>Nous devrions les massacrer</w:t>
      </w:r>
      <w:r>
        <w:t>.</w:t>
      </w:r>
    </w:p>
    <w:p w14:paraId="713E322F" w14:textId="77777777" w:rsidR="00763276" w:rsidRDefault="00763276">
      <w:r>
        <w:t>— </w:t>
      </w:r>
      <w:r w:rsidR="00000000">
        <w:t>C</w:t>
      </w:r>
      <w:r>
        <w:t>’</w:t>
      </w:r>
      <w:r w:rsidR="00000000">
        <w:t>est ça</w:t>
      </w:r>
      <w:r>
        <w:t>.</w:t>
      </w:r>
    </w:p>
    <w:p w14:paraId="0976A7F2" w14:textId="77777777" w:rsidR="00763276" w:rsidRDefault="00763276">
      <w:r>
        <w:t>— </w:t>
      </w:r>
      <w:r w:rsidR="00000000">
        <w:t>Nous les massacrerons</w:t>
      </w:r>
      <w:r>
        <w:t xml:space="preserve">, </w:t>
      </w:r>
      <w:r w:rsidR="00000000">
        <w:t>un jour</w:t>
      </w:r>
      <w:r>
        <w:t xml:space="preserve">, </w:t>
      </w:r>
      <w:r w:rsidR="00000000">
        <w:t>très tard</w:t>
      </w:r>
      <w:r>
        <w:t>…</w:t>
      </w:r>
    </w:p>
    <w:p w14:paraId="62345A4A" w14:textId="77777777" w:rsidR="00763276" w:rsidRDefault="00763276">
      <w:r>
        <w:t>— </w:t>
      </w:r>
      <w:r w:rsidR="00000000">
        <w:t xml:space="preserve">Lorsque </w:t>
      </w:r>
      <w:proofErr w:type="spellStart"/>
      <w:r w:rsidR="00000000">
        <w:t>banziris</w:t>
      </w:r>
      <w:proofErr w:type="spellEnd"/>
      <w:r>
        <w:t xml:space="preserve">, </w:t>
      </w:r>
      <w:proofErr w:type="spellStart"/>
      <w:r w:rsidR="00000000">
        <w:t>yakomas</w:t>
      </w:r>
      <w:proofErr w:type="spellEnd"/>
      <w:r>
        <w:t xml:space="preserve">, </w:t>
      </w:r>
      <w:proofErr w:type="spellStart"/>
      <w:r w:rsidR="00000000">
        <w:t>goubous</w:t>
      </w:r>
      <w:proofErr w:type="spellEnd"/>
      <w:r>
        <w:t xml:space="preserve">, </w:t>
      </w:r>
      <w:proofErr w:type="spellStart"/>
      <w:r w:rsidR="00000000">
        <w:t>sabangas</w:t>
      </w:r>
      <w:proofErr w:type="spellEnd"/>
      <w:r>
        <w:t xml:space="preserve">, </w:t>
      </w:r>
      <w:proofErr w:type="spellStart"/>
      <w:r w:rsidR="00000000">
        <w:t>dacpas</w:t>
      </w:r>
      <w:proofErr w:type="spellEnd"/>
      <w:r>
        <w:t xml:space="preserve">, </w:t>
      </w:r>
      <w:r w:rsidR="00000000">
        <w:t>enfin tous ceux qui parlent banda</w:t>
      </w:r>
      <w:r>
        <w:t xml:space="preserve">, </w:t>
      </w:r>
      <w:proofErr w:type="spellStart"/>
      <w:r w:rsidR="00000000">
        <w:t>mandjia</w:t>
      </w:r>
      <w:proofErr w:type="spellEnd"/>
      <w:r w:rsidR="00000000">
        <w:t xml:space="preserve"> ou </w:t>
      </w:r>
      <w:proofErr w:type="spellStart"/>
      <w:r w:rsidR="00000000">
        <w:t>sango</w:t>
      </w:r>
      <w:proofErr w:type="spellEnd"/>
      <w:r>
        <w:t xml:space="preserve">, </w:t>
      </w:r>
      <w:r w:rsidR="00000000">
        <w:t>ayant r</w:t>
      </w:r>
      <w:r w:rsidR="00000000">
        <w:t>e</w:t>
      </w:r>
      <w:r w:rsidR="00000000">
        <w:t>noncé leurs anciennes querelles</w:t>
      </w:r>
      <w:r>
        <w:t>.</w:t>
      </w:r>
    </w:p>
    <w:p w14:paraId="6B7CBD0B" w14:textId="77777777" w:rsidR="00763276" w:rsidRDefault="00763276">
      <w:r>
        <w:t>— </w:t>
      </w:r>
      <w:r w:rsidR="00000000">
        <w:t>En ce temps-là</w:t>
      </w:r>
      <w:r>
        <w:t xml:space="preserve">, </w:t>
      </w:r>
      <w:r w:rsidR="00000000">
        <w:t>on verra la Bamba remonter à sa source</w:t>
      </w:r>
      <w:r>
        <w:t>.</w:t>
      </w:r>
    </w:p>
    <w:p w14:paraId="4C55E4A9" w14:textId="0D78B9CE" w:rsidR="00000000" w:rsidRDefault="00763276">
      <w:r>
        <w:t>— </w:t>
      </w:r>
      <w:r w:rsidR="00000000">
        <w:t xml:space="preserve">Et </w:t>
      </w:r>
      <w:proofErr w:type="spellStart"/>
      <w:r w:rsidR="00000000">
        <w:t>Macoudé</w:t>
      </w:r>
      <w:proofErr w:type="spellEnd"/>
      <w:r w:rsidR="00000000">
        <w:t xml:space="preserve"> attraper la lune dans ses nasses</w:t>
      </w:r>
      <w:r>
        <w:t>. »</w:t>
      </w:r>
    </w:p>
    <w:p w14:paraId="1AF46FBE" w14:textId="77777777" w:rsidR="00763276" w:rsidRDefault="00000000">
      <w:r>
        <w:t>Les rires recommencèrent et se prolongèrent</w:t>
      </w:r>
      <w:r w:rsidR="00763276">
        <w:t xml:space="preserve">, </w:t>
      </w:r>
      <w:r>
        <w:t>de telle sorte que l</w:t>
      </w:r>
      <w:r w:rsidR="00763276">
        <w:t>’</w:t>
      </w:r>
      <w:r>
        <w:t>on n</w:t>
      </w:r>
      <w:r w:rsidR="00763276">
        <w:t>’</w:t>
      </w:r>
      <w:r>
        <w:t>entendait presque pas une immense lointaine r</w:t>
      </w:r>
      <w:r>
        <w:t>u</w:t>
      </w:r>
      <w:r>
        <w:t>meur</w:t>
      </w:r>
      <w:r w:rsidR="00763276">
        <w:t>.</w:t>
      </w:r>
    </w:p>
    <w:p w14:paraId="09975F5A" w14:textId="77777777" w:rsidR="00763276" w:rsidRDefault="00763276">
      <w:r>
        <w:t>« </w:t>
      </w:r>
      <w:r w:rsidR="00000000">
        <w:t>Ou vous êtes tous des fils de chien</w:t>
      </w:r>
      <w:r>
        <w:t xml:space="preserve">, </w:t>
      </w:r>
      <w:r w:rsidR="00000000">
        <w:t>cria Batouala</w:t>
      </w:r>
      <w:r>
        <w:t xml:space="preserve">, </w:t>
      </w:r>
      <w:r w:rsidR="00000000">
        <w:t xml:space="preserve">ivre de chanvre et de </w:t>
      </w:r>
      <w:proofErr w:type="spellStart"/>
      <w:r w:rsidR="00000000">
        <w:t>kémé</w:t>
      </w:r>
      <w:proofErr w:type="spellEnd"/>
      <w:r>
        <w:t xml:space="preserve">, </w:t>
      </w:r>
      <w:r w:rsidR="00000000">
        <w:t>ou vous êtes tous déjà plus saouls que moi</w:t>
      </w:r>
      <w:r>
        <w:t> !</w:t>
      </w:r>
    </w:p>
    <w:p w14:paraId="02098145" w14:textId="77777777" w:rsidR="00763276" w:rsidRDefault="00763276">
      <w:r>
        <w:t>« </w:t>
      </w:r>
      <w:r w:rsidR="00000000">
        <w:t>Êtes-vous des hommes</w:t>
      </w:r>
      <w:r>
        <w:t xml:space="preserve">, </w:t>
      </w:r>
      <w:r w:rsidR="00000000">
        <w:t>oui ou non</w:t>
      </w:r>
      <w:r>
        <w:t xml:space="preserve"> ? </w:t>
      </w:r>
      <w:r w:rsidR="00000000">
        <w:t xml:space="preserve">Les </w:t>
      </w:r>
      <w:r>
        <w:t>« </w:t>
      </w:r>
      <w:proofErr w:type="spellStart"/>
      <w:r w:rsidR="00000000">
        <w:t>bazi</w:t>
      </w:r>
      <w:r>
        <w:t>’</w:t>
      </w:r>
      <w:r w:rsidR="00000000">
        <w:t>nguérs</w:t>
      </w:r>
      <w:proofErr w:type="spellEnd"/>
      <w:r>
        <w:t> »</w:t>
      </w:r>
      <w:r w:rsidR="00000000">
        <w:t xml:space="preserve"> de </w:t>
      </w:r>
      <w:proofErr w:type="spellStart"/>
      <w:r w:rsidR="00000000">
        <w:t>Senoussou</w:t>
      </w:r>
      <w:proofErr w:type="spellEnd"/>
      <w:r w:rsidR="00000000">
        <w:t xml:space="preserve"> vous auraient-ils châtrés</w:t>
      </w:r>
      <w:r>
        <w:t xml:space="preserve"> ? </w:t>
      </w:r>
      <w:r w:rsidR="00000000">
        <w:t>Je ne sais</w:t>
      </w:r>
      <w:r>
        <w:t xml:space="preserve">. </w:t>
      </w:r>
      <w:r w:rsidR="00000000">
        <w:t>En tout cas</w:t>
      </w:r>
      <w:r>
        <w:t xml:space="preserve">, </w:t>
      </w:r>
      <w:r w:rsidR="00000000">
        <w:t>moi qui vous parle</w:t>
      </w:r>
      <w:r>
        <w:t xml:space="preserve">, </w:t>
      </w:r>
      <w:r w:rsidR="00000000">
        <w:t>je ne peux pas ne pas exécrer les blancs</w:t>
      </w:r>
      <w:r>
        <w:t> !</w:t>
      </w:r>
    </w:p>
    <w:p w14:paraId="3BDD6397" w14:textId="77777777" w:rsidR="00763276" w:rsidRDefault="00763276">
      <w:r>
        <w:t>« </w:t>
      </w:r>
      <w:r w:rsidR="00000000">
        <w:t>Je revois le temps où les m</w:t>
      </w:r>
      <w:r>
        <w:t>’</w:t>
      </w:r>
      <w:r w:rsidR="00000000">
        <w:t>bis vivaient heureux</w:t>
      </w:r>
      <w:r>
        <w:t xml:space="preserve">, </w:t>
      </w:r>
      <w:r w:rsidR="00000000">
        <w:t>tranqui</w:t>
      </w:r>
      <w:r w:rsidR="00000000">
        <w:t>l</w:t>
      </w:r>
      <w:r w:rsidR="00000000">
        <w:t>les</w:t>
      </w:r>
      <w:r>
        <w:t xml:space="preserve">, </w:t>
      </w:r>
      <w:r w:rsidR="00000000">
        <w:t xml:space="preserve">au long du fleuve </w:t>
      </w:r>
      <w:proofErr w:type="spellStart"/>
      <w:r w:rsidR="00000000">
        <w:t>Nioubangui</w:t>
      </w:r>
      <w:proofErr w:type="spellEnd"/>
      <w:r>
        <w:t xml:space="preserve">, </w:t>
      </w:r>
      <w:r w:rsidR="00000000">
        <w:t xml:space="preserve">entre </w:t>
      </w:r>
      <w:proofErr w:type="spellStart"/>
      <w:r w:rsidR="00000000">
        <w:t>Bessou-Kémo</w:t>
      </w:r>
      <w:proofErr w:type="spellEnd"/>
      <w:r w:rsidR="00000000">
        <w:t xml:space="preserve"> et </w:t>
      </w:r>
      <w:proofErr w:type="spellStart"/>
      <w:r w:rsidR="00000000">
        <w:t>Kémo</w:t>
      </w:r>
      <w:proofErr w:type="spellEnd"/>
      <w:r w:rsidR="00000000">
        <w:t>-Ouadda</w:t>
      </w:r>
      <w:r>
        <w:t>.</w:t>
      </w:r>
    </w:p>
    <w:p w14:paraId="0CD6B6E8" w14:textId="77777777" w:rsidR="00763276" w:rsidRDefault="00763276">
      <w:r>
        <w:lastRenderedPageBreak/>
        <w:t>« </w:t>
      </w:r>
      <w:r w:rsidR="00000000">
        <w:t>Dès qu</w:t>
      </w:r>
      <w:r>
        <w:t>’</w:t>
      </w:r>
      <w:r w:rsidR="00000000">
        <w:t>apparurent les premiers blancs</w:t>
      </w:r>
      <w:r>
        <w:t xml:space="preserve">, </w:t>
      </w:r>
      <w:r w:rsidR="00000000">
        <w:t>emportant fét</w:t>
      </w:r>
      <w:r w:rsidR="00000000">
        <w:t>i</w:t>
      </w:r>
      <w:r w:rsidR="00000000">
        <w:t>ches</w:t>
      </w:r>
      <w:r>
        <w:t xml:space="preserve">, </w:t>
      </w:r>
      <w:r w:rsidR="00000000">
        <w:t>marmites</w:t>
      </w:r>
      <w:r>
        <w:t xml:space="preserve">, </w:t>
      </w:r>
      <w:r w:rsidR="00000000">
        <w:t>poules</w:t>
      </w:r>
      <w:r>
        <w:t xml:space="preserve">, </w:t>
      </w:r>
      <w:r w:rsidR="00000000">
        <w:t>nattes</w:t>
      </w:r>
      <w:r>
        <w:t xml:space="preserve">, </w:t>
      </w:r>
      <w:r w:rsidR="00000000">
        <w:t>chiens</w:t>
      </w:r>
      <w:r>
        <w:t xml:space="preserve">, </w:t>
      </w:r>
      <w:r w:rsidR="00000000">
        <w:t>femmes</w:t>
      </w:r>
      <w:r>
        <w:t xml:space="preserve">, </w:t>
      </w:r>
      <w:r w:rsidR="00000000">
        <w:t>cabris</w:t>
      </w:r>
      <w:r>
        <w:t xml:space="preserve">, </w:t>
      </w:r>
      <w:r w:rsidR="00000000">
        <w:t>enfants</w:t>
      </w:r>
      <w:r>
        <w:t xml:space="preserve">, </w:t>
      </w:r>
      <w:r w:rsidR="00000000">
        <w:t>canards</w:t>
      </w:r>
      <w:r>
        <w:t xml:space="preserve">, </w:t>
      </w:r>
      <w:r w:rsidR="00000000">
        <w:t>la plupart d</w:t>
      </w:r>
      <w:r>
        <w:t>’</w:t>
      </w:r>
      <w:r w:rsidR="00000000">
        <w:t xml:space="preserve">entre nous se retirèrent aux environs de </w:t>
      </w:r>
      <w:proofErr w:type="spellStart"/>
      <w:r w:rsidR="00000000">
        <w:t>Krébedgé</w:t>
      </w:r>
      <w:proofErr w:type="spellEnd"/>
      <w:r>
        <w:t>.</w:t>
      </w:r>
    </w:p>
    <w:p w14:paraId="6A1C041D" w14:textId="77777777" w:rsidR="00763276" w:rsidRDefault="00763276">
      <w:r>
        <w:t>« </w:t>
      </w:r>
      <w:r w:rsidR="00000000">
        <w:t>J</w:t>
      </w:r>
      <w:r>
        <w:t>’</w:t>
      </w:r>
      <w:r w:rsidR="00000000">
        <w:t>étais bien petit</w:t>
      </w:r>
      <w:r>
        <w:t xml:space="preserve">, </w:t>
      </w:r>
      <w:r w:rsidR="00000000">
        <w:t>alors</w:t>
      </w:r>
      <w:r>
        <w:t>.</w:t>
      </w:r>
    </w:p>
    <w:p w14:paraId="79773A02" w14:textId="77777777" w:rsidR="00763276" w:rsidRDefault="00763276">
      <w:r>
        <w:t>« </w:t>
      </w:r>
      <w:r w:rsidR="00000000">
        <w:t>Luttes à soutenir</w:t>
      </w:r>
      <w:r>
        <w:t xml:space="preserve">, </w:t>
      </w:r>
      <w:r w:rsidR="00000000">
        <w:t>cases à construire</w:t>
      </w:r>
      <w:r>
        <w:t xml:space="preserve">, </w:t>
      </w:r>
      <w:r w:rsidR="00000000">
        <w:t>plantations à ens</w:t>
      </w:r>
      <w:r w:rsidR="00000000">
        <w:t>e</w:t>
      </w:r>
      <w:r w:rsidR="00000000">
        <w:t>mencer</w:t>
      </w:r>
      <w:r>
        <w:t xml:space="preserve"> ! </w:t>
      </w:r>
      <w:r w:rsidR="00000000">
        <w:t>Efforts vains</w:t>
      </w:r>
      <w:r>
        <w:t xml:space="preserve">… </w:t>
      </w:r>
      <w:r w:rsidR="00000000">
        <w:t>Les blancs s</w:t>
      </w:r>
      <w:r>
        <w:t>’</w:t>
      </w:r>
      <w:r w:rsidR="00000000">
        <w:t xml:space="preserve">établissent à </w:t>
      </w:r>
      <w:proofErr w:type="spellStart"/>
      <w:r w:rsidR="00000000">
        <w:t>Krébedgé</w:t>
      </w:r>
      <w:proofErr w:type="spellEnd"/>
      <w:r>
        <w:t>.</w:t>
      </w:r>
    </w:p>
    <w:p w14:paraId="122628F0" w14:textId="77777777" w:rsidR="00763276" w:rsidRDefault="00763276">
      <w:r>
        <w:t>« </w:t>
      </w:r>
      <w:r w:rsidR="00000000">
        <w:t>Nouvelle fuite de notre part</w:t>
      </w:r>
      <w:r>
        <w:t xml:space="preserve">. </w:t>
      </w:r>
      <w:r w:rsidR="00000000">
        <w:t>Griko nous plaît</w:t>
      </w:r>
      <w:r>
        <w:t xml:space="preserve">. </w:t>
      </w:r>
      <w:r w:rsidR="00000000">
        <w:t>Nous nous arrêtons à Griko</w:t>
      </w:r>
      <w:r>
        <w:t xml:space="preserve">. </w:t>
      </w:r>
      <w:r w:rsidR="00000000">
        <w:t>Les mêmes difficultés que naguère accomp</w:t>
      </w:r>
      <w:r w:rsidR="00000000">
        <w:t>a</w:t>
      </w:r>
      <w:r w:rsidR="00000000">
        <w:t>gnent notre installation</w:t>
      </w:r>
      <w:r>
        <w:t>.</w:t>
      </w:r>
    </w:p>
    <w:p w14:paraId="77290577" w14:textId="77777777" w:rsidR="00763276" w:rsidRDefault="00763276">
      <w:r>
        <w:t>« </w:t>
      </w:r>
      <w:r w:rsidR="00000000">
        <w:t>On va pouvoir respirer à l</w:t>
      </w:r>
      <w:r>
        <w:t>’</w:t>
      </w:r>
      <w:r w:rsidR="00000000">
        <w:t>aise</w:t>
      </w:r>
      <w:r>
        <w:t xml:space="preserve">. </w:t>
      </w:r>
      <w:r w:rsidR="00000000">
        <w:t>Erreur</w:t>
      </w:r>
      <w:r>
        <w:t xml:space="preserve"> ! </w:t>
      </w:r>
      <w:r w:rsidR="00000000">
        <w:t>Les blancs</w:t>
      </w:r>
      <w:r>
        <w:t xml:space="preserve">, </w:t>
      </w:r>
      <w:r w:rsidR="00000000">
        <w:t>e</w:t>
      </w:r>
      <w:r w:rsidR="00000000">
        <w:t>n</w:t>
      </w:r>
      <w:r w:rsidR="00000000">
        <w:t>core eux</w:t>
      </w:r>
      <w:r>
        <w:t xml:space="preserve"> ! </w:t>
      </w:r>
      <w:r w:rsidR="00000000">
        <w:t>fondent sur Griko</w:t>
      </w:r>
      <w:r>
        <w:t>.</w:t>
      </w:r>
    </w:p>
    <w:p w14:paraId="17DB2FDB" w14:textId="77777777" w:rsidR="00763276" w:rsidRDefault="00763276">
      <w:r>
        <w:t>« </w:t>
      </w:r>
      <w:r w:rsidR="00000000">
        <w:t>Une fois de plus</w:t>
      </w:r>
      <w:r>
        <w:t xml:space="preserve">, </w:t>
      </w:r>
      <w:r w:rsidR="00000000">
        <w:t>désespérés</w:t>
      </w:r>
      <w:r>
        <w:t xml:space="preserve">, </w:t>
      </w:r>
      <w:r w:rsidR="00000000">
        <w:t>nous voici en route</w:t>
      </w:r>
      <w:r>
        <w:t>.</w:t>
      </w:r>
    </w:p>
    <w:p w14:paraId="5B4595C0" w14:textId="77777777" w:rsidR="00763276" w:rsidRDefault="00763276">
      <w:r>
        <w:t>« </w:t>
      </w:r>
      <w:r w:rsidR="00000000">
        <w:t>Grimari</w:t>
      </w:r>
      <w:r>
        <w:t xml:space="preserve"> ! </w:t>
      </w:r>
      <w:r w:rsidR="00000000">
        <w:t>Nous sommes à Grimari</w:t>
      </w:r>
      <w:r>
        <w:t xml:space="preserve"> ! </w:t>
      </w:r>
      <w:r w:rsidR="00000000">
        <w:t>Un bel emplacement s</w:t>
      </w:r>
      <w:r>
        <w:t>’</w:t>
      </w:r>
      <w:r w:rsidR="00000000">
        <w:t>offre à nous</w:t>
      </w:r>
      <w:r>
        <w:t xml:space="preserve">, </w:t>
      </w:r>
      <w:r w:rsidR="00000000">
        <w:t xml:space="preserve">entre la Bamba et la </w:t>
      </w:r>
      <w:proofErr w:type="spellStart"/>
      <w:r w:rsidR="00000000">
        <w:t>Pombo</w:t>
      </w:r>
      <w:proofErr w:type="spellEnd"/>
      <w:r>
        <w:t>.</w:t>
      </w:r>
    </w:p>
    <w:p w14:paraId="5AAD3075" w14:textId="77777777" w:rsidR="00763276" w:rsidRDefault="00763276">
      <w:r>
        <w:t>« </w:t>
      </w:r>
      <w:r w:rsidR="00000000">
        <w:t>Nous nous y installons</w:t>
      </w:r>
      <w:r>
        <w:t>.</w:t>
      </w:r>
    </w:p>
    <w:p w14:paraId="57A6F9CB" w14:textId="77777777" w:rsidR="00763276" w:rsidRDefault="00763276">
      <w:r>
        <w:t>« </w:t>
      </w:r>
      <w:r w:rsidR="00000000">
        <w:t>Hélas</w:t>
      </w:r>
      <w:r>
        <w:t xml:space="preserve"> ! </w:t>
      </w:r>
      <w:r w:rsidR="00000000">
        <w:t>Nous n</w:t>
      </w:r>
      <w:r>
        <w:t>’</w:t>
      </w:r>
      <w:r w:rsidR="00000000">
        <w:t>avions pas encore fini nos constructions que les blancs étaient déjà sur nous</w:t>
      </w:r>
      <w:r>
        <w:t>.</w:t>
      </w:r>
    </w:p>
    <w:p w14:paraId="0EB5E5F3" w14:textId="4128DCAF" w:rsidR="00000000" w:rsidRDefault="00763276">
      <w:r>
        <w:t>« </w:t>
      </w:r>
      <w:r w:rsidR="00000000">
        <w:t>Alors</w:t>
      </w:r>
      <w:r>
        <w:t xml:space="preserve">, </w:t>
      </w:r>
      <w:r w:rsidR="00000000">
        <w:t>découragés</w:t>
      </w:r>
      <w:r>
        <w:t xml:space="preserve">, </w:t>
      </w:r>
      <w:r w:rsidR="00000000">
        <w:t>fatigués</w:t>
      </w:r>
      <w:r>
        <w:t xml:space="preserve">, </w:t>
      </w:r>
      <w:r w:rsidR="00000000">
        <w:t>ne voulant pas voir notre tr</w:t>
      </w:r>
      <w:r w:rsidR="00000000">
        <w:t>i</w:t>
      </w:r>
      <w:r w:rsidR="00000000">
        <w:t>bu anéantie</w:t>
      </w:r>
      <w:r>
        <w:t xml:space="preserve">, – </w:t>
      </w:r>
      <w:r w:rsidR="00000000">
        <w:t>nous avions perdu tant de mâles en volant par les armes les terres de ceux que nous expulsions</w:t>
      </w:r>
      <w:r>
        <w:t xml:space="preserve">, – </w:t>
      </w:r>
      <w:r w:rsidR="00000000">
        <w:t>nous restâmes où nous étions et fîmes aux blancs bonne figure</w:t>
      </w:r>
      <w:r>
        <w:t>… »</w:t>
      </w:r>
    </w:p>
    <w:p w14:paraId="45F9534D" w14:textId="77777777" w:rsidR="00763276" w:rsidRDefault="00000000">
      <w:r>
        <w:t>La lointaine rumeur immense se rapprochait</w:t>
      </w:r>
      <w:r w:rsidR="00763276">
        <w:t>.</w:t>
      </w:r>
    </w:p>
    <w:p w14:paraId="018F6191" w14:textId="77777777" w:rsidR="00763276" w:rsidRDefault="00763276">
      <w:r>
        <w:t>« </w:t>
      </w:r>
      <w:r w:rsidR="00000000">
        <w:t>Notre soumission ne nous a pas acquis leur bienveillance</w:t>
      </w:r>
      <w:r>
        <w:t xml:space="preserve">. </w:t>
      </w:r>
      <w:r w:rsidR="00000000">
        <w:t>Non contents d</w:t>
      </w:r>
      <w:r>
        <w:t>’</w:t>
      </w:r>
      <w:r w:rsidR="00000000">
        <w:t>essayer de supprimer nos coutumes</w:t>
      </w:r>
      <w:r>
        <w:t xml:space="preserve">, </w:t>
      </w:r>
      <w:r w:rsidR="00000000">
        <w:t>ils veulent nous imposer les leurs</w:t>
      </w:r>
      <w:r>
        <w:t>.</w:t>
      </w:r>
    </w:p>
    <w:p w14:paraId="05A5CE05" w14:textId="77777777" w:rsidR="00763276" w:rsidRDefault="00763276">
      <w:r>
        <w:lastRenderedPageBreak/>
        <w:t>« </w:t>
      </w:r>
      <w:r w:rsidR="00000000">
        <w:t>Plus le droit de jouer de l</w:t>
      </w:r>
      <w:r>
        <w:t>’</w:t>
      </w:r>
      <w:r w:rsidR="00000000">
        <w:t xml:space="preserve">argent au </w:t>
      </w:r>
      <w:r>
        <w:t>« </w:t>
      </w:r>
      <w:proofErr w:type="spellStart"/>
      <w:r w:rsidR="00000000">
        <w:t>patara</w:t>
      </w:r>
      <w:proofErr w:type="spellEnd"/>
      <w:r>
        <w:t xml:space="preserve"> ». </w:t>
      </w:r>
      <w:r w:rsidR="00000000">
        <w:t>Plus le droit de s</w:t>
      </w:r>
      <w:r>
        <w:t>’</w:t>
      </w:r>
      <w:r w:rsidR="00000000">
        <w:t>enivrer</w:t>
      </w:r>
      <w:r>
        <w:t xml:space="preserve">. </w:t>
      </w:r>
      <w:r w:rsidR="00000000">
        <w:t>Nos danses et nos chants troublent leur sommeil</w:t>
      </w:r>
      <w:r>
        <w:t xml:space="preserve">. </w:t>
      </w:r>
      <w:r w:rsidR="00000000">
        <w:t>On ne daigne les tolérer que si nous payons une dîme</w:t>
      </w:r>
      <w:r>
        <w:t xml:space="preserve">. </w:t>
      </w:r>
      <w:r w:rsidR="00000000">
        <w:t>Payez</w:t>
      </w:r>
      <w:r>
        <w:t xml:space="preserve">, </w:t>
      </w:r>
      <w:r w:rsidR="00000000">
        <w:t>payez toujours</w:t>
      </w:r>
      <w:r>
        <w:t xml:space="preserve"> ! </w:t>
      </w:r>
      <w:r w:rsidR="00000000">
        <w:t>Les caisses du gouvernement sont ins</w:t>
      </w:r>
      <w:r w:rsidR="00000000">
        <w:t>a</w:t>
      </w:r>
      <w:r w:rsidR="00000000">
        <w:t>tiables</w:t>
      </w:r>
      <w:r>
        <w:t>.</w:t>
      </w:r>
    </w:p>
    <w:p w14:paraId="75F02F55" w14:textId="77777777" w:rsidR="00763276" w:rsidRDefault="00763276">
      <w:r>
        <w:t>« </w:t>
      </w:r>
      <w:r w:rsidR="00000000">
        <w:t>Au fond</w:t>
      </w:r>
      <w:r>
        <w:t xml:space="preserve">, </w:t>
      </w:r>
      <w:r w:rsidR="00000000">
        <w:t>l</w:t>
      </w:r>
      <w:r>
        <w:t>’</w:t>
      </w:r>
      <w:r w:rsidR="00000000">
        <w:t>on obéirait à ces vilaines gens</w:t>
      </w:r>
      <w:r>
        <w:t xml:space="preserve">, </w:t>
      </w:r>
      <w:r w:rsidR="00000000">
        <w:t>s</w:t>
      </w:r>
      <w:r>
        <w:t>’</w:t>
      </w:r>
      <w:r w:rsidR="00000000">
        <w:t>ils étaient se</w:t>
      </w:r>
      <w:r w:rsidR="00000000">
        <w:t>u</w:t>
      </w:r>
      <w:r w:rsidR="00000000">
        <w:t>lement plus logiques avec eux-mêmes</w:t>
      </w:r>
      <w:r>
        <w:t>.</w:t>
      </w:r>
    </w:p>
    <w:p w14:paraId="4160D727" w14:textId="77777777" w:rsidR="00763276" w:rsidRDefault="00763276">
      <w:r>
        <w:t>« </w:t>
      </w:r>
      <w:r w:rsidR="00000000">
        <w:t>Ils n</w:t>
      </w:r>
      <w:r>
        <w:t>’</w:t>
      </w:r>
      <w:r w:rsidR="00000000">
        <w:t>en est rien</w:t>
      </w:r>
      <w:r>
        <w:t xml:space="preserve">. </w:t>
      </w:r>
      <w:r w:rsidR="00000000">
        <w:t>Tenez</w:t>
      </w:r>
      <w:r>
        <w:t xml:space="preserve">, </w:t>
      </w:r>
      <w:r w:rsidR="00000000">
        <w:t>il y a deux lunes</w:t>
      </w:r>
      <w:r>
        <w:t xml:space="preserve">, </w:t>
      </w:r>
      <w:r w:rsidR="00000000">
        <w:t>saoul comme un blanc</w:t>
      </w:r>
      <w:r>
        <w:t xml:space="preserve">, </w:t>
      </w:r>
      <w:r w:rsidR="00000000">
        <w:t>cet animal d</w:t>
      </w:r>
      <w:r>
        <w:t>’</w:t>
      </w:r>
      <w:proofErr w:type="spellStart"/>
      <w:r w:rsidR="00000000">
        <w:t>Ouorro</w:t>
      </w:r>
      <w:proofErr w:type="spellEnd"/>
      <w:r w:rsidR="00000000">
        <w:t xml:space="preserve"> roue de coups une de ses </w:t>
      </w:r>
      <w:proofErr w:type="spellStart"/>
      <w:r w:rsidR="00000000">
        <w:t>yassis</w:t>
      </w:r>
      <w:proofErr w:type="spellEnd"/>
      <w:r>
        <w:t xml:space="preserve">. </w:t>
      </w:r>
      <w:r w:rsidR="00000000">
        <w:t>Ah</w:t>
      </w:r>
      <w:r>
        <w:t xml:space="preserve"> ! </w:t>
      </w:r>
      <w:r w:rsidR="00000000">
        <w:t>oui</w:t>
      </w:r>
      <w:r>
        <w:t xml:space="preserve"> : </w:t>
      </w:r>
      <w:r w:rsidR="00000000">
        <w:t>pour rosser</w:t>
      </w:r>
      <w:r>
        <w:t xml:space="preserve">, </w:t>
      </w:r>
      <w:r w:rsidR="00000000">
        <w:t>il vous l</w:t>
      </w:r>
      <w:r>
        <w:t>’</w:t>
      </w:r>
      <w:r w:rsidR="00000000">
        <w:t>avait rossée</w:t>
      </w:r>
      <w:r>
        <w:t xml:space="preserve">. </w:t>
      </w:r>
      <w:r w:rsidR="00000000">
        <w:t>Elle n</w:t>
      </w:r>
      <w:r>
        <w:t>’</w:t>
      </w:r>
      <w:r w:rsidR="00000000">
        <w:t>était plus que plaies et bosses</w:t>
      </w:r>
      <w:r>
        <w:t xml:space="preserve">. </w:t>
      </w:r>
      <w:r w:rsidR="00000000">
        <w:t>Le blâme qui veut</w:t>
      </w:r>
      <w:r>
        <w:t xml:space="preserve">. </w:t>
      </w:r>
      <w:r w:rsidR="00000000">
        <w:t>Quel est celui de vous</w:t>
      </w:r>
      <w:r>
        <w:t xml:space="preserve">, </w:t>
      </w:r>
      <w:r w:rsidR="00000000">
        <w:t>hé</w:t>
      </w:r>
      <w:r>
        <w:t xml:space="preserve"> ! </w:t>
      </w:r>
      <w:r w:rsidR="00000000">
        <w:t>qui n</w:t>
      </w:r>
      <w:r>
        <w:t>’</w:t>
      </w:r>
      <w:r w:rsidR="00000000">
        <w:t xml:space="preserve">a jamais battu sa </w:t>
      </w:r>
      <w:proofErr w:type="spellStart"/>
      <w:r w:rsidR="00000000">
        <w:t>yassi</w:t>
      </w:r>
      <w:proofErr w:type="spellEnd"/>
      <w:r>
        <w:t> ?</w:t>
      </w:r>
    </w:p>
    <w:p w14:paraId="759CE529" w14:textId="77777777" w:rsidR="00763276" w:rsidRDefault="00763276">
      <w:r>
        <w:t>« </w:t>
      </w:r>
      <w:r w:rsidR="00000000">
        <w:t>Ne voilà-t-il pas que notre drôlesse s</w:t>
      </w:r>
      <w:r>
        <w:t>’</w:t>
      </w:r>
      <w:r w:rsidR="00000000">
        <w:t>en va réclamer au commandant</w:t>
      </w:r>
      <w:r>
        <w:t> !</w:t>
      </w:r>
    </w:p>
    <w:p w14:paraId="4FDAF961" w14:textId="77777777" w:rsidR="00763276" w:rsidRDefault="00763276">
      <w:r>
        <w:t>« </w:t>
      </w:r>
      <w:r w:rsidR="00000000">
        <w:t>Il se trouva que celui-ci hébergeait quelques blancs de passage</w:t>
      </w:r>
      <w:r>
        <w:t>.</w:t>
      </w:r>
    </w:p>
    <w:p w14:paraId="28C4E573" w14:textId="77777777" w:rsidR="00763276" w:rsidRDefault="00763276">
      <w:r>
        <w:t>« </w:t>
      </w:r>
      <w:r w:rsidR="00000000">
        <w:t>D</w:t>
      </w:r>
      <w:r>
        <w:t>’</w:t>
      </w:r>
      <w:r w:rsidR="00000000">
        <w:t>ordinaire</w:t>
      </w:r>
      <w:r>
        <w:t xml:space="preserve">, </w:t>
      </w:r>
      <w:r w:rsidR="00000000">
        <w:t>il est d</w:t>
      </w:r>
      <w:r>
        <w:t>’</w:t>
      </w:r>
      <w:r w:rsidR="00000000">
        <w:t>une sobriété rare chez eux</w:t>
      </w:r>
      <w:r>
        <w:t xml:space="preserve">. </w:t>
      </w:r>
      <w:r w:rsidR="00000000">
        <w:t>Ce jour-là</w:t>
      </w:r>
      <w:r>
        <w:t xml:space="preserve">, </w:t>
      </w:r>
      <w:r w:rsidR="00000000">
        <w:t>plein à tomber</w:t>
      </w:r>
      <w:r>
        <w:t xml:space="preserve">, </w:t>
      </w:r>
      <w:r w:rsidR="00000000">
        <w:t xml:space="preserve">il ordonna à un </w:t>
      </w:r>
      <w:proofErr w:type="spellStart"/>
      <w:r w:rsidR="00000000">
        <w:t>tourougou</w:t>
      </w:r>
      <w:proofErr w:type="spellEnd"/>
      <w:r w:rsidR="00000000">
        <w:t xml:space="preserve"> d</w:t>
      </w:r>
      <w:r>
        <w:t>’</w:t>
      </w:r>
      <w:r w:rsidR="00000000">
        <w:t xml:space="preserve">emprisonner mon </w:t>
      </w:r>
      <w:proofErr w:type="spellStart"/>
      <w:r w:rsidR="00000000">
        <w:t>Ouorro</w:t>
      </w:r>
      <w:proofErr w:type="spellEnd"/>
      <w:r>
        <w:t xml:space="preserve">. </w:t>
      </w:r>
      <w:r w:rsidR="00000000">
        <w:t>Et comme le milicien exécutait l</w:t>
      </w:r>
      <w:r>
        <w:t>’</w:t>
      </w:r>
      <w:r w:rsidR="00000000">
        <w:t>ordre reçu avec une certaine lenteur</w:t>
      </w:r>
      <w:r>
        <w:t xml:space="preserve">, </w:t>
      </w:r>
      <w:r w:rsidR="00000000">
        <w:t>lui jeta de colère une bouteille vide à la tête</w:t>
      </w:r>
      <w:r>
        <w:t>.</w:t>
      </w:r>
    </w:p>
    <w:p w14:paraId="219A8978" w14:textId="77777777" w:rsidR="00763276" w:rsidRDefault="00763276">
      <w:r>
        <w:t>« </w:t>
      </w:r>
      <w:r w:rsidR="00000000">
        <w:t>Le visage ensanglanté</w:t>
      </w:r>
      <w:r>
        <w:t xml:space="preserve">, </w:t>
      </w:r>
      <w:r w:rsidR="00000000">
        <w:t xml:space="preserve">mon </w:t>
      </w:r>
      <w:proofErr w:type="spellStart"/>
      <w:r w:rsidR="00000000">
        <w:t>tourougou</w:t>
      </w:r>
      <w:proofErr w:type="spellEnd"/>
      <w:r w:rsidR="00000000">
        <w:t xml:space="preserve"> s</w:t>
      </w:r>
      <w:r>
        <w:t>’</w:t>
      </w:r>
      <w:r w:rsidR="00000000">
        <w:t>affaissa</w:t>
      </w:r>
      <w:r>
        <w:t xml:space="preserve">. </w:t>
      </w:r>
      <w:r w:rsidR="00000000">
        <w:t>Il gr</w:t>
      </w:r>
      <w:r w:rsidR="00000000">
        <w:t>i</w:t>
      </w:r>
      <w:r w:rsidR="00000000">
        <w:t>maçait de douleur</w:t>
      </w:r>
      <w:r>
        <w:t xml:space="preserve">. </w:t>
      </w:r>
      <w:r w:rsidR="00000000">
        <w:t>Et</w:t>
      </w:r>
      <w:r>
        <w:t xml:space="preserve">, </w:t>
      </w:r>
      <w:r w:rsidR="00000000">
        <w:t>comme si c</w:t>
      </w:r>
      <w:r>
        <w:t>’</w:t>
      </w:r>
      <w:r w:rsidR="00000000">
        <w:t>était une bonne blague</w:t>
      </w:r>
      <w:r>
        <w:t xml:space="preserve">, </w:t>
      </w:r>
      <w:r w:rsidR="00000000">
        <w:t>tous les blancs éclatèrent de rire</w:t>
      </w:r>
      <w:r>
        <w:t>.</w:t>
      </w:r>
    </w:p>
    <w:p w14:paraId="348CBDFF" w14:textId="77777777" w:rsidR="00763276" w:rsidRDefault="00763276">
      <w:r>
        <w:t>« </w:t>
      </w:r>
      <w:r w:rsidR="00000000">
        <w:t>C</w:t>
      </w:r>
      <w:r>
        <w:t>’</w:t>
      </w:r>
      <w:r w:rsidR="00000000">
        <w:t>est ainsi que l</w:t>
      </w:r>
      <w:r>
        <w:t>’</w:t>
      </w:r>
      <w:r w:rsidR="00000000">
        <w:t>on nous traite</w:t>
      </w:r>
      <w:r>
        <w:t> !</w:t>
      </w:r>
    </w:p>
    <w:p w14:paraId="3B384FF9" w14:textId="77777777" w:rsidR="00763276" w:rsidRDefault="00763276">
      <w:r>
        <w:t>« </w:t>
      </w:r>
      <w:proofErr w:type="spellStart"/>
      <w:r w:rsidR="00000000">
        <w:t>Yabada</w:t>
      </w:r>
      <w:proofErr w:type="spellEnd"/>
      <w:r>
        <w:t xml:space="preserve"> : </w:t>
      </w:r>
      <w:r w:rsidR="00000000">
        <w:t>pour voir</w:t>
      </w:r>
      <w:r>
        <w:t xml:space="preserve">, </w:t>
      </w:r>
      <w:r w:rsidR="00000000">
        <w:t>ose risquer</w:t>
      </w:r>
      <w:r>
        <w:t xml:space="preserve">, </w:t>
      </w:r>
      <w:r w:rsidR="00000000">
        <w:t>sous les yeux du co</w:t>
      </w:r>
      <w:r w:rsidR="00000000">
        <w:t>m</w:t>
      </w:r>
      <w:r w:rsidR="00000000">
        <w:t>mandant</w:t>
      </w:r>
      <w:r>
        <w:t xml:space="preserve">, </w:t>
      </w:r>
      <w:r w:rsidR="00000000">
        <w:t xml:space="preserve">deux francs au </w:t>
      </w:r>
      <w:proofErr w:type="spellStart"/>
      <w:r w:rsidR="00000000">
        <w:t>patara</w:t>
      </w:r>
      <w:proofErr w:type="spellEnd"/>
      <w:r>
        <w:t> !</w:t>
      </w:r>
    </w:p>
    <w:p w14:paraId="17D5E6FA" w14:textId="1661A65F" w:rsidR="00000000" w:rsidRDefault="00763276">
      <w:r>
        <w:lastRenderedPageBreak/>
        <w:t>« </w:t>
      </w:r>
      <w:r w:rsidR="00000000">
        <w:t>La chicotte est le moins que puisse te valoir ce crime abominable</w:t>
      </w:r>
      <w:r>
        <w:t xml:space="preserve">. </w:t>
      </w:r>
      <w:r w:rsidR="00000000">
        <w:t>Il n</w:t>
      </w:r>
      <w:r>
        <w:t>’</w:t>
      </w:r>
      <w:r w:rsidR="00000000">
        <w:t>y a que les blancs à pouvoir participer aux jeux de hasard</w:t>
      </w:r>
      <w:r>
        <w:t> !… »</w:t>
      </w:r>
    </w:p>
    <w:p w14:paraId="6D874746" w14:textId="77777777" w:rsidR="00763276" w:rsidRDefault="00000000">
      <w:r>
        <w:t>Les yeux injectés de sang</w:t>
      </w:r>
      <w:r w:rsidR="00763276">
        <w:t xml:space="preserve">, </w:t>
      </w:r>
      <w:r>
        <w:t>il vociférait en bégayant</w:t>
      </w:r>
      <w:r w:rsidR="00763276">
        <w:t>.</w:t>
      </w:r>
    </w:p>
    <w:p w14:paraId="471C7DC1" w14:textId="77777777" w:rsidR="00763276" w:rsidRDefault="00763276">
      <w:r>
        <w:t>« </w:t>
      </w:r>
      <w:r w:rsidR="00000000">
        <w:t>Les blancs ne valent rien</w:t>
      </w:r>
      <w:r>
        <w:t xml:space="preserve"> ! </w:t>
      </w:r>
      <w:r w:rsidR="00000000">
        <w:t>Ils ne nous aiment pas</w:t>
      </w:r>
      <w:r>
        <w:t xml:space="preserve"> ! </w:t>
      </w:r>
      <w:r w:rsidR="00000000">
        <w:t>Ils nous traitent de menteurs</w:t>
      </w:r>
      <w:r>
        <w:t xml:space="preserve"> ! </w:t>
      </w:r>
      <w:r w:rsidR="00000000">
        <w:t>Nos mensonges ne trompent pe</w:t>
      </w:r>
      <w:r w:rsidR="00000000">
        <w:t>r</w:t>
      </w:r>
      <w:r w:rsidR="00000000">
        <w:t>sonne</w:t>
      </w:r>
      <w:r>
        <w:t xml:space="preserve">. </w:t>
      </w:r>
      <w:r w:rsidR="00000000">
        <w:t>Si</w:t>
      </w:r>
      <w:r>
        <w:t xml:space="preserve">, </w:t>
      </w:r>
      <w:r w:rsidR="00000000">
        <w:t>parfois</w:t>
      </w:r>
      <w:r>
        <w:t xml:space="preserve">, </w:t>
      </w:r>
      <w:r w:rsidR="00000000">
        <w:t>nous embellissons le vrai</w:t>
      </w:r>
      <w:r>
        <w:t xml:space="preserve">, </w:t>
      </w:r>
      <w:r w:rsidR="00000000">
        <w:t>c</w:t>
      </w:r>
      <w:r>
        <w:t>’</w:t>
      </w:r>
      <w:r w:rsidR="00000000">
        <w:t>est parce qu</w:t>
      </w:r>
      <w:r>
        <w:t>’</w:t>
      </w:r>
      <w:r w:rsidR="00000000">
        <w:t>il n</w:t>
      </w:r>
      <w:r>
        <w:t>’</w:t>
      </w:r>
      <w:r w:rsidR="00000000">
        <w:t>était pas assez bien</w:t>
      </w:r>
      <w:r>
        <w:t xml:space="preserve">, </w:t>
      </w:r>
      <w:r w:rsidR="00000000">
        <w:t>c</w:t>
      </w:r>
      <w:r>
        <w:t>’</w:t>
      </w:r>
      <w:r w:rsidR="00000000">
        <w:t>est parce que le manioc sans sel n</w:t>
      </w:r>
      <w:r>
        <w:t>’</w:t>
      </w:r>
      <w:r w:rsidR="00000000">
        <w:t>a pas de saveur</w:t>
      </w:r>
      <w:r>
        <w:t>.</w:t>
      </w:r>
    </w:p>
    <w:p w14:paraId="4C2964FC" w14:textId="77777777" w:rsidR="00763276" w:rsidRDefault="00763276">
      <w:r>
        <w:t>« </w:t>
      </w:r>
      <w:r w:rsidR="00000000">
        <w:t>Eux</w:t>
      </w:r>
      <w:r>
        <w:t xml:space="preserve"> ! </w:t>
      </w:r>
      <w:r w:rsidR="00000000">
        <w:t>Ils mentent pour rien</w:t>
      </w:r>
      <w:r>
        <w:t xml:space="preserve">. </w:t>
      </w:r>
      <w:r w:rsidR="00000000">
        <w:t>Ils mentent avec méthode et mémoire</w:t>
      </w:r>
      <w:r>
        <w:t xml:space="preserve">, </w:t>
      </w:r>
      <w:r w:rsidR="00000000">
        <w:t>comme on respire</w:t>
      </w:r>
      <w:r>
        <w:t>.</w:t>
      </w:r>
    </w:p>
    <w:p w14:paraId="7A17127E" w14:textId="77777777" w:rsidR="00763276" w:rsidRDefault="00763276">
      <w:r>
        <w:t>« </w:t>
      </w:r>
      <w:r w:rsidR="00000000">
        <w:t>De là leur supériorité sur nous</w:t>
      </w:r>
      <w:r>
        <w:t>.</w:t>
      </w:r>
    </w:p>
    <w:p w14:paraId="46B0997D" w14:textId="6B14052A" w:rsidR="00000000" w:rsidRDefault="00763276">
      <w:r>
        <w:t>« </w:t>
      </w:r>
      <w:r w:rsidR="00000000">
        <w:t>Ils disent que</w:t>
      </w:r>
      <w:r>
        <w:t xml:space="preserve">, </w:t>
      </w:r>
      <w:r w:rsidR="00000000">
        <w:t xml:space="preserve">de </w:t>
      </w:r>
      <w:proofErr w:type="spellStart"/>
      <w:r w:rsidR="00000000">
        <w:t>cheffat</w:t>
      </w:r>
      <w:proofErr w:type="spellEnd"/>
      <w:r w:rsidR="00000000">
        <w:t xml:space="preserve"> à </w:t>
      </w:r>
      <w:proofErr w:type="spellStart"/>
      <w:r w:rsidR="00000000">
        <w:t>cheffat</w:t>
      </w:r>
      <w:proofErr w:type="spellEnd"/>
      <w:r>
        <w:t xml:space="preserve">, </w:t>
      </w:r>
      <w:r w:rsidR="00000000">
        <w:t>les nègres se haïssent</w:t>
      </w:r>
      <w:r>
        <w:t xml:space="preserve">. </w:t>
      </w:r>
      <w:r w:rsidR="00000000">
        <w:t>Ah</w:t>
      </w:r>
      <w:r>
        <w:t xml:space="preserve"> ! </w:t>
      </w:r>
      <w:proofErr w:type="spellStart"/>
      <w:r w:rsidR="00000000">
        <w:t>la la</w:t>
      </w:r>
      <w:proofErr w:type="spellEnd"/>
      <w:r>
        <w:t xml:space="preserve">. </w:t>
      </w:r>
      <w:proofErr w:type="spellStart"/>
      <w:r w:rsidR="00000000">
        <w:t>Boundjoudoulis</w:t>
      </w:r>
      <w:proofErr w:type="spellEnd"/>
      <w:r>
        <w:t xml:space="preserve">. </w:t>
      </w:r>
      <w:r w:rsidR="00000000">
        <w:t>Mon Père</w:t>
      </w:r>
      <w:r>
        <w:t xml:space="preserve">, </w:t>
      </w:r>
      <w:r w:rsidR="00000000">
        <w:t>longs fusils et comma</w:t>
      </w:r>
      <w:r w:rsidR="00000000">
        <w:t>n</w:t>
      </w:r>
      <w:r w:rsidR="00000000">
        <w:t>dants peuvent-ils s</w:t>
      </w:r>
      <w:r>
        <w:t>’</w:t>
      </w:r>
      <w:r w:rsidR="00000000">
        <w:t>entendre</w:t>
      </w:r>
      <w:r>
        <w:t xml:space="preserve"> ? </w:t>
      </w:r>
      <w:r w:rsidR="00000000">
        <w:t>Et pourquoi ne serions-nous pas comme eux</w:t>
      </w:r>
      <w:r>
        <w:t xml:space="preserve"> ? </w:t>
      </w:r>
      <w:r w:rsidR="00000000">
        <w:t>L</w:t>
      </w:r>
      <w:r>
        <w:t>’</w:t>
      </w:r>
      <w:r w:rsidR="00000000">
        <w:t>homme est toujours un homme</w:t>
      </w:r>
      <w:r>
        <w:t xml:space="preserve">, </w:t>
      </w:r>
      <w:r w:rsidR="00000000">
        <w:t>quelle que soit sa couleur</w:t>
      </w:r>
      <w:r>
        <w:t xml:space="preserve">, </w:t>
      </w:r>
      <w:r w:rsidR="00000000">
        <w:t>ici comme à M</w:t>
      </w:r>
      <w:r>
        <w:t>’</w:t>
      </w:r>
      <w:r w:rsidR="00000000">
        <w:t>Poutou</w:t>
      </w:r>
      <w:r>
        <w:t>… »</w:t>
      </w:r>
    </w:p>
    <w:p w14:paraId="0177BFE2" w14:textId="77777777" w:rsidR="00763276" w:rsidRDefault="00000000">
      <w:r>
        <w:t>Pareille au bombillement d</w:t>
      </w:r>
      <w:r w:rsidR="00763276">
        <w:t>’</w:t>
      </w:r>
      <w:r>
        <w:t xml:space="preserve">un millier de </w:t>
      </w:r>
      <w:r w:rsidR="00763276">
        <w:t>« </w:t>
      </w:r>
      <w:proofErr w:type="spellStart"/>
      <w:r>
        <w:t>voumas</w:t>
      </w:r>
      <w:proofErr w:type="spellEnd"/>
      <w:r w:rsidR="00763276">
        <w:t> »</w:t>
      </w:r>
      <w:r>
        <w:t xml:space="preserve"> vertes ou bleues autour d</w:t>
      </w:r>
      <w:r w:rsidR="00763276">
        <w:t>’</w:t>
      </w:r>
      <w:r>
        <w:t>une charogne</w:t>
      </w:r>
      <w:r w:rsidR="00763276">
        <w:t xml:space="preserve">, </w:t>
      </w:r>
      <w:r>
        <w:t>la lointaine immense rumeur devenait plus distincte</w:t>
      </w:r>
      <w:r w:rsidR="00763276">
        <w:t>.</w:t>
      </w:r>
    </w:p>
    <w:p w14:paraId="76B52B40" w14:textId="77777777" w:rsidR="00763276" w:rsidRDefault="00000000">
      <w:r>
        <w:t>Mais</w:t>
      </w:r>
      <w:r w:rsidR="00763276">
        <w:t xml:space="preserve">, </w:t>
      </w:r>
      <w:r>
        <w:t>levé</w:t>
      </w:r>
      <w:r w:rsidR="00763276">
        <w:t xml:space="preserve">, </w:t>
      </w:r>
      <w:r>
        <w:t>Batouala criait et gesticulait</w:t>
      </w:r>
      <w:r w:rsidR="00763276">
        <w:t>.</w:t>
      </w:r>
    </w:p>
    <w:p w14:paraId="57E004B2" w14:textId="77777777" w:rsidR="00763276" w:rsidRDefault="00763276">
      <w:r>
        <w:t>« </w:t>
      </w:r>
      <w:r w:rsidR="00000000">
        <w:t>Je ne me lasserai jamais de dire la méchanceté des blancs</w:t>
      </w:r>
      <w:r>
        <w:t xml:space="preserve">. </w:t>
      </w:r>
      <w:r w:rsidR="00000000">
        <w:t>Je leur reproche surtout leur duplicité</w:t>
      </w:r>
      <w:r>
        <w:t xml:space="preserve">. </w:t>
      </w:r>
      <w:r w:rsidR="00000000">
        <w:t>Que ne nous ont-ils pas promis</w:t>
      </w:r>
      <w:r>
        <w:t xml:space="preserve"> ! </w:t>
      </w:r>
      <w:r w:rsidR="00000000">
        <w:t>Vous reconnaîtrez plus tard</w:t>
      </w:r>
      <w:r>
        <w:t xml:space="preserve">, </w:t>
      </w:r>
      <w:r w:rsidR="00000000">
        <w:t>disent-ils</w:t>
      </w:r>
      <w:r>
        <w:t xml:space="preserve">, </w:t>
      </w:r>
      <w:r w:rsidR="00000000">
        <w:t>que c</w:t>
      </w:r>
      <w:r>
        <w:t>’</w:t>
      </w:r>
      <w:r w:rsidR="00000000">
        <w:t>est en vue de votre bonheur que nous vous forçons à travailler</w:t>
      </w:r>
      <w:r>
        <w:t>.</w:t>
      </w:r>
    </w:p>
    <w:p w14:paraId="35704A71" w14:textId="77777777" w:rsidR="00763276" w:rsidRDefault="00763276">
      <w:r>
        <w:t>« </w:t>
      </w:r>
      <w:r w:rsidR="00000000">
        <w:t>L</w:t>
      </w:r>
      <w:r>
        <w:t>’</w:t>
      </w:r>
      <w:r w:rsidR="00000000">
        <w:t>argent que nous vous obligeons à gagner</w:t>
      </w:r>
      <w:r>
        <w:t xml:space="preserve">, </w:t>
      </w:r>
      <w:r w:rsidR="00000000">
        <w:t>nous ne vous en prenons qu</w:t>
      </w:r>
      <w:r>
        <w:t>’</w:t>
      </w:r>
      <w:r w:rsidR="00000000">
        <w:t>une infime partie</w:t>
      </w:r>
      <w:r>
        <w:t xml:space="preserve">. </w:t>
      </w:r>
      <w:r w:rsidR="00000000">
        <w:t xml:space="preserve">Nous nous en servirons </w:t>
      </w:r>
      <w:r w:rsidR="00000000">
        <w:lastRenderedPageBreak/>
        <w:t>pour vous construire des villages</w:t>
      </w:r>
      <w:r>
        <w:t xml:space="preserve">, </w:t>
      </w:r>
      <w:r w:rsidR="00000000">
        <w:t>des routes</w:t>
      </w:r>
      <w:r>
        <w:t xml:space="preserve">, </w:t>
      </w:r>
      <w:r w:rsidR="00000000">
        <w:t>des ponts</w:t>
      </w:r>
      <w:r>
        <w:t xml:space="preserve">, </w:t>
      </w:r>
      <w:r w:rsidR="00000000">
        <w:t>des machines qui</w:t>
      </w:r>
      <w:r>
        <w:t xml:space="preserve">, </w:t>
      </w:r>
      <w:r w:rsidR="00000000">
        <w:t>au moyen du feu</w:t>
      </w:r>
      <w:r>
        <w:t xml:space="preserve">, </w:t>
      </w:r>
      <w:r w:rsidR="00000000">
        <w:t>marchent sur des barres de fer</w:t>
      </w:r>
      <w:r>
        <w:t>.</w:t>
      </w:r>
    </w:p>
    <w:p w14:paraId="6E580E38" w14:textId="77777777" w:rsidR="00763276" w:rsidRDefault="00000000">
      <w:r>
        <w:t>Les routes</w:t>
      </w:r>
      <w:r w:rsidR="00763276">
        <w:t xml:space="preserve">, </w:t>
      </w:r>
      <w:r>
        <w:t>les ponts</w:t>
      </w:r>
      <w:r w:rsidR="00763276">
        <w:t xml:space="preserve">, </w:t>
      </w:r>
      <w:r>
        <w:t>ces machines extraordinaires</w:t>
      </w:r>
      <w:r w:rsidR="00763276">
        <w:t xml:space="preserve">, </w:t>
      </w:r>
      <w:r>
        <w:t>où ça</w:t>
      </w:r>
      <w:r w:rsidR="00763276">
        <w:t xml:space="preserve"> ? </w:t>
      </w:r>
      <w:r>
        <w:t>Mata</w:t>
      </w:r>
      <w:r w:rsidR="00763276">
        <w:t xml:space="preserve"> ! </w:t>
      </w:r>
      <w:r>
        <w:t>Nini</w:t>
      </w:r>
      <w:r w:rsidR="00763276">
        <w:t xml:space="preserve"> ! </w:t>
      </w:r>
      <w:r>
        <w:t>Rien</w:t>
      </w:r>
      <w:r w:rsidR="00763276">
        <w:t xml:space="preserve">, </w:t>
      </w:r>
      <w:r>
        <w:t>rien</w:t>
      </w:r>
      <w:r w:rsidR="00763276">
        <w:t xml:space="preserve"> ! </w:t>
      </w:r>
      <w:r>
        <w:t>Bien plus</w:t>
      </w:r>
      <w:r w:rsidR="00763276">
        <w:t xml:space="preserve">, </w:t>
      </w:r>
      <w:r>
        <w:t>ils nous volent jusqu</w:t>
      </w:r>
      <w:r w:rsidR="00763276">
        <w:t>’</w:t>
      </w:r>
      <w:r>
        <w:t>à nos derniers sous</w:t>
      </w:r>
      <w:r w:rsidR="00763276">
        <w:t xml:space="preserve">, </w:t>
      </w:r>
      <w:r>
        <w:t>au lieu de ne prendre qu</w:t>
      </w:r>
      <w:r w:rsidR="00763276">
        <w:t>’</w:t>
      </w:r>
      <w:r>
        <w:t>une partie de nos gains</w:t>
      </w:r>
      <w:r w:rsidR="00763276">
        <w:t xml:space="preserve"> ! </w:t>
      </w:r>
      <w:r>
        <w:t>Et vous ne trouvez pas notre sort lamentable</w:t>
      </w:r>
      <w:r w:rsidR="00763276">
        <w:t> ?…</w:t>
      </w:r>
    </w:p>
    <w:p w14:paraId="3413173C" w14:textId="77777777" w:rsidR="00763276" w:rsidRDefault="00763276">
      <w:r>
        <w:t>« </w:t>
      </w:r>
      <w:r w:rsidR="00000000">
        <w:t>Il y a une trentaine de lunes</w:t>
      </w:r>
      <w:r>
        <w:t xml:space="preserve">, </w:t>
      </w:r>
      <w:r w:rsidR="00000000">
        <w:t>notre caoutchouc</w:t>
      </w:r>
      <w:r>
        <w:t xml:space="preserve">, </w:t>
      </w:r>
      <w:r w:rsidR="00000000">
        <w:t>on l</w:t>
      </w:r>
      <w:r>
        <w:t>’</w:t>
      </w:r>
      <w:r w:rsidR="00000000">
        <w:t>achetait encore à raison de trois francs le kilo</w:t>
      </w:r>
      <w:r>
        <w:t>.</w:t>
      </w:r>
    </w:p>
    <w:p w14:paraId="511F299B" w14:textId="77777777" w:rsidR="00763276" w:rsidRDefault="00763276">
      <w:r>
        <w:t>« </w:t>
      </w:r>
      <w:r w:rsidR="00000000">
        <w:t>Sans ombre d</w:t>
      </w:r>
      <w:r>
        <w:t>’</w:t>
      </w:r>
      <w:r w:rsidR="00000000">
        <w:t>explication</w:t>
      </w:r>
      <w:r>
        <w:t xml:space="preserve">, </w:t>
      </w:r>
      <w:r w:rsidR="00000000">
        <w:t>du jour au lendemain</w:t>
      </w:r>
      <w:r>
        <w:t xml:space="preserve">, </w:t>
      </w:r>
      <w:r w:rsidR="00000000">
        <w:t xml:space="preserve">la même quantité de </w:t>
      </w:r>
      <w:r>
        <w:t>« </w:t>
      </w:r>
      <w:proofErr w:type="spellStart"/>
      <w:r w:rsidR="00000000">
        <w:t>banga</w:t>
      </w:r>
      <w:proofErr w:type="spellEnd"/>
      <w:r>
        <w:t> »</w:t>
      </w:r>
      <w:r w:rsidR="00000000">
        <w:t xml:space="preserve"> ne nous a plus été payée que quinze sous</w:t>
      </w:r>
      <w:r>
        <w:t xml:space="preserve">, – </w:t>
      </w:r>
      <w:r w:rsidR="00000000">
        <w:t xml:space="preserve">un </w:t>
      </w:r>
      <w:proofErr w:type="spellStart"/>
      <w:r w:rsidR="00000000">
        <w:t>méya</w:t>
      </w:r>
      <w:proofErr w:type="spellEnd"/>
      <w:r w:rsidR="00000000">
        <w:t xml:space="preserve"> et cinq </w:t>
      </w:r>
      <w:proofErr w:type="spellStart"/>
      <w:r w:rsidR="00000000">
        <w:t>bi</w:t>
      </w:r>
      <w:r>
        <w:t>’</w:t>
      </w:r>
      <w:r w:rsidR="00000000">
        <w:t>mbas</w:t>
      </w:r>
      <w:proofErr w:type="spellEnd"/>
      <w:r>
        <w:t xml:space="preserve"> ! </w:t>
      </w:r>
      <w:r w:rsidR="00000000">
        <w:t>Et le gouverneur a juste choisi ce moment pour élever notre impôt de cinq à sept et dix francs</w:t>
      </w:r>
      <w:r>
        <w:t> !</w:t>
      </w:r>
    </w:p>
    <w:p w14:paraId="1CD64D7C" w14:textId="77777777" w:rsidR="00763276" w:rsidRDefault="00763276">
      <w:r>
        <w:t>« </w:t>
      </w:r>
      <w:r w:rsidR="00000000">
        <w:t>Or</w:t>
      </w:r>
      <w:r>
        <w:t xml:space="preserve">, </w:t>
      </w:r>
      <w:r w:rsidR="00000000">
        <w:t>personne n</w:t>
      </w:r>
      <w:r>
        <w:t>’</w:t>
      </w:r>
      <w:r w:rsidR="00000000">
        <w:t>ignore que</w:t>
      </w:r>
      <w:r>
        <w:t xml:space="preserve">, </w:t>
      </w:r>
      <w:r w:rsidR="00000000">
        <w:t>du premier jour de la saison sèche au dernier de la saison des pluies</w:t>
      </w:r>
      <w:r>
        <w:t xml:space="preserve">, </w:t>
      </w:r>
      <w:r w:rsidR="00000000">
        <w:t>notre travail n</w:t>
      </w:r>
      <w:r>
        <w:t>’</w:t>
      </w:r>
      <w:r w:rsidR="00000000">
        <w:t>alimente que l</w:t>
      </w:r>
      <w:r>
        <w:t>’</w:t>
      </w:r>
      <w:r w:rsidR="00000000">
        <w:t>impôt</w:t>
      </w:r>
      <w:r>
        <w:t xml:space="preserve">, </w:t>
      </w:r>
      <w:r w:rsidR="00000000">
        <w:t>lorsqu</w:t>
      </w:r>
      <w:r>
        <w:t>’</w:t>
      </w:r>
      <w:r w:rsidR="00000000">
        <w:t>il ne remplit pas</w:t>
      </w:r>
      <w:r>
        <w:t xml:space="preserve">, </w:t>
      </w:r>
      <w:r w:rsidR="00000000">
        <w:t>en même temps</w:t>
      </w:r>
      <w:r>
        <w:t xml:space="preserve">, </w:t>
      </w:r>
      <w:r w:rsidR="00000000">
        <w:t>les poches de nos commandants</w:t>
      </w:r>
      <w:r>
        <w:t>.</w:t>
      </w:r>
    </w:p>
    <w:p w14:paraId="6027A5BB" w14:textId="338BFF85" w:rsidR="00000000" w:rsidRDefault="00763276">
      <w:r>
        <w:t>« </w:t>
      </w:r>
      <w:r w:rsidR="00000000">
        <w:t>Nous ne sommes que des chairs à impôt</w:t>
      </w:r>
      <w:r>
        <w:t xml:space="preserve">. </w:t>
      </w:r>
      <w:r w:rsidR="00000000">
        <w:t>Nous ne so</w:t>
      </w:r>
      <w:r w:rsidR="00000000">
        <w:t>m</w:t>
      </w:r>
      <w:r w:rsidR="00000000">
        <w:t>mes que des bêtes de portage</w:t>
      </w:r>
      <w:r>
        <w:t xml:space="preserve">. </w:t>
      </w:r>
      <w:r w:rsidR="00000000">
        <w:t>Des bêtes</w:t>
      </w:r>
      <w:r>
        <w:t xml:space="preserve"> ? </w:t>
      </w:r>
      <w:r w:rsidR="00000000">
        <w:t>Même pas</w:t>
      </w:r>
      <w:r>
        <w:t xml:space="preserve">. </w:t>
      </w:r>
      <w:r w:rsidR="00000000">
        <w:t>Un chien</w:t>
      </w:r>
      <w:r>
        <w:t xml:space="preserve"> ? </w:t>
      </w:r>
      <w:r w:rsidR="00000000">
        <w:t>Ils le nourrissent</w:t>
      </w:r>
      <w:r>
        <w:t xml:space="preserve">, </w:t>
      </w:r>
      <w:r w:rsidR="00000000">
        <w:t>et soignent leur cheval</w:t>
      </w:r>
      <w:r>
        <w:t xml:space="preserve">. </w:t>
      </w:r>
      <w:r w:rsidR="00000000">
        <w:t>Nous</w:t>
      </w:r>
      <w:r>
        <w:t xml:space="preserve"> ? </w:t>
      </w:r>
      <w:r w:rsidR="00000000">
        <w:t>Nous sommes moins que ces animaux</w:t>
      </w:r>
      <w:r>
        <w:t xml:space="preserve">, </w:t>
      </w:r>
      <w:r w:rsidR="00000000">
        <w:t>nous sommes plus bas que les plus bas</w:t>
      </w:r>
      <w:r>
        <w:t xml:space="preserve">. </w:t>
      </w:r>
      <w:r w:rsidR="00000000">
        <w:t>Ils nous tuent lentement</w:t>
      </w:r>
      <w:r>
        <w:t>. »</w:t>
      </w:r>
    </w:p>
    <w:p w14:paraId="6D376A93" w14:textId="77777777" w:rsidR="00763276" w:rsidRDefault="00000000">
      <w:r>
        <w:t>Une foule suant l</w:t>
      </w:r>
      <w:r w:rsidR="00763276">
        <w:t>’</w:t>
      </w:r>
      <w:r>
        <w:t>ivresse se pressait derrière la troupe con</w:t>
      </w:r>
      <w:r>
        <w:t>s</w:t>
      </w:r>
      <w:r>
        <w:t>tituée par Batouala</w:t>
      </w:r>
      <w:r w:rsidR="00763276">
        <w:t xml:space="preserve">, </w:t>
      </w:r>
      <w:r>
        <w:t>les anciens</w:t>
      </w:r>
      <w:r w:rsidR="00763276">
        <w:t xml:space="preserve">, </w:t>
      </w:r>
      <w:r>
        <w:t>les chefs et leurs capitas</w:t>
      </w:r>
      <w:r w:rsidR="00763276">
        <w:t>.</w:t>
      </w:r>
    </w:p>
    <w:p w14:paraId="68B1BC3B" w14:textId="77777777" w:rsidR="00763276" w:rsidRDefault="00000000">
      <w:r>
        <w:t>Il y eut des injures</w:t>
      </w:r>
      <w:r w:rsidR="00763276">
        <w:t xml:space="preserve">, </w:t>
      </w:r>
      <w:r>
        <w:t>des insultes</w:t>
      </w:r>
      <w:r w:rsidR="00763276">
        <w:t xml:space="preserve">. </w:t>
      </w:r>
      <w:r>
        <w:t>Batouala avait mille fois raison</w:t>
      </w:r>
      <w:r w:rsidR="00763276">
        <w:t xml:space="preserve">. </w:t>
      </w:r>
      <w:r>
        <w:t>Jadis</w:t>
      </w:r>
      <w:r w:rsidR="00763276">
        <w:t xml:space="preserve">, </w:t>
      </w:r>
      <w:r>
        <w:t>avant la venue des blancs</w:t>
      </w:r>
      <w:r w:rsidR="00763276">
        <w:t xml:space="preserve">, </w:t>
      </w:r>
      <w:r>
        <w:t>on vivait heureux</w:t>
      </w:r>
      <w:r w:rsidR="00763276">
        <w:t xml:space="preserve">. </w:t>
      </w:r>
      <w:r>
        <w:t>Tr</w:t>
      </w:r>
      <w:r>
        <w:t>a</w:t>
      </w:r>
      <w:r>
        <w:t>vailler peu</w:t>
      </w:r>
      <w:r w:rsidR="00763276">
        <w:t xml:space="preserve">, </w:t>
      </w:r>
      <w:r>
        <w:t>et pour soi</w:t>
      </w:r>
      <w:r w:rsidR="00763276">
        <w:t xml:space="preserve">, </w:t>
      </w:r>
      <w:r>
        <w:t>manger</w:t>
      </w:r>
      <w:r w:rsidR="00763276">
        <w:t xml:space="preserve">, </w:t>
      </w:r>
      <w:r>
        <w:t>boire et dormir</w:t>
      </w:r>
      <w:r w:rsidR="00763276">
        <w:t xml:space="preserve">, </w:t>
      </w:r>
      <w:r>
        <w:t>de loin en loin avoir des palabres sanglantes où l</w:t>
      </w:r>
      <w:r w:rsidR="00763276">
        <w:t>’</w:t>
      </w:r>
      <w:r>
        <w:t xml:space="preserve">on arrachait le foie des </w:t>
      </w:r>
      <w:r>
        <w:lastRenderedPageBreak/>
        <w:t>morts pour manger leur courage</w:t>
      </w:r>
      <w:r w:rsidR="00763276">
        <w:t xml:space="preserve">, </w:t>
      </w:r>
      <w:r>
        <w:t>et se l</w:t>
      </w:r>
      <w:r w:rsidR="00763276">
        <w:t>’</w:t>
      </w:r>
      <w:r>
        <w:t>incorporer</w:t>
      </w:r>
      <w:r w:rsidR="00763276">
        <w:t xml:space="preserve">, – </w:t>
      </w:r>
      <w:r>
        <w:t>tels étaient les jours heureux que l</w:t>
      </w:r>
      <w:r w:rsidR="00763276">
        <w:t>’</w:t>
      </w:r>
      <w:r>
        <w:t>on vivait</w:t>
      </w:r>
      <w:r w:rsidR="00763276">
        <w:t xml:space="preserve">, </w:t>
      </w:r>
      <w:r>
        <w:t>jadis</w:t>
      </w:r>
      <w:r w:rsidR="00763276">
        <w:t xml:space="preserve">, </w:t>
      </w:r>
      <w:r>
        <w:t>avant la venue des blancs</w:t>
      </w:r>
      <w:r w:rsidR="00763276">
        <w:t>.</w:t>
      </w:r>
    </w:p>
    <w:p w14:paraId="5B82D8FD" w14:textId="77777777" w:rsidR="00763276" w:rsidRDefault="00000000">
      <w:r>
        <w:t>À présent</w:t>
      </w:r>
      <w:r w:rsidR="00763276">
        <w:t xml:space="preserve">, </w:t>
      </w:r>
      <w:r>
        <w:t>ils n</w:t>
      </w:r>
      <w:r w:rsidR="00763276">
        <w:t>’</w:t>
      </w:r>
      <w:r>
        <w:t>étaient que des esclaves</w:t>
      </w:r>
      <w:r w:rsidR="00763276">
        <w:t xml:space="preserve">. </w:t>
      </w:r>
      <w:r>
        <w:t>Il n</w:t>
      </w:r>
      <w:r w:rsidR="00763276">
        <w:t>’</w:t>
      </w:r>
      <w:r>
        <w:t>y avait rien à espérer d</w:t>
      </w:r>
      <w:r w:rsidR="00763276">
        <w:t>’</w:t>
      </w:r>
      <w:r>
        <w:t>une race sans cœur</w:t>
      </w:r>
      <w:r w:rsidR="00763276">
        <w:t xml:space="preserve">. </w:t>
      </w:r>
      <w:r>
        <w:t>Car ils n</w:t>
      </w:r>
      <w:r w:rsidR="00763276">
        <w:t>’</w:t>
      </w:r>
      <w:r>
        <w:t>avaient pas de cœur</w:t>
      </w:r>
      <w:r w:rsidR="00763276">
        <w:t xml:space="preserve">, </w:t>
      </w:r>
      <w:r>
        <w:t xml:space="preserve">les </w:t>
      </w:r>
      <w:r w:rsidR="00763276">
        <w:t>« </w:t>
      </w:r>
      <w:proofErr w:type="spellStart"/>
      <w:r>
        <w:t>boundjous</w:t>
      </w:r>
      <w:proofErr w:type="spellEnd"/>
      <w:r w:rsidR="00763276">
        <w:t xml:space="preserve"> ». </w:t>
      </w:r>
      <w:r>
        <w:t>Ils abandonnaient les enfants qu</w:t>
      </w:r>
      <w:r w:rsidR="00763276">
        <w:t>’</w:t>
      </w:r>
      <w:r>
        <w:t>ils avaient des femmes noires</w:t>
      </w:r>
      <w:r w:rsidR="00763276">
        <w:t xml:space="preserve">. </w:t>
      </w:r>
      <w:r>
        <w:t>Se sachant fils de blancs</w:t>
      </w:r>
      <w:r w:rsidR="00763276">
        <w:t xml:space="preserve">, </w:t>
      </w:r>
      <w:r>
        <w:t>ces derniers ne da</w:t>
      </w:r>
      <w:r>
        <w:t>i</w:t>
      </w:r>
      <w:r>
        <w:t>gnaient pas fréquenter les nègres</w:t>
      </w:r>
      <w:r w:rsidR="00763276">
        <w:t xml:space="preserve">. </w:t>
      </w:r>
      <w:r>
        <w:t>Pleins de haine et d</w:t>
      </w:r>
      <w:r w:rsidR="00763276">
        <w:t>’</w:t>
      </w:r>
      <w:r>
        <w:t xml:space="preserve">envie en </w:t>
      </w:r>
      <w:r w:rsidR="00763276">
        <w:t>« </w:t>
      </w:r>
      <w:proofErr w:type="spellStart"/>
      <w:r>
        <w:t>boudjouvoukos</w:t>
      </w:r>
      <w:proofErr w:type="spellEnd"/>
      <w:r w:rsidR="00763276">
        <w:t> »</w:t>
      </w:r>
      <w:r>
        <w:t xml:space="preserve"> qu</w:t>
      </w:r>
      <w:r w:rsidR="00763276">
        <w:t>’</w:t>
      </w:r>
      <w:r>
        <w:t>ils étaient</w:t>
      </w:r>
      <w:r w:rsidR="00763276">
        <w:t xml:space="preserve">, </w:t>
      </w:r>
      <w:r>
        <w:t>ces blancs et noirs vivaient exécrés de tous</w:t>
      </w:r>
      <w:r w:rsidR="00763276">
        <w:t xml:space="preserve">, </w:t>
      </w:r>
      <w:r>
        <w:t>pourris de vices</w:t>
      </w:r>
      <w:r w:rsidR="00763276">
        <w:t xml:space="preserve">, </w:t>
      </w:r>
      <w:r>
        <w:t>paresseux et malfaisants</w:t>
      </w:r>
      <w:r w:rsidR="00763276">
        <w:t>.</w:t>
      </w:r>
    </w:p>
    <w:p w14:paraId="22F36D13" w14:textId="77777777" w:rsidR="00763276" w:rsidRDefault="00000000">
      <w:proofErr w:type="spellStart"/>
      <w:r>
        <w:t>Quand</w:t>
      </w:r>
      <w:proofErr w:type="spellEnd"/>
      <w:r>
        <w:t xml:space="preserve"> aux femmes blanches</w:t>
      </w:r>
      <w:r w:rsidR="00763276">
        <w:t xml:space="preserve">, </w:t>
      </w:r>
      <w:r>
        <w:t>inutile d</w:t>
      </w:r>
      <w:r w:rsidR="00763276">
        <w:t>’</w:t>
      </w:r>
      <w:r>
        <w:t>en parler</w:t>
      </w:r>
      <w:r w:rsidR="00763276">
        <w:t xml:space="preserve">. </w:t>
      </w:r>
      <w:r>
        <w:t>Lon</w:t>
      </w:r>
      <w:r>
        <w:t>g</w:t>
      </w:r>
      <w:r>
        <w:t>temps</w:t>
      </w:r>
      <w:r w:rsidR="00763276">
        <w:t xml:space="preserve">, </w:t>
      </w:r>
      <w:r>
        <w:t>on avait cru qu</w:t>
      </w:r>
      <w:r w:rsidR="00763276">
        <w:t>’</w:t>
      </w:r>
      <w:r>
        <w:t>elles étaient matière précieuse</w:t>
      </w:r>
      <w:r w:rsidR="00763276">
        <w:t xml:space="preserve">. </w:t>
      </w:r>
      <w:r>
        <w:t>On les craignait et on les respectait à l</w:t>
      </w:r>
      <w:r w:rsidR="00763276">
        <w:t>’</w:t>
      </w:r>
      <w:r>
        <w:t>égal des fétiches</w:t>
      </w:r>
      <w:r w:rsidR="00763276">
        <w:t>.</w:t>
      </w:r>
    </w:p>
    <w:p w14:paraId="3F80CE18" w14:textId="77777777" w:rsidR="00763276" w:rsidRDefault="00000000">
      <w:r>
        <w:t>Il avait fallu en rabattre</w:t>
      </w:r>
      <w:r w:rsidR="00763276">
        <w:t xml:space="preserve">. </w:t>
      </w:r>
      <w:r>
        <w:t>Aussi faciles que les femmes no</w:t>
      </w:r>
      <w:r>
        <w:t>i</w:t>
      </w:r>
      <w:r>
        <w:t>res</w:t>
      </w:r>
      <w:r w:rsidR="00763276">
        <w:t xml:space="preserve">, </w:t>
      </w:r>
      <w:r>
        <w:t>et plus vénales</w:t>
      </w:r>
      <w:r w:rsidR="00763276">
        <w:t xml:space="preserve">, </w:t>
      </w:r>
      <w:r>
        <w:t>elles avaient des vices que ces dernières ignoraient</w:t>
      </w:r>
      <w:r w:rsidR="00763276">
        <w:t xml:space="preserve">… </w:t>
      </w:r>
      <w:r>
        <w:t>Mais à quoi bon insister là-dessus</w:t>
      </w:r>
      <w:r w:rsidR="00763276">
        <w:t> ?</w:t>
      </w:r>
    </w:p>
    <w:p w14:paraId="052E7F6C" w14:textId="77777777" w:rsidR="00763276" w:rsidRDefault="00000000">
      <w:r>
        <w:t>Et elles voulaient qu</w:t>
      </w:r>
      <w:r w:rsidR="00763276">
        <w:t>’</w:t>
      </w:r>
      <w:r>
        <w:t>on les respectât</w:t>
      </w:r>
      <w:r w:rsidR="00763276">
        <w:t> !</w:t>
      </w:r>
    </w:p>
    <w:p w14:paraId="630CB915" w14:textId="77777777" w:rsidR="00763276" w:rsidRDefault="00000000">
      <w:r>
        <w:t>Le père de Batouala étendit la main</w:t>
      </w:r>
      <w:r w:rsidR="00763276">
        <w:t xml:space="preserve">. </w:t>
      </w:r>
      <w:r>
        <w:t>Le tumulte s</w:t>
      </w:r>
      <w:r w:rsidR="00763276">
        <w:t>’</w:t>
      </w:r>
      <w:r>
        <w:t>apaisa par enchantement</w:t>
      </w:r>
      <w:r w:rsidR="00763276">
        <w:t xml:space="preserve">, </w:t>
      </w:r>
      <w:r>
        <w:t>mais non pas ce bruit de chants et de mus</w:t>
      </w:r>
      <w:r>
        <w:t>i</w:t>
      </w:r>
      <w:r>
        <w:t>ques qui flottait dans l</w:t>
      </w:r>
      <w:r w:rsidR="00763276">
        <w:t>’</w:t>
      </w:r>
      <w:r>
        <w:t>air</w:t>
      </w:r>
      <w:r w:rsidR="00763276">
        <w:t>.</w:t>
      </w:r>
    </w:p>
    <w:p w14:paraId="035D0E9C" w14:textId="77777777" w:rsidR="00763276" w:rsidRDefault="00763276">
      <w:r>
        <w:t>« </w:t>
      </w:r>
      <w:r w:rsidR="00000000">
        <w:t>Mes enfants</w:t>
      </w:r>
      <w:r>
        <w:t xml:space="preserve">, </w:t>
      </w:r>
      <w:r w:rsidR="00000000">
        <w:t>tout ce que vous dites est vérité</w:t>
      </w:r>
      <w:r>
        <w:t>.</w:t>
      </w:r>
    </w:p>
    <w:p w14:paraId="1CB6B807" w14:textId="77777777" w:rsidR="00763276" w:rsidRDefault="00763276">
      <w:r>
        <w:t>« </w:t>
      </w:r>
      <w:r w:rsidR="00000000">
        <w:t>Seulement</w:t>
      </w:r>
      <w:r>
        <w:t xml:space="preserve">, </w:t>
      </w:r>
      <w:r w:rsidR="00000000">
        <w:t>vous devriez comprendre qu</w:t>
      </w:r>
      <w:r>
        <w:t>’</w:t>
      </w:r>
      <w:r w:rsidR="00000000">
        <w:t>il n</w:t>
      </w:r>
      <w:r>
        <w:t>’</w:t>
      </w:r>
      <w:r w:rsidR="00000000">
        <w:t>y a rien à faire</w:t>
      </w:r>
      <w:r>
        <w:t xml:space="preserve">. </w:t>
      </w:r>
      <w:r w:rsidR="00000000">
        <w:t>Résignez-vous</w:t>
      </w:r>
      <w:r>
        <w:t xml:space="preserve">. </w:t>
      </w:r>
      <w:r w:rsidR="00000000">
        <w:t xml:space="preserve">Lorsque le </w:t>
      </w:r>
      <w:r>
        <w:t>« </w:t>
      </w:r>
      <w:proofErr w:type="spellStart"/>
      <w:r w:rsidR="00000000">
        <w:t>bamara</w:t>
      </w:r>
      <w:proofErr w:type="spellEnd"/>
      <w:r>
        <w:t> »</w:t>
      </w:r>
      <w:r w:rsidR="00000000">
        <w:t xml:space="preserve"> a rugi</w:t>
      </w:r>
      <w:r>
        <w:t xml:space="preserve">, </w:t>
      </w:r>
      <w:r w:rsidR="00000000">
        <w:t>pas une antil</w:t>
      </w:r>
      <w:r w:rsidR="00000000">
        <w:t>o</w:t>
      </w:r>
      <w:r w:rsidR="00000000">
        <w:t>pe n</w:t>
      </w:r>
      <w:r>
        <w:t>’</w:t>
      </w:r>
      <w:r w:rsidR="00000000">
        <w:t>ose bramer aux environs</w:t>
      </w:r>
      <w:r>
        <w:t xml:space="preserve">. </w:t>
      </w:r>
      <w:r w:rsidR="00000000">
        <w:t>Vous n</w:t>
      </w:r>
      <w:r>
        <w:t>’</w:t>
      </w:r>
      <w:r w:rsidR="00000000">
        <w:t>êtes pas les plus forts</w:t>
      </w:r>
      <w:r>
        <w:t xml:space="preserve">. </w:t>
      </w:r>
      <w:r w:rsidR="00000000">
        <w:t>Taisez-vous</w:t>
      </w:r>
      <w:r>
        <w:t>.</w:t>
      </w:r>
    </w:p>
    <w:p w14:paraId="378C536E" w14:textId="77777777" w:rsidR="00763276" w:rsidRDefault="00763276">
      <w:r>
        <w:t>« </w:t>
      </w:r>
      <w:r w:rsidR="00000000">
        <w:t>D</w:t>
      </w:r>
      <w:r>
        <w:t>’</w:t>
      </w:r>
      <w:r w:rsidR="00000000">
        <w:t>ailleurs</w:t>
      </w:r>
      <w:r>
        <w:t xml:space="preserve">, </w:t>
      </w:r>
      <w:r w:rsidR="00000000">
        <w:t>à parler franc</w:t>
      </w:r>
      <w:r>
        <w:t xml:space="preserve">, </w:t>
      </w:r>
      <w:r w:rsidR="00000000">
        <w:t xml:space="preserve">nous ne </w:t>
      </w:r>
      <w:proofErr w:type="spellStart"/>
      <w:r w:rsidR="00000000">
        <w:t>somme</w:t>
      </w:r>
      <w:proofErr w:type="spellEnd"/>
      <w:r w:rsidR="00000000">
        <w:t xml:space="preserve"> pas ici pour maudire les </w:t>
      </w:r>
      <w:proofErr w:type="spellStart"/>
      <w:r w:rsidR="00000000">
        <w:t>boundjous</w:t>
      </w:r>
      <w:proofErr w:type="spellEnd"/>
      <w:r>
        <w:t>.</w:t>
      </w:r>
    </w:p>
    <w:p w14:paraId="73641074" w14:textId="77777777" w:rsidR="00763276" w:rsidRDefault="00763276">
      <w:r>
        <w:lastRenderedPageBreak/>
        <w:t>« </w:t>
      </w:r>
      <w:r w:rsidR="00000000">
        <w:t>Je suis vieux</w:t>
      </w:r>
      <w:r>
        <w:t xml:space="preserve">. </w:t>
      </w:r>
      <w:r w:rsidR="00000000">
        <w:t>Ma langue s</w:t>
      </w:r>
      <w:r>
        <w:t>’</w:t>
      </w:r>
      <w:r w:rsidR="00000000">
        <w:t>est desséchée pendant vos controverses</w:t>
      </w:r>
      <w:r>
        <w:t xml:space="preserve">. </w:t>
      </w:r>
      <w:r w:rsidR="00000000">
        <w:t>Crions moins</w:t>
      </w:r>
      <w:r>
        <w:t xml:space="preserve">, </w:t>
      </w:r>
      <w:r w:rsidR="00000000">
        <w:t>et buvons davantage</w:t>
      </w:r>
      <w:r>
        <w:t xml:space="preserve">. </w:t>
      </w:r>
      <w:r w:rsidR="00000000">
        <w:t>Après le lit et la chaise-longue</w:t>
      </w:r>
      <w:r>
        <w:t xml:space="preserve">, </w:t>
      </w:r>
      <w:r w:rsidR="00000000">
        <w:t xml:space="preserve">le pernod est la seule importante invention des </w:t>
      </w:r>
      <w:proofErr w:type="spellStart"/>
      <w:r w:rsidR="00000000">
        <w:t>boundjous</w:t>
      </w:r>
      <w:proofErr w:type="spellEnd"/>
      <w:r>
        <w:t>.</w:t>
      </w:r>
    </w:p>
    <w:p w14:paraId="230401E6" w14:textId="1D698019" w:rsidR="00000000" w:rsidRDefault="00763276">
      <w:r>
        <w:t>« </w:t>
      </w:r>
      <w:r w:rsidR="00000000">
        <w:t>Certes</w:t>
      </w:r>
      <w:r>
        <w:t xml:space="preserve">, </w:t>
      </w:r>
      <w:r w:rsidR="00000000">
        <w:t>ma vue est courte</w:t>
      </w:r>
      <w:r>
        <w:t xml:space="preserve">. </w:t>
      </w:r>
      <w:r w:rsidR="00000000">
        <w:t>Il m</w:t>
      </w:r>
      <w:r>
        <w:t>’</w:t>
      </w:r>
      <w:r w:rsidR="00000000">
        <w:t>avait semblé pourtant r</w:t>
      </w:r>
      <w:r w:rsidR="00000000">
        <w:t>e</w:t>
      </w:r>
      <w:r w:rsidR="00000000">
        <w:t>marquer la présence de plusieurs bouteilles d</w:t>
      </w:r>
      <w:r>
        <w:t>’</w:t>
      </w:r>
      <w:r w:rsidR="00000000">
        <w:t>absinthe</w:t>
      </w:r>
      <w:r>
        <w:t xml:space="preserve">. </w:t>
      </w:r>
      <w:r w:rsidR="00000000">
        <w:t>As-tu l</w:t>
      </w:r>
      <w:r>
        <w:t>’</w:t>
      </w:r>
      <w:r w:rsidR="00000000">
        <w:t>intention de les couver</w:t>
      </w:r>
      <w:r>
        <w:t xml:space="preserve">, </w:t>
      </w:r>
      <w:r w:rsidR="00000000">
        <w:t>Batouala</w:t>
      </w:r>
      <w:r>
        <w:t> ? »</w:t>
      </w:r>
    </w:p>
    <w:p w14:paraId="5CD19C99" w14:textId="77777777" w:rsidR="00763276" w:rsidRDefault="00000000">
      <w:r>
        <w:t>C</w:t>
      </w:r>
      <w:r w:rsidR="00763276">
        <w:t>’</w:t>
      </w:r>
      <w:r>
        <w:t>était la détente</w:t>
      </w:r>
      <w:r w:rsidR="00763276">
        <w:t xml:space="preserve">. </w:t>
      </w:r>
      <w:r>
        <w:t>On se pâma</w:t>
      </w:r>
      <w:r w:rsidR="00763276">
        <w:t xml:space="preserve">. </w:t>
      </w:r>
      <w:r>
        <w:t>Et</w:t>
      </w:r>
      <w:r w:rsidR="00763276">
        <w:t xml:space="preserve">, </w:t>
      </w:r>
      <w:r>
        <w:t>riant aux larmes lui au</w:t>
      </w:r>
      <w:r>
        <w:t>s</w:t>
      </w:r>
      <w:r>
        <w:t>si</w:t>
      </w:r>
      <w:r w:rsidR="00763276">
        <w:t xml:space="preserve">, </w:t>
      </w:r>
      <w:r>
        <w:t>Batouala se hâta de largement contenter le désir du mal</w:t>
      </w:r>
      <w:r>
        <w:t>i</w:t>
      </w:r>
      <w:r>
        <w:t>cieux vieillard</w:t>
      </w:r>
      <w:r w:rsidR="00763276">
        <w:t>.</w:t>
      </w:r>
    </w:p>
    <w:p w14:paraId="2EF87B1F" w14:textId="60D81605" w:rsidR="00000000" w:rsidRDefault="00000000" w:rsidP="00763276">
      <w:pPr>
        <w:pStyle w:val="Titre1"/>
      </w:pPr>
      <w:bookmarkStart w:id="13" w:name="_Toc195032362"/>
      <w:r>
        <w:lastRenderedPageBreak/>
        <w:t>V</w:t>
      </w:r>
      <w:bookmarkEnd w:id="13"/>
    </w:p>
    <w:p w14:paraId="0B986541" w14:textId="77777777" w:rsidR="00763276" w:rsidRDefault="00000000">
      <w:r>
        <w:t>Un grand tumulte régna</w:t>
      </w:r>
      <w:r w:rsidR="00763276">
        <w:t>.</w:t>
      </w:r>
    </w:p>
    <w:p w14:paraId="419CC25A" w14:textId="77777777" w:rsidR="00763276" w:rsidRDefault="00000000">
      <w:r>
        <w:t>La lointaine rumeur immense descendait sur Grimari</w:t>
      </w:r>
      <w:r w:rsidR="00763276">
        <w:t xml:space="preserve">. </w:t>
      </w:r>
      <w:r>
        <w:t>Elle était</w:t>
      </w:r>
      <w:r w:rsidR="00763276">
        <w:t xml:space="preserve">, </w:t>
      </w:r>
      <w:r>
        <w:t>à présent</w:t>
      </w:r>
      <w:r w:rsidR="00763276">
        <w:t xml:space="preserve">, </w:t>
      </w:r>
      <w:r>
        <w:t>quelque part</w:t>
      </w:r>
      <w:r w:rsidR="00763276">
        <w:t xml:space="preserve">, </w:t>
      </w:r>
      <w:r>
        <w:t xml:space="preserve">au croisement des routes de </w:t>
      </w:r>
      <w:proofErr w:type="spellStart"/>
      <w:r>
        <w:t>Pouyamba</w:t>
      </w:r>
      <w:proofErr w:type="spellEnd"/>
      <w:r>
        <w:t xml:space="preserve"> et de </w:t>
      </w:r>
      <w:proofErr w:type="spellStart"/>
      <w:r>
        <w:t>Pangakoura</w:t>
      </w:r>
      <w:proofErr w:type="spellEnd"/>
      <w:r w:rsidR="00763276">
        <w:t xml:space="preserve">. </w:t>
      </w:r>
      <w:r>
        <w:t>Plus proche encore</w:t>
      </w:r>
      <w:r w:rsidR="00763276">
        <w:t xml:space="preserve">, </w:t>
      </w:r>
      <w:r>
        <w:t>elle avait g</w:t>
      </w:r>
      <w:r>
        <w:t>a</w:t>
      </w:r>
      <w:r>
        <w:t>gné l</w:t>
      </w:r>
      <w:r w:rsidR="00763276">
        <w:t>’</w:t>
      </w:r>
      <w:r>
        <w:t>étable où se trouvent les bœufs du commandant</w:t>
      </w:r>
      <w:r w:rsidR="00763276">
        <w:t xml:space="preserve">. </w:t>
      </w:r>
      <w:r>
        <w:t>Traversé le pont qui surpasse la Bamba</w:t>
      </w:r>
      <w:r w:rsidR="00763276">
        <w:t xml:space="preserve">, </w:t>
      </w:r>
      <w:r>
        <w:t>tout à coup elle déboucha dans le Poste</w:t>
      </w:r>
      <w:r w:rsidR="00763276">
        <w:t>.</w:t>
      </w:r>
    </w:p>
    <w:p w14:paraId="59C4E971" w14:textId="77777777" w:rsidR="00763276" w:rsidRDefault="00000000">
      <w:r>
        <w:t>Ce n</w:t>
      </w:r>
      <w:r w:rsidR="00763276">
        <w:t>’</w:t>
      </w:r>
      <w:r>
        <w:t>était plus une rumeur immense et lointaine</w:t>
      </w:r>
      <w:r w:rsidR="00763276">
        <w:t xml:space="preserve">. </w:t>
      </w:r>
      <w:r>
        <w:t>N</w:t>
      </w:r>
      <w:r w:rsidR="00763276">
        <w:t>’</w:t>
      </w:r>
      <w:proofErr w:type="spellStart"/>
      <w:r>
        <w:t>Gakoura</w:t>
      </w:r>
      <w:proofErr w:type="spellEnd"/>
      <w:r>
        <w:t xml:space="preserve"> l</w:t>
      </w:r>
      <w:r w:rsidR="00763276">
        <w:t>’</w:t>
      </w:r>
      <w:r>
        <w:t>avait changée en une troupe de jeunes filles</w:t>
      </w:r>
      <w:r w:rsidR="00763276">
        <w:t xml:space="preserve">, </w:t>
      </w:r>
      <w:r>
        <w:t>et de jeunes hommes</w:t>
      </w:r>
      <w:r w:rsidR="00763276">
        <w:t>.</w:t>
      </w:r>
    </w:p>
    <w:p w14:paraId="133F5647" w14:textId="77777777" w:rsidR="00763276" w:rsidRDefault="00000000">
      <w:r>
        <w:t>Nus</w:t>
      </w:r>
      <w:r w:rsidR="00763276">
        <w:t xml:space="preserve">, </w:t>
      </w:r>
      <w:r>
        <w:t>le corps blanchi de cendre et de manioc</w:t>
      </w:r>
      <w:r w:rsidR="00763276">
        <w:t xml:space="preserve">, – </w:t>
      </w:r>
      <w:r>
        <w:t>la mort frappe qui n</w:t>
      </w:r>
      <w:r w:rsidR="00763276">
        <w:t>’</w:t>
      </w:r>
      <w:r>
        <w:t>observe pas cette coutume</w:t>
      </w:r>
      <w:r w:rsidR="00763276">
        <w:t xml:space="preserve">, – </w:t>
      </w:r>
      <w:r>
        <w:t>les cheveux ras</w:t>
      </w:r>
      <w:r w:rsidR="00763276">
        <w:t xml:space="preserve">, </w:t>
      </w:r>
      <w:r>
        <w:t>les yeux hagards</w:t>
      </w:r>
      <w:r w:rsidR="00763276">
        <w:t xml:space="preserve">, </w:t>
      </w:r>
      <w:r>
        <w:t>ils s</w:t>
      </w:r>
      <w:r w:rsidR="00763276">
        <w:t>’</w:t>
      </w:r>
      <w:r>
        <w:t>avançaient en dansant</w:t>
      </w:r>
      <w:r w:rsidR="00763276">
        <w:t>.</w:t>
      </w:r>
    </w:p>
    <w:p w14:paraId="76579FD5" w14:textId="77777777" w:rsidR="00763276" w:rsidRDefault="00000000">
      <w:r>
        <w:t>Ils rythmaient leurs saltations</w:t>
      </w:r>
      <w:r w:rsidR="00763276">
        <w:t xml:space="preserve">, </w:t>
      </w:r>
      <w:r>
        <w:t>de paroles gutturales ou n</w:t>
      </w:r>
      <w:r>
        <w:t>a</w:t>
      </w:r>
      <w:r>
        <w:t>sillardes</w:t>
      </w:r>
      <w:r w:rsidR="00763276">
        <w:t xml:space="preserve">, </w:t>
      </w:r>
      <w:r>
        <w:t>que l</w:t>
      </w:r>
      <w:r w:rsidR="00763276">
        <w:t>’</w:t>
      </w:r>
      <w:r>
        <w:t>on ne comprenait pas</w:t>
      </w:r>
      <w:r w:rsidR="00763276">
        <w:t xml:space="preserve">. </w:t>
      </w:r>
      <w:r>
        <w:t xml:space="preserve">Car ils employaient le </w:t>
      </w:r>
      <w:r w:rsidR="00763276">
        <w:t>« </w:t>
      </w:r>
      <w:proofErr w:type="spellStart"/>
      <w:r>
        <w:t>samali</w:t>
      </w:r>
      <w:proofErr w:type="spellEnd"/>
      <w:r w:rsidR="00763276">
        <w:t xml:space="preserve"> », </w:t>
      </w:r>
      <w:r>
        <w:t>langage sacré</w:t>
      </w:r>
      <w:r w:rsidR="00763276">
        <w:t xml:space="preserve">. </w:t>
      </w:r>
      <w:r>
        <w:t>Et ils allaient</w:t>
      </w:r>
      <w:r w:rsidR="00763276">
        <w:t xml:space="preserve">, </w:t>
      </w:r>
      <w:r>
        <w:t>en proie à une sorte de fureur</w:t>
      </w:r>
      <w:r w:rsidR="00763276">
        <w:t xml:space="preserve">, </w:t>
      </w:r>
      <w:r>
        <w:t xml:space="preserve">que réglait le bruit des chants et des </w:t>
      </w:r>
      <w:proofErr w:type="spellStart"/>
      <w:r>
        <w:t>koundés</w:t>
      </w:r>
      <w:proofErr w:type="spellEnd"/>
      <w:r w:rsidR="00763276">
        <w:t>.</w:t>
      </w:r>
    </w:p>
    <w:p w14:paraId="62994F75" w14:textId="77777777" w:rsidR="00763276" w:rsidRDefault="00000000">
      <w:r>
        <w:t>On les aperçut</w:t>
      </w:r>
      <w:r w:rsidR="00763276">
        <w:t>.</w:t>
      </w:r>
    </w:p>
    <w:p w14:paraId="074F89DF" w14:textId="77777777" w:rsidR="00763276" w:rsidRDefault="00000000">
      <w:r>
        <w:t>Un grouillement inextinguible de cris monta</w:t>
      </w:r>
      <w:r w:rsidR="00763276">
        <w:t xml:space="preserve">, </w:t>
      </w:r>
      <w:r>
        <w:t>qui fut tel que</w:t>
      </w:r>
      <w:r w:rsidR="00763276">
        <w:t xml:space="preserve">, </w:t>
      </w:r>
      <w:r>
        <w:t>réveillés</w:t>
      </w:r>
      <w:r w:rsidR="00763276">
        <w:t xml:space="preserve">, </w:t>
      </w:r>
      <w:r>
        <w:t xml:space="preserve">au long des rives de la Bamba et de la </w:t>
      </w:r>
      <w:proofErr w:type="spellStart"/>
      <w:r>
        <w:t>Pombo</w:t>
      </w:r>
      <w:proofErr w:type="spellEnd"/>
      <w:r w:rsidR="00763276">
        <w:t xml:space="preserve">, </w:t>
      </w:r>
      <w:r>
        <w:t>les toucans</w:t>
      </w:r>
      <w:r w:rsidR="00763276">
        <w:t xml:space="preserve">, </w:t>
      </w:r>
      <w:r>
        <w:t>dans la nuit lunaire</w:t>
      </w:r>
      <w:r w:rsidR="00763276">
        <w:t xml:space="preserve">, </w:t>
      </w:r>
      <w:r>
        <w:t>ricanèrent</w:t>
      </w:r>
      <w:r w:rsidR="00763276">
        <w:t>.</w:t>
      </w:r>
    </w:p>
    <w:p w14:paraId="7EF1EF54" w14:textId="77777777" w:rsidR="00763276" w:rsidRDefault="00000000">
      <w:r>
        <w:t>Une joie étrange</w:t>
      </w:r>
      <w:r w:rsidR="00763276">
        <w:t xml:space="preserve">, </w:t>
      </w:r>
      <w:r>
        <w:t>brusque</w:t>
      </w:r>
      <w:r w:rsidR="00763276">
        <w:t xml:space="preserve">, </w:t>
      </w:r>
      <w:r>
        <w:t>mobile</w:t>
      </w:r>
      <w:r w:rsidR="00763276">
        <w:t xml:space="preserve">, </w:t>
      </w:r>
      <w:r>
        <w:t>désordonnée secoua cette multitude</w:t>
      </w:r>
      <w:r w:rsidR="00763276">
        <w:t xml:space="preserve">, </w:t>
      </w:r>
      <w:r>
        <w:t>la dressa</w:t>
      </w:r>
      <w:r w:rsidR="00763276">
        <w:t xml:space="preserve">. </w:t>
      </w:r>
      <w:r>
        <w:t>Les guerriers se saisirent de leurs a</w:t>
      </w:r>
      <w:r>
        <w:t>r</w:t>
      </w:r>
      <w:r>
        <w:t>mes</w:t>
      </w:r>
      <w:r w:rsidR="00763276">
        <w:t xml:space="preserve">. </w:t>
      </w:r>
      <w:r>
        <w:t>Les chiens aboyaient</w:t>
      </w:r>
      <w:r w:rsidR="00763276">
        <w:t xml:space="preserve">, </w:t>
      </w:r>
      <w:r>
        <w:t>les enfants pleuraient</w:t>
      </w:r>
      <w:r w:rsidR="00763276">
        <w:t xml:space="preserve">, </w:t>
      </w:r>
      <w:r>
        <w:t>et les femmes</w:t>
      </w:r>
      <w:r w:rsidR="00763276">
        <w:t xml:space="preserve">, </w:t>
      </w:r>
      <w:r>
        <w:t xml:space="preserve">ivres de </w:t>
      </w:r>
      <w:proofErr w:type="spellStart"/>
      <w:r>
        <w:t>kéné</w:t>
      </w:r>
      <w:proofErr w:type="spellEnd"/>
      <w:r>
        <w:t xml:space="preserve"> et de vacarme</w:t>
      </w:r>
      <w:r w:rsidR="00763276">
        <w:t xml:space="preserve">, </w:t>
      </w:r>
      <w:r>
        <w:t>les femmes</w:t>
      </w:r>
      <w:r w:rsidR="00763276">
        <w:t xml:space="preserve">, </w:t>
      </w:r>
      <w:r>
        <w:t>en tapant des pieds</w:t>
      </w:r>
      <w:r w:rsidR="00763276">
        <w:t xml:space="preserve">, </w:t>
      </w:r>
      <w:r>
        <w:t>hurlaient</w:t>
      </w:r>
      <w:r w:rsidR="00763276">
        <w:t xml:space="preserve">, </w:t>
      </w:r>
      <w:r>
        <w:t>hurlaient</w:t>
      </w:r>
      <w:r w:rsidR="00763276">
        <w:t> :</w:t>
      </w:r>
    </w:p>
    <w:p w14:paraId="1F9C83BF" w14:textId="1168DCF9" w:rsidR="00000000" w:rsidRDefault="00763276">
      <w:r>
        <w:lastRenderedPageBreak/>
        <w:t>« </w:t>
      </w:r>
      <w:proofErr w:type="spellStart"/>
      <w:r w:rsidR="00000000">
        <w:t>Ga</w:t>
      </w:r>
      <w:r>
        <w:t>’</w:t>
      </w:r>
      <w:r w:rsidR="00000000">
        <w:t>nza</w:t>
      </w:r>
      <w:proofErr w:type="spellEnd"/>
      <w:r>
        <w:t xml:space="preserve">… </w:t>
      </w:r>
      <w:proofErr w:type="spellStart"/>
      <w:r w:rsidR="00000000">
        <w:t>ga</w:t>
      </w:r>
      <w:r>
        <w:t>’</w:t>
      </w:r>
      <w:r w:rsidR="00000000">
        <w:t>nza</w:t>
      </w:r>
      <w:proofErr w:type="spellEnd"/>
      <w:r>
        <w:t xml:space="preserve">… </w:t>
      </w:r>
      <w:proofErr w:type="spellStart"/>
      <w:r w:rsidR="00000000">
        <w:t>ga</w:t>
      </w:r>
      <w:r>
        <w:t>’</w:t>
      </w:r>
      <w:r w:rsidR="00000000">
        <w:t>nza</w:t>
      </w:r>
      <w:proofErr w:type="spellEnd"/>
      <w:r>
        <w:t> !… »</w:t>
      </w:r>
    </w:p>
    <w:p w14:paraId="5C0B138D" w14:textId="77777777" w:rsidR="00763276" w:rsidRDefault="00000000">
      <w:r>
        <w:t>Déjà</w:t>
      </w:r>
      <w:r w:rsidR="00763276">
        <w:t xml:space="preserve">, </w:t>
      </w:r>
      <w:r>
        <w:t>sourdement</w:t>
      </w:r>
      <w:r w:rsidR="00763276">
        <w:t xml:space="preserve">, </w:t>
      </w:r>
      <w:r>
        <w:t xml:space="preserve">les </w:t>
      </w:r>
      <w:proofErr w:type="spellStart"/>
      <w:r>
        <w:t>li</w:t>
      </w:r>
      <w:r w:rsidR="00763276">
        <w:t>’</w:t>
      </w:r>
      <w:r>
        <w:t>nghas</w:t>
      </w:r>
      <w:proofErr w:type="spellEnd"/>
      <w:r>
        <w:t xml:space="preserve"> grondaient</w:t>
      </w:r>
      <w:r w:rsidR="00763276">
        <w:t>.</w:t>
      </w:r>
    </w:p>
    <w:p w14:paraId="204872A7" w14:textId="77777777" w:rsidR="00763276" w:rsidRDefault="00000000">
      <w:r>
        <w:t>Quel enchantement lumineux</w:t>
      </w:r>
      <w:r w:rsidR="00763276">
        <w:t xml:space="preserve"> ! </w:t>
      </w:r>
      <w:r>
        <w:t>Seuls les arbres et leur feuillage paraissent</w:t>
      </w:r>
      <w:r w:rsidR="00763276">
        <w:t xml:space="preserve">, </w:t>
      </w:r>
      <w:r>
        <w:t>sous cette dispersion de blancheurs</w:t>
      </w:r>
      <w:r w:rsidR="00763276">
        <w:t xml:space="preserve">, </w:t>
      </w:r>
      <w:r>
        <w:t>plus noirs</w:t>
      </w:r>
      <w:r w:rsidR="00763276">
        <w:t xml:space="preserve">. </w:t>
      </w:r>
      <w:r>
        <w:t>Mais le sol est blanc</w:t>
      </w:r>
      <w:r w:rsidR="00763276">
        <w:t xml:space="preserve"> ! </w:t>
      </w:r>
      <w:r>
        <w:t xml:space="preserve">Mais les </w:t>
      </w:r>
      <w:proofErr w:type="spellStart"/>
      <w:r>
        <w:t>kagas</w:t>
      </w:r>
      <w:proofErr w:type="spellEnd"/>
      <w:r>
        <w:t xml:space="preserve"> sont blancs</w:t>
      </w:r>
      <w:r w:rsidR="00763276">
        <w:t xml:space="preserve"> ! </w:t>
      </w:r>
      <w:r>
        <w:t>Mais les routes sont des routes en linge blanc</w:t>
      </w:r>
      <w:r w:rsidR="00763276">
        <w:t xml:space="preserve"> ! </w:t>
      </w:r>
      <w:r>
        <w:t xml:space="preserve">Mais la </w:t>
      </w:r>
      <w:proofErr w:type="spellStart"/>
      <w:r>
        <w:t>Pombo</w:t>
      </w:r>
      <w:proofErr w:type="spellEnd"/>
      <w:r>
        <w:t xml:space="preserve"> et la Bamba ne roulent que des eaux de lune</w:t>
      </w:r>
      <w:r w:rsidR="00763276">
        <w:t> !</w:t>
      </w:r>
    </w:p>
    <w:p w14:paraId="742C5416" w14:textId="77777777" w:rsidR="00763276" w:rsidRDefault="00000000">
      <w:r>
        <w:t>Accroupis derrière leur bouclier de guerre</w:t>
      </w:r>
      <w:r w:rsidR="00763276">
        <w:t xml:space="preserve">, </w:t>
      </w:r>
      <w:r>
        <w:t>sagaie au poing</w:t>
      </w:r>
      <w:r w:rsidR="00763276">
        <w:t xml:space="preserve">, </w:t>
      </w:r>
      <w:r>
        <w:t>les guerriers attendent</w:t>
      </w:r>
      <w:r w:rsidR="00763276">
        <w:t>.</w:t>
      </w:r>
    </w:p>
    <w:p w14:paraId="74FDA3CE" w14:textId="77777777" w:rsidR="00763276" w:rsidRDefault="00000000">
      <w:r>
        <w:t>À un roulement des tams-tams</w:t>
      </w:r>
      <w:r w:rsidR="00763276">
        <w:t xml:space="preserve">, </w:t>
      </w:r>
      <w:r>
        <w:t>debout</w:t>
      </w:r>
      <w:r w:rsidR="00763276">
        <w:t xml:space="preserve">, </w:t>
      </w:r>
      <w:r>
        <w:t>lances brandies et boucliers levés</w:t>
      </w:r>
      <w:r w:rsidR="00763276">
        <w:t xml:space="preserve">, </w:t>
      </w:r>
      <w:r>
        <w:t>ils se ruèrent sur la Bamba</w:t>
      </w:r>
      <w:r w:rsidR="00763276">
        <w:t xml:space="preserve">. </w:t>
      </w:r>
      <w:r>
        <w:t>Là</w:t>
      </w:r>
      <w:r w:rsidR="00763276">
        <w:t xml:space="preserve">, </w:t>
      </w:r>
      <w:r>
        <w:t>faisant volte-face</w:t>
      </w:r>
      <w:r w:rsidR="00763276">
        <w:t xml:space="preserve">, </w:t>
      </w:r>
      <w:r>
        <w:t>à toute vitesse</w:t>
      </w:r>
      <w:r w:rsidR="00763276">
        <w:t xml:space="preserve">, </w:t>
      </w:r>
      <w:r>
        <w:t>ils revinrent à leur point de départ</w:t>
      </w:r>
      <w:r w:rsidR="00763276">
        <w:t xml:space="preserve">, </w:t>
      </w:r>
      <w:r>
        <w:t>en poussant des clameurs</w:t>
      </w:r>
      <w:r w:rsidR="00763276">
        <w:t>.</w:t>
      </w:r>
    </w:p>
    <w:p w14:paraId="37326858" w14:textId="77777777" w:rsidR="00763276" w:rsidRDefault="00000000">
      <w:r>
        <w:t xml:space="preserve">Les </w:t>
      </w:r>
      <w:proofErr w:type="spellStart"/>
      <w:r>
        <w:t>ga</w:t>
      </w:r>
      <w:r w:rsidR="00763276">
        <w:t>’</w:t>
      </w:r>
      <w:r>
        <w:t>nzas</w:t>
      </w:r>
      <w:proofErr w:type="spellEnd"/>
      <w:r>
        <w:t xml:space="preserve"> dansent sur place</w:t>
      </w:r>
      <w:r w:rsidR="00763276">
        <w:t xml:space="preserve">. </w:t>
      </w:r>
      <w:r>
        <w:t>Tams-tams</w:t>
      </w:r>
      <w:r w:rsidR="00763276">
        <w:t xml:space="preserve">, </w:t>
      </w:r>
      <w:r>
        <w:t>cris</w:t>
      </w:r>
      <w:r w:rsidR="00763276">
        <w:t xml:space="preserve">, </w:t>
      </w:r>
      <w:r>
        <w:t>chants</w:t>
      </w:r>
      <w:r w:rsidR="00763276">
        <w:t xml:space="preserve">, </w:t>
      </w:r>
      <w:r>
        <w:t>b</w:t>
      </w:r>
      <w:r>
        <w:t>a</w:t>
      </w:r>
      <w:r>
        <w:t>lafons</w:t>
      </w:r>
      <w:r w:rsidR="00763276">
        <w:t xml:space="preserve">, </w:t>
      </w:r>
      <w:proofErr w:type="spellStart"/>
      <w:r>
        <w:t>kou</w:t>
      </w:r>
      <w:r w:rsidR="00763276">
        <w:t>’</w:t>
      </w:r>
      <w:r>
        <w:t>ndés</w:t>
      </w:r>
      <w:proofErr w:type="spellEnd"/>
      <w:r>
        <w:t xml:space="preserve"> noient tout de leur inondation sonore</w:t>
      </w:r>
      <w:r w:rsidR="00763276">
        <w:t>.</w:t>
      </w:r>
    </w:p>
    <w:p w14:paraId="731F88BA" w14:textId="77777777" w:rsidR="00763276" w:rsidRDefault="00000000">
      <w:r>
        <w:t>La fête s</w:t>
      </w:r>
      <w:r w:rsidR="00763276">
        <w:t>’</w:t>
      </w:r>
      <w:r>
        <w:t>organise</w:t>
      </w:r>
      <w:r w:rsidR="00763276">
        <w:t xml:space="preserve">. </w:t>
      </w:r>
      <w:r>
        <w:t>Les meneurs de jeu</w:t>
      </w:r>
      <w:r w:rsidR="00763276">
        <w:t xml:space="preserve">, </w:t>
      </w:r>
      <w:r>
        <w:t xml:space="preserve">ce sont les </w:t>
      </w:r>
      <w:proofErr w:type="spellStart"/>
      <w:r>
        <w:t>m</w:t>
      </w:r>
      <w:r>
        <w:t>o</w:t>
      </w:r>
      <w:r>
        <w:t>koundjis-yangba</w:t>
      </w:r>
      <w:proofErr w:type="spellEnd"/>
      <w:r w:rsidR="00763276">
        <w:t xml:space="preserve"> ! </w:t>
      </w:r>
      <w:r>
        <w:t>Voyez comme ils se dévouent</w:t>
      </w:r>
      <w:r w:rsidR="00763276">
        <w:t xml:space="preserve"> ! </w:t>
      </w:r>
      <w:r>
        <w:t>On les reco</w:t>
      </w:r>
      <w:r>
        <w:t>n</w:t>
      </w:r>
      <w:r>
        <w:t>naît aux longues plumes d</w:t>
      </w:r>
      <w:r w:rsidR="00763276">
        <w:t>’</w:t>
      </w:r>
      <w:r>
        <w:t>oiseaux plantées dans leur chevelure tressée et aux sonnailles qui tintent à leurs poignets</w:t>
      </w:r>
      <w:r w:rsidR="00763276">
        <w:t xml:space="preserve">, </w:t>
      </w:r>
      <w:r>
        <w:t>à leurs g</w:t>
      </w:r>
      <w:r>
        <w:t>e</w:t>
      </w:r>
      <w:r>
        <w:t>noux</w:t>
      </w:r>
      <w:r w:rsidR="00763276">
        <w:t xml:space="preserve">, </w:t>
      </w:r>
      <w:r>
        <w:t>à leurs chevilles</w:t>
      </w:r>
      <w:r w:rsidR="00763276">
        <w:t>.</w:t>
      </w:r>
    </w:p>
    <w:p w14:paraId="2AFFC2DB" w14:textId="77777777" w:rsidR="00763276" w:rsidRDefault="00000000">
      <w:r>
        <w:t>Bras ballants</w:t>
      </w:r>
      <w:r w:rsidR="00763276">
        <w:t xml:space="preserve">, </w:t>
      </w:r>
      <w:r>
        <w:t>jambes entrechoquées</w:t>
      </w:r>
      <w:r w:rsidR="00763276">
        <w:t xml:space="preserve">, </w:t>
      </w:r>
      <w:r>
        <w:t>trois d</w:t>
      </w:r>
      <w:r w:rsidR="00763276">
        <w:t>’</w:t>
      </w:r>
      <w:r>
        <w:t>entre eux vi</w:t>
      </w:r>
      <w:r>
        <w:t>n</w:t>
      </w:r>
      <w:r>
        <w:t>rent faire des mômeries</w:t>
      </w:r>
      <w:r w:rsidR="00763276">
        <w:t xml:space="preserve">. </w:t>
      </w:r>
      <w:r>
        <w:t>Leurs grimaces firent la joie de l</w:t>
      </w:r>
      <w:r w:rsidR="00763276">
        <w:t>’</w:t>
      </w:r>
      <w:r>
        <w:t>assistance</w:t>
      </w:r>
      <w:r w:rsidR="00763276">
        <w:t>.</w:t>
      </w:r>
    </w:p>
    <w:p w14:paraId="13F0B94F" w14:textId="77777777" w:rsidR="00763276" w:rsidRDefault="00000000">
      <w:r>
        <w:t>L</w:t>
      </w:r>
      <w:r w:rsidR="00763276">
        <w:t>’</w:t>
      </w:r>
      <w:r>
        <w:t>agitation se propageait de proche en proche</w:t>
      </w:r>
      <w:r w:rsidR="00763276">
        <w:t xml:space="preserve">, </w:t>
      </w:r>
      <w:r>
        <w:t>s</w:t>
      </w:r>
      <w:r w:rsidR="00763276">
        <w:t>’</w:t>
      </w:r>
      <w:r>
        <w:t>étalait</w:t>
      </w:r>
      <w:r w:rsidR="00763276">
        <w:t xml:space="preserve">, </w:t>
      </w:r>
      <w:r>
        <w:t>d</w:t>
      </w:r>
      <w:r>
        <w:t>e</w:t>
      </w:r>
      <w:r>
        <w:t>venait frénétique</w:t>
      </w:r>
      <w:r w:rsidR="00763276">
        <w:t xml:space="preserve">. </w:t>
      </w:r>
      <w:r>
        <w:t>Parmi les claquements de mains et les cla</w:t>
      </w:r>
      <w:r>
        <w:t>p</w:t>
      </w:r>
      <w:r>
        <w:t>pements de langue</w:t>
      </w:r>
      <w:r w:rsidR="00763276">
        <w:t xml:space="preserve">, </w:t>
      </w:r>
      <w:r>
        <w:t>l</w:t>
      </w:r>
      <w:r w:rsidR="00763276">
        <w:t>’</w:t>
      </w:r>
      <w:r>
        <w:t xml:space="preserve">on entendait tintinnabuler de plus en plus les clochettes et les sonnailles des </w:t>
      </w:r>
      <w:r w:rsidR="00763276">
        <w:t>« </w:t>
      </w:r>
      <w:proofErr w:type="spellStart"/>
      <w:r>
        <w:t>mokoundjis-yangba</w:t>
      </w:r>
      <w:proofErr w:type="spellEnd"/>
      <w:r w:rsidR="00763276">
        <w:t xml:space="preserve"> ». </w:t>
      </w:r>
      <w:r>
        <w:t>On allait danser</w:t>
      </w:r>
      <w:r w:rsidR="00763276">
        <w:t xml:space="preserve">, </w:t>
      </w:r>
      <w:r>
        <w:t>danser</w:t>
      </w:r>
      <w:r w:rsidR="00763276">
        <w:t xml:space="preserve">, </w:t>
      </w:r>
      <w:r>
        <w:t>danser</w:t>
      </w:r>
      <w:r w:rsidR="00763276">
        <w:t> !…</w:t>
      </w:r>
    </w:p>
    <w:p w14:paraId="0099C14E" w14:textId="77777777" w:rsidR="00763276" w:rsidRDefault="00000000">
      <w:r>
        <w:lastRenderedPageBreak/>
        <w:t>Un frémissement parcourut la foule et la rebroussa</w:t>
      </w:r>
      <w:r w:rsidR="00763276">
        <w:t>.</w:t>
      </w:r>
    </w:p>
    <w:p w14:paraId="0E7F0B43" w14:textId="77777777" w:rsidR="00763276" w:rsidRDefault="00000000">
      <w:r>
        <w:t>Des enfants s</w:t>
      </w:r>
      <w:r w:rsidR="00763276">
        <w:t>’</w:t>
      </w:r>
      <w:r>
        <w:t>avançaient</w:t>
      </w:r>
      <w:r w:rsidR="00763276">
        <w:t xml:space="preserve">. </w:t>
      </w:r>
      <w:r>
        <w:t>Ils allèrent jusqu</w:t>
      </w:r>
      <w:r w:rsidR="00763276">
        <w:t>’</w:t>
      </w:r>
      <w:r>
        <w:t>au centre de l</w:t>
      </w:r>
      <w:r w:rsidR="00763276">
        <w:t>’</w:t>
      </w:r>
      <w:r>
        <w:t>espace laissé libre par la cohue</w:t>
      </w:r>
      <w:r w:rsidR="00763276">
        <w:t xml:space="preserve">, </w:t>
      </w:r>
      <w:r>
        <w:t xml:space="preserve">qui environnait les </w:t>
      </w:r>
      <w:proofErr w:type="spellStart"/>
      <w:r>
        <w:t>ga</w:t>
      </w:r>
      <w:r w:rsidR="00763276">
        <w:t>’</w:t>
      </w:r>
      <w:r>
        <w:t>nzas</w:t>
      </w:r>
      <w:proofErr w:type="spellEnd"/>
      <w:r w:rsidR="00763276">
        <w:t xml:space="preserve">, </w:t>
      </w:r>
      <w:r>
        <w:t>et dansèrent</w:t>
      </w:r>
      <w:r w:rsidR="00763276">
        <w:t>.</w:t>
      </w:r>
    </w:p>
    <w:p w14:paraId="366807FF" w14:textId="77777777" w:rsidR="00763276" w:rsidRDefault="00000000">
      <w:r>
        <w:t>Ils gesticulaient</w:t>
      </w:r>
      <w:r w:rsidR="00763276">
        <w:t xml:space="preserve">, </w:t>
      </w:r>
      <w:r>
        <w:t>se trémoussaient</w:t>
      </w:r>
      <w:r w:rsidR="00763276">
        <w:t xml:space="preserve">, </w:t>
      </w:r>
      <w:r>
        <w:t>se dépensaient en contorsions</w:t>
      </w:r>
      <w:r w:rsidR="00763276">
        <w:t xml:space="preserve">, </w:t>
      </w:r>
      <w:r>
        <w:t>remuaient bras et jambes</w:t>
      </w:r>
      <w:r w:rsidR="00763276">
        <w:t xml:space="preserve">, </w:t>
      </w:r>
      <w:r>
        <w:t>imitant à leur insu les forts</w:t>
      </w:r>
      <w:r w:rsidR="00763276">
        <w:t xml:space="preserve">, </w:t>
      </w:r>
      <w:r>
        <w:t>ceux que</w:t>
      </w:r>
      <w:r w:rsidR="00763276">
        <w:t xml:space="preserve">, </w:t>
      </w:r>
      <w:r>
        <w:t>par les soirs de lune</w:t>
      </w:r>
      <w:r w:rsidR="00763276">
        <w:t xml:space="preserve">, </w:t>
      </w:r>
      <w:r>
        <w:t>ils avaient vu danser a</w:t>
      </w:r>
      <w:r>
        <w:t>u</w:t>
      </w:r>
      <w:r>
        <w:t>près des cases</w:t>
      </w:r>
      <w:r w:rsidR="00763276">
        <w:t xml:space="preserve">, </w:t>
      </w:r>
      <w:r>
        <w:t xml:space="preserve">alors que la nuit supprime les horizons tépides et que les </w:t>
      </w:r>
      <w:proofErr w:type="spellStart"/>
      <w:r>
        <w:t>koungbas</w:t>
      </w:r>
      <w:proofErr w:type="spellEnd"/>
      <w:r w:rsidR="00763276">
        <w:t xml:space="preserve">, </w:t>
      </w:r>
      <w:r>
        <w:t>infiniment</w:t>
      </w:r>
      <w:r w:rsidR="00763276">
        <w:t xml:space="preserve">, </w:t>
      </w:r>
      <w:r>
        <w:t>coassent</w:t>
      </w:r>
      <w:r w:rsidR="00763276">
        <w:t>.</w:t>
      </w:r>
    </w:p>
    <w:p w14:paraId="4E3AD09F" w14:textId="77777777" w:rsidR="00763276" w:rsidRDefault="00000000">
      <w:r>
        <w:t>Nues</w:t>
      </w:r>
      <w:r w:rsidR="00763276">
        <w:t xml:space="preserve">, </w:t>
      </w:r>
      <w:r>
        <w:t>les cheveux huilés de ricin</w:t>
      </w:r>
      <w:r w:rsidR="00763276">
        <w:t xml:space="preserve"> ; </w:t>
      </w:r>
      <w:r>
        <w:t>les oreilles</w:t>
      </w:r>
      <w:r w:rsidR="00763276">
        <w:t xml:space="preserve">, </w:t>
      </w:r>
      <w:r>
        <w:t>les narines et les lèvres traversées de verroteries multicolores</w:t>
      </w:r>
      <w:r w:rsidR="00763276">
        <w:t xml:space="preserve"> ; </w:t>
      </w:r>
      <w:r>
        <w:t>chevilles et poignets cerclés de bracelets de cuivre</w:t>
      </w:r>
      <w:r w:rsidR="00763276">
        <w:t xml:space="preserve">, </w:t>
      </w:r>
      <w:r>
        <w:t>chacune maintenant les épaules de celle qui la précédait</w:t>
      </w:r>
      <w:r w:rsidR="00763276">
        <w:t xml:space="preserve">, </w:t>
      </w:r>
      <w:r>
        <w:t>des femmes vinrent les re</w:t>
      </w:r>
      <w:r>
        <w:t>m</w:t>
      </w:r>
      <w:r>
        <w:t>placer</w:t>
      </w:r>
      <w:r w:rsidR="00763276">
        <w:t>.</w:t>
      </w:r>
    </w:p>
    <w:p w14:paraId="72C21904" w14:textId="77777777" w:rsidR="00763276" w:rsidRDefault="00000000">
      <w:r>
        <w:t>Elles formèrent une vaste ronde</w:t>
      </w:r>
      <w:r w:rsidR="00763276">
        <w:t xml:space="preserve">, </w:t>
      </w:r>
      <w:r>
        <w:t>qui commença de tourner</w:t>
      </w:r>
      <w:r w:rsidR="00763276">
        <w:t xml:space="preserve">, </w:t>
      </w:r>
      <w:r>
        <w:t>comme tournent les lucioles au crépuscule</w:t>
      </w:r>
      <w:r w:rsidR="00763276">
        <w:t>.</w:t>
      </w:r>
    </w:p>
    <w:p w14:paraId="01EF1179" w14:textId="77777777" w:rsidR="00763276" w:rsidRDefault="00000000">
      <w:r>
        <w:t>La ronde s</w:t>
      </w:r>
      <w:r w:rsidR="00763276">
        <w:t>’</w:t>
      </w:r>
      <w:r>
        <w:t>ouvrit</w:t>
      </w:r>
      <w:r w:rsidR="00763276">
        <w:t xml:space="preserve">, </w:t>
      </w:r>
      <w:r>
        <w:t>à une indication du tam-tam</w:t>
      </w:r>
      <w:r w:rsidR="00763276">
        <w:t>.</w:t>
      </w:r>
    </w:p>
    <w:p w14:paraId="3DEDB9F4" w14:textId="77777777" w:rsidR="00763276" w:rsidRDefault="00000000">
      <w:r>
        <w:t>Des pieds</w:t>
      </w:r>
      <w:r w:rsidR="00763276">
        <w:t xml:space="preserve">, </w:t>
      </w:r>
      <w:r>
        <w:t>des mains</w:t>
      </w:r>
      <w:r w:rsidR="00763276">
        <w:t xml:space="preserve">, </w:t>
      </w:r>
      <w:r>
        <w:t>de la voix</w:t>
      </w:r>
      <w:r w:rsidR="00763276">
        <w:t xml:space="preserve">, </w:t>
      </w:r>
      <w:r>
        <w:t>en mesure</w:t>
      </w:r>
      <w:r w:rsidR="00763276">
        <w:t xml:space="preserve">, </w:t>
      </w:r>
      <w:r>
        <w:t xml:space="preserve">les femmes soutenaient la cadence des </w:t>
      </w:r>
      <w:proofErr w:type="spellStart"/>
      <w:r>
        <w:t>koundés</w:t>
      </w:r>
      <w:proofErr w:type="spellEnd"/>
      <w:r w:rsidR="00763276">
        <w:t xml:space="preserve">, </w:t>
      </w:r>
      <w:r>
        <w:t xml:space="preserve">des </w:t>
      </w:r>
      <w:proofErr w:type="spellStart"/>
      <w:r>
        <w:t>li</w:t>
      </w:r>
      <w:r w:rsidR="00763276">
        <w:t>’</w:t>
      </w:r>
      <w:r>
        <w:t>nghas</w:t>
      </w:r>
      <w:proofErr w:type="spellEnd"/>
      <w:r>
        <w:t xml:space="preserve"> et des bal</w:t>
      </w:r>
      <w:r>
        <w:t>a</w:t>
      </w:r>
      <w:r>
        <w:t>fons</w:t>
      </w:r>
      <w:r w:rsidR="00763276">
        <w:t>.</w:t>
      </w:r>
    </w:p>
    <w:p w14:paraId="79AE077E" w14:textId="77777777" w:rsidR="00763276" w:rsidRDefault="00000000">
      <w:r>
        <w:t>La cadence s</w:t>
      </w:r>
      <w:r w:rsidR="00763276">
        <w:t>’</w:t>
      </w:r>
      <w:r>
        <w:t>accéléra</w:t>
      </w:r>
      <w:r w:rsidR="00763276">
        <w:t>.</w:t>
      </w:r>
    </w:p>
    <w:p w14:paraId="6BAE6A96" w14:textId="77777777" w:rsidR="00763276" w:rsidRDefault="00000000">
      <w:r>
        <w:t>Molle</w:t>
      </w:r>
      <w:r w:rsidR="00763276">
        <w:t xml:space="preserve">, </w:t>
      </w:r>
      <w:r>
        <w:t>moite</w:t>
      </w:r>
      <w:r w:rsidR="00763276">
        <w:t xml:space="preserve">, </w:t>
      </w:r>
      <w:r>
        <w:t>les yeux fermés</w:t>
      </w:r>
      <w:r w:rsidR="00763276">
        <w:t xml:space="preserve">, </w:t>
      </w:r>
      <w:r>
        <w:t>une des danseuses prit place au milieu du demi-cercle dessiné par la ronde désunie de ses compagnes</w:t>
      </w:r>
      <w:r w:rsidR="00763276">
        <w:t xml:space="preserve">, – </w:t>
      </w:r>
      <w:r>
        <w:t>un peu en avant d</w:t>
      </w:r>
      <w:r w:rsidR="00763276">
        <w:t>’</w:t>
      </w:r>
      <w:r>
        <w:t>elles</w:t>
      </w:r>
      <w:r w:rsidR="00763276">
        <w:t>.</w:t>
      </w:r>
    </w:p>
    <w:p w14:paraId="1FECFAC3" w14:textId="77777777" w:rsidR="00763276" w:rsidRDefault="00000000">
      <w:r>
        <w:t>Ainsi</w:t>
      </w:r>
      <w:r w:rsidR="00763276">
        <w:t xml:space="preserve">, </w:t>
      </w:r>
      <w:r>
        <w:t>à supposer qu</w:t>
      </w:r>
      <w:r w:rsidR="00763276">
        <w:t>’</w:t>
      </w:r>
      <w:r>
        <w:t>elle tombât</w:t>
      </w:r>
      <w:r w:rsidR="00763276">
        <w:t xml:space="preserve">, </w:t>
      </w:r>
      <w:r>
        <w:t>elle pouvait être</w:t>
      </w:r>
      <w:r w:rsidR="00763276">
        <w:t xml:space="preserve">, </w:t>
      </w:r>
      <w:r>
        <w:t>et so</w:t>
      </w:r>
      <w:r>
        <w:t>u</w:t>
      </w:r>
      <w:r>
        <w:t>tenue dans sa chute par celles qui dansaient derrière elle et</w:t>
      </w:r>
      <w:r w:rsidR="00763276">
        <w:t xml:space="preserve">, </w:t>
      </w:r>
      <w:r>
        <w:t>par celles qui étaient aux deux cornes de la figure</w:t>
      </w:r>
      <w:r w:rsidR="00763276">
        <w:t xml:space="preserve">, </w:t>
      </w:r>
      <w:r>
        <w:t>redressée</w:t>
      </w:r>
      <w:r w:rsidR="00763276">
        <w:t>.</w:t>
      </w:r>
    </w:p>
    <w:p w14:paraId="419E7153" w14:textId="77777777" w:rsidR="00763276" w:rsidRDefault="00000000">
      <w:r>
        <w:lastRenderedPageBreak/>
        <w:t>Elle fit trois pas en avant</w:t>
      </w:r>
      <w:r w:rsidR="00763276">
        <w:t xml:space="preserve">, – </w:t>
      </w:r>
      <w:r>
        <w:t>on battait des mains</w:t>
      </w:r>
      <w:r w:rsidR="00763276">
        <w:t xml:space="preserve"> : </w:t>
      </w:r>
      <w:r>
        <w:t>une</w:t>
      </w:r>
      <w:r w:rsidR="00763276">
        <w:t xml:space="preserve">… </w:t>
      </w:r>
      <w:r>
        <w:t>deux</w:t>
      </w:r>
      <w:r w:rsidR="00763276">
        <w:t xml:space="preserve">… </w:t>
      </w:r>
      <w:r>
        <w:t>trois</w:t>
      </w:r>
      <w:r w:rsidR="00763276">
        <w:t xml:space="preserve">, – </w:t>
      </w:r>
      <w:r>
        <w:t>s</w:t>
      </w:r>
      <w:r w:rsidR="00763276">
        <w:t>’</w:t>
      </w:r>
      <w:r>
        <w:t>offrant à quelqu</w:t>
      </w:r>
      <w:r w:rsidR="00763276">
        <w:t>’</w:t>
      </w:r>
      <w:r>
        <w:t>un d</w:t>
      </w:r>
      <w:r w:rsidR="00763276">
        <w:t>’</w:t>
      </w:r>
      <w:r>
        <w:t>invisible</w:t>
      </w:r>
      <w:r w:rsidR="00763276">
        <w:t xml:space="preserve">. </w:t>
      </w:r>
      <w:r>
        <w:t>Rebutée</w:t>
      </w:r>
      <w:r w:rsidR="00763276">
        <w:t xml:space="preserve">, </w:t>
      </w:r>
      <w:r>
        <w:t>elle r</w:t>
      </w:r>
      <w:r>
        <w:t>e</w:t>
      </w:r>
      <w:r>
        <w:t>cula d</w:t>
      </w:r>
      <w:r w:rsidR="00763276">
        <w:t>’</w:t>
      </w:r>
      <w:r>
        <w:t>autant</w:t>
      </w:r>
      <w:r w:rsidR="00763276">
        <w:t xml:space="preserve">, – </w:t>
      </w:r>
      <w:r>
        <w:t>une</w:t>
      </w:r>
      <w:r w:rsidR="00763276">
        <w:t xml:space="preserve">… </w:t>
      </w:r>
      <w:r>
        <w:t>deux</w:t>
      </w:r>
      <w:r w:rsidR="00763276">
        <w:t xml:space="preserve">… </w:t>
      </w:r>
      <w:r>
        <w:t>trois</w:t>
      </w:r>
      <w:r w:rsidR="00763276">
        <w:t>…</w:t>
      </w:r>
    </w:p>
    <w:p w14:paraId="03B86CAE" w14:textId="77777777" w:rsidR="00763276" w:rsidRDefault="00000000">
      <w:r>
        <w:t>Comme saisie de faiblesse et de honte</w:t>
      </w:r>
      <w:r w:rsidR="00763276">
        <w:t xml:space="preserve">, </w:t>
      </w:r>
      <w:r>
        <w:t>à la suite de cont</w:t>
      </w:r>
      <w:r>
        <w:t>i</w:t>
      </w:r>
      <w:r>
        <w:t>nuels refus</w:t>
      </w:r>
      <w:r w:rsidR="00763276">
        <w:t xml:space="preserve">, </w:t>
      </w:r>
      <w:r>
        <w:t>elle se laissa enfin choir à la renverse</w:t>
      </w:r>
      <w:r w:rsidR="00763276">
        <w:t>.</w:t>
      </w:r>
    </w:p>
    <w:p w14:paraId="6112ECA4" w14:textId="77777777" w:rsidR="00763276" w:rsidRDefault="00000000">
      <w:r>
        <w:t>Ses amies la reçurent et la redressèrent</w:t>
      </w:r>
      <w:r w:rsidR="00763276">
        <w:t xml:space="preserve">. </w:t>
      </w:r>
      <w:r>
        <w:t>Et</w:t>
      </w:r>
      <w:r w:rsidR="00763276">
        <w:t xml:space="preserve">, </w:t>
      </w:r>
      <w:r>
        <w:t>désespérée</w:t>
      </w:r>
      <w:r w:rsidR="00763276">
        <w:t xml:space="preserve">, </w:t>
      </w:r>
      <w:r>
        <w:t>elle alla où les règles de la danse voulait qu</w:t>
      </w:r>
      <w:r w:rsidR="00763276">
        <w:t>’</w:t>
      </w:r>
      <w:r>
        <w:t>elle se rendît</w:t>
      </w:r>
      <w:r w:rsidR="00763276">
        <w:t xml:space="preserve">, – </w:t>
      </w:r>
      <w:r>
        <w:t>à la pointe gauche de la figure</w:t>
      </w:r>
      <w:r w:rsidR="00763276">
        <w:t xml:space="preserve">, </w:t>
      </w:r>
      <w:r>
        <w:t>cependant que</w:t>
      </w:r>
      <w:r w:rsidR="00763276">
        <w:t xml:space="preserve">, </w:t>
      </w:r>
      <w:r>
        <w:t>se détachant de la corne opposée</w:t>
      </w:r>
      <w:r w:rsidR="00763276">
        <w:t xml:space="preserve">, </w:t>
      </w:r>
      <w:r>
        <w:t>une de ses camarades tentait à son tour de réu</w:t>
      </w:r>
      <w:r>
        <w:t>s</w:t>
      </w:r>
      <w:r>
        <w:t>sir où elle ne l</w:t>
      </w:r>
      <w:r w:rsidR="00763276">
        <w:t>’</w:t>
      </w:r>
      <w:r>
        <w:t>avait pu</w:t>
      </w:r>
      <w:r w:rsidR="00763276">
        <w:t>.</w:t>
      </w:r>
    </w:p>
    <w:p w14:paraId="4EDA476A" w14:textId="77777777" w:rsidR="00763276" w:rsidRDefault="00000000">
      <w:r>
        <w:t>Lorsque vint le moment des hommes</w:t>
      </w:r>
      <w:r w:rsidR="00763276">
        <w:t xml:space="preserve">, – </w:t>
      </w:r>
      <w:r>
        <w:t>un véritable d</w:t>
      </w:r>
      <w:r>
        <w:t>é</w:t>
      </w:r>
      <w:r>
        <w:t>lire</w:t>
      </w:r>
      <w:r w:rsidR="00763276">
        <w:t> !</w:t>
      </w:r>
    </w:p>
    <w:p w14:paraId="435B9AB1" w14:textId="77777777" w:rsidR="00763276" w:rsidRDefault="00000000">
      <w:r>
        <w:t>Ce n</w:t>
      </w:r>
      <w:r w:rsidR="00763276">
        <w:t>’</w:t>
      </w:r>
      <w:r>
        <w:t>étaient plus que bouches démesurément hurlantes</w:t>
      </w:r>
      <w:r w:rsidR="00763276">
        <w:t xml:space="preserve">, </w:t>
      </w:r>
      <w:r>
        <w:t>en des visages souillés de sueur</w:t>
      </w:r>
      <w:r w:rsidR="00763276">
        <w:t xml:space="preserve">. </w:t>
      </w:r>
      <w:r>
        <w:t>Ce n</w:t>
      </w:r>
      <w:r w:rsidR="00763276">
        <w:t>’</w:t>
      </w:r>
      <w:r>
        <w:t>était plus qu</w:t>
      </w:r>
      <w:r w:rsidR="00763276">
        <w:t>’</w:t>
      </w:r>
      <w:r>
        <w:t>un trépign</w:t>
      </w:r>
      <w:r>
        <w:t>e</w:t>
      </w:r>
      <w:r>
        <w:t>ment</w:t>
      </w:r>
      <w:r w:rsidR="00763276">
        <w:t xml:space="preserve">, </w:t>
      </w:r>
      <w:r>
        <w:t>qui émouvait la terre</w:t>
      </w:r>
      <w:r w:rsidR="00763276">
        <w:t xml:space="preserve">, </w:t>
      </w:r>
      <w:r>
        <w:t>au loin</w:t>
      </w:r>
      <w:r w:rsidR="00763276">
        <w:t>.</w:t>
      </w:r>
    </w:p>
    <w:p w14:paraId="390D4E76" w14:textId="77777777" w:rsidR="00763276" w:rsidRDefault="00000000">
      <w:r>
        <w:t>Et quels cris</w:t>
      </w:r>
      <w:r w:rsidR="00763276">
        <w:t xml:space="preserve"> ! </w:t>
      </w:r>
      <w:r>
        <w:t>Et quels rires</w:t>
      </w:r>
      <w:r w:rsidR="00763276">
        <w:t xml:space="preserve"> ! </w:t>
      </w:r>
      <w:r>
        <w:t>Et quels gestes</w:t>
      </w:r>
      <w:r w:rsidR="00763276">
        <w:t xml:space="preserve"> ! </w:t>
      </w:r>
      <w:r>
        <w:t>Car la pr</w:t>
      </w:r>
      <w:r>
        <w:t>é</w:t>
      </w:r>
      <w:r>
        <w:t>sence de tant d</w:t>
      </w:r>
      <w:r w:rsidR="00763276">
        <w:t>’</w:t>
      </w:r>
      <w:r>
        <w:t>hommes et de tant de femmes</w:t>
      </w:r>
      <w:r w:rsidR="00763276">
        <w:t xml:space="preserve">, </w:t>
      </w:r>
      <w:r>
        <w:t>la bière</w:t>
      </w:r>
      <w:r w:rsidR="00763276">
        <w:t xml:space="preserve">, </w:t>
      </w:r>
      <w:r>
        <w:t>le cha</w:t>
      </w:r>
      <w:r>
        <w:t>n</w:t>
      </w:r>
      <w:r>
        <w:t>vre</w:t>
      </w:r>
      <w:r w:rsidR="00763276">
        <w:t xml:space="preserve">, </w:t>
      </w:r>
      <w:r>
        <w:t>le mouvement</w:t>
      </w:r>
      <w:r w:rsidR="00763276">
        <w:t xml:space="preserve">, </w:t>
      </w:r>
      <w:r>
        <w:t>la joie</w:t>
      </w:r>
      <w:r w:rsidR="00763276">
        <w:t xml:space="preserve">, </w:t>
      </w:r>
      <w:r>
        <w:t>avaient accumulé la frémissante ch</w:t>
      </w:r>
      <w:r>
        <w:t>a</w:t>
      </w:r>
      <w:r>
        <w:t>leur du désir</w:t>
      </w:r>
      <w:r w:rsidR="00763276">
        <w:t>.</w:t>
      </w:r>
    </w:p>
    <w:p w14:paraId="49DFC0CF" w14:textId="77777777" w:rsidR="00763276" w:rsidRDefault="00000000">
      <w:r>
        <w:t>Ils étaient là</w:t>
      </w:r>
      <w:r w:rsidR="00763276">
        <w:t xml:space="preserve">, </w:t>
      </w:r>
      <w:r>
        <w:t>une dizaine d</w:t>
      </w:r>
      <w:r w:rsidR="00763276">
        <w:t>’</w:t>
      </w:r>
      <w:r>
        <w:t>hommes</w:t>
      </w:r>
      <w:r w:rsidR="00763276">
        <w:t xml:space="preserve">, </w:t>
      </w:r>
      <w:r>
        <w:t>presque nus</w:t>
      </w:r>
      <w:r w:rsidR="00763276">
        <w:t>.</w:t>
      </w:r>
    </w:p>
    <w:p w14:paraId="709CBC3F" w14:textId="77777777" w:rsidR="00763276" w:rsidRDefault="00000000">
      <w:r>
        <w:t>De tous</w:t>
      </w:r>
      <w:r w:rsidR="00763276">
        <w:t xml:space="preserve">, </w:t>
      </w:r>
      <w:proofErr w:type="spellStart"/>
      <w:r>
        <w:t>Bissibingui</w:t>
      </w:r>
      <w:proofErr w:type="spellEnd"/>
      <w:r>
        <w:t xml:space="preserve"> était le plus beau</w:t>
      </w:r>
      <w:r w:rsidR="00763276">
        <w:t xml:space="preserve">, </w:t>
      </w:r>
      <w:r>
        <w:t>le plus fort</w:t>
      </w:r>
      <w:r w:rsidR="00763276">
        <w:t xml:space="preserve">. </w:t>
      </w:r>
      <w:r>
        <w:t>Ses yeux brillaient comme un incendie dans la brousse</w:t>
      </w:r>
      <w:r w:rsidR="00763276">
        <w:t xml:space="preserve">. </w:t>
      </w:r>
      <w:r>
        <w:t>Ses muscles sai</w:t>
      </w:r>
      <w:r>
        <w:t>l</w:t>
      </w:r>
      <w:r>
        <w:t>laient</w:t>
      </w:r>
      <w:r w:rsidR="00763276">
        <w:t xml:space="preserve">. </w:t>
      </w:r>
      <w:r>
        <w:t>Et il commandait ses compagnons</w:t>
      </w:r>
      <w:r w:rsidR="00763276">
        <w:t xml:space="preserve">, </w:t>
      </w:r>
      <w:r>
        <w:t>parce qu</w:t>
      </w:r>
      <w:r w:rsidR="00763276">
        <w:t>’</w:t>
      </w:r>
      <w:r>
        <w:t>il les dom</w:t>
      </w:r>
      <w:r>
        <w:t>i</w:t>
      </w:r>
      <w:r>
        <w:t>nait de sa haute taille fine</w:t>
      </w:r>
      <w:r w:rsidR="00763276">
        <w:t xml:space="preserve">, </w:t>
      </w:r>
      <w:r>
        <w:t>nerveuse et membrue</w:t>
      </w:r>
      <w:r w:rsidR="00763276">
        <w:t>.</w:t>
      </w:r>
    </w:p>
    <w:p w14:paraId="2CE46C96" w14:textId="77777777" w:rsidR="00763276" w:rsidRDefault="00000000">
      <w:r>
        <w:t>Tous</w:t>
      </w:r>
      <w:r w:rsidR="00763276">
        <w:t xml:space="preserve">, </w:t>
      </w:r>
      <w:r>
        <w:t>ils s</w:t>
      </w:r>
      <w:r w:rsidR="00763276">
        <w:t>’</w:t>
      </w:r>
      <w:r>
        <w:t>étaient oints le corps de bois rouge et de graisse</w:t>
      </w:r>
      <w:r w:rsidR="00763276">
        <w:t xml:space="preserve">. </w:t>
      </w:r>
      <w:r>
        <w:t>Ils avaient des grelots et des sonnailles partout</w:t>
      </w:r>
      <w:r w:rsidR="00763276">
        <w:t xml:space="preserve">, </w:t>
      </w:r>
      <w:r>
        <w:t>jusqu</w:t>
      </w:r>
      <w:r w:rsidR="00763276">
        <w:t>’</w:t>
      </w:r>
      <w:r>
        <w:t>au ch</w:t>
      </w:r>
      <w:r>
        <w:t>a</w:t>
      </w:r>
      <w:r>
        <w:t>peau de plume qui les casquait</w:t>
      </w:r>
      <w:r w:rsidR="00763276">
        <w:t xml:space="preserve">, </w:t>
      </w:r>
      <w:r>
        <w:t>jusqu</w:t>
      </w:r>
      <w:r w:rsidR="00763276">
        <w:t>’</w:t>
      </w:r>
      <w:r>
        <w:t>à la corde qui</w:t>
      </w:r>
      <w:r w:rsidR="00763276">
        <w:t xml:space="preserve">, </w:t>
      </w:r>
      <w:r>
        <w:t>ceinturant leurs reins</w:t>
      </w:r>
      <w:r w:rsidR="00763276">
        <w:t xml:space="preserve">, </w:t>
      </w:r>
      <w:r>
        <w:t>fixait leur cache-sexe</w:t>
      </w:r>
      <w:r w:rsidR="00763276">
        <w:t>.</w:t>
      </w:r>
    </w:p>
    <w:p w14:paraId="2AFD8FC1" w14:textId="77777777" w:rsidR="00763276" w:rsidRDefault="00000000">
      <w:r>
        <w:lastRenderedPageBreak/>
        <w:t>Ils dégageaient une odeur forte</w:t>
      </w:r>
      <w:r w:rsidR="00763276">
        <w:t xml:space="preserve">. </w:t>
      </w:r>
      <w:r>
        <w:t>La fatigue en sueur ruiss</w:t>
      </w:r>
      <w:r>
        <w:t>e</w:t>
      </w:r>
      <w:r>
        <w:t>lait sur leurs tatouages</w:t>
      </w:r>
      <w:r w:rsidR="00763276">
        <w:t xml:space="preserve">. </w:t>
      </w:r>
      <w:r>
        <w:t>Mais ils ne la sentaient pas</w:t>
      </w:r>
      <w:r w:rsidR="00763276">
        <w:t xml:space="preserve">, </w:t>
      </w:r>
      <w:r>
        <w:t>la fatigue</w:t>
      </w:r>
      <w:r w:rsidR="00763276">
        <w:t xml:space="preserve"> ! </w:t>
      </w:r>
      <w:r>
        <w:t>Ils ne s</w:t>
      </w:r>
      <w:r w:rsidR="00763276">
        <w:t>’</w:t>
      </w:r>
      <w:r>
        <w:t>intéressaient qu</w:t>
      </w:r>
      <w:r w:rsidR="00763276">
        <w:t>’</w:t>
      </w:r>
      <w:r>
        <w:t xml:space="preserve">à la </w:t>
      </w:r>
      <w:proofErr w:type="spellStart"/>
      <w:r>
        <w:t>yangba</w:t>
      </w:r>
      <w:proofErr w:type="spellEnd"/>
      <w:r w:rsidR="00763276">
        <w:t xml:space="preserve">, </w:t>
      </w:r>
      <w:r>
        <w:t>ne prêtaient d</w:t>
      </w:r>
      <w:r w:rsidR="00763276">
        <w:t>’</w:t>
      </w:r>
      <w:r>
        <w:t>attention qu</w:t>
      </w:r>
      <w:r w:rsidR="00763276">
        <w:t>’</w:t>
      </w:r>
      <w:r>
        <w:t>à elle</w:t>
      </w:r>
      <w:r w:rsidR="00763276">
        <w:t>.</w:t>
      </w:r>
    </w:p>
    <w:p w14:paraId="4D19CA4B" w14:textId="77777777" w:rsidR="00763276" w:rsidRDefault="00000000">
      <w:r>
        <w:t>La vie est courte</w:t>
      </w:r>
      <w:r w:rsidR="00763276">
        <w:t xml:space="preserve">. </w:t>
      </w:r>
      <w:r>
        <w:t>Le jour tôt survient où l</w:t>
      </w:r>
      <w:r w:rsidR="00763276">
        <w:t>’</w:t>
      </w:r>
      <w:r>
        <w:t>on est malpropre</w:t>
      </w:r>
      <w:r w:rsidR="00763276">
        <w:t xml:space="preserve">, </w:t>
      </w:r>
      <w:r>
        <w:t>même à copuler</w:t>
      </w:r>
      <w:r w:rsidR="00763276">
        <w:t xml:space="preserve">. </w:t>
      </w:r>
      <w:r>
        <w:t>Chaque soleil rapproche de la mort</w:t>
      </w:r>
      <w:r w:rsidR="00763276">
        <w:t xml:space="preserve">, </w:t>
      </w:r>
      <w:r>
        <w:t>n</w:t>
      </w:r>
      <w:r w:rsidR="00763276">
        <w:t>’</w:t>
      </w:r>
      <w:r>
        <w:t>est-ce pas</w:t>
      </w:r>
      <w:r w:rsidR="00763276">
        <w:t xml:space="preserve"> ? </w:t>
      </w:r>
      <w:r>
        <w:t>Il n</w:t>
      </w:r>
      <w:r w:rsidR="00763276">
        <w:t>’</w:t>
      </w:r>
      <w:r>
        <w:t>est rien de tel que de s</w:t>
      </w:r>
      <w:r w:rsidR="00763276">
        <w:t>’</w:t>
      </w:r>
      <w:proofErr w:type="spellStart"/>
      <w:r>
        <w:t>éjouir</w:t>
      </w:r>
      <w:proofErr w:type="spellEnd"/>
      <w:r w:rsidR="00763276">
        <w:t xml:space="preserve">, </w:t>
      </w:r>
      <w:r>
        <w:t>tant que l</w:t>
      </w:r>
      <w:r w:rsidR="00763276">
        <w:t>’</w:t>
      </w:r>
      <w:r>
        <w:t>on en a le po</w:t>
      </w:r>
      <w:r>
        <w:t>u</w:t>
      </w:r>
      <w:r>
        <w:t>voir</w:t>
      </w:r>
      <w:r w:rsidR="00763276">
        <w:t>.</w:t>
      </w:r>
    </w:p>
    <w:p w14:paraId="4EB33D24" w14:textId="77777777" w:rsidR="00763276" w:rsidRDefault="00000000">
      <w:r>
        <w:t>Ils dansaient</w:t>
      </w:r>
      <w:r w:rsidR="00763276">
        <w:t>.</w:t>
      </w:r>
    </w:p>
    <w:p w14:paraId="4602487A" w14:textId="77777777" w:rsidR="00763276" w:rsidRDefault="00000000">
      <w:r>
        <w:t>Inclinés vers le sol</w:t>
      </w:r>
      <w:r w:rsidR="00763276">
        <w:t xml:space="preserve">, </w:t>
      </w:r>
      <w:r>
        <w:t>ils le touchaient des mains</w:t>
      </w:r>
      <w:r w:rsidR="00763276">
        <w:t xml:space="preserve">, </w:t>
      </w:r>
      <w:r>
        <w:t>s</w:t>
      </w:r>
      <w:r w:rsidR="00763276">
        <w:t>’</w:t>
      </w:r>
      <w:r>
        <w:t>y a</w:t>
      </w:r>
      <w:r>
        <w:t>p</w:t>
      </w:r>
      <w:r>
        <w:t>puyaient</w:t>
      </w:r>
      <w:r w:rsidR="00763276">
        <w:t xml:space="preserve">, </w:t>
      </w:r>
      <w:r>
        <w:t>le temps de faire deux ou trois singeries</w:t>
      </w:r>
      <w:r w:rsidR="00763276">
        <w:t xml:space="preserve">. </w:t>
      </w:r>
      <w:r>
        <w:t>Et</w:t>
      </w:r>
      <w:r w:rsidR="00763276">
        <w:t xml:space="preserve">, </w:t>
      </w:r>
      <w:r>
        <w:t>toujours penchés</w:t>
      </w:r>
      <w:r w:rsidR="00763276">
        <w:t xml:space="preserve">, </w:t>
      </w:r>
      <w:r>
        <w:t>tandis que leurs pieds battaient le sol</w:t>
      </w:r>
      <w:r w:rsidR="00763276">
        <w:t xml:space="preserve">, </w:t>
      </w:r>
      <w:r>
        <w:t>à droite</w:t>
      </w:r>
      <w:r w:rsidR="00763276">
        <w:t xml:space="preserve">, </w:t>
      </w:r>
      <w:r>
        <w:t>puis à gauche</w:t>
      </w:r>
      <w:r w:rsidR="00763276">
        <w:t xml:space="preserve">, </w:t>
      </w:r>
      <w:r>
        <w:t>puis à droite encore</w:t>
      </w:r>
      <w:r w:rsidR="00763276">
        <w:t xml:space="preserve">, </w:t>
      </w:r>
      <w:r>
        <w:t>leurs mains</w:t>
      </w:r>
      <w:r w:rsidR="00763276">
        <w:t xml:space="preserve">, </w:t>
      </w:r>
      <w:r>
        <w:t>brusquement rejetées en arrière</w:t>
      </w:r>
      <w:r w:rsidR="00763276">
        <w:t xml:space="preserve">, </w:t>
      </w:r>
      <w:r>
        <w:t>ramaient dans l</w:t>
      </w:r>
      <w:r w:rsidR="00763276">
        <w:t>’</w:t>
      </w:r>
      <w:r>
        <w:t>air</w:t>
      </w:r>
      <w:r w:rsidR="00763276">
        <w:t xml:space="preserve">, </w:t>
      </w:r>
      <w:r>
        <w:t>s</w:t>
      </w:r>
      <w:r w:rsidR="00763276">
        <w:t>’</w:t>
      </w:r>
      <w:r>
        <w:t>élevaient et s</w:t>
      </w:r>
      <w:r w:rsidR="00763276">
        <w:t>’</w:t>
      </w:r>
      <w:r>
        <w:t>abaissaient</w:t>
      </w:r>
      <w:r w:rsidR="00763276">
        <w:t xml:space="preserve">, </w:t>
      </w:r>
      <w:r>
        <w:t>s</w:t>
      </w:r>
      <w:r w:rsidR="00763276">
        <w:t>’</w:t>
      </w:r>
      <w:r>
        <w:t>élevaient et s</w:t>
      </w:r>
      <w:r w:rsidR="00763276">
        <w:t>’</w:t>
      </w:r>
      <w:r>
        <w:t>abaissaient encore</w:t>
      </w:r>
      <w:r w:rsidR="00763276">
        <w:t xml:space="preserve">, </w:t>
      </w:r>
      <w:r>
        <w:t>ainsi que font les ailes d</w:t>
      </w:r>
      <w:r w:rsidR="00763276">
        <w:t>’</w:t>
      </w:r>
      <w:r>
        <w:t>un grand charognard qui s</w:t>
      </w:r>
      <w:r w:rsidR="00763276">
        <w:t>’</w:t>
      </w:r>
      <w:r>
        <w:t>élance</w:t>
      </w:r>
      <w:r w:rsidR="00763276">
        <w:t xml:space="preserve">, </w:t>
      </w:r>
      <w:r>
        <w:t>court</w:t>
      </w:r>
      <w:r w:rsidR="00763276">
        <w:t xml:space="preserve">, </w:t>
      </w:r>
      <w:r>
        <w:t>va prendre son vol</w:t>
      </w:r>
      <w:r w:rsidR="00763276">
        <w:t xml:space="preserve">, </w:t>
      </w:r>
      <w:r>
        <w:t>le prend et</w:t>
      </w:r>
      <w:r w:rsidR="00763276">
        <w:t xml:space="preserve">, </w:t>
      </w:r>
      <w:r>
        <w:t>dans l</w:t>
      </w:r>
      <w:r w:rsidR="00763276">
        <w:t>’</w:t>
      </w:r>
      <w:r>
        <w:t>immobilité</w:t>
      </w:r>
      <w:r w:rsidR="00763276">
        <w:t xml:space="preserve">, </w:t>
      </w:r>
      <w:r>
        <w:t>indolemment</w:t>
      </w:r>
      <w:r w:rsidR="00763276">
        <w:t xml:space="preserve">, </w:t>
      </w:r>
      <w:r>
        <w:t>plane</w:t>
      </w:r>
      <w:r w:rsidR="00763276">
        <w:t>.</w:t>
      </w:r>
    </w:p>
    <w:p w14:paraId="73275B26" w14:textId="77777777" w:rsidR="00763276" w:rsidRDefault="00000000">
      <w:r>
        <w:t>Enfin</w:t>
      </w:r>
      <w:r w:rsidR="00763276">
        <w:t xml:space="preserve">, </w:t>
      </w:r>
      <w:r>
        <w:t>les pieds faisant la roue</w:t>
      </w:r>
      <w:r w:rsidR="00763276">
        <w:t xml:space="preserve">, </w:t>
      </w:r>
      <w:r>
        <w:t>ils exécutaient un saut p</w:t>
      </w:r>
      <w:r>
        <w:t>é</w:t>
      </w:r>
      <w:r>
        <w:t>rilleux dans le sens de la largeur</w:t>
      </w:r>
      <w:r w:rsidR="00763276">
        <w:t xml:space="preserve">, </w:t>
      </w:r>
      <w:r>
        <w:t>se recevaient sur les pieds et sur les mains et</w:t>
      </w:r>
      <w:r w:rsidR="00763276">
        <w:t xml:space="preserve">, </w:t>
      </w:r>
      <w:r>
        <w:t>pour continuer</w:t>
      </w:r>
      <w:r w:rsidR="00763276">
        <w:t xml:space="preserve">, </w:t>
      </w:r>
      <w:r>
        <w:t xml:space="preserve">appareillaient leurs gestes au tam-tam des </w:t>
      </w:r>
      <w:proofErr w:type="spellStart"/>
      <w:r>
        <w:t>li</w:t>
      </w:r>
      <w:r w:rsidR="00763276">
        <w:t>’</w:t>
      </w:r>
      <w:r>
        <w:t>nghas</w:t>
      </w:r>
      <w:proofErr w:type="spellEnd"/>
      <w:r w:rsidR="00763276">
        <w:t>.</w:t>
      </w:r>
    </w:p>
    <w:p w14:paraId="0FFCF242" w14:textId="60A348A9" w:rsidR="00000000" w:rsidRDefault="00000000">
      <w:pPr>
        <w:numPr>
          <w:ins w:id="14" w:author="Fenua o Te Manu" w:date="2012-06-23T20:45:00Z"/>
        </w:numPr>
      </w:pPr>
    </w:p>
    <w:p w14:paraId="1522726C" w14:textId="77777777" w:rsidR="00763276" w:rsidRDefault="00000000">
      <w:pPr>
        <w:pStyle w:val="Taille-1RetraitGauche2XIndent0"/>
        <w:spacing w:before="0" w:after="0"/>
      </w:pP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w:t>
      </w:r>
    </w:p>
    <w:p w14:paraId="5624E8B9" w14:textId="77777777" w:rsidR="00763276" w:rsidRDefault="00763276">
      <w:pPr>
        <w:pStyle w:val="Taille-1RetraitGauche2XIndent0"/>
        <w:spacing w:before="0" w:after="0"/>
      </w:pPr>
      <w:r>
        <w:t>………………………………………………….</w:t>
      </w:r>
    </w:p>
    <w:p w14:paraId="7A1F3EAC" w14:textId="77777777" w:rsidR="00763276" w:rsidRDefault="00000000">
      <w:pPr>
        <w:pStyle w:val="Taille-1RetraitGauche2XIndent0"/>
        <w:spacing w:before="0" w:after="0"/>
      </w:pPr>
      <w:r>
        <w:t>L</w:t>
      </w:r>
      <w:r w:rsidR="00763276">
        <w:t>’</w:t>
      </w:r>
      <w:r>
        <w:t xml:space="preserve">on va vous faire </w:t>
      </w:r>
      <w:proofErr w:type="spellStart"/>
      <w:r>
        <w:t>ga</w:t>
      </w:r>
      <w:r w:rsidR="00763276">
        <w:t>’</w:t>
      </w:r>
      <w:r>
        <w:t>nza</w:t>
      </w:r>
      <w:proofErr w:type="spellEnd"/>
      <w:r w:rsidR="00763276">
        <w:t>,</w:t>
      </w:r>
    </w:p>
    <w:p w14:paraId="6F4DA957" w14:textId="77777777" w:rsidR="00763276" w:rsidRDefault="00000000">
      <w:pPr>
        <w:pStyle w:val="Taille-1RetraitGauche2XIndent0"/>
        <w:spacing w:before="0" w:after="0"/>
      </w:pP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w:t>
      </w:r>
    </w:p>
    <w:p w14:paraId="724EBFFB" w14:textId="1BB44F29" w:rsidR="00000000" w:rsidRDefault="00000000"/>
    <w:p w14:paraId="1E8291E2" w14:textId="77777777" w:rsidR="00763276" w:rsidRDefault="00000000">
      <w:r>
        <w:t>Un couteau à la main</w:t>
      </w:r>
      <w:r w:rsidR="00763276">
        <w:t xml:space="preserve">, </w:t>
      </w:r>
      <w:r>
        <w:t>un vieillard couvert de gris-gris se tenait devant le groupe des jeunes hommes</w:t>
      </w:r>
      <w:r w:rsidR="00763276">
        <w:t xml:space="preserve">. </w:t>
      </w:r>
      <w:r>
        <w:t xml:space="preserve">Une vieille </w:t>
      </w:r>
      <w:r>
        <w:lastRenderedPageBreak/>
        <w:t>femme attendait</w:t>
      </w:r>
      <w:r w:rsidR="00763276">
        <w:t xml:space="preserve">, </w:t>
      </w:r>
      <w:r>
        <w:t>elle aussi</w:t>
      </w:r>
      <w:r w:rsidR="00763276">
        <w:t xml:space="preserve">, </w:t>
      </w:r>
      <w:r>
        <w:t>à côté des jeunes filles</w:t>
      </w:r>
      <w:r w:rsidR="00763276">
        <w:t xml:space="preserve">. </w:t>
      </w:r>
      <w:r>
        <w:t>Et les anciens</w:t>
      </w:r>
      <w:r w:rsidR="00763276">
        <w:t xml:space="preserve">, </w:t>
      </w:r>
      <w:r>
        <w:t>tout contre les deux vieillards</w:t>
      </w:r>
      <w:r w:rsidR="00763276">
        <w:t xml:space="preserve">, </w:t>
      </w:r>
      <w:r>
        <w:t>ricanaient de voir ces jeunes gens danser</w:t>
      </w:r>
      <w:r w:rsidR="00763276">
        <w:t xml:space="preserve">, </w:t>
      </w:r>
      <w:r>
        <w:t>ces jeunes gens que tantôt l</w:t>
      </w:r>
      <w:r w:rsidR="00763276">
        <w:t>’</w:t>
      </w:r>
      <w:r>
        <w:t>on allait faire souffrir</w:t>
      </w:r>
      <w:r w:rsidR="00763276">
        <w:t>.</w:t>
      </w:r>
    </w:p>
    <w:p w14:paraId="5F429A26" w14:textId="11665975" w:rsidR="00000000" w:rsidRDefault="00000000">
      <w:pPr>
        <w:numPr>
          <w:ins w:id="15" w:author="Fenua o Te Manu" w:date="2012-06-23T20:45:00Z"/>
        </w:numPr>
      </w:pPr>
    </w:p>
    <w:p w14:paraId="6CF3A7A2" w14:textId="77777777" w:rsidR="00763276" w:rsidRDefault="00000000">
      <w:pPr>
        <w:pStyle w:val="Taille-1RetraitGauche2XIndent0"/>
        <w:spacing w:before="0" w:after="0"/>
      </w:pP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w:t>
      </w:r>
    </w:p>
    <w:p w14:paraId="05ABC10C" w14:textId="77777777" w:rsidR="00763276" w:rsidRDefault="00000000">
      <w:pPr>
        <w:pStyle w:val="Taille-1RetraitGauche2XIndent0"/>
        <w:spacing w:before="0" w:after="0"/>
      </w:pPr>
      <w:r>
        <w:t>Ce soir</w:t>
      </w:r>
      <w:r w:rsidR="00763276">
        <w:t xml:space="preserve">, </w:t>
      </w:r>
      <w:r>
        <w:t>femmes vous serez toutes</w:t>
      </w:r>
      <w:r w:rsidR="00763276">
        <w:t>.</w:t>
      </w:r>
    </w:p>
    <w:p w14:paraId="57BF229C" w14:textId="77777777" w:rsidR="00763276" w:rsidRDefault="00000000">
      <w:pPr>
        <w:pStyle w:val="Taille-1RetraitGauche2XIndent0"/>
        <w:spacing w:before="0" w:after="0"/>
      </w:pPr>
      <w:r>
        <w:t>Vous serez vraiment des hommes</w:t>
      </w:r>
      <w:r w:rsidR="00763276">
        <w:t xml:space="preserve">, </w:t>
      </w:r>
      <w:r>
        <w:t>ce soir</w:t>
      </w:r>
      <w:r w:rsidR="00763276">
        <w:t>,</w:t>
      </w:r>
    </w:p>
    <w:p w14:paraId="39197FDB" w14:textId="77777777" w:rsidR="00763276" w:rsidRDefault="00000000">
      <w:pPr>
        <w:pStyle w:val="Taille-1RetraitGauche2XIndent0"/>
        <w:spacing w:before="0" w:after="0"/>
      </w:pPr>
      <w:r>
        <w:t xml:space="preserve">Après avoir subi le </w:t>
      </w:r>
      <w:proofErr w:type="spellStart"/>
      <w:r>
        <w:t>ga</w:t>
      </w:r>
      <w:r w:rsidR="00763276">
        <w:t>’</w:t>
      </w:r>
      <w:r>
        <w:t>nza</w:t>
      </w:r>
      <w:proofErr w:type="spellEnd"/>
      <w:r w:rsidR="00763276">
        <w:t>,</w:t>
      </w:r>
    </w:p>
    <w:p w14:paraId="283F2EDC" w14:textId="77777777" w:rsidR="00763276" w:rsidRDefault="00000000">
      <w:pPr>
        <w:pStyle w:val="Taille-1RetraitGauche2XIndent0"/>
        <w:spacing w:before="0" w:after="0"/>
      </w:pP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w:t>
      </w:r>
    </w:p>
    <w:p w14:paraId="587FF459" w14:textId="77777777" w:rsidR="00763276" w:rsidRDefault="00000000">
      <w:pPr>
        <w:pStyle w:val="Taille-1RetraitGauche2XIndent0"/>
        <w:spacing w:before="0" w:after="0"/>
      </w:pP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w:t>
      </w:r>
    </w:p>
    <w:p w14:paraId="267B2275" w14:textId="1AF58870" w:rsidR="00000000" w:rsidRDefault="00000000"/>
    <w:p w14:paraId="56710C3C" w14:textId="77777777" w:rsidR="00763276" w:rsidRDefault="00000000">
      <w:r>
        <w:t>Les deux vieillards parlaient</w:t>
      </w:r>
      <w:r w:rsidR="00763276">
        <w:t> :</w:t>
      </w:r>
    </w:p>
    <w:p w14:paraId="778032B0" w14:textId="77777777" w:rsidR="00763276" w:rsidRDefault="00763276">
      <w:r>
        <w:t>« </w:t>
      </w:r>
      <w:r w:rsidR="00000000">
        <w:t>Depuis une lune</w:t>
      </w:r>
      <w:r>
        <w:t xml:space="preserve">, </w:t>
      </w:r>
      <w:r w:rsidR="00000000">
        <w:t>depuis deux lunes</w:t>
      </w:r>
      <w:r>
        <w:t xml:space="preserve">, </w:t>
      </w:r>
      <w:r w:rsidR="00000000">
        <w:t>dissimulés au plus profond des bois</w:t>
      </w:r>
      <w:r>
        <w:t xml:space="preserve">, </w:t>
      </w:r>
      <w:r w:rsidR="00000000">
        <w:t>vous avez peiné</w:t>
      </w:r>
      <w:r>
        <w:t xml:space="preserve">, </w:t>
      </w:r>
      <w:r w:rsidR="00000000">
        <w:t>vous avez jeûné</w:t>
      </w:r>
      <w:r>
        <w:t>.</w:t>
      </w:r>
    </w:p>
    <w:p w14:paraId="150691DD" w14:textId="77777777" w:rsidR="00763276" w:rsidRDefault="00763276">
      <w:r>
        <w:t>« </w:t>
      </w:r>
      <w:r w:rsidR="00000000">
        <w:t>Pendant une lune et une lune</w:t>
      </w:r>
      <w:r>
        <w:t xml:space="preserve">, </w:t>
      </w:r>
      <w:r w:rsidR="00000000">
        <w:t>vous vous êtes cachés au regards profanes</w:t>
      </w:r>
      <w:r>
        <w:t xml:space="preserve">, </w:t>
      </w:r>
      <w:r w:rsidR="00000000">
        <w:t>blanchissant votre corps afin que la mort ne l</w:t>
      </w:r>
      <w:r>
        <w:t>’</w:t>
      </w:r>
      <w:r w:rsidR="00000000">
        <w:t>emportât point à son village</w:t>
      </w:r>
      <w:r>
        <w:t>.</w:t>
      </w:r>
    </w:p>
    <w:p w14:paraId="52856AF3" w14:textId="77777777" w:rsidR="00763276" w:rsidRDefault="00763276">
      <w:r>
        <w:t>« </w:t>
      </w:r>
      <w:r w:rsidR="00000000">
        <w:t>Vous ne parlez plus que la langue sacrée</w:t>
      </w:r>
      <w:r>
        <w:t xml:space="preserve">. </w:t>
      </w:r>
      <w:r w:rsidR="00000000">
        <w:t>Vous vivez d</w:t>
      </w:r>
      <w:r>
        <w:t>’</w:t>
      </w:r>
      <w:r w:rsidR="00000000">
        <w:t>herbes et de racines</w:t>
      </w:r>
      <w:r>
        <w:t xml:space="preserve">, </w:t>
      </w:r>
      <w:r w:rsidR="00000000">
        <w:t>loin des regards profanes</w:t>
      </w:r>
      <w:r>
        <w:t>.</w:t>
      </w:r>
    </w:p>
    <w:p w14:paraId="2E308621" w14:textId="77777777" w:rsidR="00763276" w:rsidRDefault="00763276">
      <w:r>
        <w:t>« </w:t>
      </w:r>
      <w:r w:rsidR="00000000">
        <w:t>Pendant une lune et une autre lune</w:t>
      </w:r>
      <w:r>
        <w:t xml:space="preserve">, </w:t>
      </w:r>
      <w:r w:rsidR="00000000">
        <w:t>vous avez dormi n</w:t>
      </w:r>
      <w:r>
        <w:t>’</w:t>
      </w:r>
      <w:r w:rsidR="00000000">
        <w:t>importe où</w:t>
      </w:r>
      <w:r>
        <w:t xml:space="preserve">, – </w:t>
      </w:r>
      <w:r w:rsidR="00000000">
        <w:t>n</w:t>
      </w:r>
      <w:r>
        <w:t>’</w:t>
      </w:r>
      <w:r w:rsidR="00000000">
        <w:t>importe où et n</w:t>
      </w:r>
      <w:r>
        <w:t>’</w:t>
      </w:r>
      <w:r w:rsidR="00000000">
        <w:t>importe comment</w:t>
      </w:r>
      <w:r>
        <w:t xml:space="preserve">. </w:t>
      </w:r>
      <w:r w:rsidR="00000000">
        <w:t>Vous vous êtes abstenus de rire et de jouer</w:t>
      </w:r>
      <w:r>
        <w:t>.</w:t>
      </w:r>
    </w:p>
    <w:p w14:paraId="23FDC083" w14:textId="77777777" w:rsidR="00763276" w:rsidRDefault="00763276">
      <w:r>
        <w:t>« </w:t>
      </w:r>
      <w:r w:rsidR="00000000">
        <w:t>N</w:t>
      </w:r>
      <w:r>
        <w:t>’</w:t>
      </w:r>
      <w:proofErr w:type="spellStart"/>
      <w:r w:rsidR="00000000">
        <w:t>Gakoura</w:t>
      </w:r>
      <w:proofErr w:type="spellEnd"/>
      <w:r w:rsidR="00000000">
        <w:t xml:space="preserve"> est content de vous</w:t>
      </w:r>
      <w:r>
        <w:t xml:space="preserve">. </w:t>
      </w:r>
      <w:r w:rsidR="00000000">
        <w:t>Vos épreuves sont term</w:t>
      </w:r>
      <w:r w:rsidR="00000000">
        <w:t>i</w:t>
      </w:r>
      <w:r w:rsidR="00000000">
        <w:t>nées</w:t>
      </w:r>
      <w:r>
        <w:t xml:space="preserve">. </w:t>
      </w:r>
      <w:r w:rsidR="00000000">
        <w:t>Vous pouvez jouer</w:t>
      </w:r>
      <w:r>
        <w:t xml:space="preserve">, </w:t>
      </w:r>
      <w:r w:rsidR="00000000">
        <w:t>rire</w:t>
      </w:r>
      <w:r>
        <w:t xml:space="preserve">, </w:t>
      </w:r>
      <w:r w:rsidR="00000000">
        <w:t>danser</w:t>
      </w:r>
      <w:r>
        <w:t xml:space="preserve">, </w:t>
      </w:r>
      <w:r w:rsidR="00000000">
        <w:t>vivre au grand air</w:t>
      </w:r>
      <w:r>
        <w:t xml:space="preserve">, </w:t>
      </w:r>
      <w:r w:rsidR="00000000">
        <w:t xml:space="preserve">parler aussi et dormir sur vos </w:t>
      </w:r>
      <w:proofErr w:type="spellStart"/>
      <w:r w:rsidR="00000000">
        <w:t>bogbos</w:t>
      </w:r>
      <w:proofErr w:type="spellEnd"/>
      <w:r>
        <w:t>.</w:t>
      </w:r>
    </w:p>
    <w:p w14:paraId="1D08CC19" w14:textId="77777777" w:rsidR="00763276" w:rsidRDefault="00763276">
      <w:r>
        <w:t>« </w:t>
      </w:r>
      <w:r w:rsidR="00000000">
        <w:t>Vous serez bientôt des hommes</w:t>
      </w:r>
      <w:r>
        <w:t xml:space="preserve">. </w:t>
      </w:r>
      <w:r w:rsidR="00000000">
        <w:t>Vous serez bientôt des femmes</w:t>
      </w:r>
      <w:r>
        <w:t xml:space="preserve">. </w:t>
      </w:r>
      <w:r w:rsidR="00000000">
        <w:t>Encore un peu</w:t>
      </w:r>
      <w:r>
        <w:t xml:space="preserve">, </w:t>
      </w:r>
      <w:r w:rsidR="00000000">
        <w:t>et l</w:t>
      </w:r>
      <w:r>
        <w:t>’</w:t>
      </w:r>
      <w:r w:rsidR="00000000">
        <w:t xml:space="preserve">on vous fera </w:t>
      </w:r>
      <w:r>
        <w:t>« </w:t>
      </w:r>
      <w:proofErr w:type="spellStart"/>
      <w:r w:rsidR="00000000">
        <w:t>ga</w:t>
      </w:r>
      <w:r>
        <w:t>’</w:t>
      </w:r>
      <w:r w:rsidR="00000000">
        <w:t>nza</w:t>
      </w:r>
      <w:proofErr w:type="spellEnd"/>
      <w:r>
        <w:t> ».</w:t>
      </w:r>
    </w:p>
    <w:p w14:paraId="59980138" w14:textId="58CF1FEE" w:rsidR="00000000" w:rsidRDefault="00763276">
      <w:r>
        <w:lastRenderedPageBreak/>
        <w:t>« </w:t>
      </w:r>
      <w:r w:rsidR="00000000">
        <w:t>Vos épreuves sont terminées</w:t>
      </w:r>
      <w:r>
        <w:t xml:space="preserve">. </w:t>
      </w:r>
      <w:r w:rsidR="00000000">
        <w:t>Vous pouvez danser</w:t>
      </w:r>
      <w:r>
        <w:t xml:space="preserve">, </w:t>
      </w:r>
      <w:r w:rsidR="00000000">
        <w:t>jouer et rire</w:t>
      </w:r>
      <w:r>
        <w:t>. »</w:t>
      </w:r>
    </w:p>
    <w:p w14:paraId="3773AC31" w14:textId="77777777" w:rsidR="00000000" w:rsidRDefault="00000000">
      <w:pPr>
        <w:numPr>
          <w:ins w:id="16" w:author="Fenua o Te Manu" w:date="2012-06-23T20:41:00Z"/>
        </w:numPr>
      </w:pPr>
    </w:p>
    <w:p w14:paraId="61EA5A55" w14:textId="77777777" w:rsidR="00763276" w:rsidRDefault="00000000">
      <w:pPr>
        <w:pStyle w:val="Taille-1RetraitGauche2XIndent0"/>
        <w:spacing w:before="0" w:after="0"/>
      </w:pP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w:t>
      </w:r>
    </w:p>
    <w:p w14:paraId="4D07B70C" w14:textId="77777777" w:rsidR="00763276" w:rsidRDefault="00000000">
      <w:pPr>
        <w:pStyle w:val="Taille-1RetraitGauche2XIndent0"/>
        <w:spacing w:before="0" w:after="0"/>
      </w:pP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w:t>
      </w:r>
    </w:p>
    <w:p w14:paraId="531A68DA" w14:textId="77777777" w:rsidR="00763276" w:rsidRDefault="00763276">
      <w:pPr>
        <w:pStyle w:val="Taille-1RetraitGauche2XIndent0"/>
        <w:spacing w:before="0" w:after="0"/>
      </w:pPr>
      <w:r>
        <w:t>………………………………………………….</w:t>
      </w:r>
    </w:p>
    <w:p w14:paraId="2F24E1D5" w14:textId="3C062731" w:rsidR="00000000" w:rsidRDefault="00000000"/>
    <w:p w14:paraId="151DC9D2" w14:textId="77777777" w:rsidR="00763276" w:rsidRDefault="00000000">
      <w:r>
        <w:t>Les balafons</w:t>
      </w:r>
      <w:r w:rsidR="00763276">
        <w:t xml:space="preserve">, </w:t>
      </w:r>
      <w:r>
        <w:t xml:space="preserve">les </w:t>
      </w:r>
      <w:proofErr w:type="spellStart"/>
      <w:r>
        <w:t>li</w:t>
      </w:r>
      <w:r w:rsidR="00763276">
        <w:t>’</w:t>
      </w:r>
      <w:r>
        <w:t>nghas</w:t>
      </w:r>
      <w:proofErr w:type="spellEnd"/>
      <w:r>
        <w:t xml:space="preserve"> et les </w:t>
      </w:r>
      <w:proofErr w:type="spellStart"/>
      <w:r>
        <w:t>koundés</w:t>
      </w:r>
      <w:proofErr w:type="spellEnd"/>
      <w:r>
        <w:t xml:space="preserve"> tonnaient comme un orage</w:t>
      </w:r>
      <w:r w:rsidR="00763276">
        <w:t xml:space="preserve">. </w:t>
      </w:r>
      <w:r>
        <w:t>Il fallait essayer d</w:t>
      </w:r>
      <w:r w:rsidR="00763276">
        <w:t>’</w:t>
      </w:r>
      <w:r>
        <w:t>étouffer les cris possibles</w:t>
      </w:r>
      <w:r w:rsidR="00763276">
        <w:t xml:space="preserve">. </w:t>
      </w:r>
      <w:r>
        <w:t>C</w:t>
      </w:r>
      <w:r w:rsidR="00763276">
        <w:t>’</w:t>
      </w:r>
      <w:r>
        <w:t>est à quoi ils s</w:t>
      </w:r>
      <w:r w:rsidR="00763276">
        <w:t>’</w:t>
      </w:r>
      <w:r>
        <w:t>appliquaient</w:t>
      </w:r>
      <w:r w:rsidR="00763276">
        <w:t>.</w:t>
      </w:r>
    </w:p>
    <w:p w14:paraId="13090DBD" w14:textId="77777777" w:rsidR="00763276" w:rsidRDefault="00000000">
      <w:r>
        <w:t>La cérémonie commençait</w:t>
      </w:r>
      <w:r w:rsidR="00763276">
        <w:t>.</w:t>
      </w:r>
    </w:p>
    <w:p w14:paraId="6415AD70" w14:textId="77777777" w:rsidR="00763276" w:rsidRDefault="00000000">
      <w:r>
        <w:t>Soigneusement</w:t>
      </w:r>
      <w:r w:rsidR="00763276">
        <w:t xml:space="preserve">, </w:t>
      </w:r>
      <w:r>
        <w:t>les deux vieillards affûtèrent leur couteau à un caillou plat</w:t>
      </w:r>
      <w:r w:rsidR="00763276">
        <w:t xml:space="preserve">, </w:t>
      </w:r>
      <w:r>
        <w:t>sur lequel ils avaient craché au préalable</w:t>
      </w:r>
      <w:r w:rsidR="00763276">
        <w:t>…</w:t>
      </w:r>
    </w:p>
    <w:p w14:paraId="03F3B89D" w14:textId="77777777" w:rsidR="00763276" w:rsidRDefault="00000000">
      <w:r>
        <w:t>Déjà</w:t>
      </w:r>
      <w:r w:rsidR="00763276">
        <w:t xml:space="preserve">, </w:t>
      </w:r>
      <w:r>
        <w:t>bâtons levés</w:t>
      </w:r>
      <w:r w:rsidR="00763276">
        <w:t xml:space="preserve">, </w:t>
      </w:r>
      <w:r>
        <w:t>les assistants se ruaient sur le patient</w:t>
      </w:r>
      <w:r w:rsidR="00763276">
        <w:t xml:space="preserve">, </w:t>
      </w:r>
      <w:r>
        <w:t>qui titubait</w:t>
      </w:r>
      <w:r w:rsidR="00763276">
        <w:t xml:space="preserve">. </w:t>
      </w:r>
      <w:r>
        <w:t>Si un rien de souffrance suffisait à l</w:t>
      </w:r>
      <w:r w:rsidR="00763276">
        <w:t>’</w:t>
      </w:r>
      <w:r>
        <w:t>abattre</w:t>
      </w:r>
      <w:r w:rsidR="00763276">
        <w:t xml:space="preserve">, </w:t>
      </w:r>
      <w:r>
        <w:t>celui-là</w:t>
      </w:r>
      <w:r w:rsidR="00763276">
        <w:t xml:space="preserve">, </w:t>
      </w:r>
      <w:r>
        <w:t>c</w:t>
      </w:r>
      <w:r w:rsidR="00763276">
        <w:t>’</w:t>
      </w:r>
      <w:r>
        <w:t>est qu</w:t>
      </w:r>
      <w:r w:rsidR="00763276">
        <w:t>’</w:t>
      </w:r>
      <w:r>
        <w:t>il était indigne d</w:t>
      </w:r>
      <w:r w:rsidR="00763276">
        <w:t>’</w:t>
      </w:r>
      <w:r>
        <w:t>être un homme</w:t>
      </w:r>
      <w:r w:rsidR="00763276">
        <w:t xml:space="preserve"> ! </w:t>
      </w:r>
      <w:r>
        <w:t>Il devait mourir assommé</w:t>
      </w:r>
      <w:r w:rsidR="00763276">
        <w:t xml:space="preserve"> ! </w:t>
      </w:r>
      <w:r>
        <w:t>La coutume le veut</w:t>
      </w:r>
      <w:r w:rsidR="00763276">
        <w:t> !</w:t>
      </w:r>
    </w:p>
    <w:p w14:paraId="2B74A21B" w14:textId="77777777" w:rsidR="00763276" w:rsidRDefault="00000000">
      <w:r>
        <w:t>Mais</w:t>
      </w:r>
      <w:r w:rsidR="00763276">
        <w:t xml:space="preserve">, </w:t>
      </w:r>
      <w:r>
        <w:t>décevant leur espoir de meurtre</w:t>
      </w:r>
      <w:r w:rsidR="00763276">
        <w:t xml:space="preserve">, </w:t>
      </w:r>
      <w:r>
        <w:t xml:space="preserve">le nouveau </w:t>
      </w:r>
      <w:proofErr w:type="spellStart"/>
      <w:r>
        <w:t>ga</w:t>
      </w:r>
      <w:r w:rsidR="00763276">
        <w:t>’</w:t>
      </w:r>
      <w:r>
        <w:t>nza</w:t>
      </w:r>
      <w:proofErr w:type="spellEnd"/>
      <w:r>
        <w:t xml:space="preserve"> s</w:t>
      </w:r>
      <w:r w:rsidR="00763276">
        <w:t>’</w:t>
      </w:r>
      <w:r>
        <w:t>incorpora à leur horde</w:t>
      </w:r>
      <w:r w:rsidR="00763276">
        <w:t>.</w:t>
      </w:r>
    </w:p>
    <w:p w14:paraId="072CBABE" w14:textId="77777777" w:rsidR="00763276" w:rsidRDefault="00000000">
      <w:r>
        <w:t>Le sang</w:t>
      </w:r>
      <w:r w:rsidR="00763276">
        <w:t xml:space="preserve">, </w:t>
      </w:r>
      <w:r>
        <w:t>découlant de la plaie sur ses jambes</w:t>
      </w:r>
      <w:r w:rsidR="00763276">
        <w:t xml:space="preserve">, </w:t>
      </w:r>
      <w:r>
        <w:t>éclaboussait ses voisins</w:t>
      </w:r>
      <w:r w:rsidR="00763276">
        <w:t xml:space="preserve">, </w:t>
      </w:r>
      <w:r>
        <w:t>à chacune de ses saltations</w:t>
      </w:r>
      <w:r w:rsidR="00763276">
        <w:t xml:space="preserve">. </w:t>
      </w:r>
      <w:r>
        <w:t>Car il lui fallait feindre d</w:t>
      </w:r>
      <w:r w:rsidR="00763276">
        <w:t>’</w:t>
      </w:r>
      <w:r>
        <w:t>ignorer la douleur</w:t>
      </w:r>
      <w:r w:rsidR="00763276">
        <w:t xml:space="preserve">, </w:t>
      </w:r>
      <w:r>
        <w:t>en chantant et en dansant</w:t>
      </w:r>
      <w:r w:rsidR="00763276">
        <w:t>.</w:t>
      </w:r>
    </w:p>
    <w:p w14:paraId="05182EA3" w14:textId="77777777" w:rsidR="00763276" w:rsidRDefault="00000000">
      <w:pPr>
        <w:pStyle w:val="Taille-1RetraitGauche2XIndent0"/>
        <w:spacing w:before="0" w:after="0"/>
      </w:pP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w:t>
      </w:r>
    </w:p>
    <w:p w14:paraId="28D9F901" w14:textId="77777777" w:rsidR="00763276" w:rsidRDefault="00000000">
      <w:pPr>
        <w:pStyle w:val="Taille-1RetraitGauche2XIndent0"/>
        <w:spacing w:before="0" w:after="0"/>
      </w:pPr>
      <w:r>
        <w:t>On ne l</w:t>
      </w:r>
      <w:r w:rsidR="00763276">
        <w:t>’</w:t>
      </w:r>
      <w:r>
        <w:t>est qu</w:t>
      </w:r>
      <w:r w:rsidR="00763276">
        <w:t>’</w:t>
      </w:r>
      <w:r>
        <w:t>une fois</w:t>
      </w:r>
      <w:r w:rsidR="00763276">
        <w:t xml:space="preserve">, </w:t>
      </w:r>
      <w:r>
        <w:t>en sa vie</w:t>
      </w:r>
      <w:r w:rsidR="00763276">
        <w:t>…</w:t>
      </w:r>
    </w:p>
    <w:p w14:paraId="2359E27B" w14:textId="77777777" w:rsidR="00763276" w:rsidRDefault="00000000">
      <w:r>
        <w:t>Indifférents au bruit</w:t>
      </w:r>
      <w:r w:rsidR="00763276">
        <w:t xml:space="preserve">, </w:t>
      </w:r>
      <w:r>
        <w:t>les deux vieillards poursuivaient leur office</w:t>
      </w:r>
      <w:r w:rsidR="00763276">
        <w:t xml:space="preserve">. </w:t>
      </w:r>
      <w:r>
        <w:t>Ils n</w:t>
      </w:r>
      <w:r w:rsidR="00763276">
        <w:t>’</w:t>
      </w:r>
      <w:r>
        <w:t>entendaient rien</w:t>
      </w:r>
      <w:r w:rsidR="00763276">
        <w:t xml:space="preserve">, </w:t>
      </w:r>
      <w:r>
        <w:t xml:space="preserve">ne voyaient rien autour </w:t>
      </w:r>
      <w:r>
        <w:lastRenderedPageBreak/>
        <w:t>d</w:t>
      </w:r>
      <w:r w:rsidR="00763276">
        <w:t>’</w:t>
      </w:r>
      <w:r>
        <w:t>eux</w:t>
      </w:r>
      <w:r w:rsidR="00763276">
        <w:t xml:space="preserve">, </w:t>
      </w:r>
      <w:r>
        <w:t>agissaient machinalement</w:t>
      </w:r>
      <w:r w:rsidR="00763276">
        <w:t xml:space="preserve">. </w:t>
      </w:r>
      <w:r>
        <w:t>Ils ressemblaient à des moisso</w:t>
      </w:r>
      <w:r>
        <w:t>n</w:t>
      </w:r>
      <w:r>
        <w:t>neurs qui</w:t>
      </w:r>
      <w:r w:rsidR="00763276">
        <w:t xml:space="preserve">, </w:t>
      </w:r>
      <w:r>
        <w:t>armés de n</w:t>
      </w:r>
      <w:r w:rsidR="00763276">
        <w:t>’</w:t>
      </w:r>
      <w:proofErr w:type="spellStart"/>
      <w:r>
        <w:t>gapous</w:t>
      </w:r>
      <w:proofErr w:type="spellEnd"/>
      <w:r w:rsidR="00763276">
        <w:t xml:space="preserve">, </w:t>
      </w:r>
      <w:r>
        <w:t>à la saison des récoltes</w:t>
      </w:r>
      <w:r w:rsidR="00763276">
        <w:t xml:space="preserve">, </w:t>
      </w:r>
      <w:r>
        <w:t>s</w:t>
      </w:r>
      <w:r w:rsidR="00763276">
        <w:t>’</w:t>
      </w:r>
      <w:r>
        <w:t>avancent parmi les plantations</w:t>
      </w:r>
      <w:r w:rsidR="00763276">
        <w:t>.</w:t>
      </w:r>
    </w:p>
    <w:p w14:paraId="50423DE9" w14:textId="77777777" w:rsidR="00763276" w:rsidRDefault="00000000">
      <w:r>
        <w:t>Des jeunes filles</w:t>
      </w:r>
      <w:r w:rsidR="00763276">
        <w:t xml:space="preserve">, </w:t>
      </w:r>
      <w:r>
        <w:t>certaines</w:t>
      </w:r>
      <w:r w:rsidR="00763276">
        <w:t xml:space="preserve">, </w:t>
      </w:r>
      <w:r>
        <w:t>très pâles</w:t>
      </w:r>
      <w:r w:rsidR="00763276">
        <w:t xml:space="preserve">, </w:t>
      </w:r>
      <w:r>
        <w:t>dansaient en girant</w:t>
      </w:r>
      <w:r w:rsidR="00763276">
        <w:t xml:space="preserve">. </w:t>
      </w:r>
      <w:r>
        <w:t>Malgré tout</w:t>
      </w:r>
      <w:r w:rsidR="00763276">
        <w:t xml:space="preserve">, </w:t>
      </w:r>
      <w:r>
        <w:t>la frayeur les agitait d</w:t>
      </w:r>
      <w:r w:rsidR="00763276">
        <w:t>’</w:t>
      </w:r>
      <w:r>
        <w:t>un tremblement contre quoi elles ne pouvaient rien</w:t>
      </w:r>
      <w:r w:rsidR="00763276">
        <w:t>.</w:t>
      </w:r>
    </w:p>
    <w:p w14:paraId="014EB7B4" w14:textId="77777777" w:rsidR="00763276" w:rsidRDefault="00000000">
      <w:r>
        <w:t>La vieille arrivait</w:t>
      </w:r>
      <w:r w:rsidR="00763276">
        <w:t xml:space="preserve">, </w:t>
      </w:r>
      <w:r>
        <w:t>interpellait l</w:t>
      </w:r>
      <w:r w:rsidR="00763276">
        <w:t>’</w:t>
      </w:r>
      <w:r>
        <w:t>une des danseuses</w:t>
      </w:r>
      <w:r w:rsidR="00763276">
        <w:t xml:space="preserve">, </w:t>
      </w:r>
      <w:r>
        <w:t>lui éca</w:t>
      </w:r>
      <w:r>
        <w:t>r</w:t>
      </w:r>
      <w:r>
        <w:t>tait rudement les cuisses</w:t>
      </w:r>
      <w:r w:rsidR="00763276">
        <w:t xml:space="preserve">, </w:t>
      </w:r>
      <w:r>
        <w:t>saisissait à pleins doigts ce qu</w:t>
      </w:r>
      <w:r w:rsidR="00763276">
        <w:t>’</w:t>
      </w:r>
      <w:r>
        <w:t>il fallait saisir</w:t>
      </w:r>
      <w:r w:rsidR="00763276">
        <w:t xml:space="preserve">, </w:t>
      </w:r>
      <w:r>
        <w:t>retirait à la manière d</w:t>
      </w:r>
      <w:r w:rsidR="00763276">
        <w:t>’</w:t>
      </w:r>
      <w:r>
        <w:t>une liane à caoutchouc et</w:t>
      </w:r>
      <w:r w:rsidR="00763276">
        <w:t xml:space="preserve">, </w:t>
      </w:r>
      <w:r>
        <w:t>d</w:t>
      </w:r>
      <w:r w:rsidR="00763276">
        <w:t>’</w:t>
      </w:r>
      <w:r>
        <w:t>un seul coup</w:t>
      </w:r>
      <w:r w:rsidR="00763276">
        <w:t xml:space="preserve">, – </w:t>
      </w:r>
      <w:proofErr w:type="spellStart"/>
      <w:r>
        <w:t>raou</w:t>
      </w:r>
      <w:proofErr w:type="spellEnd"/>
      <w:r w:rsidR="00763276">
        <w:t xml:space="preserve"> ! – </w:t>
      </w:r>
      <w:r>
        <w:t>les tranchait</w:t>
      </w:r>
      <w:r w:rsidR="00763276">
        <w:t>.</w:t>
      </w:r>
    </w:p>
    <w:p w14:paraId="0AEB2B99" w14:textId="77777777" w:rsidR="00763276" w:rsidRDefault="00000000">
      <w:r>
        <w:t>Sans même retourner la tête</w:t>
      </w:r>
      <w:r w:rsidR="00763276">
        <w:t xml:space="preserve">, </w:t>
      </w:r>
      <w:r>
        <w:t>elle jetait derrière elle</w:t>
      </w:r>
      <w:r w:rsidR="00763276">
        <w:t xml:space="preserve">, </w:t>
      </w:r>
      <w:r>
        <w:t>à la v</w:t>
      </w:r>
      <w:r>
        <w:t>o</w:t>
      </w:r>
      <w:r>
        <w:t>lée</w:t>
      </w:r>
      <w:r w:rsidR="00763276">
        <w:t xml:space="preserve">, </w:t>
      </w:r>
      <w:r>
        <w:t>ces morceaux de chair chaude et sanglante</w:t>
      </w:r>
      <w:r w:rsidR="00763276">
        <w:t xml:space="preserve">, </w:t>
      </w:r>
      <w:r>
        <w:t>qui parfois a</w:t>
      </w:r>
      <w:r>
        <w:t>t</w:t>
      </w:r>
      <w:r>
        <w:t>teignaient quelqu</w:t>
      </w:r>
      <w:r w:rsidR="00763276">
        <w:t>’</w:t>
      </w:r>
      <w:r>
        <w:t>un au visage</w:t>
      </w:r>
      <w:r w:rsidR="00763276">
        <w:t>.</w:t>
      </w:r>
    </w:p>
    <w:p w14:paraId="08ABE138" w14:textId="77777777" w:rsidR="00763276" w:rsidRDefault="00000000">
      <w:r>
        <w:t>Qu</w:t>
      </w:r>
      <w:r w:rsidR="00763276">
        <w:t>’</w:t>
      </w:r>
      <w:r>
        <w:t>elle importance cela pouvait-il bien avoir</w:t>
      </w:r>
      <w:r w:rsidR="00763276">
        <w:t xml:space="preserve"> ? </w:t>
      </w:r>
      <w:r>
        <w:t>Tombés à terre</w:t>
      </w:r>
      <w:r w:rsidR="00763276">
        <w:t xml:space="preserve">, </w:t>
      </w:r>
      <w:r>
        <w:t>les chiens se les disputaient</w:t>
      </w:r>
      <w:r w:rsidR="00763276">
        <w:t>.</w:t>
      </w:r>
    </w:p>
    <w:p w14:paraId="33FBCA77" w14:textId="7AF44945" w:rsidR="00000000" w:rsidRDefault="00000000">
      <w:pPr>
        <w:numPr>
          <w:ins w:id="17" w:author="Fenua o Te Manu" w:date="2012-06-23T20:45:00Z"/>
        </w:numPr>
      </w:pPr>
    </w:p>
    <w:p w14:paraId="25089CB5" w14:textId="77777777" w:rsidR="00763276" w:rsidRDefault="00000000">
      <w:pPr>
        <w:pStyle w:val="Taille-1RetraitGauche2XIndent0"/>
        <w:spacing w:before="0" w:after="0"/>
      </w:pP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w:t>
      </w:r>
    </w:p>
    <w:p w14:paraId="3626BC96" w14:textId="77777777" w:rsidR="00763276" w:rsidRDefault="00000000">
      <w:pPr>
        <w:pStyle w:val="Taille-1RetraitGauche2XIndent0"/>
        <w:spacing w:before="0" w:after="0"/>
      </w:pPr>
      <w:r>
        <w:t>On ne l</w:t>
      </w:r>
      <w:r w:rsidR="00763276">
        <w:t>’</w:t>
      </w:r>
      <w:r>
        <w:t>est qu</w:t>
      </w:r>
      <w:r w:rsidR="00763276">
        <w:t>’</w:t>
      </w:r>
      <w:r>
        <w:t>une fois</w:t>
      </w:r>
      <w:r w:rsidR="00763276">
        <w:t xml:space="preserve">, </w:t>
      </w:r>
      <w:r>
        <w:t>en sa vie</w:t>
      </w:r>
      <w:r w:rsidR="00763276">
        <w:t>.</w:t>
      </w:r>
    </w:p>
    <w:p w14:paraId="172C6816" w14:textId="77777777" w:rsidR="00763276" w:rsidRDefault="00000000">
      <w:pPr>
        <w:pStyle w:val="Taille-1RetraitGauche2XIndent0"/>
        <w:spacing w:before="0" w:after="0"/>
      </w:pPr>
      <w:r>
        <w:t>À nous</w:t>
      </w:r>
      <w:r w:rsidR="00763276">
        <w:t xml:space="preserve">, </w:t>
      </w:r>
      <w:r>
        <w:t>femmes</w:t>
      </w:r>
      <w:r w:rsidR="00763276">
        <w:t xml:space="preserve"> !… </w:t>
      </w:r>
      <w:r>
        <w:t>À nous</w:t>
      </w:r>
      <w:r w:rsidR="00763276">
        <w:t xml:space="preserve">, </w:t>
      </w:r>
      <w:r>
        <w:t>hommes</w:t>
      </w:r>
      <w:r w:rsidR="00763276">
        <w:t> !</w:t>
      </w:r>
    </w:p>
    <w:p w14:paraId="65FA6F66" w14:textId="77777777" w:rsidR="00763276" w:rsidRDefault="00000000">
      <w:pPr>
        <w:pStyle w:val="Taille-1RetraitGauche2XIndent0"/>
        <w:spacing w:before="0" w:after="0"/>
      </w:pPr>
      <w:r>
        <w:t>À présent</w:t>
      </w:r>
      <w:r w:rsidR="00763276">
        <w:t xml:space="preserve">, </w:t>
      </w:r>
      <w:r>
        <w:t xml:space="preserve">vous êtes </w:t>
      </w:r>
      <w:proofErr w:type="spellStart"/>
      <w:r>
        <w:t>ga</w:t>
      </w:r>
      <w:r w:rsidR="00763276">
        <w:t>’</w:t>
      </w:r>
      <w:r>
        <w:t>nzas</w:t>
      </w:r>
      <w:proofErr w:type="spellEnd"/>
      <w:r w:rsidR="00763276">
        <w:t>.</w:t>
      </w:r>
    </w:p>
    <w:p w14:paraId="6846E104" w14:textId="77777777" w:rsidR="00763276" w:rsidRDefault="00000000">
      <w:pPr>
        <w:pStyle w:val="Taille-1RetraitGauche2XIndent0"/>
        <w:spacing w:before="0" w:after="0"/>
      </w:pP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xml:space="preserve">… </w:t>
      </w:r>
      <w:proofErr w:type="spellStart"/>
      <w:r>
        <w:t>ga</w:t>
      </w:r>
      <w:r w:rsidR="00763276">
        <w:t>’</w:t>
      </w:r>
      <w:r>
        <w:t>nza</w:t>
      </w:r>
      <w:proofErr w:type="spellEnd"/>
      <w:r w:rsidR="00763276">
        <w:t> !…</w:t>
      </w:r>
    </w:p>
    <w:p w14:paraId="3E2FA3BA" w14:textId="5390778B" w:rsidR="00000000" w:rsidRDefault="00000000"/>
    <w:p w14:paraId="0468558A" w14:textId="77777777" w:rsidR="00763276" w:rsidRDefault="00000000">
      <w:r>
        <w:t>Les opérateurs essuyèrent chacun leur couteau</w:t>
      </w:r>
      <w:r w:rsidR="00763276">
        <w:t xml:space="preserve">, </w:t>
      </w:r>
      <w:r>
        <w:t>excisée la dernière femme</w:t>
      </w:r>
      <w:r w:rsidR="00763276">
        <w:t xml:space="preserve">, </w:t>
      </w:r>
      <w:r>
        <w:t>circoncis le dernier homme</w:t>
      </w:r>
      <w:r w:rsidR="00763276">
        <w:t>.</w:t>
      </w:r>
    </w:p>
    <w:p w14:paraId="501D1CF1" w14:textId="77777777" w:rsidR="00763276" w:rsidRDefault="00000000">
      <w:r>
        <w:t>Le tumulte atteignit alors son comble</w:t>
      </w:r>
      <w:r w:rsidR="00763276">
        <w:t>.</w:t>
      </w:r>
    </w:p>
    <w:p w14:paraId="0CACEBB9" w14:textId="77777777" w:rsidR="00763276" w:rsidRDefault="00000000">
      <w:r>
        <w:t>Tout ce qui avait précédé n</w:t>
      </w:r>
      <w:r w:rsidR="00763276">
        <w:t>’</w:t>
      </w:r>
      <w:r>
        <w:t>était rien</w:t>
      </w:r>
      <w:r w:rsidR="00763276">
        <w:t xml:space="preserve">. </w:t>
      </w:r>
      <w:r>
        <w:t>Toutes ces clameurs</w:t>
      </w:r>
      <w:r w:rsidR="00763276">
        <w:t xml:space="preserve">, </w:t>
      </w:r>
      <w:r>
        <w:t>toutes ces danses confuses n</w:t>
      </w:r>
      <w:r w:rsidR="00763276">
        <w:t>’</w:t>
      </w:r>
      <w:r>
        <w:t>avaient fait que préparer ce qu</w:t>
      </w:r>
      <w:r w:rsidR="00763276">
        <w:t>’</w:t>
      </w:r>
      <w:r>
        <w:t>ils attendaient tous</w:t>
      </w:r>
      <w:r w:rsidR="00763276">
        <w:t xml:space="preserve"> : </w:t>
      </w:r>
      <w:r>
        <w:t>la danse de l</w:t>
      </w:r>
      <w:r w:rsidR="00763276">
        <w:t>’</w:t>
      </w:r>
      <w:r>
        <w:t>amour</w:t>
      </w:r>
      <w:r w:rsidR="00763276">
        <w:t xml:space="preserve">, </w:t>
      </w:r>
      <w:r>
        <w:t>celle que l</w:t>
      </w:r>
      <w:r w:rsidR="00763276">
        <w:t>’</w:t>
      </w:r>
      <w:r>
        <w:t xml:space="preserve">on </w:t>
      </w:r>
      <w:r>
        <w:lastRenderedPageBreak/>
        <w:t>ne danse guère que ce soir-là</w:t>
      </w:r>
      <w:r w:rsidR="00763276">
        <w:t xml:space="preserve">, </w:t>
      </w:r>
      <w:r>
        <w:t>où il est toléré de se livrer à la débauche et au crime</w:t>
      </w:r>
      <w:r w:rsidR="00763276">
        <w:t>.</w:t>
      </w:r>
    </w:p>
    <w:p w14:paraId="69BD5A48" w14:textId="77777777" w:rsidR="00763276" w:rsidRDefault="00000000">
      <w:r>
        <w:t xml:space="preserve">Les </w:t>
      </w:r>
      <w:proofErr w:type="spellStart"/>
      <w:r>
        <w:t>li</w:t>
      </w:r>
      <w:r w:rsidR="00763276">
        <w:t>’</w:t>
      </w:r>
      <w:r>
        <w:t>nghas</w:t>
      </w:r>
      <w:proofErr w:type="spellEnd"/>
      <w:r w:rsidR="00763276">
        <w:t xml:space="preserve">, </w:t>
      </w:r>
      <w:r>
        <w:t xml:space="preserve">les balafons et les </w:t>
      </w:r>
      <w:proofErr w:type="spellStart"/>
      <w:r>
        <w:t>koundés</w:t>
      </w:r>
      <w:proofErr w:type="spellEnd"/>
      <w:r>
        <w:t xml:space="preserve"> luttèrent de frén</w:t>
      </w:r>
      <w:r>
        <w:t>é</w:t>
      </w:r>
      <w:r>
        <w:t>sie</w:t>
      </w:r>
      <w:r w:rsidR="00763276">
        <w:t xml:space="preserve">. </w:t>
      </w:r>
      <w:r>
        <w:t>Les toucans ricanaient sinistrement</w:t>
      </w:r>
      <w:r w:rsidR="00763276">
        <w:t xml:space="preserve">. </w:t>
      </w:r>
      <w:r>
        <w:t>Les rapaces nocturnes s</w:t>
      </w:r>
      <w:r w:rsidR="00763276">
        <w:t>’</w:t>
      </w:r>
      <w:r>
        <w:t>affairaient</w:t>
      </w:r>
      <w:r w:rsidR="00763276">
        <w:t xml:space="preserve">, </w:t>
      </w:r>
      <w:r>
        <w:t>effarés</w:t>
      </w:r>
      <w:r w:rsidR="00763276">
        <w:t xml:space="preserve">, </w:t>
      </w:r>
      <w:proofErr w:type="spellStart"/>
      <w:r>
        <w:t>au dessus</w:t>
      </w:r>
      <w:proofErr w:type="spellEnd"/>
      <w:r>
        <w:t xml:space="preserve"> de la </w:t>
      </w:r>
      <w:proofErr w:type="spellStart"/>
      <w:r>
        <w:t>yangba</w:t>
      </w:r>
      <w:proofErr w:type="spellEnd"/>
      <w:r w:rsidR="00763276">
        <w:t>.</w:t>
      </w:r>
    </w:p>
    <w:p w14:paraId="6DDF14DF" w14:textId="77777777" w:rsidR="00763276" w:rsidRDefault="00000000">
      <w:r>
        <w:t>Mais leurs hululements étaient noyés par cette explosion de démence</w:t>
      </w:r>
      <w:r w:rsidR="00763276">
        <w:t>…</w:t>
      </w:r>
    </w:p>
    <w:p w14:paraId="40D5A1B1" w14:textId="77777777" w:rsidR="00763276" w:rsidRDefault="00000000">
      <w:r>
        <w:t>Deux femmes apparurent</w:t>
      </w:r>
      <w:r w:rsidR="00763276">
        <w:t xml:space="preserve">. </w:t>
      </w:r>
      <w:r>
        <w:t>L</w:t>
      </w:r>
      <w:r w:rsidR="00763276">
        <w:t>’</w:t>
      </w:r>
      <w:r>
        <w:t>une d</w:t>
      </w:r>
      <w:r w:rsidR="00763276">
        <w:t>’</w:t>
      </w:r>
      <w:r>
        <w:t xml:space="preserve">elles était </w:t>
      </w:r>
      <w:proofErr w:type="spellStart"/>
      <w:r>
        <w:t>Yassiguindja</w:t>
      </w:r>
      <w:proofErr w:type="spellEnd"/>
      <w:r w:rsidR="00763276">
        <w:t xml:space="preserve">, </w:t>
      </w:r>
      <w:r>
        <w:t>la femme de Batouala</w:t>
      </w:r>
      <w:r w:rsidR="00763276">
        <w:t xml:space="preserve">, </w:t>
      </w:r>
      <w:r>
        <w:t xml:space="preserve">le </w:t>
      </w:r>
      <w:proofErr w:type="spellStart"/>
      <w:r>
        <w:t>mokoundji</w:t>
      </w:r>
      <w:proofErr w:type="spellEnd"/>
      <w:r w:rsidR="00763276">
        <w:t xml:space="preserve"> ; </w:t>
      </w:r>
      <w:r>
        <w:t>l</w:t>
      </w:r>
      <w:r w:rsidR="00763276">
        <w:t>’</w:t>
      </w:r>
      <w:r>
        <w:t>autre ne connaissait e</w:t>
      </w:r>
      <w:r>
        <w:t>n</w:t>
      </w:r>
      <w:r>
        <w:t>core rien de l</w:t>
      </w:r>
      <w:r w:rsidR="00763276">
        <w:t>’</w:t>
      </w:r>
      <w:r>
        <w:t>homme</w:t>
      </w:r>
      <w:r w:rsidR="00763276">
        <w:t>.</w:t>
      </w:r>
    </w:p>
    <w:p w14:paraId="11018B31" w14:textId="77777777" w:rsidR="00763276" w:rsidRDefault="00000000">
      <w:r>
        <w:t>Nues toutes deux</w:t>
      </w:r>
      <w:r w:rsidR="00763276">
        <w:t xml:space="preserve">, </w:t>
      </w:r>
      <w:r>
        <w:t>épilées</w:t>
      </w:r>
      <w:r w:rsidR="00763276">
        <w:t xml:space="preserve">, </w:t>
      </w:r>
      <w:r>
        <w:t>elles avaient au cou des colliers en verroteries</w:t>
      </w:r>
      <w:r w:rsidR="00763276">
        <w:t xml:space="preserve">, </w:t>
      </w:r>
      <w:r>
        <w:t>un anneau au nez et à chacune de leurs oreilles</w:t>
      </w:r>
      <w:r w:rsidR="00763276">
        <w:t xml:space="preserve">. </w:t>
      </w:r>
      <w:r>
        <w:t>Des bracelets tintaient à leurs poignets et à leurs chevilles</w:t>
      </w:r>
      <w:r w:rsidR="00763276">
        <w:t xml:space="preserve">. </w:t>
      </w:r>
      <w:r>
        <w:t>Leurs corps était passé à un enduit rouge sombre</w:t>
      </w:r>
      <w:r w:rsidR="00763276">
        <w:t>.</w:t>
      </w:r>
    </w:p>
    <w:p w14:paraId="1D4F7D8C" w14:textId="77777777" w:rsidR="00763276" w:rsidRDefault="00000000">
      <w:r>
        <w:t>En plus de ces bijoux de fête</w:t>
      </w:r>
      <w:r w:rsidR="00763276">
        <w:t xml:space="preserve">, </w:t>
      </w:r>
      <w:proofErr w:type="spellStart"/>
      <w:r>
        <w:t>Yassiguindja</w:t>
      </w:r>
      <w:proofErr w:type="spellEnd"/>
      <w:r>
        <w:t xml:space="preserve"> portait un énorme phallus en bois peint</w:t>
      </w:r>
      <w:r w:rsidR="00763276">
        <w:t>.</w:t>
      </w:r>
    </w:p>
    <w:p w14:paraId="6C12C475" w14:textId="77777777" w:rsidR="00763276" w:rsidRDefault="00000000">
      <w:r>
        <w:t>Retenu par des liens à la ceinture qui bouclait sa taille</w:t>
      </w:r>
      <w:r w:rsidR="00763276">
        <w:t xml:space="preserve">, </w:t>
      </w:r>
      <w:r>
        <w:t>le simulacre viril</w:t>
      </w:r>
      <w:r w:rsidR="00763276">
        <w:t xml:space="preserve">, </w:t>
      </w:r>
      <w:r>
        <w:t>qui pendait à son bas-ventre</w:t>
      </w:r>
      <w:r w:rsidR="00763276">
        <w:t xml:space="preserve">, </w:t>
      </w:r>
      <w:r>
        <w:t>signifiait le rôle qu</w:t>
      </w:r>
      <w:r w:rsidR="00763276">
        <w:t>’</w:t>
      </w:r>
      <w:r>
        <w:t>elle allait jouer dans la danse</w:t>
      </w:r>
      <w:r w:rsidR="00763276">
        <w:t>.</w:t>
      </w:r>
    </w:p>
    <w:p w14:paraId="6D35D0A3" w14:textId="66EA55AB" w:rsidR="00763276" w:rsidRDefault="00000000">
      <w:r>
        <w:t>Tout d</w:t>
      </w:r>
      <w:r w:rsidR="00763276">
        <w:t>’</w:t>
      </w:r>
      <w:r>
        <w:t>abord</w:t>
      </w:r>
      <w:r w:rsidR="00763276">
        <w:t xml:space="preserve">, </w:t>
      </w:r>
      <w:r>
        <w:t>elle ne dansa que des hanches et des reins</w:t>
      </w:r>
      <w:r w:rsidR="00763276">
        <w:t xml:space="preserve">. </w:t>
      </w:r>
      <w:r>
        <w:t>Ses pieds ne bougeaient point</w:t>
      </w:r>
      <w:r w:rsidR="00763276">
        <w:t xml:space="preserve">. </w:t>
      </w:r>
      <w:r>
        <w:t>Le sexe de bois sautelait</w:t>
      </w:r>
      <w:r w:rsidR="00763276">
        <w:t xml:space="preserve">, </w:t>
      </w:r>
      <w:r>
        <w:t>à ch</w:t>
      </w:r>
      <w:r>
        <w:t>a</w:t>
      </w:r>
      <w:r>
        <w:t>cun de ses déhanchements</w:t>
      </w:r>
      <w:r w:rsidR="00763276">
        <w:t>.</w:t>
      </w:r>
    </w:p>
    <w:p w14:paraId="30185F2B" w14:textId="77777777" w:rsidR="00763276" w:rsidRDefault="00000000">
      <w:r>
        <w:t>Ensuite</w:t>
      </w:r>
      <w:r w:rsidR="00763276">
        <w:t xml:space="preserve">, </w:t>
      </w:r>
      <w:r>
        <w:t>lentement</w:t>
      </w:r>
      <w:r w:rsidR="00763276">
        <w:t xml:space="preserve">, </w:t>
      </w:r>
      <w:r>
        <w:t>plus qu</w:t>
      </w:r>
      <w:r w:rsidR="00763276">
        <w:t>’</w:t>
      </w:r>
      <w:r>
        <w:t>elle ne marcha</w:t>
      </w:r>
      <w:r w:rsidR="00763276">
        <w:t xml:space="preserve">, </w:t>
      </w:r>
      <w:r>
        <w:t>elle glissa vers sa partenaire</w:t>
      </w:r>
      <w:r w:rsidR="00763276">
        <w:t>.</w:t>
      </w:r>
    </w:p>
    <w:p w14:paraId="6E2F9191" w14:textId="77777777" w:rsidR="00763276" w:rsidRDefault="00000000">
      <w:r>
        <w:t>Celle-ci recula</w:t>
      </w:r>
      <w:r w:rsidR="00763276">
        <w:t xml:space="preserve">. </w:t>
      </w:r>
      <w:r>
        <w:t>Elle ne voulait point</w:t>
      </w:r>
      <w:r w:rsidR="00763276">
        <w:t xml:space="preserve">, </w:t>
      </w:r>
      <w:r>
        <w:t>cette femme</w:t>
      </w:r>
      <w:r w:rsidR="00763276">
        <w:t xml:space="preserve">, </w:t>
      </w:r>
      <w:r>
        <w:t>céder au désir du mâle</w:t>
      </w:r>
      <w:r w:rsidR="00763276">
        <w:t xml:space="preserve"> ! </w:t>
      </w:r>
      <w:r>
        <w:t>Sa mimique et ses bonds exprimaient sa frayeur</w:t>
      </w:r>
      <w:r w:rsidR="00763276">
        <w:t>.</w:t>
      </w:r>
    </w:p>
    <w:p w14:paraId="6B94F986" w14:textId="77777777" w:rsidR="00763276" w:rsidRDefault="00000000">
      <w:r>
        <w:lastRenderedPageBreak/>
        <w:t>Déçu</w:t>
      </w:r>
      <w:r w:rsidR="00763276">
        <w:t xml:space="preserve">, </w:t>
      </w:r>
      <w:r>
        <w:t>le mâle revint sur ses pas</w:t>
      </w:r>
      <w:r w:rsidR="00763276">
        <w:t xml:space="preserve">. </w:t>
      </w:r>
      <w:r>
        <w:t>Il piétinait le sol avec vi</w:t>
      </w:r>
      <w:r>
        <w:t>o</w:t>
      </w:r>
      <w:r>
        <w:t>lence</w:t>
      </w:r>
      <w:r w:rsidR="00763276">
        <w:t>.</w:t>
      </w:r>
    </w:p>
    <w:p w14:paraId="18EC20F4" w14:textId="77777777" w:rsidR="00763276" w:rsidRDefault="00000000">
      <w:r>
        <w:t>Cependant</w:t>
      </w:r>
      <w:r w:rsidR="00763276">
        <w:t xml:space="preserve">, </w:t>
      </w:r>
      <w:r>
        <w:t>remise de sa peur irraisonnée</w:t>
      </w:r>
      <w:r w:rsidR="00763276">
        <w:t xml:space="preserve">, </w:t>
      </w:r>
      <w:r>
        <w:t>elle s</w:t>
      </w:r>
      <w:r w:rsidR="00763276">
        <w:t>’</w:t>
      </w:r>
      <w:r>
        <w:t>offrait de loin</w:t>
      </w:r>
      <w:r w:rsidR="00763276">
        <w:t xml:space="preserve">, </w:t>
      </w:r>
      <w:r>
        <w:t>à présent</w:t>
      </w:r>
      <w:r w:rsidR="00763276">
        <w:t xml:space="preserve">. </w:t>
      </w:r>
      <w:r>
        <w:t>Elle s</w:t>
      </w:r>
      <w:r w:rsidR="00763276">
        <w:t>’</w:t>
      </w:r>
      <w:r>
        <w:t>offrait</w:t>
      </w:r>
      <w:r w:rsidR="00763276">
        <w:t>.</w:t>
      </w:r>
    </w:p>
    <w:p w14:paraId="130B2DF1" w14:textId="77777777" w:rsidR="00763276" w:rsidRDefault="00000000">
      <w:r>
        <w:t>Il marcha à nouveau sur elle</w:t>
      </w:r>
      <w:r w:rsidR="00763276">
        <w:t xml:space="preserve">, </w:t>
      </w:r>
      <w:r>
        <w:t>voulut l</w:t>
      </w:r>
      <w:r w:rsidR="00763276">
        <w:t>’</w:t>
      </w:r>
      <w:r>
        <w:t>embrasser</w:t>
      </w:r>
      <w:r w:rsidR="00763276">
        <w:t>.</w:t>
      </w:r>
    </w:p>
    <w:p w14:paraId="02E5F3AD" w14:textId="77777777" w:rsidR="00763276" w:rsidRDefault="00000000">
      <w:r>
        <w:t>Elle n</w:t>
      </w:r>
      <w:r w:rsidR="00763276">
        <w:t>’</w:t>
      </w:r>
      <w:r>
        <w:t>opposait plus qu</w:t>
      </w:r>
      <w:r w:rsidR="00763276">
        <w:t>’</w:t>
      </w:r>
      <w:r>
        <w:t>une faible résistance</w:t>
      </w:r>
      <w:r w:rsidR="00763276">
        <w:t xml:space="preserve">. </w:t>
      </w:r>
      <w:r>
        <w:t>Elle s</w:t>
      </w:r>
      <w:r w:rsidR="00763276">
        <w:t>’</w:t>
      </w:r>
      <w:r>
        <w:t>abandonnait</w:t>
      </w:r>
      <w:r w:rsidR="00763276">
        <w:t xml:space="preserve">, </w:t>
      </w:r>
      <w:r>
        <w:t>fondait à son ardeur comme la brume au soleil levant</w:t>
      </w:r>
      <w:r w:rsidR="00763276">
        <w:t>.</w:t>
      </w:r>
    </w:p>
    <w:p w14:paraId="0958E969" w14:textId="77777777" w:rsidR="00763276" w:rsidRDefault="00000000">
      <w:r>
        <w:t>Elle cachait des mains tantôt ses yeux</w:t>
      </w:r>
      <w:r w:rsidR="00763276">
        <w:t xml:space="preserve">, </w:t>
      </w:r>
      <w:r>
        <w:t>tantôt ses parties sexuelles</w:t>
      </w:r>
      <w:r w:rsidR="00763276">
        <w:t xml:space="preserve">. </w:t>
      </w:r>
      <w:r>
        <w:t>Elle n</w:t>
      </w:r>
      <w:r w:rsidR="00763276">
        <w:t>’</w:t>
      </w:r>
      <w:r>
        <w:t>était plus qu</w:t>
      </w:r>
      <w:r w:rsidR="00763276">
        <w:t>’</w:t>
      </w:r>
      <w:r>
        <w:t>un gibier forcé qui</w:t>
      </w:r>
      <w:r w:rsidR="00763276">
        <w:t xml:space="preserve">, </w:t>
      </w:r>
      <w:r>
        <w:t>brusquement</w:t>
      </w:r>
      <w:r w:rsidR="00763276">
        <w:t xml:space="preserve">, </w:t>
      </w:r>
      <w:r>
        <w:t>céda</w:t>
      </w:r>
      <w:r w:rsidR="00763276">
        <w:t>.</w:t>
      </w:r>
    </w:p>
    <w:p w14:paraId="00A9D3B6" w14:textId="77777777" w:rsidR="00763276" w:rsidRDefault="00000000">
      <w:r>
        <w:t>Un instant encore</w:t>
      </w:r>
      <w:r w:rsidR="00763276">
        <w:t xml:space="preserve">, </w:t>
      </w:r>
      <w:r>
        <w:t>elle attisa le désir du mâle en retardant de le satisfaire</w:t>
      </w:r>
      <w:r w:rsidR="00763276">
        <w:t>.</w:t>
      </w:r>
    </w:p>
    <w:p w14:paraId="3A667CC6" w14:textId="77777777" w:rsidR="00763276" w:rsidRDefault="00000000">
      <w:r>
        <w:t>Mais lorsque ce dernier</w:t>
      </w:r>
      <w:r w:rsidR="00763276">
        <w:t xml:space="preserve">, </w:t>
      </w:r>
      <w:r>
        <w:t>la prenant à bras le corps</w:t>
      </w:r>
      <w:r w:rsidR="00763276">
        <w:t xml:space="preserve">, </w:t>
      </w:r>
      <w:r>
        <w:t>eut br</w:t>
      </w:r>
      <w:r>
        <w:t>u</w:t>
      </w:r>
      <w:r>
        <w:t>talement marqué qu</w:t>
      </w:r>
      <w:r w:rsidR="00763276">
        <w:t>’</w:t>
      </w:r>
      <w:r>
        <w:t>il ne pouvait plus attendre</w:t>
      </w:r>
      <w:r w:rsidR="00763276">
        <w:t xml:space="preserve">, – </w:t>
      </w:r>
      <w:r>
        <w:t>elle ne résista plus</w:t>
      </w:r>
      <w:r w:rsidR="00763276">
        <w:t>.</w:t>
      </w:r>
    </w:p>
    <w:p w14:paraId="4E8DF4AC" w14:textId="77777777" w:rsidR="00763276" w:rsidRDefault="00000000">
      <w:r>
        <w:t>Lorsque l</w:t>
      </w:r>
      <w:r w:rsidR="00763276">
        <w:t>’</w:t>
      </w:r>
      <w:r>
        <w:t>accélération du rythme de la danse eut enfin abouti à la convulsion haletante qui évacue le désir</w:t>
      </w:r>
      <w:r w:rsidR="00763276">
        <w:t xml:space="preserve">, – </w:t>
      </w:r>
      <w:r>
        <w:t>le corps parcouru de courts frissons</w:t>
      </w:r>
      <w:r w:rsidR="00763276">
        <w:t xml:space="preserve">, </w:t>
      </w:r>
      <w:r>
        <w:t>ils se tinrent immobiles</w:t>
      </w:r>
      <w:r w:rsidR="00763276">
        <w:t xml:space="preserve">, </w:t>
      </w:r>
      <w:r>
        <w:t>immobiles</w:t>
      </w:r>
      <w:r w:rsidR="00763276">
        <w:t xml:space="preserve">, </w:t>
      </w:r>
      <w:r>
        <w:t>heureux</w:t>
      </w:r>
      <w:r w:rsidR="00763276">
        <w:t>…</w:t>
      </w:r>
    </w:p>
    <w:p w14:paraId="3A68B69A" w14:textId="77777777" w:rsidR="00763276" w:rsidRDefault="00000000">
      <w:r>
        <w:t>Une étrange folie mit alors en branle le désordre humain qui environnait les danseuses</w:t>
      </w:r>
      <w:r w:rsidR="00763276">
        <w:t>.</w:t>
      </w:r>
    </w:p>
    <w:p w14:paraId="3EDE8801" w14:textId="77777777" w:rsidR="00763276" w:rsidRDefault="00000000">
      <w:r>
        <w:t>Les hommes se débarrassèrent de la pièce d</w:t>
      </w:r>
      <w:r w:rsidR="00763276">
        <w:t>’</w:t>
      </w:r>
      <w:r>
        <w:t>étoffe qui leur servait de cache-sexe</w:t>
      </w:r>
      <w:r w:rsidR="00763276">
        <w:t xml:space="preserve">, </w:t>
      </w:r>
      <w:r>
        <w:t>les femmes</w:t>
      </w:r>
      <w:r w:rsidR="00763276">
        <w:t xml:space="preserve">, </w:t>
      </w:r>
      <w:r>
        <w:t>celles qui en avaient</w:t>
      </w:r>
      <w:r w:rsidR="00763276">
        <w:t xml:space="preserve">, </w:t>
      </w:r>
      <w:r>
        <w:t>de leurs pagnes bariolés</w:t>
      </w:r>
      <w:r w:rsidR="00763276">
        <w:t>.</w:t>
      </w:r>
    </w:p>
    <w:p w14:paraId="7CFC9867" w14:textId="77777777" w:rsidR="00763276" w:rsidRDefault="00000000">
      <w:r>
        <w:t>Des seins brinquebalaient</w:t>
      </w:r>
      <w:r w:rsidR="00763276">
        <w:t xml:space="preserve">. </w:t>
      </w:r>
      <w:r>
        <w:t>Les enfants imitaient les mo</w:t>
      </w:r>
      <w:r>
        <w:t>u</w:t>
      </w:r>
      <w:r>
        <w:t>vements de leurs aînés</w:t>
      </w:r>
      <w:r w:rsidR="00763276">
        <w:t>.</w:t>
      </w:r>
    </w:p>
    <w:p w14:paraId="32DD57C0" w14:textId="77777777" w:rsidR="00763276" w:rsidRDefault="00000000">
      <w:r>
        <w:lastRenderedPageBreak/>
        <w:t>Une odeur lourde de sexes</w:t>
      </w:r>
      <w:r w:rsidR="00763276">
        <w:t xml:space="preserve">, </w:t>
      </w:r>
      <w:r>
        <w:t>d</w:t>
      </w:r>
      <w:r w:rsidR="00763276">
        <w:t>’</w:t>
      </w:r>
      <w:r>
        <w:t>urine</w:t>
      </w:r>
      <w:r w:rsidR="00763276">
        <w:t xml:space="preserve">, </w:t>
      </w:r>
      <w:r>
        <w:t>de sueur</w:t>
      </w:r>
      <w:r w:rsidR="00763276">
        <w:t xml:space="preserve">, </w:t>
      </w:r>
      <w:r>
        <w:t>d</w:t>
      </w:r>
      <w:r w:rsidR="00763276">
        <w:t>’</w:t>
      </w:r>
      <w:r>
        <w:t>alcool s</w:t>
      </w:r>
      <w:r w:rsidR="00763276">
        <w:t>’</w:t>
      </w:r>
      <w:r>
        <w:t>étalait</w:t>
      </w:r>
      <w:r w:rsidR="00763276">
        <w:t xml:space="preserve">, </w:t>
      </w:r>
      <w:r>
        <w:t>plus âcre que la fumée</w:t>
      </w:r>
      <w:r w:rsidR="00763276">
        <w:t>.</w:t>
      </w:r>
    </w:p>
    <w:p w14:paraId="69F1A3BE" w14:textId="77777777" w:rsidR="00763276" w:rsidRDefault="00000000">
      <w:r>
        <w:t>Des couples s</w:t>
      </w:r>
      <w:r w:rsidR="00763276">
        <w:t>’</w:t>
      </w:r>
      <w:r>
        <w:t>appariaient</w:t>
      </w:r>
      <w:r w:rsidR="00763276">
        <w:t xml:space="preserve">. </w:t>
      </w:r>
      <w:r>
        <w:t>Ils dansaient</w:t>
      </w:r>
      <w:r w:rsidR="00763276">
        <w:t xml:space="preserve">, </w:t>
      </w:r>
      <w:r>
        <w:t xml:space="preserve">comme avaient dansé </w:t>
      </w:r>
      <w:proofErr w:type="spellStart"/>
      <w:r>
        <w:t>Yassiguindja</w:t>
      </w:r>
      <w:proofErr w:type="spellEnd"/>
      <w:r>
        <w:t xml:space="preserve"> et son amie</w:t>
      </w:r>
      <w:r w:rsidR="00763276">
        <w:t xml:space="preserve">. </w:t>
      </w:r>
      <w:r>
        <w:t>Il y eut des luttes</w:t>
      </w:r>
      <w:r w:rsidR="00763276">
        <w:t xml:space="preserve">, </w:t>
      </w:r>
      <w:r>
        <w:t>des rauqu</w:t>
      </w:r>
      <w:r>
        <w:t>e</w:t>
      </w:r>
      <w:r>
        <w:t>ments</w:t>
      </w:r>
      <w:r w:rsidR="00763276">
        <w:t xml:space="preserve">. </w:t>
      </w:r>
      <w:r>
        <w:t>Au hasard</w:t>
      </w:r>
      <w:r w:rsidR="00763276">
        <w:t xml:space="preserve">, </w:t>
      </w:r>
      <w:r>
        <w:t>des corps s</w:t>
      </w:r>
      <w:r w:rsidR="00763276">
        <w:t>’</w:t>
      </w:r>
      <w:r>
        <w:t>aplatissaient sur le sol</w:t>
      </w:r>
      <w:r w:rsidR="00763276">
        <w:t xml:space="preserve">, </w:t>
      </w:r>
      <w:r>
        <w:t>où se r</w:t>
      </w:r>
      <w:r>
        <w:t>é</w:t>
      </w:r>
      <w:r>
        <w:t>alisaient tous les gestes dansés</w:t>
      </w:r>
      <w:r w:rsidR="00763276">
        <w:t>.</w:t>
      </w:r>
    </w:p>
    <w:p w14:paraId="4D63E9D6" w14:textId="77777777" w:rsidR="00763276" w:rsidRDefault="00000000">
      <w:r>
        <w:t>Ivresse sexuelle</w:t>
      </w:r>
      <w:r w:rsidR="00763276">
        <w:t xml:space="preserve">, </w:t>
      </w:r>
      <w:r>
        <w:t>doublée d</w:t>
      </w:r>
      <w:r w:rsidR="00763276">
        <w:t>’</w:t>
      </w:r>
      <w:r>
        <w:t>ivresse alcoolique</w:t>
      </w:r>
      <w:r w:rsidR="00763276">
        <w:t xml:space="preserve">, </w:t>
      </w:r>
      <w:r>
        <w:t>c</w:t>
      </w:r>
      <w:r w:rsidR="00763276">
        <w:t>’</w:t>
      </w:r>
      <w:r>
        <w:t>était une immense joie de brutes</w:t>
      </w:r>
      <w:r w:rsidR="00763276">
        <w:t xml:space="preserve">, </w:t>
      </w:r>
      <w:r>
        <w:t>exonérée de tout contrôle</w:t>
      </w:r>
      <w:r w:rsidR="00763276">
        <w:t>.</w:t>
      </w:r>
    </w:p>
    <w:p w14:paraId="015D865C" w14:textId="77777777" w:rsidR="00763276" w:rsidRDefault="00000000">
      <w:r>
        <w:t>Des injures retentirent</w:t>
      </w:r>
      <w:r w:rsidR="00763276">
        <w:t xml:space="preserve">. </w:t>
      </w:r>
      <w:r>
        <w:t>Du sang jaillit</w:t>
      </w:r>
      <w:r w:rsidR="00763276">
        <w:t xml:space="preserve">. </w:t>
      </w:r>
      <w:r>
        <w:t>Vainement</w:t>
      </w:r>
      <w:r w:rsidR="00763276">
        <w:t>.</w:t>
      </w:r>
    </w:p>
    <w:p w14:paraId="79115C8E" w14:textId="77777777" w:rsidR="00763276" w:rsidRDefault="00000000">
      <w:r>
        <w:t>Le seul désir était maître</w:t>
      </w:r>
      <w:r w:rsidR="00763276">
        <w:t>.</w:t>
      </w:r>
    </w:p>
    <w:p w14:paraId="0EE47315" w14:textId="77777777" w:rsidR="00763276" w:rsidRDefault="00000000">
      <w:r>
        <w:t>Plus de tam-tam</w:t>
      </w:r>
      <w:r w:rsidR="00763276">
        <w:t xml:space="preserve">. </w:t>
      </w:r>
      <w:r>
        <w:t>L</w:t>
      </w:r>
      <w:r w:rsidR="00763276">
        <w:t>’</w:t>
      </w:r>
      <w:r>
        <w:t xml:space="preserve">on ne jouait plus du </w:t>
      </w:r>
      <w:proofErr w:type="spellStart"/>
      <w:r>
        <w:t>koundé</w:t>
      </w:r>
      <w:proofErr w:type="spellEnd"/>
      <w:r>
        <w:t xml:space="preserve"> ni du bal</w:t>
      </w:r>
      <w:r>
        <w:t>a</w:t>
      </w:r>
      <w:r>
        <w:t>fon</w:t>
      </w:r>
      <w:r w:rsidR="00763276">
        <w:t xml:space="preserve">. </w:t>
      </w:r>
      <w:r>
        <w:t>Les exécutants avaient voulu profiter de cette joie qu</w:t>
      </w:r>
      <w:r w:rsidR="00763276">
        <w:t>’</w:t>
      </w:r>
      <w:r>
        <w:t>ils avaient provoquée</w:t>
      </w:r>
      <w:r w:rsidR="00763276">
        <w:t xml:space="preserve">, </w:t>
      </w:r>
      <w:r>
        <w:t>soutenue</w:t>
      </w:r>
      <w:r w:rsidR="00763276">
        <w:t xml:space="preserve">, </w:t>
      </w:r>
      <w:r>
        <w:t>élargie</w:t>
      </w:r>
      <w:r w:rsidR="00763276">
        <w:t>.</w:t>
      </w:r>
    </w:p>
    <w:p w14:paraId="74983796" w14:textId="77777777" w:rsidR="00763276" w:rsidRDefault="00000000">
      <w:r>
        <w:t>Perdus dans la foule</w:t>
      </w:r>
      <w:r w:rsidR="00763276">
        <w:t xml:space="preserve">, </w:t>
      </w:r>
      <w:r>
        <w:t>ils dansaient la danse de l</w:t>
      </w:r>
      <w:r w:rsidR="00763276">
        <w:t>’</w:t>
      </w:r>
      <w:r>
        <w:t>amour</w:t>
      </w:r>
      <w:r w:rsidR="00763276">
        <w:t xml:space="preserve">, </w:t>
      </w:r>
      <w:r>
        <w:t>la première des danses</w:t>
      </w:r>
      <w:r w:rsidR="00763276">
        <w:t xml:space="preserve">, </w:t>
      </w:r>
      <w:r>
        <w:t>celle de qui toutes les autres dérivent</w:t>
      </w:r>
      <w:r w:rsidR="00763276">
        <w:t xml:space="preserve">, </w:t>
      </w:r>
      <w:r>
        <w:t>sans l</w:t>
      </w:r>
      <w:r w:rsidR="00763276">
        <w:t>’</w:t>
      </w:r>
      <w:r>
        <w:t>égaler jamais</w:t>
      </w:r>
      <w:r w:rsidR="00763276">
        <w:t>.</w:t>
      </w:r>
    </w:p>
    <w:p w14:paraId="2D7C1F7C" w14:textId="77777777" w:rsidR="00763276" w:rsidRDefault="00000000">
      <w:r>
        <w:t>Ils dansaient</w:t>
      </w:r>
      <w:r w:rsidR="00763276">
        <w:t>.</w:t>
      </w:r>
    </w:p>
    <w:p w14:paraId="192E4FAF" w14:textId="77777777" w:rsidR="00763276" w:rsidRDefault="00000000">
      <w:r>
        <w:t>De cette multitude</w:t>
      </w:r>
      <w:r w:rsidR="00763276">
        <w:t xml:space="preserve">, </w:t>
      </w:r>
      <w:r>
        <w:t>une buée chaude s</w:t>
      </w:r>
      <w:r w:rsidR="00763276">
        <w:t>’</w:t>
      </w:r>
      <w:r>
        <w:t>exhalait</w:t>
      </w:r>
      <w:r w:rsidR="00763276">
        <w:t xml:space="preserve">, </w:t>
      </w:r>
      <w:r>
        <w:t>semblable à ces brouillards qui s</w:t>
      </w:r>
      <w:r w:rsidR="00763276">
        <w:t>’</w:t>
      </w:r>
      <w:r>
        <w:t>élèvent des terres après la pluie</w:t>
      </w:r>
      <w:r w:rsidR="00763276">
        <w:t>.</w:t>
      </w:r>
    </w:p>
    <w:p w14:paraId="2868A95E" w14:textId="77777777" w:rsidR="00763276" w:rsidRDefault="00000000">
      <w:r>
        <w:t>Un couple de plus venait de s</w:t>
      </w:r>
      <w:r w:rsidR="00763276">
        <w:t>’</w:t>
      </w:r>
      <w:r>
        <w:t>abattre sur le sol</w:t>
      </w:r>
      <w:r w:rsidR="00763276">
        <w:t>.</w:t>
      </w:r>
    </w:p>
    <w:p w14:paraId="06BDFE3C" w14:textId="77777777" w:rsidR="00763276" w:rsidRDefault="00000000">
      <w:r>
        <w:t>Soudain</w:t>
      </w:r>
      <w:r w:rsidR="00763276">
        <w:t xml:space="preserve">, </w:t>
      </w:r>
      <w:r>
        <w:t>les doigts crispés sur un couteau</w:t>
      </w:r>
      <w:r w:rsidR="00763276">
        <w:t xml:space="preserve">, </w:t>
      </w:r>
      <w:r>
        <w:t>Batouala</w:t>
      </w:r>
      <w:r w:rsidR="00763276">
        <w:t xml:space="preserve">, </w:t>
      </w:r>
      <w:r>
        <w:t xml:space="preserve">le </w:t>
      </w:r>
      <w:proofErr w:type="spellStart"/>
      <w:r>
        <w:t>mekoundji</w:t>
      </w:r>
      <w:proofErr w:type="spellEnd"/>
      <w:r w:rsidR="00763276">
        <w:t xml:space="preserve">, </w:t>
      </w:r>
      <w:r>
        <w:t>se rua sur le couple</w:t>
      </w:r>
      <w:r w:rsidR="00763276">
        <w:t>.</w:t>
      </w:r>
    </w:p>
    <w:p w14:paraId="3E834C7C" w14:textId="77777777" w:rsidR="00763276" w:rsidRDefault="00000000">
      <w:r>
        <w:t>Il écumait</w:t>
      </w:r>
      <w:r w:rsidR="00763276">
        <w:t>.</w:t>
      </w:r>
    </w:p>
    <w:p w14:paraId="5A5C7E66" w14:textId="77777777" w:rsidR="00763276" w:rsidRDefault="00000000">
      <w:r>
        <w:t>Son poing se leva pour frapper</w:t>
      </w:r>
      <w:r w:rsidR="00763276">
        <w:t>.</w:t>
      </w:r>
    </w:p>
    <w:p w14:paraId="629C2262" w14:textId="77777777" w:rsidR="00763276" w:rsidRDefault="00000000">
      <w:r>
        <w:t xml:space="preserve">Plus vifs que des </w:t>
      </w:r>
      <w:proofErr w:type="spellStart"/>
      <w:r>
        <w:t>ngouhilles</w:t>
      </w:r>
      <w:proofErr w:type="spellEnd"/>
      <w:r w:rsidR="00763276">
        <w:t xml:space="preserve">, </w:t>
      </w:r>
      <w:proofErr w:type="spellStart"/>
      <w:r>
        <w:t>Bissibingui</w:t>
      </w:r>
      <w:proofErr w:type="spellEnd"/>
      <w:r>
        <w:t xml:space="preserve"> et </w:t>
      </w:r>
      <w:proofErr w:type="spellStart"/>
      <w:r>
        <w:t>Yassiguindja</w:t>
      </w:r>
      <w:proofErr w:type="spellEnd"/>
      <w:r>
        <w:t xml:space="preserve"> étaient déjà hors de portée</w:t>
      </w:r>
      <w:r w:rsidR="00763276">
        <w:t>.</w:t>
      </w:r>
    </w:p>
    <w:p w14:paraId="1C3EBF8B" w14:textId="77777777" w:rsidR="00763276" w:rsidRDefault="00000000">
      <w:r>
        <w:lastRenderedPageBreak/>
        <w:t>Il les poursuivit</w:t>
      </w:r>
      <w:r w:rsidR="00763276">
        <w:t>.</w:t>
      </w:r>
    </w:p>
    <w:p w14:paraId="711E8AB9" w14:textId="77777777" w:rsidR="00763276" w:rsidRDefault="00000000">
      <w:r>
        <w:t>Ah</w:t>
      </w:r>
      <w:r w:rsidR="00763276">
        <w:t xml:space="preserve"> ! </w:t>
      </w:r>
      <w:r>
        <w:t>ces fils de chien poussaient l</w:t>
      </w:r>
      <w:r w:rsidR="00763276">
        <w:t>’</w:t>
      </w:r>
      <w:r>
        <w:t>impudence jusqu</w:t>
      </w:r>
      <w:r w:rsidR="00763276">
        <w:t>’</w:t>
      </w:r>
      <w:r>
        <w:t>à se vouloir devant lui</w:t>
      </w:r>
      <w:r w:rsidR="00763276">
        <w:t> !</w:t>
      </w:r>
    </w:p>
    <w:p w14:paraId="54296045" w14:textId="77777777" w:rsidR="00763276" w:rsidRDefault="00000000">
      <w:r>
        <w:t>Il aurait la peau de cette pute</w:t>
      </w:r>
      <w:r w:rsidR="00763276">
        <w:t>.</w:t>
      </w:r>
    </w:p>
    <w:p w14:paraId="27FDD914" w14:textId="77777777" w:rsidR="00763276" w:rsidRDefault="00000000">
      <w:r>
        <w:t xml:space="preserve">Quant à </w:t>
      </w:r>
      <w:proofErr w:type="spellStart"/>
      <w:r>
        <w:t>Bissibingui</w:t>
      </w:r>
      <w:proofErr w:type="spellEnd"/>
      <w:r w:rsidR="00763276">
        <w:t xml:space="preserve">, </w:t>
      </w:r>
      <w:r>
        <w:t>il l</w:t>
      </w:r>
      <w:r w:rsidR="00763276">
        <w:t>’</w:t>
      </w:r>
      <w:r>
        <w:t>émasculerait</w:t>
      </w:r>
      <w:r w:rsidR="00763276">
        <w:t> !</w:t>
      </w:r>
    </w:p>
    <w:p w14:paraId="7EE6867D" w14:textId="77777777" w:rsidR="00763276" w:rsidRDefault="00000000">
      <w:r>
        <w:t>Toutes les femmes le moqueraient</w:t>
      </w:r>
      <w:r w:rsidR="00763276">
        <w:t xml:space="preserve">, </w:t>
      </w:r>
      <w:r>
        <w:t>une fois qu</w:t>
      </w:r>
      <w:r w:rsidR="00763276">
        <w:t>’</w:t>
      </w:r>
      <w:r>
        <w:t>il serait ch</w:t>
      </w:r>
      <w:r>
        <w:t>â</w:t>
      </w:r>
      <w:r>
        <w:t>tré</w:t>
      </w:r>
      <w:r w:rsidR="00763276">
        <w:t> !</w:t>
      </w:r>
    </w:p>
    <w:p w14:paraId="7815AC78" w14:textId="77777777" w:rsidR="00763276" w:rsidRDefault="00000000">
      <w:r>
        <w:t>Quoi</w:t>
      </w:r>
      <w:r w:rsidR="00763276">
        <w:t xml:space="preserve"> ! </w:t>
      </w:r>
      <w:proofErr w:type="spellStart"/>
      <w:r>
        <w:t>Yassiguindja</w:t>
      </w:r>
      <w:proofErr w:type="spellEnd"/>
      <w:r w:rsidR="00763276">
        <w:t xml:space="preserve"> ! </w:t>
      </w:r>
      <w:r>
        <w:t>Ne l</w:t>
      </w:r>
      <w:r w:rsidR="00763276">
        <w:t>’</w:t>
      </w:r>
      <w:r>
        <w:t>avait-il pas payée de sept pagnes</w:t>
      </w:r>
      <w:r w:rsidR="00763276">
        <w:t xml:space="preserve">, </w:t>
      </w:r>
      <w:r>
        <w:t>d</w:t>
      </w:r>
      <w:r w:rsidR="00763276">
        <w:t>’</w:t>
      </w:r>
      <w:r>
        <w:t>une caisse de sel</w:t>
      </w:r>
      <w:r w:rsidR="00763276">
        <w:t xml:space="preserve">, </w:t>
      </w:r>
      <w:r>
        <w:t>de trois colliers de cuivre</w:t>
      </w:r>
      <w:r w:rsidR="00763276">
        <w:t xml:space="preserve">, </w:t>
      </w:r>
      <w:r>
        <w:t>d</w:t>
      </w:r>
      <w:r w:rsidR="00763276">
        <w:t>’</w:t>
      </w:r>
      <w:r>
        <w:t>une chienne</w:t>
      </w:r>
      <w:r w:rsidR="00763276">
        <w:t xml:space="preserve">, </w:t>
      </w:r>
      <w:r>
        <w:t>de quatre marmites</w:t>
      </w:r>
      <w:r w:rsidR="00763276">
        <w:t xml:space="preserve">, </w:t>
      </w:r>
      <w:r>
        <w:t>de six poules</w:t>
      </w:r>
      <w:r w:rsidR="00763276">
        <w:t xml:space="preserve">, </w:t>
      </w:r>
      <w:r>
        <w:t>de vingt cabris femelles</w:t>
      </w:r>
      <w:r w:rsidR="00763276">
        <w:t xml:space="preserve">, </w:t>
      </w:r>
      <w:r>
        <w:t>de qu</w:t>
      </w:r>
      <w:r>
        <w:t>a</w:t>
      </w:r>
      <w:r>
        <w:t>rante grands paniers pleins de mil</w:t>
      </w:r>
      <w:r w:rsidR="00763276">
        <w:t xml:space="preserve">, </w:t>
      </w:r>
      <w:r>
        <w:t>et d</w:t>
      </w:r>
      <w:r w:rsidR="00763276">
        <w:t>’</w:t>
      </w:r>
      <w:r>
        <w:t>une jeune esclave</w:t>
      </w:r>
      <w:r w:rsidR="00763276">
        <w:t> !</w:t>
      </w:r>
    </w:p>
    <w:p w14:paraId="28C3407C" w14:textId="77777777" w:rsidR="00763276" w:rsidRDefault="00000000">
      <w:r>
        <w:t>Elle</w:t>
      </w:r>
      <w:r w:rsidR="00763276">
        <w:t xml:space="preserve">, </w:t>
      </w:r>
      <w:r>
        <w:t>il lui ferait absorber le poison d</w:t>
      </w:r>
      <w:r w:rsidR="00763276">
        <w:t>’</w:t>
      </w:r>
      <w:r>
        <w:t>épreuve</w:t>
      </w:r>
      <w:r w:rsidR="00763276">
        <w:t>.</w:t>
      </w:r>
    </w:p>
    <w:p w14:paraId="0250C7A1" w14:textId="77777777" w:rsidR="00763276" w:rsidRDefault="00000000">
      <w:r>
        <w:t>Aux clameurs et à la bousculade indicibles</w:t>
      </w:r>
      <w:r w:rsidR="00763276">
        <w:t xml:space="preserve">, </w:t>
      </w:r>
      <w:r>
        <w:t>succéda une stupeur formidable et brusque</w:t>
      </w:r>
      <w:r w:rsidR="00763276">
        <w:t>.</w:t>
      </w:r>
    </w:p>
    <w:p w14:paraId="5E8BE0C3" w14:textId="77777777" w:rsidR="00763276" w:rsidRDefault="00000000">
      <w:r>
        <w:t>Puis</w:t>
      </w:r>
      <w:r w:rsidR="00763276">
        <w:t xml:space="preserve">, </w:t>
      </w:r>
      <w:r>
        <w:t>dans le silence</w:t>
      </w:r>
      <w:r w:rsidR="00763276">
        <w:t xml:space="preserve">, </w:t>
      </w:r>
      <w:r>
        <w:t>tout à coup</w:t>
      </w:r>
      <w:r w:rsidR="00763276">
        <w:t xml:space="preserve">, </w:t>
      </w:r>
      <w:r>
        <w:t>un cri monta</w:t>
      </w:r>
      <w:r w:rsidR="00763276">
        <w:t> :</w:t>
      </w:r>
    </w:p>
    <w:p w14:paraId="6068720B" w14:textId="70072E66" w:rsidR="00000000" w:rsidRDefault="00763276">
      <w:r>
        <w:t>« </w:t>
      </w:r>
      <w:r w:rsidR="00000000">
        <w:t>Le commandant</w:t>
      </w:r>
      <w:r>
        <w:t xml:space="preserve"> !… </w:t>
      </w:r>
      <w:r w:rsidR="00000000">
        <w:t>Le commandant</w:t>
      </w:r>
      <w:r>
        <w:t> !… »</w:t>
      </w:r>
    </w:p>
    <w:p w14:paraId="5AF4B05C" w14:textId="77777777" w:rsidR="00763276" w:rsidRDefault="00000000">
      <w:r>
        <w:t>Vers les villages</w:t>
      </w:r>
      <w:r w:rsidR="00763276">
        <w:t xml:space="preserve">, </w:t>
      </w:r>
      <w:r>
        <w:t>ce fut un sauve-qui-peut général</w:t>
      </w:r>
      <w:r w:rsidR="00763276">
        <w:t>.</w:t>
      </w:r>
    </w:p>
    <w:p w14:paraId="76649B26" w14:textId="373A845D" w:rsidR="00000000" w:rsidRDefault="00763276">
      <w:r>
        <w:t>« </w:t>
      </w:r>
      <w:r w:rsidR="00000000">
        <w:t>Le commandant</w:t>
      </w:r>
      <w:r>
        <w:t xml:space="preserve"> !… </w:t>
      </w:r>
      <w:r w:rsidR="00000000">
        <w:t>Le commandant</w:t>
      </w:r>
      <w:r>
        <w:t> !… »</w:t>
      </w:r>
    </w:p>
    <w:p w14:paraId="4BAD58DA" w14:textId="77777777" w:rsidR="00763276" w:rsidRDefault="00000000">
      <w:r>
        <w:t>Le bruit multiplié de cette multitude en fuite peu à peu s</w:t>
      </w:r>
      <w:r w:rsidR="00763276">
        <w:t>’</w:t>
      </w:r>
      <w:r>
        <w:t>évanouit</w:t>
      </w:r>
      <w:r w:rsidR="00763276">
        <w:t>.</w:t>
      </w:r>
    </w:p>
    <w:p w14:paraId="49399603" w14:textId="77777777" w:rsidR="00763276" w:rsidRDefault="00000000">
      <w:r>
        <w:t>Parmi les débris de toutes sortes</w:t>
      </w:r>
      <w:r w:rsidR="00763276">
        <w:t xml:space="preserve">, </w:t>
      </w:r>
      <w:r>
        <w:t>les foyers</w:t>
      </w:r>
      <w:r w:rsidR="00763276">
        <w:t xml:space="preserve">, </w:t>
      </w:r>
      <w:r>
        <w:t>les victuailles</w:t>
      </w:r>
      <w:r w:rsidR="00763276">
        <w:t xml:space="preserve">, </w:t>
      </w:r>
      <w:r>
        <w:t>les pagnes</w:t>
      </w:r>
      <w:r w:rsidR="00763276">
        <w:t xml:space="preserve">, </w:t>
      </w:r>
      <w:r>
        <w:t>il ne demeurait qu</w:t>
      </w:r>
      <w:r w:rsidR="00763276">
        <w:t>’</w:t>
      </w:r>
      <w:r>
        <w:t>un vieillard</w:t>
      </w:r>
      <w:r w:rsidR="00763276">
        <w:t>.</w:t>
      </w:r>
    </w:p>
    <w:p w14:paraId="5292B188" w14:textId="77777777" w:rsidR="00763276" w:rsidRDefault="00000000">
      <w:r>
        <w:t>Appuyé contre l</w:t>
      </w:r>
      <w:r w:rsidR="00763276">
        <w:t>’</w:t>
      </w:r>
      <w:r>
        <w:t xml:space="preserve">un des </w:t>
      </w:r>
      <w:proofErr w:type="spellStart"/>
      <w:r>
        <w:t>li</w:t>
      </w:r>
      <w:r w:rsidR="00763276">
        <w:t>’</w:t>
      </w:r>
      <w:r>
        <w:t>nghas</w:t>
      </w:r>
      <w:proofErr w:type="spellEnd"/>
      <w:r w:rsidR="00763276">
        <w:t xml:space="preserve">, </w:t>
      </w:r>
      <w:r>
        <w:t>il paraissait dormir pr</w:t>
      </w:r>
      <w:r>
        <w:t>o</w:t>
      </w:r>
      <w:r>
        <w:t>fondément</w:t>
      </w:r>
      <w:r w:rsidR="00763276">
        <w:t>.</w:t>
      </w:r>
    </w:p>
    <w:p w14:paraId="34067B45" w14:textId="413CBFB1" w:rsidR="00000000" w:rsidRDefault="00763276">
      <w:r>
        <w:lastRenderedPageBreak/>
        <w:t>« </w:t>
      </w:r>
      <w:proofErr w:type="spellStart"/>
      <w:r w:rsidR="00000000">
        <w:t>Ine</w:t>
      </w:r>
      <w:proofErr w:type="spellEnd"/>
      <w:r>
        <w:t xml:space="preserve">… </w:t>
      </w:r>
      <w:proofErr w:type="spellStart"/>
      <w:r w:rsidR="00000000">
        <w:t>deille</w:t>
      </w:r>
      <w:proofErr w:type="spellEnd"/>
      <w:r>
        <w:t xml:space="preserve"> !… </w:t>
      </w:r>
      <w:proofErr w:type="spellStart"/>
      <w:r w:rsidR="00000000">
        <w:t>Ine</w:t>
      </w:r>
      <w:proofErr w:type="spellEnd"/>
      <w:r>
        <w:t xml:space="preserve">… </w:t>
      </w:r>
      <w:proofErr w:type="spellStart"/>
      <w:r w:rsidR="00000000">
        <w:t>deille</w:t>
      </w:r>
      <w:proofErr w:type="spellEnd"/>
      <w:r>
        <w:t xml:space="preserve"> !… </w:t>
      </w:r>
      <w:proofErr w:type="spellStart"/>
      <w:r w:rsidR="00000000">
        <w:t>Ine</w:t>
      </w:r>
      <w:proofErr w:type="spellEnd"/>
      <w:r>
        <w:t xml:space="preserve">… </w:t>
      </w:r>
      <w:proofErr w:type="spellStart"/>
      <w:r w:rsidR="00000000">
        <w:t>deille</w:t>
      </w:r>
      <w:proofErr w:type="spellEnd"/>
      <w:r>
        <w:t xml:space="preserve"> !… </w:t>
      </w:r>
      <w:r w:rsidR="00000000">
        <w:t xml:space="preserve">À </w:t>
      </w:r>
      <w:proofErr w:type="spellStart"/>
      <w:r w:rsidR="00000000">
        <w:t>doite</w:t>
      </w:r>
      <w:proofErr w:type="spellEnd"/>
      <w:r>
        <w:t xml:space="preserve"> !… </w:t>
      </w:r>
      <w:r w:rsidR="00000000">
        <w:t>Att</w:t>
      </w:r>
      <w:r>
        <w:t>… »</w:t>
      </w:r>
    </w:p>
    <w:p w14:paraId="165A23D6" w14:textId="77777777" w:rsidR="00763276" w:rsidRDefault="00000000">
      <w:r>
        <w:t>Un roulement de crosses sur le sol</w:t>
      </w:r>
      <w:r w:rsidR="00763276">
        <w:t xml:space="preserve">. </w:t>
      </w:r>
      <w:r>
        <w:t xml:space="preserve">Les </w:t>
      </w:r>
      <w:proofErr w:type="spellStart"/>
      <w:r>
        <w:t>tourougous</w:t>
      </w:r>
      <w:proofErr w:type="spellEnd"/>
      <w:r>
        <w:t xml:space="preserve"> étaient de retour</w:t>
      </w:r>
      <w:r w:rsidR="00763276">
        <w:t>.</w:t>
      </w:r>
    </w:p>
    <w:p w14:paraId="57836760" w14:textId="77777777" w:rsidR="00763276" w:rsidRDefault="00763276">
      <w:r>
        <w:t>« </w:t>
      </w:r>
      <w:r w:rsidR="00000000">
        <w:t>Ixe</w:t>
      </w:r>
      <w:r>
        <w:t xml:space="preserve"> ! </w:t>
      </w:r>
      <w:r w:rsidR="00000000">
        <w:t xml:space="preserve">commanda le sergent </w:t>
      </w:r>
      <w:proofErr w:type="spellStart"/>
      <w:r w:rsidR="00000000">
        <w:t>Sillatigui</w:t>
      </w:r>
      <w:proofErr w:type="spellEnd"/>
      <w:r w:rsidR="00000000">
        <w:t xml:space="preserve"> Konaté</w:t>
      </w:r>
      <w:r>
        <w:t xml:space="preserve">. </w:t>
      </w:r>
      <w:r w:rsidR="00000000">
        <w:t>Et</w:t>
      </w:r>
      <w:r>
        <w:t xml:space="preserve">, </w:t>
      </w:r>
      <w:r w:rsidR="00000000">
        <w:t>après un temps</w:t>
      </w:r>
      <w:r>
        <w:t> :</w:t>
      </w:r>
    </w:p>
    <w:p w14:paraId="20F64C9B" w14:textId="1B1D8BA8" w:rsidR="00000000" w:rsidRDefault="00763276">
      <w:r>
        <w:t>— </w:t>
      </w:r>
      <w:r w:rsidR="00000000">
        <w:t>Po</w:t>
      </w:r>
      <w:r>
        <w:t> ! »</w:t>
      </w:r>
    </w:p>
    <w:p w14:paraId="105CF278" w14:textId="77777777" w:rsidR="00763276" w:rsidRDefault="00000000">
      <w:r>
        <w:t>Le commandant arrivait</w:t>
      </w:r>
      <w:r w:rsidR="00763276">
        <w:t xml:space="preserve">, </w:t>
      </w:r>
      <w:r>
        <w:t>au petit trot de son m</w:t>
      </w:r>
      <w:r w:rsidR="00763276">
        <w:t>’</w:t>
      </w:r>
      <w:proofErr w:type="spellStart"/>
      <w:r>
        <w:t>barta</w:t>
      </w:r>
      <w:proofErr w:type="spellEnd"/>
      <w:r w:rsidR="00763276">
        <w:t>.</w:t>
      </w:r>
    </w:p>
    <w:p w14:paraId="073AEB94" w14:textId="77777777" w:rsidR="00763276" w:rsidRDefault="00763276">
      <w:r>
        <w:t>« </w:t>
      </w:r>
      <w:r w:rsidR="00000000">
        <w:t xml:space="preserve">À </w:t>
      </w:r>
      <w:proofErr w:type="spellStart"/>
      <w:r w:rsidR="00000000">
        <w:t>doite</w:t>
      </w:r>
      <w:proofErr w:type="spellEnd"/>
      <w:r>
        <w:t xml:space="preserve"> !… </w:t>
      </w:r>
      <w:proofErr w:type="spellStart"/>
      <w:r w:rsidR="00000000">
        <w:t>lignement</w:t>
      </w:r>
      <w:proofErr w:type="spellEnd"/>
      <w:r>
        <w:t xml:space="preserve">, </w:t>
      </w:r>
      <w:r w:rsidR="00000000">
        <w:t xml:space="preserve">commanda encore </w:t>
      </w:r>
      <w:proofErr w:type="spellStart"/>
      <w:r w:rsidR="00000000">
        <w:t>Sillatigui</w:t>
      </w:r>
      <w:proofErr w:type="spellEnd"/>
      <w:r>
        <w:t>.</w:t>
      </w:r>
    </w:p>
    <w:p w14:paraId="274DCC29" w14:textId="77777777" w:rsidR="00763276" w:rsidRDefault="00763276">
      <w:r>
        <w:t>— </w:t>
      </w:r>
      <w:r w:rsidR="00000000">
        <w:t>Que signifie ce désordre</w:t>
      </w:r>
      <w:r>
        <w:t xml:space="preserve">, </w:t>
      </w:r>
      <w:proofErr w:type="spellStart"/>
      <w:r w:rsidR="00000000">
        <w:t>Sandoukou</w:t>
      </w:r>
      <w:proofErr w:type="spellEnd"/>
      <w:r>
        <w:t xml:space="preserve"> ? </w:t>
      </w:r>
      <w:r w:rsidR="00000000">
        <w:t>demanda le co</w:t>
      </w:r>
      <w:r w:rsidR="00000000">
        <w:t>m</w:t>
      </w:r>
      <w:r w:rsidR="00000000">
        <w:t>mandant</w:t>
      </w:r>
      <w:r>
        <w:t xml:space="preserve">, </w:t>
      </w:r>
      <w:r w:rsidR="00000000">
        <w:t>en appelant le sergent par son surnom indigène</w:t>
      </w:r>
      <w:r>
        <w:t xml:space="preserve">. </w:t>
      </w:r>
      <w:r w:rsidR="00000000">
        <w:t>Et d</w:t>
      </w:r>
      <w:r>
        <w:t>’</w:t>
      </w:r>
      <w:r w:rsidR="00000000">
        <w:t>où provient le boucan que j</w:t>
      </w:r>
      <w:r>
        <w:t>’</w:t>
      </w:r>
      <w:r w:rsidR="00000000">
        <w:t>entendais</w:t>
      </w:r>
      <w:r>
        <w:t xml:space="preserve">, </w:t>
      </w:r>
      <w:r w:rsidR="00000000">
        <w:t>il n</w:t>
      </w:r>
      <w:r>
        <w:t>’</w:t>
      </w:r>
      <w:r w:rsidR="00000000">
        <w:t>y a qu</w:t>
      </w:r>
      <w:r>
        <w:t>’</w:t>
      </w:r>
      <w:r w:rsidR="00000000">
        <w:t>un moment</w:t>
      </w:r>
      <w:r>
        <w:t> ?</w:t>
      </w:r>
    </w:p>
    <w:p w14:paraId="409185B2" w14:textId="77777777" w:rsidR="00763276" w:rsidRDefault="00763276">
      <w:r>
        <w:t>— </w:t>
      </w:r>
      <w:r w:rsidR="00000000">
        <w:t>Ma commandant</w:t>
      </w:r>
      <w:r>
        <w:t xml:space="preserve">, </w:t>
      </w:r>
      <w:r w:rsidR="00000000">
        <w:t>Boula y</w:t>
      </w:r>
      <w:r>
        <w:t>’</w:t>
      </w:r>
      <w:r w:rsidR="00000000">
        <w:t xml:space="preserve">en </w:t>
      </w:r>
      <w:proofErr w:type="spellStart"/>
      <w:r w:rsidR="00000000">
        <w:t>a</w:t>
      </w:r>
      <w:proofErr w:type="spellEnd"/>
      <w:r w:rsidR="00000000">
        <w:t xml:space="preserve"> faire couillon trop</w:t>
      </w:r>
      <w:r>
        <w:t xml:space="preserve">. </w:t>
      </w:r>
      <w:r w:rsidR="00000000">
        <w:t>Alors m</w:t>
      </w:r>
      <w:r>
        <w:t>’</w:t>
      </w:r>
      <w:r w:rsidR="00000000">
        <w:t>bis et son camarade y</w:t>
      </w:r>
      <w:r>
        <w:t>’</w:t>
      </w:r>
      <w:r w:rsidR="00000000">
        <w:t xml:space="preserve">en a beaucoup contents </w:t>
      </w:r>
      <w:proofErr w:type="spellStart"/>
      <w:r w:rsidR="00000000">
        <w:t>vinir</w:t>
      </w:r>
      <w:proofErr w:type="spellEnd"/>
      <w:r w:rsidR="00000000">
        <w:t xml:space="preserve"> au poste saouler son gueule</w:t>
      </w:r>
      <w:r>
        <w:t xml:space="preserve">. </w:t>
      </w:r>
      <w:r w:rsidR="00000000">
        <w:t>Les hommes m</w:t>
      </w:r>
      <w:r>
        <w:t>’</w:t>
      </w:r>
      <w:r w:rsidR="00000000">
        <w:t>y en a dire tout à l</w:t>
      </w:r>
      <w:r>
        <w:t>’</w:t>
      </w:r>
      <w:r w:rsidR="00000000">
        <w:t>heure sur la route comme ça</w:t>
      </w:r>
      <w:r>
        <w:t>.</w:t>
      </w:r>
    </w:p>
    <w:p w14:paraId="330BBEF3" w14:textId="77777777" w:rsidR="00763276" w:rsidRDefault="00763276">
      <w:r>
        <w:t>— </w:t>
      </w:r>
      <w:r w:rsidR="00000000">
        <w:t>Bon</w:t>
      </w:r>
      <w:r>
        <w:t xml:space="preserve">. </w:t>
      </w:r>
      <w:r w:rsidR="00000000">
        <w:t>Parfait</w:t>
      </w:r>
      <w:r>
        <w:t xml:space="preserve">. </w:t>
      </w:r>
      <w:r w:rsidR="00000000">
        <w:t>Tous les chefs m</w:t>
      </w:r>
      <w:r>
        <w:t>’</w:t>
      </w:r>
      <w:r w:rsidR="00000000">
        <w:t>bis</w:t>
      </w:r>
      <w:r>
        <w:t xml:space="preserve">, </w:t>
      </w:r>
      <w:r w:rsidR="00000000">
        <w:t>et pas plus tard qu</w:t>
      </w:r>
      <w:r>
        <w:t>’</w:t>
      </w:r>
      <w:r w:rsidR="00000000">
        <w:t>aujourd</w:t>
      </w:r>
      <w:r>
        <w:t>’</w:t>
      </w:r>
      <w:r w:rsidR="00000000">
        <w:t>hui</w:t>
      </w:r>
      <w:r>
        <w:t xml:space="preserve">, </w:t>
      </w:r>
      <w:r w:rsidR="00000000">
        <w:t>devront me payer cent francs d</w:t>
      </w:r>
      <w:r>
        <w:t>’</w:t>
      </w:r>
      <w:r w:rsidR="00000000">
        <w:t>amende</w:t>
      </w:r>
      <w:r>
        <w:t xml:space="preserve">. </w:t>
      </w:r>
      <w:r w:rsidR="00000000">
        <w:t>Sinon</w:t>
      </w:r>
      <w:r>
        <w:t xml:space="preserve">, </w:t>
      </w:r>
      <w:r w:rsidR="00000000">
        <w:t>gare la prison</w:t>
      </w:r>
      <w:r>
        <w:t xml:space="preserve">, </w:t>
      </w:r>
      <w:r w:rsidR="00000000">
        <w:t>la chicotte et la barre</w:t>
      </w:r>
      <w:r>
        <w:t> !</w:t>
      </w:r>
    </w:p>
    <w:p w14:paraId="4CA17D2D" w14:textId="77777777" w:rsidR="00763276" w:rsidRDefault="00763276">
      <w:r>
        <w:t>— </w:t>
      </w:r>
      <w:r w:rsidR="00000000">
        <w:t>Bien</w:t>
      </w:r>
      <w:r>
        <w:t xml:space="preserve">, </w:t>
      </w:r>
      <w:r w:rsidR="00000000">
        <w:t>ma commandant</w:t>
      </w:r>
      <w:r>
        <w:t>.</w:t>
      </w:r>
    </w:p>
    <w:p w14:paraId="7FAB6D8E" w14:textId="77777777" w:rsidR="00763276" w:rsidRDefault="00763276">
      <w:r>
        <w:t>— </w:t>
      </w:r>
      <w:r w:rsidR="00000000">
        <w:t>Et quel est ce salaud de nègre qui dort là</w:t>
      </w:r>
      <w:r>
        <w:t> ?</w:t>
      </w:r>
    </w:p>
    <w:p w14:paraId="2E262C87" w14:textId="77777777" w:rsidR="00763276" w:rsidRDefault="00763276">
      <w:r>
        <w:t>— </w:t>
      </w:r>
      <w:r w:rsidR="00000000">
        <w:t>Ça</w:t>
      </w:r>
      <w:r>
        <w:t xml:space="preserve">, </w:t>
      </w:r>
      <w:r w:rsidR="00000000">
        <w:t>y</w:t>
      </w:r>
      <w:r>
        <w:t>’</w:t>
      </w:r>
      <w:r w:rsidR="00000000">
        <w:t>en a Batouala son père</w:t>
      </w:r>
      <w:r>
        <w:t>.</w:t>
      </w:r>
    </w:p>
    <w:p w14:paraId="19F669F0" w14:textId="77777777" w:rsidR="00763276" w:rsidRDefault="00763276">
      <w:r>
        <w:t>— </w:t>
      </w:r>
      <w:r w:rsidR="00000000">
        <w:t xml:space="preserve">Et que </w:t>
      </w:r>
      <w:proofErr w:type="spellStart"/>
      <w:r w:rsidR="00000000">
        <w:t>fout-il</w:t>
      </w:r>
      <w:proofErr w:type="spellEnd"/>
      <w:r w:rsidR="00000000">
        <w:t xml:space="preserve"> là</w:t>
      </w:r>
      <w:r>
        <w:t xml:space="preserve">, </w:t>
      </w:r>
      <w:r w:rsidR="00000000">
        <w:t>cet abruti</w:t>
      </w:r>
      <w:r>
        <w:t> ?</w:t>
      </w:r>
    </w:p>
    <w:p w14:paraId="5A18FDE9" w14:textId="77777777" w:rsidR="00763276" w:rsidRDefault="00763276">
      <w:r>
        <w:t>— </w:t>
      </w:r>
      <w:r w:rsidR="00000000">
        <w:t>Moi y</w:t>
      </w:r>
      <w:r>
        <w:t>’</w:t>
      </w:r>
      <w:r w:rsidR="00000000">
        <w:t xml:space="preserve">en a croire lui </w:t>
      </w:r>
      <w:proofErr w:type="spellStart"/>
      <w:r w:rsidR="00000000">
        <w:t>crévé</w:t>
      </w:r>
      <w:proofErr w:type="spellEnd"/>
      <w:r w:rsidR="00000000">
        <w:t xml:space="preserve"> fini</w:t>
      </w:r>
      <w:r>
        <w:t xml:space="preserve">, </w:t>
      </w:r>
      <w:r w:rsidR="00000000">
        <w:t xml:space="preserve">passé </w:t>
      </w:r>
      <w:proofErr w:type="spellStart"/>
      <w:r w:rsidR="00000000">
        <w:t>qué</w:t>
      </w:r>
      <w:proofErr w:type="spellEnd"/>
      <w:r w:rsidR="00000000">
        <w:t xml:space="preserve"> lui y</w:t>
      </w:r>
      <w:r>
        <w:t>’</w:t>
      </w:r>
      <w:r w:rsidR="00000000">
        <w:t xml:space="preserve">en a boire </w:t>
      </w:r>
      <w:proofErr w:type="spellStart"/>
      <w:r w:rsidR="00000000">
        <w:t>kéné</w:t>
      </w:r>
      <w:proofErr w:type="spellEnd"/>
      <w:r w:rsidR="00000000">
        <w:t xml:space="preserve"> </w:t>
      </w:r>
      <w:proofErr w:type="spellStart"/>
      <w:r w:rsidR="00000000">
        <w:t>pacaille</w:t>
      </w:r>
      <w:proofErr w:type="spellEnd"/>
      <w:r>
        <w:t>.</w:t>
      </w:r>
    </w:p>
    <w:p w14:paraId="15CFA29F" w14:textId="1D4ACFF7" w:rsidR="00763276" w:rsidRDefault="00763276">
      <w:r>
        <w:lastRenderedPageBreak/>
        <w:t>« </w:t>
      </w:r>
      <w:r w:rsidR="00000000">
        <w:t>Tu voir pas bouteilles pernod son côté</w:t>
      </w:r>
      <w:r>
        <w:t> ? »</w:t>
      </w:r>
    </w:p>
    <w:p w14:paraId="092F5ABC" w14:textId="77777777" w:rsidR="00763276" w:rsidRDefault="00763276">
      <w:r>
        <w:t>— </w:t>
      </w:r>
      <w:r w:rsidR="00000000">
        <w:t>Une crapule de moins</w:t>
      </w:r>
      <w:r>
        <w:t xml:space="preserve">. </w:t>
      </w:r>
      <w:r w:rsidR="00000000">
        <w:t>M</w:t>
      </w:r>
      <w:r>
        <w:t>’</w:t>
      </w:r>
      <w:r w:rsidR="00000000">
        <w:t>en fous</w:t>
      </w:r>
      <w:r>
        <w:t xml:space="preserve"> ! </w:t>
      </w:r>
      <w:r w:rsidR="00000000">
        <w:t>Il faut que Batouala vienne prendre au plus vite sa charogne de vieux père</w:t>
      </w:r>
      <w:r>
        <w:t>.</w:t>
      </w:r>
    </w:p>
    <w:p w14:paraId="5D441903" w14:textId="77777777" w:rsidR="00763276" w:rsidRDefault="00763276">
      <w:r>
        <w:t>« </w:t>
      </w:r>
      <w:r w:rsidR="00000000">
        <w:t>Et cette andouille de Boula</w:t>
      </w:r>
      <w:r>
        <w:t xml:space="preserve"> ? </w:t>
      </w:r>
      <w:r w:rsidR="00000000">
        <w:t>Où est ce veau à trois pattes de Boula</w:t>
      </w:r>
      <w:r>
        <w:t xml:space="preserve"> ? </w:t>
      </w:r>
      <w:r w:rsidR="00000000">
        <w:t>Ah</w:t>
      </w:r>
      <w:r>
        <w:t xml:space="preserve"> ! </w:t>
      </w:r>
      <w:r w:rsidR="00000000">
        <w:t>le voici</w:t>
      </w:r>
      <w:r>
        <w:t xml:space="preserve">. </w:t>
      </w:r>
      <w:r w:rsidR="00000000">
        <w:t>Bonjour</w:t>
      </w:r>
      <w:r>
        <w:t xml:space="preserve">, </w:t>
      </w:r>
      <w:proofErr w:type="spellStart"/>
      <w:r w:rsidR="00000000">
        <w:t>Kouloungoulou</w:t>
      </w:r>
      <w:proofErr w:type="spellEnd"/>
      <w:r>
        <w:t xml:space="preserve"> ! </w:t>
      </w:r>
      <w:proofErr w:type="spellStart"/>
      <w:r w:rsidR="00000000">
        <w:t>B</w:t>
      </w:r>
      <w:r>
        <w:t>’</w:t>
      </w:r>
      <w:r w:rsidR="00000000">
        <w:t>jour</w:t>
      </w:r>
      <w:proofErr w:type="spellEnd"/>
      <w:r>
        <w:t xml:space="preserve">, </w:t>
      </w:r>
      <w:r w:rsidR="00000000">
        <w:t>m</w:t>
      </w:r>
      <w:r>
        <w:t>’</w:t>
      </w:r>
      <w:proofErr w:type="spellStart"/>
      <w:r w:rsidR="00000000">
        <w:t>sieu</w:t>
      </w:r>
      <w:proofErr w:type="spellEnd"/>
      <w:r>
        <w:t xml:space="preserve"> ! </w:t>
      </w:r>
      <w:r w:rsidR="00000000">
        <w:t>Sale frappe</w:t>
      </w:r>
      <w:r>
        <w:t xml:space="preserve">, </w:t>
      </w:r>
      <w:r w:rsidR="00000000">
        <w:t>va</w:t>
      </w:r>
      <w:r>
        <w:t xml:space="preserve"> ! </w:t>
      </w:r>
      <w:r w:rsidR="00000000">
        <w:t>Je ne sais pas ce qui me retient d</w:t>
      </w:r>
      <w:r>
        <w:t>’</w:t>
      </w:r>
      <w:r w:rsidR="00000000">
        <w:t>amocher ta large petite gueugueule en or</w:t>
      </w:r>
      <w:r>
        <w:t xml:space="preserve"> ! </w:t>
      </w:r>
      <w:r w:rsidR="00000000">
        <w:t>Ça viendra</w:t>
      </w:r>
      <w:r>
        <w:t>.</w:t>
      </w:r>
    </w:p>
    <w:p w14:paraId="126D1FCA" w14:textId="77777777" w:rsidR="00763276" w:rsidRDefault="00763276">
      <w:r>
        <w:t>« </w:t>
      </w:r>
      <w:r w:rsidR="00000000">
        <w:t>En attendant</w:t>
      </w:r>
      <w:r>
        <w:t xml:space="preserve">, </w:t>
      </w:r>
      <w:r w:rsidR="00000000">
        <w:t>pour t</w:t>
      </w:r>
      <w:r>
        <w:t>’</w:t>
      </w:r>
      <w:r w:rsidR="00000000">
        <w:t>apprendre à trop bien garder le Po</w:t>
      </w:r>
      <w:r w:rsidR="00000000">
        <w:t>s</w:t>
      </w:r>
      <w:r w:rsidR="00000000">
        <w:t>te en mon absence</w:t>
      </w:r>
      <w:r>
        <w:t xml:space="preserve">, </w:t>
      </w:r>
      <w:r w:rsidR="00000000">
        <w:t>veux-tu permettre que je te donne quinze jours de prison</w:t>
      </w:r>
      <w:r>
        <w:t xml:space="preserve">, </w:t>
      </w:r>
      <w:r w:rsidR="00000000">
        <w:t>dont huit sans solde</w:t>
      </w:r>
      <w:r>
        <w:t> ?</w:t>
      </w:r>
    </w:p>
    <w:p w14:paraId="02C87CFF" w14:textId="77777777" w:rsidR="00763276" w:rsidRDefault="00763276">
      <w:r>
        <w:t>« </w:t>
      </w:r>
      <w:r w:rsidR="00000000">
        <w:t>Et maintenant</w:t>
      </w:r>
      <w:r>
        <w:t xml:space="preserve">, </w:t>
      </w:r>
      <w:r w:rsidR="00000000">
        <w:t>allez</w:t>
      </w:r>
      <w:r>
        <w:t xml:space="preserve">, </w:t>
      </w:r>
      <w:r w:rsidR="00000000">
        <w:t>ouste</w:t>
      </w:r>
      <w:r>
        <w:t xml:space="preserve"> ! </w:t>
      </w:r>
      <w:r w:rsidR="00000000">
        <w:t>que l</w:t>
      </w:r>
      <w:r>
        <w:t>’</w:t>
      </w:r>
      <w:r w:rsidR="00000000">
        <w:t>on décampe</w:t>
      </w:r>
      <w:r>
        <w:t xml:space="preserve">, </w:t>
      </w:r>
      <w:r w:rsidR="00000000">
        <w:t>raclure de fiente</w:t>
      </w:r>
      <w:r>
        <w:t xml:space="preserve"> ! </w:t>
      </w:r>
      <w:r w:rsidR="00000000">
        <w:t>Et encore</w:t>
      </w:r>
      <w:r>
        <w:t xml:space="preserve">, </w:t>
      </w:r>
      <w:r w:rsidR="00000000">
        <w:t>je te flatte</w:t>
      </w:r>
      <w:r>
        <w:t> !</w:t>
      </w:r>
    </w:p>
    <w:p w14:paraId="4030A001" w14:textId="77777777" w:rsidR="00763276" w:rsidRDefault="00763276">
      <w:r>
        <w:t>« </w:t>
      </w:r>
      <w:proofErr w:type="spellStart"/>
      <w:r w:rsidR="00000000">
        <w:t>Môssieu</w:t>
      </w:r>
      <w:proofErr w:type="spellEnd"/>
      <w:r w:rsidR="00000000">
        <w:t xml:space="preserve"> est mécontent</w:t>
      </w:r>
      <w:r>
        <w:t xml:space="preserve"> ? </w:t>
      </w:r>
      <w:r w:rsidR="00000000">
        <w:t>Non</w:t>
      </w:r>
      <w:r>
        <w:t xml:space="preserve"> ? </w:t>
      </w:r>
      <w:r w:rsidR="00000000">
        <w:t>Sans cela</w:t>
      </w:r>
      <w:r>
        <w:t xml:space="preserve">, </w:t>
      </w:r>
      <w:proofErr w:type="spellStart"/>
      <w:r w:rsidR="00000000">
        <w:t>Môssieu</w:t>
      </w:r>
      <w:proofErr w:type="spellEnd"/>
      <w:r w:rsidR="00000000">
        <w:t xml:space="preserve"> Boula n</w:t>
      </w:r>
      <w:r>
        <w:t>’</w:t>
      </w:r>
      <w:r w:rsidR="00000000">
        <w:t>a qu</w:t>
      </w:r>
      <w:r>
        <w:t>’</w:t>
      </w:r>
      <w:r w:rsidR="00000000">
        <w:t>à aller se plaindre au Gouverneur</w:t>
      </w:r>
      <w:r>
        <w:t xml:space="preserve">. </w:t>
      </w:r>
      <w:r w:rsidR="00000000">
        <w:t>Et le Gouverneur</w:t>
      </w:r>
      <w:r>
        <w:t xml:space="preserve">, </w:t>
      </w:r>
      <w:r w:rsidR="00000000">
        <w:t>s</w:t>
      </w:r>
      <w:r>
        <w:t>’</w:t>
      </w:r>
      <w:r w:rsidR="00000000">
        <w:t>il court aussi vite que je l</w:t>
      </w:r>
      <w:r>
        <w:t>’</w:t>
      </w:r>
      <w:r w:rsidR="00000000">
        <w:t>embête</w:t>
      </w:r>
      <w:r>
        <w:t> !…</w:t>
      </w:r>
    </w:p>
    <w:p w14:paraId="18496F7F" w14:textId="606FE853" w:rsidR="00000000" w:rsidRDefault="00763276">
      <w:r>
        <w:t>« </w:t>
      </w:r>
      <w:proofErr w:type="spellStart"/>
      <w:r w:rsidR="00000000">
        <w:t>Sillattigui</w:t>
      </w:r>
      <w:proofErr w:type="spellEnd"/>
      <w:r>
        <w:t xml:space="preserve"> !… </w:t>
      </w:r>
      <w:r w:rsidR="00000000">
        <w:t>Repos pour tout le monde</w:t>
      </w:r>
      <w:r>
        <w:t xml:space="preserve">. </w:t>
      </w:r>
      <w:r w:rsidR="00000000">
        <w:t>Aujourd</w:t>
      </w:r>
      <w:r>
        <w:t>’</w:t>
      </w:r>
      <w:r w:rsidR="00000000">
        <w:t>hui</w:t>
      </w:r>
      <w:r>
        <w:t xml:space="preserve">, </w:t>
      </w:r>
      <w:proofErr w:type="spellStart"/>
      <w:r w:rsidR="00000000">
        <w:t>dimanchi</w:t>
      </w:r>
      <w:proofErr w:type="spellEnd"/>
      <w:r>
        <w:t xml:space="preserve">. </w:t>
      </w:r>
      <w:r w:rsidR="00000000">
        <w:t>Compris</w:t>
      </w:r>
      <w:r>
        <w:t xml:space="preserve"> ?… </w:t>
      </w:r>
      <w:r w:rsidR="00000000">
        <w:t>Rompez</w:t>
      </w:r>
      <w:r>
        <w:t>. »</w:t>
      </w:r>
    </w:p>
    <w:p w14:paraId="0B238528" w14:textId="77777777" w:rsidR="00763276" w:rsidRDefault="00000000">
      <w:r>
        <w:t>Dans la brume épaisse survenue</w:t>
      </w:r>
      <w:r w:rsidR="00763276">
        <w:t xml:space="preserve">, </w:t>
      </w:r>
      <w:r>
        <w:t xml:space="preserve">les </w:t>
      </w:r>
      <w:proofErr w:type="spellStart"/>
      <w:r>
        <w:t>koungbas</w:t>
      </w:r>
      <w:proofErr w:type="spellEnd"/>
      <w:r>
        <w:t xml:space="preserve"> coassaient</w:t>
      </w:r>
      <w:r w:rsidR="00763276">
        <w:t>.</w:t>
      </w:r>
    </w:p>
    <w:p w14:paraId="6D7A3150" w14:textId="77777777" w:rsidR="00763276" w:rsidRDefault="00000000">
      <w:r>
        <w:t>C</w:t>
      </w:r>
      <w:r w:rsidR="00763276">
        <w:t>’</w:t>
      </w:r>
      <w:r>
        <w:t>était le petit jour</w:t>
      </w:r>
      <w:r w:rsidR="00763276">
        <w:t xml:space="preserve">, </w:t>
      </w:r>
      <w:r>
        <w:t>un petit jour de saison sèche</w:t>
      </w:r>
      <w:r w:rsidR="00763276">
        <w:t>.</w:t>
      </w:r>
    </w:p>
    <w:p w14:paraId="3BC99C74" w14:textId="6CB817E9" w:rsidR="00000000" w:rsidRDefault="00000000" w:rsidP="00763276">
      <w:pPr>
        <w:pStyle w:val="Titre1"/>
      </w:pPr>
      <w:bookmarkStart w:id="18" w:name="bookmark12"/>
      <w:bookmarkStart w:id="19" w:name="_Toc195032363"/>
      <w:bookmarkEnd w:id="18"/>
      <w:r>
        <w:lastRenderedPageBreak/>
        <w:t>VI</w:t>
      </w:r>
      <w:bookmarkEnd w:id="19"/>
    </w:p>
    <w:p w14:paraId="21D1861C" w14:textId="77777777" w:rsidR="00763276" w:rsidRDefault="00000000">
      <w:r>
        <w:t>Tous les jours</w:t>
      </w:r>
      <w:r w:rsidR="00763276">
        <w:t xml:space="preserve">, </w:t>
      </w:r>
      <w:r>
        <w:t>ne sont pas jours de fête</w:t>
      </w:r>
      <w:r w:rsidR="00763276">
        <w:t xml:space="preserve">. </w:t>
      </w:r>
      <w:r>
        <w:t>Après la saison s</w:t>
      </w:r>
      <w:r>
        <w:t>è</w:t>
      </w:r>
      <w:r>
        <w:t>che</w:t>
      </w:r>
      <w:r w:rsidR="00763276">
        <w:t xml:space="preserve">, </w:t>
      </w:r>
      <w:r>
        <w:t>la saison des pluies</w:t>
      </w:r>
      <w:r w:rsidR="00763276">
        <w:t xml:space="preserve">, </w:t>
      </w:r>
      <w:r>
        <w:t>les chants de deuil après les chants de joie et après le rire</w:t>
      </w:r>
      <w:r w:rsidR="00763276">
        <w:t xml:space="preserve">, </w:t>
      </w:r>
      <w:r>
        <w:t>les larmes</w:t>
      </w:r>
      <w:r w:rsidR="00763276">
        <w:t>.</w:t>
      </w:r>
    </w:p>
    <w:p w14:paraId="2AB9CD57" w14:textId="77777777" w:rsidR="00763276" w:rsidRDefault="00000000">
      <w:r>
        <w:t xml:space="preserve">En pleine </w:t>
      </w:r>
      <w:proofErr w:type="spellStart"/>
      <w:r>
        <w:t>yangba</w:t>
      </w:r>
      <w:proofErr w:type="spellEnd"/>
      <w:r w:rsidR="00763276">
        <w:t xml:space="preserve">, </w:t>
      </w:r>
      <w:r>
        <w:t>à travers la noire brousse qui toujours</w:t>
      </w:r>
      <w:r w:rsidR="00763276">
        <w:t xml:space="preserve">, </w:t>
      </w:r>
      <w:r>
        <w:t>recommence</w:t>
      </w:r>
      <w:r w:rsidR="00763276">
        <w:t xml:space="preserve">, </w:t>
      </w:r>
      <w:r>
        <w:t>il était parti</w:t>
      </w:r>
      <w:r w:rsidR="00763276">
        <w:t xml:space="preserve">, </w:t>
      </w:r>
      <w:r>
        <w:t>le père de Batouala</w:t>
      </w:r>
      <w:r w:rsidR="00763276">
        <w:t xml:space="preserve">, </w:t>
      </w:r>
      <w:r>
        <w:t>pour ce village qui est si loin que jamais personne n</w:t>
      </w:r>
      <w:r w:rsidR="00763276">
        <w:t>’</w:t>
      </w:r>
      <w:r>
        <w:t>a pu en revenir</w:t>
      </w:r>
      <w:r w:rsidR="00763276">
        <w:t>.</w:t>
      </w:r>
    </w:p>
    <w:p w14:paraId="728A0017" w14:textId="77777777" w:rsidR="00763276" w:rsidRDefault="00000000">
      <w:r>
        <w:t>Mourir en buvant</w:t>
      </w:r>
      <w:r w:rsidR="00763276">
        <w:t xml:space="preserve"> ! </w:t>
      </w:r>
      <w:r>
        <w:t>Il n</w:t>
      </w:r>
      <w:r w:rsidR="00763276">
        <w:t>’</w:t>
      </w:r>
      <w:r>
        <w:t>y a pas de mort plus belle</w:t>
      </w:r>
      <w:r w:rsidR="00763276">
        <w:t xml:space="preserve"> ! </w:t>
      </w:r>
      <w:r>
        <w:t>L</w:t>
      </w:r>
      <w:r w:rsidR="00763276">
        <w:t>’</w:t>
      </w:r>
      <w:r>
        <w:t>ivresse annule jusqu</w:t>
      </w:r>
      <w:r w:rsidR="00763276">
        <w:t>’</w:t>
      </w:r>
      <w:r>
        <w:t>au regret possible avec la conscience</w:t>
      </w:r>
      <w:r w:rsidR="00763276">
        <w:t xml:space="preserve">. </w:t>
      </w:r>
      <w:r>
        <w:t>Ce n</w:t>
      </w:r>
      <w:r w:rsidR="00763276">
        <w:t>’</w:t>
      </w:r>
      <w:r>
        <w:t>est qu</w:t>
      </w:r>
      <w:r w:rsidR="00763276">
        <w:t>’</w:t>
      </w:r>
      <w:r>
        <w:t>un passage du sommeil à la mort</w:t>
      </w:r>
      <w:r w:rsidR="00763276">
        <w:t xml:space="preserve">. </w:t>
      </w:r>
      <w:r>
        <w:t>Pas d</w:t>
      </w:r>
      <w:r w:rsidR="00763276">
        <w:t>’</w:t>
      </w:r>
      <w:r>
        <w:t>angoisse</w:t>
      </w:r>
      <w:r w:rsidR="00763276">
        <w:t xml:space="preserve">. </w:t>
      </w:r>
      <w:r>
        <w:t>Pas de souffrance</w:t>
      </w:r>
      <w:r w:rsidR="00763276">
        <w:t xml:space="preserve">. </w:t>
      </w:r>
      <w:r>
        <w:t>Un glissement continu</w:t>
      </w:r>
      <w:r w:rsidR="00763276">
        <w:t xml:space="preserve">, </w:t>
      </w:r>
      <w:r>
        <w:t>un glissement infini</w:t>
      </w:r>
      <w:r w:rsidR="00763276">
        <w:t xml:space="preserve">, </w:t>
      </w:r>
      <w:r>
        <w:t>dans l</w:t>
      </w:r>
      <w:r w:rsidR="00763276">
        <w:t>’</w:t>
      </w:r>
      <w:r>
        <w:t>ombre</w:t>
      </w:r>
      <w:r w:rsidR="00763276">
        <w:t xml:space="preserve">. </w:t>
      </w:r>
      <w:r>
        <w:t>On ne réfléchit pas</w:t>
      </w:r>
      <w:r w:rsidR="00763276">
        <w:t xml:space="preserve">. </w:t>
      </w:r>
      <w:r>
        <w:t>On ne résiste plus</w:t>
      </w:r>
      <w:r w:rsidR="00763276">
        <w:t xml:space="preserve">. </w:t>
      </w:r>
      <w:r>
        <w:t>Quelles délices</w:t>
      </w:r>
      <w:r w:rsidR="00763276">
        <w:t> !</w:t>
      </w:r>
    </w:p>
    <w:p w14:paraId="2DC41357" w14:textId="77777777" w:rsidR="00763276" w:rsidRDefault="00000000">
      <w:r>
        <w:t>Et puis plus rien</w:t>
      </w:r>
      <w:r w:rsidR="00763276">
        <w:t xml:space="preserve">, </w:t>
      </w:r>
      <w:r>
        <w:t>plus rien</w:t>
      </w:r>
      <w:r w:rsidR="00763276">
        <w:t xml:space="preserve">. </w:t>
      </w:r>
      <w:r>
        <w:t>On repose enfin</w:t>
      </w:r>
      <w:r w:rsidR="00763276">
        <w:t xml:space="preserve">, </w:t>
      </w:r>
      <w:r>
        <w:t>quelque part sur les terres de N</w:t>
      </w:r>
      <w:r w:rsidR="00763276">
        <w:t>’</w:t>
      </w:r>
      <w:proofErr w:type="spellStart"/>
      <w:r>
        <w:t>Gakoura</w:t>
      </w:r>
      <w:proofErr w:type="spellEnd"/>
      <w:r w:rsidR="00763276">
        <w:t xml:space="preserve">, </w:t>
      </w:r>
      <w:r>
        <w:t xml:space="preserve">à moins que ce ne soit sur celles de </w:t>
      </w:r>
      <w:proofErr w:type="spellStart"/>
      <w:r>
        <w:t>Kolikongbo</w:t>
      </w:r>
      <w:proofErr w:type="spellEnd"/>
      <w:r w:rsidR="00763276">
        <w:t>.</w:t>
      </w:r>
    </w:p>
    <w:p w14:paraId="27CFB8FF" w14:textId="77777777" w:rsidR="00763276" w:rsidRDefault="00000000">
      <w:r>
        <w:t>Là</w:t>
      </w:r>
      <w:r w:rsidR="00763276">
        <w:t xml:space="preserve">, </w:t>
      </w:r>
      <w:r>
        <w:t>il n</w:t>
      </w:r>
      <w:r w:rsidR="00763276">
        <w:t>’</w:t>
      </w:r>
      <w:r>
        <w:t>est plus de moustiques</w:t>
      </w:r>
      <w:r w:rsidR="00763276">
        <w:t xml:space="preserve">, </w:t>
      </w:r>
      <w:r>
        <w:t>ni de brumes</w:t>
      </w:r>
      <w:r w:rsidR="00763276">
        <w:t xml:space="preserve">, </w:t>
      </w:r>
      <w:r>
        <w:t>ni de froid</w:t>
      </w:r>
      <w:r w:rsidR="00763276">
        <w:t xml:space="preserve">. </w:t>
      </w:r>
      <w:r>
        <w:t>Le travail est aboli</w:t>
      </w:r>
      <w:r w:rsidR="00763276">
        <w:t xml:space="preserve">. </w:t>
      </w:r>
      <w:r>
        <w:t>Plus d</w:t>
      </w:r>
      <w:r w:rsidR="00763276">
        <w:t>’</w:t>
      </w:r>
      <w:r>
        <w:t xml:space="preserve">impôt à payer ni de </w:t>
      </w:r>
      <w:proofErr w:type="spellStart"/>
      <w:r>
        <w:t>sandoukous</w:t>
      </w:r>
      <w:proofErr w:type="spellEnd"/>
      <w:r>
        <w:t xml:space="preserve"> à porter</w:t>
      </w:r>
      <w:r w:rsidR="00763276">
        <w:t xml:space="preserve">. </w:t>
      </w:r>
      <w:r>
        <w:t>Les sévices</w:t>
      </w:r>
      <w:r w:rsidR="00763276">
        <w:t xml:space="preserve">, </w:t>
      </w:r>
      <w:r>
        <w:t>les prestations</w:t>
      </w:r>
      <w:r w:rsidR="00763276">
        <w:t xml:space="preserve">, </w:t>
      </w:r>
      <w:r>
        <w:t>la chicotte</w:t>
      </w:r>
      <w:r w:rsidR="00763276">
        <w:t xml:space="preserve">, </w:t>
      </w:r>
      <w:proofErr w:type="spellStart"/>
      <w:r>
        <w:t>nini</w:t>
      </w:r>
      <w:proofErr w:type="spellEnd"/>
      <w:r w:rsidR="00763276">
        <w:t xml:space="preserve"> ! </w:t>
      </w:r>
      <w:r>
        <w:t>mata</w:t>
      </w:r>
      <w:r w:rsidR="00763276">
        <w:t xml:space="preserve"> ! </w:t>
      </w:r>
      <w:r>
        <w:t>Une tranquillité absolue</w:t>
      </w:r>
      <w:r w:rsidR="00763276">
        <w:t xml:space="preserve">, </w:t>
      </w:r>
      <w:r>
        <w:t>une paix illimitée</w:t>
      </w:r>
      <w:r w:rsidR="00763276">
        <w:t xml:space="preserve">. </w:t>
      </w:r>
      <w:r>
        <w:t>Plus besoin de voir ni de vouloir</w:t>
      </w:r>
      <w:r w:rsidR="00763276">
        <w:t xml:space="preserve">. </w:t>
      </w:r>
      <w:r>
        <w:t>L</w:t>
      </w:r>
      <w:r w:rsidR="00763276">
        <w:t>’</w:t>
      </w:r>
      <w:r>
        <w:t>on a de tout à profusion</w:t>
      </w:r>
      <w:r w:rsidR="00763276">
        <w:t xml:space="preserve">, </w:t>
      </w:r>
      <w:r>
        <w:t>et pour rien</w:t>
      </w:r>
      <w:r w:rsidR="00763276">
        <w:t xml:space="preserve">, – </w:t>
      </w:r>
      <w:r>
        <w:t>même les femmes</w:t>
      </w:r>
      <w:r w:rsidR="00763276">
        <w:t>.</w:t>
      </w:r>
    </w:p>
    <w:p w14:paraId="7163B6E2" w14:textId="77777777" w:rsidR="00763276" w:rsidRDefault="00000000">
      <w:r>
        <w:t xml:space="preserve">Depuis que les </w:t>
      </w:r>
      <w:proofErr w:type="spellStart"/>
      <w:r>
        <w:t>boundjous</w:t>
      </w:r>
      <w:proofErr w:type="spellEnd"/>
      <w:r>
        <w:t xml:space="preserve"> étaient venus s</w:t>
      </w:r>
      <w:r w:rsidR="00763276">
        <w:t>’</w:t>
      </w:r>
      <w:r>
        <w:t>établir chez eux</w:t>
      </w:r>
      <w:r w:rsidR="00763276">
        <w:t xml:space="preserve">, </w:t>
      </w:r>
      <w:r>
        <w:t>les pauvres bons noirs n</w:t>
      </w:r>
      <w:r w:rsidR="00763276">
        <w:t>’</w:t>
      </w:r>
      <w:r>
        <w:t>avaient pas de refuge autre que la mort</w:t>
      </w:r>
      <w:r w:rsidR="00763276">
        <w:t xml:space="preserve">. </w:t>
      </w:r>
      <w:r>
        <w:t>Elle seule les déliait de l</w:t>
      </w:r>
      <w:r w:rsidR="00763276">
        <w:t>’</w:t>
      </w:r>
      <w:r>
        <w:t>esclavage</w:t>
      </w:r>
      <w:r w:rsidR="00763276">
        <w:t xml:space="preserve">. </w:t>
      </w:r>
      <w:r>
        <w:t>Car le bonheur</w:t>
      </w:r>
      <w:r w:rsidR="00763276">
        <w:t xml:space="preserve">, </w:t>
      </w:r>
      <w:r>
        <w:t>ils ne le trouvaient plus que là-bas</w:t>
      </w:r>
      <w:r w:rsidR="00763276">
        <w:t xml:space="preserve">, </w:t>
      </w:r>
      <w:r>
        <w:t>en ces régions lointaines et sombres d</w:t>
      </w:r>
      <w:r w:rsidR="00763276">
        <w:t>’</w:t>
      </w:r>
      <w:r>
        <w:t>où les blancs étaient formellement exclus</w:t>
      </w:r>
      <w:r w:rsidR="00763276">
        <w:t>.</w:t>
      </w:r>
    </w:p>
    <w:p w14:paraId="5E4AF30D" w14:textId="77777777" w:rsidR="00763276" w:rsidRDefault="00000000">
      <w:r>
        <w:lastRenderedPageBreak/>
        <w:t>Ainsi depuis huit jours et huit sommeils</w:t>
      </w:r>
      <w:r w:rsidR="00763276">
        <w:t xml:space="preserve">, </w:t>
      </w:r>
      <w:r>
        <w:t>autour du corps</w:t>
      </w:r>
      <w:r w:rsidR="00763276">
        <w:t xml:space="preserve">, </w:t>
      </w:r>
      <w:r>
        <w:t>amarré à un arbre</w:t>
      </w:r>
      <w:r w:rsidR="00763276">
        <w:t xml:space="preserve">, </w:t>
      </w:r>
      <w:r>
        <w:t>du père de Batouala</w:t>
      </w:r>
      <w:r w:rsidR="00763276">
        <w:t xml:space="preserve">, </w:t>
      </w:r>
      <w:r>
        <w:t>se lamentait pleureuses et vocératrices</w:t>
      </w:r>
      <w:r w:rsidR="00763276">
        <w:t>.</w:t>
      </w:r>
    </w:p>
    <w:p w14:paraId="4E0FE137" w14:textId="77777777" w:rsidR="00763276" w:rsidRDefault="00000000">
      <w:r>
        <w:t>La chevelure grise de cendres</w:t>
      </w:r>
      <w:r w:rsidR="00763276">
        <w:t xml:space="preserve">, </w:t>
      </w:r>
      <w:r>
        <w:t>en signe de deuil</w:t>
      </w:r>
      <w:r w:rsidR="00763276">
        <w:t xml:space="preserve">, </w:t>
      </w:r>
      <w:r>
        <w:t>et le visage noirci au charbon</w:t>
      </w:r>
      <w:r w:rsidR="00763276">
        <w:t xml:space="preserve">, </w:t>
      </w:r>
      <w:r>
        <w:t>elles se lacéraient la poitrine et les membres</w:t>
      </w:r>
      <w:r w:rsidR="00763276">
        <w:t xml:space="preserve">, </w:t>
      </w:r>
      <w:r>
        <w:t>criaient et dansaient</w:t>
      </w:r>
      <w:r w:rsidR="00763276">
        <w:t>.</w:t>
      </w:r>
    </w:p>
    <w:p w14:paraId="77107FBB" w14:textId="77777777" w:rsidR="00763276" w:rsidRDefault="00000000">
      <w:r>
        <w:t>L</w:t>
      </w:r>
      <w:r w:rsidR="00763276">
        <w:t>’</w:t>
      </w:r>
      <w:r>
        <w:t>assistance marmonnait des chants funèbres</w:t>
      </w:r>
      <w:r w:rsidR="00763276">
        <w:t>.</w:t>
      </w:r>
    </w:p>
    <w:p w14:paraId="514D5ED1" w14:textId="523FDD10" w:rsidR="00000000" w:rsidRDefault="00000000">
      <w:pPr>
        <w:numPr>
          <w:ins w:id="20" w:author="Fenua o Te Manu" w:date="2012-06-24T18:49:00Z"/>
        </w:numPr>
      </w:pPr>
    </w:p>
    <w:p w14:paraId="7B90EA14" w14:textId="77777777" w:rsidR="00763276" w:rsidRDefault="00000000">
      <w:pPr>
        <w:pStyle w:val="Taille-1RetraitGauche2XIndent0"/>
        <w:spacing w:before="0" w:after="0"/>
      </w:pPr>
      <w:r>
        <w:t>Baba</w:t>
      </w:r>
      <w:r w:rsidR="00763276">
        <w:t xml:space="preserve">, </w:t>
      </w:r>
      <w:r>
        <w:t>toi seul est heureux</w:t>
      </w:r>
      <w:r w:rsidR="00763276">
        <w:t>.</w:t>
      </w:r>
    </w:p>
    <w:p w14:paraId="65B15D2A" w14:textId="77777777" w:rsidR="00763276" w:rsidRDefault="00000000">
      <w:pPr>
        <w:pStyle w:val="Taille-1RetraitGauche2XIndent0"/>
        <w:spacing w:before="0" w:after="0"/>
      </w:pPr>
      <w:r>
        <w:t>C</w:t>
      </w:r>
      <w:r w:rsidR="00763276">
        <w:t>’</w:t>
      </w:r>
      <w:r>
        <w:t>est nous qui sommes à plaindre</w:t>
      </w:r>
      <w:r w:rsidR="00763276">
        <w:t>.</w:t>
      </w:r>
    </w:p>
    <w:p w14:paraId="7AC374C9" w14:textId="77777777" w:rsidR="00763276" w:rsidRDefault="00000000">
      <w:pPr>
        <w:pStyle w:val="Taille-1RetraitGauche3X"/>
        <w:spacing w:before="0" w:after="0"/>
      </w:pPr>
      <w:r>
        <w:t>Nous qui te pleurons</w:t>
      </w:r>
      <w:r w:rsidR="00763276">
        <w:t>.</w:t>
      </w:r>
    </w:p>
    <w:p w14:paraId="7BA4966A" w14:textId="605011B0" w:rsidR="00000000" w:rsidRDefault="00000000"/>
    <w:p w14:paraId="1B0983C0" w14:textId="77777777" w:rsidR="00763276" w:rsidRDefault="00000000">
      <w:r>
        <w:t>Ah</w:t>
      </w:r>
      <w:r w:rsidR="00763276">
        <w:t xml:space="preserve"> ! </w:t>
      </w:r>
      <w:r>
        <w:t>s</w:t>
      </w:r>
      <w:r w:rsidR="00763276">
        <w:t>’</w:t>
      </w:r>
      <w:r>
        <w:t>il n</w:t>
      </w:r>
      <w:r w:rsidR="00763276">
        <w:t>’</w:t>
      </w:r>
      <w:r>
        <w:t>y avait pas eu la coutume pour animer leur lass</w:t>
      </w:r>
      <w:r>
        <w:t>i</w:t>
      </w:r>
      <w:r>
        <w:t>tude monotone</w:t>
      </w:r>
      <w:r w:rsidR="00763276">
        <w:t> !</w:t>
      </w:r>
    </w:p>
    <w:p w14:paraId="2259040F" w14:textId="77777777" w:rsidR="00763276" w:rsidRDefault="00000000">
      <w:r>
        <w:t>Après tout</w:t>
      </w:r>
      <w:r w:rsidR="00763276">
        <w:t xml:space="preserve">, </w:t>
      </w:r>
      <w:r>
        <w:t>un mort n</w:t>
      </w:r>
      <w:r w:rsidR="00763276">
        <w:t>’</w:t>
      </w:r>
      <w:r>
        <w:t>est pas intéressant</w:t>
      </w:r>
      <w:r w:rsidR="00763276">
        <w:t xml:space="preserve"> ! </w:t>
      </w:r>
      <w:r>
        <w:t>Que peut-on r</w:t>
      </w:r>
      <w:r>
        <w:t>é</w:t>
      </w:r>
      <w:r>
        <w:t>clamer de lui</w:t>
      </w:r>
      <w:r w:rsidR="00763276">
        <w:t xml:space="preserve">, </w:t>
      </w:r>
      <w:r>
        <w:t>espérer de lui</w:t>
      </w:r>
      <w:r w:rsidR="00763276">
        <w:t xml:space="preserve"> ? </w:t>
      </w:r>
      <w:r>
        <w:t>N</w:t>
      </w:r>
      <w:r w:rsidR="00763276">
        <w:t>’</w:t>
      </w:r>
      <w:r>
        <w:t>étant plus d</w:t>
      </w:r>
      <w:r w:rsidR="00763276">
        <w:t>’</w:t>
      </w:r>
      <w:r>
        <w:t>aucun rapport</w:t>
      </w:r>
      <w:r w:rsidR="00763276">
        <w:t xml:space="preserve">, </w:t>
      </w:r>
      <w:r>
        <w:t>il a perdu toute valeur</w:t>
      </w:r>
      <w:r w:rsidR="00763276">
        <w:t xml:space="preserve">. </w:t>
      </w:r>
      <w:r>
        <w:t>Il n</w:t>
      </w:r>
      <w:r w:rsidR="00763276">
        <w:t>’</w:t>
      </w:r>
      <w:r>
        <w:t>appartient plus à la communauté</w:t>
      </w:r>
      <w:r w:rsidR="00763276">
        <w:t xml:space="preserve">. </w:t>
      </w:r>
      <w:r>
        <w:t>Il est aussi inutile à la tribu qu</w:t>
      </w:r>
      <w:r w:rsidR="00763276">
        <w:t>’</w:t>
      </w:r>
      <w:r>
        <w:t>une feuille sèche ou qu</w:t>
      </w:r>
      <w:r w:rsidR="00763276">
        <w:t>’</w:t>
      </w:r>
      <w:r>
        <w:t>un os décha</w:t>
      </w:r>
      <w:r>
        <w:t>r</w:t>
      </w:r>
      <w:r>
        <w:t>né</w:t>
      </w:r>
      <w:r w:rsidR="00763276">
        <w:t>.</w:t>
      </w:r>
    </w:p>
    <w:p w14:paraId="5495F5EE" w14:textId="77777777" w:rsidR="00763276" w:rsidRDefault="00000000">
      <w:r>
        <w:t>Seulement</w:t>
      </w:r>
      <w:r w:rsidR="00763276">
        <w:t xml:space="preserve">, </w:t>
      </w:r>
      <w:r>
        <w:t>la coutume et les anciens veulent que l</w:t>
      </w:r>
      <w:r w:rsidR="00763276">
        <w:t>’</w:t>
      </w:r>
      <w:r>
        <w:t>on a</w:t>
      </w:r>
      <w:r>
        <w:t>c</w:t>
      </w:r>
      <w:r>
        <w:t>compagne de danses</w:t>
      </w:r>
      <w:r w:rsidR="00763276">
        <w:t xml:space="preserve">, </w:t>
      </w:r>
      <w:r>
        <w:t>chantées sur un air lugubre</w:t>
      </w:r>
      <w:r w:rsidR="00763276">
        <w:t xml:space="preserve">, </w:t>
      </w:r>
      <w:r>
        <w:t>le voyage de celui qui</w:t>
      </w:r>
      <w:r w:rsidR="00763276">
        <w:t xml:space="preserve">, </w:t>
      </w:r>
      <w:r>
        <w:t>par des sentiers invisibles</w:t>
      </w:r>
      <w:r w:rsidR="00763276">
        <w:t xml:space="preserve">, </w:t>
      </w:r>
      <w:r>
        <w:t>se dirige vers ce village de N</w:t>
      </w:r>
      <w:r w:rsidR="00763276">
        <w:t>’</w:t>
      </w:r>
      <w:proofErr w:type="spellStart"/>
      <w:r>
        <w:t>Gakoura</w:t>
      </w:r>
      <w:proofErr w:type="spellEnd"/>
      <w:r>
        <w:t xml:space="preserve"> ou de </w:t>
      </w:r>
      <w:proofErr w:type="spellStart"/>
      <w:r>
        <w:t>Kolikongbo</w:t>
      </w:r>
      <w:proofErr w:type="spellEnd"/>
      <w:r w:rsidR="00763276">
        <w:t xml:space="preserve">, </w:t>
      </w:r>
      <w:r>
        <w:t>si loin situé que jamais personne n</w:t>
      </w:r>
      <w:r w:rsidR="00763276">
        <w:t>’</w:t>
      </w:r>
      <w:r>
        <w:t>a pu en revenir</w:t>
      </w:r>
      <w:r w:rsidR="00763276">
        <w:t>.</w:t>
      </w:r>
    </w:p>
    <w:p w14:paraId="1CC5EBED" w14:textId="77777777" w:rsidR="00763276" w:rsidRDefault="00000000">
      <w:r>
        <w:t>Certes</w:t>
      </w:r>
      <w:r w:rsidR="00763276">
        <w:t xml:space="preserve">, </w:t>
      </w:r>
      <w:r>
        <w:t>il était bien mort</w:t>
      </w:r>
      <w:r w:rsidR="00763276">
        <w:t xml:space="preserve">, </w:t>
      </w:r>
      <w:r>
        <w:t>le père de Batouala</w:t>
      </w:r>
      <w:r w:rsidR="00763276">
        <w:t xml:space="preserve">. </w:t>
      </w:r>
      <w:r>
        <w:t>On n</w:t>
      </w:r>
      <w:r w:rsidR="00763276">
        <w:t>’</w:t>
      </w:r>
      <w:r>
        <w:t>en po</w:t>
      </w:r>
      <w:r>
        <w:t>u</w:t>
      </w:r>
      <w:r>
        <w:t>vait douter</w:t>
      </w:r>
      <w:r w:rsidR="00763276">
        <w:t>.</w:t>
      </w:r>
    </w:p>
    <w:p w14:paraId="335E4168" w14:textId="77777777" w:rsidR="00763276" w:rsidRDefault="00000000">
      <w:r>
        <w:lastRenderedPageBreak/>
        <w:t>Après huit jours d</w:t>
      </w:r>
      <w:r w:rsidR="00763276">
        <w:t>’</w:t>
      </w:r>
      <w:r>
        <w:t>exposition</w:t>
      </w:r>
      <w:r w:rsidR="00763276">
        <w:t xml:space="preserve">, </w:t>
      </w:r>
      <w:r>
        <w:t xml:space="preserve">des essaims de grosses </w:t>
      </w:r>
      <w:proofErr w:type="spellStart"/>
      <w:r>
        <w:t>vo</w:t>
      </w:r>
      <w:r>
        <w:t>u</w:t>
      </w:r>
      <w:r>
        <w:t>mas</w:t>
      </w:r>
      <w:proofErr w:type="spellEnd"/>
      <w:r>
        <w:t xml:space="preserve"> vertes s</w:t>
      </w:r>
      <w:r w:rsidR="00763276">
        <w:t>’</w:t>
      </w:r>
      <w:r>
        <w:t>acharnant sur sa pourriture</w:t>
      </w:r>
      <w:r w:rsidR="00763276">
        <w:t xml:space="preserve">, </w:t>
      </w:r>
      <w:r>
        <w:t xml:space="preserve">il était grandement temps de le </w:t>
      </w:r>
      <w:r>
        <w:rPr>
          <w:i/>
        </w:rPr>
        <w:t>planter en</w:t>
      </w:r>
      <w:r>
        <w:t xml:space="preserve"> terre</w:t>
      </w:r>
      <w:r w:rsidR="00763276">
        <w:t>.</w:t>
      </w:r>
    </w:p>
    <w:p w14:paraId="6CE89296" w14:textId="6FF8B5AB" w:rsidR="00000000" w:rsidRDefault="00000000">
      <w:pPr>
        <w:numPr>
          <w:ins w:id="21" w:author="Fenua o Te Manu" w:date="2012-06-24T18:51:00Z"/>
        </w:numPr>
      </w:pPr>
    </w:p>
    <w:p w14:paraId="138CE87E" w14:textId="77777777" w:rsidR="00763276" w:rsidRDefault="00000000">
      <w:pPr>
        <w:pStyle w:val="Taille-1RetraitGauche2XIndent0"/>
        <w:spacing w:before="0" w:after="0"/>
      </w:pPr>
      <w:r>
        <w:t>Baba</w:t>
      </w:r>
      <w:r w:rsidR="00763276">
        <w:t xml:space="preserve">, </w:t>
      </w:r>
      <w:r>
        <w:t>toi seul est heureux</w:t>
      </w:r>
      <w:r w:rsidR="00763276">
        <w:t>.</w:t>
      </w:r>
    </w:p>
    <w:p w14:paraId="21101579" w14:textId="77777777" w:rsidR="00763276" w:rsidRDefault="00000000">
      <w:pPr>
        <w:pStyle w:val="Taille-1RetraitGauche2XIndent0"/>
        <w:spacing w:before="0" w:after="0"/>
      </w:pPr>
      <w:r>
        <w:t>C</w:t>
      </w:r>
      <w:r w:rsidR="00763276">
        <w:t>’</w:t>
      </w:r>
      <w:r>
        <w:t>est nous qui sommes à plaindre</w:t>
      </w:r>
      <w:r w:rsidR="00763276">
        <w:t>.</w:t>
      </w:r>
    </w:p>
    <w:p w14:paraId="0B1B7A76" w14:textId="77777777" w:rsidR="00763276" w:rsidRDefault="00000000">
      <w:pPr>
        <w:pStyle w:val="Taille-1RetraitGauche3X"/>
        <w:spacing w:before="0" w:after="0"/>
      </w:pPr>
      <w:r>
        <w:t>Nous qui te pleurons</w:t>
      </w:r>
      <w:r w:rsidR="00763276">
        <w:t>.</w:t>
      </w:r>
    </w:p>
    <w:p w14:paraId="60E70F66" w14:textId="01148413" w:rsidR="00000000" w:rsidRDefault="00000000"/>
    <w:p w14:paraId="01D8542D" w14:textId="77777777" w:rsidR="00763276" w:rsidRDefault="00000000">
      <w:r>
        <w:t>D</w:t>
      </w:r>
      <w:r w:rsidR="00763276">
        <w:t>’</w:t>
      </w:r>
      <w:r>
        <w:t>ailleurs</w:t>
      </w:r>
      <w:r w:rsidR="00763276">
        <w:t xml:space="preserve">, </w:t>
      </w:r>
      <w:r>
        <w:t>la chasse battait son plein</w:t>
      </w:r>
      <w:r w:rsidR="00763276">
        <w:t>.</w:t>
      </w:r>
    </w:p>
    <w:p w14:paraId="2AA3BD06" w14:textId="77777777" w:rsidR="00763276" w:rsidRDefault="00000000">
      <w:r>
        <w:t>À présent</w:t>
      </w:r>
      <w:r w:rsidR="00763276">
        <w:t xml:space="preserve">, </w:t>
      </w:r>
      <w:r>
        <w:t>chaque soir</w:t>
      </w:r>
      <w:r w:rsidR="00763276">
        <w:t xml:space="preserve">, </w:t>
      </w:r>
      <w:r>
        <w:t>à tous les horizons</w:t>
      </w:r>
      <w:r w:rsidR="00763276">
        <w:t xml:space="preserve">, </w:t>
      </w:r>
      <w:r>
        <w:t>compactes</w:t>
      </w:r>
      <w:r w:rsidR="00763276">
        <w:t xml:space="preserve">, </w:t>
      </w:r>
      <w:r>
        <w:t>des fumées s</w:t>
      </w:r>
      <w:r w:rsidR="00763276">
        <w:t>’</w:t>
      </w:r>
      <w:r>
        <w:t>élevaient</w:t>
      </w:r>
      <w:r w:rsidR="00763276">
        <w:t xml:space="preserve">, </w:t>
      </w:r>
      <w:r>
        <w:t>montaient en droite ligne vers le ciel</w:t>
      </w:r>
      <w:r w:rsidR="00763276">
        <w:t xml:space="preserve">, </w:t>
      </w:r>
      <w:r>
        <w:t>a</w:t>
      </w:r>
      <w:r>
        <w:t>n</w:t>
      </w:r>
      <w:r>
        <w:t>nonçant de belles matinées</w:t>
      </w:r>
      <w:r w:rsidR="00763276">
        <w:t xml:space="preserve">. </w:t>
      </w:r>
      <w:r>
        <w:t>Chaque soir</w:t>
      </w:r>
      <w:r w:rsidR="00763276">
        <w:t xml:space="preserve">, </w:t>
      </w:r>
      <w:r>
        <w:t>avec le bruit des tams-tams</w:t>
      </w:r>
      <w:r w:rsidR="00763276">
        <w:t xml:space="preserve">, </w:t>
      </w:r>
      <w:r>
        <w:t>la brise apportait des débris d</w:t>
      </w:r>
      <w:r w:rsidR="00763276">
        <w:t>’</w:t>
      </w:r>
      <w:r>
        <w:t>herbes brûlées et le parfum des plantes aromatiques</w:t>
      </w:r>
      <w:r w:rsidR="00763276">
        <w:t>.</w:t>
      </w:r>
    </w:p>
    <w:p w14:paraId="580C88DA" w14:textId="77777777" w:rsidR="00763276" w:rsidRDefault="00000000">
      <w:r>
        <w:t>Puisque la saison invitait aux battues giboyeuses</w:t>
      </w:r>
      <w:r w:rsidR="00763276">
        <w:t xml:space="preserve">, </w:t>
      </w:r>
      <w:r>
        <w:t>la co</w:t>
      </w:r>
      <w:r>
        <w:t>u</w:t>
      </w:r>
      <w:r>
        <w:t>tume ayant été observée</w:t>
      </w:r>
      <w:r w:rsidR="00763276">
        <w:t xml:space="preserve">, </w:t>
      </w:r>
      <w:r>
        <w:t xml:space="preserve">il fallait </w:t>
      </w:r>
      <w:r>
        <w:rPr>
          <w:i/>
        </w:rPr>
        <w:t>planter</w:t>
      </w:r>
      <w:r>
        <w:t xml:space="preserve"> en terre au plus vite ce cadavre ennuyeux</w:t>
      </w:r>
      <w:r w:rsidR="00763276">
        <w:t>.</w:t>
      </w:r>
    </w:p>
    <w:p w14:paraId="17F8B3E8" w14:textId="77777777" w:rsidR="00763276" w:rsidRDefault="00000000">
      <w:r>
        <w:t>La coutume</w:t>
      </w:r>
      <w:r w:rsidR="00763276">
        <w:t xml:space="preserve"> ! </w:t>
      </w:r>
      <w:r>
        <w:t>On n</w:t>
      </w:r>
      <w:r w:rsidR="00763276">
        <w:t>’</w:t>
      </w:r>
      <w:r>
        <w:t>en faisait guère cas</w:t>
      </w:r>
      <w:r w:rsidR="00763276">
        <w:t xml:space="preserve">, </w:t>
      </w:r>
      <w:r>
        <w:t>aujourd</w:t>
      </w:r>
      <w:r w:rsidR="00763276">
        <w:t>’</w:t>
      </w:r>
      <w:r>
        <w:t>hui</w:t>
      </w:r>
      <w:r w:rsidR="00763276">
        <w:t>.</w:t>
      </w:r>
    </w:p>
    <w:p w14:paraId="065A7DAA" w14:textId="77777777" w:rsidR="00763276" w:rsidRDefault="00000000">
      <w:r>
        <w:t>Les jeunes et</w:t>
      </w:r>
      <w:r w:rsidR="00763276">
        <w:t xml:space="preserve">, </w:t>
      </w:r>
      <w:r>
        <w:t>en général</w:t>
      </w:r>
      <w:r w:rsidR="00763276">
        <w:t xml:space="preserve">, </w:t>
      </w:r>
      <w:r>
        <w:t>tous ceux qui servaient chez les blancs</w:t>
      </w:r>
      <w:r w:rsidR="00763276">
        <w:t xml:space="preserve">, </w:t>
      </w:r>
      <w:r>
        <w:t>la tournaient en dérision</w:t>
      </w:r>
      <w:r w:rsidR="00763276">
        <w:t>.</w:t>
      </w:r>
    </w:p>
    <w:p w14:paraId="312B0B24" w14:textId="77777777" w:rsidR="00763276" w:rsidRDefault="00000000">
      <w:r>
        <w:t>Par ignorance</w:t>
      </w:r>
      <w:r w:rsidR="00763276">
        <w:t xml:space="preserve">, </w:t>
      </w:r>
      <w:r>
        <w:t>jeunesse est volontiers goguenarde</w:t>
      </w:r>
      <w:r w:rsidR="00763276">
        <w:t xml:space="preserve">. </w:t>
      </w:r>
      <w:r>
        <w:t>Elle se moque des vieillards et de leur sagesse</w:t>
      </w:r>
      <w:r w:rsidR="00763276">
        <w:t xml:space="preserve">. </w:t>
      </w:r>
      <w:r>
        <w:t>Elle n</w:t>
      </w:r>
      <w:r w:rsidR="00763276">
        <w:t>’</w:t>
      </w:r>
      <w:r>
        <w:t>essaie pas de ra</w:t>
      </w:r>
      <w:r>
        <w:t>i</w:t>
      </w:r>
      <w:r>
        <w:t>sonner</w:t>
      </w:r>
      <w:r w:rsidR="00763276">
        <w:t xml:space="preserve">. </w:t>
      </w:r>
      <w:r>
        <w:t>Ou</w:t>
      </w:r>
      <w:r w:rsidR="00763276">
        <w:t xml:space="preserve">, </w:t>
      </w:r>
      <w:r>
        <w:t>plutôt</w:t>
      </w:r>
      <w:r w:rsidR="00763276">
        <w:t xml:space="preserve">, </w:t>
      </w:r>
      <w:r>
        <w:t>elle croit qu</w:t>
      </w:r>
      <w:r w:rsidR="00763276">
        <w:t>’</w:t>
      </w:r>
      <w:r>
        <w:t>un éclat de rire vaut un raiso</w:t>
      </w:r>
      <w:r>
        <w:t>n</w:t>
      </w:r>
      <w:r>
        <w:t>nement</w:t>
      </w:r>
      <w:r w:rsidR="00763276">
        <w:t>.</w:t>
      </w:r>
    </w:p>
    <w:p w14:paraId="3D3FAE6C" w14:textId="77777777" w:rsidR="00763276" w:rsidRDefault="00000000">
      <w:r>
        <w:t>Or</w:t>
      </w:r>
      <w:r w:rsidR="00763276">
        <w:t xml:space="preserve">, </w:t>
      </w:r>
      <w:r>
        <w:t>la coutume</w:t>
      </w:r>
      <w:r w:rsidR="00763276">
        <w:t xml:space="preserve">, </w:t>
      </w:r>
      <w:r>
        <w:t>c</w:t>
      </w:r>
      <w:r w:rsidR="00763276">
        <w:t>’</w:t>
      </w:r>
      <w:r>
        <w:t>est toute l</w:t>
      </w:r>
      <w:r w:rsidR="00763276">
        <w:t>’</w:t>
      </w:r>
      <w:r>
        <w:t>expérience des anciens</w:t>
      </w:r>
      <w:r w:rsidR="00763276">
        <w:t xml:space="preserve">, </w:t>
      </w:r>
      <w:r>
        <w:t>et des anciens des anciens</w:t>
      </w:r>
      <w:r w:rsidR="00763276">
        <w:t xml:space="preserve">. </w:t>
      </w:r>
      <w:r>
        <w:t>Ils ont empilé en elle tout leur savoir co</w:t>
      </w:r>
      <w:r>
        <w:t>m</w:t>
      </w:r>
      <w:r>
        <w:t>me en un panier on empile le caoutchouc</w:t>
      </w:r>
      <w:r w:rsidR="00763276">
        <w:t>.</w:t>
      </w:r>
    </w:p>
    <w:p w14:paraId="304ACEDE" w14:textId="77777777" w:rsidR="00763276" w:rsidRDefault="00000000">
      <w:r>
        <w:lastRenderedPageBreak/>
        <w:t>Aussi n</w:t>
      </w:r>
      <w:r w:rsidR="00763276">
        <w:t>’</w:t>
      </w:r>
      <w:r>
        <w:t>était-ce pas en vain qu</w:t>
      </w:r>
      <w:r w:rsidR="00763276">
        <w:t>’</w:t>
      </w:r>
      <w:r>
        <w:t>elle exigeait que l</w:t>
      </w:r>
      <w:r w:rsidR="00763276">
        <w:t>’</w:t>
      </w:r>
      <w:r>
        <w:t>on exposât les cadavres</w:t>
      </w:r>
      <w:r w:rsidR="00763276">
        <w:t xml:space="preserve">, </w:t>
      </w:r>
      <w:r>
        <w:t>huit jours pleins</w:t>
      </w:r>
      <w:r w:rsidR="00763276">
        <w:t xml:space="preserve">, </w:t>
      </w:r>
      <w:r>
        <w:t>et plus encore</w:t>
      </w:r>
      <w:r w:rsidR="00763276">
        <w:t>.</w:t>
      </w:r>
    </w:p>
    <w:p w14:paraId="2A822CF2" w14:textId="77777777" w:rsidR="00763276" w:rsidRDefault="00000000">
      <w:r>
        <w:t>Cette longue attente</w:t>
      </w:r>
      <w:r w:rsidR="00763276">
        <w:t xml:space="preserve">, </w:t>
      </w:r>
      <w:r>
        <w:t>que les blancs jugent stupide</w:t>
      </w:r>
      <w:r w:rsidR="00763276">
        <w:t xml:space="preserve">, </w:t>
      </w:r>
      <w:r>
        <w:t>prése</w:t>
      </w:r>
      <w:r>
        <w:t>n</w:t>
      </w:r>
      <w:r>
        <w:t>tait d</w:t>
      </w:r>
      <w:r w:rsidR="00763276">
        <w:t>’</w:t>
      </w:r>
      <w:r>
        <w:t>abord l</w:t>
      </w:r>
      <w:r w:rsidR="00763276">
        <w:t>’</w:t>
      </w:r>
      <w:r>
        <w:t>avantage de permettre à la famille d</w:t>
      </w:r>
      <w:r w:rsidR="00763276">
        <w:t>’</w:t>
      </w:r>
      <w:r>
        <w:t>être entière présente aux funérailles</w:t>
      </w:r>
      <w:r w:rsidR="00763276">
        <w:t>.</w:t>
      </w:r>
    </w:p>
    <w:p w14:paraId="126AB088" w14:textId="77777777" w:rsidR="00763276" w:rsidRDefault="00000000">
      <w:r>
        <w:t>Un m</w:t>
      </w:r>
      <w:r w:rsidR="00763276">
        <w:t>’</w:t>
      </w:r>
      <w:r>
        <w:t>bi</w:t>
      </w:r>
      <w:r w:rsidR="00763276">
        <w:t xml:space="preserve">, </w:t>
      </w:r>
      <w:r>
        <w:t>ça se déplace sans cesse</w:t>
      </w:r>
      <w:r w:rsidR="00763276">
        <w:t xml:space="preserve">, </w:t>
      </w:r>
      <w:r>
        <w:t>comme tout nègre</w:t>
      </w:r>
      <w:r w:rsidR="00763276">
        <w:t xml:space="preserve">, </w:t>
      </w:r>
      <w:r>
        <w:t>du reste</w:t>
      </w:r>
      <w:r w:rsidR="00763276">
        <w:t xml:space="preserve">. </w:t>
      </w:r>
      <w:r>
        <w:t>Il est ici</w:t>
      </w:r>
      <w:r w:rsidR="00763276">
        <w:t xml:space="preserve">, </w:t>
      </w:r>
      <w:r>
        <w:t>un jour</w:t>
      </w:r>
      <w:r w:rsidR="00763276">
        <w:t xml:space="preserve">. </w:t>
      </w:r>
      <w:r>
        <w:t>Demain</w:t>
      </w:r>
      <w:r w:rsidR="00763276">
        <w:t xml:space="preserve">, </w:t>
      </w:r>
      <w:r>
        <w:t>il est là</w:t>
      </w:r>
      <w:r w:rsidR="00763276">
        <w:t xml:space="preserve">. </w:t>
      </w:r>
      <w:r>
        <w:t>Le surlendemain</w:t>
      </w:r>
      <w:r w:rsidR="00763276">
        <w:t xml:space="preserve">, </w:t>
      </w:r>
      <w:r>
        <w:t>on a perdu sa trace</w:t>
      </w:r>
      <w:r w:rsidR="00763276">
        <w:t>.</w:t>
      </w:r>
    </w:p>
    <w:p w14:paraId="6CDE75BB" w14:textId="77777777" w:rsidR="00763276" w:rsidRDefault="00000000">
      <w:r>
        <w:t>Alors</w:t>
      </w:r>
      <w:r w:rsidR="00763276">
        <w:t xml:space="preserve">, </w:t>
      </w:r>
      <w:r>
        <w:t>vite</w:t>
      </w:r>
      <w:r w:rsidR="00763276">
        <w:t xml:space="preserve">, </w:t>
      </w:r>
      <w:r>
        <w:t>le tam-tam parle</w:t>
      </w:r>
      <w:r w:rsidR="00763276">
        <w:t xml:space="preserve">. </w:t>
      </w:r>
      <w:r>
        <w:t>Son appel est reçu et tran</w:t>
      </w:r>
      <w:r>
        <w:t>s</w:t>
      </w:r>
      <w:r>
        <w:t>mis</w:t>
      </w:r>
      <w:r w:rsidR="00763276">
        <w:t xml:space="preserve">. </w:t>
      </w:r>
      <w:r>
        <w:t>Il bondit de vallée en vallée</w:t>
      </w:r>
      <w:r w:rsidR="00763276">
        <w:t xml:space="preserve">, </w:t>
      </w:r>
      <w:r>
        <w:t xml:space="preserve">franchit les </w:t>
      </w:r>
      <w:proofErr w:type="spellStart"/>
      <w:r>
        <w:t>kagas</w:t>
      </w:r>
      <w:proofErr w:type="spellEnd"/>
      <w:r w:rsidR="00763276">
        <w:t xml:space="preserve">, </w:t>
      </w:r>
      <w:r>
        <w:t>bruit parmi les sous-bois</w:t>
      </w:r>
      <w:r w:rsidR="00763276">
        <w:t xml:space="preserve">, </w:t>
      </w:r>
      <w:r>
        <w:t>les dépasse</w:t>
      </w:r>
      <w:r w:rsidR="00763276">
        <w:t xml:space="preserve">, </w:t>
      </w:r>
      <w:r>
        <w:t>va</w:t>
      </w:r>
      <w:r w:rsidR="00763276">
        <w:t xml:space="preserve">, </w:t>
      </w:r>
      <w:r>
        <w:t>court</w:t>
      </w:r>
      <w:r w:rsidR="00763276">
        <w:t xml:space="preserve">, </w:t>
      </w:r>
      <w:r>
        <w:t>roule de marigot à marigot</w:t>
      </w:r>
      <w:r w:rsidR="00763276">
        <w:t xml:space="preserve">, </w:t>
      </w:r>
      <w:r>
        <w:t>de village à village</w:t>
      </w:r>
      <w:r w:rsidR="00763276">
        <w:t xml:space="preserve">, </w:t>
      </w:r>
      <w:r>
        <w:t>apprenant à tous et à chacun la fatale no</w:t>
      </w:r>
      <w:r>
        <w:t>u</w:t>
      </w:r>
      <w:r>
        <w:t>velle</w:t>
      </w:r>
      <w:r w:rsidR="00763276">
        <w:t xml:space="preserve">. </w:t>
      </w:r>
      <w:r>
        <w:t>Et l</w:t>
      </w:r>
      <w:r w:rsidR="00763276">
        <w:t>’</w:t>
      </w:r>
      <w:r>
        <w:t>intéressé</w:t>
      </w:r>
      <w:r w:rsidR="00763276">
        <w:t xml:space="preserve">, </w:t>
      </w:r>
      <w:r>
        <w:t>qu</w:t>
      </w:r>
      <w:r w:rsidR="00763276">
        <w:t>’</w:t>
      </w:r>
      <w:r>
        <w:t>il cherchait</w:t>
      </w:r>
      <w:r w:rsidR="00763276">
        <w:t xml:space="preserve">, </w:t>
      </w:r>
      <w:r>
        <w:t>rentre en hâte</w:t>
      </w:r>
      <w:r w:rsidR="00763276">
        <w:t xml:space="preserve">, </w:t>
      </w:r>
      <w:r>
        <w:t>afin d</w:t>
      </w:r>
      <w:r w:rsidR="00763276">
        <w:t>’</w:t>
      </w:r>
      <w:r>
        <w:t>être rendu au plus tôt où il se doit d</w:t>
      </w:r>
      <w:r w:rsidR="00763276">
        <w:t>’</w:t>
      </w:r>
      <w:r>
        <w:t>être</w:t>
      </w:r>
      <w:r w:rsidR="00763276">
        <w:t>.</w:t>
      </w:r>
    </w:p>
    <w:p w14:paraId="10726C47" w14:textId="77777777" w:rsidR="00763276" w:rsidRDefault="00000000">
      <w:r>
        <w:t>Voilà une des raisons pour lesquelles on expose les morts si longtemps</w:t>
      </w:r>
      <w:r w:rsidR="00763276">
        <w:t>.</w:t>
      </w:r>
    </w:p>
    <w:p w14:paraId="61D4E6D0" w14:textId="77777777" w:rsidR="00763276" w:rsidRDefault="00000000">
      <w:r>
        <w:t>C</w:t>
      </w:r>
      <w:r w:rsidR="00763276">
        <w:t>’</w:t>
      </w:r>
      <w:r>
        <w:t>est encore et surtout pour ceci</w:t>
      </w:r>
      <w:r w:rsidR="00763276">
        <w:t>.</w:t>
      </w:r>
    </w:p>
    <w:p w14:paraId="1E1EA1F1" w14:textId="77777777" w:rsidR="00763276" w:rsidRDefault="00000000">
      <w:r>
        <w:t>Les anciens des anciens avaient remarqué que</w:t>
      </w:r>
      <w:r w:rsidR="00763276">
        <w:t xml:space="preserve">, </w:t>
      </w:r>
      <w:r>
        <w:t>parfois</w:t>
      </w:r>
      <w:r w:rsidR="00763276">
        <w:t xml:space="preserve">, </w:t>
      </w:r>
      <w:r>
        <w:t>tel que l</w:t>
      </w:r>
      <w:r w:rsidR="00763276">
        <w:t>’</w:t>
      </w:r>
      <w:r>
        <w:t>on croyait mort</w:t>
      </w:r>
      <w:r w:rsidR="00763276">
        <w:t xml:space="preserve">, </w:t>
      </w:r>
      <w:r>
        <w:t>ne l</w:t>
      </w:r>
      <w:r w:rsidR="00763276">
        <w:t>’</w:t>
      </w:r>
      <w:r>
        <w:t>était guère</w:t>
      </w:r>
      <w:r w:rsidR="00763276">
        <w:t xml:space="preserve">. </w:t>
      </w:r>
      <w:r>
        <w:t>Ils avaient vu des cad</w:t>
      </w:r>
      <w:r>
        <w:t>a</w:t>
      </w:r>
      <w:r>
        <w:t>vres se ranimer</w:t>
      </w:r>
      <w:r w:rsidR="00763276">
        <w:t xml:space="preserve">. </w:t>
      </w:r>
      <w:r>
        <w:t>D</w:t>
      </w:r>
      <w:r w:rsidR="00763276">
        <w:t>’</w:t>
      </w:r>
      <w:r>
        <w:t>où ils avaient conclu que l</w:t>
      </w:r>
      <w:r w:rsidR="00763276">
        <w:t>’</w:t>
      </w:r>
      <w:r>
        <w:t>on pouvait dormir</w:t>
      </w:r>
      <w:r w:rsidR="00763276">
        <w:t xml:space="preserve">, </w:t>
      </w:r>
      <w:r>
        <w:t>plusieurs jours</w:t>
      </w:r>
      <w:r w:rsidR="00763276">
        <w:t xml:space="preserve">, </w:t>
      </w:r>
      <w:r>
        <w:t>à la manière d</w:t>
      </w:r>
      <w:r w:rsidR="00763276">
        <w:t>’</w:t>
      </w:r>
      <w:r>
        <w:t>un mort</w:t>
      </w:r>
      <w:r w:rsidR="00763276">
        <w:t xml:space="preserve">, </w:t>
      </w:r>
      <w:r>
        <w:t>tout en étant vivant</w:t>
      </w:r>
      <w:r w:rsidR="00763276">
        <w:t>.</w:t>
      </w:r>
    </w:p>
    <w:p w14:paraId="1E71006E" w14:textId="77777777" w:rsidR="00763276" w:rsidRDefault="00000000">
      <w:r>
        <w:t>Dites après cela que l</w:t>
      </w:r>
      <w:r w:rsidR="00763276">
        <w:t>’</w:t>
      </w:r>
      <w:r>
        <w:t>on a tort d</w:t>
      </w:r>
      <w:r w:rsidR="00763276">
        <w:t>’</w:t>
      </w:r>
      <w:r>
        <w:t>exposer les morts</w:t>
      </w:r>
      <w:r w:rsidR="00763276">
        <w:t xml:space="preserve">, </w:t>
      </w:r>
      <w:r>
        <w:t>et de les exposer longtemps</w:t>
      </w:r>
      <w:r w:rsidR="00763276">
        <w:t>.</w:t>
      </w:r>
    </w:p>
    <w:p w14:paraId="209828C3" w14:textId="77777777" w:rsidR="00763276" w:rsidRDefault="00000000">
      <w:r>
        <w:t>Celui qui est vraiment parti pour le lointain pays</w:t>
      </w:r>
      <w:r w:rsidR="00763276">
        <w:t xml:space="preserve">, </w:t>
      </w:r>
      <w:r>
        <w:t>son corps raidi ne tarde pas à se décomposer</w:t>
      </w:r>
      <w:r w:rsidR="00763276">
        <w:t xml:space="preserve">. </w:t>
      </w:r>
      <w:r>
        <w:t>Ne parlant plus la langue des vivants</w:t>
      </w:r>
      <w:r w:rsidR="00763276">
        <w:t xml:space="preserve">, </w:t>
      </w:r>
      <w:r>
        <w:t>par sa puanteur même</w:t>
      </w:r>
      <w:r w:rsidR="00763276">
        <w:t xml:space="preserve">, </w:t>
      </w:r>
      <w:r>
        <w:t>il leur exprime le désir qu</w:t>
      </w:r>
      <w:r w:rsidR="00763276">
        <w:t>’</w:t>
      </w:r>
      <w:r>
        <w:t>il a d</w:t>
      </w:r>
      <w:r w:rsidR="00763276">
        <w:t>’</w:t>
      </w:r>
      <w:r>
        <w:t>être enterré</w:t>
      </w:r>
      <w:r w:rsidR="00763276">
        <w:t>.</w:t>
      </w:r>
    </w:p>
    <w:p w14:paraId="7ABF320A" w14:textId="77777777" w:rsidR="00763276" w:rsidRDefault="00000000">
      <w:r>
        <w:lastRenderedPageBreak/>
        <w:t>Comment voulez-vous que les blancs puissent traduire ce langage muet et admettre la sagesse de la coutume</w:t>
      </w:r>
      <w:r w:rsidR="00763276">
        <w:t> !</w:t>
      </w:r>
    </w:p>
    <w:p w14:paraId="69B8667E" w14:textId="77777777" w:rsidR="00763276" w:rsidRDefault="00000000">
      <w:r>
        <w:t>Telles étaient les pensées de Batouala</w:t>
      </w:r>
      <w:r w:rsidR="00763276">
        <w:t xml:space="preserve">. </w:t>
      </w:r>
      <w:r>
        <w:t>À voix basse</w:t>
      </w:r>
      <w:r w:rsidR="00763276">
        <w:t xml:space="preserve">, </w:t>
      </w:r>
      <w:r>
        <w:t xml:space="preserve">il les confiait à </w:t>
      </w:r>
      <w:proofErr w:type="spellStart"/>
      <w:r>
        <w:t>Bissibingui</w:t>
      </w:r>
      <w:proofErr w:type="spellEnd"/>
      <w:r w:rsidR="00763276">
        <w:t>.</w:t>
      </w:r>
    </w:p>
    <w:p w14:paraId="6B0A77A0" w14:textId="77777777" w:rsidR="00763276" w:rsidRDefault="00000000">
      <w:r>
        <w:t>Assis l</w:t>
      </w:r>
      <w:r w:rsidR="00763276">
        <w:t>’</w:t>
      </w:r>
      <w:r>
        <w:t>un à côté de l</w:t>
      </w:r>
      <w:r w:rsidR="00763276">
        <w:t>’</w:t>
      </w:r>
      <w:r>
        <w:t>autre</w:t>
      </w:r>
      <w:r w:rsidR="00763276">
        <w:t xml:space="preserve">, </w:t>
      </w:r>
      <w:r>
        <w:t>ils participaient à la cérémonie funèbre</w:t>
      </w:r>
      <w:r w:rsidR="00763276">
        <w:t>.</w:t>
      </w:r>
    </w:p>
    <w:p w14:paraId="025D8D33" w14:textId="77777777" w:rsidR="00763276" w:rsidRDefault="00000000">
      <w:r>
        <w:t xml:space="preserve">Réconciliés dès le lendemain de la fête des </w:t>
      </w:r>
      <w:proofErr w:type="spellStart"/>
      <w:r>
        <w:t>ga</w:t>
      </w:r>
      <w:r w:rsidR="00763276">
        <w:t>’</w:t>
      </w:r>
      <w:r>
        <w:t>nzas</w:t>
      </w:r>
      <w:proofErr w:type="spellEnd"/>
      <w:r w:rsidR="00763276">
        <w:t xml:space="preserve">, </w:t>
      </w:r>
      <w:r>
        <w:t>ils se</w:t>
      </w:r>
      <w:r>
        <w:t>m</w:t>
      </w:r>
      <w:r>
        <w:t>blaient être aussi liés qu</w:t>
      </w:r>
      <w:r w:rsidR="00763276">
        <w:t>’</w:t>
      </w:r>
      <w:r>
        <w:t>auparavant</w:t>
      </w:r>
      <w:r w:rsidR="00763276">
        <w:t xml:space="preserve">, </w:t>
      </w:r>
      <w:r>
        <w:t>ayant rejeté sur le compte de l</w:t>
      </w:r>
      <w:r w:rsidR="00763276">
        <w:t>’</w:t>
      </w:r>
      <w:r>
        <w:t>ivresse leur frénésie de luxure et de sang</w:t>
      </w:r>
      <w:r w:rsidR="00763276">
        <w:t>.</w:t>
      </w:r>
    </w:p>
    <w:p w14:paraId="17E22FF6" w14:textId="77777777" w:rsidR="00763276" w:rsidRDefault="00000000">
      <w:r>
        <w:t xml:space="preserve">Mais </w:t>
      </w:r>
      <w:proofErr w:type="spellStart"/>
      <w:r>
        <w:t>Bissibingui</w:t>
      </w:r>
      <w:proofErr w:type="spellEnd"/>
      <w:r>
        <w:t xml:space="preserve"> savait que Batouala ruminait contre lui des projets de vengeance</w:t>
      </w:r>
      <w:r w:rsidR="00763276">
        <w:t xml:space="preserve">. </w:t>
      </w:r>
      <w:r>
        <w:t xml:space="preserve">Et Batouala savait que </w:t>
      </w:r>
      <w:proofErr w:type="spellStart"/>
      <w:r>
        <w:t>Bissibingui</w:t>
      </w:r>
      <w:proofErr w:type="spellEnd"/>
      <w:r>
        <w:t xml:space="preserve"> s</w:t>
      </w:r>
      <w:r>
        <w:t>a</w:t>
      </w:r>
      <w:r>
        <w:t>vait</w:t>
      </w:r>
      <w:r w:rsidR="00763276">
        <w:t>.</w:t>
      </w:r>
    </w:p>
    <w:p w14:paraId="42173468" w14:textId="59FE9D37" w:rsidR="00000000" w:rsidRDefault="00000000">
      <w:pPr>
        <w:numPr>
          <w:ins w:id="22" w:author="Fenua o Te Manu" w:date="2012-06-24T18:55:00Z"/>
        </w:numPr>
      </w:pPr>
    </w:p>
    <w:p w14:paraId="264B61F8" w14:textId="77777777" w:rsidR="00763276" w:rsidRDefault="00000000">
      <w:pPr>
        <w:pStyle w:val="Taille-1RetraitGauche2XIndent0"/>
        <w:spacing w:before="0" w:after="0"/>
      </w:pPr>
      <w:r>
        <w:t>Baba</w:t>
      </w:r>
      <w:r w:rsidR="00763276">
        <w:t xml:space="preserve">, </w:t>
      </w:r>
      <w:r>
        <w:t>toi seul est heureux</w:t>
      </w:r>
      <w:r w:rsidR="00763276">
        <w:t>.</w:t>
      </w:r>
    </w:p>
    <w:p w14:paraId="7DD3B6ED" w14:textId="77777777" w:rsidR="00763276" w:rsidRDefault="00000000">
      <w:pPr>
        <w:pStyle w:val="Taille-1RetraitGauche2XIndent0"/>
        <w:spacing w:before="0" w:after="0"/>
      </w:pPr>
      <w:r>
        <w:t>C</w:t>
      </w:r>
      <w:r w:rsidR="00763276">
        <w:t>’</w:t>
      </w:r>
      <w:r>
        <w:t>est nous qui sommes à plaindre</w:t>
      </w:r>
      <w:r w:rsidR="00763276">
        <w:t>.</w:t>
      </w:r>
    </w:p>
    <w:p w14:paraId="11AEB84F" w14:textId="77777777" w:rsidR="00763276" w:rsidRDefault="00000000">
      <w:pPr>
        <w:pStyle w:val="Taille-1RetraitGauche3X"/>
        <w:spacing w:before="0" w:after="0"/>
      </w:pPr>
      <w:r>
        <w:t>Nous qui te pleurons</w:t>
      </w:r>
      <w:r w:rsidR="00763276">
        <w:t>.</w:t>
      </w:r>
    </w:p>
    <w:p w14:paraId="78ECF894" w14:textId="3E1DA0CD" w:rsidR="00000000" w:rsidRDefault="00000000"/>
    <w:p w14:paraId="4154B4F1" w14:textId="77777777" w:rsidR="00763276" w:rsidRDefault="00000000">
      <w:r>
        <w:t>Irrité</w:t>
      </w:r>
      <w:r w:rsidR="00763276">
        <w:t xml:space="preserve">, </w:t>
      </w:r>
      <w:r>
        <w:t>un blanc voit rouge</w:t>
      </w:r>
      <w:r w:rsidR="00763276">
        <w:t xml:space="preserve">, </w:t>
      </w:r>
      <w:r>
        <w:t>là</w:t>
      </w:r>
      <w:r w:rsidR="00763276">
        <w:t xml:space="preserve">, </w:t>
      </w:r>
      <w:r>
        <w:t>tout de suite</w:t>
      </w:r>
      <w:r w:rsidR="00763276">
        <w:t>.</w:t>
      </w:r>
    </w:p>
    <w:p w14:paraId="5DF83F66" w14:textId="77777777" w:rsidR="00763276" w:rsidRDefault="00000000">
      <w:r>
        <w:t xml:space="preserve">Bandas ou </w:t>
      </w:r>
      <w:proofErr w:type="spellStart"/>
      <w:r>
        <w:t>mandjias</w:t>
      </w:r>
      <w:proofErr w:type="spellEnd"/>
      <w:r w:rsidR="00763276">
        <w:t xml:space="preserve">, </w:t>
      </w:r>
      <w:proofErr w:type="spellStart"/>
      <w:r>
        <w:t>sangos</w:t>
      </w:r>
      <w:proofErr w:type="spellEnd"/>
      <w:r>
        <w:t xml:space="preserve"> ou </w:t>
      </w:r>
      <w:proofErr w:type="spellStart"/>
      <w:r>
        <w:t>goubous</w:t>
      </w:r>
      <w:proofErr w:type="spellEnd"/>
      <w:r>
        <w:t xml:space="preserve"> procèdent autr</w:t>
      </w:r>
      <w:r>
        <w:t>e</w:t>
      </w:r>
      <w:r>
        <w:t>ment</w:t>
      </w:r>
      <w:r w:rsidR="00763276">
        <w:t xml:space="preserve">. </w:t>
      </w:r>
      <w:r>
        <w:t>La vengeance n</w:t>
      </w:r>
      <w:r w:rsidR="00763276">
        <w:t>’</w:t>
      </w:r>
      <w:r>
        <w:t>est pas aliment qui se mange chaud</w:t>
      </w:r>
      <w:r w:rsidR="00763276">
        <w:t xml:space="preserve">. </w:t>
      </w:r>
      <w:r>
        <w:t>Il est bon de cacher sa haine sous la plus affectueuse cordialité</w:t>
      </w:r>
      <w:r w:rsidR="00763276">
        <w:t xml:space="preserve">, </w:t>
      </w:r>
      <w:r>
        <w:t>la cordialité étant la cendre que l</w:t>
      </w:r>
      <w:r w:rsidR="00763276">
        <w:t>’</w:t>
      </w:r>
      <w:r>
        <w:t>on répand sur le feu</w:t>
      </w:r>
      <w:r w:rsidR="00763276">
        <w:t xml:space="preserve">, </w:t>
      </w:r>
      <w:r>
        <w:t>afin de lui permettre de couver</w:t>
      </w:r>
      <w:r w:rsidR="00763276">
        <w:t>.</w:t>
      </w:r>
    </w:p>
    <w:p w14:paraId="341BCE9E" w14:textId="77777777" w:rsidR="00763276" w:rsidRDefault="00000000">
      <w:r>
        <w:t>Cases</w:t>
      </w:r>
      <w:r w:rsidR="00763276">
        <w:t xml:space="preserve">, </w:t>
      </w:r>
      <w:r>
        <w:t>plantation</w:t>
      </w:r>
      <w:r w:rsidR="00763276">
        <w:t xml:space="preserve">, </w:t>
      </w:r>
      <w:r>
        <w:t>cabris</w:t>
      </w:r>
      <w:r w:rsidR="00763276">
        <w:t xml:space="preserve">, </w:t>
      </w:r>
      <w:r>
        <w:t>argent même</w:t>
      </w:r>
      <w:r w:rsidR="00763276">
        <w:t xml:space="preserve">, </w:t>
      </w:r>
      <w:r>
        <w:t>on met tout à la disposition de son ennemi</w:t>
      </w:r>
      <w:r w:rsidR="00763276">
        <w:t xml:space="preserve">. </w:t>
      </w:r>
      <w:r>
        <w:t>Tout</w:t>
      </w:r>
      <w:r w:rsidR="00763276">
        <w:t>.</w:t>
      </w:r>
    </w:p>
    <w:p w14:paraId="069A7B79" w14:textId="77777777" w:rsidR="00763276" w:rsidRDefault="00000000">
      <w:r>
        <w:t>L</w:t>
      </w:r>
      <w:r w:rsidR="00763276">
        <w:t>’</w:t>
      </w:r>
      <w:r>
        <w:t>on essaie de prévenir jusqu</w:t>
      </w:r>
      <w:r w:rsidR="00763276">
        <w:t>’</w:t>
      </w:r>
      <w:r>
        <w:t>à ses demandes</w:t>
      </w:r>
      <w:r w:rsidR="00763276">
        <w:t xml:space="preserve">. </w:t>
      </w:r>
      <w:r>
        <w:t>Il faut e</w:t>
      </w:r>
      <w:r>
        <w:t>n</w:t>
      </w:r>
      <w:r>
        <w:t>dormir sa méfiance</w:t>
      </w:r>
      <w:r w:rsidR="00763276">
        <w:t xml:space="preserve">. </w:t>
      </w:r>
      <w:r>
        <w:t>Qu</w:t>
      </w:r>
      <w:r w:rsidR="00763276">
        <w:t>’</w:t>
      </w:r>
      <w:r>
        <w:t xml:space="preserve">on lui donne des cabris blancs ou </w:t>
      </w:r>
      <w:r>
        <w:lastRenderedPageBreak/>
        <w:t>ja</w:t>
      </w:r>
      <w:r>
        <w:t>u</w:t>
      </w:r>
      <w:r>
        <w:t>nes</w:t>
      </w:r>
      <w:r w:rsidR="00763276">
        <w:t xml:space="preserve">, </w:t>
      </w:r>
      <w:r>
        <w:t>des poules jaunes ou blanches</w:t>
      </w:r>
      <w:r w:rsidR="00763276">
        <w:t xml:space="preserve"> ! </w:t>
      </w:r>
      <w:r>
        <w:t xml:space="preserve">La couleur de ces </w:t>
      </w:r>
      <w:r w:rsidR="00763276">
        <w:t>« </w:t>
      </w:r>
      <w:proofErr w:type="spellStart"/>
      <w:r>
        <w:t>mat</w:t>
      </w:r>
      <w:r>
        <w:t>a</w:t>
      </w:r>
      <w:r>
        <w:t>bich</w:t>
      </w:r>
      <w:proofErr w:type="spellEnd"/>
      <w:r w:rsidR="00763276">
        <w:t> »</w:t>
      </w:r>
      <w:r>
        <w:t xml:space="preserve"> symbolise l</w:t>
      </w:r>
      <w:r w:rsidR="00763276">
        <w:t>’</w:t>
      </w:r>
      <w:r>
        <w:t>amitié sans tache</w:t>
      </w:r>
      <w:r w:rsidR="00763276">
        <w:t xml:space="preserve">, </w:t>
      </w:r>
      <w:r>
        <w:t>que rien ne peut rompre</w:t>
      </w:r>
      <w:r w:rsidR="00763276">
        <w:t>.</w:t>
      </w:r>
    </w:p>
    <w:p w14:paraId="0B27DB11" w14:textId="77777777" w:rsidR="00763276" w:rsidRDefault="00000000">
      <w:r>
        <w:t>Ce jeu de dupes peut durer ainsi longtemps</w:t>
      </w:r>
      <w:r w:rsidR="00763276">
        <w:t xml:space="preserve">. </w:t>
      </w:r>
      <w:r>
        <w:t>Il ne s</w:t>
      </w:r>
      <w:r w:rsidR="00763276">
        <w:t>’</w:t>
      </w:r>
      <w:r>
        <w:t>agit que de savoir attendre</w:t>
      </w:r>
      <w:r w:rsidR="00763276">
        <w:t xml:space="preserve">. </w:t>
      </w:r>
      <w:r>
        <w:t>La haine est une longue patience</w:t>
      </w:r>
      <w:r w:rsidR="00763276">
        <w:t>.</w:t>
      </w:r>
    </w:p>
    <w:p w14:paraId="48739DC9" w14:textId="77777777" w:rsidR="00763276" w:rsidRDefault="00000000">
      <w:r>
        <w:t>Un beau jour</w:t>
      </w:r>
      <w:r w:rsidR="00763276">
        <w:t xml:space="preserve">, </w:t>
      </w:r>
      <w:r>
        <w:t>l</w:t>
      </w:r>
      <w:r w:rsidR="00763276">
        <w:t>’</w:t>
      </w:r>
      <w:r>
        <w:t>occasion paraissant favorable</w:t>
      </w:r>
      <w:r w:rsidR="00763276">
        <w:t xml:space="preserve">, </w:t>
      </w:r>
      <w:r>
        <w:t>on empo</w:t>
      </w:r>
      <w:r>
        <w:t>i</w:t>
      </w:r>
      <w:r>
        <w:t>sonne celui qui</w:t>
      </w:r>
      <w:r w:rsidR="00763276">
        <w:t xml:space="preserve">, </w:t>
      </w:r>
      <w:r>
        <w:t>depuis tant de lunes</w:t>
      </w:r>
      <w:r w:rsidR="00763276">
        <w:t xml:space="preserve">, </w:t>
      </w:r>
      <w:r>
        <w:t>était votre plus que frère</w:t>
      </w:r>
      <w:r w:rsidR="00763276">
        <w:t xml:space="preserve">, </w:t>
      </w:r>
      <w:r>
        <w:t xml:space="preserve">votre </w:t>
      </w:r>
      <w:r w:rsidR="00763276">
        <w:t>« </w:t>
      </w:r>
      <w:proofErr w:type="spellStart"/>
      <w:r>
        <w:t>ouandja</w:t>
      </w:r>
      <w:proofErr w:type="spellEnd"/>
      <w:r w:rsidR="00763276">
        <w:t xml:space="preserve"> ». </w:t>
      </w:r>
      <w:r>
        <w:t>On l</w:t>
      </w:r>
      <w:r w:rsidR="00763276">
        <w:t>’</w:t>
      </w:r>
      <w:r>
        <w:t>empoisonne</w:t>
      </w:r>
      <w:r w:rsidR="00763276">
        <w:t xml:space="preserve">, </w:t>
      </w:r>
      <w:r>
        <w:t>ou on le tue</w:t>
      </w:r>
      <w:r w:rsidR="00763276">
        <w:t xml:space="preserve">, </w:t>
      </w:r>
      <w:r>
        <w:t xml:space="preserve">en </w:t>
      </w:r>
      <w:r w:rsidR="00763276">
        <w:t>« </w:t>
      </w:r>
      <w:r>
        <w:t>faisant la panthère</w:t>
      </w:r>
      <w:r w:rsidR="00763276">
        <w:t> ».</w:t>
      </w:r>
    </w:p>
    <w:p w14:paraId="3CA7D6D1" w14:textId="77777777" w:rsidR="00763276" w:rsidRDefault="00000000">
      <w:proofErr w:type="spellStart"/>
      <w:r>
        <w:t>Aha</w:t>
      </w:r>
      <w:proofErr w:type="spellEnd"/>
      <w:r w:rsidR="00763276">
        <w:t xml:space="preserve"> ! </w:t>
      </w:r>
      <w:proofErr w:type="spellStart"/>
      <w:r>
        <w:t>aha</w:t>
      </w:r>
      <w:proofErr w:type="spellEnd"/>
      <w:r w:rsidR="00763276">
        <w:t xml:space="preserve"> ! </w:t>
      </w:r>
      <w:r>
        <w:t>faire la panthère</w:t>
      </w:r>
      <w:r w:rsidR="00763276">
        <w:t xml:space="preserve"> ? </w:t>
      </w:r>
      <w:r>
        <w:t>Encore quelque chose que les blancs ignorent</w:t>
      </w:r>
      <w:r w:rsidR="00763276">
        <w:t xml:space="preserve">. </w:t>
      </w:r>
      <w:proofErr w:type="spellStart"/>
      <w:r>
        <w:t>Éhé</w:t>
      </w:r>
      <w:proofErr w:type="spellEnd"/>
      <w:r w:rsidR="00763276">
        <w:t> !</w:t>
      </w:r>
    </w:p>
    <w:p w14:paraId="3AB05DA3" w14:textId="77777777" w:rsidR="00763276" w:rsidRDefault="00000000">
      <w:r>
        <w:t>C</w:t>
      </w:r>
      <w:r w:rsidR="00763276">
        <w:t>’</w:t>
      </w:r>
      <w:r>
        <w:t>était le genre de mort que Batouala avait tout spécial</w:t>
      </w:r>
      <w:r>
        <w:t>e</w:t>
      </w:r>
      <w:r>
        <w:t xml:space="preserve">ment choisi pour son excellent </w:t>
      </w:r>
      <w:proofErr w:type="spellStart"/>
      <w:r>
        <w:t>ouandja</w:t>
      </w:r>
      <w:proofErr w:type="spellEnd"/>
      <w:r w:rsidR="00763276">
        <w:t xml:space="preserve">, </w:t>
      </w:r>
      <w:proofErr w:type="spellStart"/>
      <w:r>
        <w:t>Bissibingui</w:t>
      </w:r>
      <w:proofErr w:type="spellEnd"/>
      <w:r w:rsidR="00763276">
        <w:t>.</w:t>
      </w:r>
    </w:p>
    <w:p w14:paraId="29042044" w14:textId="77777777" w:rsidR="00763276" w:rsidRDefault="00763276">
      <w:r>
        <w:t>« </w:t>
      </w:r>
      <w:proofErr w:type="spellStart"/>
      <w:r w:rsidR="00000000">
        <w:t>Mourou</w:t>
      </w:r>
      <w:proofErr w:type="spellEnd"/>
      <w:r>
        <w:t xml:space="preserve"> », </w:t>
      </w:r>
      <w:r w:rsidR="00000000">
        <w:t>la panthère</w:t>
      </w:r>
      <w:r>
        <w:t xml:space="preserve">, </w:t>
      </w:r>
      <w:r w:rsidR="00000000">
        <w:t>est la bête cruelle qui rôde à tr</w:t>
      </w:r>
      <w:r w:rsidR="00000000">
        <w:t>a</w:t>
      </w:r>
      <w:r w:rsidR="00000000">
        <w:t>vers brousse</w:t>
      </w:r>
      <w:r>
        <w:t xml:space="preserve">, </w:t>
      </w:r>
      <w:r w:rsidR="00000000">
        <w:t>surtout par les nuits sans lune</w:t>
      </w:r>
      <w:r>
        <w:t>.</w:t>
      </w:r>
    </w:p>
    <w:p w14:paraId="78E8A111" w14:textId="77777777" w:rsidR="00763276" w:rsidRDefault="00000000">
      <w:r>
        <w:t>Des griffes et des crocs</w:t>
      </w:r>
      <w:r w:rsidR="00763276">
        <w:t xml:space="preserve">, </w:t>
      </w:r>
      <w:r>
        <w:t>lentement</w:t>
      </w:r>
      <w:r w:rsidR="00763276">
        <w:t xml:space="preserve">, </w:t>
      </w:r>
      <w:r>
        <w:t>elle dépèce sa proie</w:t>
      </w:r>
      <w:r w:rsidR="00763276">
        <w:t xml:space="preserve">, </w:t>
      </w:r>
      <w:r>
        <w:t>la déchire</w:t>
      </w:r>
      <w:r w:rsidR="00763276">
        <w:t xml:space="preserve">. </w:t>
      </w:r>
      <w:r>
        <w:t>Son mufle moustachu</w:t>
      </w:r>
      <w:r w:rsidR="00763276">
        <w:t xml:space="preserve">, </w:t>
      </w:r>
      <w:r>
        <w:t>avant de boire le sang le flaire</w:t>
      </w:r>
      <w:r w:rsidR="00763276">
        <w:t xml:space="preserve">, </w:t>
      </w:r>
      <w:r>
        <w:t>le sang qu</w:t>
      </w:r>
      <w:r w:rsidR="00763276">
        <w:t>’</w:t>
      </w:r>
      <w:r>
        <w:t>elle aime</w:t>
      </w:r>
      <w:r w:rsidR="00763276">
        <w:t xml:space="preserve">, </w:t>
      </w:r>
      <w:r>
        <w:t>le sang qui fume</w:t>
      </w:r>
      <w:r w:rsidR="00763276">
        <w:t xml:space="preserve">. </w:t>
      </w:r>
      <w:r>
        <w:t>Elle s</w:t>
      </w:r>
      <w:r w:rsidR="00763276">
        <w:t>’</w:t>
      </w:r>
      <w:r>
        <w:t>y roule</w:t>
      </w:r>
      <w:r w:rsidR="00763276">
        <w:t xml:space="preserve">, </w:t>
      </w:r>
      <w:r>
        <w:t>s</w:t>
      </w:r>
      <w:r w:rsidR="00763276">
        <w:t>’</w:t>
      </w:r>
      <w:r>
        <w:t>y vautre</w:t>
      </w:r>
      <w:r w:rsidR="00763276">
        <w:t xml:space="preserve">, </w:t>
      </w:r>
      <w:r>
        <w:t>s</w:t>
      </w:r>
      <w:r w:rsidR="00763276">
        <w:t>’</w:t>
      </w:r>
      <w:r>
        <w:t>en grise et</w:t>
      </w:r>
      <w:r w:rsidR="00763276">
        <w:t xml:space="preserve">, </w:t>
      </w:r>
      <w:r>
        <w:t>après l</w:t>
      </w:r>
      <w:r w:rsidR="00763276">
        <w:t>’</w:t>
      </w:r>
      <w:r>
        <w:t>égorgement</w:t>
      </w:r>
      <w:r w:rsidR="00763276">
        <w:t xml:space="preserve">, </w:t>
      </w:r>
      <w:r>
        <w:t>sur ses babines pourléchées</w:t>
      </w:r>
      <w:r w:rsidR="00763276">
        <w:t xml:space="preserve">, </w:t>
      </w:r>
      <w:r>
        <w:t>longtemps</w:t>
      </w:r>
      <w:r w:rsidR="00763276">
        <w:t xml:space="preserve">, </w:t>
      </w:r>
      <w:r>
        <w:t>en cherche la forte odeur</w:t>
      </w:r>
      <w:r w:rsidR="00763276">
        <w:t>.</w:t>
      </w:r>
    </w:p>
    <w:p w14:paraId="0C824F2D" w14:textId="77777777" w:rsidR="00763276" w:rsidRDefault="00000000">
      <w:r>
        <w:t xml:space="preserve">Pour imiter </w:t>
      </w:r>
      <w:proofErr w:type="spellStart"/>
      <w:r>
        <w:t>mourou</w:t>
      </w:r>
      <w:proofErr w:type="spellEnd"/>
      <w:r w:rsidR="00763276">
        <w:t xml:space="preserve">, </w:t>
      </w:r>
      <w:r>
        <w:t>un soir noir</w:t>
      </w:r>
      <w:r w:rsidR="00763276">
        <w:t xml:space="preserve">, </w:t>
      </w:r>
      <w:r>
        <w:t>caché par la brousse bordant le sentier qu</w:t>
      </w:r>
      <w:r w:rsidR="00763276">
        <w:t>’</w:t>
      </w:r>
      <w:r>
        <w:t>elle doit suivre</w:t>
      </w:r>
      <w:r w:rsidR="00763276">
        <w:t xml:space="preserve">, </w:t>
      </w:r>
      <w:r>
        <w:t>et masqué</w:t>
      </w:r>
      <w:r w:rsidR="00763276">
        <w:t xml:space="preserve">, </w:t>
      </w:r>
      <w:r>
        <w:t>on attend sa victime</w:t>
      </w:r>
      <w:r w:rsidR="00763276">
        <w:t>.</w:t>
      </w:r>
    </w:p>
    <w:p w14:paraId="4CD356BF" w14:textId="77777777" w:rsidR="00763276" w:rsidRDefault="00000000">
      <w:r>
        <w:t>Elle</w:t>
      </w:r>
      <w:r w:rsidR="00763276">
        <w:t xml:space="preserve"> ! </w:t>
      </w:r>
      <w:r>
        <w:t>Un bond violent</w:t>
      </w:r>
      <w:r w:rsidR="00763276">
        <w:t xml:space="preserve">. </w:t>
      </w:r>
      <w:r>
        <w:t>On la terrasse</w:t>
      </w:r>
      <w:r w:rsidR="00763276">
        <w:t xml:space="preserve">. </w:t>
      </w:r>
      <w:r>
        <w:t>On l</w:t>
      </w:r>
      <w:r w:rsidR="00763276">
        <w:t>’</w:t>
      </w:r>
      <w:r>
        <w:t>étrangle</w:t>
      </w:r>
      <w:r w:rsidR="00763276">
        <w:t xml:space="preserve">. </w:t>
      </w:r>
      <w:r>
        <w:t>Après</w:t>
      </w:r>
      <w:r w:rsidR="00763276">
        <w:t xml:space="preserve">, </w:t>
      </w:r>
      <w:r>
        <w:t>au moyen d</w:t>
      </w:r>
      <w:r w:rsidR="00763276">
        <w:t>’</w:t>
      </w:r>
      <w:r>
        <w:t>un couteau ébréché</w:t>
      </w:r>
      <w:r w:rsidR="00763276">
        <w:t xml:space="preserve">, </w:t>
      </w:r>
      <w:r>
        <w:t>d</w:t>
      </w:r>
      <w:r w:rsidR="00763276">
        <w:t>’</w:t>
      </w:r>
      <w:r>
        <w:t>un caillou coupant ou des ongles</w:t>
      </w:r>
      <w:r w:rsidR="00763276">
        <w:t xml:space="preserve">, </w:t>
      </w:r>
      <w:r>
        <w:t>on vous lui tranche les veines du cou</w:t>
      </w:r>
      <w:r w:rsidR="00763276">
        <w:t xml:space="preserve">, </w:t>
      </w:r>
      <w:r>
        <w:t>comme fait la pa</w:t>
      </w:r>
      <w:r>
        <w:t>n</w:t>
      </w:r>
      <w:r>
        <w:t>thère</w:t>
      </w:r>
      <w:r w:rsidR="00763276">
        <w:t xml:space="preserve">, </w:t>
      </w:r>
      <w:r>
        <w:t>et</w:t>
      </w:r>
      <w:r w:rsidR="00763276">
        <w:t xml:space="preserve">, </w:t>
      </w:r>
      <w:r>
        <w:t>membre à membre</w:t>
      </w:r>
      <w:r w:rsidR="00763276">
        <w:t xml:space="preserve">, </w:t>
      </w:r>
      <w:r>
        <w:t>comme fait la panthère</w:t>
      </w:r>
      <w:r w:rsidR="00763276">
        <w:t xml:space="preserve">, </w:t>
      </w:r>
      <w:r>
        <w:t>on vous la déchiquette</w:t>
      </w:r>
      <w:r w:rsidR="00763276">
        <w:t>.</w:t>
      </w:r>
    </w:p>
    <w:p w14:paraId="21DF90E2" w14:textId="77777777" w:rsidR="00763276" w:rsidRDefault="00000000">
      <w:r>
        <w:lastRenderedPageBreak/>
        <w:t>Batouala songeait ainsi</w:t>
      </w:r>
      <w:r w:rsidR="00763276">
        <w:t xml:space="preserve">. </w:t>
      </w:r>
      <w:proofErr w:type="spellStart"/>
      <w:r>
        <w:t>Bissibingui</w:t>
      </w:r>
      <w:proofErr w:type="spellEnd"/>
      <w:r>
        <w:t xml:space="preserve"> raisonnait à peu près de même</w:t>
      </w:r>
      <w:r w:rsidR="00763276">
        <w:t xml:space="preserve">. </w:t>
      </w:r>
      <w:proofErr w:type="spellStart"/>
      <w:r>
        <w:t>Aha</w:t>
      </w:r>
      <w:proofErr w:type="spellEnd"/>
      <w:r w:rsidR="00763276">
        <w:t xml:space="preserve"> ! </w:t>
      </w:r>
      <w:r>
        <w:t>L</w:t>
      </w:r>
      <w:r w:rsidR="00763276">
        <w:t>’</w:t>
      </w:r>
      <w:r>
        <w:t>admirable spectacle que la vue du cadavre d</w:t>
      </w:r>
      <w:r w:rsidR="00763276">
        <w:t>’</w:t>
      </w:r>
      <w:r>
        <w:t>un vieil ennemi</w:t>
      </w:r>
      <w:r w:rsidR="00763276">
        <w:t> !</w:t>
      </w:r>
    </w:p>
    <w:p w14:paraId="0D917422" w14:textId="62B3AC22" w:rsidR="00000000" w:rsidRDefault="00000000">
      <w:pPr>
        <w:numPr>
          <w:ins w:id="23" w:author="Fenua o Te Manu" w:date="2012-06-24T18:58:00Z"/>
        </w:numPr>
      </w:pPr>
    </w:p>
    <w:p w14:paraId="7F84C1B8" w14:textId="77777777" w:rsidR="00763276" w:rsidRDefault="00000000">
      <w:pPr>
        <w:pStyle w:val="Taille-1RetraitGauche2XIndent0"/>
        <w:spacing w:before="0" w:after="0"/>
      </w:pPr>
      <w:r>
        <w:t>Baba</w:t>
      </w:r>
      <w:r w:rsidR="00763276">
        <w:t xml:space="preserve">, </w:t>
      </w:r>
      <w:r>
        <w:t>toi seul est heureux</w:t>
      </w:r>
      <w:r w:rsidR="00763276">
        <w:t>.</w:t>
      </w:r>
    </w:p>
    <w:p w14:paraId="20987FA0" w14:textId="77777777" w:rsidR="00763276" w:rsidRDefault="00000000">
      <w:pPr>
        <w:pStyle w:val="Taille-1RetraitGauche2XIndent0"/>
        <w:spacing w:before="0" w:after="0"/>
      </w:pPr>
      <w:r>
        <w:t>C</w:t>
      </w:r>
      <w:r w:rsidR="00763276">
        <w:t>’</w:t>
      </w:r>
      <w:r>
        <w:t>est nous qui sommes à plaindre</w:t>
      </w:r>
      <w:r w:rsidR="00763276">
        <w:t>.</w:t>
      </w:r>
    </w:p>
    <w:p w14:paraId="586F8C6F" w14:textId="77777777" w:rsidR="00763276" w:rsidRDefault="00000000">
      <w:pPr>
        <w:pStyle w:val="Taille-1RetraitGauche3X"/>
        <w:spacing w:before="0" w:after="0"/>
      </w:pPr>
      <w:r>
        <w:t>Nous qui te pleurons</w:t>
      </w:r>
      <w:r w:rsidR="00763276">
        <w:t>.</w:t>
      </w:r>
    </w:p>
    <w:p w14:paraId="076886AC" w14:textId="1564D5EC" w:rsidR="00000000" w:rsidRDefault="00000000"/>
    <w:p w14:paraId="1535DD02" w14:textId="77777777" w:rsidR="00763276" w:rsidRDefault="00000000">
      <w:r>
        <w:t>Un enfant jouait avec cet étrange lézard qu</w:t>
      </w:r>
      <w:r w:rsidR="00763276">
        <w:t>’</w:t>
      </w:r>
      <w:r>
        <w:t xml:space="preserve">est le </w:t>
      </w:r>
      <w:r w:rsidR="00763276">
        <w:t>« </w:t>
      </w:r>
      <w:proofErr w:type="spellStart"/>
      <w:r>
        <w:t>koli</w:t>
      </w:r>
      <w:r w:rsidR="00763276">
        <w:t>’</w:t>
      </w:r>
      <w:r>
        <w:t>ngo</w:t>
      </w:r>
      <w:proofErr w:type="spellEnd"/>
      <w:r w:rsidR="00763276">
        <w:t> ».</w:t>
      </w:r>
    </w:p>
    <w:p w14:paraId="2BEAB9EF" w14:textId="77777777" w:rsidR="00763276" w:rsidRDefault="00000000">
      <w:r>
        <w:t xml:space="preserve">Tout le monde sait que le </w:t>
      </w:r>
      <w:proofErr w:type="spellStart"/>
      <w:r>
        <w:t>koli</w:t>
      </w:r>
      <w:r w:rsidR="00763276">
        <w:t>’</w:t>
      </w:r>
      <w:r>
        <w:t>ngo</w:t>
      </w:r>
      <w:proofErr w:type="spellEnd"/>
      <w:r w:rsidR="00763276">
        <w:t xml:space="preserve">, </w:t>
      </w:r>
      <w:r>
        <w:t>suivant l</w:t>
      </w:r>
      <w:r w:rsidR="00763276">
        <w:t>’</w:t>
      </w:r>
      <w:r>
        <w:t>endroit où il se trouve</w:t>
      </w:r>
      <w:r w:rsidR="00763276">
        <w:t xml:space="preserve">, </w:t>
      </w:r>
      <w:r>
        <w:t>devient noir</w:t>
      </w:r>
      <w:r w:rsidR="00763276">
        <w:t xml:space="preserve">, </w:t>
      </w:r>
      <w:r>
        <w:t>vert</w:t>
      </w:r>
      <w:r w:rsidR="00763276">
        <w:t xml:space="preserve">, </w:t>
      </w:r>
      <w:r>
        <w:t>jaune ou rouge</w:t>
      </w:r>
      <w:r w:rsidR="00763276">
        <w:t>.</w:t>
      </w:r>
    </w:p>
    <w:p w14:paraId="7FEDC593" w14:textId="77777777" w:rsidR="00763276" w:rsidRDefault="00000000">
      <w:r>
        <w:t>Mais savait-il cela</w:t>
      </w:r>
      <w:r w:rsidR="00763276">
        <w:t xml:space="preserve">, </w:t>
      </w:r>
      <w:proofErr w:type="spellStart"/>
      <w:r>
        <w:t>Djouma</w:t>
      </w:r>
      <w:proofErr w:type="spellEnd"/>
      <w:r w:rsidR="00763276">
        <w:t xml:space="preserve">, </w:t>
      </w:r>
      <w:r>
        <w:t>le petit chien roux aux oreilles si pointues</w:t>
      </w:r>
      <w:r w:rsidR="00763276">
        <w:t xml:space="preserve"> ? </w:t>
      </w:r>
      <w:r>
        <w:t>Non</w:t>
      </w:r>
      <w:r w:rsidR="00763276">
        <w:t xml:space="preserve">. </w:t>
      </w:r>
      <w:r>
        <w:t>Il ne devait pas le savoir</w:t>
      </w:r>
      <w:r w:rsidR="00763276">
        <w:t xml:space="preserve">. </w:t>
      </w:r>
      <w:r>
        <w:t>C</w:t>
      </w:r>
      <w:r w:rsidR="00763276">
        <w:t>’</w:t>
      </w:r>
      <w:r>
        <w:t>est pourquoi il s</w:t>
      </w:r>
      <w:r w:rsidR="00763276">
        <w:t>’</w:t>
      </w:r>
      <w:r>
        <w:t xml:space="preserve">égosillait après le </w:t>
      </w:r>
      <w:proofErr w:type="spellStart"/>
      <w:r>
        <w:t>koli</w:t>
      </w:r>
      <w:r w:rsidR="00763276">
        <w:t>’</w:t>
      </w:r>
      <w:r>
        <w:t>ngo</w:t>
      </w:r>
      <w:proofErr w:type="spellEnd"/>
      <w:r w:rsidR="00763276">
        <w:t xml:space="preserve">, </w:t>
      </w:r>
      <w:r>
        <w:t xml:space="preserve">cependant que le maître </w:t>
      </w:r>
      <w:proofErr w:type="spellStart"/>
      <w:r>
        <w:t>Kosséyé</w:t>
      </w:r>
      <w:r>
        <w:t>n</w:t>
      </w:r>
      <w:r>
        <w:t>dé</w:t>
      </w:r>
      <w:proofErr w:type="spellEnd"/>
      <w:r w:rsidR="00763276">
        <w:t xml:space="preserve">, </w:t>
      </w:r>
      <w:r>
        <w:t>que la maladie du dormir avait rendu fou</w:t>
      </w:r>
      <w:r w:rsidR="00763276">
        <w:t xml:space="preserve">, </w:t>
      </w:r>
      <w:r>
        <w:t>singeait</w:t>
      </w:r>
      <w:r w:rsidR="00763276">
        <w:t xml:space="preserve">, </w:t>
      </w:r>
      <w:r>
        <w:t>en bon fou qu</w:t>
      </w:r>
      <w:r w:rsidR="00763276">
        <w:t>’</w:t>
      </w:r>
      <w:r>
        <w:t>il était</w:t>
      </w:r>
      <w:r w:rsidR="00763276">
        <w:t xml:space="preserve">, </w:t>
      </w:r>
      <w:r>
        <w:t>les vocératrices</w:t>
      </w:r>
      <w:r w:rsidR="00763276">
        <w:t xml:space="preserve">, </w:t>
      </w:r>
      <w:r>
        <w:t>l</w:t>
      </w:r>
      <w:r w:rsidR="00763276">
        <w:t>’</w:t>
      </w:r>
      <w:r>
        <w:t xml:space="preserve">enfant au </w:t>
      </w:r>
      <w:proofErr w:type="spellStart"/>
      <w:r>
        <w:t>koli</w:t>
      </w:r>
      <w:r w:rsidR="00763276">
        <w:t>’</w:t>
      </w:r>
      <w:r>
        <w:t>ngo</w:t>
      </w:r>
      <w:proofErr w:type="spellEnd"/>
      <w:r w:rsidR="00763276">
        <w:t xml:space="preserve">, </w:t>
      </w:r>
      <w:r>
        <w:t>les aboi</w:t>
      </w:r>
      <w:r>
        <w:t>e</w:t>
      </w:r>
      <w:r>
        <w:t xml:space="preserve">ments de </w:t>
      </w:r>
      <w:proofErr w:type="spellStart"/>
      <w:r>
        <w:t>Djouma</w:t>
      </w:r>
      <w:proofErr w:type="spellEnd"/>
      <w:r>
        <w:t xml:space="preserve"> et les lamentations des pleureuses</w:t>
      </w:r>
      <w:r w:rsidR="00763276">
        <w:t>…</w:t>
      </w:r>
    </w:p>
    <w:p w14:paraId="224755C7" w14:textId="77777777" w:rsidR="00763276" w:rsidRDefault="00000000">
      <w:r>
        <w:t>Batouala fit un signe et se leva</w:t>
      </w:r>
      <w:r w:rsidR="00763276">
        <w:t>.</w:t>
      </w:r>
    </w:p>
    <w:p w14:paraId="4A92E8EA" w14:textId="77777777" w:rsidR="00763276" w:rsidRDefault="00000000">
      <w:r>
        <w:t>Des captifs déposèrent le corps délié</w:t>
      </w:r>
      <w:r w:rsidR="00763276">
        <w:t xml:space="preserve">, </w:t>
      </w:r>
      <w:r>
        <w:t>sur l</w:t>
      </w:r>
      <w:r w:rsidR="00763276">
        <w:t>’</w:t>
      </w:r>
      <w:r>
        <w:t>une des nattes qui lui avaient servi</w:t>
      </w:r>
      <w:r w:rsidR="00763276">
        <w:t xml:space="preserve">, </w:t>
      </w:r>
      <w:r>
        <w:t>de son vivant</w:t>
      </w:r>
      <w:r w:rsidR="00763276">
        <w:t>.</w:t>
      </w:r>
    </w:p>
    <w:p w14:paraId="359AC1DB" w14:textId="77777777" w:rsidR="00763276" w:rsidRDefault="00000000">
      <w:r>
        <w:t xml:space="preserve">Le ronflement sourd des </w:t>
      </w:r>
      <w:proofErr w:type="spellStart"/>
      <w:r>
        <w:t>li</w:t>
      </w:r>
      <w:r w:rsidR="00763276">
        <w:t>’</w:t>
      </w:r>
      <w:r>
        <w:t>nghas</w:t>
      </w:r>
      <w:proofErr w:type="spellEnd"/>
      <w:r>
        <w:t xml:space="preserve"> se mêla aux cris des voc</w:t>
      </w:r>
      <w:r>
        <w:t>é</w:t>
      </w:r>
      <w:r>
        <w:t>ratrices</w:t>
      </w:r>
      <w:r w:rsidR="00763276">
        <w:t>.</w:t>
      </w:r>
    </w:p>
    <w:p w14:paraId="1A45D15A" w14:textId="00FE449C" w:rsidR="00000000" w:rsidRDefault="00000000">
      <w:pPr>
        <w:numPr>
          <w:ins w:id="24" w:author="Fenua o Te Manu" w:date="2012-06-24T18:59:00Z"/>
        </w:numPr>
      </w:pPr>
    </w:p>
    <w:p w14:paraId="037D2D0F" w14:textId="77777777" w:rsidR="00000000" w:rsidRDefault="00000000">
      <w:pPr>
        <w:pStyle w:val="Taille-1RetraitGauche2XIndent0"/>
        <w:spacing w:before="0" w:after="0"/>
      </w:pPr>
      <w:r>
        <w:t>Nous allons te conduire enfin</w:t>
      </w:r>
    </w:p>
    <w:p w14:paraId="155F0D5C" w14:textId="77777777" w:rsidR="00763276" w:rsidRDefault="00000000">
      <w:pPr>
        <w:pStyle w:val="Taille-1RetraitGauche2XIndent0"/>
        <w:spacing w:before="0" w:after="0"/>
      </w:pPr>
      <w:r>
        <w:t>À ta nouvelle demeure</w:t>
      </w:r>
      <w:r w:rsidR="00763276">
        <w:t>,</w:t>
      </w:r>
    </w:p>
    <w:p w14:paraId="0D479E00" w14:textId="77777777" w:rsidR="00763276" w:rsidRDefault="00000000">
      <w:pPr>
        <w:pStyle w:val="Taille-1RetraitGauche2XIndent0"/>
        <w:spacing w:before="0" w:after="0"/>
      </w:pPr>
      <w:r>
        <w:t>Ô père de Batouala</w:t>
      </w:r>
      <w:r w:rsidR="00763276">
        <w:t>.</w:t>
      </w:r>
    </w:p>
    <w:p w14:paraId="7CDF9884" w14:textId="7A904F85" w:rsidR="00000000" w:rsidRDefault="00000000">
      <w:pPr>
        <w:pStyle w:val="Taille-1RetraitGauche2XIndent0"/>
        <w:spacing w:before="0" w:after="0"/>
      </w:pPr>
    </w:p>
    <w:p w14:paraId="28EB0DB8" w14:textId="77777777" w:rsidR="00000000" w:rsidRDefault="00000000">
      <w:pPr>
        <w:pStyle w:val="Taille-1RetraitGauche2XIndent0"/>
        <w:spacing w:before="0" w:after="0"/>
      </w:pPr>
      <w:r>
        <w:t>Ne regrette pas la vie</w:t>
      </w:r>
    </w:p>
    <w:p w14:paraId="019F1E71" w14:textId="77777777" w:rsidR="00763276" w:rsidRDefault="00000000">
      <w:pPr>
        <w:pStyle w:val="Taille-1RetraitGauche2XIndent0"/>
        <w:spacing w:before="0" w:after="0"/>
      </w:pPr>
      <w:r>
        <w:t xml:space="preserve">Au pays de </w:t>
      </w:r>
      <w:proofErr w:type="spellStart"/>
      <w:r>
        <w:t>Kolikongbo</w:t>
      </w:r>
      <w:proofErr w:type="spellEnd"/>
      <w:r w:rsidR="00763276">
        <w:t>,</w:t>
      </w:r>
    </w:p>
    <w:p w14:paraId="7D6424EF" w14:textId="77777777" w:rsidR="00763276" w:rsidRDefault="00000000">
      <w:pPr>
        <w:pStyle w:val="Taille-1RetraitGauche2XIndent0"/>
        <w:spacing w:before="0" w:after="0"/>
      </w:pPr>
      <w:r>
        <w:t>Tu seras plus heureux que nous</w:t>
      </w:r>
      <w:r w:rsidR="00763276">
        <w:t>.</w:t>
      </w:r>
    </w:p>
    <w:p w14:paraId="10D03116" w14:textId="505F91AB" w:rsidR="00000000" w:rsidRDefault="00000000">
      <w:pPr>
        <w:pStyle w:val="Taille-1RetraitGauche2XIndent0"/>
        <w:spacing w:before="0" w:after="0"/>
      </w:pPr>
    </w:p>
    <w:p w14:paraId="7A0F632F" w14:textId="77777777" w:rsidR="00763276" w:rsidRDefault="00000000">
      <w:pPr>
        <w:pStyle w:val="Taille-1RetraitGauche2XIndent0"/>
        <w:spacing w:before="0" w:after="0"/>
      </w:pPr>
      <w:r>
        <w:t>Tu mangeras</w:t>
      </w:r>
      <w:r w:rsidR="00763276">
        <w:t xml:space="preserve">, </w:t>
      </w:r>
      <w:r>
        <w:t>tu boiras</w:t>
      </w:r>
      <w:r w:rsidR="00763276">
        <w:t>,</w:t>
      </w:r>
    </w:p>
    <w:p w14:paraId="7A2A4FBE" w14:textId="77777777" w:rsidR="00763276" w:rsidRDefault="00000000">
      <w:pPr>
        <w:pStyle w:val="Taille-1RetraitGauche2XIndent0"/>
        <w:spacing w:before="0" w:after="0"/>
      </w:pPr>
      <w:r>
        <w:t>Jusqu</w:t>
      </w:r>
      <w:r w:rsidR="00763276">
        <w:t>’</w:t>
      </w:r>
      <w:r>
        <w:t>à plus faim et plus soif</w:t>
      </w:r>
      <w:r w:rsidR="00763276">
        <w:t>.</w:t>
      </w:r>
    </w:p>
    <w:p w14:paraId="368B42B7" w14:textId="77777777" w:rsidR="00763276" w:rsidRDefault="00000000">
      <w:pPr>
        <w:pStyle w:val="Taille-1RetraitGauche2XIndent0"/>
        <w:spacing w:before="0" w:after="0"/>
      </w:pPr>
      <w:r>
        <w:t>Il ne t</w:t>
      </w:r>
      <w:r w:rsidR="00763276">
        <w:t>’</w:t>
      </w:r>
      <w:r>
        <w:t>en faut pas davantage</w:t>
      </w:r>
      <w:r w:rsidR="00763276">
        <w:t>.</w:t>
      </w:r>
    </w:p>
    <w:p w14:paraId="4858CBC5" w14:textId="44421778" w:rsidR="00000000" w:rsidRDefault="00000000"/>
    <w:p w14:paraId="54CD7459" w14:textId="77777777" w:rsidR="00763276" w:rsidRDefault="00000000">
      <w:r>
        <w:t>Achevés les derniers préparatifs</w:t>
      </w:r>
      <w:r w:rsidR="00763276">
        <w:t xml:space="preserve">, </w:t>
      </w:r>
      <w:r>
        <w:t>on se rendit à l</w:t>
      </w:r>
      <w:r w:rsidR="00763276">
        <w:t>’</w:t>
      </w:r>
      <w:r>
        <w:t>endroit où l</w:t>
      </w:r>
      <w:r w:rsidR="00763276">
        <w:t>’</w:t>
      </w:r>
      <w:r>
        <w:t xml:space="preserve">on allait </w:t>
      </w:r>
      <w:r>
        <w:rPr>
          <w:i/>
        </w:rPr>
        <w:t>planter</w:t>
      </w:r>
      <w:r>
        <w:t xml:space="preserve"> les restes de celui qui fut un homme</w:t>
      </w:r>
      <w:r w:rsidR="00763276">
        <w:t>.</w:t>
      </w:r>
    </w:p>
    <w:p w14:paraId="2720C85B" w14:textId="77777777" w:rsidR="00763276" w:rsidRDefault="00000000">
      <w:r>
        <w:t>Il avait été choisi à peu de distance de la case qu</w:t>
      </w:r>
      <w:r w:rsidR="00763276">
        <w:t>’</w:t>
      </w:r>
      <w:r>
        <w:t>il avait h</w:t>
      </w:r>
      <w:r>
        <w:t>a</w:t>
      </w:r>
      <w:r>
        <w:t>bitée en dernier lieu</w:t>
      </w:r>
      <w:r w:rsidR="00763276">
        <w:t>…</w:t>
      </w:r>
    </w:p>
    <w:p w14:paraId="043718C7" w14:textId="77777777" w:rsidR="00763276" w:rsidRDefault="00000000">
      <w:r>
        <w:t>L</w:t>
      </w:r>
      <w:r w:rsidR="00763276">
        <w:t>’</w:t>
      </w:r>
      <w:r>
        <w:t>un en face de l</w:t>
      </w:r>
      <w:r w:rsidR="00763276">
        <w:t>’</w:t>
      </w:r>
      <w:r>
        <w:t>autre</w:t>
      </w:r>
      <w:r w:rsidR="00763276">
        <w:t xml:space="preserve">, </w:t>
      </w:r>
      <w:r>
        <w:t>deux trous circulaires</w:t>
      </w:r>
      <w:r w:rsidR="00763276">
        <w:t xml:space="preserve">, </w:t>
      </w:r>
      <w:r>
        <w:t>larges et pr</w:t>
      </w:r>
      <w:r>
        <w:t>o</w:t>
      </w:r>
      <w:r>
        <w:t>fonds</w:t>
      </w:r>
      <w:r w:rsidR="00763276">
        <w:t xml:space="preserve">, </w:t>
      </w:r>
      <w:r>
        <w:t>communiquant par une galerie souterraine</w:t>
      </w:r>
      <w:r w:rsidR="00763276">
        <w:t>.</w:t>
      </w:r>
    </w:p>
    <w:p w14:paraId="2C93E8E8" w14:textId="77777777" w:rsidR="00763276" w:rsidRDefault="00000000">
      <w:r>
        <w:t>C</w:t>
      </w:r>
      <w:r w:rsidR="00763276">
        <w:t>’</w:t>
      </w:r>
      <w:r>
        <w:t>est le tombeau du mort</w:t>
      </w:r>
      <w:r w:rsidR="00763276">
        <w:t>.</w:t>
      </w:r>
    </w:p>
    <w:p w14:paraId="528C5ADD" w14:textId="77777777" w:rsidR="00763276" w:rsidRDefault="00000000">
      <w:r>
        <w:t>On le descendit dans l</w:t>
      </w:r>
      <w:r w:rsidR="00763276">
        <w:t>’</w:t>
      </w:r>
      <w:r>
        <w:t>un de ces trous</w:t>
      </w:r>
      <w:r w:rsidR="00763276">
        <w:t>.</w:t>
      </w:r>
    </w:p>
    <w:p w14:paraId="60FA4DA6" w14:textId="77777777" w:rsidR="00763276" w:rsidRDefault="00000000">
      <w:r>
        <w:t>Une esclave s</w:t>
      </w:r>
      <w:r w:rsidR="00763276">
        <w:t>’</w:t>
      </w:r>
      <w:r>
        <w:t>était déjà glissée dans l</w:t>
      </w:r>
      <w:r w:rsidR="00763276">
        <w:t>’</w:t>
      </w:r>
      <w:r>
        <w:t>autre</w:t>
      </w:r>
      <w:r w:rsidR="00763276">
        <w:t>.</w:t>
      </w:r>
    </w:p>
    <w:p w14:paraId="7903A796" w14:textId="77777777" w:rsidR="00763276" w:rsidRDefault="00000000">
      <w:r>
        <w:t>Elle attira</w:t>
      </w:r>
      <w:r w:rsidR="00763276">
        <w:t xml:space="preserve">, </w:t>
      </w:r>
      <w:r>
        <w:t>par la communication souterraine</w:t>
      </w:r>
      <w:r w:rsidR="00763276">
        <w:t xml:space="preserve">, </w:t>
      </w:r>
      <w:r>
        <w:t>les jambes de celui dont l</w:t>
      </w:r>
      <w:r w:rsidR="00763276">
        <w:t>’</w:t>
      </w:r>
      <w:r>
        <w:t xml:space="preserve">esprit voyageait au pays de </w:t>
      </w:r>
      <w:proofErr w:type="spellStart"/>
      <w:r>
        <w:t>Kolikongbo</w:t>
      </w:r>
      <w:proofErr w:type="spellEnd"/>
      <w:r w:rsidR="00763276">
        <w:t xml:space="preserve">, </w:t>
      </w:r>
      <w:r>
        <w:t>et r</w:t>
      </w:r>
      <w:r>
        <w:t>e</w:t>
      </w:r>
      <w:r>
        <w:t>monta après les avoir allongées sur le sol</w:t>
      </w:r>
      <w:r w:rsidR="00763276">
        <w:t>.</w:t>
      </w:r>
    </w:p>
    <w:p w14:paraId="08B2020A" w14:textId="77777777" w:rsidR="00763276" w:rsidRDefault="00000000">
      <w:r>
        <w:t>À présent</w:t>
      </w:r>
      <w:r w:rsidR="00763276">
        <w:t xml:space="preserve">, </w:t>
      </w:r>
      <w:r>
        <w:t>adossé à la terre</w:t>
      </w:r>
      <w:r w:rsidR="00763276">
        <w:t xml:space="preserve">, </w:t>
      </w:r>
      <w:r>
        <w:t>le père de Batouala repose</w:t>
      </w:r>
      <w:r w:rsidR="00763276">
        <w:t xml:space="preserve">. </w:t>
      </w:r>
      <w:r>
        <w:t>A</w:t>
      </w:r>
      <w:r>
        <w:t>s</w:t>
      </w:r>
      <w:r>
        <w:t>sis</w:t>
      </w:r>
      <w:r w:rsidR="00763276">
        <w:t xml:space="preserve">, </w:t>
      </w:r>
      <w:r>
        <w:t>il dort</w:t>
      </w:r>
      <w:r w:rsidR="00763276">
        <w:t xml:space="preserve">. </w:t>
      </w:r>
      <w:r>
        <w:t>Et de quel inépuisable sommeil</w:t>
      </w:r>
      <w:r w:rsidR="00763276">
        <w:t> !</w:t>
      </w:r>
    </w:p>
    <w:p w14:paraId="45F554C5" w14:textId="77777777" w:rsidR="00763276" w:rsidRDefault="00000000">
      <w:r>
        <w:t>L</w:t>
      </w:r>
      <w:r w:rsidR="00763276">
        <w:t>’</w:t>
      </w:r>
      <w:r>
        <w:t>on a rempli de bois</w:t>
      </w:r>
      <w:r w:rsidR="00763276">
        <w:t xml:space="preserve">, </w:t>
      </w:r>
      <w:r>
        <w:t>puis de terre</w:t>
      </w:r>
      <w:r w:rsidR="00763276">
        <w:t xml:space="preserve">, </w:t>
      </w:r>
      <w:r>
        <w:t>la deuxième fosse</w:t>
      </w:r>
      <w:r w:rsidR="00763276">
        <w:t xml:space="preserve">, </w:t>
      </w:r>
      <w:r>
        <w:t>celle où aboutissent ses jambes allongées</w:t>
      </w:r>
      <w:r w:rsidR="00763276">
        <w:t>.</w:t>
      </w:r>
    </w:p>
    <w:p w14:paraId="7B71C7A2" w14:textId="77777777" w:rsidR="00763276" w:rsidRDefault="00000000">
      <w:r>
        <w:t>Il n</w:t>
      </w:r>
      <w:r w:rsidR="00763276">
        <w:t>’</w:t>
      </w:r>
      <w:r>
        <w:t>a rien senti de cette étrange pesanteur humide et grouillante</w:t>
      </w:r>
      <w:r w:rsidR="00763276">
        <w:t xml:space="preserve">. </w:t>
      </w:r>
      <w:r>
        <w:t>Il dort</w:t>
      </w:r>
      <w:r w:rsidR="00763276">
        <w:t xml:space="preserve">. </w:t>
      </w:r>
      <w:r>
        <w:t>On entasse du bois sur sa tête inerte</w:t>
      </w:r>
      <w:r w:rsidR="00763276">
        <w:t xml:space="preserve">. </w:t>
      </w:r>
      <w:r>
        <w:t>Il n</w:t>
      </w:r>
      <w:r w:rsidR="00763276">
        <w:t>’</w:t>
      </w:r>
      <w:r>
        <w:t>en sait rien</w:t>
      </w:r>
      <w:r w:rsidR="00763276">
        <w:t xml:space="preserve">. </w:t>
      </w:r>
      <w:r>
        <w:t>Ses yeux clos ne s</w:t>
      </w:r>
      <w:r w:rsidR="00763276">
        <w:t>’</w:t>
      </w:r>
      <w:r>
        <w:t>ouvrent même pas</w:t>
      </w:r>
      <w:r w:rsidR="00763276">
        <w:t>.</w:t>
      </w:r>
    </w:p>
    <w:p w14:paraId="63308E2E" w14:textId="77777777" w:rsidR="00763276" w:rsidRDefault="00000000">
      <w:r>
        <w:lastRenderedPageBreak/>
        <w:t>Sur ce bois sec</w:t>
      </w:r>
      <w:r w:rsidR="00763276">
        <w:t xml:space="preserve">, </w:t>
      </w:r>
      <w:r>
        <w:t>on étend une natte</w:t>
      </w:r>
      <w:r w:rsidR="00763276">
        <w:t xml:space="preserve">. </w:t>
      </w:r>
      <w:r>
        <w:t>Sur la natte</w:t>
      </w:r>
      <w:r w:rsidR="00763276">
        <w:t xml:space="preserve">, </w:t>
      </w:r>
      <w:r>
        <w:t>on acc</w:t>
      </w:r>
      <w:r>
        <w:t>u</w:t>
      </w:r>
      <w:r>
        <w:t>mule de la terre</w:t>
      </w:r>
      <w:r w:rsidR="00763276">
        <w:t xml:space="preserve">. </w:t>
      </w:r>
      <w:r>
        <w:t>Et</w:t>
      </w:r>
      <w:r w:rsidR="00763276">
        <w:t xml:space="preserve">, </w:t>
      </w:r>
      <w:r>
        <w:t>cette terre</w:t>
      </w:r>
      <w:r w:rsidR="00763276">
        <w:t xml:space="preserve">, </w:t>
      </w:r>
      <w:r>
        <w:t>on la piétine</w:t>
      </w:r>
      <w:r w:rsidR="00763276">
        <w:t xml:space="preserve">, </w:t>
      </w:r>
      <w:r>
        <w:t>on la piétine</w:t>
      </w:r>
      <w:r w:rsidR="00763276">
        <w:t>.</w:t>
      </w:r>
    </w:p>
    <w:p w14:paraId="0CC20807" w14:textId="77777777" w:rsidR="00763276" w:rsidRDefault="00000000">
      <w:r>
        <w:t>Peu lui importe</w:t>
      </w:r>
      <w:r w:rsidR="00763276">
        <w:t xml:space="preserve">. </w:t>
      </w:r>
      <w:r>
        <w:t>Il dort</w:t>
      </w:r>
      <w:r w:rsidR="00763276">
        <w:t xml:space="preserve">. </w:t>
      </w:r>
      <w:r>
        <w:t>Et</w:t>
      </w:r>
      <w:r w:rsidR="00763276">
        <w:t xml:space="preserve">, </w:t>
      </w:r>
      <w:r>
        <w:t>vraiment</w:t>
      </w:r>
      <w:r w:rsidR="00763276">
        <w:t xml:space="preserve">, </w:t>
      </w:r>
      <w:r>
        <w:t>lorsqu</w:t>
      </w:r>
      <w:r w:rsidR="00763276">
        <w:t>’</w:t>
      </w:r>
      <w:r>
        <w:t>on dort d</w:t>
      </w:r>
      <w:r w:rsidR="00763276">
        <w:t>’</w:t>
      </w:r>
      <w:r>
        <w:t>un tel sommeil</w:t>
      </w:r>
      <w:r w:rsidR="00763276">
        <w:t xml:space="preserve">, </w:t>
      </w:r>
      <w:r>
        <w:t>on a beau</w:t>
      </w:r>
      <w:r w:rsidR="00763276">
        <w:t xml:space="preserve">, </w:t>
      </w:r>
      <w:r>
        <w:t>sur le sol piétiné</w:t>
      </w:r>
      <w:r w:rsidR="00763276">
        <w:t xml:space="preserve">, </w:t>
      </w:r>
      <w:r>
        <w:t>disposer les habits du dormeur</w:t>
      </w:r>
      <w:r w:rsidR="00763276">
        <w:t xml:space="preserve">, </w:t>
      </w:r>
      <w:r>
        <w:t>et</w:t>
      </w:r>
      <w:r w:rsidR="00763276">
        <w:t xml:space="preserve">, </w:t>
      </w:r>
      <w:r>
        <w:t>sur ces vêtements</w:t>
      </w:r>
      <w:r w:rsidR="00763276">
        <w:t xml:space="preserve">, </w:t>
      </w:r>
      <w:r>
        <w:t>les marmites qu</w:t>
      </w:r>
      <w:r w:rsidR="00763276">
        <w:t>’</w:t>
      </w:r>
      <w:r>
        <w:t>il employait</w:t>
      </w:r>
      <w:r w:rsidR="00763276">
        <w:t xml:space="preserve">, </w:t>
      </w:r>
      <w:r>
        <w:t xml:space="preserve">sa chaise-longue et ses </w:t>
      </w:r>
      <w:proofErr w:type="spellStart"/>
      <w:r>
        <w:t>garabos</w:t>
      </w:r>
      <w:proofErr w:type="spellEnd"/>
      <w:r w:rsidR="00763276">
        <w:t xml:space="preserve"> ; </w:t>
      </w:r>
      <w:r>
        <w:t>on a beau avoir préparé tout ce qu</w:t>
      </w:r>
      <w:r w:rsidR="00763276">
        <w:t>’</w:t>
      </w:r>
      <w:r>
        <w:t>il faut pour vivre de la vie des morts</w:t>
      </w:r>
      <w:r w:rsidR="00763276">
        <w:t xml:space="preserve"> ! </w:t>
      </w:r>
      <w:r>
        <w:t>Le bois sec et la natte empêcheront que la terre</w:t>
      </w:r>
      <w:r w:rsidR="00763276">
        <w:t xml:space="preserve">, </w:t>
      </w:r>
      <w:r>
        <w:t>en tombant</w:t>
      </w:r>
      <w:r w:rsidR="00763276">
        <w:t xml:space="preserve">, </w:t>
      </w:r>
      <w:r>
        <w:t>ne trouble son sommeil</w:t>
      </w:r>
      <w:r w:rsidR="00763276">
        <w:t xml:space="preserve">. </w:t>
      </w:r>
      <w:r>
        <w:t>De plus</w:t>
      </w:r>
      <w:r w:rsidR="00763276">
        <w:t xml:space="preserve">, </w:t>
      </w:r>
      <w:r>
        <w:t>il a</w:t>
      </w:r>
      <w:r w:rsidR="00763276">
        <w:t xml:space="preserve">, </w:t>
      </w:r>
      <w:r>
        <w:t>à portée de sa main</w:t>
      </w:r>
      <w:r w:rsidR="00763276">
        <w:t xml:space="preserve">, </w:t>
      </w:r>
      <w:r>
        <w:t>ses marmites et ses pagnes habituels</w:t>
      </w:r>
      <w:r w:rsidR="00763276">
        <w:t xml:space="preserve">. </w:t>
      </w:r>
      <w:r>
        <w:t>Ainsi</w:t>
      </w:r>
      <w:r w:rsidR="00763276">
        <w:t xml:space="preserve">, </w:t>
      </w:r>
      <w:r>
        <w:t>à supposer que l</w:t>
      </w:r>
      <w:r w:rsidR="00763276">
        <w:t>’</w:t>
      </w:r>
      <w:r>
        <w:t>envie le démangeât d</w:t>
      </w:r>
      <w:r w:rsidR="00763276">
        <w:t>’</w:t>
      </w:r>
      <w:r>
        <w:t>aller</w:t>
      </w:r>
      <w:r w:rsidR="00763276">
        <w:t xml:space="preserve">, </w:t>
      </w:r>
      <w:r>
        <w:t>de nuit</w:t>
      </w:r>
      <w:r w:rsidR="00763276">
        <w:t xml:space="preserve">, </w:t>
      </w:r>
      <w:r>
        <w:t>bien que mort</w:t>
      </w:r>
      <w:r w:rsidR="00763276">
        <w:t xml:space="preserve">, </w:t>
      </w:r>
      <w:r>
        <w:t>divaguer parmi les villages des vivants</w:t>
      </w:r>
      <w:r w:rsidR="00763276">
        <w:t xml:space="preserve">, </w:t>
      </w:r>
      <w:r>
        <w:t>il pourrait</w:t>
      </w:r>
      <w:r w:rsidR="00763276">
        <w:t xml:space="preserve">, </w:t>
      </w:r>
      <w:r>
        <w:t>s</w:t>
      </w:r>
      <w:r w:rsidR="00763276">
        <w:t>’</w:t>
      </w:r>
      <w:r>
        <w:t>il avait faim et soif</w:t>
      </w:r>
      <w:r w:rsidR="00763276">
        <w:t xml:space="preserve">, </w:t>
      </w:r>
      <w:r>
        <w:t>faire sa cuisine et se désaltérer</w:t>
      </w:r>
      <w:r w:rsidR="00763276">
        <w:t xml:space="preserve">, </w:t>
      </w:r>
      <w:r>
        <w:t>se vêtir</w:t>
      </w:r>
      <w:r w:rsidR="00763276">
        <w:t xml:space="preserve">, </w:t>
      </w:r>
      <w:r>
        <w:t>s</w:t>
      </w:r>
      <w:r w:rsidR="00763276">
        <w:t>’</w:t>
      </w:r>
      <w:r>
        <w:t>il avait froid</w:t>
      </w:r>
      <w:r w:rsidR="00763276">
        <w:t>.</w:t>
      </w:r>
    </w:p>
    <w:p w14:paraId="33B311AC" w14:textId="77777777" w:rsidR="00763276" w:rsidRDefault="00000000">
      <w:r>
        <w:t>Mais tout cela était improbable</w:t>
      </w:r>
      <w:r w:rsidR="00763276">
        <w:t xml:space="preserve">. </w:t>
      </w:r>
      <w:r>
        <w:t>Il dormait d</w:t>
      </w:r>
      <w:r w:rsidR="00763276">
        <w:t>’</w:t>
      </w:r>
      <w:r>
        <w:t>un tel so</w:t>
      </w:r>
      <w:r>
        <w:t>m</w:t>
      </w:r>
      <w:r>
        <w:t>meil</w:t>
      </w:r>
      <w:r w:rsidR="00763276">
        <w:t> !</w:t>
      </w:r>
    </w:p>
    <w:p w14:paraId="79265B99" w14:textId="0ABA9A03" w:rsidR="00000000" w:rsidRDefault="00000000">
      <w:pPr>
        <w:numPr>
          <w:ins w:id="25" w:author="Fenua o Te Manu" w:date="2012-06-24T19:03:00Z"/>
        </w:numPr>
      </w:pPr>
    </w:p>
    <w:p w14:paraId="2E76D5C8" w14:textId="77777777" w:rsidR="00763276" w:rsidRDefault="00000000">
      <w:pPr>
        <w:pStyle w:val="Taille-1RetraitGauche2XIndent0"/>
        <w:spacing w:before="0" w:after="0"/>
      </w:pPr>
      <w:r>
        <w:t xml:space="preserve">Tu es au pays de </w:t>
      </w:r>
      <w:proofErr w:type="spellStart"/>
      <w:r>
        <w:t>Kolikongbo</w:t>
      </w:r>
      <w:proofErr w:type="spellEnd"/>
      <w:r w:rsidR="00763276">
        <w:t>,</w:t>
      </w:r>
    </w:p>
    <w:p w14:paraId="75432DFF" w14:textId="77777777" w:rsidR="00763276" w:rsidRDefault="00000000">
      <w:pPr>
        <w:pStyle w:val="Taille-1RetraitGauche2XIndent0"/>
        <w:spacing w:before="0" w:after="0"/>
      </w:pPr>
      <w:r>
        <w:t>Parmi les anciens des anciens</w:t>
      </w:r>
      <w:r w:rsidR="00763276">
        <w:t>.</w:t>
      </w:r>
    </w:p>
    <w:p w14:paraId="53728079" w14:textId="77777777" w:rsidR="00763276" w:rsidRDefault="00000000">
      <w:pPr>
        <w:pStyle w:val="Taille-1RetraitGauche2XIndent0"/>
        <w:spacing w:before="0" w:after="0"/>
      </w:pPr>
      <w:r>
        <w:t>Un jour</w:t>
      </w:r>
      <w:r w:rsidR="00763276">
        <w:t xml:space="preserve">, </w:t>
      </w:r>
      <w:r>
        <w:t>nous t</w:t>
      </w:r>
      <w:r w:rsidR="00763276">
        <w:t>’</w:t>
      </w:r>
      <w:r>
        <w:t>y retrouverons</w:t>
      </w:r>
      <w:r w:rsidR="00763276">
        <w:t>.</w:t>
      </w:r>
    </w:p>
    <w:p w14:paraId="746B1D60" w14:textId="2D488DBE" w:rsidR="00000000" w:rsidRDefault="00000000"/>
    <w:p w14:paraId="1D1AA704" w14:textId="77777777" w:rsidR="00763276" w:rsidRDefault="00000000">
      <w:r>
        <w:t>C</w:t>
      </w:r>
      <w:r w:rsidR="00763276">
        <w:t>’</w:t>
      </w:r>
      <w:r>
        <w:t>était fini</w:t>
      </w:r>
      <w:r w:rsidR="00763276">
        <w:t xml:space="preserve">, </w:t>
      </w:r>
      <w:r>
        <w:t>bien fini</w:t>
      </w:r>
      <w:r w:rsidR="00763276">
        <w:t>.</w:t>
      </w:r>
    </w:p>
    <w:p w14:paraId="09BE890A" w14:textId="77777777" w:rsidR="00763276" w:rsidRDefault="00000000">
      <w:r>
        <w:t>On dansa autour des fosses et</w:t>
      </w:r>
      <w:r w:rsidR="00763276">
        <w:t xml:space="preserve">, </w:t>
      </w:r>
      <w:r>
        <w:t>dans un grand feu que l</w:t>
      </w:r>
      <w:r w:rsidR="00763276">
        <w:t>’</w:t>
      </w:r>
      <w:r>
        <w:t>on alluma</w:t>
      </w:r>
      <w:r w:rsidR="00763276">
        <w:t xml:space="preserve">, </w:t>
      </w:r>
      <w:r>
        <w:t>on détruisit tous les biens meubles qui avaient appart</w:t>
      </w:r>
      <w:r>
        <w:t>e</w:t>
      </w:r>
      <w:r>
        <w:t>nu au mort</w:t>
      </w:r>
      <w:r w:rsidR="00763276">
        <w:t>.</w:t>
      </w:r>
    </w:p>
    <w:p w14:paraId="50CD721E" w14:textId="22860019" w:rsidR="00000000" w:rsidRDefault="00000000">
      <w:pPr>
        <w:numPr>
          <w:ins w:id="26" w:author="Fenua o Te Manu" w:date="2012-06-24T19:03:00Z"/>
        </w:numPr>
      </w:pPr>
    </w:p>
    <w:p w14:paraId="1525295A" w14:textId="77777777" w:rsidR="00763276" w:rsidRDefault="00000000">
      <w:pPr>
        <w:pStyle w:val="Taille-1RetraitGauche2XIndent0"/>
        <w:spacing w:before="0" w:after="0"/>
      </w:pPr>
      <w:r>
        <w:t xml:space="preserve">Tu es au pays de </w:t>
      </w:r>
      <w:proofErr w:type="spellStart"/>
      <w:r>
        <w:t>Kolikongbo</w:t>
      </w:r>
      <w:proofErr w:type="spellEnd"/>
      <w:r w:rsidR="00763276">
        <w:t>,</w:t>
      </w:r>
    </w:p>
    <w:p w14:paraId="7AC6A103" w14:textId="77777777" w:rsidR="00763276" w:rsidRDefault="00000000">
      <w:pPr>
        <w:pStyle w:val="Taille-1RetraitGauche2XIndent0"/>
        <w:spacing w:before="0" w:after="0"/>
      </w:pPr>
      <w:r>
        <w:t>Parmi les anciens des anciens</w:t>
      </w:r>
      <w:r w:rsidR="00763276">
        <w:t>.</w:t>
      </w:r>
    </w:p>
    <w:p w14:paraId="1468E6D4" w14:textId="77777777" w:rsidR="00763276" w:rsidRDefault="00000000">
      <w:pPr>
        <w:pStyle w:val="Taille-1RetraitGauche2XIndent0"/>
        <w:spacing w:before="0" w:after="0"/>
      </w:pPr>
      <w:r>
        <w:t>Un jour</w:t>
      </w:r>
      <w:r w:rsidR="00763276">
        <w:t xml:space="preserve">, </w:t>
      </w:r>
      <w:r>
        <w:t>nous t</w:t>
      </w:r>
      <w:r w:rsidR="00763276">
        <w:t>’</w:t>
      </w:r>
      <w:r>
        <w:t>y retrouverons</w:t>
      </w:r>
      <w:r w:rsidR="00763276">
        <w:t>.</w:t>
      </w:r>
    </w:p>
    <w:p w14:paraId="36012799" w14:textId="311BD937" w:rsidR="00000000" w:rsidRDefault="00000000"/>
    <w:p w14:paraId="27BA7081" w14:textId="77777777" w:rsidR="00763276" w:rsidRDefault="00000000">
      <w:r>
        <w:t>La nuit vint</w:t>
      </w:r>
      <w:r w:rsidR="00763276">
        <w:t xml:space="preserve">. </w:t>
      </w:r>
      <w:r>
        <w:t>Avec elle</w:t>
      </w:r>
      <w:r w:rsidR="00763276">
        <w:t xml:space="preserve">, </w:t>
      </w:r>
      <w:r>
        <w:t>le froid</w:t>
      </w:r>
      <w:r w:rsidR="00763276">
        <w:t>.</w:t>
      </w:r>
    </w:p>
    <w:p w14:paraId="2242D6A0" w14:textId="77777777" w:rsidR="00763276" w:rsidRDefault="00000000">
      <w:r>
        <w:t>On entendait là-bas</w:t>
      </w:r>
      <w:r w:rsidR="00763276">
        <w:t xml:space="preserve">, </w:t>
      </w:r>
      <w:r>
        <w:t xml:space="preserve">sur la route de </w:t>
      </w:r>
      <w:proofErr w:type="spellStart"/>
      <w:r>
        <w:t>Pouyamba</w:t>
      </w:r>
      <w:proofErr w:type="spellEnd"/>
      <w:r w:rsidR="00763276">
        <w:t xml:space="preserve">, </w:t>
      </w:r>
      <w:r>
        <w:t>comme chaque soir</w:t>
      </w:r>
      <w:r w:rsidR="00763276">
        <w:t xml:space="preserve">, </w:t>
      </w:r>
      <w:r>
        <w:t xml:space="preserve">rugir seigneur </w:t>
      </w:r>
      <w:r w:rsidR="00763276">
        <w:t>« </w:t>
      </w:r>
      <w:proofErr w:type="spellStart"/>
      <w:r>
        <w:t>bamara</w:t>
      </w:r>
      <w:proofErr w:type="spellEnd"/>
      <w:r w:rsidR="00763276">
        <w:t> ».</w:t>
      </w:r>
    </w:p>
    <w:p w14:paraId="551ABC65" w14:textId="77777777" w:rsidR="00763276" w:rsidRDefault="00000000">
      <w:r>
        <w:t>Les lucioles éclairaient les ténèbres de leur clarté minu</w:t>
      </w:r>
      <w:r>
        <w:t>s</w:t>
      </w:r>
      <w:r>
        <w:t>cule</w:t>
      </w:r>
      <w:r w:rsidR="00763276">
        <w:t xml:space="preserve">. </w:t>
      </w:r>
      <w:r>
        <w:t>Sur les brasiers qui chauffaient le sommeil de Batouala et des siens</w:t>
      </w:r>
      <w:r w:rsidR="00763276">
        <w:t xml:space="preserve">, </w:t>
      </w:r>
      <w:r>
        <w:t>s</w:t>
      </w:r>
      <w:r w:rsidR="00763276">
        <w:t>’</w:t>
      </w:r>
      <w:r>
        <w:t>abattait le vol des éphémères</w:t>
      </w:r>
      <w:r w:rsidR="00763276">
        <w:t xml:space="preserve">, </w:t>
      </w:r>
      <w:r>
        <w:t>nés à la nuit</w:t>
      </w:r>
      <w:r w:rsidR="00763276">
        <w:t>…</w:t>
      </w:r>
    </w:p>
    <w:p w14:paraId="1C5FC774" w14:textId="793082E6" w:rsidR="00000000" w:rsidRDefault="00000000"/>
    <w:p w14:paraId="71D5F489" w14:textId="77777777" w:rsidR="00763276" w:rsidRDefault="00000000">
      <w:r>
        <w:t>Des jours passèrent</w:t>
      </w:r>
      <w:r w:rsidR="00763276">
        <w:t>.</w:t>
      </w:r>
    </w:p>
    <w:p w14:paraId="526842C1" w14:textId="77777777" w:rsidR="00763276" w:rsidRDefault="00000000">
      <w:r>
        <w:t>On décapita la case du mort</w:t>
      </w:r>
      <w:r w:rsidR="00763276">
        <w:t xml:space="preserve"> ; </w:t>
      </w:r>
      <w:r>
        <w:t>l</w:t>
      </w:r>
      <w:r w:rsidR="00763276">
        <w:t>’</w:t>
      </w:r>
      <w:r>
        <w:t>on brisa aussi le phallus en bois</w:t>
      </w:r>
      <w:r w:rsidR="00763276">
        <w:t xml:space="preserve">, </w:t>
      </w:r>
      <w:r>
        <w:t>fiché devant la demeure de celui qui avait été un père de famille</w:t>
      </w:r>
      <w:r w:rsidR="00763276">
        <w:t>.</w:t>
      </w:r>
    </w:p>
    <w:p w14:paraId="19D546EC" w14:textId="77777777" w:rsidR="00763276" w:rsidRDefault="00000000">
      <w:r>
        <w:t>La tête était morte</w:t>
      </w:r>
      <w:r w:rsidR="00763276">
        <w:t xml:space="preserve"> : </w:t>
      </w:r>
      <w:r>
        <w:t>on décapitait la case</w:t>
      </w:r>
      <w:r w:rsidR="00763276">
        <w:t xml:space="preserve">. </w:t>
      </w:r>
      <w:r>
        <w:t>Un mâle</w:t>
      </w:r>
      <w:r w:rsidR="00763276">
        <w:t xml:space="preserve">, </w:t>
      </w:r>
      <w:r>
        <w:t xml:space="preserve">enlevé par </w:t>
      </w:r>
      <w:proofErr w:type="spellStart"/>
      <w:r>
        <w:t>Kolikongbo</w:t>
      </w:r>
      <w:proofErr w:type="spellEnd"/>
      <w:r w:rsidR="00763276">
        <w:t xml:space="preserve">, </w:t>
      </w:r>
      <w:r>
        <w:t>ne procréerait plus</w:t>
      </w:r>
      <w:r w:rsidR="00763276">
        <w:t xml:space="preserve"> : </w:t>
      </w:r>
      <w:r>
        <w:t>on brisait ce qui</w:t>
      </w:r>
      <w:r w:rsidR="00763276">
        <w:t xml:space="preserve">, </w:t>
      </w:r>
      <w:r>
        <w:t>naguère</w:t>
      </w:r>
      <w:r w:rsidR="00763276">
        <w:t xml:space="preserve">, </w:t>
      </w:r>
      <w:r>
        <w:t>signifiait sa virilité</w:t>
      </w:r>
      <w:r w:rsidR="00763276">
        <w:t>.</w:t>
      </w:r>
    </w:p>
    <w:p w14:paraId="197A3B05" w14:textId="77777777" w:rsidR="00763276" w:rsidRDefault="00000000">
      <w:r>
        <w:t>Mais ce mort</w:t>
      </w:r>
      <w:r w:rsidR="00763276">
        <w:t xml:space="preserve">, </w:t>
      </w:r>
      <w:r>
        <w:t>personne ne pensait plus à lui</w:t>
      </w:r>
      <w:r w:rsidR="00763276">
        <w:t xml:space="preserve">. </w:t>
      </w:r>
      <w:r>
        <w:t>On avait des préoccupations autres et plus urgentes</w:t>
      </w:r>
      <w:r w:rsidR="00763276">
        <w:t>.</w:t>
      </w:r>
    </w:p>
    <w:p w14:paraId="31ED44E9" w14:textId="77777777" w:rsidR="00763276" w:rsidRDefault="00000000">
      <w:r>
        <w:t>D</w:t>
      </w:r>
      <w:r w:rsidR="00763276">
        <w:t>’</w:t>
      </w:r>
      <w:r>
        <w:t>abord</w:t>
      </w:r>
      <w:r w:rsidR="00763276">
        <w:t xml:space="preserve">, </w:t>
      </w:r>
      <w:r>
        <w:t>il fallait découvrir celui ou celle qui</w:t>
      </w:r>
      <w:r w:rsidR="00763276">
        <w:t xml:space="preserve">, </w:t>
      </w:r>
      <w:r>
        <w:t>en jetant le mauvais œil</w:t>
      </w:r>
      <w:r w:rsidR="00763276">
        <w:t xml:space="preserve">, </w:t>
      </w:r>
      <w:r>
        <w:t>avait provoqué la disparition du père de Batouala</w:t>
      </w:r>
      <w:r w:rsidR="00763276">
        <w:t>.</w:t>
      </w:r>
    </w:p>
    <w:p w14:paraId="2B1900DB" w14:textId="77777777" w:rsidR="00763276" w:rsidRDefault="00000000">
      <w:r>
        <w:t>Nous sommes nés pour vivre</w:t>
      </w:r>
      <w:r w:rsidR="00763276">
        <w:t xml:space="preserve">. </w:t>
      </w:r>
      <w:r>
        <w:t>Si l</w:t>
      </w:r>
      <w:r w:rsidR="00763276">
        <w:t>’</w:t>
      </w:r>
      <w:r>
        <w:t>on meurt</w:t>
      </w:r>
      <w:r w:rsidR="00763276">
        <w:t xml:space="preserve">, </w:t>
      </w:r>
      <w:r>
        <w:t>c</w:t>
      </w:r>
      <w:r w:rsidR="00763276">
        <w:t>’</w:t>
      </w:r>
      <w:r>
        <w:t xml:space="preserve">est que tel ou tel a fabriqué un </w:t>
      </w:r>
      <w:r w:rsidR="00763276">
        <w:t>« </w:t>
      </w:r>
      <w:proofErr w:type="spellStart"/>
      <w:r>
        <w:t>yorro</w:t>
      </w:r>
      <w:proofErr w:type="spellEnd"/>
      <w:r w:rsidR="00763276">
        <w:t> »</w:t>
      </w:r>
      <w:r>
        <w:t xml:space="preserve"> ou prononcé des incantations</w:t>
      </w:r>
      <w:r w:rsidR="00763276">
        <w:t>.</w:t>
      </w:r>
    </w:p>
    <w:p w14:paraId="08F37090" w14:textId="77777777" w:rsidR="00763276" w:rsidRDefault="00000000">
      <w:r>
        <w:t xml:space="preserve">Il faut donc chercher le </w:t>
      </w:r>
      <w:proofErr w:type="spellStart"/>
      <w:r>
        <w:t>jeteux</w:t>
      </w:r>
      <w:proofErr w:type="spellEnd"/>
      <w:r>
        <w:t xml:space="preserve"> de sort</w:t>
      </w:r>
      <w:r w:rsidR="00763276">
        <w:t>…</w:t>
      </w:r>
    </w:p>
    <w:p w14:paraId="61152E5C" w14:textId="77777777" w:rsidR="00763276" w:rsidRDefault="00000000">
      <w:r>
        <w:t>Après</w:t>
      </w:r>
      <w:r w:rsidR="00763276">
        <w:t xml:space="preserve">, </w:t>
      </w:r>
      <w:r>
        <w:t>ah</w:t>
      </w:r>
      <w:r w:rsidR="00763276">
        <w:t xml:space="preserve"> ! </w:t>
      </w:r>
      <w:r>
        <w:t>après</w:t>
      </w:r>
      <w:r w:rsidR="00763276">
        <w:t xml:space="preserve">, </w:t>
      </w:r>
      <w:r>
        <w:t>c</w:t>
      </w:r>
      <w:r w:rsidR="00763276">
        <w:t>’</w:t>
      </w:r>
      <w:r>
        <w:t>était la saison de la chasse</w:t>
      </w:r>
      <w:r w:rsidR="00763276">
        <w:t>.</w:t>
      </w:r>
    </w:p>
    <w:p w14:paraId="18871A41" w14:textId="77777777" w:rsidR="00763276" w:rsidRDefault="00000000">
      <w:proofErr w:type="spellStart"/>
      <w:r>
        <w:lastRenderedPageBreak/>
        <w:t>Éha</w:t>
      </w:r>
      <w:proofErr w:type="spellEnd"/>
      <w:r w:rsidR="00763276">
        <w:t xml:space="preserve"> ! </w:t>
      </w:r>
      <w:r>
        <w:t xml:space="preserve">le </w:t>
      </w:r>
      <w:r w:rsidR="00763276">
        <w:t>« </w:t>
      </w:r>
      <w:proofErr w:type="spellStart"/>
      <w:r>
        <w:t>bé</w:t>
      </w:r>
      <w:r w:rsidR="00763276">
        <w:t>’</w:t>
      </w:r>
      <w:r>
        <w:t>ngué</w:t>
      </w:r>
      <w:proofErr w:type="spellEnd"/>
      <w:r w:rsidR="00763276">
        <w:t> »</w:t>
      </w:r>
      <w:r>
        <w:t xml:space="preserve"> et le </w:t>
      </w:r>
      <w:r w:rsidR="00763276">
        <w:t>« </w:t>
      </w:r>
      <w:proofErr w:type="spellStart"/>
      <w:r>
        <w:t>voungba</w:t>
      </w:r>
      <w:proofErr w:type="spellEnd"/>
      <w:r w:rsidR="00763276">
        <w:t xml:space="preserve"> », </w:t>
      </w:r>
      <w:r>
        <w:t>son frère roux</w:t>
      </w:r>
      <w:r w:rsidR="00763276">
        <w:t xml:space="preserve">, </w:t>
      </w:r>
      <w:r>
        <w:t>qui vit solitaire</w:t>
      </w:r>
      <w:r w:rsidR="00763276">
        <w:t xml:space="preserve">, </w:t>
      </w:r>
      <w:r>
        <w:t>allaient-ils en découdre</w:t>
      </w:r>
      <w:r w:rsidR="00763276">
        <w:t xml:space="preserve">, </w:t>
      </w:r>
      <w:r>
        <w:t>des chiens</w:t>
      </w:r>
      <w:r w:rsidR="00763276">
        <w:t xml:space="preserve">, </w:t>
      </w:r>
      <w:r>
        <w:t>à coups de bo</w:t>
      </w:r>
      <w:r>
        <w:t>u</w:t>
      </w:r>
      <w:r>
        <w:t>toirs</w:t>
      </w:r>
      <w:r w:rsidR="00763276">
        <w:t>.</w:t>
      </w:r>
    </w:p>
    <w:p w14:paraId="2DBB7599" w14:textId="77777777" w:rsidR="00763276" w:rsidRDefault="00000000">
      <w:proofErr w:type="spellStart"/>
      <w:r>
        <w:t>Eha</w:t>
      </w:r>
      <w:proofErr w:type="spellEnd"/>
      <w:r w:rsidR="00763276">
        <w:t xml:space="preserve"> ! </w:t>
      </w:r>
      <w:r>
        <w:t xml:space="preserve">le meuglement affolé des </w:t>
      </w:r>
      <w:proofErr w:type="spellStart"/>
      <w:r>
        <w:t>gogouas</w:t>
      </w:r>
      <w:proofErr w:type="spellEnd"/>
      <w:r>
        <w:t xml:space="preserve"> qui ruent</w:t>
      </w:r>
      <w:r w:rsidR="00763276">
        <w:t xml:space="preserve">, </w:t>
      </w:r>
      <w:r>
        <w:t>se bou</w:t>
      </w:r>
      <w:r>
        <w:t>s</w:t>
      </w:r>
      <w:r>
        <w:t>culent et se précipitent</w:t>
      </w:r>
      <w:r w:rsidR="00763276">
        <w:t xml:space="preserve">, </w:t>
      </w:r>
      <w:r>
        <w:t>la queue droite</w:t>
      </w:r>
      <w:r w:rsidR="00763276">
        <w:t xml:space="preserve">, </w:t>
      </w:r>
      <w:r>
        <w:t>aveuglés qu</w:t>
      </w:r>
      <w:r w:rsidR="00763276">
        <w:t>’</w:t>
      </w:r>
      <w:r>
        <w:t>ils sont par la fumée et le crépitement des flammes</w:t>
      </w:r>
      <w:r w:rsidR="00763276">
        <w:t>.</w:t>
      </w:r>
    </w:p>
    <w:p w14:paraId="5C33CB90" w14:textId="77777777" w:rsidR="00763276" w:rsidRDefault="00000000">
      <w:r>
        <w:t>Que n</w:t>
      </w:r>
      <w:r w:rsidR="00763276">
        <w:t>’</w:t>
      </w:r>
      <w:r>
        <w:t>allait-on pas cueillir dans les mailles des bandas</w:t>
      </w:r>
      <w:r w:rsidR="00763276">
        <w:t xml:space="preserve"> ! </w:t>
      </w:r>
      <w:r>
        <w:t>Lapins</w:t>
      </w:r>
      <w:r w:rsidR="00763276">
        <w:t xml:space="preserve">, </w:t>
      </w:r>
      <w:r>
        <w:t>antilopes</w:t>
      </w:r>
      <w:r w:rsidR="00763276">
        <w:t xml:space="preserve">, </w:t>
      </w:r>
      <w:r>
        <w:t>cibissis</w:t>
      </w:r>
      <w:r w:rsidR="00763276">
        <w:t xml:space="preserve"> ! </w:t>
      </w:r>
      <w:r>
        <w:t>Le sang gicle</w:t>
      </w:r>
      <w:r w:rsidR="00763276">
        <w:t xml:space="preserve"> ! </w:t>
      </w:r>
      <w:r>
        <w:t>Les entrailles pe</w:t>
      </w:r>
      <w:r>
        <w:t>n</w:t>
      </w:r>
      <w:r>
        <w:t>dent</w:t>
      </w:r>
      <w:r w:rsidR="00763276">
        <w:t xml:space="preserve"> ! </w:t>
      </w:r>
      <w:r>
        <w:t>Mufles et groins écument ou bavent</w:t>
      </w:r>
      <w:r w:rsidR="00763276">
        <w:t xml:space="preserve"> ! </w:t>
      </w:r>
      <w:r>
        <w:t>Le jeu rouge des s</w:t>
      </w:r>
      <w:r>
        <w:t>a</w:t>
      </w:r>
      <w:r>
        <w:t>gaies</w:t>
      </w:r>
      <w:r w:rsidR="00763276">
        <w:t xml:space="preserve">, </w:t>
      </w:r>
      <w:r>
        <w:t>des couteaux de jet</w:t>
      </w:r>
      <w:r w:rsidR="00763276">
        <w:t xml:space="preserve">, </w:t>
      </w:r>
      <w:r>
        <w:t>des flèches et des épieux s</w:t>
      </w:r>
      <w:r w:rsidR="00763276">
        <w:t>’</w:t>
      </w:r>
      <w:r>
        <w:t>accélère</w:t>
      </w:r>
      <w:r w:rsidR="00763276">
        <w:t xml:space="preserve"> ! </w:t>
      </w:r>
      <w:r>
        <w:t>Haletants</w:t>
      </w:r>
      <w:r w:rsidR="00763276">
        <w:t xml:space="preserve">, </w:t>
      </w:r>
      <w:r>
        <w:t>accrochés aux flancs de la bête crevée</w:t>
      </w:r>
      <w:r w:rsidR="00763276">
        <w:t xml:space="preserve">, </w:t>
      </w:r>
      <w:r>
        <w:t>les chiens aboient</w:t>
      </w:r>
      <w:r w:rsidR="00763276">
        <w:t xml:space="preserve">, </w:t>
      </w:r>
      <w:r>
        <w:t>aboient</w:t>
      </w:r>
      <w:r w:rsidR="00763276">
        <w:t> !…</w:t>
      </w:r>
    </w:p>
    <w:p w14:paraId="2DEA0F5F" w14:textId="77777777" w:rsidR="00763276" w:rsidRDefault="00000000">
      <w:r>
        <w:t>Quel mort</w:t>
      </w:r>
      <w:r w:rsidR="00763276">
        <w:t xml:space="preserve">, </w:t>
      </w:r>
      <w:r>
        <w:t>si grand soit-il pourrait valoir l</w:t>
      </w:r>
      <w:r w:rsidR="00763276">
        <w:t>’</w:t>
      </w:r>
      <w:r>
        <w:t>allégresse de l</w:t>
      </w:r>
      <w:r w:rsidR="00763276">
        <w:t>’</w:t>
      </w:r>
      <w:r>
        <w:t>action</w:t>
      </w:r>
      <w:r w:rsidR="00763276">
        <w:t xml:space="preserve">, </w:t>
      </w:r>
      <w:r>
        <w:t>la joie du mouvement</w:t>
      </w:r>
      <w:r w:rsidR="00763276">
        <w:t xml:space="preserve">, </w:t>
      </w:r>
      <w:r>
        <w:t>l</w:t>
      </w:r>
      <w:r w:rsidR="00763276">
        <w:t>’</w:t>
      </w:r>
      <w:r>
        <w:t>ivresse de la tuerie</w:t>
      </w:r>
      <w:r w:rsidR="00763276">
        <w:t xml:space="preserve">, </w:t>
      </w:r>
      <w:r>
        <w:t>enfin tout ce qui est notre raison de vivre</w:t>
      </w:r>
      <w:r w:rsidR="00763276">
        <w:t> ?</w:t>
      </w:r>
    </w:p>
    <w:p w14:paraId="7489B890" w14:textId="4A154AF9" w:rsidR="00000000" w:rsidRDefault="00000000" w:rsidP="00763276">
      <w:pPr>
        <w:pStyle w:val="Titre1"/>
      </w:pPr>
      <w:bookmarkStart w:id="27" w:name="_Toc195032364"/>
      <w:r>
        <w:lastRenderedPageBreak/>
        <w:t>VI</w:t>
      </w:r>
      <w:bookmarkStart w:id="28" w:name="bookmark13"/>
      <w:bookmarkEnd w:id="28"/>
      <w:r>
        <w:t>I</w:t>
      </w:r>
      <w:bookmarkEnd w:id="27"/>
    </w:p>
    <w:p w14:paraId="001CBE67" w14:textId="77777777" w:rsidR="00763276" w:rsidRDefault="00000000">
      <w:r>
        <w:t>Dépassé le milieu du ciel</w:t>
      </w:r>
      <w:r w:rsidR="00763276">
        <w:t xml:space="preserve">, </w:t>
      </w:r>
      <w:r>
        <w:t>le soleil descendait vers sa case bâtie aux confins des terres invisibles</w:t>
      </w:r>
      <w:r w:rsidR="00763276">
        <w:t>.</w:t>
      </w:r>
    </w:p>
    <w:p w14:paraId="32BDA5B1" w14:textId="77777777" w:rsidR="00763276" w:rsidRDefault="00000000">
      <w:r>
        <w:t>C</w:t>
      </w:r>
      <w:r w:rsidR="00763276">
        <w:t>’</w:t>
      </w:r>
      <w:r>
        <w:t>est un bon vieillard</w:t>
      </w:r>
      <w:r w:rsidR="00763276">
        <w:t xml:space="preserve">, </w:t>
      </w:r>
      <w:r>
        <w:t>le soleil</w:t>
      </w:r>
      <w:r w:rsidR="00763276">
        <w:t xml:space="preserve">, </w:t>
      </w:r>
      <w:r>
        <w:t>et si équitable</w:t>
      </w:r>
      <w:r w:rsidR="00763276">
        <w:t xml:space="preserve"> ! </w:t>
      </w:r>
      <w:r>
        <w:t>Il luit pour tous les vivants</w:t>
      </w:r>
      <w:r w:rsidR="00763276">
        <w:t xml:space="preserve">, </w:t>
      </w:r>
      <w:r>
        <w:t>du plus grand au plus humble</w:t>
      </w:r>
      <w:r w:rsidR="00763276">
        <w:t xml:space="preserve">. </w:t>
      </w:r>
      <w:r>
        <w:t>Il ne connaît ni riches ni pauvres</w:t>
      </w:r>
      <w:r w:rsidR="00763276">
        <w:t xml:space="preserve">, </w:t>
      </w:r>
      <w:r>
        <w:t>ni nègres ni blancs</w:t>
      </w:r>
      <w:r w:rsidR="00763276">
        <w:t>.</w:t>
      </w:r>
    </w:p>
    <w:p w14:paraId="45B95F5A" w14:textId="77777777" w:rsidR="00763276" w:rsidRDefault="00000000">
      <w:r>
        <w:t>Quelle que soit leur couleur</w:t>
      </w:r>
      <w:r w:rsidR="00763276">
        <w:t xml:space="preserve">, </w:t>
      </w:r>
      <w:r>
        <w:t>quelle que soit leur fortune</w:t>
      </w:r>
      <w:r w:rsidR="00763276">
        <w:t xml:space="preserve">, </w:t>
      </w:r>
      <w:r>
        <w:t>tous les hommes sont ses fils</w:t>
      </w:r>
      <w:r w:rsidR="00763276">
        <w:t xml:space="preserve">. </w:t>
      </w:r>
      <w:r>
        <w:t>Il les aime également</w:t>
      </w:r>
      <w:r w:rsidR="00763276">
        <w:t xml:space="preserve">, </w:t>
      </w:r>
      <w:r>
        <w:t>favorise leurs plantations</w:t>
      </w:r>
      <w:r w:rsidR="00763276">
        <w:t xml:space="preserve">, </w:t>
      </w:r>
      <w:r>
        <w:t>dissout</w:t>
      </w:r>
      <w:r w:rsidR="00763276">
        <w:t xml:space="preserve">, </w:t>
      </w:r>
      <w:r>
        <w:t>pour leur être agréable</w:t>
      </w:r>
      <w:r w:rsidR="00763276">
        <w:t xml:space="preserve">, </w:t>
      </w:r>
      <w:r>
        <w:t>les broui</w:t>
      </w:r>
      <w:r>
        <w:t>l</w:t>
      </w:r>
      <w:r>
        <w:t>lards froids et sournois</w:t>
      </w:r>
      <w:r w:rsidR="00763276">
        <w:t xml:space="preserve">, </w:t>
      </w:r>
      <w:r>
        <w:t>résorbe la pluie</w:t>
      </w:r>
      <w:r w:rsidR="00763276">
        <w:t xml:space="preserve">, </w:t>
      </w:r>
      <w:r>
        <w:t>expulse l</w:t>
      </w:r>
      <w:r w:rsidR="00763276">
        <w:t>’</w:t>
      </w:r>
      <w:r>
        <w:t>ombre</w:t>
      </w:r>
      <w:r w:rsidR="00763276">
        <w:t>.</w:t>
      </w:r>
    </w:p>
    <w:p w14:paraId="59139832" w14:textId="77777777" w:rsidR="00763276" w:rsidRDefault="00000000">
      <w:r>
        <w:t>Ah</w:t>
      </w:r>
      <w:r w:rsidR="00763276">
        <w:t xml:space="preserve"> ! </w:t>
      </w:r>
      <w:r>
        <w:t>l</w:t>
      </w:r>
      <w:r w:rsidR="00763276">
        <w:t>’</w:t>
      </w:r>
      <w:r>
        <w:t>ombre</w:t>
      </w:r>
      <w:r w:rsidR="00763276">
        <w:t xml:space="preserve">. </w:t>
      </w:r>
      <w:r>
        <w:t>Où qu</w:t>
      </w:r>
      <w:r w:rsidR="00763276">
        <w:t>’</w:t>
      </w:r>
      <w:r>
        <w:t>elle gîte</w:t>
      </w:r>
      <w:r w:rsidR="00763276">
        <w:t xml:space="preserve">, </w:t>
      </w:r>
      <w:r>
        <w:t>il la poursuit</w:t>
      </w:r>
      <w:r w:rsidR="00763276">
        <w:t xml:space="preserve">, </w:t>
      </w:r>
      <w:r>
        <w:t>impitoyabl</w:t>
      </w:r>
      <w:r>
        <w:t>e</w:t>
      </w:r>
      <w:r>
        <w:t>ment</w:t>
      </w:r>
      <w:r w:rsidR="00763276">
        <w:t xml:space="preserve">, </w:t>
      </w:r>
      <w:r>
        <w:t>inlassablement</w:t>
      </w:r>
      <w:r w:rsidR="00763276">
        <w:t xml:space="preserve">. </w:t>
      </w:r>
      <w:r>
        <w:t>Il ne hait rien d</w:t>
      </w:r>
      <w:r w:rsidR="00763276">
        <w:t>’</w:t>
      </w:r>
      <w:r>
        <w:t>autre</w:t>
      </w:r>
      <w:r w:rsidR="00763276">
        <w:t xml:space="preserve">. </w:t>
      </w:r>
      <w:r>
        <w:t>Ses rayons r</w:t>
      </w:r>
      <w:r>
        <w:t>é</w:t>
      </w:r>
      <w:r>
        <w:t>confortent le malade</w:t>
      </w:r>
      <w:r w:rsidR="00763276">
        <w:t xml:space="preserve">. </w:t>
      </w:r>
      <w:r>
        <w:t>Ils gardent pour lui toutes leurs plus ch</w:t>
      </w:r>
      <w:r>
        <w:t>a</w:t>
      </w:r>
      <w:r>
        <w:t>leureuses caresses</w:t>
      </w:r>
      <w:r w:rsidR="00763276">
        <w:t xml:space="preserve">. </w:t>
      </w:r>
      <w:r>
        <w:t>La lumière</w:t>
      </w:r>
      <w:r w:rsidR="00763276">
        <w:t xml:space="preserve">, </w:t>
      </w:r>
      <w:r>
        <w:t>c</w:t>
      </w:r>
      <w:r w:rsidR="00763276">
        <w:t>’</w:t>
      </w:r>
      <w:r>
        <w:t>est la santé</w:t>
      </w:r>
      <w:r w:rsidR="00763276">
        <w:t xml:space="preserve">, </w:t>
      </w:r>
      <w:r>
        <w:t>la joie</w:t>
      </w:r>
      <w:r w:rsidR="00763276">
        <w:t xml:space="preserve"> ! </w:t>
      </w:r>
      <w:r>
        <w:t>Car il est</w:t>
      </w:r>
      <w:r w:rsidR="00763276">
        <w:t xml:space="preserve">, </w:t>
      </w:r>
      <w:r>
        <w:t>le bon jeune vieillard soleil</w:t>
      </w:r>
      <w:r w:rsidR="00763276">
        <w:t xml:space="preserve">, </w:t>
      </w:r>
      <w:r>
        <w:t>la gaieté immense et tranquille des étendues accueillantes à la vie</w:t>
      </w:r>
      <w:r w:rsidR="00763276">
        <w:t>.</w:t>
      </w:r>
    </w:p>
    <w:p w14:paraId="491225E5" w14:textId="77777777" w:rsidR="00763276" w:rsidRDefault="00000000">
      <w:r>
        <w:t>Tout ce que l</w:t>
      </w:r>
      <w:r w:rsidR="00763276">
        <w:t>’</w:t>
      </w:r>
      <w:r>
        <w:t>homme ne peut discipliner ni atteindre</w:t>
      </w:r>
      <w:r w:rsidR="00763276">
        <w:t xml:space="preserve">, </w:t>
      </w:r>
      <w:r>
        <w:t>il l</w:t>
      </w:r>
      <w:r w:rsidR="00763276">
        <w:t>’</w:t>
      </w:r>
      <w:r>
        <w:t>atteint et le discipline</w:t>
      </w:r>
      <w:r w:rsidR="00763276">
        <w:t>.</w:t>
      </w:r>
    </w:p>
    <w:p w14:paraId="59008926" w14:textId="77777777" w:rsidR="00763276" w:rsidRDefault="00000000">
      <w:r>
        <w:t>Pareils à l</w:t>
      </w:r>
      <w:r w:rsidR="00763276">
        <w:t>’</w:t>
      </w:r>
      <w:r>
        <w:t>eau successive d</w:t>
      </w:r>
      <w:r w:rsidR="00763276">
        <w:t>’</w:t>
      </w:r>
      <w:r>
        <w:t>une rivière</w:t>
      </w:r>
      <w:r w:rsidR="00763276">
        <w:t xml:space="preserve">, </w:t>
      </w:r>
      <w:r>
        <w:t>depuis des saisons de pluies et des saisons de pluies</w:t>
      </w:r>
      <w:r w:rsidR="00763276">
        <w:t xml:space="preserve">, </w:t>
      </w:r>
      <w:r>
        <w:t>les hommes succèdent aux hommes</w:t>
      </w:r>
      <w:r w:rsidR="00763276">
        <w:t xml:space="preserve">. </w:t>
      </w:r>
      <w:r>
        <w:t>Ils ont des enfants qui</w:t>
      </w:r>
      <w:r w:rsidR="00763276">
        <w:t xml:space="preserve">, </w:t>
      </w:r>
      <w:r>
        <w:t>eux aussi</w:t>
      </w:r>
      <w:r w:rsidR="00763276">
        <w:t xml:space="preserve">, </w:t>
      </w:r>
      <w:r>
        <w:t>auront des enfants</w:t>
      </w:r>
      <w:r w:rsidR="00763276">
        <w:t xml:space="preserve">, </w:t>
      </w:r>
      <w:r>
        <w:t>plus tard</w:t>
      </w:r>
      <w:r w:rsidR="00763276">
        <w:t>.</w:t>
      </w:r>
    </w:p>
    <w:p w14:paraId="315F013B" w14:textId="77777777" w:rsidR="00763276" w:rsidRDefault="00000000">
      <w:r>
        <w:t>L</w:t>
      </w:r>
      <w:r w:rsidR="00763276">
        <w:t>’</w:t>
      </w:r>
      <w:r>
        <w:t>herbe</w:t>
      </w:r>
      <w:r w:rsidR="00763276">
        <w:t xml:space="preserve">, </w:t>
      </w:r>
      <w:r>
        <w:t>qui mange la terre</w:t>
      </w:r>
      <w:r w:rsidR="00763276">
        <w:t xml:space="preserve">, </w:t>
      </w:r>
      <w:r>
        <w:t>les animaux</w:t>
      </w:r>
      <w:r w:rsidR="00763276">
        <w:t xml:space="preserve">, </w:t>
      </w:r>
      <w:r>
        <w:t>qui mangent l</w:t>
      </w:r>
      <w:r w:rsidR="00763276">
        <w:t>’</w:t>
      </w:r>
      <w:r>
        <w:t>herbe</w:t>
      </w:r>
      <w:r w:rsidR="00763276">
        <w:t xml:space="preserve">, </w:t>
      </w:r>
      <w:r>
        <w:t>l</w:t>
      </w:r>
      <w:r w:rsidR="00763276">
        <w:t>’</w:t>
      </w:r>
      <w:r>
        <w:t>homme</w:t>
      </w:r>
      <w:r w:rsidR="00763276">
        <w:t xml:space="preserve">, </w:t>
      </w:r>
      <w:r>
        <w:t>qui détruit l</w:t>
      </w:r>
      <w:r w:rsidR="00763276">
        <w:t>’</w:t>
      </w:r>
      <w:r>
        <w:t>herbe et les animaux</w:t>
      </w:r>
      <w:r w:rsidR="00763276">
        <w:t xml:space="preserve">, – </w:t>
      </w:r>
      <w:r>
        <w:t>tout meurt</w:t>
      </w:r>
      <w:r w:rsidR="00763276">
        <w:t xml:space="preserve">. </w:t>
      </w:r>
      <w:r>
        <w:t>Où il y avait des cases</w:t>
      </w:r>
      <w:r w:rsidR="00763276">
        <w:t xml:space="preserve">, </w:t>
      </w:r>
      <w:r>
        <w:t>de la fumée</w:t>
      </w:r>
      <w:r w:rsidR="00763276">
        <w:t xml:space="preserve">, </w:t>
      </w:r>
      <w:r>
        <w:t>de la vie</w:t>
      </w:r>
      <w:r w:rsidR="00763276">
        <w:t xml:space="preserve">, – </w:t>
      </w:r>
      <w:r>
        <w:t>tro</w:t>
      </w:r>
      <w:r>
        <w:t>u</w:t>
      </w:r>
      <w:r>
        <w:t>peaux</w:t>
      </w:r>
      <w:r w:rsidR="00763276">
        <w:t xml:space="preserve">, </w:t>
      </w:r>
      <w:r>
        <w:t>plantations et villages</w:t>
      </w:r>
      <w:r w:rsidR="00763276">
        <w:t xml:space="preserve">, – </w:t>
      </w:r>
      <w:r>
        <w:t>la brousse s</w:t>
      </w:r>
      <w:r w:rsidR="00763276">
        <w:t>’</w:t>
      </w:r>
      <w:r>
        <w:t>installe</w:t>
      </w:r>
      <w:r w:rsidR="00763276">
        <w:t xml:space="preserve">, </w:t>
      </w:r>
      <w:r>
        <w:t>qui disp</w:t>
      </w:r>
      <w:r>
        <w:t>a</w:t>
      </w:r>
      <w:r>
        <w:t>raîtra elle-même quelque jour</w:t>
      </w:r>
      <w:r w:rsidR="00763276">
        <w:t xml:space="preserve">. </w:t>
      </w:r>
      <w:r>
        <w:t>Les rivières se tariront</w:t>
      </w:r>
      <w:r w:rsidR="00763276">
        <w:t xml:space="preserve">. </w:t>
      </w:r>
      <w:r>
        <w:t>Et c</w:t>
      </w:r>
      <w:r w:rsidR="00763276">
        <w:t>’</w:t>
      </w:r>
      <w:r>
        <w:t>est vainement que les hommes veulent croire qu</w:t>
      </w:r>
      <w:r w:rsidR="00763276">
        <w:t>’</w:t>
      </w:r>
      <w:r>
        <w:t xml:space="preserve">ils se </w:t>
      </w:r>
      <w:r>
        <w:lastRenderedPageBreak/>
        <w:t>survivront dans les fils de leurs fils</w:t>
      </w:r>
      <w:r w:rsidR="00763276">
        <w:t xml:space="preserve">. </w:t>
      </w:r>
      <w:r>
        <w:t>Les plus anciennes familles s</w:t>
      </w:r>
      <w:r w:rsidR="00763276">
        <w:t>’</w:t>
      </w:r>
      <w:r>
        <w:t>éteindront</w:t>
      </w:r>
      <w:r w:rsidR="00763276">
        <w:t xml:space="preserve">, </w:t>
      </w:r>
      <w:r>
        <w:t>comme un brasier sous la pluie</w:t>
      </w:r>
      <w:r w:rsidR="00763276">
        <w:t>.</w:t>
      </w:r>
    </w:p>
    <w:p w14:paraId="5100A030" w14:textId="77777777" w:rsidR="00763276" w:rsidRDefault="00000000">
      <w:r>
        <w:t>Cependant</w:t>
      </w:r>
      <w:r w:rsidR="00763276">
        <w:t>, « </w:t>
      </w:r>
      <w:r>
        <w:t>Lolo</w:t>
      </w:r>
      <w:r w:rsidR="00763276">
        <w:t xml:space="preserve"> », </w:t>
      </w:r>
      <w:r>
        <w:t>le bon vieillard</w:t>
      </w:r>
      <w:r w:rsidR="00763276">
        <w:t xml:space="preserve">, – </w:t>
      </w:r>
      <w:r>
        <w:t>qui ne redoute qu</w:t>
      </w:r>
      <w:r w:rsidR="00763276">
        <w:t>’</w:t>
      </w:r>
      <w:proofErr w:type="spellStart"/>
      <w:r>
        <w:t>Ipeu</w:t>
      </w:r>
      <w:proofErr w:type="spellEnd"/>
      <w:r w:rsidR="00763276">
        <w:t xml:space="preserve">, </w:t>
      </w:r>
      <w:r>
        <w:t>la lune</w:t>
      </w:r>
      <w:r w:rsidR="00763276">
        <w:t xml:space="preserve">, </w:t>
      </w:r>
      <w:r>
        <w:t>puisque</w:t>
      </w:r>
      <w:r w:rsidR="00763276">
        <w:t xml:space="preserve">, </w:t>
      </w:r>
      <w:r>
        <w:t>venu le soir</w:t>
      </w:r>
      <w:r w:rsidR="00763276">
        <w:t xml:space="preserve">, </w:t>
      </w:r>
      <w:r>
        <w:t>il la fuit</w:t>
      </w:r>
      <w:r w:rsidR="00763276">
        <w:t xml:space="preserve">, – </w:t>
      </w:r>
      <w:r>
        <w:t xml:space="preserve">le vieux </w:t>
      </w:r>
      <w:r w:rsidR="00763276">
        <w:t>« </w:t>
      </w:r>
      <w:r>
        <w:t>Lolo</w:t>
      </w:r>
      <w:r w:rsidR="00763276">
        <w:t xml:space="preserve"> », </w:t>
      </w:r>
      <w:r>
        <w:t>toujours jeune</w:t>
      </w:r>
      <w:r w:rsidR="00763276">
        <w:t xml:space="preserve">, </w:t>
      </w:r>
      <w:r>
        <w:t>le bon soleil</w:t>
      </w:r>
      <w:r w:rsidR="00763276">
        <w:t xml:space="preserve">, </w:t>
      </w:r>
      <w:r>
        <w:t>le clair soleil</w:t>
      </w:r>
      <w:r w:rsidR="00763276">
        <w:t xml:space="preserve">, </w:t>
      </w:r>
      <w:r>
        <w:t>comme autr</w:t>
      </w:r>
      <w:r>
        <w:t>e</w:t>
      </w:r>
      <w:r>
        <w:t>fois</w:t>
      </w:r>
      <w:r w:rsidR="00763276">
        <w:t xml:space="preserve">, </w:t>
      </w:r>
      <w:r>
        <w:t>comme aujourd</w:t>
      </w:r>
      <w:r w:rsidR="00763276">
        <w:t>’</w:t>
      </w:r>
      <w:r>
        <w:t>hui</w:t>
      </w:r>
      <w:r w:rsidR="00763276">
        <w:t xml:space="preserve">, </w:t>
      </w:r>
      <w:r>
        <w:t>comme demain</w:t>
      </w:r>
      <w:r w:rsidR="00763276">
        <w:t xml:space="preserve">, </w:t>
      </w:r>
      <w:proofErr w:type="spellStart"/>
      <w:r>
        <w:t>mokoundji</w:t>
      </w:r>
      <w:proofErr w:type="spellEnd"/>
      <w:r>
        <w:t xml:space="preserve"> des dieux du ciel et de la terre</w:t>
      </w:r>
      <w:r w:rsidR="00763276">
        <w:t xml:space="preserve">, </w:t>
      </w:r>
      <w:r>
        <w:t>sur les mondes disparus luira éte</w:t>
      </w:r>
      <w:r>
        <w:t>r</w:t>
      </w:r>
      <w:r>
        <w:t>nell</w:t>
      </w:r>
      <w:r>
        <w:t>e</w:t>
      </w:r>
      <w:r>
        <w:t>ment</w:t>
      </w:r>
      <w:r w:rsidR="00763276">
        <w:t>…</w:t>
      </w:r>
    </w:p>
    <w:p w14:paraId="60DC44F4" w14:textId="24BF111F" w:rsidR="00000000" w:rsidRDefault="00000000"/>
    <w:p w14:paraId="5A151AAC" w14:textId="77777777" w:rsidR="00763276" w:rsidRDefault="00000000">
      <w:r>
        <w:t>Couché à plat-ventre sur l</w:t>
      </w:r>
      <w:r w:rsidR="00763276">
        <w:t>’</w:t>
      </w:r>
      <w:r>
        <w:t xml:space="preserve">une des plus hautes roches de </w:t>
      </w:r>
      <w:proofErr w:type="spellStart"/>
      <w:r>
        <w:t>kaga</w:t>
      </w:r>
      <w:proofErr w:type="spellEnd"/>
      <w:r>
        <w:t xml:space="preserve"> </w:t>
      </w:r>
      <w:proofErr w:type="spellStart"/>
      <w:r>
        <w:t>Kosségamba</w:t>
      </w:r>
      <w:proofErr w:type="spellEnd"/>
      <w:r w:rsidR="00763276">
        <w:t xml:space="preserve">, </w:t>
      </w:r>
      <w:proofErr w:type="spellStart"/>
      <w:r>
        <w:t>Bissibingui</w:t>
      </w:r>
      <w:proofErr w:type="spellEnd"/>
      <w:r>
        <w:t xml:space="preserve"> attendait</w:t>
      </w:r>
      <w:r w:rsidR="00763276">
        <w:t>.</w:t>
      </w:r>
    </w:p>
    <w:p w14:paraId="69798240" w14:textId="77777777" w:rsidR="00763276" w:rsidRDefault="00000000">
      <w:r>
        <w:t>Parfois</w:t>
      </w:r>
      <w:r w:rsidR="00763276">
        <w:t xml:space="preserve">, </w:t>
      </w:r>
      <w:r>
        <w:t>de même qu</w:t>
      </w:r>
      <w:r w:rsidR="00763276">
        <w:t>’</w:t>
      </w:r>
      <w:r>
        <w:t xml:space="preserve">un </w:t>
      </w:r>
      <w:r w:rsidR="00763276">
        <w:t>« </w:t>
      </w:r>
      <w:proofErr w:type="spellStart"/>
      <w:r>
        <w:t>kokorro</w:t>
      </w:r>
      <w:proofErr w:type="spellEnd"/>
      <w:r w:rsidR="00763276">
        <w:t> »</w:t>
      </w:r>
      <w:r>
        <w:t xml:space="preserve"> lové à une branche d</w:t>
      </w:r>
      <w:r w:rsidR="00763276">
        <w:t>’</w:t>
      </w:r>
      <w:r>
        <w:t>arbre ouvre sa gueule aux crochets venimeux</w:t>
      </w:r>
      <w:r w:rsidR="00763276">
        <w:t xml:space="preserve">, </w:t>
      </w:r>
      <w:r>
        <w:t>comme s</w:t>
      </w:r>
      <w:r w:rsidR="00763276">
        <w:t>’</w:t>
      </w:r>
      <w:r>
        <w:t>il vo</w:t>
      </w:r>
      <w:r>
        <w:t>u</w:t>
      </w:r>
      <w:r>
        <w:t>lait mordre ou avaler le soleil</w:t>
      </w:r>
      <w:r w:rsidR="00763276">
        <w:t xml:space="preserve">, </w:t>
      </w:r>
      <w:r>
        <w:t>parfois il bâillait</w:t>
      </w:r>
      <w:r w:rsidR="00763276">
        <w:t xml:space="preserve">, </w:t>
      </w:r>
      <w:r>
        <w:t>changeait de place et reprenait son immobilité</w:t>
      </w:r>
      <w:r w:rsidR="00763276">
        <w:t>.</w:t>
      </w:r>
    </w:p>
    <w:p w14:paraId="50579E3A" w14:textId="77777777" w:rsidR="00763276" w:rsidRDefault="00000000">
      <w:r>
        <w:t>Ce petit</w:t>
      </w:r>
      <w:r w:rsidR="00763276">
        <w:t xml:space="preserve">, </w:t>
      </w:r>
      <w:r>
        <w:t>ce tout petit espace jaune</w:t>
      </w:r>
      <w:r w:rsidR="00763276">
        <w:t xml:space="preserve">, </w:t>
      </w:r>
      <w:r>
        <w:t>nu et resplendissant</w:t>
      </w:r>
      <w:r w:rsidR="00763276">
        <w:t xml:space="preserve">, </w:t>
      </w:r>
      <w:r>
        <w:t>là-bas</w:t>
      </w:r>
      <w:r w:rsidR="00763276">
        <w:t xml:space="preserve">, </w:t>
      </w:r>
      <w:r>
        <w:t>c</w:t>
      </w:r>
      <w:r w:rsidR="00763276">
        <w:t>’</w:t>
      </w:r>
      <w:r>
        <w:t>était le Poste de la Bamba</w:t>
      </w:r>
      <w:r w:rsidR="00763276">
        <w:t xml:space="preserve">, </w:t>
      </w:r>
      <w:r>
        <w:t>c</w:t>
      </w:r>
      <w:r w:rsidR="00763276">
        <w:t>’</w:t>
      </w:r>
      <w:r>
        <w:t>était Grimari</w:t>
      </w:r>
      <w:r w:rsidR="00763276">
        <w:t>.</w:t>
      </w:r>
    </w:p>
    <w:p w14:paraId="4A09F6AA" w14:textId="77777777" w:rsidR="00763276" w:rsidRDefault="00000000">
      <w:r>
        <w:t>De cette toute petite case</w:t>
      </w:r>
      <w:r w:rsidR="00763276">
        <w:t xml:space="preserve">, </w:t>
      </w:r>
      <w:r>
        <w:t>élevée presque à l</w:t>
      </w:r>
      <w:r w:rsidR="00763276">
        <w:t>’</w:t>
      </w:r>
      <w:r>
        <w:t>extrémité de ce tout petit espace resplendissant</w:t>
      </w:r>
      <w:r w:rsidR="00763276">
        <w:t xml:space="preserve">, </w:t>
      </w:r>
      <w:r>
        <w:t>nu et jaune</w:t>
      </w:r>
      <w:r w:rsidR="00763276">
        <w:t xml:space="preserve">, </w:t>
      </w:r>
      <w:r>
        <w:t>partaient les o</w:t>
      </w:r>
      <w:r>
        <w:t>r</w:t>
      </w:r>
      <w:r>
        <w:t>dres auxquels n</w:t>
      </w:r>
      <w:r w:rsidR="00763276">
        <w:t>’</w:t>
      </w:r>
      <w:r>
        <w:t>avaient</w:t>
      </w:r>
      <w:r w:rsidR="00763276">
        <w:t xml:space="preserve">, </w:t>
      </w:r>
      <w:r>
        <w:t>si étranges qu</w:t>
      </w:r>
      <w:r w:rsidR="00763276">
        <w:t>’</w:t>
      </w:r>
      <w:r>
        <w:t>ils fussent</w:t>
      </w:r>
      <w:r w:rsidR="00763276">
        <w:t xml:space="preserve">, </w:t>
      </w:r>
      <w:r>
        <w:t>qu</w:t>
      </w:r>
      <w:r w:rsidR="00763276">
        <w:t>’</w:t>
      </w:r>
      <w:r>
        <w:t>à se so</w:t>
      </w:r>
      <w:r>
        <w:t>u</w:t>
      </w:r>
      <w:r>
        <w:t>mettre les m</w:t>
      </w:r>
      <w:r w:rsidR="00763276">
        <w:t>’</w:t>
      </w:r>
      <w:r>
        <w:t>bis</w:t>
      </w:r>
      <w:r w:rsidR="00763276">
        <w:t xml:space="preserve">, </w:t>
      </w:r>
      <w:r>
        <w:t xml:space="preserve">les </w:t>
      </w:r>
      <w:proofErr w:type="spellStart"/>
      <w:r>
        <w:t>dacpas</w:t>
      </w:r>
      <w:proofErr w:type="spellEnd"/>
      <w:r w:rsidR="00763276">
        <w:t xml:space="preserve">, </w:t>
      </w:r>
      <w:r>
        <w:t xml:space="preserve">les </w:t>
      </w:r>
      <w:proofErr w:type="spellStart"/>
      <w:r>
        <w:t>mandjias</w:t>
      </w:r>
      <w:proofErr w:type="spellEnd"/>
      <w:r>
        <w:t xml:space="preserve"> et les </w:t>
      </w:r>
      <w:proofErr w:type="spellStart"/>
      <w:r>
        <w:t>langbassis</w:t>
      </w:r>
      <w:proofErr w:type="spellEnd"/>
      <w:r w:rsidR="00763276">
        <w:t>.</w:t>
      </w:r>
    </w:p>
    <w:p w14:paraId="2C6AE7EE" w14:textId="77777777" w:rsidR="00763276" w:rsidRDefault="00000000">
      <w:r>
        <w:t>À la haie sombre des arbres</w:t>
      </w:r>
      <w:r w:rsidR="00763276">
        <w:t xml:space="preserve">, </w:t>
      </w:r>
      <w:r>
        <w:t>ses yeux suivirent les méa</w:t>
      </w:r>
      <w:r>
        <w:t>n</w:t>
      </w:r>
      <w:r>
        <w:t>dres de la Bamba</w:t>
      </w:r>
      <w:r w:rsidR="00763276">
        <w:t xml:space="preserve">, </w:t>
      </w:r>
      <w:r>
        <w:t>qui sinuait</w:t>
      </w:r>
      <w:r w:rsidR="00763276">
        <w:t xml:space="preserve">, </w:t>
      </w:r>
      <w:r>
        <w:t>lentement élargie</w:t>
      </w:r>
      <w:r w:rsidR="00763276">
        <w:t xml:space="preserve">, </w:t>
      </w:r>
      <w:r>
        <w:t xml:space="preserve">à travers les </w:t>
      </w:r>
      <w:proofErr w:type="spellStart"/>
      <w:r>
        <w:t>kagas</w:t>
      </w:r>
      <w:proofErr w:type="spellEnd"/>
      <w:r>
        <w:t xml:space="preserve"> dépouillés</w:t>
      </w:r>
      <w:r w:rsidR="00763276">
        <w:t>.</w:t>
      </w:r>
    </w:p>
    <w:p w14:paraId="54A83032" w14:textId="77777777" w:rsidR="00763276" w:rsidRDefault="00000000">
      <w:r>
        <w:t>L</w:t>
      </w:r>
      <w:r w:rsidR="00763276">
        <w:t>’</w:t>
      </w:r>
      <w:r>
        <w:t>on marche</w:t>
      </w:r>
      <w:r w:rsidR="00763276">
        <w:t xml:space="preserve">. </w:t>
      </w:r>
      <w:r>
        <w:t>Le bruit que l</w:t>
      </w:r>
      <w:r w:rsidR="00763276">
        <w:t>’</w:t>
      </w:r>
      <w:r>
        <w:t>on fait effraie les cibissis</w:t>
      </w:r>
      <w:r w:rsidR="00763276">
        <w:t xml:space="preserve">, </w:t>
      </w:r>
      <w:r>
        <w:t>an</w:t>
      </w:r>
      <w:r>
        <w:t>i</w:t>
      </w:r>
      <w:r>
        <w:t>maux qui tiennent à la fois du lapin et du rat</w:t>
      </w:r>
      <w:r w:rsidR="00763276">
        <w:t xml:space="preserve">. </w:t>
      </w:r>
      <w:r>
        <w:t>L</w:t>
      </w:r>
      <w:r w:rsidR="00763276">
        <w:t>’</w:t>
      </w:r>
      <w:r>
        <w:t>on butte contre des cailloux</w:t>
      </w:r>
      <w:r w:rsidR="00763276">
        <w:t xml:space="preserve">. </w:t>
      </w:r>
      <w:r>
        <w:t>On soulève de la poussière</w:t>
      </w:r>
      <w:r w:rsidR="00763276">
        <w:t xml:space="preserve">. </w:t>
      </w:r>
      <w:r>
        <w:t>L</w:t>
      </w:r>
      <w:r w:rsidR="00763276">
        <w:t>’</w:t>
      </w:r>
      <w:r>
        <w:t>on marche</w:t>
      </w:r>
      <w:r w:rsidR="00763276">
        <w:t xml:space="preserve">, </w:t>
      </w:r>
      <w:r>
        <w:t>la lance à l</w:t>
      </w:r>
      <w:r w:rsidR="00763276">
        <w:t>’</w:t>
      </w:r>
      <w:r>
        <w:t>épaule</w:t>
      </w:r>
      <w:r w:rsidR="00763276">
        <w:t xml:space="preserve">, </w:t>
      </w:r>
      <w:r>
        <w:t>en grognant des chansons</w:t>
      </w:r>
      <w:r w:rsidR="00763276">
        <w:t>.</w:t>
      </w:r>
    </w:p>
    <w:p w14:paraId="6B96CDAB" w14:textId="77777777" w:rsidR="00763276" w:rsidRDefault="00000000">
      <w:r>
        <w:lastRenderedPageBreak/>
        <w:t xml:space="preserve">Une </w:t>
      </w:r>
      <w:proofErr w:type="spellStart"/>
      <w:r>
        <w:t>dévallation</w:t>
      </w:r>
      <w:proofErr w:type="spellEnd"/>
      <w:r w:rsidR="00763276">
        <w:t xml:space="preserve">. </w:t>
      </w:r>
      <w:r>
        <w:t>C</w:t>
      </w:r>
      <w:r w:rsidR="00763276">
        <w:t>’</w:t>
      </w:r>
      <w:r>
        <w:t xml:space="preserve">est la </w:t>
      </w:r>
      <w:proofErr w:type="spellStart"/>
      <w:r>
        <w:t>Déla</w:t>
      </w:r>
      <w:proofErr w:type="spellEnd"/>
      <w:r>
        <w:t xml:space="preserve"> qui conflue avec la Bamba</w:t>
      </w:r>
      <w:r w:rsidR="00763276">
        <w:t xml:space="preserve">. </w:t>
      </w:r>
      <w:r>
        <w:t>Peu importe</w:t>
      </w:r>
      <w:r w:rsidR="00763276">
        <w:t xml:space="preserve">. </w:t>
      </w:r>
      <w:r>
        <w:t>Allons plus loin</w:t>
      </w:r>
      <w:r w:rsidR="00763276">
        <w:t>.</w:t>
      </w:r>
    </w:p>
    <w:p w14:paraId="741A687C" w14:textId="77777777" w:rsidR="00763276" w:rsidRDefault="00000000">
      <w:r>
        <w:t>L</w:t>
      </w:r>
      <w:r w:rsidR="00763276">
        <w:t>’</w:t>
      </w:r>
      <w:r>
        <w:t>on marche et l</w:t>
      </w:r>
      <w:r w:rsidR="00763276">
        <w:t>’</w:t>
      </w:r>
      <w:r>
        <w:t>on marche encore</w:t>
      </w:r>
      <w:r w:rsidR="00763276">
        <w:t xml:space="preserve">. </w:t>
      </w:r>
      <w:r>
        <w:t xml:space="preserve">On a perdu de vue le </w:t>
      </w:r>
      <w:proofErr w:type="spellStart"/>
      <w:r>
        <w:t>Kosségamba</w:t>
      </w:r>
      <w:proofErr w:type="spellEnd"/>
      <w:r w:rsidR="00763276">
        <w:t xml:space="preserve">, </w:t>
      </w:r>
      <w:r>
        <w:t xml:space="preserve">on a dépassé le village de </w:t>
      </w:r>
      <w:proofErr w:type="spellStart"/>
      <w:r>
        <w:t>Yabada</w:t>
      </w:r>
      <w:proofErr w:type="spellEnd"/>
      <w:r>
        <w:t xml:space="preserve"> et les hauteurs du </w:t>
      </w:r>
      <w:proofErr w:type="spellStart"/>
      <w:r>
        <w:t>kaga</w:t>
      </w:r>
      <w:proofErr w:type="spellEnd"/>
      <w:r>
        <w:t xml:space="preserve"> Makala</w:t>
      </w:r>
      <w:r w:rsidR="00763276">
        <w:t>.</w:t>
      </w:r>
    </w:p>
    <w:p w14:paraId="63EC60AF" w14:textId="77777777" w:rsidR="00763276" w:rsidRDefault="00000000">
      <w:r>
        <w:t>Peu de vallonnements</w:t>
      </w:r>
      <w:r w:rsidR="00763276">
        <w:t xml:space="preserve">, </w:t>
      </w:r>
      <w:r>
        <w:t>mais partout des cases</w:t>
      </w:r>
      <w:r w:rsidR="00763276">
        <w:t xml:space="preserve">. </w:t>
      </w:r>
      <w:r>
        <w:t>C</w:t>
      </w:r>
      <w:r w:rsidR="00763276">
        <w:t>’</w:t>
      </w:r>
      <w:r>
        <w:t xml:space="preserve">est la terre des </w:t>
      </w:r>
      <w:proofErr w:type="spellStart"/>
      <w:r>
        <w:t>langbassis</w:t>
      </w:r>
      <w:proofErr w:type="spellEnd"/>
      <w:r w:rsidR="00763276">
        <w:t xml:space="preserve"> ; </w:t>
      </w:r>
      <w:r>
        <w:t>ce sont les villages de Lissa</w:t>
      </w:r>
      <w:r w:rsidR="00763276">
        <w:t>.</w:t>
      </w:r>
    </w:p>
    <w:p w14:paraId="5F697AB8" w14:textId="77777777" w:rsidR="00763276" w:rsidRDefault="00000000">
      <w:r>
        <w:t>Partout des plantations</w:t>
      </w:r>
      <w:r w:rsidR="00763276">
        <w:t xml:space="preserve">. </w:t>
      </w:r>
      <w:r>
        <w:t>Partout des plaines</w:t>
      </w:r>
      <w:r w:rsidR="00763276">
        <w:t xml:space="preserve">, </w:t>
      </w:r>
      <w:r>
        <w:t>des plaines</w:t>
      </w:r>
      <w:r w:rsidR="00763276">
        <w:t xml:space="preserve">, </w:t>
      </w:r>
      <w:r>
        <w:t>des plaines et</w:t>
      </w:r>
      <w:r w:rsidR="00763276">
        <w:t xml:space="preserve">, </w:t>
      </w:r>
      <w:r>
        <w:t>au bout de ces plaines</w:t>
      </w:r>
      <w:r w:rsidR="00763276">
        <w:t xml:space="preserve">, </w:t>
      </w:r>
      <w:r>
        <w:t xml:space="preserve">la </w:t>
      </w:r>
      <w:proofErr w:type="spellStart"/>
      <w:r>
        <w:t>Déka</w:t>
      </w:r>
      <w:proofErr w:type="spellEnd"/>
      <w:r w:rsidR="00763276">
        <w:t xml:space="preserve">, </w:t>
      </w:r>
      <w:r>
        <w:t xml:space="preserve">qui se jette dans la </w:t>
      </w:r>
      <w:proofErr w:type="spellStart"/>
      <w:r>
        <w:t>Kandjia</w:t>
      </w:r>
      <w:proofErr w:type="spellEnd"/>
      <w:r w:rsidR="00763276">
        <w:t xml:space="preserve">, </w:t>
      </w:r>
      <w:r>
        <w:t>car</w:t>
      </w:r>
      <w:r w:rsidR="00763276">
        <w:t xml:space="preserve">, </w:t>
      </w:r>
      <w:proofErr w:type="spellStart"/>
      <w:r>
        <w:t>entre temps</w:t>
      </w:r>
      <w:proofErr w:type="spellEnd"/>
      <w:r w:rsidR="00763276">
        <w:t xml:space="preserve">, </w:t>
      </w:r>
      <w:r>
        <w:t>la Bamba s</w:t>
      </w:r>
      <w:r w:rsidR="00763276">
        <w:t>’</w:t>
      </w:r>
      <w:r>
        <w:t xml:space="preserve">est changée en </w:t>
      </w:r>
      <w:proofErr w:type="spellStart"/>
      <w:r>
        <w:t>Kandjia</w:t>
      </w:r>
      <w:proofErr w:type="spellEnd"/>
      <w:r w:rsidR="00763276">
        <w:t xml:space="preserve">. </w:t>
      </w:r>
      <w:r>
        <w:t>N</w:t>
      </w:r>
      <w:r w:rsidR="00763276">
        <w:t>’</w:t>
      </w:r>
      <w:proofErr w:type="spellStart"/>
      <w:r>
        <w:t>Gakoura</w:t>
      </w:r>
      <w:proofErr w:type="spellEnd"/>
      <w:r>
        <w:t xml:space="preserve"> sait après comment</w:t>
      </w:r>
      <w:r w:rsidR="00763276">
        <w:t> !</w:t>
      </w:r>
    </w:p>
    <w:p w14:paraId="47E94F6F" w14:textId="77777777" w:rsidR="00763276" w:rsidRDefault="00000000">
      <w:r>
        <w:t>Après</w:t>
      </w:r>
      <w:r w:rsidR="00763276">
        <w:t xml:space="preserve">, </w:t>
      </w:r>
      <w:r>
        <w:t>venaient d</w:t>
      </w:r>
      <w:r w:rsidR="00763276">
        <w:t>’</w:t>
      </w:r>
      <w:r>
        <w:t>autres tribus</w:t>
      </w:r>
      <w:r w:rsidR="00763276">
        <w:t xml:space="preserve">, </w:t>
      </w:r>
      <w:r>
        <w:t>qu</w:t>
      </w:r>
      <w:r w:rsidR="00763276">
        <w:t>’</w:t>
      </w:r>
      <w:r>
        <w:t>il ne connaissait guère</w:t>
      </w:r>
      <w:r w:rsidR="00763276">
        <w:t xml:space="preserve">. </w:t>
      </w:r>
      <w:r>
        <w:t>Après</w:t>
      </w:r>
      <w:r w:rsidR="00763276">
        <w:t xml:space="preserve">, </w:t>
      </w:r>
      <w:r>
        <w:t>c</w:t>
      </w:r>
      <w:r w:rsidR="00763276">
        <w:t>’</w:t>
      </w:r>
      <w:r>
        <w:t xml:space="preserve">était le </w:t>
      </w:r>
      <w:proofErr w:type="spellStart"/>
      <w:r>
        <w:t>Nioubangui</w:t>
      </w:r>
      <w:proofErr w:type="spellEnd"/>
      <w:r w:rsidR="00763276">
        <w:t xml:space="preserve">, </w:t>
      </w:r>
      <w:r>
        <w:t>la grande rivière</w:t>
      </w:r>
      <w:r w:rsidR="00763276">
        <w:t xml:space="preserve">, </w:t>
      </w:r>
      <w:r>
        <w:t>mère de toutes les rivières</w:t>
      </w:r>
      <w:r w:rsidR="00763276">
        <w:t xml:space="preserve">, </w:t>
      </w:r>
      <w:r>
        <w:t xml:space="preserve">le </w:t>
      </w:r>
      <w:proofErr w:type="spellStart"/>
      <w:r>
        <w:t>Nioubangui</w:t>
      </w:r>
      <w:proofErr w:type="spellEnd"/>
      <w:r>
        <w:t xml:space="preserve"> où</w:t>
      </w:r>
      <w:r w:rsidR="00763276">
        <w:t xml:space="preserve">, </w:t>
      </w:r>
      <w:r>
        <w:t>à la saison des hautes eaux</w:t>
      </w:r>
      <w:r w:rsidR="00763276">
        <w:t xml:space="preserve">, </w:t>
      </w:r>
      <w:r>
        <w:t>les blancs dirigent sur Mobaye des pirogues géantes</w:t>
      </w:r>
      <w:r w:rsidR="00763276">
        <w:t xml:space="preserve">, </w:t>
      </w:r>
      <w:r>
        <w:t>qui marchent sans rames</w:t>
      </w:r>
      <w:r w:rsidR="00763276">
        <w:t xml:space="preserve">, </w:t>
      </w:r>
      <w:r>
        <w:t>en crachant de la fumée par le tuyau d</w:t>
      </w:r>
      <w:r w:rsidR="00763276">
        <w:t>’</w:t>
      </w:r>
      <w:r>
        <w:t>une espèce de grosse pipe</w:t>
      </w:r>
      <w:r w:rsidR="00763276">
        <w:t>.</w:t>
      </w:r>
    </w:p>
    <w:p w14:paraId="7E7C0FDA" w14:textId="77777777" w:rsidR="00763276" w:rsidRDefault="00000000">
      <w:r>
        <w:t>Il avait visité toutes ces régions</w:t>
      </w:r>
      <w:r w:rsidR="00763276">
        <w:t xml:space="preserve">. </w:t>
      </w:r>
      <w:r>
        <w:t>Toutes étaient riches en bœufs sauvages</w:t>
      </w:r>
      <w:r w:rsidR="00763276">
        <w:t xml:space="preserve">, </w:t>
      </w:r>
      <w:r>
        <w:t>donc intéressantes</w:t>
      </w:r>
      <w:r w:rsidR="00763276">
        <w:t xml:space="preserve">, </w:t>
      </w:r>
      <w:r>
        <w:t>au point de vue chasse</w:t>
      </w:r>
      <w:r w:rsidR="00763276">
        <w:t>.</w:t>
      </w:r>
    </w:p>
    <w:p w14:paraId="5B8FA9C8" w14:textId="77777777" w:rsidR="00763276" w:rsidRDefault="00000000">
      <w:r>
        <w:t xml:space="preserve">Mais il valait mieux laisser les </w:t>
      </w:r>
      <w:proofErr w:type="spellStart"/>
      <w:r>
        <w:t>gogouas</w:t>
      </w:r>
      <w:proofErr w:type="spellEnd"/>
      <w:r>
        <w:t xml:space="preserve"> où ils étaient que d</w:t>
      </w:r>
      <w:r w:rsidR="00763276">
        <w:t>’</w:t>
      </w:r>
      <w:r>
        <w:t>avoir</w:t>
      </w:r>
      <w:r w:rsidR="00763276">
        <w:t xml:space="preserve">, </w:t>
      </w:r>
      <w:r>
        <w:t>pour eux</w:t>
      </w:r>
      <w:r w:rsidR="00763276">
        <w:t xml:space="preserve">, </w:t>
      </w:r>
      <w:r>
        <w:t xml:space="preserve">affaire avec un </w:t>
      </w:r>
      <w:proofErr w:type="spellStart"/>
      <w:r>
        <w:t>dacpa</w:t>
      </w:r>
      <w:proofErr w:type="spellEnd"/>
      <w:r w:rsidR="00763276">
        <w:t xml:space="preserve">, </w:t>
      </w:r>
      <w:r>
        <w:t>le plus vil parmi les hommes</w:t>
      </w:r>
      <w:r w:rsidR="00763276">
        <w:t xml:space="preserve">, </w:t>
      </w:r>
      <w:r>
        <w:t>et le plus traître</w:t>
      </w:r>
      <w:r w:rsidR="00763276">
        <w:t xml:space="preserve">, – </w:t>
      </w:r>
      <w:r>
        <w:t>les blancs exceptés</w:t>
      </w:r>
      <w:r w:rsidR="00763276">
        <w:t>…</w:t>
      </w:r>
    </w:p>
    <w:p w14:paraId="234C0F1D" w14:textId="78792BBB" w:rsidR="00000000" w:rsidRDefault="00000000"/>
    <w:p w14:paraId="5FB59172" w14:textId="77777777" w:rsidR="00763276" w:rsidRDefault="00000000">
      <w:r>
        <w:t>De la brousse comme morte montait un ennui illimité</w:t>
      </w:r>
      <w:r w:rsidR="00763276">
        <w:t xml:space="preserve">. </w:t>
      </w:r>
      <w:r>
        <w:t>La chaleur tombait sur elle</w:t>
      </w:r>
      <w:r w:rsidR="00763276">
        <w:t xml:space="preserve">, </w:t>
      </w:r>
      <w:r>
        <w:t xml:space="preserve">pareille au minerai en fusion dans le </w:t>
      </w:r>
      <w:r w:rsidR="00763276">
        <w:t>« </w:t>
      </w:r>
      <w:proofErr w:type="spellStart"/>
      <w:r>
        <w:t>bapana</w:t>
      </w:r>
      <w:proofErr w:type="spellEnd"/>
      <w:r w:rsidR="00763276">
        <w:t> »</w:t>
      </w:r>
      <w:r>
        <w:t xml:space="preserve"> d</w:t>
      </w:r>
      <w:r w:rsidR="00763276">
        <w:t>’</w:t>
      </w:r>
      <w:r>
        <w:t>un forgeron</w:t>
      </w:r>
      <w:r w:rsidR="00763276">
        <w:t>.</w:t>
      </w:r>
    </w:p>
    <w:p w14:paraId="482BAE5A" w14:textId="77777777" w:rsidR="00763276" w:rsidRDefault="00000000">
      <w:r>
        <w:t>Un fusil à piston tonna au plus noir de ces fumées</w:t>
      </w:r>
      <w:r w:rsidR="00763276">
        <w:t xml:space="preserve">, </w:t>
      </w:r>
      <w:r>
        <w:t>que couronnait le vol des charognards</w:t>
      </w:r>
      <w:r w:rsidR="00763276">
        <w:t>.</w:t>
      </w:r>
    </w:p>
    <w:p w14:paraId="19A26526" w14:textId="77777777" w:rsidR="00763276" w:rsidRDefault="00000000">
      <w:r>
        <w:lastRenderedPageBreak/>
        <w:t>Depuis deux lunes</w:t>
      </w:r>
      <w:r w:rsidR="00763276">
        <w:t xml:space="preserve">, </w:t>
      </w:r>
      <w:r>
        <w:t>en effet</w:t>
      </w:r>
      <w:r w:rsidR="00763276">
        <w:t xml:space="preserve">, </w:t>
      </w:r>
      <w:r>
        <w:t>du lever à la chute du jour</w:t>
      </w:r>
      <w:r w:rsidR="00763276">
        <w:t xml:space="preserve">, </w:t>
      </w:r>
      <w:r>
        <w:t>on brûlait les herbes</w:t>
      </w:r>
      <w:r w:rsidR="00763276">
        <w:t xml:space="preserve">. </w:t>
      </w:r>
      <w:r>
        <w:t>Depuis deux lunes</w:t>
      </w:r>
      <w:r w:rsidR="00763276">
        <w:t xml:space="preserve">, </w:t>
      </w:r>
      <w:r>
        <w:t>les ténèbres s</w:t>
      </w:r>
      <w:r w:rsidR="00763276">
        <w:t>’</w:t>
      </w:r>
      <w:r>
        <w:t>éclairaient du flamboiement des incendies</w:t>
      </w:r>
      <w:r w:rsidR="00763276">
        <w:t xml:space="preserve">. </w:t>
      </w:r>
      <w:r>
        <w:t>Et la brise</w:t>
      </w:r>
      <w:r w:rsidR="00763276">
        <w:t xml:space="preserve">, </w:t>
      </w:r>
      <w:r>
        <w:t>en magnifiant le jet des flammes</w:t>
      </w:r>
      <w:r w:rsidR="00763276">
        <w:t xml:space="preserve">, </w:t>
      </w:r>
      <w:r>
        <w:t>apportait l</w:t>
      </w:r>
      <w:r w:rsidR="00763276">
        <w:t>’</w:t>
      </w:r>
      <w:r>
        <w:t>écho de leurs crépitements secs</w:t>
      </w:r>
      <w:r w:rsidR="00763276">
        <w:t>.</w:t>
      </w:r>
    </w:p>
    <w:p w14:paraId="0E717BD4" w14:textId="77777777" w:rsidR="00763276" w:rsidRDefault="00000000">
      <w:proofErr w:type="spellStart"/>
      <w:r>
        <w:t>Bissibingui</w:t>
      </w:r>
      <w:proofErr w:type="spellEnd"/>
      <w:r>
        <w:t xml:space="preserve"> attendait</w:t>
      </w:r>
      <w:r w:rsidR="00763276">
        <w:t>.</w:t>
      </w:r>
    </w:p>
    <w:p w14:paraId="78619A0C" w14:textId="77777777" w:rsidR="00763276" w:rsidRDefault="00000000">
      <w:r>
        <w:t xml:space="preserve">Sur le sentier qui serpente au flanc du </w:t>
      </w:r>
      <w:proofErr w:type="spellStart"/>
      <w:r>
        <w:t>Kosségamba</w:t>
      </w:r>
      <w:proofErr w:type="spellEnd"/>
      <w:r w:rsidR="00763276">
        <w:t xml:space="preserve">, </w:t>
      </w:r>
      <w:r>
        <w:t xml:space="preserve">vêtue des lianes pilées du </w:t>
      </w:r>
      <w:r w:rsidR="00763276">
        <w:t>« </w:t>
      </w:r>
      <w:proofErr w:type="spellStart"/>
      <w:r>
        <w:t>gué</w:t>
      </w:r>
      <w:r w:rsidR="00763276">
        <w:t>’</w:t>
      </w:r>
      <w:r>
        <w:t>ngué</w:t>
      </w:r>
      <w:proofErr w:type="spellEnd"/>
      <w:r w:rsidR="00763276">
        <w:t xml:space="preserve"> », </w:t>
      </w:r>
      <w:r>
        <w:t>une femme parut</w:t>
      </w:r>
      <w:r w:rsidR="00763276">
        <w:t>.</w:t>
      </w:r>
    </w:p>
    <w:p w14:paraId="174D1808" w14:textId="77777777" w:rsidR="00763276" w:rsidRDefault="00000000">
      <w:r>
        <w:t>Elle avançait sans hâte</w:t>
      </w:r>
      <w:r w:rsidR="00763276">
        <w:t xml:space="preserve">, </w:t>
      </w:r>
      <w:r>
        <w:t>une pipe à la bouche</w:t>
      </w:r>
      <w:r w:rsidR="00763276">
        <w:t xml:space="preserve">, </w:t>
      </w:r>
      <w:r>
        <w:t>en soutenant d</w:t>
      </w:r>
      <w:r w:rsidR="00763276">
        <w:t>’</w:t>
      </w:r>
      <w:r>
        <w:t>une main la calebasse posée sur sa tête</w:t>
      </w:r>
      <w:r w:rsidR="00763276">
        <w:t>.</w:t>
      </w:r>
    </w:p>
    <w:p w14:paraId="2188595D" w14:textId="77777777" w:rsidR="00763276" w:rsidRDefault="00000000">
      <w:proofErr w:type="spellStart"/>
      <w:r>
        <w:t>Bissibingui</w:t>
      </w:r>
      <w:proofErr w:type="spellEnd"/>
      <w:r>
        <w:t xml:space="preserve"> l</w:t>
      </w:r>
      <w:r w:rsidR="00763276">
        <w:t>’</w:t>
      </w:r>
      <w:r>
        <w:t>avait déjà reconnue</w:t>
      </w:r>
      <w:r w:rsidR="00763276">
        <w:t>.</w:t>
      </w:r>
    </w:p>
    <w:p w14:paraId="51A11B7F" w14:textId="77777777" w:rsidR="00763276" w:rsidRDefault="00000000">
      <w:r>
        <w:t>Cette femme</w:t>
      </w:r>
      <w:r w:rsidR="00763276">
        <w:t xml:space="preserve">, </w:t>
      </w:r>
      <w:r>
        <w:t>c</w:t>
      </w:r>
      <w:r w:rsidR="00763276">
        <w:t>’</w:t>
      </w:r>
      <w:r>
        <w:t xml:space="preserve">était </w:t>
      </w:r>
      <w:proofErr w:type="spellStart"/>
      <w:r>
        <w:t>Yassiguindja</w:t>
      </w:r>
      <w:proofErr w:type="spellEnd"/>
      <w:r w:rsidR="00763276">
        <w:t xml:space="preserve">, </w:t>
      </w:r>
      <w:r>
        <w:t>exacte au rendez-vous que</w:t>
      </w:r>
      <w:r w:rsidR="00763276">
        <w:t xml:space="preserve">, </w:t>
      </w:r>
      <w:r>
        <w:t>par hasard</w:t>
      </w:r>
      <w:r w:rsidR="00763276">
        <w:t xml:space="preserve">, </w:t>
      </w:r>
      <w:r>
        <w:t>il avait pu lui donner la veille</w:t>
      </w:r>
      <w:r w:rsidR="00763276">
        <w:t>.</w:t>
      </w:r>
    </w:p>
    <w:p w14:paraId="5EDC5584" w14:textId="77777777" w:rsidR="00763276" w:rsidRDefault="00000000">
      <w:r>
        <w:t>Ses yeux devinrent durs</w:t>
      </w:r>
      <w:r w:rsidR="00763276">
        <w:t xml:space="preserve">. </w:t>
      </w:r>
      <w:r>
        <w:t>Il était mécontent</w:t>
      </w:r>
      <w:r w:rsidR="00763276">
        <w:t xml:space="preserve">. </w:t>
      </w:r>
      <w:r>
        <w:t>Les femmes ne revêtent jamais que huit jours par mois des pagnes de telle so</w:t>
      </w:r>
      <w:r>
        <w:t>r</w:t>
      </w:r>
      <w:r>
        <w:t>te</w:t>
      </w:r>
      <w:r w:rsidR="00763276">
        <w:t xml:space="preserve">, </w:t>
      </w:r>
      <w:r>
        <w:t>et toujours pour le même motif</w:t>
      </w:r>
      <w:r w:rsidR="00763276">
        <w:t>.</w:t>
      </w:r>
    </w:p>
    <w:p w14:paraId="61A53525" w14:textId="77777777" w:rsidR="00763276" w:rsidRDefault="00000000">
      <w:r>
        <w:t>En d</w:t>
      </w:r>
      <w:r w:rsidR="00763276">
        <w:t>’</w:t>
      </w:r>
      <w:r>
        <w:t>autres tribus</w:t>
      </w:r>
      <w:r w:rsidR="00763276">
        <w:t xml:space="preserve">, </w:t>
      </w:r>
      <w:r>
        <w:t>le vêtement est d</w:t>
      </w:r>
      <w:r w:rsidR="00763276">
        <w:t>’</w:t>
      </w:r>
      <w:r>
        <w:t>étoffe noire</w:t>
      </w:r>
      <w:r w:rsidR="00763276">
        <w:t xml:space="preserve">, </w:t>
      </w:r>
      <w:r>
        <w:t>bleue ou rouge</w:t>
      </w:r>
      <w:r w:rsidR="00763276">
        <w:t xml:space="preserve">, </w:t>
      </w:r>
      <w:r>
        <w:t>au lieu d</w:t>
      </w:r>
      <w:r w:rsidR="00763276">
        <w:t>’</w:t>
      </w:r>
      <w:r>
        <w:t>être de lianes ou d</w:t>
      </w:r>
      <w:r w:rsidR="00763276">
        <w:t>’</w:t>
      </w:r>
      <w:r>
        <w:t>écorces pilées</w:t>
      </w:r>
      <w:r w:rsidR="00763276">
        <w:t>.</w:t>
      </w:r>
    </w:p>
    <w:p w14:paraId="5C9B674C" w14:textId="77777777" w:rsidR="00763276" w:rsidRDefault="00000000">
      <w:r>
        <w:t>Mais</w:t>
      </w:r>
      <w:r w:rsidR="00763276">
        <w:t xml:space="preserve">, </w:t>
      </w:r>
      <w:r>
        <w:t>à couleur différente</w:t>
      </w:r>
      <w:r w:rsidR="00763276">
        <w:t xml:space="preserve">, </w:t>
      </w:r>
      <w:r>
        <w:t>raison identique</w:t>
      </w:r>
      <w:r w:rsidR="00763276">
        <w:t xml:space="preserve">. </w:t>
      </w:r>
      <w:r>
        <w:t>Du reste</w:t>
      </w:r>
      <w:r w:rsidR="00763276">
        <w:t xml:space="preserve">, </w:t>
      </w:r>
      <w:r>
        <w:t>à présent qu</w:t>
      </w:r>
      <w:r w:rsidR="00763276">
        <w:t>’</w:t>
      </w:r>
      <w:r>
        <w:t>elle était plus proche</w:t>
      </w:r>
      <w:r w:rsidR="00763276">
        <w:t xml:space="preserve">, </w:t>
      </w:r>
      <w:r>
        <w:t>il la détaillait mieux</w:t>
      </w:r>
      <w:r w:rsidR="00763276">
        <w:t xml:space="preserve">. </w:t>
      </w:r>
      <w:r>
        <w:t>Elle avait le front ceint d</w:t>
      </w:r>
      <w:r w:rsidR="00763276">
        <w:t>’</w:t>
      </w:r>
      <w:r>
        <w:t>une cordelette rouge et les cheveux dépeignés</w:t>
      </w:r>
      <w:r w:rsidR="00763276">
        <w:t>.</w:t>
      </w:r>
    </w:p>
    <w:p w14:paraId="57CC6125" w14:textId="77777777" w:rsidR="00763276" w:rsidRDefault="00000000">
      <w:r>
        <w:t>C</w:t>
      </w:r>
      <w:r w:rsidR="00763276">
        <w:t>’</w:t>
      </w:r>
      <w:r>
        <w:t>était bien sa chance</w:t>
      </w:r>
      <w:r w:rsidR="00763276">
        <w:t xml:space="preserve"> ! </w:t>
      </w:r>
      <w:r>
        <w:t>Alors qu</w:t>
      </w:r>
      <w:r w:rsidR="00763276">
        <w:t>’</w:t>
      </w:r>
      <w:r>
        <w:t>il se croyait sûr de la po</w:t>
      </w:r>
      <w:r>
        <w:t>s</w:t>
      </w:r>
      <w:r>
        <w:t>séder enfin</w:t>
      </w:r>
      <w:r w:rsidR="00763276">
        <w:t xml:space="preserve">, </w:t>
      </w:r>
      <w:r>
        <w:t>ne voilà-t-il pas qu</w:t>
      </w:r>
      <w:r w:rsidR="00763276">
        <w:t>’</w:t>
      </w:r>
      <w:r>
        <w:t>elle lui arrivait malade de cette maladie commune aux femmes</w:t>
      </w:r>
      <w:r w:rsidR="00763276">
        <w:t xml:space="preserve">, </w:t>
      </w:r>
      <w:r>
        <w:t>chaque lune que N</w:t>
      </w:r>
      <w:r w:rsidR="00763276">
        <w:t>’</w:t>
      </w:r>
      <w:proofErr w:type="spellStart"/>
      <w:r>
        <w:t>Gakoura</w:t>
      </w:r>
      <w:proofErr w:type="spellEnd"/>
      <w:r>
        <w:t xml:space="preserve"> fait</w:t>
      </w:r>
      <w:r w:rsidR="00763276">
        <w:t> !</w:t>
      </w:r>
    </w:p>
    <w:p w14:paraId="5E8E8DAE" w14:textId="77777777" w:rsidR="00763276" w:rsidRDefault="00000000">
      <w:r>
        <w:t>Elle s</w:t>
      </w:r>
      <w:r w:rsidR="00763276">
        <w:t>’</w:t>
      </w:r>
      <w:r>
        <w:t>arrêta devant lui</w:t>
      </w:r>
      <w:r w:rsidR="00763276">
        <w:t>.</w:t>
      </w:r>
    </w:p>
    <w:p w14:paraId="6FAB63C7" w14:textId="77777777" w:rsidR="00763276" w:rsidRDefault="00000000">
      <w:r>
        <w:lastRenderedPageBreak/>
        <w:t>Ils se serrèrent la main</w:t>
      </w:r>
      <w:r w:rsidR="00763276">
        <w:t xml:space="preserve">, </w:t>
      </w:r>
      <w:r>
        <w:t>silencieusement</w:t>
      </w:r>
      <w:r w:rsidR="00763276">
        <w:t xml:space="preserve">, </w:t>
      </w:r>
      <w:r>
        <w:t>et côte à côte</w:t>
      </w:r>
      <w:r w:rsidR="00763276">
        <w:t xml:space="preserve">, </w:t>
      </w:r>
      <w:r>
        <w:t>s</w:t>
      </w:r>
      <w:r w:rsidR="00763276">
        <w:t>’</w:t>
      </w:r>
      <w:r>
        <w:t>assirent</w:t>
      </w:r>
      <w:r w:rsidR="00763276">
        <w:t>.</w:t>
      </w:r>
    </w:p>
    <w:p w14:paraId="66A488EA" w14:textId="77777777" w:rsidR="00763276" w:rsidRDefault="00000000">
      <w:r>
        <w:t>Pourquoi se cacher davantage</w:t>
      </w:r>
      <w:r w:rsidR="00763276">
        <w:t xml:space="preserve"> ? </w:t>
      </w:r>
      <w:r>
        <w:t>Ils n</w:t>
      </w:r>
      <w:r w:rsidR="00763276">
        <w:t>’</w:t>
      </w:r>
      <w:r>
        <w:t>avaient rien à crai</w:t>
      </w:r>
      <w:r>
        <w:t>n</w:t>
      </w:r>
      <w:r>
        <w:t>dre</w:t>
      </w:r>
      <w:r w:rsidR="00763276">
        <w:t xml:space="preserve">, </w:t>
      </w:r>
      <w:r>
        <w:t>pour le présent</w:t>
      </w:r>
      <w:r w:rsidR="00763276">
        <w:t xml:space="preserve">. </w:t>
      </w:r>
      <w:r>
        <w:t>Tout le monde chassait</w:t>
      </w:r>
      <w:r w:rsidR="00763276">
        <w:t xml:space="preserve">. </w:t>
      </w:r>
      <w:r>
        <w:t>Les villages les plus peuplés étaient déserts</w:t>
      </w:r>
      <w:r w:rsidR="00763276">
        <w:t xml:space="preserve">. </w:t>
      </w:r>
      <w:r>
        <w:t>Seuls</w:t>
      </w:r>
      <w:r w:rsidR="00763276">
        <w:t xml:space="preserve">, </w:t>
      </w:r>
      <w:r>
        <w:t>y demeuraient les vieillards</w:t>
      </w:r>
      <w:r w:rsidR="00763276">
        <w:t xml:space="preserve">, </w:t>
      </w:r>
      <w:r>
        <w:t>les malades</w:t>
      </w:r>
      <w:r w:rsidR="00763276">
        <w:t xml:space="preserve">, </w:t>
      </w:r>
      <w:r>
        <w:t>ceux dont les yeux sont morts</w:t>
      </w:r>
      <w:r w:rsidR="00763276">
        <w:t xml:space="preserve">, </w:t>
      </w:r>
      <w:r>
        <w:t>les femmes en co</w:t>
      </w:r>
      <w:r>
        <w:t>u</w:t>
      </w:r>
      <w:r>
        <w:t>ches</w:t>
      </w:r>
      <w:r w:rsidR="00763276">
        <w:t xml:space="preserve">, </w:t>
      </w:r>
      <w:r>
        <w:t>les cabris et les poules</w:t>
      </w:r>
      <w:r w:rsidR="00763276">
        <w:t>.</w:t>
      </w:r>
    </w:p>
    <w:p w14:paraId="237D1740" w14:textId="77777777" w:rsidR="00763276" w:rsidRDefault="00000000">
      <w:r>
        <w:t>Quant aux chiens</w:t>
      </w:r>
      <w:r w:rsidR="00763276">
        <w:t xml:space="preserve">, </w:t>
      </w:r>
      <w:r>
        <w:t xml:space="preserve">tous les </w:t>
      </w:r>
      <w:proofErr w:type="spellStart"/>
      <w:r>
        <w:t>Djoumas</w:t>
      </w:r>
      <w:proofErr w:type="spellEnd"/>
      <w:r>
        <w:t xml:space="preserve"> de tous les villages étaient partis avec leurs maîtres</w:t>
      </w:r>
      <w:r w:rsidR="00763276">
        <w:t>.</w:t>
      </w:r>
    </w:p>
    <w:p w14:paraId="25945286" w14:textId="77777777" w:rsidR="00763276" w:rsidRDefault="00000000">
      <w:proofErr w:type="spellStart"/>
      <w:r>
        <w:t>Bissibingui</w:t>
      </w:r>
      <w:proofErr w:type="spellEnd"/>
      <w:r>
        <w:t xml:space="preserve"> admirait </w:t>
      </w:r>
      <w:proofErr w:type="spellStart"/>
      <w:r>
        <w:t>Yassiguindja</w:t>
      </w:r>
      <w:proofErr w:type="spellEnd"/>
      <w:r w:rsidR="00763276">
        <w:t>.</w:t>
      </w:r>
    </w:p>
    <w:p w14:paraId="05AC630F" w14:textId="77777777" w:rsidR="00763276" w:rsidRDefault="00000000">
      <w:r>
        <w:t>Comme il la désirait</w:t>
      </w:r>
      <w:r w:rsidR="00763276">
        <w:t xml:space="preserve"> ! </w:t>
      </w:r>
      <w:r>
        <w:t>Vrai</w:t>
      </w:r>
      <w:r w:rsidR="00763276">
        <w:t xml:space="preserve">, </w:t>
      </w:r>
      <w:r>
        <w:t>le soleil lui-même devait courir</w:t>
      </w:r>
      <w:r w:rsidR="00763276">
        <w:t xml:space="preserve">, </w:t>
      </w:r>
      <w:r>
        <w:t>en ses membres</w:t>
      </w:r>
      <w:r w:rsidR="00763276">
        <w:t xml:space="preserve">, </w:t>
      </w:r>
      <w:r>
        <w:t>par les cordes bleues où circulait son sang</w:t>
      </w:r>
      <w:r w:rsidR="00763276">
        <w:t> !</w:t>
      </w:r>
    </w:p>
    <w:p w14:paraId="3C996AAD" w14:textId="77777777" w:rsidR="00763276" w:rsidRDefault="00000000">
      <w:r>
        <w:t>Mais</w:t>
      </w:r>
      <w:r w:rsidR="00763276">
        <w:t xml:space="preserve">, </w:t>
      </w:r>
      <w:r>
        <w:t>aussi</w:t>
      </w:r>
      <w:r w:rsidR="00763276">
        <w:t xml:space="preserve">, </w:t>
      </w:r>
      <w:r>
        <w:t>pourquoi avait-elle au cou un collier à trois rangs de coquillages</w:t>
      </w:r>
      <w:r w:rsidR="00763276">
        <w:t xml:space="preserve"> ? </w:t>
      </w:r>
      <w:r>
        <w:t>Pourquoi</w:t>
      </w:r>
      <w:r w:rsidR="00763276">
        <w:t xml:space="preserve">, </w:t>
      </w:r>
      <w:r>
        <w:t>aux pieds</w:t>
      </w:r>
      <w:r w:rsidR="00763276">
        <w:t xml:space="preserve">, </w:t>
      </w:r>
      <w:r>
        <w:t>de lourds anneaux de cuivre rouge</w:t>
      </w:r>
      <w:r w:rsidR="00763276">
        <w:t> ?</w:t>
      </w:r>
    </w:p>
    <w:p w14:paraId="287F6C4A" w14:textId="77777777" w:rsidR="00763276" w:rsidRDefault="00000000">
      <w:r>
        <w:t>Elle était charmante</w:t>
      </w:r>
      <w:r w:rsidR="00763276">
        <w:t xml:space="preserve">. </w:t>
      </w:r>
      <w:r>
        <w:t>Un petit morceau de bois traversait le lobe de son oreille gauche</w:t>
      </w:r>
      <w:r w:rsidR="00763276">
        <w:t xml:space="preserve"> ; </w:t>
      </w:r>
      <w:r>
        <w:t>un autre était fiché à l</w:t>
      </w:r>
      <w:r w:rsidR="00763276">
        <w:t>’</w:t>
      </w:r>
      <w:r>
        <w:t>aile de la n</w:t>
      </w:r>
      <w:r>
        <w:t>a</w:t>
      </w:r>
      <w:r>
        <w:t>rine droite</w:t>
      </w:r>
      <w:r w:rsidR="00763276">
        <w:t xml:space="preserve">. </w:t>
      </w:r>
      <w:r>
        <w:t>Ces bijoux lui donnaient un air distingué</w:t>
      </w:r>
      <w:r w:rsidR="00763276">
        <w:t xml:space="preserve">, </w:t>
      </w:r>
      <w:r>
        <w:t>qui ne convenait qu</w:t>
      </w:r>
      <w:r w:rsidR="00763276">
        <w:t>’</w:t>
      </w:r>
      <w:r>
        <w:t>à elle</w:t>
      </w:r>
      <w:r w:rsidR="00763276">
        <w:t>.</w:t>
      </w:r>
    </w:p>
    <w:p w14:paraId="72D26BEB" w14:textId="77777777" w:rsidR="00763276" w:rsidRDefault="00000000">
      <w:r>
        <w:t>Elle avait les seins plats</w:t>
      </w:r>
      <w:r w:rsidR="00763276">
        <w:t xml:space="preserve">, </w:t>
      </w:r>
      <w:r>
        <w:t>de larges hanches</w:t>
      </w:r>
      <w:r w:rsidR="00763276">
        <w:t xml:space="preserve">, </w:t>
      </w:r>
      <w:r>
        <w:t>les cuisses ro</w:t>
      </w:r>
      <w:r>
        <w:t>n</w:t>
      </w:r>
      <w:r>
        <w:t>des et fortes</w:t>
      </w:r>
      <w:r w:rsidR="00763276">
        <w:t xml:space="preserve">, </w:t>
      </w:r>
      <w:r>
        <w:t>de fines chevilles</w:t>
      </w:r>
      <w:r w:rsidR="00763276">
        <w:t xml:space="preserve">. </w:t>
      </w:r>
      <w:r>
        <w:t>Seuls</w:t>
      </w:r>
      <w:r w:rsidR="00763276">
        <w:t xml:space="preserve">, </w:t>
      </w:r>
      <w:r>
        <w:t>les cheveux étaient ind</w:t>
      </w:r>
      <w:r>
        <w:t>i</w:t>
      </w:r>
      <w:r>
        <w:t>gnes de ce visage et de ce corps admirables</w:t>
      </w:r>
      <w:r w:rsidR="00763276">
        <w:t xml:space="preserve">, </w:t>
      </w:r>
      <w:r>
        <w:t>une femme en état d</w:t>
      </w:r>
      <w:r w:rsidR="00763276">
        <w:t>’</w:t>
      </w:r>
      <w:r>
        <w:t>impureté devant momentanément renoncer à tout souci d</w:t>
      </w:r>
      <w:r w:rsidR="00763276">
        <w:t>’</w:t>
      </w:r>
      <w:r>
        <w:t>élégance</w:t>
      </w:r>
      <w:r w:rsidR="00763276">
        <w:t>.</w:t>
      </w:r>
    </w:p>
    <w:p w14:paraId="7A0B6B74" w14:textId="77777777" w:rsidR="00763276" w:rsidRDefault="00000000">
      <w:r>
        <w:t>Elle aussi</w:t>
      </w:r>
      <w:r w:rsidR="00763276">
        <w:t xml:space="preserve">, </w:t>
      </w:r>
      <w:r>
        <w:t>à la dérobée</w:t>
      </w:r>
      <w:r w:rsidR="00763276">
        <w:t xml:space="preserve">, </w:t>
      </w:r>
      <w:r>
        <w:t>l</w:t>
      </w:r>
      <w:r w:rsidR="00763276">
        <w:t>’</w:t>
      </w:r>
      <w:r>
        <w:t>observait</w:t>
      </w:r>
      <w:r w:rsidR="00763276">
        <w:t>.</w:t>
      </w:r>
    </w:p>
    <w:p w14:paraId="0B35DADC" w14:textId="77777777" w:rsidR="00763276" w:rsidRDefault="00000000">
      <w:proofErr w:type="spellStart"/>
      <w:r>
        <w:t>Bissibingui</w:t>
      </w:r>
      <w:proofErr w:type="spellEnd"/>
      <w:r>
        <w:t xml:space="preserve"> jouissait de cette force dans la souplesse</w:t>
      </w:r>
      <w:r w:rsidR="00763276">
        <w:t xml:space="preserve">, </w:t>
      </w:r>
      <w:r>
        <w:t>qui est la beauté des mâles</w:t>
      </w:r>
      <w:r w:rsidR="00763276">
        <w:t>.</w:t>
      </w:r>
    </w:p>
    <w:p w14:paraId="755E1A19" w14:textId="77777777" w:rsidR="00763276" w:rsidRDefault="00000000">
      <w:r>
        <w:lastRenderedPageBreak/>
        <w:t>Une ossature parfaite</w:t>
      </w:r>
      <w:r w:rsidR="00763276">
        <w:t xml:space="preserve">, </w:t>
      </w:r>
      <w:r>
        <w:t>des épaules et une poitrine craqu</w:t>
      </w:r>
      <w:r>
        <w:t>e</w:t>
      </w:r>
      <w:r>
        <w:t>lées de muscles</w:t>
      </w:r>
      <w:r w:rsidR="00763276">
        <w:t xml:space="preserve">, </w:t>
      </w:r>
      <w:r>
        <w:t>pas de ventre</w:t>
      </w:r>
      <w:r w:rsidR="00763276">
        <w:t xml:space="preserve">, </w:t>
      </w:r>
      <w:r>
        <w:t>des jambes longues</w:t>
      </w:r>
      <w:r w:rsidR="00763276">
        <w:t xml:space="preserve">, </w:t>
      </w:r>
      <w:r>
        <w:t>pleines</w:t>
      </w:r>
      <w:r w:rsidR="00763276">
        <w:t xml:space="preserve">, </w:t>
      </w:r>
      <w:r>
        <w:t>ne</w:t>
      </w:r>
      <w:r>
        <w:t>r</w:t>
      </w:r>
      <w:r>
        <w:t>veuses</w:t>
      </w:r>
      <w:r w:rsidR="00763276">
        <w:t>.</w:t>
      </w:r>
    </w:p>
    <w:p w14:paraId="70260B83" w14:textId="77777777" w:rsidR="00763276" w:rsidRDefault="00000000">
      <w:r>
        <w:t>Lorsqu</w:t>
      </w:r>
      <w:r w:rsidR="00763276">
        <w:t>’</w:t>
      </w:r>
      <w:r>
        <w:t>il courait</w:t>
      </w:r>
      <w:r w:rsidR="00763276">
        <w:t xml:space="preserve">, </w:t>
      </w:r>
      <w:r>
        <w:t xml:space="preserve">il devait dépasser un </w:t>
      </w:r>
      <w:r w:rsidR="00763276">
        <w:t>« </w:t>
      </w:r>
      <w:r>
        <w:t>m</w:t>
      </w:r>
      <w:r w:rsidR="00763276">
        <w:t>’</w:t>
      </w:r>
      <w:r>
        <w:t>bala</w:t>
      </w:r>
      <w:r w:rsidR="00763276">
        <w:t> »</w:t>
      </w:r>
      <w:r>
        <w:t xml:space="preserve"> qui fuit en barrissant</w:t>
      </w:r>
      <w:r w:rsidR="00763276">
        <w:t xml:space="preserve"> ! </w:t>
      </w:r>
      <w:r>
        <w:t>Et ne savait-elle pas à quel point il était viril</w:t>
      </w:r>
      <w:r w:rsidR="00763276">
        <w:t xml:space="preserve">, </w:t>
      </w:r>
      <w:r>
        <w:t>puisque celles qui l</w:t>
      </w:r>
      <w:r w:rsidR="00763276">
        <w:t>’</w:t>
      </w:r>
      <w:r>
        <w:t>avaient eu rien qu</w:t>
      </w:r>
      <w:r w:rsidR="00763276">
        <w:t>’</w:t>
      </w:r>
      <w:r>
        <w:t>une fois s</w:t>
      </w:r>
      <w:r w:rsidR="00763276">
        <w:t>’</w:t>
      </w:r>
      <w:r>
        <w:t>efforçaient de le retenir</w:t>
      </w:r>
      <w:r w:rsidR="00763276">
        <w:t xml:space="preserve">, </w:t>
      </w:r>
      <w:r>
        <w:t>dussent-elles descendre aux supplications et aux la</w:t>
      </w:r>
      <w:r>
        <w:t>r</w:t>
      </w:r>
      <w:r>
        <w:t>mes</w:t>
      </w:r>
      <w:r w:rsidR="00763276">
        <w:t xml:space="preserve">, </w:t>
      </w:r>
      <w:r>
        <w:t>dussent-elles subir ses injures</w:t>
      </w:r>
      <w:r w:rsidR="00763276">
        <w:t xml:space="preserve">, </w:t>
      </w:r>
      <w:r>
        <w:t>ses brutalités</w:t>
      </w:r>
      <w:r w:rsidR="00763276">
        <w:t xml:space="preserve">, </w:t>
      </w:r>
      <w:r>
        <w:t>son mépris</w:t>
      </w:r>
      <w:r w:rsidR="00763276">
        <w:t>.</w:t>
      </w:r>
    </w:p>
    <w:p w14:paraId="241D9DC6" w14:textId="77777777" w:rsidR="00763276" w:rsidRDefault="00763276">
      <w:r>
        <w:t>« </w:t>
      </w:r>
      <w:proofErr w:type="spellStart"/>
      <w:r w:rsidR="00000000">
        <w:t>Bissibingui</w:t>
      </w:r>
      <w:proofErr w:type="spellEnd"/>
      <w:r>
        <w:t xml:space="preserve">, </w:t>
      </w:r>
      <w:r w:rsidR="00000000">
        <w:t>il faut que je me surveille</w:t>
      </w:r>
      <w:r>
        <w:t xml:space="preserve">, </w:t>
      </w:r>
      <w:r w:rsidR="00000000">
        <w:t xml:space="preserve">dit </w:t>
      </w:r>
      <w:proofErr w:type="spellStart"/>
      <w:r w:rsidR="00000000">
        <w:t>Yassiguindja</w:t>
      </w:r>
      <w:proofErr w:type="spellEnd"/>
      <w:r>
        <w:t xml:space="preserve">. </w:t>
      </w:r>
      <w:r w:rsidR="00000000">
        <w:t>Il faut que je me surveille plus que jamais</w:t>
      </w:r>
      <w:r>
        <w:t>.</w:t>
      </w:r>
    </w:p>
    <w:p w14:paraId="1F59A8BB" w14:textId="77777777" w:rsidR="00763276" w:rsidRDefault="00763276">
      <w:r>
        <w:t>« </w:t>
      </w:r>
      <w:r w:rsidR="00000000">
        <w:t>Le sorcier a déclaré que le père de Batouala est mort par ma faute</w:t>
      </w:r>
      <w:r>
        <w:t xml:space="preserve">. </w:t>
      </w:r>
      <w:r w:rsidR="00000000">
        <w:t>C</w:t>
      </w:r>
      <w:r>
        <w:t>’</w:t>
      </w:r>
      <w:r w:rsidR="00000000">
        <w:t>est moi qui lui ai envoyé un esprit malin</w:t>
      </w:r>
      <w:r>
        <w:t>.</w:t>
      </w:r>
    </w:p>
    <w:p w14:paraId="2D1AD02D" w14:textId="77777777" w:rsidR="00763276" w:rsidRDefault="00763276">
      <w:r>
        <w:t>« </w:t>
      </w:r>
      <w:r w:rsidR="00000000">
        <w:t>Protège-moi</w:t>
      </w:r>
      <w:r>
        <w:t xml:space="preserve">, </w:t>
      </w:r>
      <w:proofErr w:type="spellStart"/>
      <w:r w:rsidR="00000000">
        <w:t>Bissibingui</w:t>
      </w:r>
      <w:proofErr w:type="spellEnd"/>
      <w:r>
        <w:t xml:space="preserve">, </w:t>
      </w:r>
      <w:r w:rsidR="00000000">
        <w:t>protège-moi</w:t>
      </w:r>
      <w:r>
        <w:t xml:space="preserve">. </w:t>
      </w:r>
      <w:r w:rsidR="00000000">
        <w:t>Tu es fort</w:t>
      </w:r>
      <w:r>
        <w:t xml:space="preserve">. </w:t>
      </w:r>
      <w:r w:rsidR="00000000">
        <w:t>Si tu ne te mets pas entre eux et moi</w:t>
      </w:r>
      <w:r>
        <w:t xml:space="preserve">, </w:t>
      </w:r>
      <w:r w:rsidR="00000000">
        <w:t>ils me tueront</w:t>
      </w:r>
      <w:r>
        <w:t xml:space="preserve">. </w:t>
      </w:r>
      <w:r w:rsidR="00000000">
        <w:t>Déjà sont co</w:t>
      </w:r>
      <w:r w:rsidR="00000000">
        <w:t>m</w:t>
      </w:r>
      <w:r w:rsidR="00000000">
        <w:t>mencées les conjurations</w:t>
      </w:r>
      <w:r>
        <w:t>.</w:t>
      </w:r>
    </w:p>
    <w:p w14:paraId="3E90946C" w14:textId="77777777" w:rsidR="00763276" w:rsidRDefault="00763276">
      <w:r>
        <w:t>« </w:t>
      </w:r>
      <w:r w:rsidR="00000000">
        <w:t>Jusqu</w:t>
      </w:r>
      <w:r>
        <w:t>’</w:t>
      </w:r>
      <w:r w:rsidR="00000000">
        <w:t>ici</w:t>
      </w:r>
      <w:r>
        <w:t xml:space="preserve">, </w:t>
      </w:r>
      <w:r w:rsidR="00000000">
        <w:t>elles m</w:t>
      </w:r>
      <w:r>
        <w:t>’</w:t>
      </w:r>
      <w:r w:rsidR="00000000">
        <w:t>ont été favorables</w:t>
      </w:r>
      <w:r>
        <w:t>.</w:t>
      </w:r>
    </w:p>
    <w:p w14:paraId="0B27B5AF" w14:textId="77777777" w:rsidR="00763276" w:rsidRDefault="00763276">
      <w:r>
        <w:t>« </w:t>
      </w:r>
      <w:r w:rsidR="00000000">
        <w:t>L</w:t>
      </w:r>
      <w:r>
        <w:t>’</w:t>
      </w:r>
      <w:r w:rsidR="00000000">
        <w:t>autre jour</w:t>
      </w:r>
      <w:r>
        <w:t xml:space="preserve">, </w:t>
      </w:r>
      <w:r w:rsidR="00000000">
        <w:t>moi présente</w:t>
      </w:r>
      <w:r>
        <w:t xml:space="preserve">, </w:t>
      </w:r>
      <w:r w:rsidR="00000000">
        <w:t>on a saigné une poule noire</w:t>
      </w:r>
      <w:r>
        <w:t xml:space="preserve">. </w:t>
      </w:r>
      <w:r w:rsidR="00000000">
        <w:t>Suivant l</w:t>
      </w:r>
      <w:r>
        <w:t>’</w:t>
      </w:r>
      <w:r w:rsidR="00000000">
        <w:t>usage</w:t>
      </w:r>
      <w:r>
        <w:t xml:space="preserve">, </w:t>
      </w:r>
      <w:r w:rsidR="00000000">
        <w:t>un peu avant sa mort</w:t>
      </w:r>
      <w:r>
        <w:t xml:space="preserve">, </w:t>
      </w:r>
      <w:r w:rsidR="00000000">
        <w:t>on l</w:t>
      </w:r>
      <w:r>
        <w:t>’</w:t>
      </w:r>
      <w:r w:rsidR="00000000">
        <w:t>a abandonnée à elle-même</w:t>
      </w:r>
      <w:r>
        <w:t>.</w:t>
      </w:r>
    </w:p>
    <w:p w14:paraId="5D573895" w14:textId="77777777" w:rsidR="00763276" w:rsidRDefault="00763276">
      <w:r>
        <w:t>« </w:t>
      </w:r>
      <w:r w:rsidR="00000000">
        <w:t>Au moment de mourir</w:t>
      </w:r>
      <w:r>
        <w:t xml:space="preserve">, </w:t>
      </w:r>
      <w:r w:rsidR="00000000">
        <w:t>elle est tombée à gauche</w:t>
      </w:r>
      <w:r>
        <w:t xml:space="preserve">, </w:t>
      </w:r>
      <w:r w:rsidR="00000000">
        <w:t>non à droite</w:t>
      </w:r>
      <w:r>
        <w:t>.</w:t>
      </w:r>
    </w:p>
    <w:p w14:paraId="28432CB2" w14:textId="77777777" w:rsidR="00763276" w:rsidRDefault="00763276">
      <w:r>
        <w:t>« </w:t>
      </w:r>
      <w:r w:rsidR="00000000">
        <w:t>Tu sais que cela voulait dire</w:t>
      </w:r>
      <w:r>
        <w:t xml:space="preserve"> : </w:t>
      </w:r>
      <w:proofErr w:type="spellStart"/>
      <w:r w:rsidR="00000000">
        <w:t>Yassiguindja</w:t>
      </w:r>
      <w:proofErr w:type="spellEnd"/>
      <w:r w:rsidR="00000000">
        <w:t xml:space="preserve"> n</w:t>
      </w:r>
      <w:r>
        <w:t>’</w:t>
      </w:r>
      <w:r w:rsidR="00000000">
        <w:t>est pas co</w:t>
      </w:r>
      <w:r w:rsidR="00000000">
        <w:t>u</w:t>
      </w:r>
      <w:r w:rsidR="00000000">
        <w:t>pable</w:t>
      </w:r>
      <w:r>
        <w:t xml:space="preserve">, </w:t>
      </w:r>
      <w:r w:rsidR="00000000">
        <w:t>il faut chercher</w:t>
      </w:r>
      <w:r>
        <w:t xml:space="preserve">, </w:t>
      </w:r>
      <w:r w:rsidR="00000000">
        <w:t>ailleurs qui a jeté un sort au père de B</w:t>
      </w:r>
      <w:r w:rsidR="00000000">
        <w:t>a</w:t>
      </w:r>
      <w:r w:rsidR="00000000">
        <w:t>touala</w:t>
      </w:r>
      <w:r>
        <w:t>.</w:t>
      </w:r>
    </w:p>
    <w:p w14:paraId="5ADF0B78" w14:textId="77777777" w:rsidR="00763276" w:rsidRDefault="00763276">
      <w:r>
        <w:t>« </w:t>
      </w:r>
      <w:r w:rsidR="00000000">
        <w:t>Qu</w:t>
      </w:r>
      <w:r>
        <w:t>’</w:t>
      </w:r>
      <w:r w:rsidR="00000000">
        <w:t>est-il arrivé</w:t>
      </w:r>
      <w:r>
        <w:t xml:space="preserve"> ? </w:t>
      </w:r>
      <w:r w:rsidR="00000000">
        <w:t>Les anciens</w:t>
      </w:r>
      <w:r>
        <w:t xml:space="preserve">, </w:t>
      </w:r>
      <w:r w:rsidR="00000000">
        <w:t>consultés</w:t>
      </w:r>
      <w:r>
        <w:t xml:space="preserve">, </w:t>
      </w:r>
      <w:r w:rsidR="00000000">
        <w:t>n</w:t>
      </w:r>
      <w:r>
        <w:t>’</w:t>
      </w:r>
      <w:r w:rsidR="00000000">
        <w:t>ont pas admis l</w:t>
      </w:r>
      <w:r>
        <w:t>’</w:t>
      </w:r>
      <w:r w:rsidR="00000000">
        <w:t>évidence de ce signe</w:t>
      </w:r>
      <w:r>
        <w:t xml:space="preserve">. </w:t>
      </w:r>
      <w:r w:rsidR="00000000">
        <w:t>Aussi dois-je m</w:t>
      </w:r>
      <w:r>
        <w:t>’</w:t>
      </w:r>
      <w:r w:rsidR="00000000">
        <w:t>attendre à recevoir les poisons d</w:t>
      </w:r>
      <w:r>
        <w:t>’</w:t>
      </w:r>
      <w:r w:rsidR="00000000">
        <w:t>épreuve</w:t>
      </w:r>
      <w:r>
        <w:t>.</w:t>
      </w:r>
    </w:p>
    <w:p w14:paraId="45ED8CCD" w14:textId="77777777" w:rsidR="00763276" w:rsidRDefault="00763276">
      <w:r>
        <w:lastRenderedPageBreak/>
        <w:t>« </w:t>
      </w:r>
      <w:r w:rsidR="00000000">
        <w:t>Certes</w:t>
      </w:r>
      <w:r>
        <w:t xml:space="preserve">, </w:t>
      </w:r>
      <w:r w:rsidR="00000000">
        <w:t>je ne les crains pas tous</w:t>
      </w:r>
      <w:r>
        <w:t xml:space="preserve">. </w:t>
      </w:r>
      <w:r w:rsidR="00000000">
        <w:t>Par exemple</w:t>
      </w:r>
      <w:r>
        <w:t xml:space="preserve">, </w:t>
      </w:r>
      <w:r w:rsidR="00000000">
        <w:t>c</w:t>
      </w:r>
      <w:r>
        <w:t>’</w:t>
      </w:r>
      <w:r w:rsidR="00000000">
        <w:t>est sans répugnance que j</w:t>
      </w:r>
      <w:r>
        <w:t>’</w:t>
      </w:r>
      <w:r w:rsidR="00000000">
        <w:t xml:space="preserve">absorberai le </w:t>
      </w:r>
      <w:r>
        <w:t>« </w:t>
      </w:r>
      <w:proofErr w:type="spellStart"/>
      <w:r w:rsidR="00000000">
        <w:t>gou</w:t>
      </w:r>
      <w:r>
        <w:t>’</w:t>
      </w:r>
      <w:r w:rsidR="00000000">
        <w:t>ndi</w:t>
      </w:r>
      <w:proofErr w:type="spellEnd"/>
      <w:r>
        <w:t xml:space="preserve"> ». </w:t>
      </w:r>
      <w:r w:rsidR="00000000">
        <w:t>J</w:t>
      </w:r>
      <w:r>
        <w:t>’</w:t>
      </w:r>
      <w:r w:rsidR="00000000">
        <w:t>en boirai même beaucoup</w:t>
      </w:r>
      <w:r>
        <w:t xml:space="preserve">. </w:t>
      </w:r>
      <w:r w:rsidR="00000000">
        <w:t>C</w:t>
      </w:r>
      <w:r>
        <w:t>’</w:t>
      </w:r>
      <w:r w:rsidR="00000000">
        <w:t>est le seul moyen de le rendre inefficace</w:t>
      </w:r>
      <w:r>
        <w:t>.</w:t>
      </w:r>
    </w:p>
    <w:p w14:paraId="2E18BD7E" w14:textId="77777777" w:rsidR="00763276" w:rsidRDefault="00763276">
      <w:r>
        <w:t>« </w:t>
      </w:r>
      <w:r w:rsidR="00000000">
        <w:t>Libre de ce deuxième danger</w:t>
      </w:r>
      <w:r>
        <w:t xml:space="preserve">, </w:t>
      </w:r>
      <w:r w:rsidR="00000000">
        <w:t>comment éviterai-je les a</w:t>
      </w:r>
      <w:r w:rsidR="00000000">
        <w:t>u</w:t>
      </w:r>
      <w:r w:rsidR="00000000">
        <w:t>tres</w:t>
      </w:r>
      <w:r>
        <w:t xml:space="preserve"> ? </w:t>
      </w:r>
      <w:r w:rsidR="00000000">
        <w:t>Pour sûr</w:t>
      </w:r>
      <w:r>
        <w:t xml:space="preserve">, </w:t>
      </w:r>
      <w:r w:rsidR="00000000">
        <w:t>mes tourmenteurs ne voudront pas solder leurs mensonges</w:t>
      </w:r>
      <w:r>
        <w:t xml:space="preserve">, </w:t>
      </w:r>
      <w:r w:rsidR="00000000">
        <w:t>des présents que la coutume exige</w:t>
      </w:r>
      <w:r>
        <w:t xml:space="preserve">, </w:t>
      </w:r>
      <w:r w:rsidR="00000000">
        <w:t>en pareil cas</w:t>
      </w:r>
      <w:r>
        <w:t xml:space="preserve">. </w:t>
      </w:r>
      <w:r w:rsidR="00000000">
        <w:t>Me donner deux femmes</w:t>
      </w:r>
      <w:r>
        <w:t xml:space="preserve">, </w:t>
      </w:r>
      <w:r w:rsidR="00000000">
        <w:t>deux esclaves</w:t>
      </w:r>
      <w:r>
        <w:t xml:space="preserve"> ! </w:t>
      </w:r>
      <w:r w:rsidR="00000000">
        <w:t>Allons donc</w:t>
      </w:r>
      <w:r>
        <w:t xml:space="preserve"> ! </w:t>
      </w:r>
      <w:r w:rsidR="00000000">
        <w:t>Ils préf</w:t>
      </w:r>
      <w:r w:rsidR="00000000">
        <w:t>é</w:t>
      </w:r>
      <w:r w:rsidR="00000000">
        <w:t xml:space="preserve">reront me verser du </w:t>
      </w:r>
      <w:r>
        <w:t>« </w:t>
      </w:r>
      <w:proofErr w:type="spellStart"/>
      <w:r w:rsidR="00000000">
        <w:t>latcha</w:t>
      </w:r>
      <w:proofErr w:type="spellEnd"/>
      <w:r>
        <w:t> »</w:t>
      </w:r>
      <w:r w:rsidR="00000000">
        <w:t xml:space="preserve"> dans les yeux</w:t>
      </w:r>
      <w:r>
        <w:t xml:space="preserve">. </w:t>
      </w:r>
      <w:r w:rsidR="00000000">
        <w:t>Et mes yeux mou</w:t>
      </w:r>
      <w:r w:rsidR="00000000">
        <w:t>r</w:t>
      </w:r>
      <w:r w:rsidR="00000000">
        <w:t>ront</w:t>
      </w:r>
      <w:r>
        <w:t xml:space="preserve">, </w:t>
      </w:r>
      <w:r w:rsidR="00000000">
        <w:t>car j</w:t>
      </w:r>
      <w:r>
        <w:t>’</w:t>
      </w:r>
      <w:r w:rsidR="00000000">
        <w:t xml:space="preserve">ignore le contrepoison qui préserve les yeux des effets du </w:t>
      </w:r>
      <w:r>
        <w:t>« </w:t>
      </w:r>
      <w:proofErr w:type="spellStart"/>
      <w:r w:rsidR="00000000">
        <w:t>latcha</w:t>
      </w:r>
      <w:proofErr w:type="spellEnd"/>
      <w:r>
        <w:t> ».</w:t>
      </w:r>
    </w:p>
    <w:p w14:paraId="233A6E85" w14:textId="77777777" w:rsidR="00763276" w:rsidRDefault="00763276">
      <w:r>
        <w:t>« </w:t>
      </w:r>
      <w:r w:rsidR="00000000">
        <w:t>Alors</w:t>
      </w:r>
      <w:r>
        <w:t xml:space="preserve">, </w:t>
      </w:r>
      <w:r w:rsidR="00000000">
        <w:t>ils s</w:t>
      </w:r>
      <w:r>
        <w:t>’</w:t>
      </w:r>
      <w:r w:rsidR="00000000">
        <w:t>écrieront tous que N</w:t>
      </w:r>
      <w:r>
        <w:t>’</w:t>
      </w:r>
      <w:proofErr w:type="spellStart"/>
      <w:r w:rsidR="00000000">
        <w:t>Gakoura</w:t>
      </w:r>
      <w:proofErr w:type="spellEnd"/>
      <w:r w:rsidR="00000000">
        <w:t xml:space="preserve"> a parlé</w:t>
      </w:r>
      <w:r>
        <w:t xml:space="preserve">, </w:t>
      </w:r>
      <w:r w:rsidR="00000000">
        <w:t>qu</w:t>
      </w:r>
      <w:r>
        <w:t>’</w:t>
      </w:r>
      <w:r w:rsidR="00000000">
        <w:t>ils ont la preuve de ma culpabilité</w:t>
      </w:r>
      <w:r>
        <w:t xml:space="preserve">. </w:t>
      </w:r>
      <w:r w:rsidR="00000000">
        <w:t>On me battra</w:t>
      </w:r>
      <w:r>
        <w:t xml:space="preserve">. </w:t>
      </w:r>
      <w:r w:rsidR="00000000">
        <w:t>On me lapidera</w:t>
      </w:r>
      <w:r>
        <w:t xml:space="preserve">. </w:t>
      </w:r>
      <w:r w:rsidR="00000000">
        <w:t>Tous ces chiens en chaleur</w:t>
      </w:r>
      <w:r>
        <w:t xml:space="preserve">, </w:t>
      </w:r>
      <w:r w:rsidR="00000000">
        <w:t>qui me haïssent parce que je les ai repoussés autrefois</w:t>
      </w:r>
      <w:r>
        <w:t xml:space="preserve">, </w:t>
      </w:r>
      <w:r w:rsidR="00000000">
        <w:t>abuseront de ma faiblesse</w:t>
      </w:r>
      <w:r>
        <w:t xml:space="preserve">, </w:t>
      </w:r>
      <w:r w:rsidR="00000000">
        <w:t>me souilleront de leurs désirs satisfaits</w:t>
      </w:r>
      <w:r>
        <w:t>.</w:t>
      </w:r>
    </w:p>
    <w:p w14:paraId="2ED677D4" w14:textId="77777777" w:rsidR="00763276" w:rsidRDefault="00763276">
      <w:r>
        <w:t>« </w:t>
      </w:r>
      <w:proofErr w:type="spellStart"/>
      <w:r w:rsidR="00000000">
        <w:t>Bissibingui</w:t>
      </w:r>
      <w:proofErr w:type="spellEnd"/>
      <w:r>
        <w:t xml:space="preserve">, </w:t>
      </w:r>
      <w:proofErr w:type="spellStart"/>
      <w:r w:rsidR="00000000">
        <w:t>Bissibingui</w:t>
      </w:r>
      <w:proofErr w:type="spellEnd"/>
      <w:r>
        <w:t xml:space="preserve">, </w:t>
      </w:r>
      <w:r w:rsidR="00000000">
        <w:t>ils voudront que je plonge mes mains dans de l</w:t>
      </w:r>
      <w:r>
        <w:t>’</w:t>
      </w:r>
      <w:r w:rsidR="00000000">
        <w:t>eau bouillante</w:t>
      </w:r>
      <w:r>
        <w:t xml:space="preserve"> ! </w:t>
      </w:r>
      <w:r w:rsidR="00000000">
        <w:t>Ils imposeront un fer rouge sur mes reins</w:t>
      </w:r>
      <w:r>
        <w:t xml:space="preserve"> ! </w:t>
      </w:r>
      <w:proofErr w:type="spellStart"/>
      <w:r w:rsidR="00000000">
        <w:t>Bissibingui</w:t>
      </w:r>
      <w:proofErr w:type="spellEnd"/>
      <w:r>
        <w:t xml:space="preserve">, </w:t>
      </w:r>
      <w:proofErr w:type="spellStart"/>
      <w:r w:rsidR="00000000">
        <w:t>Bissibingui</w:t>
      </w:r>
      <w:proofErr w:type="spellEnd"/>
      <w:r>
        <w:t xml:space="preserve">, </w:t>
      </w:r>
      <w:r w:rsidR="00000000">
        <w:t>je subirai le supplice de la faim et de la soif</w:t>
      </w:r>
      <w:r>
        <w:t xml:space="preserve"> ! </w:t>
      </w:r>
      <w:r w:rsidR="00000000">
        <w:t>J</w:t>
      </w:r>
      <w:r>
        <w:t>’</w:t>
      </w:r>
      <w:r w:rsidR="00000000">
        <w:t>aurai froid</w:t>
      </w:r>
      <w:r>
        <w:t xml:space="preserve"> ! </w:t>
      </w:r>
      <w:r w:rsidR="00000000">
        <w:t>Et puis vivante encore</w:t>
      </w:r>
      <w:r>
        <w:t xml:space="preserve">, </w:t>
      </w:r>
      <w:r w:rsidR="00000000">
        <w:t>on m</w:t>
      </w:r>
      <w:r>
        <w:t>’</w:t>
      </w:r>
      <w:r w:rsidR="00000000">
        <w:t>enterrera à côté du père de Batouala</w:t>
      </w:r>
      <w:r>
        <w:t xml:space="preserve">, </w:t>
      </w:r>
      <w:r w:rsidR="00000000">
        <w:t>pour que ma mort soit agréable à sa rage apaisée</w:t>
      </w:r>
      <w:r>
        <w:t> !</w:t>
      </w:r>
    </w:p>
    <w:p w14:paraId="7E9CBDA9" w14:textId="77777777" w:rsidR="00763276" w:rsidRDefault="00763276">
      <w:r>
        <w:t>« </w:t>
      </w:r>
      <w:proofErr w:type="spellStart"/>
      <w:r w:rsidR="00000000">
        <w:t>Bissibingui</w:t>
      </w:r>
      <w:proofErr w:type="spellEnd"/>
      <w:r>
        <w:t xml:space="preserve">, </w:t>
      </w:r>
      <w:r w:rsidR="00000000">
        <w:t>je te désire</w:t>
      </w:r>
      <w:r>
        <w:t xml:space="preserve"> ! </w:t>
      </w:r>
      <w:r w:rsidR="00000000">
        <w:t>Tu sais bien que je te veux</w:t>
      </w:r>
      <w:r>
        <w:t xml:space="preserve">, </w:t>
      </w:r>
      <w:r w:rsidR="00000000">
        <w:t>toi</w:t>
      </w:r>
      <w:r>
        <w:t xml:space="preserve">, </w:t>
      </w:r>
      <w:r w:rsidR="00000000">
        <w:t>toi seul</w:t>
      </w:r>
      <w:r>
        <w:t> !</w:t>
      </w:r>
    </w:p>
    <w:p w14:paraId="491B6C70" w14:textId="77777777" w:rsidR="00763276" w:rsidRDefault="00763276">
      <w:r>
        <w:t>« </w:t>
      </w:r>
      <w:r w:rsidR="00000000">
        <w:t>Est-ce de ma faute si</w:t>
      </w:r>
      <w:r>
        <w:t xml:space="preserve">, </w:t>
      </w:r>
      <w:r w:rsidR="00000000">
        <w:t>jusqu</w:t>
      </w:r>
      <w:r>
        <w:t>’</w:t>
      </w:r>
      <w:r w:rsidR="00000000">
        <w:t>ici</w:t>
      </w:r>
      <w:r>
        <w:t xml:space="preserve">, </w:t>
      </w:r>
      <w:r w:rsidR="00000000">
        <w:t>nous n</w:t>
      </w:r>
      <w:r>
        <w:t>’</w:t>
      </w:r>
      <w:r w:rsidR="00000000">
        <w:t>avons pas pu co</w:t>
      </w:r>
      <w:r w:rsidR="00000000">
        <w:t>u</w:t>
      </w:r>
      <w:r w:rsidR="00000000">
        <w:t>cher ensemble</w:t>
      </w:r>
      <w:r>
        <w:t> ?</w:t>
      </w:r>
    </w:p>
    <w:p w14:paraId="124EE893" w14:textId="77777777" w:rsidR="00763276" w:rsidRDefault="00763276">
      <w:r>
        <w:t>« </w:t>
      </w:r>
      <w:r w:rsidR="00000000">
        <w:t>Je suis jalousée</w:t>
      </w:r>
      <w:r>
        <w:t xml:space="preserve">, </w:t>
      </w:r>
      <w:r w:rsidR="00000000">
        <w:t>surveillée</w:t>
      </w:r>
      <w:r>
        <w:t xml:space="preserve">. </w:t>
      </w:r>
      <w:r w:rsidR="00000000">
        <w:t>Toi aussi on te surveille et l</w:t>
      </w:r>
      <w:r>
        <w:t>’</w:t>
      </w:r>
      <w:r w:rsidR="00000000">
        <w:t>on te jalouse</w:t>
      </w:r>
      <w:r>
        <w:t xml:space="preserve">. </w:t>
      </w:r>
      <w:r w:rsidR="00000000">
        <w:t>On me dirait que l</w:t>
      </w:r>
      <w:r>
        <w:t>’</w:t>
      </w:r>
      <w:r w:rsidR="00000000">
        <w:t>on nous guette</w:t>
      </w:r>
      <w:r>
        <w:t xml:space="preserve">, </w:t>
      </w:r>
      <w:r w:rsidR="00000000">
        <w:t>en ce moment-ci</w:t>
      </w:r>
      <w:r>
        <w:t xml:space="preserve">, </w:t>
      </w:r>
      <w:r w:rsidR="00000000">
        <w:t>que je n</w:t>
      </w:r>
      <w:r>
        <w:t>’</w:t>
      </w:r>
      <w:r w:rsidR="00000000">
        <w:t>en serais pas étonnée</w:t>
      </w:r>
      <w:r>
        <w:t>.</w:t>
      </w:r>
    </w:p>
    <w:p w14:paraId="587619F8" w14:textId="77777777" w:rsidR="00763276" w:rsidRDefault="00763276">
      <w:r>
        <w:lastRenderedPageBreak/>
        <w:t>« </w:t>
      </w:r>
      <w:r w:rsidR="00000000">
        <w:t>Mais</w:t>
      </w:r>
      <w:r>
        <w:t xml:space="preserve">, </w:t>
      </w:r>
      <w:r w:rsidR="00000000">
        <w:t>vois-tu</w:t>
      </w:r>
      <w:r>
        <w:t xml:space="preserve">, </w:t>
      </w:r>
      <w:r w:rsidR="00000000">
        <w:t>l</w:t>
      </w:r>
      <w:r>
        <w:t>’</w:t>
      </w:r>
      <w:r w:rsidR="00000000">
        <w:t>on a beau accumuler et multiplier les ba</w:t>
      </w:r>
      <w:r w:rsidR="00000000">
        <w:t>r</w:t>
      </w:r>
      <w:r w:rsidR="00000000">
        <w:t>rages</w:t>
      </w:r>
      <w:r>
        <w:t xml:space="preserve">, </w:t>
      </w:r>
      <w:r w:rsidR="00000000">
        <w:t>l</w:t>
      </w:r>
      <w:r>
        <w:t>’</w:t>
      </w:r>
      <w:r w:rsidR="00000000">
        <w:t>eau va toujours vers</w:t>
      </w:r>
      <w:r>
        <w:t xml:space="preserve">, </w:t>
      </w:r>
      <w:r w:rsidR="00000000">
        <w:t>l</w:t>
      </w:r>
      <w:r>
        <w:t>’</w:t>
      </w:r>
      <w:r w:rsidR="00000000">
        <w:t>eau</w:t>
      </w:r>
      <w:r>
        <w:t xml:space="preserve">. </w:t>
      </w:r>
      <w:r w:rsidR="00000000">
        <w:t xml:space="preserve">Les </w:t>
      </w:r>
      <w:proofErr w:type="spellStart"/>
      <w:r w:rsidR="00000000">
        <w:t>kagas</w:t>
      </w:r>
      <w:proofErr w:type="spellEnd"/>
      <w:r w:rsidR="00000000">
        <w:t xml:space="preserve"> eux-mêmes</w:t>
      </w:r>
      <w:r>
        <w:t xml:space="preserve">, </w:t>
      </w:r>
      <w:r w:rsidR="00000000">
        <w:t>ma</w:t>
      </w:r>
      <w:r w:rsidR="00000000">
        <w:t>l</w:t>
      </w:r>
      <w:r w:rsidR="00000000">
        <w:t>gré leur masse</w:t>
      </w:r>
      <w:r>
        <w:t xml:space="preserve">, </w:t>
      </w:r>
      <w:r w:rsidR="00000000">
        <w:t>ne peuvent pas empêcher deux rivières de confluer</w:t>
      </w:r>
      <w:r>
        <w:t xml:space="preserve">. </w:t>
      </w:r>
      <w:r w:rsidR="00000000">
        <w:t>Aussi</w:t>
      </w:r>
      <w:r>
        <w:t xml:space="preserve">, </w:t>
      </w:r>
      <w:r w:rsidR="00000000">
        <w:t>pour peu que ton désir égale le mien</w:t>
      </w:r>
      <w:r>
        <w:t xml:space="preserve">, </w:t>
      </w:r>
      <w:r w:rsidR="00000000">
        <w:t>je serai à toi</w:t>
      </w:r>
      <w:r>
        <w:t xml:space="preserve">, </w:t>
      </w:r>
      <w:r w:rsidR="00000000">
        <w:t>dans quelques jours</w:t>
      </w:r>
      <w:r>
        <w:t xml:space="preserve">, </w:t>
      </w:r>
      <w:r w:rsidR="00000000">
        <w:t>rien qu</w:t>
      </w:r>
      <w:r>
        <w:t>’</w:t>
      </w:r>
      <w:r w:rsidR="00000000">
        <w:t>à toi</w:t>
      </w:r>
      <w:r>
        <w:t>.</w:t>
      </w:r>
    </w:p>
    <w:p w14:paraId="7BBCA3C0" w14:textId="783D0858" w:rsidR="00000000" w:rsidRDefault="00763276">
      <w:r>
        <w:t>« </w:t>
      </w:r>
      <w:r w:rsidR="00000000">
        <w:t>Décide</w:t>
      </w:r>
      <w:r>
        <w:t>… »</w:t>
      </w:r>
    </w:p>
    <w:p w14:paraId="35D6D0AB" w14:textId="77777777" w:rsidR="00763276" w:rsidRDefault="00000000">
      <w:r>
        <w:t>Le soleil était moins chaud</w:t>
      </w:r>
      <w:r w:rsidR="00763276">
        <w:t xml:space="preserve">. </w:t>
      </w:r>
      <w:r>
        <w:t>Les tams-tams et les olifants transmettaient des invitations</w:t>
      </w:r>
      <w:r w:rsidR="00763276">
        <w:t xml:space="preserve">. </w:t>
      </w:r>
      <w:r>
        <w:t>Par ainsi</w:t>
      </w:r>
      <w:r w:rsidR="00763276">
        <w:t xml:space="preserve">, </w:t>
      </w:r>
      <w:proofErr w:type="spellStart"/>
      <w:r>
        <w:t>Bissibingui</w:t>
      </w:r>
      <w:proofErr w:type="spellEnd"/>
      <w:r>
        <w:t xml:space="preserve"> apprit que Batouala attendait son arrivée</w:t>
      </w:r>
      <w:r w:rsidR="00763276">
        <w:t xml:space="preserve">. </w:t>
      </w:r>
      <w:r>
        <w:t>Ce n</w:t>
      </w:r>
      <w:r w:rsidR="00763276">
        <w:t>’</w:t>
      </w:r>
      <w:r>
        <w:t>est que</w:t>
      </w:r>
      <w:r w:rsidR="00763276">
        <w:t xml:space="preserve">, </w:t>
      </w:r>
      <w:r>
        <w:t>lui présent</w:t>
      </w:r>
      <w:r w:rsidR="00763276">
        <w:t xml:space="preserve">, </w:t>
      </w:r>
      <w:r>
        <w:t>qu</w:t>
      </w:r>
      <w:r w:rsidR="00763276">
        <w:t>’</w:t>
      </w:r>
      <w:r>
        <w:t>il i</w:t>
      </w:r>
      <w:r>
        <w:t>n</w:t>
      </w:r>
      <w:r>
        <w:t xml:space="preserve">cendierait de ces terrains de chasse ceux situés entre le village </w:t>
      </w:r>
      <w:proofErr w:type="spellStart"/>
      <w:r>
        <w:t>dacpa</w:t>
      </w:r>
      <w:proofErr w:type="spellEnd"/>
      <w:r>
        <w:t xml:space="preserve"> de </w:t>
      </w:r>
      <w:proofErr w:type="spellStart"/>
      <w:r>
        <w:t>Soumana</w:t>
      </w:r>
      <w:proofErr w:type="spellEnd"/>
      <w:r>
        <w:t xml:space="preserve"> et le village n</w:t>
      </w:r>
      <w:r w:rsidR="00763276">
        <w:t>’</w:t>
      </w:r>
      <w:proofErr w:type="spellStart"/>
      <w:r>
        <w:t>gapou</w:t>
      </w:r>
      <w:proofErr w:type="spellEnd"/>
      <w:r>
        <w:t xml:space="preserve"> de </w:t>
      </w:r>
      <w:proofErr w:type="spellStart"/>
      <w:r>
        <w:t>Yakidji</w:t>
      </w:r>
      <w:proofErr w:type="spellEnd"/>
      <w:r w:rsidR="00763276">
        <w:t>.</w:t>
      </w:r>
    </w:p>
    <w:p w14:paraId="3A583FAE" w14:textId="77777777" w:rsidR="00763276" w:rsidRDefault="00000000">
      <w:proofErr w:type="spellStart"/>
      <w:r>
        <w:t>Yassiguindja</w:t>
      </w:r>
      <w:proofErr w:type="spellEnd"/>
      <w:r>
        <w:t xml:space="preserve"> reprit</w:t>
      </w:r>
      <w:r w:rsidR="00763276">
        <w:t> :</w:t>
      </w:r>
    </w:p>
    <w:p w14:paraId="34336B28" w14:textId="77777777" w:rsidR="00763276" w:rsidRDefault="00763276">
      <w:r>
        <w:t>« </w:t>
      </w:r>
      <w:r w:rsidR="00000000">
        <w:t>Tu m</w:t>
      </w:r>
      <w:r>
        <w:t>’</w:t>
      </w:r>
      <w:r w:rsidR="00000000">
        <w:t>en veux</w:t>
      </w:r>
      <w:r>
        <w:t xml:space="preserve">, </w:t>
      </w:r>
      <w:r w:rsidR="00000000">
        <w:t>aujourd</w:t>
      </w:r>
      <w:r>
        <w:t>’</w:t>
      </w:r>
      <w:r w:rsidR="00000000">
        <w:t>hui</w:t>
      </w:r>
      <w:r>
        <w:t xml:space="preserve">, </w:t>
      </w:r>
      <w:proofErr w:type="spellStart"/>
      <w:r w:rsidR="00000000">
        <w:t>Bissibingui</w:t>
      </w:r>
      <w:proofErr w:type="spellEnd"/>
      <w:r>
        <w:t xml:space="preserve"> ? </w:t>
      </w:r>
      <w:r w:rsidR="00000000">
        <w:t>Ah</w:t>
      </w:r>
      <w:r>
        <w:t xml:space="preserve"> ! </w:t>
      </w:r>
      <w:r w:rsidR="00000000">
        <w:t>si</w:t>
      </w:r>
      <w:r>
        <w:t xml:space="preserve">, </w:t>
      </w:r>
      <w:r w:rsidR="00000000">
        <w:t>pour t</w:t>
      </w:r>
      <w:r>
        <w:t>’</w:t>
      </w:r>
      <w:r w:rsidR="00000000">
        <w:t>appartenir</w:t>
      </w:r>
      <w:r>
        <w:t xml:space="preserve">, </w:t>
      </w:r>
      <w:r w:rsidR="00000000">
        <w:t>j</w:t>
      </w:r>
      <w:r>
        <w:t>’</w:t>
      </w:r>
      <w:r w:rsidR="00000000">
        <w:t>avais pu retarder l</w:t>
      </w:r>
      <w:r>
        <w:t>’</w:t>
      </w:r>
      <w:r w:rsidR="00000000">
        <w:t>effet que la lune exerce sur mon sang</w:t>
      </w:r>
      <w:r>
        <w:t xml:space="preserve">, – </w:t>
      </w:r>
      <w:r w:rsidR="00000000">
        <w:t>il ne faut pas rire de ma sincérité</w:t>
      </w:r>
      <w:r>
        <w:t xml:space="preserve"> – </w:t>
      </w:r>
      <w:r w:rsidR="00000000">
        <w:t>je l</w:t>
      </w:r>
      <w:r>
        <w:t>’</w:t>
      </w:r>
      <w:r w:rsidR="00000000">
        <w:t>aurais fait avec joie</w:t>
      </w:r>
      <w:r>
        <w:t>.</w:t>
      </w:r>
    </w:p>
    <w:p w14:paraId="03C6502C" w14:textId="77777777" w:rsidR="00763276" w:rsidRDefault="00763276">
      <w:r>
        <w:t>« </w:t>
      </w:r>
      <w:r w:rsidR="00000000">
        <w:t>Malheureusement</w:t>
      </w:r>
      <w:r>
        <w:t xml:space="preserve">, </w:t>
      </w:r>
      <w:r w:rsidR="00000000">
        <w:t>nous n</w:t>
      </w:r>
      <w:r>
        <w:t>’</w:t>
      </w:r>
      <w:r w:rsidR="00000000">
        <w:t>y pouvons rien</w:t>
      </w:r>
      <w:r>
        <w:t xml:space="preserve">, </w:t>
      </w:r>
      <w:r w:rsidR="00000000">
        <w:t>nous autres</w:t>
      </w:r>
      <w:r>
        <w:t xml:space="preserve">, </w:t>
      </w:r>
      <w:r w:rsidR="00000000">
        <w:t>femmes</w:t>
      </w:r>
      <w:r>
        <w:t xml:space="preserve">. </w:t>
      </w:r>
      <w:r w:rsidR="00000000">
        <w:t>Quand le sang nous travaille</w:t>
      </w:r>
      <w:r>
        <w:t xml:space="preserve">, </w:t>
      </w:r>
      <w:r w:rsidR="00000000">
        <w:t>nous n</w:t>
      </w:r>
      <w:r>
        <w:t>’</w:t>
      </w:r>
      <w:r w:rsidR="00000000">
        <w:t>avons qu</w:t>
      </w:r>
      <w:r>
        <w:t>’</w:t>
      </w:r>
      <w:r w:rsidR="00000000">
        <w:t>à atte</w:t>
      </w:r>
      <w:r w:rsidR="00000000">
        <w:t>n</w:t>
      </w:r>
      <w:r w:rsidR="00000000">
        <w:t>dre</w:t>
      </w:r>
      <w:r>
        <w:t xml:space="preserve">. </w:t>
      </w:r>
      <w:r w:rsidR="00000000">
        <w:t>Tu le sais bien</w:t>
      </w:r>
      <w:r>
        <w:t xml:space="preserve">. </w:t>
      </w:r>
      <w:r w:rsidR="00000000">
        <w:t>Et tu sais aussi que je te veux plus encore que tu ne peux me vouloir</w:t>
      </w:r>
      <w:r>
        <w:t xml:space="preserve">. </w:t>
      </w:r>
      <w:r w:rsidR="00000000">
        <w:t>Tout moi te veut</w:t>
      </w:r>
      <w:r>
        <w:t xml:space="preserve">. </w:t>
      </w:r>
      <w:r w:rsidR="00000000">
        <w:t>Je t</w:t>
      </w:r>
      <w:r>
        <w:t>’</w:t>
      </w:r>
      <w:r w:rsidR="00000000">
        <w:t>appartiens</w:t>
      </w:r>
      <w:r>
        <w:t xml:space="preserve">. </w:t>
      </w:r>
      <w:r w:rsidR="00000000">
        <w:t>Tu m</w:t>
      </w:r>
      <w:r>
        <w:t>’</w:t>
      </w:r>
      <w:r w:rsidR="00000000">
        <w:t>as demandée</w:t>
      </w:r>
      <w:r>
        <w:t xml:space="preserve"> ; </w:t>
      </w:r>
      <w:r w:rsidR="00000000">
        <w:t>je suis venue</w:t>
      </w:r>
      <w:r>
        <w:t xml:space="preserve">. </w:t>
      </w:r>
      <w:r w:rsidR="00000000">
        <w:t>Dès que je ne serai plus en état d</w:t>
      </w:r>
      <w:r>
        <w:t>’</w:t>
      </w:r>
      <w:r w:rsidR="00000000">
        <w:t>impureté</w:t>
      </w:r>
      <w:r>
        <w:t xml:space="preserve">, </w:t>
      </w:r>
      <w:r w:rsidR="00000000">
        <w:t>tu pourras me prendre</w:t>
      </w:r>
      <w:r>
        <w:t xml:space="preserve">. </w:t>
      </w:r>
      <w:r w:rsidR="00000000">
        <w:t>En attendant</w:t>
      </w:r>
      <w:r>
        <w:t xml:space="preserve">, </w:t>
      </w:r>
      <w:r w:rsidR="00000000">
        <w:t>fuyons</w:t>
      </w:r>
      <w:r>
        <w:t xml:space="preserve">. </w:t>
      </w:r>
      <w:r w:rsidR="00000000">
        <w:t>Je f</w:t>
      </w:r>
      <w:r w:rsidR="00000000">
        <w:t>e</w:t>
      </w:r>
      <w:r w:rsidR="00000000">
        <w:t>rai ta cuisine</w:t>
      </w:r>
      <w:r>
        <w:t xml:space="preserve">, </w:t>
      </w:r>
      <w:r w:rsidR="00000000">
        <w:t>laverai ton linge</w:t>
      </w:r>
      <w:r>
        <w:t xml:space="preserve">, </w:t>
      </w:r>
      <w:r w:rsidR="00000000">
        <w:t>balaierai ta case</w:t>
      </w:r>
      <w:r>
        <w:t xml:space="preserve">, </w:t>
      </w:r>
      <w:r w:rsidR="00000000">
        <w:t>débrousserai et ensemencerai tes plantations</w:t>
      </w:r>
      <w:r>
        <w:t xml:space="preserve"> – </w:t>
      </w:r>
      <w:r w:rsidR="00000000">
        <w:t>tout cela</w:t>
      </w:r>
      <w:r>
        <w:t xml:space="preserve">, </w:t>
      </w:r>
      <w:r w:rsidR="00000000">
        <w:t>pourvu que nous pa</w:t>
      </w:r>
      <w:r w:rsidR="00000000">
        <w:t>r</w:t>
      </w:r>
      <w:r w:rsidR="00000000">
        <w:t>tions</w:t>
      </w:r>
      <w:r>
        <w:t xml:space="preserve">. </w:t>
      </w:r>
      <w:r w:rsidR="00000000">
        <w:t>En route</w:t>
      </w:r>
      <w:r>
        <w:t xml:space="preserve">, </w:t>
      </w:r>
      <w:r w:rsidR="00000000">
        <w:t>veux-tu</w:t>
      </w:r>
      <w:r>
        <w:t xml:space="preserve"> ? </w:t>
      </w:r>
      <w:r w:rsidR="00000000">
        <w:t>Nous gagnerons Bangui</w:t>
      </w:r>
      <w:r>
        <w:t xml:space="preserve">, </w:t>
      </w:r>
      <w:r w:rsidR="00000000">
        <w:t>où tu t</w:t>
      </w:r>
      <w:r>
        <w:t>’</w:t>
      </w:r>
      <w:r w:rsidR="00000000">
        <w:t xml:space="preserve">engageras comme </w:t>
      </w:r>
      <w:proofErr w:type="spellStart"/>
      <w:r w:rsidR="00000000">
        <w:t>tourougou</w:t>
      </w:r>
      <w:proofErr w:type="spellEnd"/>
      <w:r>
        <w:t xml:space="preserve">. </w:t>
      </w:r>
      <w:r w:rsidR="00000000">
        <w:t xml:space="preserve">Une fois </w:t>
      </w:r>
      <w:proofErr w:type="spellStart"/>
      <w:r w:rsidR="00000000">
        <w:t>tourougou</w:t>
      </w:r>
      <w:proofErr w:type="spellEnd"/>
      <w:r>
        <w:t xml:space="preserve">, </w:t>
      </w:r>
      <w:r w:rsidR="00000000">
        <w:t>quel est le m</w:t>
      </w:r>
      <w:r>
        <w:t>’</w:t>
      </w:r>
      <w:r w:rsidR="00000000">
        <w:t>bi qui oserait réclamer contre toi</w:t>
      </w:r>
      <w:r>
        <w:t xml:space="preserve"> ? </w:t>
      </w:r>
      <w:r w:rsidR="00000000">
        <w:t>Aucun</w:t>
      </w:r>
      <w:r>
        <w:t xml:space="preserve">, – </w:t>
      </w:r>
      <w:r w:rsidR="00000000">
        <w:t>pas même B</w:t>
      </w:r>
      <w:r w:rsidR="00000000">
        <w:t>a</w:t>
      </w:r>
      <w:r w:rsidR="00000000">
        <w:t>touala</w:t>
      </w:r>
      <w:r>
        <w:t>.</w:t>
      </w:r>
    </w:p>
    <w:p w14:paraId="2B66AA98" w14:textId="33A2B353" w:rsidR="00000000" w:rsidRDefault="00763276">
      <w:r>
        <w:t>« </w:t>
      </w:r>
      <w:r w:rsidR="00000000">
        <w:t>Ce n</w:t>
      </w:r>
      <w:r>
        <w:t>’</w:t>
      </w:r>
      <w:r w:rsidR="00000000">
        <w:t>est pas pour rien</w:t>
      </w:r>
      <w:r>
        <w:t xml:space="preserve">, </w:t>
      </w:r>
      <w:r w:rsidR="00000000">
        <w:t>vois-tu</w:t>
      </w:r>
      <w:r>
        <w:t xml:space="preserve">, </w:t>
      </w:r>
      <w:r w:rsidR="00000000">
        <w:t>que les commandants ne comprennent que ce que leurs miliciens veulent qu</w:t>
      </w:r>
      <w:r>
        <w:t>’</w:t>
      </w:r>
      <w:r w:rsidR="00000000">
        <w:t xml:space="preserve">ils </w:t>
      </w:r>
      <w:r w:rsidR="00000000">
        <w:lastRenderedPageBreak/>
        <w:t>co</w:t>
      </w:r>
      <w:r w:rsidR="00000000">
        <w:t>m</w:t>
      </w:r>
      <w:r w:rsidR="00000000">
        <w:t>prennent</w:t>
      </w:r>
      <w:r>
        <w:t xml:space="preserve">… </w:t>
      </w:r>
      <w:r w:rsidR="00000000">
        <w:t>Partons</w:t>
      </w:r>
      <w:r>
        <w:t xml:space="preserve"> ! </w:t>
      </w:r>
      <w:r w:rsidR="00000000">
        <w:t>Je ne veux pas prendre du poison par la bouche</w:t>
      </w:r>
      <w:r>
        <w:t xml:space="preserve">. </w:t>
      </w:r>
      <w:r w:rsidR="00000000">
        <w:t>Je ne veux pas plonger mes mains dans de l</w:t>
      </w:r>
      <w:r>
        <w:t>’</w:t>
      </w:r>
      <w:r w:rsidR="00000000">
        <w:t>eau boui</w:t>
      </w:r>
      <w:r w:rsidR="00000000">
        <w:t>l</w:t>
      </w:r>
      <w:r w:rsidR="00000000">
        <w:t>lante</w:t>
      </w:r>
      <w:r>
        <w:t xml:space="preserve">. </w:t>
      </w:r>
      <w:r w:rsidR="00000000">
        <w:t>Je ne veux pas que mes reins grésillent sous le fer rouge</w:t>
      </w:r>
      <w:r>
        <w:t xml:space="preserve">. </w:t>
      </w:r>
      <w:r w:rsidR="00000000">
        <w:t>Je ne veux pas que meurent mes yeux</w:t>
      </w:r>
      <w:r>
        <w:t xml:space="preserve">. </w:t>
      </w:r>
      <w:r w:rsidR="00000000">
        <w:t>Je ne veux pas mourir</w:t>
      </w:r>
      <w:r>
        <w:t xml:space="preserve">. </w:t>
      </w:r>
      <w:r w:rsidR="00000000">
        <w:t>Jeune</w:t>
      </w:r>
      <w:r>
        <w:t xml:space="preserve">, </w:t>
      </w:r>
      <w:r w:rsidR="00000000">
        <w:t>saine et robuste</w:t>
      </w:r>
      <w:r>
        <w:t xml:space="preserve">, </w:t>
      </w:r>
      <w:r w:rsidR="00000000">
        <w:t>je peux vivre beaucoup de saisons de pluies encore</w:t>
      </w:r>
      <w:r>
        <w:t xml:space="preserve">. </w:t>
      </w:r>
      <w:r w:rsidR="00000000">
        <w:t>Et vivre</w:t>
      </w:r>
      <w:r>
        <w:t xml:space="preserve">, </w:t>
      </w:r>
      <w:r w:rsidR="00000000">
        <w:t>c</w:t>
      </w:r>
      <w:r>
        <w:t>’</w:t>
      </w:r>
      <w:r w:rsidR="00000000">
        <w:t>est coucher avec l</w:t>
      </w:r>
      <w:r>
        <w:t>’</w:t>
      </w:r>
      <w:r w:rsidR="00000000">
        <w:t>homme que l</w:t>
      </w:r>
      <w:r>
        <w:t>’</w:t>
      </w:r>
      <w:r w:rsidR="00000000">
        <w:t>on d</w:t>
      </w:r>
      <w:r w:rsidR="00000000">
        <w:t>é</w:t>
      </w:r>
      <w:r w:rsidR="00000000">
        <w:t>sire</w:t>
      </w:r>
      <w:r>
        <w:t>… »</w:t>
      </w:r>
    </w:p>
    <w:p w14:paraId="5CD11D81" w14:textId="77777777" w:rsidR="00763276" w:rsidRDefault="00000000">
      <w:proofErr w:type="spellStart"/>
      <w:r>
        <w:t>Bissibingui</w:t>
      </w:r>
      <w:proofErr w:type="spellEnd"/>
      <w:r>
        <w:t xml:space="preserve"> se leva</w:t>
      </w:r>
      <w:r w:rsidR="00763276">
        <w:t xml:space="preserve">, </w:t>
      </w:r>
      <w:r>
        <w:t>en s</w:t>
      </w:r>
      <w:r w:rsidR="00763276">
        <w:t>’</w:t>
      </w:r>
      <w:r>
        <w:t>étirant</w:t>
      </w:r>
      <w:r w:rsidR="00763276">
        <w:t>.</w:t>
      </w:r>
    </w:p>
    <w:p w14:paraId="25A95F02" w14:textId="77777777" w:rsidR="00763276" w:rsidRDefault="00000000">
      <w:r>
        <w:t>Pleine de sang</w:t>
      </w:r>
      <w:r w:rsidR="00763276">
        <w:t xml:space="preserve">, </w:t>
      </w:r>
      <w:r>
        <w:t>la pirogue du soleil sombrait à l</w:t>
      </w:r>
      <w:r w:rsidR="00763276">
        <w:t>’</w:t>
      </w:r>
      <w:r>
        <w:t>horizon</w:t>
      </w:r>
      <w:r w:rsidR="00763276">
        <w:t>.</w:t>
      </w:r>
    </w:p>
    <w:p w14:paraId="5E110F5A" w14:textId="77777777" w:rsidR="00763276" w:rsidRDefault="00000000">
      <w:r>
        <w:t>Les oiseaux ne chantaient plus</w:t>
      </w:r>
      <w:r w:rsidR="00763276">
        <w:t xml:space="preserve">. </w:t>
      </w:r>
      <w:r>
        <w:t>Le même silence se prop</w:t>
      </w:r>
      <w:r>
        <w:t>a</w:t>
      </w:r>
      <w:r>
        <w:t>geait</w:t>
      </w:r>
      <w:r w:rsidR="00763276">
        <w:t xml:space="preserve">, </w:t>
      </w:r>
      <w:r>
        <w:t>qui précède le moment où le soleil va</w:t>
      </w:r>
      <w:r w:rsidR="00763276">
        <w:t xml:space="preserve">, </w:t>
      </w:r>
      <w:r>
        <w:t>au matin</w:t>
      </w:r>
      <w:r w:rsidR="00763276">
        <w:t xml:space="preserve">, </w:t>
      </w:r>
      <w:r>
        <w:t>surgir</w:t>
      </w:r>
      <w:r w:rsidR="00763276">
        <w:t xml:space="preserve">, </w:t>
      </w:r>
      <w:r>
        <w:t>et ce moment du soir qui est avant la nuit</w:t>
      </w:r>
      <w:r w:rsidR="00763276">
        <w:t>.</w:t>
      </w:r>
    </w:p>
    <w:p w14:paraId="006FE423" w14:textId="77777777" w:rsidR="00763276" w:rsidRDefault="00763276">
      <w:r>
        <w:t>« </w:t>
      </w:r>
      <w:proofErr w:type="spellStart"/>
      <w:r w:rsidR="00000000">
        <w:t>Yassiguindja</w:t>
      </w:r>
      <w:proofErr w:type="spellEnd"/>
      <w:r>
        <w:t xml:space="preserve">, </w:t>
      </w:r>
      <w:r w:rsidR="00000000">
        <w:t>tu as prononcé des paroles justes</w:t>
      </w:r>
      <w:r>
        <w:t xml:space="preserve">, </w:t>
      </w:r>
      <w:r w:rsidR="00000000">
        <w:t>qui d</w:t>
      </w:r>
      <w:r w:rsidR="00000000">
        <w:t>e</w:t>
      </w:r>
      <w:r w:rsidR="00000000">
        <w:t>mandent réflexion</w:t>
      </w:r>
      <w:r>
        <w:t xml:space="preserve">. </w:t>
      </w:r>
      <w:r w:rsidR="00000000">
        <w:t>Par ailleurs</w:t>
      </w:r>
      <w:r>
        <w:t xml:space="preserve">, </w:t>
      </w:r>
      <w:r w:rsidR="00000000">
        <w:t>je te jure</w:t>
      </w:r>
      <w:r>
        <w:t xml:space="preserve">, </w:t>
      </w:r>
      <w:r w:rsidR="00000000">
        <w:t>sur N</w:t>
      </w:r>
      <w:r>
        <w:t>’</w:t>
      </w:r>
      <w:proofErr w:type="spellStart"/>
      <w:r w:rsidR="00000000">
        <w:t>Gakoura</w:t>
      </w:r>
      <w:proofErr w:type="spellEnd"/>
      <w:r>
        <w:t xml:space="preserve">, </w:t>
      </w:r>
      <w:r w:rsidR="00000000">
        <w:t>que tu seras respectée</w:t>
      </w:r>
      <w:r>
        <w:t>.</w:t>
      </w:r>
    </w:p>
    <w:p w14:paraId="280F6A5B" w14:textId="77777777" w:rsidR="00763276" w:rsidRDefault="00763276">
      <w:r>
        <w:t>« </w:t>
      </w:r>
      <w:r w:rsidR="00000000">
        <w:t>Mais il n</w:t>
      </w:r>
      <w:r>
        <w:t>’</w:t>
      </w:r>
      <w:r w:rsidR="00000000">
        <w:t>est pas encore temps de fuir</w:t>
      </w:r>
      <w:r>
        <w:t xml:space="preserve">. </w:t>
      </w:r>
      <w:r w:rsidR="00000000">
        <w:t>Laisse finir les chasses</w:t>
      </w:r>
      <w:r>
        <w:t xml:space="preserve">. </w:t>
      </w:r>
      <w:r w:rsidR="00000000">
        <w:t>Tout après</w:t>
      </w:r>
      <w:r>
        <w:t xml:space="preserve">, </w:t>
      </w:r>
      <w:r w:rsidR="00000000">
        <w:t>j</w:t>
      </w:r>
      <w:r>
        <w:t>’</w:t>
      </w:r>
      <w:r w:rsidR="00000000">
        <w:t>irai à Bangui prendre du service</w:t>
      </w:r>
      <w:r>
        <w:t>.</w:t>
      </w:r>
    </w:p>
    <w:p w14:paraId="4D67712A" w14:textId="77777777" w:rsidR="00763276" w:rsidRDefault="00763276">
      <w:r>
        <w:t>« </w:t>
      </w:r>
      <w:proofErr w:type="spellStart"/>
      <w:r w:rsidR="00000000">
        <w:t>Tourougou</w:t>
      </w:r>
      <w:proofErr w:type="spellEnd"/>
      <w:r>
        <w:t xml:space="preserve">, – </w:t>
      </w:r>
      <w:r w:rsidR="00000000">
        <w:t>milicien</w:t>
      </w:r>
      <w:r>
        <w:t xml:space="preserve">, </w:t>
      </w:r>
      <w:r w:rsidR="00000000">
        <w:t>suivant le parler des blancs</w:t>
      </w:r>
      <w:r>
        <w:t xml:space="preserve">, – </w:t>
      </w:r>
      <w:r w:rsidR="00000000">
        <w:t>l</w:t>
      </w:r>
      <w:r>
        <w:t>’</w:t>
      </w:r>
      <w:r w:rsidR="00000000">
        <w:t>on a un fusil</w:t>
      </w:r>
      <w:r>
        <w:t xml:space="preserve">, </w:t>
      </w:r>
      <w:r w:rsidR="00000000">
        <w:t>des cartouches</w:t>
      </w:r>
      <w:r>
        <w:t xml:space="preserve">, </w:t>
      </w:r>
      <w:r w:rsidR="00000000">
        <w:t>un grand couteau retenu au côté ga</w:t>
      </w:r>
      <w:r w:rsidR="00000000">
        <w:t>u</w:t>
      </w:r>
      <w:r w:rsidR="00000000">
        <w:t>che par une ceinture en cuir</w:t>
      </w:r>
      <w:r>
        <w:t xml:space="preserve">. </w:t>
      </w:r>
      <w:r w:rsidR="00000000">
        <w:t>On est bien habillé</w:t>
      </w:r>
      <w:r>
        <w:t xml:space="preserve">. </w:t>
      </w:r>
      <w:r w:rsidR="00000000">
        <w:t>On a les pieds chaussés de sandales</w:t>
      </w:r>
      <w:r>
        <w:t xml:space="preserve">. </w:t>
      </w:r>
      <w:r w:rsidR="00000000">
        <w:t>On porte chéchia</w:t>
      </w:r>
      <w:r>
        <w:t xml:space="preserve">. </w:t>
      </w:r>
      <w:r w:rsidR="00000000">
        <w:t>L</w:t>
      </w:r>
      <w:r>
        <w:t>’</w:t>
      </w:r>
      <w:r w:rsidR="00000000">
        <w:t>on est payé</w:t>
      </w:r>
      <w:r>
        <w:t xml:space="preserve">. </w:t>
      </w:r>
      <w:r w:rsidR="00000000">
        <w:t>Et</w:t>
      </w:r>
      <w:r>
        <w:t xml:space="preserve">, </w:t>
      </w:r>
      <w:r w:rsidR="00000000">
        <w:t>ch</w:t>
      </w:r>
      <w:r w:rsidR="00000000">
        <w:t>a</w:t>
      </w:r>
      <w:r w:rsidR="00000000">
        <w:t xml:space="preserve">que </w:t>
      </w:r>
      <w:proofErr w:type="spellStart"/>
      <w:r w:rsidR="00000000">
        <w:t>dimanchi</w:t>
      </w:r>
      <w:proofErr w:type="spellEnd"/>
      <w:r>
        <w:t xml:space="preserve">, </w:t>
      </w:r>
      <w:r w:rsidR="00000000">
        <w:t xml:space="preserve">quand le </w:t>
      </w:r>
      <w:r>
        <w:t>« </w:t>
      </w:r>
      <w:proofErr w:type="spellStart"/>
      <w:r w:rsidR="00000000">
        <w:t>tatalita</w:t>
      </w:r>
      <w:proofErr w:type="spellEnd"/>
      <w:r>
        <w:t> »</w:t>
      </w:r>
      <w:r w:rsidR="00000000">
        <w:t xml:space="preserve"> a sonné le </w:t>
      </w:r>
      <w:r>
        <w:t>« </w:t>
      </w:r>
      <w:r w:rsidR="00000000">
        <w:t>rompez</w:t>
      </w:r>
      <w:r>
        <w:t xml:space="preserve"> », </w:t>
      </w:r>
      <w:r w:rsidR="00000000">
        <w:t xml:space="preserve">on va faire son petit </w:t>
      </w:r>
      <w:r>
        <w:t>« </w:t>
      </w:r>
      <w:proofErr w:type="spellStart"/>
      <w:r w:rsidR="00000000">
        <w:t>pé</w:t>
      </w:r>
      <w:r>
        <w:t>’</w:t>
      </w:r>
      <w:r w:rsidR="00000000">
        <w:t>ndéré</w:t>
      </w:r>
      <w:proofErr w:type="spellEnd"/>
      <w:r>
        <w:t xml:space="preserve"> », </w:t>
      </w:r>
      <w:r w:rsidR="00000000">
        <w:t>dans les villages</w:t>
      </w:r>
      <w:r>
        <w:t xml:space="preserve">, </w:t>
      </w:r>
      <w:r w:rsidR="00000000">
        <w:t>où les fe</w:t>
      </w:r>
      <w:r w:rsidR="00000000">
        <w:t>m</w:t>
      </w:r>
      <w:r w:rsidR="00000000">
        <w:t>mes vous admirent</w:t>
      </w:r>
      <w:r>
        <w:t>.</w:t>
      </w:r>
    </w:p>
    <w:p w14:paraId="3F9D12EC" w14:textId="77777777" w:rsidR="00763276" w:rsidRDefault="00763276">
      <w:r>
        <w:t>« </w:t>
      </w:r>
      <w:r w:rsidR="00000000">
        <w:t>À ces avantages immédiats s</w:t>
      </w:r>
      <w:r>
        <w:t>’</w:t>
      </w:r>
      <w:r w:rsidR="00000000">
        <w:t>en ajoutent d</w:t>
      </w:r>
      <w:r>
        <w:t>’</w:t>
      </w:r>
      <w:r w:rsidR="00000000">
        <w:t>autres</w:t>
      </w:r>
      <w:r>
        <w:t xml:space="preserve">, </w:t>
      </w:r>
      <w:r w:rsidR="00000000">
        <w:t>plus importants</w:t>
      </w:r>
      <w:r>
        <w:t>.</w:t>
      </w:r>
    </w:p>
    <w:p w14:paraId="79DE3C8A" w14:textId="77777777" w:rsidR="00763276" w:rsidRDefault="00763276">
      <w:r>
        <w:t>« </w:t>
      </w:r>
      <w:r w:rsidR="00000000">
        <w:t>Ainsi</w:t>
      </w:r>
      <w:r>
        <w:t xml:space="preserve">, </w:t>
      </w:r>
      <w:r w:rsidR="00000000">
        <w:t>au lieu de payer l</w:t>
      </w:r>
      <w:r>
        <w:t>’</w:t>
      </w:r>
      <w:r w:rsidR="00000000">
        <w:t>impôt</w:t>
      </w:r>
      <w:r>
        <w:t xml:space="preserve">, </w:t>
      </w:r>
      <w:r w:rsidR="00000000">
        <w:t>c</w:t>
      </w:r>
      <w:r>
        <w:t>’</w:t>
      </w:r>
      <w:r w:rsidR="00000000">
        <w:t>est nous qui aidons à le faire rentrer</w:t>
      </w:r>
      <w:r>
        <w:t>.</w:t>
      </w:r>
    </w:p>
    <w:p w14:paraId="78443168" w14:textId="77777777" w:rsidR="00763276" w:rsidRDefault="00763276">
      <w:r>
        <w:lastRenderedPageBreak/>
        <w:t>« </w:t>
      </w:r>
      <w:r w:rsidR="00000000">
        <w:t>Nous y parvenons</w:t>
      </w:r>
      <w:r>
        <w:t xml:space="preserve">, </w:t>
      </w:r>
      <w:r w:rsidR="00000000">
        <w:t>en pillant et les villages imposés et ceux qui ont acquitté leurs redevances</w:t>
      </w:r>
      <w:r>
        <w:t>.</w:t>
      </w:r>
    </w:p>
    <w:p w14:paraId="03FD76D1" w14:textId="77777777" w:rsidR="00763276" w:rsidRDefault="00763276">
      <w:r>
        <w:t>« </w:t>
      </w:r>
      <w:r w:rsidR="00000000">
        <w:t>Nous faisons pilonner le caoutchouc</w:t>
      </w:r>
      <w:r>
        <w:t xml:space="preserve">. </w:t>
      </w:r>
      <w:r w:rsidR="00000000">
        <w:t xml:space="preserve">Nous recrutons ceux qui porteront les </w:t>
      </w:r>
      <w:proofErr w:type="spellStart"/>
      <w:r w:rsidR="00000000">
        <w:t>sandoukous</w:t>
      </w:r>
      <w:proofErr w:type="spellEnd"/>
      <w:r>
        <w:t>.</w:t>
      </w:r>
    </w:p>
    <w:p w14:paraId="4FA43054" w14:textId="77777777" w:rsidR="00763276" w:rsidRDefault="00763276">
      <w:r>
        <w:t>« </w:t>
      </w:r>
      <w:r w:rsidR="00000000">
        <w:t>Tel est le travail du milicien</w:t>
      </w:r>
      <w:r>
        <w:t>.</w:t>
      </w:r>
    </w:p>
    <w:p w14:paraId="4C70F0C7" w14:textId="77777777" w:rsidR="00763276" w:rsidRDefault="00763276">
      <w:r>
        <w:t>« </w:t>
      </w:r>
      <w:r w:rsidR="00000000">
        <w:t>Partout où l</w:t>
      </w:r>
      <w:r>
        <w:t>’</w:t>
      </w:r>
      <w:r w:rsidR="00000000">
        <w:t>on passe</w:t>
      </w:r>
      <w:r>
        <w:t xml:space="preserve">, </w:t>
      </w:r>
      <w:r w:rsidR="00000000">
        <w:t>afin d</w:t>
      </w:r>
      <w:r>
        <w:t>’</w:t>
      </w:r>
      <w:r w:rsidR="00000000">
        <w:t>obtenir notre bienveillance</w:t>
      </w:r>
      <w:r>
        <w:t xml:space="preserve">, </w:t>
      </w:r>
      <w:r w:rsidR="00000000">
        <w:t>les chefs et leurs hommes nous comblent de présents</w:t>
      </w:r>
      <w:r>
        <w:t>.</w:t>
      </w:r>
    </w:p>
    <w:p w14:paraId="45AECDBF" w14:textId="77777777" w:rsidR="00763276" w:rsidRDefault="00763276">
      <w:r>
        <w:t>« </w:t>
      </w:r>
      <w:r w:rsidR="00000000">
        <w:t xml:space="preserve">Ces petites satisfactions rendent la vie du </w:t>
      </w:r>
      <w:proofErr w:type="spellStart"/>
      <w:r w:rsidR="00000000">
        <w:t>tourougou</w:t>
      </w:r>
      <w:proofErr w:type="spellEnd"/>
      <w:r w:rsidR="00000000">
        <w:t xml:space="preserve"> do</w:t>
      </w:r>
      <w:r w:rsidR="00000000">
        <w:t>u</w:t>
      </w:r>
      <w:r w:rsidR="00000000">
        <w:t>ce</w:t>
      </w:r>
      <w:r>
        <w:t xml:space="preserve">, </w:t>
      </w:r>
      <w:r w:rsidR="00000000">
        <w:t>plaisante</w:t>
      </w:r>
      <w:r>
        <w:t xml:space="preserve">, </w:t>
      </w:r>
      <w:r w:rsidR="00000000">
        <w:t>facile et délectable</w:t>
      </w:r>
      <w:r>
        <w:t xml:space="preserve">, </w:t>
      </w:r>
      <w:r w:rsidR="00000000">
        <w:t>cela d</w:t>
      </w:r>
      <w:r>
        <w:t>’</w:t>
      </w:r>
      <w:r w:rsidR="00000000">
        <w:t>autant plus que les commandants ne connaissent que mal la langue du pays où ils sont</w:t>
      </w:r>
      <w:r>
        <w:t xml:space="preserve">, – </w:t>
      </w:r>
      <w:r w:rsidR="00000000">
        <w:t>notre pays et notre langue</w:t>
      </w:r>
      <w:r>
        <w:t>.</w:t>
      </w:r>
    </w:p>
    <w:p w14:paraId="585B253D" w14:textId="77777777" w:rsidR="00763276" w:rsidRDefault="00763276">
      <w:r>
        <w:t>« </w:t>
      </w:r>
      <w:r w:rsidR="00000000">
        <w:t>En conséquence</w:t>
      </w:r>
      <w:r>
        <w:t xml:space="preserve">, </w:t>
      </w:r>
      <w:r w:rsidR="00000000">
        <w:t>tel village s</w:t>
      </w:r>
      <w:r>
        <w:t>’</w:t>
      </w:r>
      <w:r w:rsidR="00000000">
        <w:t>est-il montré peu généreux</w:t>
      </w:r>
      <w:r>
        <w:t xml:space="preserve"> ? </w:t>
      </w:r>
      <w:r w:rsidR="00000000">
        <w:t>On vous invente une de ces bonnes délicieuses histoires</w:t>
      </w:r>
      <w:r>
        <w:t xml:space="preserve">, </w:t>
      </w:r>
      <w:r w:rsidR="00000000">
        <w:t>qui n</w:t>
      </w:r>
      <w:r>
        <w:t>’</w:t>
      </w:r>
      <w:r w:rsidR="00000000">
        <w:t>ont ni queue ni tête</w:t>
      </w:r>
      <w:r>
        <w:t xml:space="preserve">, </w:t>
      </w:r>
      <w:r w:rsidR="00000000">
        <w:t>et on vous la débite à cet excellent co</w:t>
      </w:r>
      <w:r w:rsidR="00000000">
        <w:t>m</w:t>
      </w:r>
      <w:r w:rsidR="00000000">
        <w:t>mandant</w:t>
      </w:r>
      <w:r>
        <w:t>.</w:t>
      </w:r>
    </w:p>
    <w:p w14:paraId="7EFA727D" w14:textId="77777777" w:rsidR="00763276" w:rsidRDefault="00763276">
      <w:r>
        <w:t>« </w:t>
      </w:r>
      <w:r w:rsidR="00000000">
        <w:t>Celui-ci</w:t>
      </w:r>
      <w:r>
        <w:t xml:space="preserve">, </w:t>
      </w:r>
      <w:r w:rsidR="00000000">
        <w:t>qui est toujours juste</w:t>
      </w:r>
      <w:r>
        <w:t xml:space="preserve">, </w:t>
      </w:r>
      <w:r w:rsidR="00000000">
        <w:t>sensé et clairvoyant</w:t>
      </w:r>
      <w:r>
        <w:t xml:space="preserve">, </w:t>
      </w:r>
      <w:proofErr w:type="gramStart"/>
      <w:r w:rsidR="00000000">
        <w:t>commence d</w:t>
      </w:r>
      <w:r>
        <w:t>’</w:t>
      </w:r>
      <w:r w:rsidR="00000000">
        <w:t>abord</w:t>
      </w:r>
      <w:proofErr w:type="gramEnd"/>
      <w:r w:rsidR="00000000">
        <w:t xml:space="preserve"> par emprisonner toute la population</w:t>
      </w:r>
      <w:r>
        <w:t xml:space="preserve"> : </w:t>
      </w:r>
      <w:r w:rsidR="00000000">
        <w:t>po</w:t>
      </w:r>
      <w:r w:rsidR="00000000">
        <w:t>u</w:t>
      </w:r>
      <w:r w:rsidR="00000000">
        <w:t>les</w:t>
      </w:r>
      <w:r>
        <w:t xml:space="preserve">, </w:t>
      </w:r>
      <w:r w:rsidR="00000000">
        <w:t>chefs</w:t>
      </w:r>
      <w:r>
        <w:t xml:space="preserve">, </w:t>
      </w:r>
      <w:r w:rsidR="00000000">
        <w:t>chiens</w:t>
      </w:r>
      <w:r>
        <w:t xml:space="preserve">, </w:t>
      </w:r>
      <w:r w:rsidR="00000000">
        <w:t>femmes</w:t>
      </w:r>
      <w:r>
        <w:t xml:space="preserve">, </w:t>
      </w:r>
      <w:r w:rsidR="00000000">
        <w:t>cabris</w:t>
      </w:r>
      <w:r>
        <w:t xml:space="preserve">, </w:t>
      </w:r>
      <w:r w:rsidR="00000000">
        <w:t>enfants</w:t>
      </w:r>
      <w:r>
        <w:t xml:space="preserve">, </w:t>
      </w:r>
      <w:r w:rsidR="00000000">
        <w:t>esclaves</w:t>
      </w:r>
      <w:r>
        <w:t xml:space="preserve">, </w:t>
      </w:r>
      <w:r w:rsidR="00000000">
        <w:t>récoltes</w:t>
      </w:r>
      <w:r>
        <w:t>.</w:t>
      </w:r>
    </w:p>
    <w:p w14:paraId="5400F559" w14:textId="77777777" w:rsidR="00763276" w:rsidRDefault="00763276">
      <w:r>
        <w:t>« </w:t>
      </w:r>
      <w:r w:rsidR="00000000">
        <w:t>Ensuite</w:t>
      </w:r>
      <w:r>
        <w:t xml:space="preserve">, </w:t>
      </w:r>
      <w:r w:rsidR="00000000">
        <w:t>poules</w:t>
      </w:r>
      <w:r>
        <w:t xml:space="preserve">, </w:t>
      </w:r>
      <w:r w:rsidR="00000000">
        <w:t>cabris</w:t>
      </w:r>
      <w:r>
        <w:t xml:space="preserve">, </w:t>
      </w:r>
      <w:r w:rsidR="00000000">
        <w:t>chiens</w:t>
      </w:r>
      <w:r>
        <w:t xml:space="preserve">, </w:t>
      </w:r>
      <w:r w:rsidR="00000000">
        <w:t>récoltes et femmes sont parfois vendus à l</w:t>
      </w:r>
      <w:r>
        <w:t>’</w:t>
      </w:r>
      <w:r w:rsidR="00000000">
        <w:t>encan</w:t>
      </w:r>
      <w:r>
        <w:t xml:space="preserve">. </w:t>
      </w:r>
      <w:r w:rsidR="00000000">
        <w:t>Et l</w:t>
      </w:r>
      <w:r>
        <w:t>’</w:t>
      </w:r>
      <w:r w:rsidR="00000000">
        <w:t>on verse à l</w:t>
      </w:r>
      <w:r>
        <w:t>’</w:t>
      </w:r>
      <w:r w:rsidR="00000000">
        <w:t>impôt l</w:t>
      </w:r>
      <w:r>
        <w:t>’</w:t>
      </w:r>
      <w:r w:rsidR="00000000">
        <w:t>argent obtenu de la sorte</w:t>
      </w:r>
      <w:r>
        <w:t>.</w:t>
      </w:r>
    </w:p>
    <w:p w14:paraId="4C7A8998" w14:textId="77777777" w:rsidR="00763276" w:rsidRDefault="00763276">
      <w:r>
        <w:t>« </w:t>
      </w:r>
      <w:r w:rsidR="00000000">
        <w:t>Parfois</w:t>
      </w:r>
      <w:r>
        <w:t xml:space="preserve">, </w:t>
      </w:r>
      <w:r w:rsidR="00000000">
        <w:t>ils répartissent</w:t>
      </w:r>
      <w:r>
        <w:t xml:space="preserve">, </w:t>
      </w:r>
      <w:r w:rsidR="00000000">
        <w:t>entre leurs amis</w:t>
      </w:r>
      <w:r>
        <w:t xml:space="preserve">, </w:t>
      </w:r>
      <w:r w:rsidR="00000000">
        <w:t>cabris et po</w:t>
      </w:r>
      <w:r w:rsidR="00000000">
        <w:t>u</w:t>
      </w:r>
      <w:r w:rsidR="00000000">
        <w:t>les</w:t>
      </w:r>
      <w:r>
        <w:t xml:space="preserve">, </w:t>
      </w:r>
      <w:r w:rsidR="00000000">
        <w:t>à moins qu</w:t>
      </w:r>
      <w:r>
        <w:t>’</w:t>
      </w:r>
      <w:r w:rsidR="00000000">
        <w:t>ils n</w:t>
      </w:r>
      <w:r>
        <w:t>’</w:t>
      </w:r>
      <w:r w:rsidR="00000000">
        <w:t>en fassent cadeau au Gouverneur qui se souviendra de leur gentillesse</w:t>
      </w:r>
      <w:r>
        <w:t xml:space="preserve">, </w:t>
      </w:r>
      <w:r w:rsidR="00000000">
        <w:t>à la saison des avancements</w:t>
      </w:r>
      <w:r>
        <w:t>.</w:t>
      </w:r>
    </w:p>
    <w:p w14:paraId="7C0D35F0" w14:textId="77777777" w:rsidR="00763276" w:rsidRDefault="00763276">
      <w:r>
        <w:t>« </w:t>
      </w:r>
      <w:r w:rsidR="00000000">
        <w:t>En ce cas-là</w:t>
      </w:r>
      <w:r>
        <w:t xml:space="preserve">, </w:t>
      </w:r>
      <w:r w:rsidR="00000000">
        <w:t>ils nous laissent en partage les chiens</w:t>
      </w:r>
      <w:r>
        <w:t xml:space="preserve">, </w:t>
      </w:r>
      <w:r w:rsidR="00000000">
        <w:t>les femmes</w:t>
      </w:r>
      <w:r>
        <w:t> »</w:t>
      </w:r>
      <w:r w:rsidR="00000000">
        <w:t xml:space="preserve"> les cabris et les récoltes</w:t>
      </w:r>
      <w:r>
        <w:t>…</w:t>
      </w:r>
    </w:p>
    <w:p w14:paraId="6E633049" w14:textId="77777777" w:rsidR="00763276" w:rsidRDefault="00763276">
      <w:r>
        <w:lastRenderedPageBreak/>
        <w:t>« </w:t>
      </w:r>
      <w:r w:rsidR="00000000">
        <w:t>À vrai dire</w:t>
      </w:r>
      <w:r>
        <w:t xml:space="preserve">, </w:t>
      </w:r>
      <w:r w:rsidR="00000000">
        <w:t>il n</w:t>
      </w:r>
      <w:r>
        <w:t>’</w:t>
      </w:r>
      <w:r w:rsidR="00000000">
        <w:t>y a que les commandants pacifiques qui emploient des procédés aussi regrettables</w:t>
      </w:r>
      <w:r>
        <w:t>.</w:t>
      </w:r>
    </w:p>
    <w:p w14:paraId="37750366" w14:textId="77777777" w:rsidR="00763276" w:rsidRDefault="00763276">
      <w:r>
        <w:t>« </w:t>
      </w:r>
      <w:r w:rsidR="00000000">
        <w:t>Heureusement qu</w:t>
      </w:r>
      <w:r>
        <w:t>’</w:t>
      </w:r>
      <w:r w:rsidR="00000000">
        <w:t>ils ne sont pas tous pareils</w:t>
      </w:r>
      <w:r>
        <w:t xml:space="preserve"> ! </w:t>
      </w:r>
      <w:r w:rsidR="00000000">
        <w:t>Sans cela</w:t>
      </w:r>
      <w:r>
        <w:t xml:space="preserve">, </w:t>
      </w:r>
      <w:r w:rsidR="00000000">
        <w:t>où irions-nous</w:t>
      </w:r>
      <w:r>
        <w:t xml:space="preserve">, </w:t>
      </w:r>
      <w:r w:rsidR="00000000">
        <w:t>N</w:t>
      </w:r>
      <w:r>
        <w:t>’</w:t>
      </w:r>
      <w:proofErr w:type="spellStart"/>
      <w:r w:rsidR="00000000">
        <w:t>Gakoura</w:t>
      </w:r>
      <w:proofErr w:type="spellEnd"/>
      <w:r>
        <w:t> ?</w:t>
      </w:r>
    </w:p>
    <w:p w14:paraId="4CA0D6D4" w14:textId="77777777" w:rsidR="00763276" w:rsidRDefault="00763276">
      <w:r>
        <w:t>« </w:t>
      </w:r>
      <w:r w:rsidR="00000000">
        <w:t>Nous avons</w:t>
      </w:r>
      <w:r>
        <w:t xml:space="preserve">, </w:t>
      </w:r>
      <w:r w:rsidR="00000000">
        <w:t>en effet</w:t>
      </w:r>
      <w:r>
        <w:t xml:space="preserve">, </w:t>
      </w:r>
      <w:r w:rsidR="00000000">
        <w:t>des commandants guerriers</w:t>
      </w:r>
      <w:r>
        <w:t xml:space="preserve">. </w:t>
      </w:r>
      <w:r w:rsidR="00000000">
        <w:t>Ce sont les plus nombreux</w:t>
      </w:r>
      <w:r>
        <w:t xml:space="preserve">. </w:t>
      </w:r>
      <w:r w:rsidR="00000000">
        <w:t>Ceux-là vous enfourchent un fougueux m</w:t>
      </w:r>
      <w:r>
        <w:t>’</w:t>
      </w:r>
      <w:proofErr w:type="spellStart"/>
      <w:r w:rsidR="00000000">
        <w:t>barta</w:t>
      </w:r>
      <w:proofErr w:type="spellEnd"/>
      <w:r w:rsidR="00000000">
        <w:t xml:space="preserve"> qui</w:t>
      </w:r>
      <w:r>
        <w:t xml:space="preserve">, </w:t>
      </w:r>
      <w:r w:rsidR="00000000">
        <w:t>pour tout galop</w:t>
      </w:r>
      <w:r>
        <w:t xml:space="preserve">, </w:t>
      </w:r>
      <w:r w:rsidR="00000000">
        <w:t>ne marche qu</w:t>
      </w:r>
      <w:r>
        <w:t>’</w:t>
      </w:r>
      <w:r w:rsidR="00000000">
        <w:t>au pas</w:t>
      </w:r>
      <w:r>
        <w:t xml:space="preserve">. </w:t>
      </w:r>
      <w:r w:rsidR="00000000">
        <w:t>Les boys</w:t>
      </w:r>
      <w:r>
        <w:t xml:space="preserve">, </w:t>
      </w:r>
      <w:r w:rsidR="00000000">
        <w:t>et les boys des boys suivent</w:t>
      </w:r>
      <w:r>
        <w:t xml:space="preserve">. </w:t>
      </w:r>
      <w:r w:rsidR="00000000">
        <w:t>Et l</w:t>
      </w:r>
      <w:r>
        <w:t>’</w:t>
      </w:r>
      <w:r w:rsidR="00000000">
        <w:t>on va ainsi guerroyer contre de pauvres bougres</w:t>
      </w:r>
      <w:r>
        <w:t xml:space="preserve">, </w:t>
      </w:r>
      <w:r w:rsidR="00000000">
        <w:t>qui n</w:t>
      </w:r>
      <w:r>
        <w:t>’</w:t>
      </w:r>
      <w:r w:rsidR="00000000">
        <w:t>en peuvent mais</w:t>
      </w:r>
      <w:r>
        <w:t>.</w:t>
      </w:r>
    </w:p>
    <w:p w14:paraId="2CDAC6B2" w14:textId="77777777" w:rsidR="00763276" w:rsidRDefault="00763276">
      <w:r>
        <w:t>« </w:t>
      </w:r>
      <w:r w:rsidR="00000000">
        <w:t>Finie l</w:t>
      </w:r>
      <w:r>
        <w:t>’</w:t>
      </w:r>
      <w:r w:rsidR="00000000">
        <w:t>expédition</w:t>
      </w:r>
      <w:r>
        <w:t xml:space="preserve">, </w:t>
      </w:r>
      <w:r w:rsidR="00000000">
        <w:t xml:space="preserve">les commandants envoient des tas de </w:t>
      </w:r>
      <w:r>
        <w:t>« </w:t>
      </w:r>
      <w:r w:rsidR="00000000">
        <w:t>bétis</w:t>
      </w:r>
      <w:r>
        <w:t> »</w:t>
      </w:r>
      <w:r w:rsidR="00000000">
        <w:t xml:space="preserve"> au Gouvernement</w:t>
      </w:r>
      <w:r>
        <w:t xml:space="preserve">, </w:t>
      </w:r>
      <w:r w:rsidR="00000000">
        <w:t>des bétis où sont relatées nos prouesses et les leurs</w:t>
      </w:r>
      <w:r>
        <w:t xml:space="preserve">. </w:t>
      </w:r>
      <w:r w:rsidR="00000000">
        <w:t>Un mensonge ne pèse pas beaucoup à nos commandants</w:t>
      </w:r>
      <w:r>
        <w:t xml:space="preserve"> ! </w:t>
      </w:r>
      <w:r w:rsidR="00000000">
        <w:t>Et tout le monde est heureux</w:t>
      </w:r>
      <w:r>
        <w:t xml:space="preserve"> : </w:t>
      </w:r>
      <w:r w:rsidR="00000000">
        <w:t>nous</w:t>
      </w:r>
      <w:r>
        <w:t xml:space="preserve">, </w:t>
      </w:r>
      <w:r w:rsidR="00000000">
        <w:t>de les avoir moqués</w:t>
      </w:r>
      <w:r>
        <w:t xml:space="preserve"> ; </w:t>
      </w:r>
      <w:r w:rsidR="00000000">
        <w:t>eux</w:t>
      </w:r>
      <w:r>
        <w:t xml:space="preserve">, </w:t>
      </w:r>
      <w:r w:rsidR="00000000">
        <w:t>d</w:t>
      </w:r>
      <w:r>
        <w:t>’</w:t>
      </w:r>
      <w:r w:rsidR="00000000">
        <w:t>avoir raconté d</w:t>
      </w:r>
      <w:r>
        <w:t>’</w:t>
      </w:r>
      <w:r w:rsidR="00000000">
        <w:t>admirables histoires</w:t>
      </w:r>
      <w:r>
        <w:t xml:space="preserve">, </w:t>
      </w:r>
      <w:r w:rsidR="00000000">
        <w:t>nées de leur seule imagination</w:t>
      </w:r>
      <w:r>
        <w:t>…</w:t>
      </w:r>
    </w:p>
    <w:p w14:paraId="4BBDD142" w14:textId="77777777" w:rsidR="00763276" w:rsidRDefault="00763276">
      <w:r>
        <w:t>« </w:t>
      </w:r>
      <w:r w:rsidR="00000000">
        <w:t>Et sur ce</w:t>
      </w:r>
      <w:r>
        <w:t xml:space="preserve">, </w:t>
      </w:r>
      <w:r w:rsidR="00000000">
        <w:t>je m</w:t>
      </w:r>
      <w:r>
        <w:t>’</w:t>
      </w:r>
      <w:r w:rsidR="00000000">
        <w:t>en vais</w:t>
      </w:r>
      <w:r>
        <w:t xml:space="preserve">, </w:t>
      </w:r>
      <w:proofErr w:type="spellStart"/>
      <w:r w:rsidR="00000000">
        <w:t>Yassiguindja</w:t>
      </w:r>
      <w:proofErr w:type="spellEnd"/>
      <w:r>
        <w:t xml:space="preserve">. </w:t>
      </w:r>
      <w:r w:rsidR="00000000">
        <w:t>On me réclame à tous les vents</w:t>
      </w:r>
      <w:r>
        <w:t xml:space="preserve">. </w:t>
      </w:r>
      <w:r w:rsidR="00000000">
        <w:t>Je m</w:t>
      </w:r>
      <w:r>
        <w:t>’</w:t>
      </w:r>
      <w:r w:rsidR="00000000">
        <w:t>en vais</w:t>
      </w:r>
      <w:r>
        <w:t>.</w:t>
      </w:r>
    </w:p>
    <w:p w14:paraId="4E8A1F9E" w14:textId="6005709B" w:rsidR="00763276" w:rsidRDefault="00763276">
      <w:r>
        <w:t>« </w:t>
      </w:r>
      <w:r w:rsidR="00000000">
        <w:t>Que là où tu vas la route soit bonne</w:t>
      </w:r>
      <w:r>
        <w:t xml:space="preserve">, </w:t>
      </w:r>
      <w:proofErr w:type="spellStart"/>
      <w:r w:rsidR="00000000">
        <w:t>Yassiguindja</w:t>
      </w:r>
      <w:proofErr w:type="spellEnd"/>
      <w:r>
        <w:t> ! »</w:t>
      </w:r>
    </w:p>
    <w:p w14:paraId="091F752D" w14:textId="23EBBE7A" w:rsidR="00000000" w:rsidRDefault="00763276">
      <w:r>
        <w:t>— </w:t>
      </w:r>
      <w:r w:rsidR="00000000">
        <w:t>Que là où tu vas</w:t>
      </w:r>
      <w:r>
        <w:t xml:space="preserve">, </w:t>
      </w:r>
      <w:r w:rsidR="00000000">
        <w:t>la route soit bonne</w:t>
      </w:r>
      <w:r>
        <w:t xml:space="preserve">, </w:t>
      </w:r>
      <w:proofErr w:type="spellStart"/>
      <w:r w:rsidR="00000000">
        <w:t>Bissibingui</w:t>
      </w:r>
      <w:proofErr w:type="spellEnd"/>
      <w:r>
        <w:t> ! »</w:t>
      </w:r>
    </w:p>
    <w:p w14:paraId="601FFF93" w14:textId="77777777" w:rsidR="00763276" w:rsidRDefault="00000000">
      <w:r>
        <w:t>Elle le regarda s</w:t>
      </w:r>
      <w:r w:rsidR="00763276">
        <w:t>’</w:t>
      </w:r>
      <w:r>
        <w:t>éloigner</w:t>
      </w:r>
      <w:r w:rsidR="00763276">
        <w:t xml:space="preserve">, </w:t>
      </w:r>
      <w:r>
        <w:t>décroître</w:t>
      </w:r>
      <w:r w:rsidR="00763276">
        <w:t xml:space="preserve">, </w:t>
      </w:r>
      <w:r>
        <w:t>disparaître</w:t>
      </w:r>
      <w:r w:rsidR="00763276">
        <w:t xml:space="preserve">. </w:t>
      </w:r>
      <w:r>
        <w:t>Alors</w:t>
      </w:r>
      <w:r w:rsidR="00763276">
        <w:t xml:space="preserve">, </w:t>
      </w:r>
      <w:r>
        <w:t>sur sa tête</w:t>
      </w:r>
      <w:r w:rsidR="00763276">
        <w:t xml:space="preserve">, </w:t>
      </w:r>
      <w:r>
        <w:t>elle équilibra la calebasse aux vivres</w:t>
      </w:r>
      <w:r w:rsidR="00763276">
        <w:t xml:space="preserve">. </w:t>
      </w:r>
      <w:r>
        <w:t>Puis</w:t>
      </w:r>
      <w:r w:rsidR="00763276">
        <w:t xml:space="preserve">, </w:t>
      </w:r>
      <w:r>
        <w:t>à son tour</w:t>
      </w:r>
      <w:r w:rsidR="00763276">
        <w:t xml:space="preserve">, </w:t>
      </w:r>
      <w:r>
        <w:t>lentement</w:t>
      </w:r>
      <w:r w:rsidR="00763276">
        <w:t xml:space="preserve">, </w:t>
      </w:r>
      <w:r>
        <w:t>elle se mit en route</w:t>
      </w:r>
      <w:r w:rsidR="00763276">
        <w:t>.</w:t>
      </w:r>
    </w:p>
    <w:p w14:paraId="7FDFF54B" w14:textId="77777777" w:rsidR="00763276" w:rsidRDefault="00000000">
      <w:r>
        <w:t>Un doux crépuscule plein d</w:t>
      </w:r>
      <w:r w:rsidR="00763276">
        <w:t>’</w:t>
      </w:r>
      <w:r>
        <w:t>étoiles s</w:t>
      </w:r>
      <w:r w:rsidR="00763276">
        <w:t>’</w:t>
      </w:r>
      <w:r>
        <w:t>était répandu</w:t>
      </w:r>
      <w:r w:rsidR="00763276">
        <w:t xml:space="preserve">. </w:t>
      </w:r>
      <w:r>
        <w:t>L</w:t>
      </w:r>
      <w:r w:rsidR="00763276">
        <w:t>’</w:t>
      </w:r>
      <w:r>
        <w:t>odeur flottait</w:t>
      </w:r>
      <w:r w:rsidR="00763276">
        <w:t xml:space="preserve">, </w:t>
      </w:r>
      <w:r>
        <w:t>dans l</w:t>
      </w:r>
      <w:r w:rsidR="00763276">
        <w:t>’</w:t>
      </w:r>
      <w:r>
        <w:t>air</w:t>
      </w:r>
      <w:r w:rsidR="00763276">
        <w:t xml:space="preserve">, </w:t>
      </w:r>
      <w:r>
        <w:t>des plantes aromatiques</w:t>
      </w:r>
      <w:r w:rsidR="00763276">
        <w:t xml:space="preserve">. </w:t>
      </w:r>
      <w:r>
        <w:t>L</w:t>
      </w:r>
      <w:r w:rsidR="00763276">
        <w:t>’</w:t>
      </w:r>
      <w:r>
        <w:t>ombre encadrait le rougeoiement des feux de brousse</w:t>
      </w:r>
      <w:r w:rsidR="00763276">
        <w:t>.</w:t>
      </w:r>
    </w:p>
    <w:p w14:paraId="13A76B10" w14:textId="77777777" w:rsidR="00763276" w:rsidRDefault="00000000">
      <w:r>
        <w:t>Au ciel</w:t>
      </w:r>
      <w:r w:rsidR="00763276">
        <w:t xml:space="preserve">, </w:t>
      </w:r>
      <w:r>
        <w:t>courbe comme un couteau de jet et finement lum</w:t>
      </w:r>
      <w:r>
        <w:t>i</w:t>
      </w:r>
      <w:r>
        <w:t>neuse</w:t>
      </w:r>
      <w:r w:rsidR="00763276">
        <w:t xml:space="preserve">, </w:t>
      </w:r>
      <w:r>
        <w:t>la lune était là</w:t>
      </w:r>
      <w:r w:rsidR="00763276">
        <w:t xml:space="preserve">. </w:t>
      </w:r>
      <w:r>
        <w:t>Une claire étoile brillait assez loin d</w:t>
      </w:r>
      <w:r w:rsidR="00763276">
        <w:t>’</w:t>
      </w:r>
      <w:r>
        <w:t>elle</w:t>
      </w:r>
      <w:r w:rsidR="00763276">
        <w:t xml:space="preserve">, </w:t>
      </w:r>
      <w:r>
        <w:t>au milieu d</w:t>
      </w:r>
      <w:r w:rsidR="00763276">
        <w:t>’</w:t>
      </w:r>
      <w:r>
        <w:t>un espace vide et bleu sombre</w:t>
      </w:r>
      <w:r w:rsidR="00763276">
        <w:t>.</w:t>
      </w:r>
    </w:p>
    <w:p w14:paraId="0EE0B0D6" w14:textId="77777777" w:rsidR="00763276" w:rsidRDefault="00000000">
      <w:r>
        <w:lastRenderedPageBreak/>
        <w:t>Bonheurs paisibles</w:t>
      </w:r>
      <w:r w:rsidR="00763276">
        <w:t xml:space="preserve">, </w:t>
      </w:r>
      <w:r>
        <w:t>lumières tranquilles</w:t>
      </w:r>
      <w:r w:rsidR="00763276">
        <w:t xml:space="preserve">, </w:t>
      </w:r>
      <w:r>
        <w:t>vie où</w:t>
      </w:r>
      <w:r w:rsidR="00763276">
        <w:t xml:space="preserve">, </w:t>
      </w:r>
      <w:r>
        <w:t>semble-t-il</w:t>
      </w:r>
      <w:r w:rsidR="00763276">
        <w:t xml:space="preserve">, </w:t>
      </w:r>
      <w:r>
        <w:t>rien de néfaste ne doit jamais se produire</w:t>
      </w:r>
      <w:r w:rsidR="00763276">
        <w:t xml:space="preserve">, </w:t>
      </w:r>
      <w:r>
        <w:t>beauté de vivre</w:t>
      </w:r>
      <w:r w:rsidR="00763276">
        <w:t xml:space="preserve">, </w:t>
      </w:r>
      <w:r>
        <w:t>il ne vous manquait que le recueillement du silence</w:t>
      </w:r>
      <w:r w:rsidR="00763276">
        <w:t>.</w:t>
      </w:r>
    </w:p>
    <w:p w14:paraId="01F37FDF" w14:textId="77777777" w:rsidR="00763276" w:rsidRDefault="00000000">
      <w:r>
        <w:t>Mais</w:t>
      </w:r>
      <w:r w:rsidR="00763276">
        <w:t xml:space="preserve">, </w:t>
      </w:r>
      <w:r>
        <w:t>étouffés par les vents contraires ou par la distance</w:t>
      </w:r>
      <w:r w:rsidR="00763276">
        <w:t xml:space="preserve">, </w:t>
      </w:r>
      <w:r>
        <w:t>les roulements sourds des tams-tams grondaient dans la nuit</w:t>
      </w:r>
      <w:r w:rsidR="00763276">
        <w:t>…</w:t>
      </w:r>
    </w:p>
    <w:p w14:paraId="1B9DD0C8" w14:textId="5CECC2A1" w:rsidR="00000000" w:rsidRDefault="00000000" w:rsidP="00763276">
      <w:pPr>
        <w:pStyle w:val="Titre1"/>
      </w:pPr>
      <w:bookmarkStart w:id="29" w:name="_Toc195032365"/>
      <w:r>
        <w:lastRenderedPageBreak/>
        <w:t>VII</w:t>
      </w:r>
      <w:bookmarkStart w:id="30" w:name="bookmark14"/>
      <w:bookmarkEnd w:id="30"/>
      <w:r>
        <w:t>I</w:t>
      </w:r>
      <w:bookmarkEnd w:id="29"/>
    </w:p>
    <w:p w14:paraId="263992CC" w14:textId="77777777" w:rsidR="00763276" w:rsidRDefault="00000000">
      <w:proofErr w:type="spellStart"/>
      <w:r>
        <w:t>Bissibingui</w:t>
      </w:r>
      <w:proofErr w:type="spellEnd"/>
      <w:r>
        <w:t xml:space="preserve"> marche dans la nuit</w:t>
      </w:r>
      <w:r w:rsidR="00763276">
        <w:t>.</w:t>
      </w:r>
    </w:p>
    <w:p w14:paraId="5C1EF0BC" w14:textId="77777777" w:rsidR="00763276" w:rsidRDefault="00000000">
      <w:r>
        <w:t>Il porte un arc</w:t>
      </w:r>
      <w:r w:rsidR="00763276">
        <w:t xml:space="preserve">, </w:t>
      </w:r>
      <w:r>
        <w:t>des flèches</w:t>
      </w:r>
      <w:r w:rsidR="00763276">
        <w:t xml:space="preserve">, </w:t>
      </w:r>
      <w:r>
        <w:t>un carquois et</w:t>
      </w:r>
      <w:r w:rsidR="00763276">
        <w:t xml:space="preserve">, </w:t>
      </w:r>
      <w:r>
        <w:t>comme sagaie</w:t>
      </w:r>
      <w:r w:rsidR="00763276">
        <w:t xml:space="preserve">, </w:t>
      </w:r>
      <w:r>
        <w:t xml:space="preserve">un de ces énormes </w:t>
      </w:r>
      <w:r w:rsidR="00763276">
        <w:t>« </w:t>
      </w:r>
      <w:proofErr w:type="spellStart"/>
      <w:r>
        <w:t>likongos</w:t>
      </w:r>
      <w:proofErr w:type="spellEnd"/>
      <w:r w:rsidR="00763276">
        <w:t> »</w:t>
      </w:r>
      <w:r>
        <w:t xml:space="preserve"> au fer large et pesant</w:t>
      </w:r>
      <w:r w:rsidR="00763276">
        <w:t xml:space="preserve">. </w:t>
      </w:r>
      <w:r>
        <w:t>Il a encore deux couteaux de jet</w:t>
      </w:r>
      <w:r w:rsidR="00763276">
        <w:t xml:space="preserve">, </w:t>
      </w:r>
      <w:r>
        <w:t>une ample besace bourrée de vivres et</w:t>
      </w:r>
      <w:r w:rsidR="00763276">
        <w:t xml:space="preserve">, </w:t>
      </w:r>
      <w:r>
        <w:t>a</w:t>
      </w:r>
      <w:r>
        <w:t>t</w:t>
      </w:r>
      <w:r>
        <w:t>taché par une courroie à la face interne de son avant-bras ga</w:t>
      </w:r>
      <w:r>
        <w:t>u</w:t>
      </w:r>
      <w:r>
        <w:t>che</w:t>
      </w:r>
      <w:r w:rsidR="00763276">
        <w:t xml:space="preserve">, </w:t>
      </w:r>
      <w:r>
        <w:t>un poignard</w:t>
      </w:r>
      <w:r w:rsidR="00763276">
        <w:t>.</w:t>
      </w:r>
    </w:p>
    <w:p w14:paraId="4DC77253" w14:textId="77777777" w:rsidR="00763276" w:rsidRDefault="00000000">
      <w:r>
        <w:t>Il va ainsi</w:t>
      </w:r>
      <w:r w:rsidR="00763276">
        <w:t xml:space="preserve">, </w:t>
      </w:r>
      <w:r>
        <w:t>dans la nuit interminable</w:t>
      </w:r>
      <w:r w:rsidR="00763276">
        <w:t xml:space="preserve">, </w:t>
      </w:r>
      <w:r>
        <w:t>sans inquiétude et sans hâte</w:t>
      </w:r>
      <w:r w:rsidR="00763276">
        <w:t xml:space="preserve">, </w:t>
      </w:r>
      <w:r>
        <w:t>mais</w:t>
      </w:r>
      <w:r w:rsidR="00763276">
        <w:t xml:space="preserve">, </w:t>
      </w:r>
      <w:r>
        <w:t>au moindre bruit</w:t>
      </w:r>
      <w:r w:rsidR="00763276">
        <w:t xml:space="preserve">, </w:t>
      </w:r>
      <w:r>
        <w:t>l</w:t>
      </w:r>
      <w:r w:rsidR="00763276">
        <w:t>’</w:t>
      </w:r>
      <w:r>
        <w:t>oreille attentive</w:t>
      </w:r>
      <w:r w:rsidR="00763276">
        <w:t xml:space="preserve">, </w:t>
      </w:r>
      <w:r>
        <w:t>les yeux aux aguets</w:t>
      </w:r>
      <w:r w:rsidR="00763276">
        <w:t>.</w:t>
      </w:r>
    </w:p>
    <w:p w14:paraId="11209E4A" w14:textId="77777777" w:rsidR="00763276" w:rsidRDefault="00000000">
      <w:r>
        <w:t>Depuis combien de temps s</w:t>
      </w:r>
      <w:r w:rsidR="00763276">
        <w:t>’</w:t>
      </w:r>
      <w:r>
        <w:t>enfonce-t-il dans la nuit</w:t>
      </w:r>
      <w:r w:rsidR="00763276">
        <w:t xml:space="preserve">, </w:t>
      </w:r>
      <w:r>
        <w:t>un t</w:t>
      </w:r>
      <w:r>
        <w:t>i</w:t>
      </w:r>
      <w:r>
        <w:t>son en sa main droite</w:t>
      </w:r>
      <w:r w:rsidR="00763276">
        <w:t> ?</w:t>
      </w:r>
    </w:p>
    <w:p w14:paraId="62595DF9" w14:textId="77777777" w:rsidR="00763276" w:rsidRDefault="00000000">
      <w:r>
        <w:t>Lui-même ne le savait pas</w:t>
      </w:r>
      <w:r w:rsidR="00763276">
        <w:t xml:space="preserve">. </w:t>
      </w:r>
      <w:r>
        <w:t>Il n</w:t>
      </w:r>
      <w:r w:rsidR="00763276">
        <w:t>’</w:t>
      </w:r>
      <w:r>
        <w:t xml:space="preserve">y a que les </w:t>
      </w:r>
      <w:proofErr w:type="spellStart"/>
      <w:r>
        <w:t>boundjous</w:t>
      </w:r>
      <w:proofErr w:type="spellEnd"/>
      <w:r>
        <w:t xml:space="preserve"> qui soient capables de partager le temps en distances égales</w:t>
      </w:r>
      <w:r w:rsidR="00763276">
        <w:t xml:space="preserve">. </w:t>
      </w:r>
      <w:r>
        <w:t>E</w:t>
      </w:r>
      <w:r>
        <w:t>n</w:t>
      </w:r>
      <w:r>
        <w:t>core</w:t>
      </w:r>
      <w:r w:rsidR="00763276">
        <w:t xml:space="preserve">, </w:t>
      </w:r>
      <w:r>
        <w:t>ces distances</w:t>
      </w:r>
      <w:r w:rsidR="00763276">
        <w:t xml:space="preserve">, </w:t>
      </w:r>
      <w:r>
        <w:t>est-il nécessaire qu</w:t>
      </w:r>
      <w:r w:rsidR="00763276">
        <w:t>’</w:t>
      </w:r>
      <w:r>
        <w:t>ils les enferment en une petite boîte où l</w:t>
      </w:r>
      <w:r w:rsidR="00763276">
        <w:t>’</w:t>
      </w:r>
      <w:r>
        <w:t>on voit</w:t>
      </w:r>
      <w:r w:rsidR="00763276">
        <w:t xml:space="preserve">, </w:t>
      </w:r>
      <w:r>
        <w:t>agile sur des signes</w:t>
      </w:r>
      <w:r w:rsidR="00763276">
        <w:t xml:space="preserve">, </w:t>
      </w:r>
      <w:r>
        <w:t>se promener deux</w:t>
      </w:r>
      <w:r w:rsidR="00763276">
        <w:t xml:space="preserve">, </w:t>
      </w:r>
      <w:r>
        <w:t>parfois trois aiguilles</w:t>
      </w:r>
      <w:r w:rsidR="00763276">
        <w:t xml:space="preserve">, </w:t>
      </w:r>
      <w:r>
        <w:t>dissemblables en longueur et en vitesse</w:t>
      </w:r>
      <w:r w:rsidR="00763276">
        <w:t>.</w:t>
      </w:r>
    </w:p>
    <w:p w14:paraId="073D4FCC" w14:textId="77777777" w:rsidR="00763276" w:rsidRDefault="00000000">
      <w:r>
        <w:t xml:space="preserve">Le </w:t>
      </w:r>
      <w:proofErr w:type="spellStart"/>
      <w:r>
        <w:t>kaga</w:t>
      </w:r>
      <w:proofErr w:type="spellEnd"/>
      <w:r>
        <w:t xml:space="preserve"> </w:t>
      </w:r>
      <w:proofErr w:type="spellStart"/>
      <w:r>
        <w:t>Kosségamba</w:t>
      </w:r>
      <w:proofErr w:type="spellEnd"/>
      <w:r w:rsidR="00763276">
        <w:t xml:space="preserve">, </w:t>
      </w:r>
      <w:r>
        <w:t>la petite rivière Boubou</w:t>
      </w:r>
      <w:r w:rsidR="00763276">
        <w:t xml:space="preserve">, – </w:t>
      </w:r>
      <w:proofErr w:type="spellStart"/>
      <w:r>
        <w:t>yabao</w:t>
      </w:r>
      <w:proofErr w:type="spellEnd"/>
      <w:r w:rsidR="00763276">
        <w:t xml:space="preserve"> ! </w:t>
      </w:r>
      <w:r>
        <w:t>le bon bain qu</w:t>
      </w:r>
      <w:r w:rsidR="00763276">
        <w:t>’</w:t>
      </w:r>
      <w:r>
        <w:t>il y avait pris</w:t>
      </w:r>
      <w:r w:rsidR="00763276">
        <w:t xml:space="preserve">, – </w:t>
      </w:r>
      <w:r>
        <w:t>le petit village bâti auprès d</w:t>
      </w:r>
      <w:r w:rsidR="00763276">
        <w:t>’</w:t>
      </w:r>
      <w:r>
        <w:t>elle par l</w:t>
      </w:r>
      <w:r w:rsidR="00763276">
        <w:t>’</w:t>
      </w:r>
      <w:r>
        <w:t xml:space="preserve">un des capitas du chef </w:t>
      </w:r>
      <w:proofErr w:type="spellStart"/>
      <w:r>
        <w:t>Delépou</w:t>
      </w:r>
      <w:proofErr w:type="spellEnd"/>
      <w:r w:rsidR="00763276">
        <w:t xml:space="preserve"> ; </w:t>
      </w:r>
      <w:r>
        <w:t>la route vers le Poste</w:t>
      </w:r>
      <w:r w:rsidR="00763276">
        <w:t xml:space="preserve"> ; </w:t>
      </w:r>
      <w:r>
        <w:t>à un jet de sagaie de la Bamba</w:t>
      </w:r>
      <w:r w:rsidR="00763276">
        <w:t xml:space="preserve">, </w:t>
      </w:r>
      <w:r>
        <w:t>l</w:t>
      </w:r>
      <w:r w:rsidR="00763276">
        <w:t>’</w:t>
      </w:r>
      <w:r>
        <w:t>étable du Poste</w:t>
      </w:r>
      <w:r w:rsidR="00763276">
        <w:t xml:space="preserve">, </w:t>
      </w:r>
      <w:r>
        <w:t>voisine du cimetière où l</w:t>
      </w:r>
      <w:r w:rsidR="00763276">
        <w:t>’</w:t>
      </w:r>
      <w:r>
        <w:t>on enterre les blancs</w:t>
      </w:r>
      <w:r w:rsidR="00763276">
        <w:t xml:space="preserve"> ; </w:t>
      </w:r>
      <w:r>
        <w:t>la Bamba</w:t>
      </w:r>
      <w:r w:rsidR="00763276">
        <w:t xml:space="preserve">, </w:t>
      </w:r>
      <w:r>
        <w:t>puis le grand pont qui</w:t>
      </w:r>
      <w:r w:rsidR="00763276">
        <w:t xml:space="preserve">, </w:t>
      </w:r>
      <w:r>
        <w:t>dom</w:t>
      </w:r>
      <w:r>
        <w:t>i</w:t>
      </w:r>
      <w:r>
        <w:t>nant sur ses eaux</w:t>
      </w:r>
      <w:r w:rsidR="00763276">
        <w:t xml:space="preserve">, </w:t>
      </w:r>
      <w:r>
        <w:t>la traverse</w:t>
      </w:r>
      <w:r w:rsidR="00763276">
        <w:t xml:space="preserve"> ; </w:t>
      </w:r>
      <w:r>
        <w:t>enfin</w:t>
      </w:r>
      <w:r w:rsidR="00763276">
        <w:t xml:space="preserve">, </w:t>
      </w:r>
      <w:r>
        <w:t>le Poste</w:t>
      </w:r>
      <w:r w:rsidR="00763276">
        <w:t xml:space="preserve">, </w:t>
      </w:r>
      <w:r>
        <w:t>ses plantations</w:t>
      </w:r>
      <w:r w:rsidR="00763276">
        <w:t xml:space="preserve">, </w:t>
      </w:r>
      <w:r>
        <w:t>le jardin potager du commandant</w:t>
      </w:r>
      <w:r w:rsidR="00763276">
        <w:t xml:space="preserve">, </w:t>
      </w:r>
      <w:r>
        <w:t>le hangar où</w:t>
      </w:r>
      <w:r w:rsidR="00763276">
        <w:t xml:space="preserve">, </w:t>
      </w:r>
      <w:r>
        <w:t>à chaque marché de caoutchouc</w:t>
      </w:r>
      <w:r w:rsidR="00763276">
        <w:t xml:space="preserve">, </w:t>
      </w:r>
      <w:r>
        <w:t>s</w:t>
      </w:r>
      <w:r w:rsidR="00763276">
        <w:t>’</w:t>
      </w:r>
      <w:r>
        <w:t>abritent les chefs</w:t>
      </w:r>
      <w:r w:rsidR="00763276">
        <w:t xml:space="preserve">, </w:t>
      </w:r>
      <w:r>
        <w:t>les capitas et leurs hommes</w:t>
      </w:r>
      <w:r w:rsidR="00763276">
        <w:t>.</w:t>
      </w:r>
    </w:p>
    <w:p w14:paraId="49C321D6" w14:textId="77777777" w:rsidR="00763276" w:rsidRDefault="00000000">
      <w:r>
        <w:lastRenderedPageBreak/>
        <w:t xml:space="preserve">La </w:t>
      </w:r>
      <w:proofErr w:type="spellStart"/>
      <w:r>
        <w:t>Pombo</w:t>
      </w:r>
      <w:proofErr w:type="spellEnd"/>
      <w:r>
        <w:t xml:space="preserve"> franchie</w:t>
      </w:r>
      <w:r w:rsidR="00763276">
        <w:t xml:space="preserve">, </w:t>
      </w:r>
      <w:r>
        <w:t>il contourna le village de Batouala et s</w:t>
      </w:r>
      <w:r w:rsidR="00763276">
        <w:t>’</w:t>
      </w:r>
      <w:r>
        <w:t>en fut vers l</w:t>
      </w:r>
      <w:r w:rsidR="00763276">
        <w:t>’</w:t>
      </w:r>
      <w:r>
        <w:t xml:space="preserve">une des huttes désolées où vivait </w:t>
      </w:r>
      <w:proofErr w:type="spellStart"/>
      <w:r>
        <w:t>Macoudé</w:t>
      </w:r>
      <w:proofErr w:type="spellEnd"/>
      <w:r w:rsidR="00763276">
        <w:t xml:space="preserve">, </w:t>
      </w:r>
      <w:r>
        <w:t>le p</w:t>
      </w:r>
      <w:r>
        <w:t>ê</w:t>
      </w:r>
      <w:r>
        <w:t>cheur</w:t>
      </w:r>
      <w:r w:rsidR="00763276">
        <w:t>.</w:t>
      </w:r>
    </w:p>
    <w:p w14:paraId="3E38EA2E" w14:textId="77777777" w:rsidR="00763276" w:rsidRDefault="00000000">
      <w:r>
        <w:t>Il sût de lui où se trouvait exactement Batouala</w:t>
      </w:r>
      <w:r w:rsidR="00763276">
        <w:t>.</w:t>
      </w:r>
    </w:p>
    <w:p w14:paraId="54D6F430" w14:textId="77777777" w:rsidR="00763276" w:rsidRDefault="00000000">
      <w:r>
        <w:t>Comme il allait se remettre en route</w:t>
      </w:r>
      <w:r w:rsidR="00763276">
        <w:t xml:space="preserve">, </w:t>
      </w:r>
      <w:r>
        <w:t>aux renseignements qu</w:t>
      </w:r>
      <w:r w:rsidR="00763276">
        <w:t>’</w:t>
      </w:r>
      <w:r>
        <w:t xml:space="preserve">il avait fournis </w:t>
      </w:r>
      <w:proofErr w:type="spellStart"/>
      <w:r>
        <w:t>Macoudé</w:t>
      </w:r>
      <w:proofErr w:type="spellEnd"/>
      <w:r>
        <w:t xml:space="preserve"> ajouta quelques recommandations obscures</w:t>
      </w:r>
      <w:r w:rsidR="00763276">
        <w:t>.</w:t>
      </w:r>
    </w:p>
    <w:p w14:paraId="46470454" w14:textId="77777777" w:rsidR="00763276" w:rsidRDefault="00000000">
      <w:r>
        <w:t>Leur imprécision même lui fit comprendre à quel point sa vie était menacée</w:t>
      </w:r>
      <w:r w:rsidR="00763276">
        <w:t>.</w:t>
      </w:r>
    </w:p>
    <w:p w14:paraId="4F19267A" w14:textId="77777777" w:rsidR="00763276" w:rsidRDefault="00000000">
      <w:r>
        <w:t>Il n</w:t>
      </w:r>
      <w:r w:rsidR="00763276">
        <w:t>’</w:t>
      </w:r>
      <w:r>
        <w:t>y avait plus à atermoyer</w:t>
      </w:r>
      <w:r w:rsidR="00763276">
        <w:t xml:space="preserve">. </w:t>
      </w:r>
      <w:r>
        <w:t>Il fallait agir</w:t>
      </w:r>
      <w:r w:rsidR="00763276">
        <w:t xml:space="preserve">. </w:t>
      </w:r>
      <w:r>
        <w:t>Et vite</w:t>
      </w:r>
      <w:r w:rsidR="00763276">
        <w:t>.</w:t>
      </w:r>
    </w:p>
    <w:p w14:paraId="187ABABE" w14:textId="77777777" w:rsidR="00763276" w:rsidRDefault="00000000">
      <w:r>
        <w:t>Un moment</w:t>
      </w:r>
      <w:r w:rsidR="00763276">
        <w:t xml:space="preserve">, </w:t>
      </w:r>
      <w:r>
        <w:t>l</w:t>
      </w:r>
      <w:r w:rsidR="00763276">
        <w:t>’</w:t>
      </w:r>
      <w:r>
        <w:t>idée lui vint de ne pas se rendre à l</w:t>
      </w:r>
      <w:r w:rsidR="00763276">
        <w:t>’</w:t>
      </w:r>
      <w:r>
        <w:t>invitation qu</w:t>
      </w:r>
      <w:r w:rsidR="00763276">
        <w:t>’</w:t>
      </w:r>
      <w:r>
        <w:t>il avait reçue</w:t>
      </w:r>
      <w:r w:rsidR="00763276">
        <w:t xml:space="preserve">. </w:t>
      </w:r>
      <w:r>
        <w:t>En y réfléchissant</w:t>
      </w:r>
      <w:r w:rsidR="00763276">
        <w:t xml:space="preserve">, </w:t>
      </w:r>
      <w:r>
        <w:t>il supposa que son absence pouvait paraître bizarre</w:t>
      </w:r>
      <w:r w:rsidR="00763276">
        <w:t xml:space="preserve">. </w:t>
      </w:r>
      <w:r>
        <w:t>Que risquait-il</w:t>
      </w:r>
      <w:r w:rsidR="00763276">
        <w:t xml:space="preserve"> ? </w:t>
      </w:r>
      <w:r>
        <w:t>De rencontrer Batou</w:t>
      </w:r>
      <w:r>
        <w:t>a</w:t>
      </w:r>
      <w:r>
        <w:t>la au milieu des siens</w:t>
      </w:r>
      <w:r w:rsidR="00763276">
        <w:t xml:space="preserve"> ? </w:t>
      </w:r>
      <w:r>
        <w:t>Ce n</w:t>
      </w:r>
      <w:r w:rsidR="00763276">
        <w:t>’</w:t>
      </w:r>
      <w:r>
        <w:t>était pas la peine de faire faux bond</w:t>
      </w:r>
      <w:r w:rsidR="00763276">
        <w:t>.</w:t>
      </w:r>
    </w:p>
    <w:p w14:paraId="339514C5" w14:textId="77777777" w:rsidR="00763276" w:rsidRDefault="00000000">
      <w:r>
        <w:t>Le bon vent</w:t>
      </w:r>
      <w:r w:rsidR="00763276">
        <w:t xml:space="preserve"> ! </w:t>
      </w:r>
      <w:r>
        <w:t>Il convoyait le rauquement des trompes</w:t>
      </w:r>
      <w:r w:rsidR="00763276">
        <w:t xml:space="preserve">, </w:t>
      </w:r>
      <w:r>
        <w:t>le crépitement des flammes</w:t>
      </w:r>
      <w:r w:rsidR="00763276">
        <w:t xml:space="preserve">, </w:t>
      </w:r>
      <w:r>
        <w:t>l</w:t>
      </w:r>
      <w:r w:rsidR="00763276">
        <w:t>’</w:t>
      </w:r>
      <w:r>
        <w:t xml:space="preserve">appel des </w:t>
      </w:r>
      <w:proofErr w:type="spellStart"/>
      <w:r>
        <w:t>li</w:t>
      </w:r>
      <w:r w:rsidR="00763276">
        <w:t>’</w:t>
      </w:r>
      <w:r>
        <w:t>nghas</w:t>
      </w:r>
      <w:proofErr w:type="spellEnd"/>
      <w:r w:rsidR="00763276">
        <w:t xml:space="preserve">, </w:t>
      </w:r>
      <w:r>
        <w:t>rebondissant d</w:t>
      </w:r>
      <w:r w:rsidR="00763276">
        <w:t>’</w:t>
      </w:r>
      <w:r>
        <w:t>échos en échos</w:t>
      </w:r>
      <w:r w:rsidR="00763276">
        <w:t>.</w:t>
      </w:r>
    </w:p>
    <w:p w14:paraId="3F26A18F" w14:textId="77777777" w:rsidR="00763276" w:rsidRDefault="00000000">
      <w:r>
        <w:t>Il fallait agir ou mourir</w:t>
      </w:r>
      <w:r w:rsidR="00763276">
        <w:t xml:space="preserve"> ! </w:t>
      </w:r>
      <w:r>
        <w:t>Agir</w:t>
      </w:r>
      <w:r w:rsidR="00763276">
        <w:t xml:space="preserve"> ! </w:t>
      </w:r>
      <w:r>
        <w:t>où</w:t>
      </w:r>
      <w:r w:rsidR="00763276">
        <w:t xml:space="preserve"> ? </w:t>
      </w:r>
      <w:r>
        <w:t>et comment</w:t>
      </w:r>
      <w:r w:rsidR="00763276">
        <w:t> ?</w:t>
      </w:r>
    </w:p>
    <w:p w14:paraId="43E1E782" w14:textId="77777777" w:rsidR="00763276" w:rsidRDefault="00000000">
      <w:r>
        <w:t>Il faisait bon</w:t>
      </w:r>
      <w:r w:rsidR="00763276">
        <w:t xml:space="preserve">. </w:t>
      </w:r>
      <w:r>
        <w:t>Des tams-tams</w:t>
      </w:r>
      <w:r w:rsidR="00763276">
        <w:t xml:space="preserve">. </w:t>
      </w:r>
      <w:r>
        <w:t>Des chauves-souris</w:t>
      </w:r>
      <w:r w:rsidR="00763276">
        <w:t xml:space="preserve">. </w:t>
      </w:r>
      <w:r>
        <w:t>Des h</w:t>
      </w:r>
      <w:r>
        <w:t>i</w:t>
      </w:r>
      <w:r>
        <w:t>boux</w:t>
      </w:r>
      <w:r w:rsidR="00763276">
        <w:t xml:space="preserve">. </w:t>
      </w:r>
      <w:r>
        <w:t>Des lucioles</w:t>
      </w:r>
      <w:r w:rsidR="00763276">
        <w:t xml:space="preserve">. </w:t>
      </w:r>
      <w:r>
        <w:t>Des feux</w:t>
      </w:r>
      <w:r w:rsidR="00763276">
        <w:t xml:space="preserve">, </w:t>
      </w:r>
      <w:r>
        <w:t>au loin</w:t>
      </w:r>
      <w:r w:rsidR="00763276">
        <w:t xml:space="preserve">. </w:t>
      </w:r>
      <w:r>
        <w:t>Un plein ciel d</w:t>
      </w:r>
      <w:r w:rsidR="00763276">
        <w:t>’</w:t>
      </w:r>
      <w:r>
        <w:t>étoiles</w:t>
      </w:r>
      <w:r w:rsidR="00763276">
        <w:t xml:space="preserve">. </w:t>
      </w:r>
      <w:r>
        <w:t>Et de la rosée</w:t>
      </w:r>
      <w:r w:rsidR="00763276">
        <w:t xml:space="preserve">, </w:t>
      </w:r>
      <w:r>
        <w:t>de la rosée</w:t>
      </w:r>
      <w:r w:rsidR="00763276">
        <w:t> !</w:t>
      </w:r>
    </w:p>
    <w:p w14:paraId="2D27F6F0" w14:textId="77777777" w:rsidR="00763276" w:rsidRDefault="00000000">
      <w:r>
        <w:t>Ah</w:t>
      </w:r>
      <w:r w:rsidR="00763276">
        <w:t xml:space="preserve"> ! </w:t>
      </w:r>
      <w:r>
        <w:t>qu</w:t>
      </w:r>
      <w:r w:rsidR="00763276">
        <w:t>’</w:t>
      </w:r>
      <w:r>
        <w:t>il faisait bon</w:t>
      </w:r>
      <w:r w:rsidR="00763276">
        <w:t> !</w:t>
      </w:r>
    </w:p>
    <w:p w14:paraId="38D0FC99" w14:textId="77777777" w:rsidR="00763276" w:rsidRDefault="00000000">
      <w:r>
        <w:t>Oui</w:t>
      </w:r>
      <w:r w:rsidR="00763276">
        <w:t xml:space="preserve">, </w:t>
      </w:r>
      <w:r>
        <w:t>mais</w:t>
      </w:r>
      <w:r w:rsidR="00763276">
        <w:t xml:space="preserve">… </w:t>
      </w:r>
      <w:r>
        <w:t>quelle décision prendre</w:t>
      </w:r>
      <w:r w:rsidR="00763276">
        <w:t xml:space="preserve"> ? </w:t>
      </w:r>
      <w:r>
        <w:t>Certainement</w:t>
      </w:r>
      <w:r w:rsidR="00763276">
        <w:t xml:space="preserve">, </w:t>
      </w:r>
      <w:r>
        <w:t>on ne le tuerait pas</w:t>
      </w:r>
      <w:r w:rsidR="00763276">
        <w:t xml:space="preserve">, </w:t>
      </w:r>
      <w:r>
        <w:t>ce soir</w:t>
      </w:r>
      <w:r w:rsidR="00763276">
        <w:t xml:space="preserve">. </w:t>
      </w:r>
      <w:r>
        <w:t>On n</w:t>
      </w:r>
      <w:r w:rsidR="00763276">
        <w:t>’</w:t>
      </w:r>
      <w:r>
        <w:t>assassine pas devant témoins</w:t>
      </w:r>
      <w:r w:rsidR="00763276">
        <w:t>.</w:t>
      </w:r>
    </w:p>
    <w:p w14:paraId="2D97CCA3" w14:textId="77777777" w:rsidR="00763276" w:rsidRDefault="00000000">
      <w:r>
        <w:t>D</w:t>
      </w:r>
      <w:r w:rsidR="00763276">
        <w:t>’</w:t>
      </w:r>
      <w:r>
        <w:t>accord</w:t>
      </w:r>
      <w:r w:rsidR="00763276">
        <w:t xml:space="preserve">. </w:t>
      </w:r>
      <w:r>
        <w:t>Mais</w:t>
      </w:r>
      <w:r w:rsidR="00763276">
        <w:t xml:space="preserve">, </w:t>
      </w:r>
      <w:r>
        <w:t>lui</w:t>
      </w:r>
      <w:r w:rsidR="00763276">
        <w:t xml:space="preserve">, </w:t>
      </w:r>
      <w:r>
        <w:t>comment se débarrasserait-il de B</w:t>
      </w:r>
      <w:r>
        <w:t>a</w:t>
      </w:r>
      <w:r>
        <w:t>touala</w:t>
      </w:r>
      <w:r w:rsidR="00763276">
        <w:t> ?</w:t>
      </w:r>
    </w:p>
    <w:p w14:paraId="0F094321" w14:textId="77777777" w:rsidR="00763276" w:rsidRDefault="00000000">
      <w:r>
        <w:lastRenderedPageBreak/>
        <w:t>Heum</w:t>
      </w:r>
      <w:r w:rsidR="00763276">
        <w:t xml:space="preserve"> ! </w:t>
      </w:r>
      <w:r>
        <w:t xml:space="preserve">Un petit </w:t>
      </w:r>
      <w:r w:rsidR="00763276">
        <w:t>« </w:t>
      </w:r>
      <w:proofErr w:type="spellStart"/>
      <w:r>
        <w:t>likou</w:t>
      </w:r>
      <w:r w:rsidR="00763276">
        <w:t>’</w:t>
      </w:r>
      <w:r>
        <w:t>ndou</w:t>
      </w:r>
      <w:proofErr w:type="spellEnd"/>
      <w:r w:rsidR="00763276">
        <w:t> »</w:t>
      </w:r>
      <w:r>
        <w:t xml:space="preserve"> irait bien</w:t>
      </w:r>
      <w:r w:rsidR="00763276">
        <w:t xml:space="preserve">. </w:t>
      </w:r>
      <w:r>
        <w:t>Il le mélangerait furtivement au boire et au manger de Batouala</w:t>
      </w:r>
      <w:r w:rsidR="00763276">
        <w:t xml:space="preserve">. </w:t>
      </w:r>
      <w:r>
        <w:t>Sans doute</w:t>
      </w:r>
      <w:r w:rsidR="00763276">
        <w:t xml:space="preserve">, </w:t>
      </w:r>
      <w:r>
        <w:t>fa</w:t>
      </w:r>
      <w:r>
        <w:t>i</w:t>
      </w:r>
      <w:r>
        <w:t>re la panthère a de l</w:t>
      </w:r>
      <w:r w:rsidR="00763276">
        <w:t>’</w:t>
      </w:r>
      <w:r>
        <w:t>attrait</w:t>
      </w:r>
      <w:r w:rsidR="00763276">
        <w:t xml:space="preserve"> ; </w:t>
      </w:r>
      <w:r>
        <w:t>l</w:t>
      </w:r>
      <w:r w:rsidR="00763276">
        <w:t>’</w:t>
      </w:r>
      <w:r>
        <w:t>usage de la sagaie n</w:t>
      </w:r>
      <w:r w:rsidR="00763276">
        <w:t>’</w:t>
      </w:r>
      <w:r>
        <w:t>est pas non plus à mépriser</w:t>
      </w:r>
      <w:r w:rsidR="00763276">
        <w:t xml:space="preserve">. </w:t>
      </w:r>
      <w:r>
        <w:t>Seulement</w:t>
      </w:r>
      <w:r w:rsidR="00763276">
        <w:t xml:space="preserve">, </w:t>
      </w:r>
      <w:r>
        <w:t>ces deux manières laissent des tr</w:t>
      </w:r>
      <w:r>
        <w:t>a</w:t>
      </w:r>
      <w:r>
        <w:t>ces</w:t>
      </w:r>
      <w:r w:rsidR="00763276">
        <w:t xml:space="preserve"> ! </w:t>
      </w:r>
      <w:r>
        <w:t xml:space="preserve">le </w:t>
      </w:r>
      <w:proofErr w:type="spellStart"/>
      <w:r>
        <w:t>likou</w:t>
      </w:r>
      <w:r w:rsidR="00763276">
        <w:t>’</w:t>
      </w:r>
      <w:r>
        <w:t>ndou</w:t>
      </w:r>
      <w:proofErr w:type="spellEnd"/>
      <w:r w:rsidR="00763276">
        <w:t xml:space="preserve">, </w:t>
      </w:r>
      <w:r>
        <w:t>non</w:t>
      </w:r>
      <w:r w:rsidR="00763276">
        <w:t>.</w:t>
      </w:r>
    </w:p>
    <w:p w14:paraId="2F0D4690" w14:textId="77777777" w:rsidR="00763276" w:rsidRDefault="00000000">
      <w:r>
        <w:t>Les yeux fixés au sol afin de ne heurter ni troncs d</w:t>
      </w:r>
      <w:r w:rsidR="00763276">
        <w:t>’</w:t>
      </w:r>
      <w:r>
        <w:t>arbres</w:t>
      </w:r>
      <w:r w:rsidR="00763276">
        <w:t xml:space="preserve">, </w:t>
      </w:r>
      <w:r>
        <w:t>ni cailloux</w:t>
      </w:r>
      <w:r w:rsidR="00763276">
        <w:t xml:space="preserve">, </w:t>
      </w:r>
      <w:proofErr w:type="spellStart"/>
      <w:r>
        <w:t>Bissibingui</w:t>
      </w:r>
      <w:proofErr w:type="spellEnd"/>
      <w:r>
        <w:t xml:space="preserve"> marchait dans une grande clarté rouge qui</w:t>
      </w:r>
      <w:r w:rsidR="00763276">
        <w:t xml:space="preserve">, </w:t>
      </w:r>
      <w:r>
        <w:t>exaltée par le vent</w:t>
      </w:r>
      <w:r w:rsidR="00763276">
        <w:t xml:space="preserve">, </w:t>
      </w:r>
      <w:r>
        <w:t>d</w:t>
      </w:r>
      <w:r w:rsidR="00763276">
        <w:t>’</w:t>
      </w:r>
      <w:r>
        <w:t>un élan semblait jusqu</w:t>
      </w:r>
      <w:r w:rsidR="00763276">
        <w:t>’</w:t>
      </w:r>
      <w:r>
        <w:t>au ciel monter</w:t>
      </w:r>
      <w:r w:rsidR="00763276">
        <w:t>.</w:t>
      </w:r>
    </w:p>
    <w:p w14:paraId="071A42D9" w14:textId="77777777" w:rsidR="00763276" w:rsidRDefault="00000000">
      <w:r>
        <w:t>Il avait jeté son tison</w:t>
      </w:r>
      <w:r w:rsidR="00763276">
        <w:t>.</w:t>
      </w:r>
    </w:p>
    <w:p w14:paraId="674FF9CC" w14:textId="77777777" w:rsidR="00763276" w:rsidRDefault="00000000">
      <w:r>
        <w:t>Cependant qu</w:t>
      </w:r>
      <w:r w:rsidR="00763276">
        <w:t>’</w:t>
      </w:r>
      <w:r>
        <w:t>il allait en songeant</w:t>
      </w:r>
      <w:r w:rsidR="00763276">
        <w:t xml:space="preserve">, – </w:t>
      </w:r>
      <w:r>
        <w:t xml:space="preserve">du côté de </w:t>
      </w:r>
      <w:proofErr w:type="spellStart"/>
      <w:r>
        <w:t>Pouyamba</w:t>
      </w:r>
      <w:proofErr w:type="spellEnd"/>
      <w:r w:rsidR="00763276">
        <w:t xml:space="preserve">, </w:t>
      </w:r>
      <w:r>
        <w:t xml:space="preserve">de toutes parts un incendie escaladait le </w:t>
      </w:r>
      <w:proofErr w:type="spellStart"/>
      <w:r>
        <w:t>kaga</w:t>
      </w:r>
      <w:proofErr w:type="spellEnd"/>
      <w:r>
        <w:t xml:space="preserve"> qu</w:t>
      </w:r>
      <w:r w:rsidR="00763276">
        <w:t>’</w:t>
      </w:r>
      <w:r>
        <w:t>il avait investi</w:t>
      </w:r>
      <w:r w:rsidR="00763276">
        <w:t>.</w:t>
      </w:r>
    </w:p>
    <w:p w14:paraId="5ECB75AB" w14:textId="77777777" w:rsidR="00763276" w:rsidRDefault="00000000">
      <w:r>
        <w:t>Les flammes progressaient par lèchements sinueux et brusques</w:t>
      </w:r>
      <w:r w:rsidR="00763276">
        <w:t xml:space="preserve">, </w:t>
      </w:r>
      <w:r>
        <w:t>s</w:t>
      </w:r>
      <w:r w:rsidR="00763276">
        <w:t>’</w:t>
      </w:r>
      <w:r>
        <w:t>agrippaient aux roches ou</w:t>
      </w:r>
      <w:r w:rsidR="00763276">
        <w:t xml:space="preserve">, </w:t>
      </w:r>
      <w:r>
        <w:t>brûlant sur place</w:t>
      </w:r>
      <w:r w:rsidR="00763276">
        <w:t xml:space="preserve">, </w:t>
      </w:r>
      <w:r>
        <w:t>ence</w:t>
      </w:r>
      <w:r>
        <w:t>r</w:t>
      </w:r>
      <w:r>
        <w:t>claient un arbre souffreteux</w:t>
      </w:r>
      <w:r w:rsidR="00763276">
        <w:t xml:space="preserve">, </w:t>
      </w:r>
      <w:r>
        <w:t>d</w:t>
      </w:r>
      <w:r w:rsidR="00763276">
        <w:t>’</w:t>
      </w:r>
      <w:r>
        <w:t>effort en effort grimpaient ju</w:t>
      </w:r>
      <w:r>
        <w:t>s</w:t>
      </w:r>
      <w:r>
        <w:t>qu</w:t>
      </w:r>
      <w:r w:rsidR="00763276">
        <w:t>’</w:t>
      </w:r>
      <w:r>
        <w:t>à sa cime et ne se décidaient pas à l</w:t>
      </w:r>
      <w:r w:rsidR="00763276">
        <w:t>’</w:t>
      </w:r>
      <w:r>
        <w:t>abandonner</w:t>
      </w:r>
      <w:r w:rsidR="00763276">
        <w:t xml:space="preserve">, </w:t>
      </w:r>
      <w:r>
        <w:t>même après qu</w:t>
      </w:r>
      <w:r w:rsidR="00763276">
        <w:t>’</w:t>
      </w:r>
      <w:r>
        <w:t>il avait chu dans la nuit qu</w:t>
      </w:r>
      <w:r w:rsidR="00763276">
        <w:t>’</w:t>
      </w:r>
      <w:r>
        <w:t>illuminait son écroulement</w:t>
      </w:r>
      <w:r w:rsidR="00763276">
        <w:t>.</w:t>
      </w:r>
    </w:p>
    <w:p w14:paraId="29A56412" w14:textId="022EF722" w:rsidR="00000000" w:rsidRDefault="00000000"/>
    <w:p w14:paraId="1D5B4B5F" w14:textId="77777777" w:rsidR="00763276" w:rsidRDefault="00000000">
      <w:r>
        <w:t>Attendre l</w:t>
      </w:r>
      <w:r w:rsidR="00763276">
        <w:t>’</w:t>
      </w:r>
      <w:r>
        <w:t>occasion</w:t>
      </w:r>
      <w:r w:rsidR="00763276">
        <w:t xml:space="preserve"> ? </w:t>
      </w:r>
      <w:r>
        <w:t>Non pas</w:t>
      </w:r>
      <w:r w:rsidR="00763276">
        <w:t xml:space="preserve">. </w:t>
      </w:r>
      <w:r>
        <w:t>La provoquer</w:t>
      </w:r>
      <w:r w:rsidR="00763276">
        <w:t xml:space="preserve"> ? </w:t>
      </w:r>
      <w:r>
        <w:t>Voilà</w:t>
      </w:r>
      <w:r w:rsidR="00763276">
        <w:t xml:space="preserve">. </w:t>
      </w:r>
      <w:r>
        <w:t>Et toute la difficulté était là</w:t>
      </w:r>
      <w:r w:rsidR="00763276">
        <w:t>.</w:t>
      </w:r>
    </w:p>
    <w:p w14:paraId="5CCD02B5" w14:textId="77777777" w:rsidR="00763276" w:rsidRDefault="00000000">
      <w:r>
        <w:t>Un dernier effort</w:t>
      </w:r>
      <w:r w:rsidR="00763276">
        <w:t xml:space="preserve"> ! </w:t>
      </w:r>
      <w:r>
        <w:t xml:space="preserve">Parvenues au haut du </w:t>
      </w:r>
      <w:proofErr w:type="spellStart"/>
      <w:r>
        <w:t>kaga</w:t>
      </w:r>
      <w:proofErr w:type="spellEnd"/>
      <w:r w:rsidR="00763276">
        <w:t xml:space="preserve">, </w:t>
      </w:r>
      <w:r>
        <w:t>toutes les flammes s</w:t>
      </w:r>
      <w:r w:rsidR="00763276">
        <w:t>’</w:t>
      </w:r>
      <w:r>
        <w:t>unirent en un vaste embrasement</w:t>
      </w:r>
      <w:r w:rsidR="00763276">
        <w:t xml:space="preserve">, </w:t>
      </w:r>
      <w:r>
        <w:t>d</w:t>
      </w:r>
      <w:r w:rsidR="00763276">
        <w:t>’</w:t>
      </w:r>
      <w:r>
        <w:t>où s</w:t>
      </w:r>
      <w:r w:rsidR="00763276">
        <w:t>’</w:t>
      </w:r>
      <w:r>
        <w:t>éleva une fumée rouge et noirâtre</w:t>
      </w:r>
      <w:r w:rsidR="00763276">
        <w:t>.</w:t>
      </w:r>
    </w:p>
    <w:p w14:paraId="20B5D5DD" w14:textId="77777777" w:rsidR="00763276" w:rsidRDefault="00000000">
      <w:r>
        <w:t>Il tuerait Batouala</w:t>
      </w:r>
      <w:r w:rsidR="00763276">
        <w:t xml:space="preserve">, </w:t>
      </w:r>
      <w:r>
        <w:t>ou Batouala le tuerait</w:t>
      </w:r>
      <w:r w:rsidR="00763276">
        <w:t>.</w:t>
      </w:r>
    </w:p>
    <w:p w14:paraId="204A4F78" w14:textId="77777777" w:rsidR="00763276" w:rsidRDefault="00000000">
      <w:r>
        <w:lastRenderedPageBreak/>
        <w:t>Certes</w:t>
      </w:r>
      <w:r w:rsidR="00763276">
        <w:t xml:space="preserve">, </w:t>
      </w:r>
      <w:r>
        <w:t>tuer lui souriait plus que d</w:t>
      </w:r>
      <w:r w:rsidR="00763276">
        <w:t>’</w:t>
      </w:r>
      <w:r>
        <w:t>être tué</w:t>
      </w:r>
      <w:r w:rsidR="00763276">
        <w:t xml:space="preserve">. </w:t>
      </w:r>
      <w:r>
        <w:t>Lorsque l</w:t>
      </w:r>
      <w:r w:rsidR="00763276">
        <w:t>’</w:t>
      </w:r>
      <w:r>
        <w:t>on est jeune et que les femmes se prêtent à nos désirs</w:t>
      </w:r>
      <w:r w:rsidR="00763276">
        <w:t xml:space="preserve">, </w:t>
      </w:r>
      <w:r>
        <w:t>vivre a du charme</w:t>
      </w:r>
      <w:r w:rsidR="00763276">
        <w:t>.</w:t>
      </w:r>
    </w:p>
    <w:p w14:paraId="2F74A930" w14:textId="77777777" w:rsidR="00763276" w:rsidRDefault="00000000">
      <w:r>
        <w:t>Il regarda autour de lui</w:t>
      </w:r>
      <w:r w:rsidR="00763276">
        <w:t xml:space="preserve">. </w:t>
      </w:r>
      <w:r>
        <w:t>Partout</w:t>
      </w:r>
      <w:r w:rsidR="00763276">
        <w:t xml:space="preserve">, </w:t>
      </w:r>
      <w:r>
        <w:t>des incendies</w:t>
      </w:r>
      <w:r w:rsidR="00763276">
        <w:t xml:space="preserve">. </w:t>
      </w:r>
      <w:r>
        <w:t xml:space="preserve">Les </w:t>
      </w:r>
      <w:proofErr w:type="spellStart"/>
      <w:r>
        <w:t>kagas</w:t>
      </w:r>
      <w:proofErr w:type="spellEnd"/>
      <w:r w:rsidR="00763276">
        <w:t xml:space="preserve">, </w:t>
      </w:r>
      <w:r>
        <w:t>pareils à des torches dressées dans la nuit</w:t>
      </w:r>
      <w:r w:rsidR="00763276">
        <w:t xml:space="preserve">, </w:t>
      </w:r>
      <w:r>
        <w:t>flambaient</w:t>
      </w:r>
      <w:r w:rsidR="00763276">
        <w:t>.</w:t>
      </w:r>
    </w:p>
    <w:p w14:paraId="650EA916" w14:textId="77777777" w:rsidR="00763276" w:rsidRDefault="00000000">
      <w:r>
        <w:t>Il lui fallait tuer Batouala</w:t>
      </w:r>
      <w:r w:rsidR="00763276">
        <w:t> !</w:t>
      </w:r>
    </w:p>
    <w:p w14:paraId="17CA1F50" w14:textId="77777777" w:rsidR="00763276" w:rsidRDefault="00000000">
      <w:r>
        <w:t>Tiens</w:t>
      </w:r>
      <w:r w:rsidR="00763276">
        <w:t xml:space="preserve">, </w:t>
      </w:r>
      <w:r>
        <w:t>tiens</w:t>
      </w:r>
      <w:r w:rsidR="00763276">
        <w:t xml:space="preserve">, </w:t>
      </w:r>
      <w:r>
        <w:t>tiens</w:t>
      </w:r>
      <w:r w:rsidR="00763276">
        <w:t xml:space="preserve"> !… </w:t>
      </w:r>
      <w:r>
        <w:t>Et les accidents de chasse</w:t>
      </w:r>
      <w:r w:rsidR="00763276">
        <w:t xml:space="preserve"> ! </w:t>
      </w:r>
      <w:r>
        <w:t>Ils sont assez fréquents pour que l</w:t>
      </w:r>
      <w:r w:rsidR="00763276">
        <w:t>’</w:t>
      </w:r>
      <w:r>
        <w:t>on y pense un peu</w:t>
      </w:r>
      <w:r w:rsidR="00763276">
        <w:t xml:space="preserve">, </w:t>
      </w:r>
      <w:r>
        <w:t>de temps à autre</w:t>
      </w:r>
      <w:r w:rsidR="00763276">
        <w:t> !</w:t>
      </w:r>
    </w:p>
    <w:p w14:paraId="25F9B95B" w14:textId="77777777" w:rsidR="00763276" w:rsidRDefault="00000000">
      <w:r>
        <w:t>Quoi</w:t>
      </w:r>
      <w:r w:rsidR="00763276">
        <w:t xml:space="preserve"> ! </w:t>
      </w:r>
      <w:r>
        <w:t>On vise un animal</w:t>
      </w:r>
      <w:r w:rsidR="00763276">
        <w:t xml:space="preserve">, </w:t>
      </w:r>
      <w:r>
        <w:t>et c</w:t>
      </w:r>
      <w:r w:rsidR="00763276">
        <w:t>’</w:t>
      </w:r>
      <w:r>
        <w:t>est un homme que l</w:t>
      </w:r>
      <w:r w:rsidR="00763276">
        <w:t>’</w:t>
      </w:r>
      <w:r>
        <w:t>on tue</w:t>
      </w:r>
      <w:r w:rsidR="00763276">
        <w:t xml:space="preserve"> ! </w:t>
      </w:r>
      <w:r>
        <w:t>Il n</w:t>
      </w:r>
      <w:r w:rsidR="00763276">
        <w:t>’</w:t>
      </w:r>
      <w:r>
        <w:t>est pas donné à tout le monde d</w:t>
      </w:r>
      <w:r w:rsidR="00763276">
        <w:t>’</w:t>
      </w:r>
      <w:r>
        <w:t>être adroit</w:t>
      </w:r>
      <w:r w:rsidR="00763276">
        <w:t xml:space="preserve"> ! </w:t>
      </w:r>
      <w:r>
        <w:t>Le meilleur t</w:t>
      </w:r>
      <w:r>
        <w:t>i</w:t>
      </w:r>
      <w:r>
        <w:t>reur peut rater son coup</w:t>
      </w:r>
      <w:r w:rsidR="00763276">
        <w:t xml:space="preserve">. </w:t>
      </w:r>
      <w:proofErr w:type="spellStart"/>
      <w:r>
        <w:t>Éhé</w:t>
      </w:r>
      <w:proofErr w:type="spellEnd"/>
      <w:r w:rsidR="00763276">
        <w:t> !</w:t>
      </w:r>
    </w:p>
    <w:p w14:paraId="16CF6263" w14:textId="77777777" w:rsidR="00763276" w:rsidRDefault="00000000">
      <w:r>
        <w:t>Et les feux de brousse</w:t>
      </w:r>
      <w:r w:rsidR="00763276">
        <w:t> !</w:t>
      </w:r>
    </w:p>
    <w:p w14:paraId="2D20F209" w14:textId="77777777" w:rsidR="00763276" w:rsidRDefault="00000000">
      <w:r>
        <w:t>Chaque année</w:t>
      </w:r>
      <w:r w:rsidR="00763276">
        <w:t xml:space="preserve">, </w:t>
      </w:r>
      <w:r>
        <w:t>combien de pauvres gens mouraient carb</w:t>
      </w:r>
      <w:r>
        <w:t>o</w:t>
      </w:r>
      <w:r>
        <w:t>nisés</w:t>
      </w:r>
      <w:r w:rsidR="00763276">
        <w:t xml:space="preserve"> ! </w:t>
      </w:r>
      <w:r>
        <w:t>Le feu dévore tout</w:t>
      </w:r>
      <w:r w:rsidR="00763276">
        <w:t xml:space="preserve">, </w:t>
      </w:r>
      <w:r>
        <w:t>sans savoir ce qu</w:t>
      </w:r>
      <w:r w:rsidR="00763276">
        <w:t>’</w:t>
      </w:r>
      <w:r>
        <w:t>il fait ni où il va</w:t>
      </w:r>
      <w:r w:rsidR="00763276">
        <w:t xml:space="preserve">. </w:t>
      </w:r>
      <w:r>
        <w:t>On n</w:t>
      </w:r>
      <w:r w:rsidR="00763276">
        <w:t>’</w:t>
      </w:r>
      <w:r>
        <w:t>avait qu</w:t>
      </w:r>
      <w:r w:rsidR="00763276">
        <w:t>’</w:t>
      </w:r>
      <w:r>
        <w:t>à trop prolonger sa sieste</w:t>
      </w:r>
      <w:r w:rsidR="00763276">
        <w:t xml:space="preserve">, </w:t>
      </w:r>
      <w:r>
        <w:t>quelque part</w:t>
      </w:r>
      <w:r w:rsidR="00763276">
        <w:t xml:space="preserve">, </w:t>
      </w:r>
      <w:r>
        <w:t>en un terrain de chasse</w:t>
      </w:r>
      <w:r w:rsidR="00763276">
        <w:t xml:space="preserve">. </w:t>
      </w:r>
      <w:r>
        <w:t>Le feu passait</w:t>
      </w:r>
      <w:r w:rsidR="00763276">
        <w:t xml:space="preserve">, </w:t>
      </w:r>
      <w:r>
        <w:t>le feu qui ne respecte rien que l</w:t>
      </w:r>
      <w:r w:rsidR="00763276">
        <w:t>’</w:t>
      </w:r>
      <w:r>
        <w:t>eau</w:t>
      </w:r>
      <w:r w:rsidR="00763276">
        <w:t xml:space="preserve">, – </w:t>
      </w:r>
      <w:r>
        <w:t>et encore</w:t>
      </w:r>
      <w:r w:rsidR="00763276">
        <w:t xml:space="preserve">, </w:t>
      </w:r>
      <w:r>
        <w:t>en rechignant de fureur</w:t>
      </w:r>
      <w:r w:rsidR="00763276">
        <w:t xml:space="preserve"> ! – </w:t>
      </w:r>
      <w:r>
        <w:t>et tout était fini</w:t>
      </w:r>
      <w:r w:rsidR="00763276">
        <w:t>…</w:t>
      </w:r>
    </w:p>
    <w:p w14:paraId="5614FDBA" w14:textId="77777777" w:rsidR="00763276" w:rsidRDefault="00000000">
      <w:r>
        <w:t>Donc</w:t>
      </w:r>
      <w:r w:rsidR="00763276">
        <w:t xml:space="preserve">, </w:t>
      </w:r>
      <w:r>
        <w:t>feu de brousse ou accident de chasse</w:t>
      </w:r>
      <w:r w:rsidR="00763276">
        <w:t>.</w:t>
      </w:r>
    </w:p>
    <w:p w14:paraId="600B4080" w14:textId="77777777" w:rsidR="00763276" w:rsidRDefault="00000000">
      <w:r>
        <w:t>Il renifla</w:t>
      </w:r>
      <w:r w:rsidR="00763276">
        <w:t>.</w:t>
      </w:r>
    </w:p>
    <w:p w14:paraId="2FF06D09" w14:textId="77777777" w:rsidR="00763276" w:rsidRDefault="00000000">
      <w:proofErr w:type="spellStart"/>
      <w:r>
        <w:t>Uhu</w:t>
      </w:r>
      <w:proofErr w:type="spellEnd"/>
      <w:r w:rsidR="00763276">
        <w:t xml:space="preserve"> ! </w:t>
      </w:r>
      <w:r>
        <w:t>Crachons</w:t>
      </w:r>
      <w:r w:rsidR="00763276">
        <w:t xml:space="preserve">. </w:t>
      </w:r>
      <w:r>
        <w:t>Ça puait</w:t>
      </w:r>
      <w:r w:rsidR="00763276">
        <w:t xml:space="preserve"> ! </w:t>
      </w:r>
      <w:r>
        <w:t>Sûrement</w:t>
      </w:r>
      <w:r w:rsidR="00763276">
        <w:t xml:space="preserve">, </w:t>
      </w:r>
      <w:r>
        <w:t>il y avait de l</w:t>
      </w:r>
      <w:r w:rsidR="00763276">
        <w:t>’</w:t>
      </w:r>
      <w:r>
        <w:t xml:space="preserve">homme </w:t>
      </w:r>
      <w:proofErr w:type="spellStart"/>
      <w:r>
        <w:t>par là</w:t>
      </w:r>
      <w:proofErr w:type="spellEnd"/>
      <w:r w:rsidR="00763276">
        <w:t xml:space="preserve">, </w:t>
      </w:r>
      <w:r>
        <w:t>l</w:t>
      </w:r>
      <w:r w:rsidR="00763276">
        <w:t>’</w:t>
      </w:r>
      <w:r>
        <w:t>homme étant de tous les êtres animés celui dont les e</w:t>
      </w:r>
      <w:r>
        <w:t>x</w:t>
      </w:r>
      <w:r>
        <w:t>créments dégagent l</w:t>
      </w:r>
      <w:r w:rsidR="00763276">
        <w:t>’</w:t>
      </w:r>
      <w:r>
        <w:t>odeur la plus intolérable</w:t>
      </w:r>
      <w:r w:rsidR="00763276">
        <w:t>.</w:t>
      </w:r>
    </w:p>
    <w:p w14:paraId="7F3B802C" w14:textId="77777777" w:rsidR="00763276" w:rsidRDefault="00000000">
      <w:r>
        <w:t>Elle s</w:t>
      </w:r>
      <w:r w:rsidR="00763276">
        <w:t>’</w:t>
      </w:r>
      <w:r>
        <w:t>accroche à votre nez</w:t>
      </w:r>
      <w:r w:rsidR="00763276">
        <w:t xml:space="preserve">, </w:t>
      </w:r>
      <w:r>
        <w:t>poursuit</w:t>
      </w:r>
      <w:r w:rsidR="00763276">
        <w:t xml:space="preserve">, </w:t>
      </w:r>
      <w:r>
        <w:t>persiste</w:t>
      </w:r>
      <w:r w:rsidR="00763276">
        <w:t xml:space="preserve">, </w:t>
      </w:r>
      <w:r>
        <w:t>harcèle</w:t>
      </w:r>
      <w:r w:rsidR="00763276">
        <w:t xml:space="preserve">. </w:t>
      </w:r>
      <w:r>
        <w:t>Quelle punaisie</w:t>
      </w:r>
      <w:r w:rsidR="00763276">
        <w:t> !</w:t>
      </w:r>
    </w:p>
    <w:p w14:paraId="2C13C588" w14:textId="77777777" w:rsidR="00763276" w:rsidRDefault="00000000">
      <w:proofErr w:type="spellStart"/>
      <w:r>
        <w:lastRenderedPageBreak/>
        <w:t>Uhu</w:t>
      </w:r>
      <w:proofErr w:type="spellEnd"/>
      <w:r w:rsidR="00763276">
        <w:t xml:space="preserve"> ! </w:t>
      </w:r>
      <w:r>
        <w:t>cette puanteur</w:t>
      </w:r>
      <w:r w:rsidR="00763276">
        <w:t xml:space="preserve"> ! </w:t>
      </w:r>
      <w:r>
        <w:t>Il y avait sûrement de l</w:t>
      </w:r>
      <w:r w:rsidR="00763276">
        <w:t>’</w:t>
      </w:r>
      <w:r>
        <w:t>homme par là</w:t>
      </w:r>
      <w:r w:rsidR="00763276">
        <w:t>.</w:t>
      </w:r>
    </w:p>
    <w:p w14:paraId="12858E36" w14:textId="77777777" w:rsidR="00763276" w:rsidRDefault="00000000">
      <w:r>
        <w:t>Il regarda autour de lui</w:t>
      </w:r>
      <w:r w:rsidR="00763276">
        <w:t xml:space="preserve">, </w:t>
      </w:r>
      <w:r>
        <w:t>avec plus d</w:t>
      </w:r>
      <w:r w:rsidR="00763276">
        <w:t>’</w:t>
      </w:r>
      <w:r>
        <w:t>attention que jamais</w:t>
      </w:r>
      <w:r w:rsidR="00763276">
        <w:t xml:space="preserve">. </w:t>
      </w:r>
      <w:r>
        <w:t>Le soir</w:t>
      </w:r>
      <w:r w:rsidR="00763276">
        <w:t xml:space="preserve">, </w:t>
      </w:r>
      <w:r>
        <w:t>chaque détour de sentier peut cacher un ennemi en e</w:t>
      </w:r>
      <w:r>
        <w:t>m</w:t>
      </w:r>
      <w:r>
        <w:t>buscade</w:t>
      </w:r>
      <w:r w:rsidR="00763276">
        <w:t xml:space="preserve">. </w:t>
      </w:r>
      <w:r>
        <w:t>On n</w:t>
      </w:r>
      <w:r w:rsidR="00763276">
        <w:t>’</w:t>
      </w:r>
      <w:r>
        <w:t>est que sage d</w:t>
      </w:r>
      <w:r w:rsidR="00763276">
        <w:t>’</w:t>
      </w:r>
      <w:r>
        <w:t>être prudent</w:t>
      </w:r>
      <w:r w:rsidR="00763276">
        <w:t>.</w:t>
      </w:r>
    </w:p>
    <w:p w14:paraId="1E5E884C" w14:textId="77777777" w:rsidR="00763276" w:rsidRDefault="00000000">
      <w:r>
        <w:t>Ah</w:t>
      </w:r>
      <w:r w:rsidR="00763276">
        <w:t xml:space="preserve"> ! </w:t>
      </w:r>
      <w:r>
        <w:t>une termitière</w:t>
      </w:r>
      <w:r w:rsidR="00763276">
        <w:t>.</w:t>
      </w:r>
    </w:p>
    <w:p w14:paraId="251CAFA7" w14:textId="77777777" w:rsidR="00763276" w:rsidRDefault="00000000">
      <w:r>
        <w:t>Une autre est placée longitudinalement sur elle</w:t>
      </w:r>
      <w:r w:rsidR="00763276">
        <w:t xml:space="preserve">. </w:t>
      </w:r>
      <w:r>
        <w:t>Il prit sur la droite</w:t>
      </w:r>
      <w:r w:rsidR="00763276">
        <w:t xml:space="preserve">, </w:t>
      </w:r>
      <w:r>
        <w:t>parce que le champignon de cette dernière était orie</w:t>
      </w:r>
      <w:r>
        <w:t>n</w:t>
      </w:r>
      <w:r>
        <w:t>té à droite</w:t>
      </w:r>
      <w:r w:rsidR="00763276">
        <w:t>.</w:t>
      </w:r>
    </w:p>
    <w:p w14:paraId="74B0A3E0" w14:textId="77777777" w:rsidR="00763276" w:rsidRDefault="00000000">
      <w:r>
        <w:t>Plus loin</w:t>
      </w:r>
      <w:r w:rsidR="00763276">
        <w:t xml:space="preserve">, </w:t>
      </w:r>
      <w:r>
        <w:t>à hauteur d</w:t>
      </w:r>
      <w:r w:rsidR="00763276">
        <w:t>’</w:t>
      </w:r>
      <w:r>
        <w:t>épaule</w:t>
      </w:r>
      <w:r w:rsidR="00763276">
        <w:t xml:space="preserve">, </w:t>
      </w:r>
      <w:r>
        <w:t>il trouva une branche cassée et</w:t>
      </w:r>
      <w:r w:rsidR="00763276">
        <w:t xml:space="preserve">, </w:t>
      </w:r>
      <w:r>
        <w:t>à ses pieds</w:t>
      </w:r>
      <w:r w:rsidR="00763276">
        <w:t xml:space="preserve">, </w:t>
      </w:r>
      <w:r>
        <w:t>un morceau de bois taillé</w:t>
      </w:r>
      <w:r w:rsidR="00763276">
        <w:t xml:space="preserve">, </w:t>
      </w:r>
      <w:r>
        <w:t>puis une herbe de brousse</w:t>
      </w:r>
      <w:r w:rsidR="00763276">
        <w:t>.</w:t>
      </w:r>
    </w:p>
    <w:p w14:paraId="07B1D211" w14:textId="77777777" w:rsidR="00763276" w:rsidRDefault="00000000">
      <w:r>
        <w:t>Les pointes de ces objets étaient dirigées à gauche</w:t>
      </w:r>
      <w:r w:rsidR="00763276">
        <w:t xml:space="preserve">. </w:t>
      </w:r>
      <w:r>
        <w:t>Il obl</w:t>
      </w:r>
      <w:r>
        <w:t>i</w:t>
      </w:r>
      <w:r>
        <w:t>qua à gauche</w:t>
      </w:r>
      <w:r w:rsidR="00763276">
        <w:t xml:space="preserve">. </w:t>
      </w:r>
      <w:r>
        <w:t>Un petit sentier</w:t>
      </w:r>
      <w:r w:rsidR="00763276">
        <w:t xml:space="preserve">. </w:t>
      </w:r>
      <w:r>
        <w:t>C</w:t>
      </w:r>
      <w:r w:rsidR="00763276">
        <w:t>’</w:t>
      </w:r>
      <w:r>
        <w:t>était là</w:t>
      </w:r>
      <w:r w:rsidR="00763276">
        <w:t>.</w:t>
      </w:r>
    </w:p>
    <w:p w14:paraId="33FF39D9" w14:textId="77777777" w:rsidR="00763276" w:rsidRDefault="00000000">
      <w:r>
        <w:t>Il obéissait machinalement à ces signes indicatifs</w:t>
      </w:r>
      <w:r w:rsidR="00763276">
        <w:t xml:space="preserve">, </w:t>
      </w:r>
      <w:r>
        <w:t xml:space="preserve">car les </w:t>
      </w:r>
      <w:proofErr w:type="spellStart"/>
      <w:r>
        <w:t>boundjous</w:t>
      </w:r>
      <w:proofErr w:type="spellEnd"/>
      <w:r>
        <w:t xml:space="preserve"> ont beau croire que la brousse est morte</w:t>
      </w:r>
      <w:r w:rsidR="00763276">
        <w:t xml:space="preserve">, </w:t>
      </w:r>
      <w:r>
        <w:t>ils se tro</w:t>
      </w:r>
      <w:r>
        <w:t>m</w:t>
      </w:r>
      <w:r>
        <w:t>pent</w:t>
      </w:r>
      <w:r w:rsidR="00763276">
        <w:t>.</w:t>
      </w:r>
    </w:p>
    <w:p w14:paraId="7E8FD955" w14:textId="77777777" w:rsidR="00763276" w:rsidRDefault="00000000">
      <w:r>
        <w:t>Du matin au soir</w:t>
      </w:r>
      <w:r w:rsidR="00763276">
        <w:t xml:space="preserve">, </w:t>
      </w:r>
      <w:r>
        <w:t>du soir au matin</w:t>
      </w:r>
      <w:r w:rsidR="00763276">
        <w:t xml:space="preserve">, </w:t>
      </w:r>
      <w:r>
        <w:t>elle parle comme une vieille femme</w:t>
      </w:r>
      <w:r w:rsidR="00763276">
        <w:t>.</w:t>
      </w:r>
    </w:p>
    <w:p w14:paraId="3F81173C" w14:textId="77777777" w:rsidR="00763276" w:rsidRDefault="00000000">
      <w:r>
        <w:t>Le grondement que produit le tam-tam sur la double e</w:t>
      </w:r>
      <w:r>
        <w:t>n</w:t>
      </w:r>
      <w:r>
        <w:t xml:space="preserve">flure des </w:t>
      </w:r>
      <w:proofErr w:type="spellStart"/>
      <w:r>
        <w:t>li</w:t>
      </w:r>
      <w:r w:rsidR="00763276">
        <w:t>’</w:t>
      </w:r>
      <w:r>
        <w:t>nghas</w:t>
      </w:r>
      <w:proofErr w:type="spellEnd"/>
      <w:r w:rsidR="00763276">
        <w:t xml:space="preserve">, </w:t>
      </w:r>
      <w:r>
        <w:t>l</w:t>
      </w:r>
      <w:r w:rsidR="00763276">
        <w:t>’</w:t>
      </w:r>
      <w:r>
        <w:t>appel des olifants ou des trompes</w:t>
      </w:r>
      <w:r w:rsidR="00763276">
        <w:t xml:space="preserve">, </w:t>
      </w:r>
      <w:r>
        <w:t>certains cris qui</w:t>
      </w:r>
      <w:r w:rsidR="00763276">
        <w:t xml:space="preserve">, </w:t>
      </w:r>
      <w:r>
        <w:t>à s</w:t>
      </w:r>
      <w:r w:rsidR="00763276">
        <w:t>’</w:t>
      </w:r>
      <w:r>
        <w:t>y méprendre</w:t>
      </w:r>
      <w:r w:rsidR="00763276">
        <w:t xml:space="preserve">, </w:t>
      </w:r>
      <w:r>
        <w:t>imitent ceux de certains oiseaux</w:t>
      </w:r>
      <w:r w:rsidR="00763276">
        <w:t xml:space="preserve">, </w:t>
      </w:r>
      <w:r>
        <w:t>les signaux que l</w:t>
      </w:r>
      <w:r w:rsidR="00763276">
        <w:t>’</w:t>
      </w:r>
      <w:r>
        <w:t>on se fait par le feu de hauteurs en hauteurs</w:t>
      </w:r>
      <w:r w:rsidR="00763276">
        <w:t xml:space="preserve">, </w:t>
      </w:r>
      <w:r>
        <w:t>l</w:t>
      </w:r>
      <w:r w:rsidR="00763276">
        <w:t>’</w:t>
      </w:r>
      <w:r>
        <w:t>herbe allongée au beau milieu du chemin</w:t>
      </w:r>
      <w:r w:rsidR="00763276">
        <w:t xml:space="preserve">, </w:t>
      </w:r>
      <w:r>
        <w:t>deux termitières que l</w:t>
      </w:r>
      <w:r w:rsidR="00763276">
        <w:t>’</w:t>
      </w:r>
      <w:r>
        <w:t>on place l</w:t>
      </w:r>
      <w:r w:rsidR="00763276">
        <w:t>’</w:t>
      </w:r>
      <w:r>
        <w:t>une sur l</w:t>
      </w:r>
      <w:r w:rsidR="00763276">
        <w:t>’</w:t>
      </w:r>
      <w:r>
        <w:t>autre suivant une coutume invariable</w:t>
      </w:r>
      <w:r w:rsidR="00763276">
        <w:t xml:space="preserve">, </w:t>
      </w:r>
      <w:r>
        <w:t>des tou</w:t>
      </w:r>
      <w:r>
        <w:t>f</w:t>
      </w:r>
      <w:r>
        <w:t>fes de feuilles tressées d</w:t>
      </w:r>
      <w:r w:rsidR="00763276">
        <w:t>’</w:t>
      </w:r>
      <w:r>
        <w:t>une certaine manière</w:t>
      </w:r>
      <w:r w:rsidR="00763276">
        <w:t xml:space="preserve">, </w:t>
      </w:r>
      <w:r>
        <w:t>le morceau de bois que traverse un autre de part en part</w:t>
      </w:r>
      <w:r w:rsidR="00763276">
        <w:t xml:space="preserve">, – </w:t>
      </w:r>
      <w:r>
        <w:t>sonore</w:t>
      </w:r>
      <w:r w:rsidR="00763276">
        <w:t xml:space="preserve">, </w:t>
      </w:r>
      <w:r>
        <w:t>lum</w:t>
      </w:r>
      <w:r>
        <w:t>i</w:t>
      </w:r>
      <w:r>
        <w:t>neux ou immobile</w:t>
      </w:r>
      <w:r w:rsidR="00763276">
        <w:t xml:space="preserve">, – </w:t>
      </w:r>
      <w:r>
        <w:t>voilà un langage vivant</w:t>
      </w:r>
      <w:r w:rsidR="00763276">
        <w:t xml:space="preserve">, </w:t>
      </w:r>
      <w:r>
        <w:t>d</w:t>
      </w:r>
      <w:r w:rsidR="00763276">
        <w:t>’</w:t>
      </w:r>
      <w:r>
        <w:t>une richesse i</w:t>
      </w:r>
      <w:r>
        <w:t>n</w:t>
      </w:r>
      <w:r>
        <w:t>no</w:t>
      </w:r>
      <w:r>
        <w:t>m</w:t>
      </w:r>
      <w:r>
        <w:t>brable</w:t>
      </w:r>
      <w:r w:rsidR="00763276">
        <w:t> !</w:t>
      </w:r>
    </w:p>
    <w:p w14:paraId="0290F1AF" w14:textId="77777777" w:rsidR="00763276" w:rsidRDefault="00000000">
      <w:r>
        <w:lastRenderedPageBreak/>
        <w:t>Louée soit la brousse</w:t>
      </w:r>
      <w:r w:rsidR="00763276">
        <w:t xml:space="preserve"> ! </w:t>
      </w:r>
      <w:r>
        <w:t>On la croit morte</w:t>
      </w:r>
      <w:r w:rsidR="00763276">
        <w:t xml:space="preserve"> ? </w:t>
      </w:r>
      <w:r>
        <w:t>Elle est vivante</w:t>
      </w:r>
      <w:r w:rsidR="00763276">
        <w:t xml:space="preserve">, </w:t>
      </w:r>
      <w:r>
        <w:t>bien vivante</w:t>
      </w:r>
      <w:r w:rsidR="00763276">
        <w:t xml:space="preserve">, </w:t>
      </w:r>
      <w:r>
        <w:t>et ne parle qu</w:t>
      </w:r>
      <w:r w:rsidR="00763276">
        <w:t>’</w:t>
      </w:r>
      <w:r>
        <w:t>à ces enfants</w:t>
      </w:r>
      <w:r w:rsidR="00763276">
        <w:t xml:space="preserve">, </w:t>
      </w:r>
      <w:r>
        <w:t>et à eux seuls</w:t>
      </w:r>
      <w:r w:rsidR="00763276">
        <w:t xml:space="preserve"> ! </w:t>
      </w:r>
      <w:r>
        <w:t>F</w:t>
      </w:r>
      <w:r>
        <w:t>u</w:t>
      </w:r>
      <w:r>
        <w:t>mées</w:t>
      </w:r>
      <w:r w:rsidR="00763276">
        <w:t xml:space="preserve">, </w:t>
      </w:r>
      <w:r>
        <w:t>sons</w:t>
      </w:r>
      <w:r w:rsidR="00763276">
        <w:t xml:space="preserve">, </w:t>
      </w:r>
      <w:r>
        <w:t>odeurs</w:t>
      </w:r>
      <w:r w:rsidR="00763276">
        <w:t xml:space="preserve">, </w:t>
      </w:r>
      <w:r>
        <w:t>objets inanimés</w:t>
      </w:r>
      <w:r w:rsidR="00763276">
        <w:t xml:space="preserve">, </w:t>
      </w:r>
      <w:r>
        <w:t>elle emploie le langage qu</w:t>
      </w:r>
      <w:r w:rsidR="00763276">
        <w:t>’</w:t>
      </w:r>
      <w:r>
        <w:t>elle veut pour s</w:t>
      </w:r>
      <w:r w:rsidR="00763276">
        <w:t>’</w:t>
      </w:r>
      <w:r>
        <w:t>adresser aux espaces où pousse l</w:t>
      </w:r>
      <w:r w:rsidR="00763276">
        <w:t>’</w:t>
      </w:r>
      <w:r>
        <w:t>arbre</w:t>
      </w:r>
      <w:r w:rsidR="00763276">
        <w:t xml:space="preserve">, </w:t>
      </w:r>
      <w:r>
        <w:t>florit l</w:t>
      </w:r>
      <w:r w:rsidR="00763276">
        <w:t>’</w:t>
      </w:r>
      <w:r>
        <w:t>herbe et paissent les bœufs sauvages</w:t>
      </w:r>
      <w:r w:rsidR="00763276">
        <w:t>.</w:t>
      </w:r>
    </w:p>
    <w:p w14:paraId="15CA4300" w14:textId="77777777" w:rsidR="00763276" w:rsidRDefault="00000000">
      <w:r>
        <w:t>Louée soit-elle</w:t>
      </w:r>
      <w:r w:rsidR="00763276">
        <w:t xml:space="preserve"> : </w:t>
      </w:r>
      <w:r>
        <w:t xml:space="preserve">celle des </w:t>
      </w:r>
      <w:proofErr w:type="spellStart"/>
      <w:r>
        <w:t>kagas</w:t>
      </w:r>
      <w:proofErr w:type="spellEnd"/>
      <w:r>
        <w:t xml:space="preserve"> et des marais</w:t>
      </w:r>
      <w:r w:rsidR="00763276">
        <w:t xml:space="preserve">, </w:t>
      </w:r>
      <w:r>
        <w:t>celle des f</w:t>
      </w:r>
      <w:r>
        <w:t>o</w:t>
      </w:r>
      <w:r>
        <w:t>rêts et des plaines</w:t>
      </w:r>
      <w:r w:rsidR="00763276">
        <w:t> !</w:t>
      </w:r>
    </w:p>
    <w:p w14:paraId="404E3C91" w14:textId="77777777" w:rsidR="00763276" w:rsidRDefault="00000000">
      <w:r>
        <w:t>Des aboiements vomirent l</w:t>
      </w:r>
      <w:r w:rsidR="00763276">
        <w:t>’</w:t>
      </w:r>
      <w:r>
        <w:t>injure et la menace</w:t>
      </w:r>
      <w:r w:rsidR="00763276">
        <w:t xml:space="preserve">. </w:t>
      </w:r>
      <w:r>
        <w:t>Une torche de caoutchouc grésilla</w:t>
      </w:r>
      <w:r w:rsidR="00763276">
        <w:t xml:space="preserve">. </w:t>
      </w:r>
      <w:r>
        <w:t>Deux voix saoules</w:t>
      </w:r>
      <w:r w:rsidR="00763276">
        <w:t xml:space="preserve">. </w:t>
      </w:r>
      <w:r>
        <w:t>C</w:t>
      </w:r>
      <w:r w:rsidR="00763276">
        <w:t>’</w:t>
      </w:r>
      <w:r>
        <w:t>étaient Batouala</w:t>
      </w:r>
      <w:r w:rsidR="00763276">
        <w:t xml:space="preserve">, </w:t>
      </w:r>
      <w:r>
        <w:t>sa vieille mère</w:t>
      </w:r>
      <w:r w:rsidR="00763276">
        <w:t xml:space="preserve">, </w:t>
      </w:r>
      <w:r>
        <w:t xml:space="preserve">et </w:t>
      </w:r>
      <w:proofErr w:type="spellStart"/>
      <w:r>
        <w:t>Djouma</w:t>
      </w:r>
      <w:proofErr w:type="spellEnd"/>
      <w:r w:rsidR="00763276">
        <w:t xml:space="preserve">, </w:t>
      </w:r>
      <w:r>
        <w:t>le petit chien roux aux oreilles si poi</w:t>
      </w:r>
      <w:r>
        <w:t>n</w:t>
      </w:r>
      <w:r>
        <w:t>tues</w:t>
      </w:r>
      <w:r w:rsidR="00763276">
        <w:t>.</w:t>
      </w:r>
    </w:p>
    <w:p w14:paraId="1BB7E142" w14:textId="77777777" w:rsidR="00763276" w:rsidRDefault="00000000">
      <w:proofErr w:type="spellStart"/>
      <w:r>
        <w:t>Bissibingui</w:t>
      </w:r>
      <w:proofErr w:type="spellEnd"/>
      <w:r>
        <w:t xml:space="preserve"> était arrivé</w:t>
      </w:r>
      <w:r w:rsidR="00763276">
        <w:t>.</w:t>
      </w:r>
    </w:p>
    <w:p w14:paraId="3219C237" w14:textId="77777777" w:rsidR="00763276" w:rsidRDefault="00000000">
      <w:r>
        <w:t>Mais comment tuerait-il Batouala</w:t>
      </w:r>
      <w:r w:rsidR="00763276">
        <w:t xml:space="preserve"> ? </w:t>
      </w:r>
      <w:r>
        <w:t>Accident de chasse ou feu de brousse</w:t>
      </w:r>
      <w:r w:rsidR="00763276">
        <w:t> ?</w:t>
      </w:r>
    </w:p>
    <w:p w14:paraId="2BFDB39A" w14:textId="77777777" w:rsidR="00763276" w:rsidRDefault="00000000">
      <w:r>
        <w:t>Et</w:t>
      </w:r>
      <w:r w:rsidR="00763276">
        <w:t xml:space="preserve">, </w:t>
      </w:r>
      <w:r>
        <w:t>d</w:t>
      </w:r>
      <w:r w:rsidR="00763276">
        <w:t>’</w:t>
      </w:r>
      <w:r>
        <w:t>ailleurs</w:t>
      </w:r>
      <w:r w:rsidR="00763276">
        <w:t xml:space="preserve">, </w:t>
      </w:r>
      <w:r>
        <w:t>pour l</w:t>
      </w:r>
      <w:r w:rsidR="00763276">
        <w:t>’</w:t>
      </w:r>
      <w:r>
        <w:t>instant</w:t>
      </w:r>
      <w:r w:rsidR="00763276">
        <w:t xml:space="preserve">, </w:t>
      </w:r>
      <w:r>
        <w:t>ne lui fallait-il pas songer plus à se défendre qu</w:t>
      </w:r>
      <w:r w:rsidR="00763276">
        <w:t>’</w:t>
      </w:r>
      <w:r>
        <w:t>à attaquer</w:t>
      </w:r>
      <w:r w:rsidR="00763276">
        <w:t xml:space="preserve">, </w:t>
      </w:r>
      <w:r>
        <w:t>puisque</w:t>
      </w:r>
      <w:r w:rsidR="00763276">
        <w:t xml:space="preserve">, </w:t>
      </w:r>
      <w:r>
        <w:t>malgré les avertissements reçus</w:t>
      </w:r>
      <w:r w:rsidR="00763276">
        <w:t xml:space="preserve">, </w:t>
      </w:r>
      <w:r>
        <w:t>il était sans méfiance tombé dans le piège grossier qu</w:t>
      </w:r>
      <w:r w:rsidR="00763276">
        <w:t>’</w:t>
      </w:r>
      <w:r>
        <w:t>on lui avait tendu</w:t>
      </w:r>
      <w:r w:rsidR="00763276">
        <w:t> ?</w:t>
      </w:r>
    </w:p>
    <w:p w14:paraId="463A62A2" w14:textId="213C93C5" w:rsidR="00000000" w:rsidRDefault="00000000" w:rsidP="00763276">
      <w:pPr>
        <w:pStyle w:val="Titre1"/>
      </w:pPr>
      <w:bookmarkStart w:id="31" w:name="bookmark15"/>
      <w:bookmarkStart w:id="32" w:name="_Toc195032366"/>
      <w:bookmarkEnd w:id="31"/>
      <w:r>
        <w:lastRenderedPageBreak/>
        <w:t>IX</w:t>
      </w:r>
      <w:bookmarkEnd w:id="32"/>
    </w:p>
    <w:p w14:paraId="3B6D69C5" w14:textId="77777777" w:rsidR="00763276" w:rsidRDefault="00000000">
      <w:proofErr w:type="spellStart"/>
      <w:r>
        <w:t>Bissibingui</w:t>
      </w:r>
      <w:proofErr w:type="spellEnd"/>
      <w:r>
        <w:t xml:space="preserve"> comprit rapidement quelle avait été son i</w:t>
      </w:r>
      <w:r>
        <w:t>m</w:t>
      </w:r>
      <w:r>
        <w:t>prudence</w:t>
      </w:r>
      <w:r w:rsidR="00763276">
        <w:t>.</w:t>
      </w:r>
    </w:p>
    <w:p w14:paraId="099D003E" w14:textId="77777777" w:rsidR="00763276" w:rsidRDefault="00000000">
      <w:r>
        <w:t>Il avait devant lui un homme ivre</w:t>
      </w:r>
      <w:r w:rsidR="00763276">
        <w:t xml:space="preserve">, </w:t>
      </w:r>
      <w:r>
        <w:t>qui l</w:t>
      </w:r>
      <w:r w:rsidR="00763276">
        <w:t>’</w:t>
      </w:r>
      <w:r>
        <w:t>avait attiré en un guet-apens</w:t>
      </w:r>
      <w:r w:rsidR="00763276">
        <w:t xml:space="preserve">, </w:t>
      </w:r>
      <w:r>
        <w:t>où il s</w:t>
      </w:r>
      <w:r w:rsidR="00763276">
        <w:t>’</w:t>
      </w:r>
      <w:r>
        <w:t>était laissé prendre comme un enfant</w:t>
      </w:r>
      <w:r w:rsidR="00763276">
        <w:t>.</w:t>
      </w:r>
    </w:p>
    <w:p w14:paraId="2ACF5A00" w14:textId="77777777" w:rsidR="00763276" w:rsidRDefault="00000000">
      <w:r>
        <w:t>Tout semblait avoir été prévu</w:t>
      </w:r>
      <w:r w:rsidR="00763276">
        <w:t>.</w:t>
      </w:r>
    </w:p>
    <w:p w14:paraId="2EDA8DF4" w14:textId="77777777" w:rsidR="00763276" w:rsidRDefault="00000000">
      <w:r>
        <w:t>Il se trouvait dans une clairière</w:t>
      </w:r>
      <w:r w:rsidR="00763276">
        <w:t xml:space="preserve">, </w:t>
      </w:r>
      <w:r>
        <w:t>loin des routes passantes</w:t>
      </w:r>
      <w:r w:rsidR="00763276">
        <w:t xml:space="preserve">, </w:t>
      </w:r>
      <w:r>
        <w:t xml:space="preserve">qui longent ou traversent la </w:t>
      </w:r>
      <w:proofErr w:type="spellStart"/>
      <w:r>
        <w:t>Pombo</w:t>
      </w:r>
      <w:proofErr w:type="spellEnd"/>
      <w:r w:rsidR="00763276">
        <w:t>.</w:t>
      </w:r>
    </w:p>
    <w:p w14:paraId="246A266F" w14:textId="77777777" w:rsidR="00763276" w:rsidRDefault="00000000">
      <w:r>
        <w:t>De témoins</w:t>
      </w:r>
      <w:r w:rsidR="00763276">
        <w:t xml:space="preserve"> ? </w:t>
      </w:r>
      <w:r>
        <w:t>Pas un seul</w:t>
      </w:r>
      <w:r w:rsidR="00763276">
        <w:t xml:space="preserve">. </w:t>
      </w:r>
      <w:r>
        <w:t>Ou plutôt si</w:t>
      </w:r>
      <w:r w:rsidR="00763276">
        <w:t xml:space="preserve"> : </w:t>
      </w:r>
      <w:r>
        <w:t>deux</w:t>
      </w:r>
      <w:r w:rsidR="00763276">
        <w:t xml:space="preserve">, </w:t>
      </w:r>
      <w:r>
        <w:t xml:space="preserve">la </w:t>
      </w:r>
      <w:r w:rsidR="00763276">
        <w:t>« </w:t>
      </w:r>
      <w:r>
        <w:t>ma</w:t>
      </w:r>
      <w:r>
        <w:t>m</w:t>
      </w:r>
      <w:r>
        <w:t>ma</w:t>
      </w:r>
      <w:r w:rsidR="00763276">
        <w:t> »</w:t>
      </w:r>
      <w:r>
        <w:t xml:space="preserve"> de Batouala et </w:t>
      </w:r>
      <w:proofErr w:type="spellStart"/>
      <w:r>
        <w:t>Djouma</w:t>
      </w:r>
      <w:proofErr w:type="spellEnd"/>
      <w:r w:rsidR="00763276">
        <w:t xml:space="preserve">, </w:t>
      </w:r>
      <w:r>
        <w:t>le petit chien roux</w:t>
      </w:r>
      <w:r w:rsidR="00763276">
        <w:t>.</w:t>
      </w:r>
    </w:p>
    <w:p w14:paraId="1F5B7B33" w14:textId="77777777" w:rsidR="00763276" w:rsidRDefault="00000000">
      <w:r>
        <w:t>Mais autant dire qu</w:t>
      </w:r>
      <w:r w:rsidR="00763276">
        <w:t>’</w:t>
      </w:r>
      <w:r>
        <w:t>il n</w:t>
      </w:r>
      <w:r w:rsidR="00763276">
        <w:t>’</w:t>
      </w:r>
      <w:r>
        <w:t>y en avait pas</w:t>
      </w:r>
      <w:r w:rsidR="00763276">
        <w:t xml:space="preserve">. </w:t>
      </w:r>
      <w:r>
        <w:t>Une mère</w:t>
      </w:r>
      <w:r w:rsidR="00763276">
        <w:t xml:space="preserve">, </w:t>
      </w:r>
      <w:r>
        <w:t>à moins qu</w:t>
      </w:r>
      <w:r w:rsidR="00763276">
        <w:t>’</w:t>
      </w:r>
      <w:r>
        <w:t>elle ne soit dénaturée</w:t>
      </w:r>
      <w:r w:rsidR="00763276">
        <w:t xml:space="preserve">, </w:t>
      </w:r>
      <w:r>
        <w:t>ne livre jamais son enfant</w:t>
      </w:r>
      <w:r w:rsidR="00763276">
        <w:t xml:space="preserve">. </w:t>
      </w:r>
      <w:r>
        <w:t>Et ce n</w:t>
      </w:r>
      <w:r w:rsidR="00763276">
        <w:t>’</w:t>
      </w:r>
      <w:r>
        <w:t xml:space="preserve">est pas </w:t>
      </w:r>
      <w:proofErr w:type="spellStart"/>
      <w:r>
        <w:t>Djouma</w:t>
      </w:r>
      <w:proofErr w:type="spellEnd"/>
      <w:r w:rsidR="00763276">
        <w:t xml:space="preserve">, </w:t>
      </w:r>
      <w:r>
        <w:t>ah</w:t>
      </w:r>
      <w:r w:rsidR="00763276">
        <w:t xml:space="preserve"> ! </w:t>
      </w:r>
      <w:r>
        <w:t>non</w:t>
      </w:r>
      <w:r w:rsidR="00763276">
        <w:t xml:space="preserve">, </w:t>
      </w:r>
      <w:r>
        <w:t>qui irait révéler quoi que ce soit</w:t>
      </w:r>
      <w:r w:rsidR="00763276">
        <w:t xml:space="preserve">, </w:t>
      </w:r>
      <w:r>
        <w:t>car</w:t>
      </w:r>
      <w:r w:rsidR="00763276">
        <w:t xml:space="preserve">, </w:t>
      </w:r>
      <w:r>
        <w:t>de mémoire d</w:t>
      </w:r>
      <w:r w:rsidR="00763276">
        <w:t>’</w:t>
      </w:r>
      <w:r>
        <w:t>homme</w:t>
      </w:r>
      <w:r w:rsidR="00763276">
        <w:t xml:space="preserve">, </w:t>
      </w:r>
      <w:r>
        <w:t>on n</w:t>
      </w:r>
      <w:r w:rsidR="00763276">
        <w:t>’</w:t>
      </w:r>
      <w:r>
        <w:t>a jamais vu un chien parler</w:t>
      </w:r>
      <w:r w:rsidR="00763276">
        <w:t>.</w:t>
      </w:r>
    </w:p>
    <w:p w14:paraId="64687FEE" w14:textId="77777777" w:rsidR="00763276" w:rsidRDefault="00000000">
      <w:r>
        <w:t>Donc</w:t>
      </w:r>
      <w:r w:rsidR="00763276">
        <w:t xml:space="preserve">, </w:t>
      </w:r>
      <w:r>
        <w:t>ouvre l</w:t>
      </w:r>
      <w:r w:rsidR="00763276">
        <w:t>’</w:t>
      </w:r>
      <w:r>
        <w:t>œil</w:t>
      </w:r>
      <w:r w:rsidR="00763276">
        <w:t xml:space="preserve">, </w:t>
      </w:r>
      <w:proofErr w:type="spellStart"/>
      <w:r>
        <w:t>Bissibingui</w:t>
      </w:r>
      <w:proofErr w:type="spellEnd"/>
      <w:r w:rsidR="00763276">
        <w:t xml:space="preserve">, </w:t>
      </w:r>
      <w:r>
        <w:t>mon ami</w:t>
      </w:r>
      <w:r w:rsidR="00763276">
        <w:t xml:space="preserve">, </w:t>
      </w:r>
      <w:r>
        <w:t>et le bon</w:t>
      </w:r>
      <w:r w:rsidR="00763276">
        <w:t xml:space="preserve">. </w:t>
      </w:r>
      <w:r>
        <w:t>Sinon</w:t>
      </w:r>
      <w:r w:rsidR="00763276">
        <w:t> !…</w:t>
      </w:r>
    </w:p>
    <w:p w14:paraId="6E7AAB7C" w14:textId="77777777" w:rsidR="00763276" w:rsidRDefault="00000000">
      <w:r>
        <w:t>Il s</w:t>
      </w:r>
      <w:r w:rsidR="00763276">
        <w:t>’</w:t>
      </w:r>
      <w:r>
        <w:t>assit à l</w:t>
      </w:r>
      <w:r w:rsidR="00763276">
        <w:t>’</w:t>
      </w:r>
      <w:r>
        <w:t>écart</w:t>
      </w:r>
      <w:r w:rsidR="00763276">
        <w:t xml:space="preserve">, </w:t>
      </w:r>
      <w:r>
        <w:t xml:space="preserve">ficha son </w:t>
      </w:r>
      <w:proofErr w:type="spellStart"/>
      <w:r>
        <w:t>likongo</w:t>
      </w:r>
      <w:proofErr w:type="spellEnd"/>
      <w:r>
        <w:t xml:space="preserve"> en terre</w:t>
      </w:r>
      <w:r w:rsidR="00763276">
        <w:t xml:space="preserve">, </w:t>
      </w:r>
      <w:r>
        <w:t>dégaina-son poignard</w:t>
      </w:r>
      <w:r w:rsidR="00763276">
        <w:t xml:space="preserve">. </w:t>
      </w:r>
      <w:r>
        <w:t>Celui qui voudrait l</w:t>
      </w:r>
      <w:r w:rsidR="00763276">
        <w:t>’</w:t>
      </w:r>
      <w:r>
        <w:t>attaquer ne le mangerait pas sans boire</w:t>
      </w:r>
      <w:r w:rsidR="00763276">
        <w:t>.</w:t>
      </w:r>
    </w:p>
    <w:p w14:paraId="05F572C4" w14:textId="77777777" w:rsidR="00763276" w:rsidRDefault="00000000">
      <w:r>
        <w:t>Il refusa les aliments et la bière de mil</w:t>
      </w:r>
      <w:r w:rsidR="00763276">
        <w:t xml:space="preserve">, </w:t>
      </w:r>
      <w:r>
        <w:t>qui lui furent o</w:t>
      </w:r>
      <w:r>
        <w:t>f</w:t>
      </w:r>
      <w:r>
        <w:t>ferts</w:t>
      </w:r>
      <w:r w:rsidR="00763276">
        <w:t xml:space="preserve">, </w:t>
      </w:r>
      <w:r>
        <w:t>et feignit de ne pas remarquer le désappointement de ses hôtes</w:t>
      </w:r>
      <w:r w:rsidR="00763276">
        <w:t>.</w:t>
      </w:r>
    </w:p>
    <w:p w14:paraId="26558F68" w14:textId="77777777" w:rsidR="00763276" w:rsidRDefault="00763276">
      <w:r>
        <w:t>« </w:t>
      </w:r>
      <w:proofErr w:type="spellStart"/>
      <w:r w:rsidR="00000000">
        <w:t>Macoudé</w:t>
      </w:r>
      <w:proofErr w:type="spellEnd"/>
      <w:r w:rsidR="00000000">
        <w:t xml:space="preserve"> m</w:t>
      </w:r>
      <w:r>
        <w:t>’</w:t>
      </w:r>
      <w:r w:rsidR="00000000">
        <w:t>a déjà gorgé de patates</w:t>
      </w:r>
      <w:r>
        <w:t xml:space="preserve">, </w:t>
      </w:r>
      <w:r w:rsidR="00000000">
        <w:t xml:space="preserve">de poisson fumé et de </w:t>
      </w:r>
      <w:proofErr w:type="spellStart"/>
      <w:r w:rsidR="00000000">
        <w:t>kéné</w:t>
      </w:r>
      <w:proofErr w:type="spellEnd"/>
      <w:r>
        <w:t xml:space="preserve">. </w:t>
      </w:r>
      <w:r w:rsidR="00000000">
        <w:t>Je n</w:t>
      </w:r>
      <w:r>
        <w:t>’</w:t>
      </w:r>
      <w:r w:rsidR="00000000">
        <w:t>en peux plus</w:t>
      </w:r>
      <w:r>
        <w:t xml:space="preserve">, </w:t>
      </w:r>
      <w:r w:rsidR="00000000">
        <w:t>Batouala</w:t>
      </w:r>
      <w:r>
        <w:t xml:space="preserve">. </w:t>
      </w:r>
      <w:r w:rsidR="00000000">
        <w:t>Tu crois que je mens</w:t>
      </w:r>
      <w:r>
        <w:t xml:space="preserve"> ? </w:t>
      </w:r>
      <w:r w:rsidR="00000000">
        <w:t>T</w:t>
      </w:r>
      <w:r w:rsidR="00000000">
        <w:t>â</w:t>
      </w:r>
      <w:r w:rsidR="00000000">
        <w:t>te ma besace</w:t>
      </w:r>
      <w:r>
        <w:t xml:space="preserve">. </w:t>
      </w:r>
      <w:r w:rsidR="00000000">
        <w:t>Elle est bondée de vivres</w:t>
      </w:r>
      <w:r>
        <w:t>.</w:t>
      </w:r>
    </w:p>
    <w:p w14:paraId="1DE7AB26" w14:textId="77777777" w:rsidR="00763276" w:rsidRDefault="00000000">
      <w:r>
        <w:lastRenderedPageBreak/>
        <w:t xml:space="preserve">Il caressa </w:t>
      </w:r>
      <w:proofErr w:type="spellStart"/>
      <w:r>
        <w:t>Djouma</w:t>
      </w:r>
      <w:proofErr w:type="spellEnd"/>
      <w:r w:rsidR="00763276">
        <w:t xml:space="preserve">, </w:t>
      </w:r>
      <w:r>
        <w:t>qui était venu lui lécher les mains</w:t>
      </w:r>
      <w:r w:rsidR="00763276">
        <w:t xml:space="preserve">. </w:t>
      </w:r>
      <w:r>
        <w:t>C</w:t>
      </w:r>
      <w:r>
        <w:t>e</w:t>
      </w:r>
      <w:r>
        <w:t>lui-ci</w:t>
      </w:r>
      <w:r w:rsidR="00763276">
        <w:t xml:space="preserve">, </w:t>
      </w:r>
      <w:r>
        <w:t>de joie</w:t>
      </w:r>
      <w:r w:rsidR="00763276">
        <w:t xml:space="preserve">, </w:t>
      </w:r>
      <w:r>
        <w:t>se roula sur le sol</w:t>
      </w:r>
      <w:r w:rsidR="00763276">
        <w:t xml:space="preserve">, </w:t>
      </w:r>
      <w:r>
        <w:t>éternua</w:t>
      </w:r>
      <w:r w:rsidR="00763276">
        <w:t xml:space="preserve">, </w:t>
      </w:r>
      <w:r>
        <w:t>agita sa queue en ja</w:t>
      </w:r>
      <w:r>
        <w:t>p</w:t>
      </w:r>
      <w:r>
        <w:t>pant et mordilla</w:t>
      </w:r>
      <w:r w:rsidR="00763276">
        <w:t xml:space="preserve">, </w:t>
      </w:r>
      <w:r>
        <w:t>par jeu</w:t>
      </w:r>
      <w:r w:rsidR="00763276">
        <w:t xml:space="preserve">, </w:t>
      </w:r>
      <w:r>
        <w:t>les doigts qui l</w:t>
      </w:r>
      <w:r w:rsidR="00763276">
        <w:t>’</w:t>
      </w:r>
      <w:r>
        <w:t>avaient caressé</w:t>
      </w:r>
      <w:r w:rsidR="00763276">
        <w:t>.</w:t>
      </w:r>
    </w:p>
    <w:p w14:paraId="469D7C2C" w14:textId="77777777" w:rsidR="00763276" w:rsidRDefault="00000000">
      <w:r>
        <w:t xml:space="preserve">Mais </w:t>
      </w:r>
      <w:proofErr w:type="spellStart"/>
      <w:r>
        <w:t>Djouma</w:t>
      </w:r>
      <w:proofErr w:type="spellEnd"/>
      <w:r>
        <w:t xml:space="preserve"> était un chien pareil à tous les chiens</w:t>
      </w:r>
      <w:r w:rsidR="00763276">
        <w:t xml:space="preserve">, </w:t>
      </w:r>
      <w:r>
        <w:t>c</w:t>
      </w:r>
      <w:r w:rsidR="00763276">
        <w:t>’</w:t>
      </w:r>
      <w:r>
        <w:t>est-à-dire un moins que rien</w:t>
      </w:r>
      <w:r w:rsidR="00763276">
        <w:t xml:space="preserve">. </w:t>
      </w:r>
      <w:r>
        <w:t>Aussi cessa-t-il de jouer avec ce moins que rien</w:t>
      </w:r>
      <w:r w:rsidR="00763276">
        <w:t xml:space="preserve">. </w:t>
      </w:r>
      <w:r>
        <w:t>Et</w:t>
      </w:r>
      <w:r w:rsidR="00763276">
        <w:t xml:space="preserve">, </w:t>
      </w:r>
      <w:r>
        <w:t>comme il mettait du temps à comprendre</w:t>
      </w:r>
      <w:r w:rsidR="00763276">
        <w:t xml:space="preserve">, </w:t>
      </w:r>
      <w:r>
        <w:t>il le l</w:t>
      </w:r>
      <w:r>
        <w:t>a</w:t>
      </w:r>
      <w:r>
        <w:t>pida</w:t>
      </w:r>
      <w:r w:rsidR="00763276">
        <w:t>.</w:t>
      </w:r>
    </w:p>
    <w:p w14:paraId="0C40AFD5" w14:textId="77777777" w:rsidR="00763276" w:rsidRDefault="00000000">
      <w:r>
        <w:t>Cependant</w:t>
      </w:r>
      <w:r w:rsidR="00763276">
        <w:t xml:space="preserve">, </w:t>
      </w:r>
      <w:r>
        <w:t>de plus en plus ivre</w:t>
      </w:r>
      <w:r w:rsidR="00763276">
        <w:t xml:space="preserve">, </w:t>
      </w:r>
      <w:r>
        <w:t>Batouala se leva pour da</w:t>
      </w:r>
      <w:r>
        <w:t>n</w:t>
      </w:r>
      <w:r>
        <w:t>ser quelques figures de la danse de l</w:t>
      </w:r>
      <w:r w:rsidR="00763276">
        <w:t>’</w:t>
      </w:r>
      <w:r>
        <w:t>amour</w:t>
      </w:r>
      <w:r w:rsidR="00763276">
        <w:t>.</w:t>
      </w:r>
    </w:p>
    <w:p w14:paraId="08FC0572" w14:textId="77777777" w:rsidR="00763276" w:rsidRDefault="00000000">
      <w:r>
        <w:t>Il croyait danser</w:t>
      </w:r>
      <w:r w:rsidR="00763276">
        <w:t xml:space="preserve">, </w:t>
      </w:r>
      <w:r>
        <w:t>alors qu</w:t>
      </w:r>
      <w:r w:rsidR="00763276">
        <w:t>’</w:t>
      </w:r>
      <w:r>
        <w:t>il ne faisait que tituber</w:t>
      </w:r>
      <w:r w:rsidR="00763276">
        <w:t xml:space="preserve">, </w:t>
      </w:r>
      <w:r>
        <w:t>la tête et les jambes lourdes</w:t>
      </w:r>
      <w:r w:rsidR="00763276">
        <w:t xml:space="preserve">, </w:t>
      </w:r>
      <w:r>
        <w:t>les yeux rouges et boursouflés</w:t>
      </w:r>
      <w:r w:rsidR="00763276">
        <w:t xml:space="preserve">. </w:t>
      </w:r>
      <w:r>
        <w:t>Puis</w:t>
      </w:r>
      <w:r w:rsidR="00763276">
        <w:t xml:space="preserve">, </w:t>
      </w:r>
      <w:r>
        <w:t>s</w:t>
      </w:r>
      <w:r w:rsidR="00763276">
        <w:t>’</w:t>
      </w:r>
      <w:r>
        <w:t>étant heurté à une souche</w:t>
      </w:r>
      <w:r w:rsidR="00763276">
        <w:t xml:space="preserve">, </w:t>
      </w:r>
      <w:r>
        <w:t>il s</w:t>
      </w:r>
      <w:r w:rsidR="00763276">
        <w:t>’</w:t>
      </w:r>
      <w:r>
        <w:t>étala tout de son long</w:t>
      </w:r>
      <w:r w:rsidR="00763276">
        <w:t>.</w:t>
      </w:r>
    </w:p>
    <w:p w14:paraId="36FCEBA0" w14:textId="77777777" w:rsidR="00763276" w:rsidRDefault="00000000">
      <w:r>
        <w:t>Aussitôt</w:t>
      </w:r>
      <w:r w:rsidR="00763276">
        <w:t xml:space="preserve">, </w:t>
      </w:r>
      <w:proofErr w:type="spellStart"/>
      <w:r>
        <w:t>Djouma</w:t>
      </w:r>
      <w:proofErr w:type="spellEnd"/>
      <w:r>
        <w:t xml:space="preserve"> se mit à tourner autour de lui en aboyant</w:t>
      </w:r>
      <w:r w:rsidR="00763276">
        <w:t xml:space="preserve">. </w:t>
      </w:r>
      <w:r>
        <w:t>Une bien bonne farce que cela</w:t>
      </w:r>
      <w:r w:rsidR="00763276">
        <w:t xml:space="preserve">, </w:t>
      </w:r>
      <w:r>
        <w:t>et qui lui plaisait</w:t>
      </w:r>
      <w:r w:rsidR="00763276">
        <w:t xml:space="preserve">, </w:t>
      </w:r>
      <w:r>
        <w:t>à lui</w:t>
      </w:r>
      <w:r w:rsidR="00763276">
        <w:t xml:space="preserve">, </w:t>
      </w:r>
      <w:r>
        <w:t>chien</w:t>
      </w:r>
      <w:r w:rsidR="00763276">
        <w:t> !</w:t>
      </w:r>
    </w:p>
    <w:p w14:paraId="282C1419" w14:textId="77777777" w:rsidR="00763276" w:rsidRDefault="00763276">
      <w:r>
        <w:t>« </w:t>
      </w:r>
      <w:r w:rsidR="00000000">
        <w:t>Pareil accident est</w:t>
      </w:r>
      <w:r>
        <w:t xml:space="preserve">, </w:t>
      </w:r>
      <w:r w:rsidR="00000000">
        <w:t>dans le temps</w:t>
      </w:r>
      <w:r>
        <w:t xml:space="preserve">, </w:t>
      </w:r>
      <w:r w:rsidR="00000000">
        <w:t xml:space="preserve">survenu à </w:t>
      </w:r>
      <w:proofErr w:type="spellStart"/>
      <w:r w:rsidR="00000000">
        <w:t>Iili</w:t>
      </w:r>
      <w:r>
        <w:t>’</w:t>
      </w:r>
      <w:r w:rsidR="00000000">
        <w:t>ngou</w:t>
      </w:r>
      <w:proofErr w:type="spellEnd"/>
      <w:r>
        <w:t xml:space="preserve">, </w:t>
      </w:r>
      <w:r w:rsidR="00000000">
        <w:t>dit Batouala en se relevant</w:t>
      </w:r>
      <w:r>
        <w:t xml:space="preserve">. </w:t>
      </w:r>
      <w:r w:rsidR="00000000">
        <w:t>Et il éclata de rire</w:t>
      </w:r>
      <w:r>
        <w:t>.</w:t>
      </w:r>
    </w:p>
    <w:p w14:paraId="636A11FB" w14:textId="77777777" w:rsidR="00763276" w:rsidRDefault="00763276">
      <w:r>
        <w:t>— </w:t>
      </w:r>
      <w:r w:rsidR="00000000">
        <w:t>Au fait</w:t>
      </w:r>
      <w:r>
        <w:t xml:space="preserve">, </w:t>
      </w:r>
      <w:r w:rsidR="00000000">
        <w:t>je te parle d</w:t>
      </w:r>
      <w:r>
        <w:t>’</w:t>
      </w:r>
      <w:proofErr w:type="spellStart"/>
      <w:r w:rsidR="00000000">
        <w:t>Iili</w:t>
      </w:r>
      <w:r>
        <w:t>’</w:t>
      </w:r>
      <w:r w:rsidR="00000000">
        <w:t>ngou</w:t>
      </w:r>
      <w:proofErr w:type="spellEnd"/>
      <w:r>
        <w:t xml:space="preserve">, </w:t>
      </w:r>
      <w:r w:rsidR="00000000">
        <w:t>et il est probable que tu ne connais pas un traître mot de l</w:t>
      </w:r>
      <w:r>
        <w:t>’</w:t>
      </w:r>
      <w:r w:rsidR="00000000">
        <w:t>histoire à laquelle je fais allusion</w:t>
      </w:r>
      <w:r>
        <w:t>.</w:t>
      </w:r>
    </w:p>
    <w:p w14:paraId="07B8B6A5" w14:textId="77777777" w:rsidR="00763276" w:rsidRDefault="00763276">
      <w:r>
        <w:t>« </w:t>
      </w:r>
      <w:r w:rsidR="00000000">
        <w:t>Écoute</w:t>
      </w:r>
      <w:r>
        <w:t>.</w:t>
      </w:r>
    </w:p>
    <w:p w14:paraId="407040B6" w14:textId="77777777" w:rsidR="00763276" w:rsidRDefault="00763276">
      <w:r>
        <w:t>« </w:t>
      </w:r>
      <w:r w:rsidR="00000000">
        <w:t>En ce temps-là</w:t>
      </w:r>
      <w:r>
        <w:t xml:space="preserve">, </w:t>
      </w:r>
      <w:r w:rsidR="00000000">
        <w:t>comme de nos jours</w:t>
      </w:r>
      <w:r>
        <w:t xml:space="preserve">, </w:t>
      </w:r>
      <w:r w:rsidR="00000000">
        <w:t>la terre était illim</w:t>
      </w:r>
      <w:r w:rsidR="00000000">
        <w:t>i</w:t>
      </w:r>
      <w:r w:rsidR="00000000">
        <w:t>tée</w:t>
      </w:r>
      <w:r>
        <w:t xml:space="preserve">, </w:t>
      </w:r>
      <w:r w:rsidR="00000000">
        <w:t>avec sa brousse</w:t>
      </w:r>
      <w:r>
        <w:t xml:space="preserve">, </w:t>
      </w:r>
      <w:r w:rsidR="00000000">
        <w:t>ses forêts</w:t>
      </w:r>
      <w:r>
        <w:t xml:space="preserve">, </w:t>
      </w:r>
      <w:r w:rsidR="00000000">
        <w:t>ses rivières</w:t>
      </w:r>
      <w:r>
        <w:t xml:space="preserve">, </w:t>
      </w:r>
      <w:r w:rsidR="00000000">
        <w:t xml:space="preserve">ses </w:t>
      </w:r>
      <w:proofErr w:type="spellStart"/>
      <w:r w:rsidR="00000000">
        <w:t>mourous</w:t>
      </w:r>
      <w:proofErr w:type="spellEnd"/>
      <w:r w:rsidR="00000000">
        <w:t xml:space="preserve"> et ses m</w:t>
      </w:r>
      <w:r>
        <w:t>’</w:t>
      </w:r>
      <w:r w:rsidR="00000000">
        <w:t>balas</w:t>
      </w:r>
      <w:r>
        <w:t>.</w:t>
      </w:r>
    </w:p>
    <w:p w14:paraId="26D7B39F" w14:textId="77777777" w:rsidR="00763276" w:rsidRDefault="00763276">
      <w:r>
        <w:t>« </w:t>
      </w:r>
      <w:r w:rsidR="00000000">
        <w:t>Les hommes existaient déjà</w:t>
      </w:r>
      <w:r>
        <w:t xml:space="preserve">. </w:t>
      </w:r>
      <w:r w:rsidR="00000000">
        <w:t>Et</w:t>
      </w:r>
      <w:r>
        <w:t xml:space="preserve">, </w:t>
      </w:r>
      <w:r w:rsidR="00000000">
        <w:t>en même temps qu</w:t>
      </w:r>
      <w:r>
        <w:t>’</w:t>
      </w:r>
      <w:r w:rsidR="00000000">
        <w:t>eux</w:t>
      </w:r>
      <w:r>
        <w:t xml:space="preserve">, </w:t>
      </w:r>
      <w:r w:rsidR="00000000">
        <w:t>le froid</w:t>
      </w:r>
      <w:r>
        <w:t>.</w:t>
      </w:r>
    </w:p>
    <w:p w14:paraId="34B2C91A" w14:textId="77777777" w:rsidR="00763276" w:rsidRDefault="00763276">
      <w:r>
        <w:lastRenderedPageBreak/>
        <w:t>« </w:t>
      </w:r>
      <w:r w:rsidR="00000000">
        <w:t>S</w:t>
      </w:r>
      <w:r>
        <w:t>’</w:t>
      </w:r>
      <w:r w:rsidR="00000000">
        <w:t>il n</w:t>
      </w:r>
      <w:r>
        <w:t>’</w:t>
      </w:r>
      <w:r w:rsidR="00000000">
        <w:t>y avait pas eu le froid</w:t>
      </w:r>
      <w:r>
        <w:t xml:space="preserve">, </w:t>
      </w:r>
      <w:r w:rsidR="00000000">
        <w:t>les hommes auraient été he</w:t>
      </w:r>
      <w:r w:rsidR="00000000">
        <w:t>u</w:t>
      </w:r>
      <w:r w:rsidR="00000000">
        <w:t>reux</w:t>
      </w:r>
      <w:r>
        <w:t xml:space="preserve">. </w:t>
      </w:r>
      <w:r w:rsidR="00000000">
        <w:t>Ils ne se plaignaient que de lui</w:t>
      </w:r>
      <w:r>
        <w:t xml:space="preserve">. </w:t>
      </w:r>
      <w:r w:rsidR="00000000">
        <w:t>C</w:t>
      </w:r>
      <w:r>
        <w:t>’</w:t>
      </w:r>
      <w:r w:rsidR="00000000">
        <w:t>était lui qui ôtait la so</w:t>
      </w:r>
      <w:r w:rsidR="00000000">
        <w:t>u</w:t>
      </w:r>
      <w:r w:rsidR="00000000">
        <w:t>plesse à leurs membres</w:t>
      </w:r>
      <w:r>
        <w:t xml:space="preserve">. </w:t>
      </w:r>
      <w:r w:rsidR="00000000">
        <w:t>C</w:t>
      </w:r>
      <w:r>
        <w:t>’</w:t>
      </w:r>
      <w:r w:rsidR="00000000">
        <w:t>était lui qui écourtait leur sommeil</w:t>
      </w:r>
      <w:r>
        <w:t>.</w:t>
      </w:r>
    </w:p>
    <w:p w14:paraId="3FC2536B" w14:textId="77777777" w:rsidR="00763276" w:rsidRDefault="00763276">
      <w:r>
        <w:t>« </w:t>
      </w:r>
      <w:r w:rsidR="00000000">
        <w:t>Ils se plaignaient tant et tant qu</w:t>
      </w:r>
      <w:r>
        <w:t>’</w:t>
      </w:r>
      <w:proofErr w:type="spellStart"/>
      <w:r w:rsidR="00000000">
        <w:t>Ipeu</w:t>
      </w:r>
      <w:proofErr w:type="spellEnd"/>
      <w:r>
        <w:t xml:space="preserve">, </w:t>
      </w:r>
      <w:r w:rsidR="00000000">
        <w:t>la lune</w:t>
      </w:r>
      <w:r>
        <w:t xml:space="preserve">, </w:t>
      </w:r>
      <w:r w:rsidR="00000000">
        <w:t xml:space="preserve">fit venir </w:t>
      </w:r>
      <w:proofErr w:type="spellStart"/>
      <w:r w:rsidR="00000000">
        <w:t>I</w:t>
      </w:r>
      <w:r w:rsidR="00000000">
        <w:t>i</w:t>
      </w:r>
      <w:r w:rsidR="00000000">
        <w:t>li</w:t>
      </w:r>
      <w:r>
        <w:t>’</w:t>
      </w:r>
      <w:r w:rsidR="00000000">
        <w:t>ngou</w:t>
      </w:r>
      <w:proofErr w:type="spellEnd"/>
      <w:r>
        <w:t xml:space="preserve">, </w:t>
      </w:r>
      <w:r w:rsidR="00000000">
        <w:t>dont l</w:t>
      </w:r>
      <w:r>
        <w:t>’</w:t>
      </w:r>
      <w:r w:rsidR="00000000">
        <w:t xml:space="preserve">autre nom est </w:t>
      </w:r>
      <w:proofErr w:type="spellStart"/>
      <w:r w:rsidR="00000000">
        <w:t>Sélafou</w:t>
      </w:r>
      <w:proofErr w:type="spellEnd"/>
      <w:r>
        <w:t xml:space="preserve">, </w:t>
      </w:r>
      <w:r w:rsidR="00000000">
        <w:t>et lui confia le soin d</w:t>
      </w:r>
      <w:r>
        <w:t>’</w:t>
      </w:r>
      <w:r w:rsidR="00000000">
        <w:t>enseigner aux hommes l</w:t>
      </w:r>
      <w:r>
        <w:t>’</w:t>
      </w:r>
      <w:r w:rsidR="00000000">
        <w:t>usage du feu</w:t>
      </w:r>
      <w:r>
        <w:t>.</w:t>
      </w:r>
    </w:p>
    <w:p w14:paraId="33934B34" w14:textId="77777777" w:rsidR="00763276" w:rsidRDefault="00763276">
      <w:r>
        <w:t>« </w:t>
      </w:r>
      <w:r w:rsidR="00000000">
        <w:t>De la demeure d</w:t>
      </w:r>
      <w:r>
        <w:t>’</w:t>
      </w:r>
      <w:proofErr w:type="spellStart"/>
      <w:r w:rsidR="00000000">
        <w:t>Ipeu</w:t>
      </w:r>
      <w:proofErr w:type="spellEnd"/>
      <w:r w:rsidR="00000000">
        <w:t xml:space="preserve"> à la terre</w:t>
      </w:r>
      <w:r>
        <w:t xml:space="preserve">, </w:t>
      </w:r>
      <w:r w:rsidR="00000000">
        <w:t>le parcours est long</w:t>
      </w:r>
      <w:r>
        <w:t>.</w:t>
      </w:r>
    </w:p>
    <w:p w14:paraId="307337BB" w14:textId="77777777" w:rsidR="00763276" w:rsidRDefault="00763276">
      <w:r>
        <w:t>« </w:t>
      </w:r>
      <w:r w:rsidR="00000000">
        <w:t>Pour aller plus vite</w:t>
      </w:r>
      <w:r>
        <w:t xml:space="preserve">, </w:t>
      </w:r>
      <w:proofErr w:type="spellStart"/>
      <w:r w:rsidR="00000000">
        <w:t>Ipeu</w:t>
      </w:r>
      <w:proofErr w:type="spellEnd"/>
      <w:r w:rsidR="00000000">
        <w:t xml:space="preserve"> l</w:t>
      </w:r>
      <w:r>
        <w:t>’</w:t>
      </w:r>
      <w:r w:rsidR="00000000">
        <w:t>y descendit au moyen d</w:t>
      </w:r>
      <w:r>
        <w:t>’</w:t>
      </w:r>
      <w:r w:rsidR="00000000">
        <w:t>une corde démesurée</w:t>
      </w:r>
      <w:r>
        <w:t xml:space="preserve">, </w:t>
      </w:r>
      <w:r w:rsidR="00000000">
        <w:t xml:space="preserve">à laquelle était attaché un </w:t>
      </w:r>
      <w:proofErr w:type="spellStart"/>
      <w:r w:rsidR="00000000">
        <w:t>li</w:t>
      </w:r>
      <w:r>
        <w:t>’</w:t>
      </w:r>
      <w:r w:rsidR="00000000">
        <w:t>ngha</w:t>
      </w:r>
      <w:proofErr w:type="spellEnd"/>
      <w:r>
        <w:t xml:space="preserve">. </w:t>
      </w:r>
      <w:r w:rsidR="00000000">
        <w:t>Et cette corde ne devait être ramenée qu</w:t>
      </w:r>
      <w:r>
        <w:t>’</w:t>
      </w:r>
      <w:r w:rsidR="00000000">
        <w:t xml:space="preserve">à des coups de tam-tam frappés par </w:t>
      </w:r>
      <w:proofErr w:type="spellStart"/>
      <w:r w:rsidR="00000000">
        <w:t>Iili</w:t>
      </w:r>
      <w:r>
        <w:t>’</w:t>
      </w:r>
      <w:r w:rsidR="00000000">
        <w:t>ngou</w:t>
      </w:r>
      <w:proofErr w:type="spellEnd"/>
      <w:r w:rsidR="00000000">
        <w:t xml:space="preserve"> sur le </w:t>
      </w:r>
      <w:proofErr w:type="spellStart"/>
      <w:r w:rsidR="00000000">
        <w:t>li</w:t>
      </w:r>
      <w:r>
        <w:t>’</w:t>
      </w:r>
      <w:r w:rsidR="00000000">
        <w:t>ngha</w:t>
      </w:r>
      <w:proofErr w:type="spellEnd"/>
      <w:r>
        <w:t>.</w:t>
      </w:r>
    </w:p>
    <w:p w14:paraId="2E0925C6" w14:textId="77777777" w:rsidR="00763276" w:rsidRDefault="00763276">
      <w:r>
        <w:t>« </w:t>
      </w:r>
      <w:r w:rsidR="00000000">
        <w:t xml:space="preserve">Par </w:t>
      </w:r>
      <w:proofErr w:type="spellStart"/>
      <w:r w:rsidR="00000000">
        <w:t>Iili</w:t>
      </w:r>
      <w:r>
        <w:t>’</w:t>
      </w:r>
      <w:r w:rsidR="00000000">
        <w:t>ngou</w:t>
      </w:r>
      <w:proofErr w:type="spellEnd"/>
      <w:r>
        <w:t xml:space="preserve">, </w:t>
      </w:r>
      <w:r w:rsidR="00000000">
        <w:t>les hommes surent bientôt que le feu ne fait pas seulement que chasser le froid</w:t>
      </w:r>
      <w:r>
        <w:t xml:space="preserve">, </w:t>
      </w:r>
      <w:r w:rsidR="00000000">
        <w:t>mais encore qu</w:t>
      </w:r>
      <w:r>
        <w:t>’</w:t>
      </w:r>
      <w:r w:rsidR="00000000">
        <w:t>il réchauffe les membres</w:t>
      </w:r>
      <w:r>
        <w:t xml:space="preserve">, </w:t>
      </w:r>
      <w:r w:rsidR="00000000">
        <w:t>cuit les aliments et éclaire l</w:t>
      </w:r>
      <w:r>
        <w:t>’</w:t>
      </w:r>
      <w:r w:rsidR="00000000">
        <w:t>ombre</w:t>
      </w:r>
      <w:r>
        <w:t>.</w:t>
      </w:r>
    </w:p>
    <w:p w14:paraId="48D700E1" w14:textId="77777777" w:rsidR="00763276" w:rsidRDefault="00763276">
      <w:r>
        <w:t>« </w:t>
      </w:r>
      <w:r w:rsidR="00000000">
        <w:t>Il était devenu leur meilleur ami</w:t>
      </w:r>
      <w:r>
        <w:t xml:space="preserve">. </w:t>
      </w:r>
      <w:r w:rsidR="00000000">
        <w:t>On l</w:t>
      </w:r>
      <w:r>
        <w:t>’</w:t>
      </w:r>
      <w:r w:rsidR="00000000">
        <w:t>interrogeait sur tout ce qui paraissait mystérieux</w:t>
      </w:r>
      <w:r>
        <w:t>.</w:t>
      </w:r>
    </w:p>
    <w:p w14:paraId="4E68C333" w14:textId="77777777" w:rsidR="00763276" w:rsidRDefault="00763276">
      <w:r>
        <w:t>« </w:t>
      </w:r>
      <w:r w:rsidR="00000000">
        <w:t>C</w:t>
      </w:r>
      <w:r>
        <w:t>’</w:t>
      </w:r>
      <w:r w:rsidR="00000000">
        <w:t>est ainsi que</w:t>
      </w:r>
      <w:r>
        <w:t xml:space="preserve">, </w:t>
      </w:r>
      <w:r w:rsidR="00000000">
        <w:t>peu à peu à force de voir disparaître les êtres vivants qui les environnaient</w:t>
      </w:r>
      <w:r>
        <w:t xml:space="preserve">, </w:t>
      </w:r>
      <w:r w:rsidR="00000000">
        <w:t>la crainte envahit le foie des hommes</w:t>
      </w:r>
      <w:r>
        <w:t>.</w:t>
      </w:r>
    </w:p>
    <w:p w14:paraId="60E34F8B" w14:textId="77777777" w:rsidR="00763276" w:rsidRDefault="00763276">
      <w:r>
        <w:t>« </w:t>
      </w:r>
      <w:r w:rsidR="00000000">
        <w:t>Où s</w:t>
      </w:r>
      <w:r>
        <w:t>’</w:t>
      </w:r>
      <w:r w:rsidR="00000000">
        <w:t>en allait-il</w:t>
      </w:r>
      <w:r>
        <w:t xml:space="preserve">, </w:t>
      </w:r>
      <w:r w:rsidR="00000000">
        <w:t>l</w:t>
      </w:r>
      <w:r>
        <w:t>’</w:t>
      </w:r>
      <w:r w:rsidR="00000000">
        <w:t>esprit de ces bêtes qui se couchaient un jour pour ne se relever plus</w:t>
      </w:r>
      <w:r>
        <w:t> ?</w:t>
      </w:r>
    </w:p>
    <w:p w14:paraId="4E430BE4" w14:textId="77777777" w:rsidR="00763276" w:rsidRDefault="00763276">
      <w:r>
        <w:t>« </w:t>
      </w:r>
      <w:r w:rsidR="00000000">
        <w:t>Alors</w:t>
      </w:r>
      <w:r>
        <w:t xml:space="preserve">, </w:t>
      </w:r>
      <w:r w:rsidR="00000000">
        <w:t>on avait beau leur parler</w:t>
      </w:r>
      <w:r>
        <w:t xml:space="preserve">, </w:t>
      </w:r>
      <w:r w:rsidR="00000000">
        <w:t>les flatter</w:t>
      </w:r>
      <w:r>
        <w:t xml:space="preserve">, </w:t>
      </w:r>
      <w:r w:rsidR="00000000">
        <w:t>les caresser</w:t>
      </w:r>
      <w:r>
        <w:t xml:space="preserve">, </w:t>
      </w:r>
      <w:r w:rsidR="00000000">
        <w:t>elles ne répondaient plus en leur langage</w:t>
      </w:r>
      <w:r>
        <w:t xml:space="preserve">. </w:t>
      </w:r>
      <w:r w:rsidR="00000000">
        <w:t>Elles restaient là</w:t>
      </w:r>
      <w:r>
        <w:t xml:space="preserve">, </w:t>
      </w:r>
      <w:r w:rsidR="00000000">
        <w:t>tac</w:t>
      </w:r>
      <w:r w:rsidR="00000000">
        <w:t>i</w:t>
      </w:r>
      <w:r w:rsidR="00000000">
        <w:t>turnes et immobiles</w:t>
      </w:r>
      <w:r>
        <w:t xml:space="preserve">. </w:t>
      </w:r>
      <w:r w:rsidR="00000000">
        <w:t>Les mouches s</w:t>
      </w:r>
      <w:r>
        <w:t>’</w:t>
      </w:r>
      <w:r w:rsidR="00000000">
        <w:t>engouffraient dans leurs naseaux</w:t>
      </w:r>
      <w:r>
        <w:t xml:space="preserve">. </w:t>
      </w:r>
      <w:r w:rsidR="00000000">
        <w:t>Et puis</w:t>
      </w:r>
      <w:r>
        <w:t xml:space="preserve">, </w:t>
      </w:r>
      <w:r w:rsidR="00000000">
        <w:t>hélas</w:t>
      </w:r>
      <w:r>
        <w:t xml:space="preserve"> ! </w:t>
      </w:r>
      <w:r w:rsidR="00000000">
        <w:t>elles se transmuaient en un sordide grouillement de larves et de vers</w:t>
      </w:r>
      <w:r>
        <w:t>.</w:t>
      </w:r>
    </w:p>
    <w:p w14:paraId="1EEB6DE5" w14:textId="77777777" w:rsidR="00763276" w:rsidRDefault="00763276">
      <w:r>
        <w:lastRenderedPageBreak/>
        <w:t>« </w:t>
      </w:r>
      <w:r w:rsidR="00000000">
        <w:t>Ils firent de nouveau appel à la science d</w:t>
      </w:r>
      <w:r>
        <w:t>’</w:t>
      </w:r>
      <w:proofErr w:type="spellStart"/>
      <w:r w:rsidR="00000000">
        <w:t>Iili</w:t>
      </w:r>
      <w:r>
        <w:t>’</w:t>
      </w:r>
      <w:r w:rsidR="00000000">
        <w:t>ngou</w:t>
      </w:r>
      <w:proofErr w:type="spellEnd"/>
      <w:r>
        <w:t xml:space="preserve">, </w:t>
      </w:r>
      <w:r w:rsidR="00000000">
        <w:t>qui</w:t>
      </w:r>
      <w:r>
        <w:t xml:space="preserve">, </w:t>
      </w:r>
      <w:r w:rsidR="00000000">
        <w:t>ne sachant que répondre pour calmer leurs appréhensions</w:t>
      </w:r>
      <w:r>
        <w:t xml:space="preserve">, </w:t>
      </w:r>
      <w:r w:rsidR="00000000">
        <w:t>s</w:t>
      </w:r>
      <w:r>
        <w:t>’</w:t>
      </w:r>
      <w:r w:rsidR="00000000">
        <w:t xml:space="preserve">en fut trouver </w:t>
      </w:r>
      <w:proofErr w:type="spellStart"/>
      <w:r w:rsidR="00000000">
        <w:t>Ipeu</w:t>
      </w:r>
      <w:proofErr w:type="spellEnd"/>
      <w:r>
        <w:t xml:space="preserve">, </w:t>
      </w:r>
      <w:r w:rsidR="00000000">
        <w:t>sa souveraine</w:t>
      </w:r>
      <w:r>
        <w:t xml:space="preserve">, </w:t>
      </w:r>
      <w:r w:rsidR="00000000">
        <w:t>et lui dit</w:t>
      </w:r>
      <w:r>
        <w:t> :</w:t>
      </w:r>
    </w:p>
    <w:p w14:paraId="62DECFDB" w14:textId="77777777" w:rsidR="00763276" w:rsidRDefault="00763276">
      <w:r>
        <w:t>— </w:t>
      </w:r>
      <w:r w:rsidR="00000000">
        <w:t>La race des hommes est dans l</w:t>
      </w:r>
      <w:r>
        <w:t>’</w:t>
      </w:r>
      <w:r w:rsidR="00000000">
        <w:t>anxiété</w:t>
      </w:r>
      <w:r>
        <w:t xml:space="preserve">. </w:t>
      </w:r>
      <w:r w:rsidR="00000000">
        <w:t xml:space="preserve">Ils </w:t>
      </w:r>
      <w:proofErr w:type="gramStart"/>
      <w:r w:rsidR="00000000">
        <w:t>ont peur</w:t>
      </w:r>
      <w:proofErr w:type="gramEnd"/>
      <w:r w:rsidR="00000000">
        <w:t xml:space="preserve"> de mourir et me prient de te demander s</w:t>
      </w:r>
      <w:r>
        <w:t>’</w:t>
      </w:r>
      <w:r w:rsidR="00000000">
        <w:t>ils sont assujettis aux lois qui régissent les bêtes</w:t>
      </w:r>
      <w:r>
        <w:t>.</w:t>
      </w:r>
    </w:p>
    <w:p w14:paraId="54B5EB42" w14:textId="77777777" w:rsidR="00763276" w:rsidRDefault="00763276">
      <w:r>
        <w:t>— </w:t>
      </w:r>
      <w:r w:rsidR="00000000">
        <w:t>Va vite les rassurer</w:t>
      </w:r>
      <w:r>
        <w:t xml:space="preserve">, </w:t>
      </w:r>
      <w:r w:rsidR="00000000">
        <w:t xml:space="preserve">mon bon </w:t>
      </w:r>
      <w:proofErr w:type="spellStart"/>
      <w:r w:rsidR="00000000">
        <w:t>Iili</w:t>
      </w:r>
      <w:r>
        <w:t>’</w:t>
      </w:r>
      <w:r w:rsidR="00000000">
        <w:t>ngou</w:t>
      </w:r>
      <w:proofErr w:type="spellEnd"/>
      <w:r>
        <w:t>.</w:t>
      </w:r>
    </w:p>
    <w:p w14:paraId="79B74540" w14:textId="77777777" w:rsidR="00763276" w:rsidRDefault="00763276">
      <w:r>
        <w:t>« </w:t>
      </w:r>
      <w:r w:rsidR="00000000">
        <w:t>Je les ai faits à ma ressemblance</w:t>
      </w:r>
      <w:r>
        <w:t xml:space="preserve">. </w:t>
      </w:r>
      <w:r w:rsidR="00000000">
        <w:t>Je meurs</w:t>
      </w:r>
      <w:r>
        <w:t xml:space="preserve">, </w:t>
      </w:r>
      <w:r w:rsidR="00000000">
        <w:t>moi aussi</w:t>
      </w:r>
      <w:r>
        <w:t xml:space="preserve">, </w:t>
      </w:r>
      <w:r w:rsidR="00000000">
        <w:t>mais pour renaître</w:t>
      </w:r>
      <w:r>
        <w:t xml:space="preserve">, </w:t>
      </w:r>
      <w:r w:rsidR="00000000">
        <w:t>huit sommeils après ma disparition</w:t>
      </w:r>
      <w:r>
        <w:t>.</w:t>
      </w:r>
    </w:p>
    <w:p w14:paraId="231823FB" w14:textId="77777777" w:rsidR="00763276" w:rsidRDefault="00763276">
      <w:r>
        <w:t>« </w:t>
      </w:r>
      <w:r w:rsidR="00000000">
        <w:t>Qu</w:t>
      </w:r>
      <w:r>
        <w:t>’</w:t>
      </w:r>
      <w:r w:rsidR="00000000">
        <w:t>ils se gardent d</w:t>
      </w:r>
      <w:r>
        <w:t>’</w:t>
      </w:r>
      <w:r w:rsidR="00000000">
        <w:t>oublier cela</w:t>
      </w:r>
      <w:r>
        <w:t xml:space="preserve">. </w:t>
      </w:r>
      <w:r w:rsidR="00000000">
        <w:t>Et</w:t>
      </w:r>
      <w:r>
        <w:t xml:space="preserve">, </w:t>
      </w:r>
      <w:r w:rsidR="00000000">
        <w:t>pour qu</w:t>
      </w:r>
      <w:r>
        <w:t>’</w:t>
      </w:r>
      <w:r w:rsidR="00000000">
        <w:t>ils aient foi en mes paroles</w:t>
      </w:r>
      <w:r>
        <w:t xml:space="preserve">, </w:t>
      </w:r>
      <w:r w:rsidR="00000000">
        <w:t>tu vivras désormais parmi eux</w:t>
      </w:r>
      <w:r>
        <w:t>.</w:t>
      </w:r>
    </w:p>
    <w:p w14:paraId="73CC70E5" w14:textId="77777777" w:rsidR="00763276" w:rsidRDefault="00763276">
      <w:r>
        <w:t>— </w:t>
      </w:r>
      <w:r w:rsidR="00000000">
        <w:t xml:space="preserve">La corde redescendit </w:t>
      </w:r>
      <w:proofErr w:type="spellStart"/>
      <w:r w:rsidR="00000000">
        <w:t>Iili</w:t>
      </w:r>
      <w:r>
        <w:t>’</w:t>
      </w:r>
      <w:r w:rsidR="00000000">
        <w:t>ngou</w:t>
      </w:r>
      <w:proofErr w:type="spellEnd"/>
      <w:r w:rsidR="00000000">
        <w:t xml:space="preserve"> à cheval sur son </w:t>
      </w:r>
      <w:proofErr w:type="spellStart"/>
      <w:r w:rsidR="00000000">
        <w:t>li</w:t>
      </w:r>
      <w:r>
        <w:t>’</w:t>
      </w:r>
      <w:r w:rsidR="00000000">
        <w:t>ngha</w:t>
      </w:r>
      <w:proofErr w:type="spellEnd"/>
      <w:r>
        <w:t>.</w:t>
      </w:r>
    </w:p>
    <w:p w14:paraId="6C1BCAB6" w14:textId="77777777" w:rsidR="00763276" w:rsidRDefault="00763276">
      <w:r>
        <w:t>« </w:t>
      </w:r>
      <w:r w:rsidR="00000000">
        <w:t>Il tenait la corde à deux mains</w:t>
      </w:r>
      <w:r>
        <w:t xml:space="preserve">, </w:t>
      </w:r>
      <w:r w:rsidR="00000000">
        <w:t>tout en pensant distra</w:t>
      </w:r>
      <w:r w:rsidR="00000000">
        <w:t>i</w:t>
      </w:r>
      <w:r w:rsidR="00000000">
        <w:t>tement à un tas de choses</w:t>
      </w:r>
      <w:r>
        <w:t>.</w:t>
      </w:r>
    </w:p>
    <w:p w14:paraId="0CADDF29" w14:textId="77777777" w:rsidR="00763276" w:rsidRDefault="00763276">
      <w:r>
        <w:t>« </w:t>
      </w:r>
      <w:r w:rsidR="00000000">
        <w:t>Ne voilà-t-il pas que</w:t>
      </w:r>
      <w:r>
        <w:t xml:space="preserve">, </w:t>
      </w:r>
      <w:r w:rsidR="00000000">
        <w:t>se croyant arrivé</w:t>
      </w:r>
      <w:r>
        <w:t xml:space="preserve">, </w:t>
      </w:r>
      <w:r w:rsidR="00000000">
        <w:t xml:space="preserve">il te lâche et corde et </w:t>
      </w:r>
      <w:proofErr w:type="spellStart"/>
      <w:r w:rsidR="00000000">
        <w:t>li</w:t>
      </w:r>
      <w:r>
        <w:t>’</w:t>
      </w:r>
      <w:r w:rsidR="00000000">
        <w:t>ngha</w:t>
      </w:r>
      <w:proofErr w:type="spellEnd"/>
      <w:r>
        <w:t xml:space="preserve">, </w:t>
      </w:r>
      <w:r w:rsidR="00000000">
        <w:t>et tombe dans le vide</w:t>
      </w:r>
      <w:r>
        <w:t> !</w:t>
      </w:r>
    </w:p>
    <w:p w14:paraId="61688CA4" w14:textId="013C985D" w:rsidR="00000000" w:rsidRDefault="00763276">
      <w:r>
        <w:t>« </w:t>
      </w:r>
      <w:r w:rsidR="00000000">
        <w:t>Inutile d</w:t>
      </w:r>
      <w:r>
        <w:t>’</w:t>
      </w:r>
      <w:r w:rsidR="00000000">
        <w:t>affirmer qu</w:t>
      </w:r>
      <w:r>
        <w:t>’</w:t>
      </w:r>
      <w:r w:rsidR="00000000">
        <w:t>il mourut de sa chute</w:t>
      </w:r>
      <w:r>
        <w:t xml:space="preserve">. </w:t>
      </w:r>
      <w:r w:rsidR="00000000">
        <w:t>Depuis ce temps-là</w:t>
      </w:r>
      <w:r>
        <w:t xml:space="preserve">, </w:t>
      </w:r>
      <w:r w:rsidR="00000000">
        <w:t>les hommes meurent</w:t>
      </w:r>
      <w:r>
        <w:t xml:space="preserve">, </w:t>
      </w:r>
      <w:r w:rsidR="00000000">
        <w:t>eux aussi</w:t>
      </w:r>
      <w:r>
        <w:t>. »</w:t>
      </w:r>
    </w:p>
    <w:p w14:paraId="7180B94B" w14:textId="77777777" w:rsidR="00763276" w:rsidRDefault="00000000">
      <w:proofErr w:type="spellStart"/>
      <w:r>
        <w:t>Bissibingui</w:t>
      </w:r>
      <w:proofErr w:type="spellEnd"/>
      <w:r>
        <w:t xml:space="preserve"> écoutait Batouala</w:t>
      </w:r>
      <w:r w:rsidR="00763276">
        <w:t xml:space="preserve">. </w:t>
      </w:r>
      <w:r>
        <w:t>Ses idées allaient</w:t>
      </w:r>
      <w:r w:rsidR="00763276">
        <w:t xml:space="preserve">, </w:t>
      </w:r>
      <w:r>
        <w:t>allaient</w:t>
      </w:r>
      <w:r w:rsidR="00763276">
        <w:t xml:space="preserve">. </w:t>
      </w:r>
      <w:r>
        <w:t>Batouala lui dévoilait des mystères que</w:t>
      </w:r>
      <w:r w:rsidR="00763276">
        <w:t xml:space="preserve">, </w:t>
      </w:r>
      <w:r>
        <w:t>seuls</w:t>
      </w:r>
      <w:r w:rsidR="00763276">
        <w:t xml:space="preserve">, </w:t>
      </w:r>
      <w:r>
        <w:t>les très vieux sont admis à connaître</w:t>
      </w:r>
      <w:r w:rsidR="00763276">
        <w:t xml:space="preserve">. </w:t>
      </w:r>
      <w:proofErr w:type="spellStart"/>
      <w:r>
        <w:t>Ouhu</w:t>
      </w:r>
      <w:proofErr w:type="spellEnd"/>
      <w:r w:rsidR="00763276">
        <w:t xml:space="preserve"> ! </w:t>
      </w:r>
      <w:r>
        <w:t>Méfiance</w:t>
      </w:r>
      <w:r w:rsidR="00763276">
        <w:t xml:space="preserve"> ! </w:t>
      </w:r>
      <w:r>
        <w:t>Sa mort à lui</w:t>
      </w:r>
      <w:r w:rsidR="00763276">
        <w:t xml:space="preserve">, </w:t>
      </w:r>
      <w:proofErr w:type="spellStart"/>
      <w:r>
        <w:t>Bissibingui</w:t>
      </w:r>
      <w:proofErr w:type="spellEnd"/>
      <w:r w:rsidR="00763276">
        <w:t xml:space="preserve">, </w:t>
      </w:r>
      <w:r>
        <w:t>était donc décidée</w:t>
      </w:r>
      <w:r w:rsidR="00763276">
        <w:t xml:space="preserve"> ! </w:t>
      </w:r>
      <w:r>
        <w:t>Méfiance</w:t>
      </w:r>
      <w:r w:rsidR="00763276">
        <w:t xml:space="preserve"> ! </w:t>
      </w:r>
      <w:r>
        <w:t>Il n</w:t>
      </w:r>
      <w:r w:rsidR="00763276">
        <w:t>’</w:t>
      </w:r>
      <w:r>
        <w:t>était plus qu</w:t>
      </w:r>
      <w:r w:rsidR="00763276">
        <w:t>’</w:t>
      </w:r>
      <w:r>
        <w:t>à la merci d</w:t>
      </w:r>
      <w:r w:rsidR="00763276">
        <w:t>’</w:t>
      </w:r>
      <w:r>
        <w:t>une occasion</w:t>
      </w:r>
      <w:r w:rsidR="00763276">
        <w:t xml:space="preserve">. </w:t>
      </w:r>
      <w:r>
        <w:t>Peut-être même que</w:t>
      </w:r>
      <w:r w:rsidR="00763276">
        <w:t xml:space="preserve">, </w:t>
      </w:r>
      <w:r>
        <w:t>dans un instant</w:t>
      </w:r>
      <w:r w:rsidR="00763276">
        <w:t>…</w:t>
      </w:r>
    </w:p>
    <w:p w14:paraId="374082D7" w14:textId="77777777" w:rsidR="00763276" w:rsidRDefault="00763276">
      <w:r>
        <w:t>« </w:t>
      </w:r>
      <w:r w:rsidR="00000000">
        <w:t>Le feu</w:t>
      </w:r>
      <w:r>
        <w:t xml:space="preserve">, </w:t>
      </w:r>
      <w:r w:rsidR="00000000">
        <w:t>Batouala</w:t>
      </w:r>
      <w:r>
        <w:t xml:space="preserve">, </w:t>
      </w:r>
      <w:r w:rsidR="00000000">
        <w:t>tu parles du feu</w:t>
      </w:r>
      <w:r>
        <w:t xml:space="preserve"> ? </w:t>
      </w:r>
      <w:r w:rsidR="00000000">
        <w:t>Tu prétends que</w:t>
      </w:r>
      <w:r>
        <w:t xml:space="preserve">, </w:t>
      </w:r>
      <w:r w:rsidR="00000000">
        <w:t>sur l</w:t>
      </w:r>
      <w:r>
        <w:t>’</w:t>
      </w:r>
      <w:r w:rsidR="00000000">
        <w:t>ordre d</w:t>
      </w:r>
      <w:r>
        <w:t>’</w:t>
      </w:r>
      <w:proofErr w:type="spellStart"/>
      <w:r w:rsidR="00000000">
        <w:t>Ipeu</w:t>
      </w:r>
      <w:proofErr w:type="spellEnd"/>
      <w:r>
        <w:t xml:space="preserve">, </w:t>
      </w:r>
      <w:proofErr w:type="spellStart"/>
      <w:r w:rsidR="00000000">
        <w:t>Iili</w:t>
      </w:r>
      <w:r>
        <w:t>’</w:t>
      </w:r>
      <w:r w:rsidR="00000000">
        <w:t>ngou</w:t>
      </w:r>
      <w:proofErr w:type="spellEnd"/>
      <w:r w:rsidR="00000000">
        <w:t xml:space="preserve"> est descendu l</w:t>
      </w:r>
      <w:r>
        <w:t>’</w:t>
      </w:r>
      <w:r w:rsidR="00000000">
        <w:t>enseigner aux hommes</w:t>
      </w:r>
      <w:r>
        <w:t xml:space="preserve"> ? </w:t>
      </w:r>
      <w:r w:rsidR="00000000">
        <w:t>C</w:t>
      </w:r>
      <w:r>
        <w:t>’</w:t>
      </w:r>
      <w:r w:rsidR="00000000">
        <w:t>est possible</w:t>
      </w:r>
      <w:r>
        <w:t xml:space="preserve">. </w:t>
      </w:r>
      <w:r w:rsidR="00000000">
        <w:t>Tel n</w:t>
      </w:r>
      <w:r>
        <w:t>’</w:t>
      </w:r>
      <w:r w:rsidR="00000000">
        <w:t>est pas cependant l</w:t>
      </w:r>
      <w:r>
        <w:t>’</w:t>
      </w:r>
      <w:r w:rsidR="00000000">
        <w:t>avis des tribus qui hab</w:t>
      </w:r>
      <w:r w:rsidR="00000000">
        <w:t>i</w:t>
      </w:r>
      <w:r w:rsidR="00000000">
        <w:t xml:space="preserve">tent les rives du </w:t>
      </w:r>
      <w:proofErr w:type="spellStart"/>
      <w:r w:rsidR="00000000">
        <w:t>Nioubangui</w:t>
      </w:r>
      <w:proofErr w:type="spellEnd"/>
      <w:r>
        <w:t>.</w:t>
      </w:r>
    </w:p>
    <w:p w14:paraId="299121C7" w14:textId="77777777" w:rsidR="00763276" w:rsidRDefault="00763276">
      <w:r>
        <w:lastRenderedPageBreak/>
        <w:t>« </w:t>
      </w:r>
      <w:r w:rsidR="00000000">
        <w:t>D</w:t>
      </w:r>
      <w:r>
        <w:t>’</w:t>
      </w:r>
      <w:r w:rsidR="00000000">
        <w:t>après ces gens-là</w:t>
      </w:r>
      <w:r>
        <w:t xml:space="preserve">, </w:t>
      </w:r>
      <w:r w:rsidR="00000000">
        <w:t>le feu a été trouvé par l</w:t>
      </w:r>
      <w:r>
        <w:t>’</w:t>
      </w:r>
      <w:r w:rsidR="00000000">
        <w:t xml:space="preserve">ancêtre de tous les ancêtres de </w:t>
      </w:r>
      <w:proofErr w:type="spellStart"/>
      <w:r w:rsidR="00000000">
        <w:t>Djouma</w:t>
      </w:r>
      <w:proofErr w:type="spellEnd"/>
      <w:r>
        <w:t>.</w:t>
      </w:r>
    </w:p>
    <w:p w14:paraId="3619D2A5" w14:textId="77777777" w:rsidR="00763276" w:rsidRDefault="00763276">
      <w:r>
        <w:t>« </w:t>
      </w:r>
      <w:r w:rsidR="00000000">
        <w:t>Un jour</w:t>
      </w:r>
      <w:r>
        <w:t xml:space="preserve">, </w:t>
      </w:r>
      <w:r w:rsidR="00000000">
        <w:t>le premier des chiens jouait à gratter le sol</w:t>
      </w:r>
      <w:r>
        <w:t xml:space="preserve">. </w:t>
      </w:r>
      <w:r w:rsidR="00000000">
        <w:t>Il avait déjà creusé un trou assez profond lorsque</w:t>
      </w:r>
      <w:r>
        <w:t xml:space="preserve">, </w:t>
      </w:r>
      <w:r w:rsidR="00000000">
        <w:t>tout à coup</w:t>
      </w:r>
      <w:r>
        <w:t xml:space="preserve">, </w:t>
      </w:r>
      <w:r w:rsidR="00000000">
        <w:t>il poussa un long hurlement douloureux</w:t>
      </w:r>
      <w:r>
        <w:t xml:space="preserve">. </w:t>
      </w:r>
      <w:r w:rsidR="00000000">
        <w:t>Il sautait tantôt sur une patte</w:t>
      </w:r>
      <w:r>
        <w:t xml:space="preserve">, </w:t>
      </w:r>
      <w:r w:rsidR="00000000">
        <w:t>tantôt sur une autre</w:t>
      </w:r>
      <w:r>
        <w:t xml:space="preserve">, </w:t>
      </w:r>
      <w:r w:rsidR="00000000">
        <w:t>et gémissait</w:t>
      </w:r>
      <w:r>
        <w:t>.</w:t>
      </w:r>
    </w:p>
    <w:p w14:paraId="43ED5396" w14:textId="77777777" w:rsidR="00763276" w:rsidRDefault="00763276">
      <w:r>
        <w:t>« </w:t>
      </w:r>
      <w:r w:rsidR="00000000">
        <w:t>Intrigué par ce bruit et ces gestes désordonnés</w:t>
      </w:r>
      <w:r>
        <w:t xml:space="preserve">, </w:t>
      </w:r>
      <w:r w:rsidR="00000000">
        <w:t>son ma</w:t>
      </w:r>
      <w:r w:rsidR="00000000">
        <w:t>î</w:t>
      </w:r>
      <w:r w:rsidR="00000000">
        <w:t>tre s</w:t>
      </w:r>
      <w:r>
        <w:t>’</w:t>
      </w:r>
      <w:r w:rsidR="00000000">
        <w:t>approcha du trou</w:t>
      </w:r>
      <w:r>
        <w:t xml:space="preserve">, </w:t>
      </w:r>
      <w:r w:rsidR="00000000">
        <w:t>y mit le pied</w:t>
      </w:r>
      <w:r>
        <w:t xml:space="preserve">, </w:t>
      </w:r>
      <w:r w:rsidR="00000000">
        <w:t xml:space="preserve">et </w:t>
      </w:r>
      <w:proofErr w:type="spellStart"/>
      <w:r w:rsidR="00000000">
        <w:t>iahou</w:t>
      </w:r>
      <w:proofErr w:type="spellEnd"/>
      <w:r>
        <w:t xml:space="preserve"> ! </w:t>
      </w:r>
      <w:r w:rsidR="00000000">
        <w:t>Brûlé à son tour</w:t>
      </w:r>
      <w:r>
        <w:t xml:space="preserve">, </w:t>
      </w:r>
      <w:r w:rsidR="00000000">
        <w:t>il venait de découvrir le feu</w:t>
      </w:r>
      <w:r>
        <w:t>.</w:t>
      </w:r>
    </w:p>
    <w:p w14:paraId="2F2F301A" w14:textId="77777777" w:rsidR="00763276" w:rsidRDefault="00763276">
      <w:r>
        <w:t>« </w:t>
      </w:r>
      <w:r w:rsidR="00000000">
        <w:t>Voilà ce que m</w:t>
      </w:r>
      <w:r>
        <w:t>’</w:t>
      </w:r>
      <w:r w:rsidR="00000000">
        <w:t xml:space="preserve">ont raconté des pagayeur </w:t>
      </w:r>
      <w:proofErr w:type="spellStart"/>
      <w:r w:rsidR="00000000">
        <w:t>yakomas</w:t>
      </w:r>
      <w:proofErr w:type="spellEnd"/>
      <w:r>
        <w:t>.</w:t>
      </w:r>
    </w:p>
    <w:p w14:paraId="1DF5B85A" w14:textId="77777777" w:rsidR="00763276" w:rsidRDefault="00763276">
      <w:r>
        <w:t>— </w:t>
      </w:r>
      <w:r w:rsidR="00000000">
        <w:t xml:space="preserve">Tes </w:t>
      </w:r>
      <w:proofErr w:type="spellStart"/>
      <w:r w:rsidR="00000000">
        <w:t>yakomas</w:t>
      </w:r>
      <w:proofErr w:type="spellEnd"/>
      <w:r w:rsidR="00000000">
        <w:t xml:space="preserve"> sont des abcès gonflés d</w:t>
      </w:r>
      <w:r>
        <w:t>’</w:t>
      </w:r>
      <w:r w:rsidR="00000000">
        <w:t>impostures</w:t>
      </w:r>
      <w:r>
        <w:t xml:space="preserve">, </w:t>
      </w:r>
      <w:proofErr w:type="spellStart"/>
      <w:r w:rsidR="00000000">
        <w:t>Biss</w:t>
      </w:r>
      <w:r w:rsidR="00000000">
        <w:t>i</w:t>
      </w:r>
      <w:r w:rsidR="00000000">
        <w:t>bingui</w:t>
      </w:r>
      <w:proofErr w:type="spellEnd"/>
      <w:r>
        <w:t>.</w:t>
      </w:r>
    </w:p>
    <w:p w14:paraId="125EB967" w14:textId="77777777" w:rsidR="00763276" w:rsidRDefault="00763276">
      <w:r>
        <w:t>« </w:t>
      </w:r>
      <w:r w:rsidR="00000000">
        <w:t>C</w:t>
      </w:r>
      <w:r>
        <w:t>’</w:t>
      </w:r>
      <w:r w:rsidR="00000000">
        <w:t xml:space="preserve">est grâce à </w:t>
      </w:r>
      <w:proofErr w:type="spellStart"/>
      <w:r w:rsidR="00000000">
        <w:t>Iili</w:t>
      </w:r>
      <w:r>
        <w:t>’</w:t>
      </w:r>
      <w:r w:rsidR="00000000">
        <w:t>ngou</w:t>
      </w:r>
      <w:proofErr w:type="spellEnd"/>
      <w:r>
        <w:t xml:space="preserve">, </w:t>
      </w:r>
      <w:r w:rsidR="00000000">
        <w:t>et à lui seul</w:t>
      </w:r>
      <w:r>
        <w:t xml:space="preserve">, </w:t>
      </w:r>
      <w:r w:rsidR="00000000">
        <w:t>te dis-je</w:t>
      </w:r>
      <w:r>
        <w:t xml:space="preserve">, </w:t>
      </w:r>
      <w:r w:rsidR="00000000">
        <w:t>que les hommes connaissent le feu</w:t>
      </w:r>
      <w:r>
        <w:t xml:space="preserve">. </w:t>
      </w:r>
      <w:r w:rsidR="00000000">
        <w:t>C</w:t>
      </w:r>
      <w:r>
        <w:t>’</w:t>
      </w:r>
      <w:r w:rsidR="00000000">
        <w:t>est lui aussi qui a construit la te</w:t>
      </w:r>
      <w:r w:rsidR="00000000">
        <w:t>r</w:t>
      </w:r>
      <w:r w:rsidR="00000000">
        <w:t>re</w:t>
      </w:r>
      <w:r>
        <w:t xml:space="preserve">, </w:t>
      </w:r>
      <w:r w:rsidR="00000000">
        <w:t xml:space="preserve">amoncelé les </w:t>
      </w:r>
      <w:proofErr w:type="spellStart"/>
      <w:r w:rsidR="00000000">
        <w:t>kagas</w:t>
      </w:r>
      <w:proofErr w:type="spellEnd"/>
      <w:r>
        <w:t xml:space="preserve">, </w:t>
      </w:r>
      <w:r w:rsidR="00000000">
        <w:t>dessiné la pente des rivières</w:t>
      </w:r>
      <w:r>
        <w:t xml:space="preserve">. </w:t>
      </w:r>
      <w:r w:rsidR="00000000">
        <w:t>Mais c</w:t>
      </w:r>
      <w:r>
        <w:t>’</w:t>
      </w:r>
      <w:r w:rsidR="00000000">
        <w:t xml:space="preserve">est </w:t>
      </w:r>
      <w:proofErr w:type="spellStart"/>
      <w:r w:rsidR="00000000">
        <w:t>Ipeu</w:t>
      </w:r>
      <w:proofErr w:type="spellEnd"/>
      <w:r w:rsidR="00000000">
        <w:t xml:space="preserve"> qui a fabriqué le premier homme et la première femme</w:t>
      </w:r>
      <w:r>
        <w:t>…</w:t>
      </w:r>
    </w:p>
    <w:p w14:paraId="6746C9F2" w14:textId="76AE28C3" w:rsidR="00000000" w:rsidRDefault="00763276">
      <w:r>
        <w:t>« </w:t>
      </w:r>
      <w:r w:rsidR="00000000">
        <w:t>Je sais encore beaucoup de choses</w:t>
      </w:r>
      <w:r>
        <w:t xml:space="preserve">, </w:t>
      </w:r>
      <w:proofErr w:type="spellStart"/>
      <w:r w:rsidR="00000000">
        <w:t>Bissibingui</w:t>
      </w:r>
      <w:proofErr w:type="spellEnd"/>
      <w:r>
        <w:t xml:space="preserve">, </w:t>
      </w:r>
      <w:r w:rsidR="00000000">
        <w:t>beaucoup de choses qu</w:t>
      </w:r>
      <w:r>
        <w:t>’</w:t>
      </w:r>
      <w:r w:rsidR="00000000">
        <w:t>il n</w:t>
      </w:r>
      <w:r>
        <w:t>’</w:t>
      </w:r>
      <w:r w:rsidR="00000000">
        <w:t>est pas bon que tu saches</w:t>
      </w:r>
      <w:r>
        <w:t xml:space="preserve">, </w:t>
      </w:r>
      <w:r w:rsidR="00000000">
        <w:t>parce que tu sais d</w:t>
      </w:r>
      <w:r w:rsidR="00000000">
        <w:t>é</w:t>
      </w:r>
      <w:r w:rsidR="00000000">
        <w:t>jà plus de choses qu</w:t>
      </w:r>
      <w:r>
        <w:t>’</w:t>
      </w:r>
      <w:r w:rsidR="00000000">
        <w:t>un homme de ton âge ne devrait conna</w:t>
      </w:r>
      <w:r w:rsidR="00000000">
        <w:t>î</w:t>
      </w:r>
      <w:r w:rsidR="00000000">
        <w:t>tre</w:t>
      </w:r>
      <w:r>
        <w:t>. »</w:t>
      </w:r>
    </w:p>
    <w:p w14:paraId="04E8EC8A" w14:textId="77777777" w:rsidR="00763276" w:rsidRDefault="00000000">
      <w:proofErr w:type="spellStart"/>
      <w:r>
        <w:t>Bissibingui</w:t>
      </w:r>
      <w:proofErr w:type="spellEnd"/>
      <w:r>
        <w:t xml:space="preserve"> ne releva pas la menace</w:t>
      </w:r>
      <w:r w:rsidR="00763276">
        <w:t xml:space="preserve">. </w:t>
      </w:r>
      <w:r>
        <w:t>Parole n</w:t>
      </w:r>
      <w:r w:rsidR="00763276">
        <w:t>’</w:t>
      </w:r>
      <w:r>
        <w:t>est pas geste</w:t>
      </w:r>
      <w:r w:rsidR="00763276">
        <w:t xml:space="preserve">. </w:t>
      </w:r>
      <w:r>
        <w:t>Il se contentait de surveiller les moindres mouvements de B</w:t>
      </w:r>
      <w:r>
        <w:t>a</w:t>
      </w:r>
      <w:r>
        <w:t>touala</w:t>
      </w:r>
      <w:r w:rsidR="00763276">
        <w:t xml:space="preserve">, </w:t>
      </w:r>
      <w:r>
        <w:t>sans trop se préoccuper des ricanements de la mamma de ce dernier</w:t>
      </w:r>
      <w:r w:rsidR="00763276">
        <w:t>.</w:t>
      </w:r>
    </w:p>
    <w:p w14:paraId="4D71D63E" w14:textId="77777777" w:rsidR="00763276" w:rsidRDefault="00763276">
      <w:r>
        <w:t>« </w:t>
      </w:r>
      <w:r w:rsidR="00000000">
        <w:t>Sais-tu qu</w:t>
      </w:r>
      <w:r>
        <w:t>’</w:t>
      </w:r>
      <w:proofErr w:type="spellStart"/>
      <w:r w:rsidR="00000000">
        <w:t>Ipeu</w:t>
      </w:r>
      <w:proofErr w:type="spellEnd"/>
      <w:r>
        <w:t xml:space="preserve">, </w:t>
      </w:r>
      <w:r w:rsidR="00000000">
        <w:t>la lune</w:t>
      </w:r>
      <w:r>
        <w:t xml:space="preserve">, </w:t>
      </w:r>
      <w:r w:rsidR="00000000">
        <w:t>est l</w:t>
      </w:r>
      <w:r>
        <w:t>’</w:t>
      </w:r>
      <w:r w:rsidR="00000000">
        <w:t>ennemie de Lolo</w:t>
      </w:r>
      <w:r>
        <w:t xml:space="preserve">, </w:t>
      </w:r>
      <w:r w:rsidR="00000000">
        <w:t>le soleil</w:t>
      </w:r>
      <w:r>
        <w:t xml:space="preserve"> ? </w:t>
      </w:r>
      <w:r w:rsidR="00000000">
        <w:t>reprit Batouala</w:t>
      </w:r>
      <w:r>
        <w:t xml:space="preserve">. </w:t>
      </w:r>
      <w:r w:rsidR="00000000">
        <w:t>Non</w:t>
      </w:r>
      <w:r>
        <w:t xml:space="preserve">, </w:t>
      </w:r>
      <w:r w:rsidR="00000000">
        <w:t>n</w:t>
      </w:r>
      <w:r>
        <w:t>’</w:t>
      </w:r>
      <w:r w:rsidR="00000000">
        <w:t>est-ce pas</w:t>
      </w:r>
      <w:r>
        <w:t> ?</w:t>
      </w:r>
    </w:p>
    <w:p w14:paraId="40CB4537" w14:textId="77777777" w:rsidR="00763276" w:rsidRDefault="00763276">
      <w:r>
        <w:lastRenderedPageBreak/>
        <w:t>« </w:t>
      </w:r>
      <w:r w:rsidR="00000000">
        <w:t>Eh</w:t>
      </w:r>
      <w:r>
        <w:t xml:space="preserve"> ! </w:t>
      </w:r>
      <w:r w:rsidR="00000000">
        <w:t>bien</w:t>
      </w:r>
      <w:r>
        <w:t xml:space="preserve">, </w:t>
      </w:r>
      <w:r w:rsidR="00000000">
        <w:t>il y a de cela très longtemps</w:t>
      </w:r>
      <w:r>
        <w:t xml:space="preserve">, </w:t>
      </w:r>
      <w:r w:rsidR="00000000">
        <w:t>Lolo</w:t>
      </w:r>
      <w:r>
        <w:t xml:space="preserve">, </w:t>
      </w:r>
      <w:r w:rsidR="00000000">
        <w:t>qui est à la fois homme et femme</w:t>
      </w:r>
      <w:r>
        <w:t xml:space="preserve">, </w:t>
      </w:r>
      <w:r w:rsidR="00000000">
        <w:t xml:space="preserve">vivait en bonne intelligence avec </w:t>
      </w:r>
      <w:proofErr w:type="spellStart"/>
      <w:r w:rsidR="00000000">
        <w:t>Ipeu</w:t>
      </w:r>
      <w:proofErr w:type="spellEnd"/>
      <w:r>
        <w:t>.</w:t>
      </w:r>
    </w:p>
    <w:p w14:paraId="7CFB324A" w14:textId="77777777" w:rsidR="00763276" w:rsidRDefault="00763276">
      <w:r>
        <w:t>« </w:t>
      </w:r>
      <w:r w:rsidR="00000000">
        <w:t>À l</w:t>
      </w:r>
      <w:r>
        <w:t>’</w:t>
      </w:r>
      <w:r w:rsidR="00000000">
        <w:t>époque dont je te parle</w:t>
      </w:r>
      <w:r>
        <w:t xml:space="preserve">, </w:t>
      </w:r>
      <w:proofErr w:type="spellStart"/>
      <w:r w:rsidR="00000000">
        <w:t>Ipeu</w:t>
      </w:r>
      <w:proofErr w:type="spellEnd"/>
      <w:r w:rsidR="00000000">
        <w:t xml:space="preserve"> et Lolo avaient chacun leur mamma</w:t>
      </w:r>
      <w:r>
        <w:t xml:space="preserve">, </w:t>
      </w:r>
      <w:r w:rsidR="00000000">
        <w:t>qu</w:t>
      </w:r>
      <w:r>
        <w:t>’</w:t>
      </w:r>
      <w:r w:rsidR="00000000">
        <w:t>ils aimaient plus que l</w:t>
      </w:r>
      <w:r>
        <w:t>’</w:t>
      </w:r>
      <w:r w:rsidR="00000000">
        <w:t>on ne peut dire</w:t>
      </w:r>
      <w:r>
        <w:t>.</w:t>
      </w:r>
    </w:p>
    <w:p w14:paraId="6878C515" w14:textId="77777777" w:rsidR="00763276" w:rsidRDefault="00763276">
      <w:r>
        <w:t>« </w:t>
      </w:r>
      <w:r w:rsidR="00000000">
        <w:t>La mamma d</w:t>
      </w:r>
      <w:r>
        <w:t>’</w:t>
      </w:r>
      <w:proofErr w:type="spellStart"/>
      <w:r w:rsidR="00000000">
        <w:t>lpeu</w:t>
      </w:r>
      <w:proofErr w:type="spellEnd"/>
      <w:r w:rsidR="00000000">
        <w:t xml:space="preserve"> ayant trop froid</w:t>
      </w:r>
      <w:r>
        <w:t xml:space="preserve">, </w:t>
      </w:r>
      <w:r w:rsidR="00000000">
        <w:t>celle de Lolo trop chaud</w:t>
      </w:r>
      <w:r>
        <w:t xml:space="preserve">, </w:t>
      </w:r>
      <w:r w:rsidR="00000000">
        <w:t xml:space="preserve">Lolo prit à sa charge </w:t>
      </w:r>
      <w:proofErr w:type="spellStart"/>
      <w:r w:rsidR="00000000">
        <w:t>Akéra</w:t>
      </w:r>
      <w:proofErr w:type="spellEnd"/>
      <w:r>
        <w:t xml:space="preserve">, </w:t>
      </w:r>
      <w:r w:rsidR="00000000">
        <w:t>mamma d</w:t>
      </w:r>
      <w:r>
        <w:t>’</w:t>
      </w:r>
      <w:proofErr w:type="spellStart"/>
      <w:r w:rsidR="00000000">
        <w:t>Ipeu</w:t>
      </w:r>
      <w:proofErr w:type="spellEnd"/>
      <w:r>
        <w:t xml:space="preserve">, </w:t>
      </w:r>
      <w:r w:rsidR="00000000">
        <w:t>tandis que celui-ci acceptait de soigner celle de Lolo</w:t>
      </w:r>
      <w:r>
        <w:t>.</w:t>
      </w:r>
    </w:p>
    <w:p w14:paraId="7F700AB2" w14:textId="77777777" w:rsidR="00763276" w:rsidRDefault="00763276">
      <w:r>
        <w:t>« </w:t>
      </w:r>
      <w:r w:rsidR="00000000">
        <w:t>Cet échange fut néfaste</w:t>
      </w:r>
      <w:r>
        <w:t xml:space="preserve">. </w:t>
      </w:r>
      <w:r w:rsidR="00000000">
        <w:t>Habituée au froid</w:t>
      </w:r>
      <w:r>
        <w:t xml:space="preserve">, </w:t>
      </w:r>
      <w:proofErr w:type="spellStart"/>
      <w:r w:rsidR="00000000">
        <w:t>Akéra</w:t>
      </w:r>
      <w:proofErr w:type="spellEnd"/>
      <w:r>
        <w:t xml:space="preserve">, </w:t>
      </w:r>
      <w:r w:rsidR="00000000">
        <w:t>la viei</w:t>
      </w:r>
      <w:r w:rsidR="00000000">
        <w:t>l</w:t>
      </w:r>
      <w:r w:rsidR="00000000">
        <w:t>le</w:t>
      </w:r>
      <w:r>
        <w:t xml:space="preserve">, </w:t>
      </w:r>
      <w:r w:rsidR="00000000">
        <w:t>mourut de trop de chaleur</w:t>
      </w:r>
      <w:r>
        <w:t xml:space="preserve"> ; </w:t>
      </w:r>
      <w:r w:rsidR="00000000">
        <w:t>habituée à la chaleur</w:t>
      </w:r>
      <w:r>
        <w:t xml:space="preserve">, </w:t>
      </w:r>
      <w:r w:rsidR="00000000">
        <w:t>la mamma de Lolo mourut de trop de froid</w:t>
      </w:r>
      <w:r>
        <w:t>.</w:t>
      </w:r>
    </w:p>
    <w:p w14:paraId="18682D2D" w14:textId="77777777" w:rsidR="00763276" w:rsidRDefault="00763276">
      <w:r>
        <w:t>« </w:t>
      </w:r>
      <w:r w:rsidR="00000000">
        <w:t xml:space="preserve">La haine qui sépare Lolo et </w:t>
      </w:r>
      <w:proofErr w:type="spellStart"/>
      <w:r w:rsidR="00000000">
        <w:t>Ipeu</w:t>
      </w:r>
      <w:proofErr w:type="spellEnd"/>
      <w:r w:rsidR="00000000">
        <w:t xml:space="preserve"> date de ce moment-là</w:t>
      </w:r>
      <w:r>
        <w:t xml:space="preserve">. </w:t>
      </w:r>
      <w:r w:rsidR="00000000">
        <w:t>Et c</w:t>
      </w:r>
      <w:r>
        <w:t>’</w:t>
      </w:r>
      <w:r w:rsidR="00000000">
        <w:t>est pourquoi</w:t>
      </w:r>
      <w:r>
        <w:t xml:space="preserve">, </w:t>
      </w:r>
      <w:r w:rsidR="00000000">
        <w:t>bien que le pouvoir d</w:t>
      </w:r>
      <w:r>
        <w:t>’</w:t>
      </w:r>
      <w:proofErr w:type="spellStart"/>
      <w:r w:rsidR="00000000">
        <w:t>Ipeu</w:t>
      </w:r>
      <w:proofErr w:type="spellEnd"/>
      <w:r w:rsidR="00000000">
        <w:t xml:space="preserve"> dépasse celui de Lolo</w:t>
      </w:r>
      <w:r>
        <w:t xml:space="preserve">, </w:t>
      </w:r>
      <w:r w:rsidR="00000000">
        <w:t>et que</w:t>
      </w:r>
      <w:r>
        <w:t xml:space="preserve">, </w:t>
      </w:r>
      <w:r w:rsidR="00000000">
        <w:t>venu le crépuscule</w:t>
      </w:r>
      <w:r>
        <w:t xml:space="preserve">, </w:t>
      </w:r>
      <w:r w:rsidR="00000000">
        <w:t>elle l</w:t>
      </w:r>
      <w:r>
        <w:t>’</w:t>
      </w:r>
      <w:r w:rsidR="00000000">
        <w:t>oblige à fuir</w:t>
      </w:r>
      <w:r>
        <w:t xml:space="preserve">, </w:t>
      </w:r>
      <w:r w:rsidR="00000000">
        <w:t>c</w:t>
      </w:r>
      <w:r>
        <w:t>’</w:t>
      </w:r>
      <w:r w:rsidR="00000000">
        <w:t>est pourquoi elle se cache de lui</w:t>
      </w:r>
      <w:r>
        <w:t xml:space="preserve">, </w:t>
      </w:r>
      <w:r w:rsidR="00000000">
        <w:t>lorsqu</w:t>
      </w:r>
      <w:r>
        <w:t>’</w:t>
      </w:r>
      <w:r w:rsidR="00000000">
        <w:t>il brûle les étendues</w:t>
      </w:r>
      <w:r>
        <w:t>.</w:t>
      </w:r>
    </w:p>
    <w:p w14:paraId="78F5BE9B" w14:textId="77777777" w:rsidR="00763276" w:rsidRDefault="00763276">
      <w:r>
        <w:t>« </w:t>
      </w:r>
      <w:r w:rsidR="00000000">
        <w:t>Tu ne savais pas cela</w:t>
      </w:r>
      <w:r>
        <w:t xml:space="preserve">, </w:t>
      </w:r>
      <w:r w:rsidR="00000000">
        <w:t>hein</w:t>
      </w:r>
      <w:r>
        <w:t xml:space="preserve"> ! </w:t>
      </w:r>
      <w:proofErr w:type="spellStart"/>
      <w:r w:rsidR="00000000">
        <w:t>Bissibingui</w:t>
      </w:r>
      <w:proofErr w:type="spellEnd"/>
      <w:r>
        <w:t xml:space="preserve"> ? </w:t>
      </w:r>
      <w:r w:rsidR="00000000">
        <w:t xml:space="preserve">Et savais-tu que les </w:t>
      </w:r>
      <w:r>
        <w:t>« </w:t>
      </w:r>
      <w:proofErr w:type="spellStart"/>
      <w:r w:rsidR="00000000">
        <w:t>a</w:t>
      </w:r>
      <w:r>
        <w:t>’</w:t>
      </w:r>
      <w:r w:rsidR="00000000">
        <w:t>mbérépi</w:t>
      </w:r>
      <w:proofErr w:type="spellEnd"/>
      <w:r>
        <w:t> »</w:t>
      </w:r>
      <w:r w:rsidR="00000000">
        <w:t xml:space="preserve"> que tu vois là-haut briller</w:t>
      </w:r>
      <w:r>
        <w:t xml:space="preserve">, </w:t>
      </w:r>
      <w:r w:rsidR="00000000">
        <w:t>innombrables pi</w:t>
      </w:r>
      <w:r w:rsidR="00000000">
        <w:t>è</w:t>
      </w:r>
      <w:r w:rsidR="00000000">
        <w:t>ces de dix sous</w:t>
      </w:r>
      <w:r>
        <w:t xml:space="preserve">, </w:t>
      </w:r>
      <w:r w:rsidR="00000000">
        <w:t>ou clignoter comme des yeux et des yeux</w:t>
      </w:r>
      <w:r>
        <w:t xml:space="preserve">, </w:t>
      </w:r>
      <w:r w:rsidR="00000000">
        <w:t>s</w:t>
      </w:r>
      <w:r w:rsidR="00000000">
        <w:t>a</w:t>
      </w:r>
      <w:r w:rsidR="00000000">
        <w:t xml:space="preserve">vais-tu que les </w:t>
      </w:r>
      <w:proofErr w:type="spellStart"/>
      <w:r w:rsidR="00000000">
        <w:t>a</w:t>
      </w:r>
      <w:r>
        <w:t>’</w:t>
      </w:r>
      <w:r w:rsidR="00000000">
        <w:t>mbérépi</w:t>
      </w:r>
      <w:proofErr w:type="spellEnd"/>
      <w:r w:rsidR="00000000">
        <w:t xml:space="preserve"> ne sont que les trous par où</w:t>
      </w:r>
      <w:r>
        <w:t xml:space="preserve">, </w:t>
      </w:r>
      <w:r w:rsidR="00000000">
        <w:t>lorsqu</w:t>
      </w:r>
      <w:r>
        <w:t>’</w:t>
      </w:r>
      <w:r w:rsidR="00000000">
        <w:t>il pleut</w:t>
      </w:r>
      <w:r>
        <w:t xml:space="preserve">, </w:t>
      </w:r>
      <w:r w:rsidR="00000000">
        <w:t>passent les gouttes de pluie</w:t>
      </w:r>
      <w:r>
        <w:t> ?</w:t>
      </w:r>
    </w:p>
    <w:p w14:paraId="013D2668" w14:textId="77777777" w:rsidR="00763276" w:rsidRDefault="00763276">
      <w:r>
        <w:rPr>
          <w:i/>
        </w:rPr>
        <w:t>« </w:t>
      </w:r>
      <w:r w:rsidR="00000000">
        <w:t>Jadis</w:t>
      </w:r>
      <w:r>
        <w:t xml:space="preserve">, </w:t>
      </w:r>
      <w:r w:rsidR="00000000">
        <w:t>les femmes qui voulaient être mères</w:t>
      </w:r>
      <w:r>
        <w:t xml:space="preserve">, – </w:t>
      </w:r>
      <w:r w:rsidR="00000000">
        <w:t>et toutes désiraient l</w:t>
      </w:r>
      <w:r>
        <w:t>’</w:t>
      </w:r>
      <w:r w:rsidR="00000000">
        <w:t>être</w:t>
      </w:r>
      <w:r>
        <w:t xml:space="preserve">, </w:t>
      </w:r>
      <w:r w:rsidR="00000000">
        <w:t>jadis</w:t>
      </w:r>
      <w:r>
        <w:t xml:space="preserve">, – </w:t>
      </w:r>
      <w:r w:rsidR="00000000">
        <w:t>ne devaient manger ni cabri ni tortue</w:t>
      </w:r>
      <w:r>
        <w:t xml:space="preserve">. </w:t>
      </w:r>
      <w:r w:rsidR="00000000">
        <w:t>Nous savions alors que celles qui se nourriraient de cabri s</w:t>
      </w:r>
      <w:r w:rsidR="00000000">
        <w:t>e</w:t>
      </w:r>
      <w:r w:rsidR="00000000">
        <w:t>raient frappées de stérilité</w:t>
      </w:r>
      <w:r>
        <w:t xml:space="preserve">, </w:t>
      </w:r>
      <w:r w:rsidR="00000000">
        <w:t>tandis que celles qui consomm</w:t>
      </w:r>
      <w:r w:rsidR="00000000">
        <w:t>e</w:t>
      </w:r>
      <w:r w:rsidR="00000000">
        <w:t>raient de la tortue n</w:t>
      </w:r>
      <w:r>
        <w:t>’</w:t>
      </w:r>
      <w:r w:rsidR="00000000">
        <w:t>auraient que des enfants prématurément vieux</w:t>
      </w:r>
      <w:r>
        <w:t xml:space="preserve">, </w:t>
      </w:r>
      <w:r w:rsidR="00000000">
        <w:t>marchant avec la lenteur de l</w:t>
      </w:r>
      <w:r>
        <w:t>’</w:t>
      </w:r>
      <w:r w:rsidR="00000000">
        <w:t>animal précité</w:t>
      </w:r>
      <w:r>
        <w:t xml:space="preserve">. </w:t>
      </w:r>
      <w:r w:rsidR="00000000">
        <w:t>Nous s</w:t>
      </w:r>
      <w:r w:rsidR="00000000">
        <w:t>a</w:t>
      </w:r>
      <w:r w:rsidR="00000000">
        <w:t>vions aussi que nos anciens pouvaient provoquer la pluie à leur gré</w:t>
      </w:r>
      <w:r>
        <w:t xml:space="preserve">. </w:t>
      </w:r>
      <w:r w:rsidR="00000000">
        <w:t>Ils le pouvaient</w:t>
      </w:r>
      <w:r>
        <w:t xml:space="preserve">, </w:t>
      </w:r>
      <w:r w:rsidR="00000000">
        <w:t>mais</w:t>
      </w:r>
      <w:r>
        <w:t xml:space="preserve">, </w:t>
      </w:r>
      <w:r w:rsidR="00000000">
        <w:t>ne le faisaient qu</w:t>
      </w:r>
      <w:r>
        <w:t>’</w:t>
      </w:r>
      <w:r w:rsidR="00000000">
        <w:t>à bon escient</w:t>
      </w:r>
      <w:r>
        <w:t xml:space="preserve">, </w:t>
      </w:r>
      <w:r w:rsidR="00000000">
        <w:t>quand approchaient les semailles</w:t>
      </w:r>
      <w:r>
        <w:t>.</w:t>
      </w:r>
    </w:p>
    <w:p w14:paraId="21B99454" w14:textId="77777777" w:rsidR="00763276" w:rsidRDefault="00763276">
      <w:r>
        <w:lastRenderedPageBreak/>
        <w:t>« </w:t>
      </w:r>
      <w:r w:rsidR="00000000">
        <w:t>Lorsque la lune des semailles se promenait dans le ciel</w:t>
      </w:r>
      <w:r>
        <w:t xml:space="preserve">, </w:t>
      </w:r>
      <w:r w:rsidR="00000000">
        <w:t>ils répandaient le sel</w:t>
      </w:r>
      <w:r>
        <w:t xml:space="preserve">, </w:t>
      </w:r>
      <w:r w:rsidR="00000000">
        <w:t>par poignées</w:t>
      </w:r>
      <w:r>
        <w:t xml:space="preserve">, </w:t>
      </w:r>
      <w:r w:rsidR="00000000">
        <w:t>sur un grand brasier</w:t>
      </w:r>
      <w:r>
        <w:t xml:space="preserve">. </w:t>
      </w:r>
      <w:r w:rsidR="00000000">
        <w:t>La pluie ne tardait pas à tomber</w:t>
      </w:r>
      <w:r>
        <w:t xml:space="preserve">, </w:t>
      </w:r>
      <w:r w:rsidR="00000000">
        <w:t>car</w:t>
      </w:r>
      <w:r>
        <w:t xml:space="preserve">, </w:t>
      </w:r>
      <w:r w:rsidR="00000000">
        <w:t>de tout temps</w:t>
      </w:r>
      <w:r>
        <w:t xml:space="preserve">, </w:t>
      </w:r>
      <w:r w:rsidR="00000000">
        <w:t>le sel attire l</w:t>
      </w:r>
      <w:r>
        <w:t>’</w:t>
      </w:r>
      <w:r w:rsidR="00000000">
        <w:t>eau</w:t>
      </w:r>
      <w:r>
        <w:t xml:space="preserve">, – </w:t>
      </w:r>
      <w:r w:rsidR="00000000">
        <w:t>qu</w:t>
      </w:r>
      <w:r>
        <w:t>’</w:t>
      </w:r>
      <w:r w:rsidR="00000000">
        <w:t>il aime</w:t>
      </w:r>
      <w:r>
        <w:t>.</w:t>
      </w:r>
    </w:p>
    <w:p w14:paraId="21941872" w14:textId="77777777" w:rsidR="00763276" w:rsidRDefault="00763276">
      <w:r>
        <w:t>« </w:t>
      </w:r>
      <w:r w:rsidR="00000000">
        <w:t xml:space="preserve">On nous apprenait aussi que le </w:t>
      </w:r>
      <w:r>
        <w:t>« </w:t>
      </w:r>
      <w:proofErr w:type="spellStart"/>
      <w:r w:rsidR="00000000">
        <w:t>do</w:t>
      </w:r>
      <w:r>
        <w:t>’</w:t>
      </w:r>
      <w:r w:rsidR="00000000">
        <w:t>ndorro</w:t>
      </w:r>
      <w:proofErr w:type="spellEnd"/>
      <w:r>
        <w:t> »</w:t>
      </w:r>
      <w:r w:rsidR="00000000">
        <w:t xml:space="preserve"> est un e</w:t>
      </w:r>
      <w:r w:rsidR="00000000">
        <w:t>s</w:t>
      </w:r>
      <w:r w:rsidR="00000000">
        <w:t>prit malin</w:t>
      </w:r>
      <w:r>
        <w:t xml:space="preserve">, </w:t>
      </w:r>
      <w:r w:rsidR="00000000">
        <w:t>qui habite le ventre des gens</w:t>
      </w:r>
      <w:r>
        <w:t xml:space="preserve">. </w:t>
      </w:r>
      <w:r w:rsidR="00000000">
        <w:t>Lorsque le ventre te fait mal</w:t>
      </w:r>
      <w:r>
        <w:t xml:space="preserve">, </w:t>
      </w:r>
      <w:r w:rsidR="00000000">
        <w:t>c</w:t>
      </w:r>
      <w:r>
        <w:t>’</w:t>
      </w:r>
      <w:r w:rsidR="00000000">
        <w:t xml:space="preserve">est </w:t>
      </w:r>
      <w:proofErr w:type="spellStart"/>
      <w:r w:rsidR="00000000">
        <w:t>do</w:t>
      </w:r>
      <w:r>
        <w:t>’</w:t>
      </w:r>
      <w:r w:rsidR="00000000">
        <w:t>ndorro</w:t>
      </w:r>
      <w:proofErr w:type="spellEnd"/>
      <w:r w:rsidR="00000000">
        <w:t xml:space="preserve"> qui le tourmente</w:t>
      </w:r>
      <w:r>
        <w:t xml:space="preserve">, </w:t>
      </w:r>
      <w:r w:rsidR="00000000">
        <w:t>c</w:t>
      </w:r>
      <w:r>
        <w:t>’</w:t>
      </w:r>
      <w:r w:rsidR="00000000">
        <w:t xml:space="preserve">est </w:t>
      </w:r>
      <w:proofErr w:type="spellStart"/>
      <w:r w:rsidR="00000000">
        <w:t>do</w:t>
      </w:r>
      <w:r>
        <w:t>’</w:t>
      </w:r>
      <w:r w:rsidR="00000000">
        <w:t>ndorro</w:t>
      </w:r>
      <w:proofErr w:type="spellEnd"/>
      <w:r w:rsidR="00000000">
        <w:t xml:space="preserve"> qui fait des siennes</w:t>
      </w:r>
      <w:r>
        <w:t>.</w:t>
      </w:r>
    </w:p>
    <w:p w14:paraId="7ECBB8AC" w14:textId="77777777" w:rsidR="00763276" w:rsidRDefault="00763276">
      <w:r>
        <w:t>« </w:t>
      </w:r>
      <w:r w:rsidR="00000000">
        <w:t>Et N</w:t>
      </w:r>
      <w:r>
        <w:t>’</w:t>
      </w:r>
      <w:proofErr w:type="spellStart"/>
      <w:r w:rsidR="00000000">
        <w:t>Gakoura</w:t>
      </w:r>
      <w:proofErr w:type="spellEnd"/>
      <w:r>
        <w:t xml:space="preserve">, </w:t>
      </w:r>
      <w:r w:rsidR="00000000">
        <w:t>N</w:t>
      </w:r>
      <w:r>
        <w:t>’</w:t>
      </w:r>
      <w:proofErr w:type="spellStart"/>
      <w:r w:rsidR="00000000">
        <w:t>Gakoura</w:t>
      </w:r>
      <w:proofErr w:type="spellEnd"/>
      <w:r w:rsidR="00000000">
        <w:t xml:space="preserve"> par lequel nous jurons tant que nous pouvons</w:t>
      </w:r>
      <w:r>
        <w:t xml:space="preserve">, </w:t>
      </w:r>
      <w:r w:rsidR="00000000">
        <w:t>connais-tu N</w:t>
      </w:r>
      <w:r>
        <w:t>’</w:t>
      </w:r>
      <w:proofErr w:type="spellStart"/>
      <w:r w:rsidR="00000000">
        <w:t>Gakoura</w:t>
      </w:r>
      <w:proofErr w:type="spellEnd"/>
      <w:r>
        <w:t> ?</w:t>
      </w:r>
    </w:p>
    <w:p w14:paraId="77C2A85E" w14:textId="77777777" w:rsidR="00763276" w:rsidRDefault="00763276">
      <w:r>
        <w:t>« </w:t>
      </w:r>
      <w:r w:rsidR="00000000">
        <w:t>Il a une bien brave femme</w:t>
      </w:r>
      <w:r>
        <w:t xml:space="preserve">. </w:t>
      </w:r>
      <w:r w:rsidR="00000000">
        <w:t>Et ses enfants surpassent en nombre les herbes de brousse</w:t>
      </w:r>
      <w:r>
        <w:t xml:space="preserve">. </w:t>
      </w:r>
      <w:r w:rsidR="00000000">
        <w:t>Les deux plus âgés</w:t>
      </w:r>
      <w:r>
        <w:t xml:space="preserve">, </w:t>
      </w:r>
      <w:proofErr w:type="spellStart"/>
      <w:r w:rsidR="00000000">
        <w:t>Nadoulou</w:t>
      </w:r>
      <w:proofErr w:type="spellEnd"/>
      <w:r w:rsidR="00000000">
        <w:t xml:space="preserve"> et </w:t>
      </w:r>
      <w:proofErr w:type="spellStart"/>
      <w:r w:rsidR="00000000">
        <w:t>Nangodjo</w:t>
      </w:r>
      <w:proofErr w:type="spellEnd"/>
      <w:r w:rsidR="00000000">
        <w:t xml:space="preserve"> aident leur père à régir ses villages</w:t>
      </w:r>
      <w:r>
        <w:t>.</w:t>
      </w:r>
    </w:p>
    <w:p w14:paraId="0C97F11A" w14:textId="77777777" w:rsidR="00763276" w:rsidRDefault="00763276">
      <w:r>
        <w:t>« </w:t>
      </w:r>
      <w:r w:rsidR="00000000">
        <w:t>La famille N</w:t>
      </w:r>
      <w:r>
        <w:t>’</w:t>
      </w:r>
      <w:proofErr w:type="spellStart"/>
      <w:r w:rsidR="00000000">
        <w:t>Gakoura</w:t>
      </w:r>
      <w:proofErr w:type="spellEnd"/>
      <w:r w:rsidR="00000000">
        <w:t xml:space="preserve"> n</w:t>
      </w:r>
      <w:r>
        <w:t>’</w:t>
      </w:r>
      <w:r w:rsidR="00000000">
        <w:t>a que bienveillance pour les hommes</w:t>
      </w:r>
      <w:r>
        <w:t xml:space="preserve">. </w:t>
      </w:r>
      <w:r w:rsidR="00000000">
        <w:t>Elle exauce généralement les demandes qu</w:t>
      </w:r>
      <w:r>
        <w:t>’</w:t>
      </w:r>
      <w:r w:rsidR="00000000">
        <w:t>on lui fo</w:t>
      </w:r>
      <w:r w:rsidR="00000000">
        <w:t>r</w:t>
      </w:r>
      <w:r w:rsidR="00000000">
        <w:t>mule</w:t>
      </w:r>
      <w:r>
        <w:t xml:space="preserve">, </w:t>
      </w:r>
      <w:r w:rsidR="00000000">
        <w:t>à condition toutefois qu</w:t>
      </w:r>
      <w:r>
        <w:t>’</w:t>
      </w:r>
      <w:r w:rsidR="00000000">
        <w:t>on les fasse suivre de présents de toutes sortes</w:t>
      </w:r>
      <w:r>
        <w:t>.</w:t>
      </w:r>
    </w:p>
    <w:p w14:paraId="4687D152" w14:textId="77777777" w:rsidR="00763276" w:rsidRDefault="00763276">
      <w:r>
        <w:t>« </w:t>
      </w:r>
      <w:r w:rsidR="00000000">
        <w:t xml:space="preserve">Leur seul ennemi est </w:t>
      </w:r>
      <w:proofErr w:type="spellStart"/>
      <w:r w:rsidR="00000000">
        <w:t>Kolikongbo</w:t>
      </w:r>
      <w:proofErr w:type="spellEnd"/>
      <w:r>
        <w:t xml:space="preserve">. </w:t>
      </w:r>
      <w:r w:rsidR="00000000">
        <w:t>On ne s</w:t>
      </w:r>
      <w:r>
        <w:t>’</w:t>
      </w:r>
      <w:r w:rsidR="00000000">
        <w:t>en aperçoit que trop</w:t>
      </w:r>
      <w:r>
        <w:t xml:space="preserve">, </w:t>
      </w:r>
      <w:r w:rsidR="00000000">
        <w:t>hélas</w:t>
      </w:r>
      <w:r>
        <w:t xml:space="preserve"> ! </w:t>
      </w:r>
      <w:r w:rsidR="00000000">
        <w:t>Car</w:t>
      </w:r>
      <w:r>
        <w:t xml:space="preserve">, </w:t>
      </w:r>
      <w:r w:rsidR="00000000">
        <w:t>depuis toujours</w:t>
      </w:r>
      <w:r>
        <w:t xml:space="preserve">, </w:t>
      </w:r>
      <w:r w:rsidR="00000000">
        <w:t>les malheureux habitants de la terre paient les marmites cassées en leurs conflits</w:t>
      </w:r>
      <w:r>
        <w:t xml:space="preserve">, </w:t>
      </w:r>
      <w:proofErr w:type="spellStart"/>
      <w:r w:rsidR="00000000">
        <w:t>Kolikon</w:t>
      </w:r>
      <w:r w:rsidR="00000000">
        <w:t>g</w:t>
      </w:r>
      <w:r w:rsidR="00000000">
        <w:t>bo</w:t>
      </w:r>
      <w:proofErr w:type="spellEnd"/>
      <w:r w:rsidR="00000000">
        <w:t xml:space="preserve"> tuant les amis de N</w:t>
      </w:r>
      <w:r>
        <w:t>’</w:t>
      </w:r>
      <w:proofErr w:type="spellStart"/>
      <w:r w:rsidR="00000000">
        <w:t>Gakoura</w:t>
      </w:r>
      <w:proofErr w:type="spellEnd"/>
      <w:r>
        <w:t xml:space="preserve">, </w:t>
      </w:r>
      <w:r w:rsidR="00000000">
        <w:t>et N</w:t>
      </w:r>
      <w:r>
        <w:t>’</w:t>
      </w:r>
      <w:proofErr w:type="spellStart"/>
      <w:r w:rsidR="00000000">
        <w:t>Gakoura</w:t>
      </w:r>
      <w:proofErr w:type="spellEnd"/>
      <w:r w:rsidR="00000000">
        <w:t xml:space="preserve"> ceux de </w:t>
      </w:r>
      <w:proofErr w:type="spellStart"/>
      <w:r w:rsidR="00000000">
        <w:t>Kol</w:t>
      </w:r>
      <w:r w:rsidR="00000000">
        <w:t>i</w:t>
      </w:r>
      <w:r w:rsidR="00000000">
        <w:t>kongbo</w:t>
      </w:r>
      <w:proofErr w:type="spellEnd"/>
      <w:r>
        <w:t>.</w:t>
      </w:r>
    </w:p>
    <w:p w14:paraId="45292DFC" w14:textId="77777777" w:rsidR="00763276" w:rsidRDefault="00763276">
      <w:r>
        <w:t>« </w:t>
      </w:r>
      <w:r w:rsidR="00000000">
        <w:t xml:space="preserve">Et </w:t>
      </w:r>
      <w:proofErr w:type="spellStart"/>
      <w:r w:rsidR="00000000">
        <w:t>Dad</w:t>
      </w:r>
      <w:r>
        <w:t>’</w:t>
      </w:r>
      <w:r w:rsidR="00000000">
        <w:t>ra</w:t>
      </w:r>
      <w:proofErr w:type="spellEnd"/>
      <w:r>
        <w:t xml:space="preserve">, </w:t>
      </w:r>
      <w:proofErr w:type="spellStart"/>
      <w:r w:rsidR="00000000">
        <w:t>Dad</w:t>
      </w:r>
      <w:r>
        <w:t>’</w:t>
      </w:r>
      <w:r w:rsidR="00000000">
        <w:t>ra</w:t>
      </w:r>
      <w:proofErr w:type="spellEnd"/>
      <w:r>
        <w:t xml:space="preserve">, </w:t>
      </w:r>
      <w:r w:rsidR="00000000">
        <w:t xml:space="preserve">frère mobile des </w:t>
      </w:r>
      <w:proofErr w:type="spellStart"/>
      <w:r w:rsidR="00000000">
        <w:t>a</w:t>
      </w:r>
      <w:r>
        <w:t>’</w:t>
      </w:r>
      <w:r w:rsidR="00000000">
        <w:t>mbérépi</w:t>
      </w:r>
      <w:proofErr w:type="spellEnd"/>
      <w:r>
        <w:t xml:space="preserve">, </w:t>
      </w:r>
      <w:r w:rsidR="00000000">
        <w:t>et qui leur ressemble</w:t>
      </w:r>
      <w:r>
        <w:t xml:space="preserve"> ! </w:t>
      </w:r>
      <w:proofErr w:type="spellStart"/>
      <w:r w:rsidR="00000000">
        <w:t>Dad</w:t>
      </w:r>
      <w:r>
        <w:t>’</w:t>
      </w:r>
      <w:r w:rsidR="00000000">
        <w:t>ra</w:t>
      </w:r>
      <w:proofErr w:type="spellEnd"/>
      <w:r>
        <w:t xml:space="preserve">, </w:t>
      </w:r>
      <w:r w:rsidR="00000000">
        <w:t>que l</w:t>
      </w:r>
      <w:r>
        <w:t>’</w:t>
      </w:r>
      <w:r w:rsidR="00000000">
        <w:t>on voit filer entre ciel et terre</w:t>
      </w:r>
      <w:r>
        <w:t xml:space="preserve">, </w:t>
      </w:r>
      <w:r w:rsidR="00000000">
        <w:t>par ce</w:t>
      </w:r>
      <w:r w:rsidR="00000000">
        <w:t>r</w:t>
      </w:r>
      <w:r w:rsidR="00000000">
        <w:t>taines nuits tièdes et belles</w:t>
      </w:r>
      <w:r>
        <w:t xml:space="preserve"> ! </w:t>
      </w:r>
      <w:proofErr w:type="spellStart"/>
      <w:r w:rsidR="00000000">
        <w:t>Dad</w:t>
      </w:r>
      <w:r>
        <w:t>’</w:t>
      </w:r>
      <w:r w:rsidR="00000000">
        <w:t>ra</w:t>
      </w:r>
      <w:proofErr w:type="spellEnd"/>
      <w:r>
        <w:t xml:space="preserve">, </w:t>
      </w:r>
      <w:r w:rsidR="00000000">
        <w:t>qui disparaît en tonnant comme un coup de fusil</w:t>
      </w:r>
      <w:r>
        <w:t xml:space="preserve">, </w:t>
      </w:r>
      <w:r w:rsidR="00000000">
        <w:t>as-tu jamais pu savoir qui était-ce</w:t>
      </w:r>
      <w:r>
        <w:t xml:space="preserve">, </w:t>
      </w:r>
      <w:proofErr w:type="spellStart"/>
      <w:r w:rsidR="00000000">
        <w:t>Dad</w:t>
      </w:r>
      <w:r>
        <w:t>’</w:t>
      </w:r>
      <w:r w:rsidR="00000000">
        <w:t>ra</w:t>
      </w:r>
      <w:proofErr w:type="spellEnd"/>
      <w:r>
        <w:t> ?</w:t>
      </w:r>
    </w:p>
    <w:p w14:paraId="47AD3660" w14:textId="77777777" w:rsidR="00763276" w:rsidRDefault="00763276">
      <w:r>
        <w:lastRenderedPageBreak/>
        <w:t>« </w:t>
      </w:r>
      <w:r w:rsidR="00000000">
        <w:t>Non</w:t>
      </w:r>
      <w:r>
        <w:t xml:space="preserve">, </w:t>
      </w:r>
      <w:r w:rsidR="00000000">
        <w:t>non</w:t>
      </w:r>
      <w:r>
        <w:t xml:space="preserve">, </w:t>
      </w:r>
      <w:r w:rsidR="00000000">
        <w:t>non</w:t>
      </w:r>
      <w:r>
        <w:t xml:space="preserve"> ! </w:t>
      </w:r>
      <w:r w:rsidR="00000000">
        <w:t>Tu le sauras peut-être</w:t>
      </w:r>
      <w:r>
        <w:t xml:space="preserve">, </w:t>
      </w:r>
      <w:r w:rsidR="00000000">
        <w:t>si tu parviens à la saison des cheveux blancs</w:t>
      </w:r>
      <w:r>
        <w:t xml:space="preserve">, </w:t>
      </w:r>
      <w:r w:rsidR="00000000">
        <w:t>ce dont je doute</w:t>
      </w:r>
      <w:r>
        <w:t xml:space="preserve">, </w:t>
      </w:r>
      <w:r w:rsidR="00000000">
        <w:t>car je suis de ceux qui croient que tu ne feras pas de vieux os</w:t>
      </w:r>
      <w:r>
        <w:t>.</w:t>
      </w:r>
    </w:p>
    <w:p w14:paraId="729E5B75" w14:textId="77777777" w:rsidR="00763276" w:rsidRDefault="00763276">
      <w:r>
        <w:t>« </w:t>
      </w:r>
      <w:r w:rsidR="00000000">
        <w:t>Lorsque l</w:t>
      </w:r>
      <w:r>
        <w:t>’</w:t>
      </w:r>
      <w:r w:rsidR="00000000">
        <w:t>on veut vivre des jours après des jours</w:t>
      </w:r>
      <w:r>
        <w:t xml:space="preserve">, </w:t>
      </w:r>
      <w:r w:rsidR="00000000">
        <w:t>il ne faut pas aimer trop les femmes de son voisin</w:t>
      </w:r>
      <w:r>
        <w:t xml:space="preserve">, </w:t>
      </w:r>
      <w:r w:rsidR="00000000">
        <w:t>il ne faut pas que les femmes du voisin vous recherchent trop</w:t>
      </w:r>
      <w:r>
        <w:t>.</w:t>
      </w:r>
    </w:p>
    <w:p w14:paraId="48CE99B1" w14:textId="77777777" w:rsidR="00763276" w:rsidRDefault="00763276">
      <w:r>
        <w:t>« </w:t>
      </w:r>
      <w:r w:rsidR="00000000">
        <w:t>Et puis</w:t>
      </w:r>
      <w:r>
        <w:t xml:space="preserve">, </w:t>
      </w:r>
      <w:r w:rsidR="00000000">
        <w:t>tiens</w:t>
      </w:r>
      <w:r>
        <w:t xml:space="preserve"> ! </w:t>
      </w:r>
      <w:r w:rsidR="00000000">
        <w:t>Je préfère me taire</w:t>
      </w:r>
      <w:r>
        <w:t xml:space="preserve">. </w:t>
      </w:r>
      <w:r w:rsidR="00000000">
        <w:t>Je sens que je parle plus que je ne devrais</w:t>
      </w:r>
      <w:r>
        <w:t xml:space="preserve">. </w:t>
      </w:r>
      <w:r w:rsidR="00000000">
        <w:t>Il est vrai que c</w:t>
      </w:r>
      <w:r>
        <w:t>’</w:t>
      </w:r>
      <w:r w:rsidR="00000000">
        <w:t>est dans ton intérêt</w:t>
      </w:r>
      <w:r>
        <w:t xml:space="preserve">. </w:t>
      </w:r>
      <w:r w:rsidR="00000000">
        <w:t>Mais</w:t>
      </w:r>
      <w:r>
        <w:t xml:space="preserve">, </w:t>
      </w:r>
      <w:r w:rsidR="00000000">
        <w:t>ce soir</w:t>
      </w:r>
      <w:r>
        <w:t xml:space="preserve">, </w:t>
      </w:r>
      <w:r w:rsidR="00000000">
        <w:t>je suis saoul</w:t>
      </w:r>
      <w:r>
        <w:t xml:space="preserve">. </w:t>
      </w:r>
      <w:r w:rsidR="00000000">
        <w:t>Ce que je dis dépasse ce que je vo</w:t>
      </w:r>
      <w:r w:rsidR="00000000">
        <w:t>u</w:t>
      </w:r>
      <w:r w:rsidR="00000000">
        <w:t>drais dire</w:t>
      </w:r>
      <w:r>
        <w:t>.</w:t>
      </w:r>
    </w:p>
    <w:p w14:paraId="29860F58" w14:textId="77777777" w:rsidR="00763276" w:rsidRDefault="00763276">
      <w:r>
        <w:t>« </w:t>
      </w:r>
      <w:r w:rsidR="00000000">
        <w:t xml:space="preserve">Avant de fermer ma bouche je te raconterai cependant la légende de </w:t>
      </w:r>
      <w:proofErr w:type="spellStart"/>
      <w:r w:rsidR="00000000">
        <w:t>Kolikongbo</w:t>
      </w:r>
      <w:proofErr w:type="spellEnd"/>
      <w:r>
        <w:t xml:space="preserve">, – </w:t>
      </w:r>
      <w:r w:rsidR="00000000">
        <w:t>Trollé</w:t>
      </w:r>
      <w:r>
        <w:t xml:space="preserve">, </w:t>
      </w:r>
      <w:r w:rsidR="00000000">
        <w:t>de son véritable nom</w:t>
      </w:r>
      <w:r>
        <w:t>.</w:t>
      </w:r>
    </w:p>
    <w:p w14:paraId="1554827C" w14:textId="77777777" w:rsidR="00763276" w:rsidRDefault="00763276">
      <w:r>
        <w:t>« </w:t>
      </w:r>
      <w:proofErr w:type="spellStart"/>
      <w:r w:rsidR="00000000">
        <w:t>Kolikongbo</w:t>
      </w:r>
      <w:proofErr w:type="spellEnd"/>
      <w:r w:rsidR="00000000">
        <w:t xml:space="preserve"> est si petit qu</w:t>
      </w:r>
      <w:r>
        <w:t>’</w:t>
      </w:r>
      <w:r w:rsidR="00000000">
        <w:t>on ne le voit pour ainsi dire jamais et que certains sont allés jusqu</w:t>
      </w:r>
      <w:r>
        <w:t>’</w:t>
      </w:r>
      <w:r w:rsidR="00000000">
        <w:t>à prétendre qu</w:t>
      </w:r>
      <w:r>
        <w:t>’</w:t>
      </w:r>
      <w:r w:rsidR="00000000">
        <w:t>il ne po</w:t>
      </w:r>
      <w:r w:rsidR="00000000">
        <w:t>u</w:t>
      </w:r>
      <w:r w:rsidR="00000000">
        <w:t>vait exister qu</w:t>
      </w:r>
      <w:r>
        <w:t>’</w:t>
      </w:r>
      <w:r w:rsidR="00000000">
        <w:t>en imagination</w:t>
      </w:r>
      <w:r>
        <w:t>.</w:t>
      </w:r>
    </w:p>
    <w:p w14:paraId="3F565440" w14:textId="77777777" w:rsidR="00763276" w:rsidRDefault="00763276">
      <w:r>
        <w:t>« </w:t>
      </w:r>
      <w:r w:rsidR="00000000">
        <w:t>Et pourtant</w:t>
      </w:r>
      <w:r>
        <w:t xml:space="preserve">, </w:t>
      </w:r>
      <w:r w:rsidR="00000000">
        <w:t>il existe</w:t>
      </w:r>
      <w:r>
        <w:t xml:space="preserve">. </w:t>
      </w:r>
      <w:r w:rsidR="00000000">
        <w:t>Ce n</w:t>
      </w:r>
      <w:r>
        <w:t>’</w:t>
      </w:r>
      <w:r w:rsidR="00000000">
        <w:t>est pas mensonge</w:t>
      </w:r>
      <w:r>
        <w:t xml:space="preserve">. </w:t>
      </w:r>
      <w:r w:rsidR="00000000">
        <w:t>S</w:t>
      </w:r>
      <w:r>
        <w:t>’</w:t>
      </w:r>
      <w:r w:rsidR="00000000">
        <w:t>il n</w:t>
      </w:r>
      <w:r>
        <w:t>’</w:t>
      </w:r>
      <w:r w:rsidR="00000000">
        <w:t>existait pas</w:t>
      </w:r>
      <w:r>
        <w:t xml:space="preserve">, </w:t>
      </w:r>
      <w:r w:rsidR="00000000">
        <w:t xml:space="preserve">pourquoi surnommerait-on </w:t>
      </w:r>
      <w:proofErr w:type="spellStart"/>
      <w:r w:rsidR="00000000">
        <w:t>Kolikongbo</w:t>
      </w:r>
      <w:proofErr w:type="spellEnd"/>
      <w:r w:rsidR="00000000">
        <w:t xml:space="preserve"> toute personne de taille naine</w:t>
      </w:r>
      <w:r>
        <w:t> ?</w:t>
      </w:r>
    </w:p>
    <w:p w14:paraId="6BD74D5C" w14:textId="77777777" w:rsidR="00763276" w:rsidRDefault="00763276">
      <w:r>
        <w:t>« </w:t>
      </w:r>
      <w:r w:rsidR="00000000">
        <w:t xml:space="preserve">Où réside </w:t>
      </w:r>
      <w:proofErr w:type="spellStart"/>
      <w:r w:rsidR="00000000">
        <w:t>Kolikongbo</w:t>
      </w:r>
      <w:proofErr w:type="spellEnd"/>
      <w:r>
        <w:t xml:space="preserve"> ? </w:t>
      </w:r>
      <w:r w:rsidR="00000000">
        <w:t>Sur les hauteurs</w:t>
      </w:r>
      <w:r>
        <w:t xml:space="preserve">, </w:t>
      </w:r>
      <w:r w:rsidR="00000000">
        <w:t>dans les cave</w:t>
      </w:r>
      <w:r w:rsidR="00000000">
        <w:t>r</w:t>
      </w:r>
      <w:r w:rsidR="00000000">
        <w:t>nes</w:t>
      </w:r>
      <w:r>
        <w:t xml:space="preserve">, </w:t>
      </w:r>
      <w:r w:rsidR="00000000">
        <w:t>au milieu des bois</w:t>
      </w:r>
      <w:r>
        <w:t xml:space="preserve">. </w:t>
      </w:r>
      <w:r w:rsidR="00000000">
        <w:t>Il s</w:t>
      </w:r>
      <w:r>
        <w:t>’</w:t>
      </w:r>
      <w:r w:rsidR="00000000">
        <w:t>y nourrit de miel</w:t>
      </w:r>
      <w:r>
        <w:t xml:space="preserve">, </w:t>
      </w:r>
      <w:r w:rsidR="00000000">
        <w:t>d</w:t>
      </w:r>
      <w:r>
        <w:t>’</w:t>
      </w:r>
      <w:r w:rsidR="00000000">
        <w:t>igname</w:t>
      </w:r>
      <w:r>
        <w:t xml:space="preserve">, </w:t>
      </w:r>
      <w:r w:rsidR="00000000">
        <w:t>du fruit de l</w:t>
      </w:r>
      <w:r>
        <w:t>’</w:t>
      </w:r>
      <w:r w:rsidR="00000000">
        <w:t>arbre à caoutchouc et de cette viande de choix qu</w:t>
      </w:r>
      <w:r>
        <w:t>’</w:t>
      </w:r>
      <w:r w:rsidR="00000000">
        <w:t>est celle de l</w:t>
      </w:r>
      <w:r>
        <w:t>’</w:t>
      </w:r>
      <w:r w:rsidR="00000000">
        <w:t>éléphant</w:t>
      </w:r>
      <w:r>
        <w:t>.</w:t>
      </w:r>
    </w:p>
    <w:p w14:paraId="7CC33219" w14:textId="77777777" w:rsidR="00763276" w:rsidRDefault="00763276">
      <w:r>
        <w:t>« </w:t>
      </w:r>
      <w:r w:rsidR="00000000">
        <w:t>Si ce n</w:t>
      </w:r>
      <w:r>
        <w:t>’</w:t>
      </w:r>
      <w:r w:rsidR="00000000">
        <w:t>était sa stature</w:t>
      </w:r>
      <w:r>
        <w:t xml:space="preserve">, </w:t>
      </w:r>
      <w:r w:rsidR="00000000">
        <w:t>il serait comme toi et moi</w:t>
      </w:r>
      <w:r>
        <w:t xml:space="preserve">. </w:t>
      </w:r>
      <w:r w:rsidR="00000000">
        <w:t>Car</w:t>
      </w:r>
      <w:r>
        <w:t xml:space="preserve">, </w:t>
      </w:r>
      <w:r w:rsidR="00000000">
        <w:t>pieds</w:t>
      </w:r>
      <w:r>
        <w:t xml:space="preserve">, </w:t>
      </w:r>
      <w:r w:rsidR="00000000">
        <w:t>jambes et bras</w:t>
      </w:r>
      <w:r>
        <w:t xml:space="preserve">, </w:t>
      </w:r>
      <w:r w:rsidR="00000000">
        <w:t>il a tout de l</w:t>
      </w:r>
      <w:r>
        <w:t>’</w:t>
      </w:r>
      <w:r w:rsidR="00000000">
        <w:t>homme</w:t>
      </w:r>
      <w:r>
        <w:t xml:space="preserve">, – </w:t>
      </w:r>
      <w:r w:rsidR="00000000">
        <w:t>et le reste</w:t>
      </w:r>
      <w:r>
        <w:t xml:space="preserve">. </w:t>
      </w:r>
      <w:r w:rsidR="00000000">
        <w:t>Une remarque</w:t>
      </w:r>
      <w:r>
        <w:t xml:space="preserve">, </w:t>
      </w:r>
      <w:r w:rsidR="00000000">
        <w:t>en passant</w:t>
      </w:r>
      <w:r>
        <w:t xml:space="preserve">. </w:t>
      </w:r>
      <w:r w:rsidR="00000000">
        <w:t>Sauf ses cheveux</w:t>
      </w:r>
      <w:r>
        <w:t xml:space="preserve">, </w:t>
      </w:r>
      <w:r w:rsidR="00000000">
        <w:t>cherche sur son corps l</w:t>
      </w:r>
      <w:r>
        <w:t>’</w:t>
      </w:r>
      <w:r w:rsidR="00000000">
        <w:t>ombre d</w:t>
      </w:r>
      <w:r>
        <w:t>’</w:t>
      </w:r>
      <w:r w:rsidR="00000000">
        <w:t>un seul poil</w:t>
      </w:r>
      <w:r>
        <w:t xml:space="preserve">. </w:t>
      </w:r>
      <w:r w:rsidR="00000000">
        <w:t>Si tu en trouves seulement un seul</w:t>
      </w:r>
      <w:r>
        <w:t xml:space="preserve">, </w:t>
      </w:r>
      <w:r w:rsidR="00000000">
        <w:t>eh bien</w:t>
      </w:r>
      <w:r>
        <w:t xml:space="preserve">, </w:t>
      </w:r>
      <w:r w:rsidR="00000000">
        <w:t>tu m</w:t>
      </w:r>
      <w:r>
        <w:t>’</w:t>
      </w:r>
      <w:r w:rsidR="00000000">
        <w:t>étonnerais</w:t>
      </w:r>
      <w:r>
        <w:t> !</w:t>
      </w:r>
    </w:p>
    <w:p w14:paraId="4B2C4D45" w14:textId="77777777" w:rsidR="00763276" w:rsidRDefault="00763276">
      <w:r>
        <w:t>« </w:t>
      </w:r>
      <w:r w:rsidR="00000000">
        <w:t>Quelque petit qu</w:t>
      </w:r>
      <w:r>
        <w:t>’</w:t>
      </w:r>
      <w:r w:rsidR="00000000">
        <w:t>il soit</w:t>
      </w:r>
      <w:r>
        <w:t xml:space="preserve">, </w:t>
      </w:r>
      <w:proofErr w:type="spellStart"/>
      <w:r w:rsidR="00000000">
        <w:t>Kolikongbo</w:t>
      </w:r>
      <w:proofErr w:type="spellEnd"/>
      <w:r w:rsidR="00000000">
        <w:t xml:space="preserve"> est d</w:t>
      </w:r>
      <w:r>
        <w:t>’</w:t>
      </w:r>
      <w:r w:rsidR="00000000">
        <w:t>une force extr</w:t>
      </w:r>
      <w:r w:rsidR="00000000">
        <w:t>a</w:t>
      </w:r>
      <w:r w:rsidR="00000000">
        <w:t>ordinaire</w:t>
      </w:r>
      <w:r>
        <w:t xml:space="preserve">. </w:t>
      </w:r>
      <w:r w:rsidR="00000000">
        <w:t xml:space="preserve">Il est plus fort que tous les hommes et que tous </w:t>
      </w:r>
      <w:r w:rsidR="00000000">
        <w:lastRenderedPageBreak/>
        <w:t>les animaux réunis</w:t>
      </w:r>
      <w:r>
        <w:t xml:space="preserve">, </w:t>
      </w:r>
      <w:r w:rsidR="00000000">
        <w:t>si fort que</w:t>
      </w:r>
      <w:r>
        <w:t xml:space="preserve">, </w:t>
      </w:r>
      <w:r w:rsidR="00000000">
        <w:t>si tu le rencontres</w:t>
      </w:r>
      <w:r>
        <w:t xml:space="preserve">, </w:t>
      </w:r>
      <w:r w:rsidR="00000000">
        <w:t>il faut te garder de lui tendre la main</w:t>
      </w:r>
      <w:r>
        <w:t xml:space="preserve">. </w:t>
      </w:r>
      <w:r w:rsidR="00000000">
        <w:t>Sa poignée de main t</w:t>
      </w:r>
      <w:r>
        <w:t>’</w:t>
      </w:r>
      <w:r w:rsidR="00000000">
        <w:t>arracherait les doigts</w:t>
      </w:r>
      <w:r>
        <w:t>.</w:t>
      </w:r>
    </w:p>
    <w:p w14:paraId="11941880" w14:textId="77777777" w:rsidR="00763276" w:rsidRDefault="00763276">
      <w:r>
        <w:t>« </w:t>
      </w:r>
      <w:proofErr w:type="spellStart"/>
      <w:r w:rsidR="00000000">
        <w:t>Kolikongbo</w:t>
      </w:r>
      <w:proofErr w:type="spellEnd"/>
      <w:r w:rsidR="00000000">
        <w:t xml:space="preserve"> a des plantations</w:t>
      </w:r>
      <w:r>
        <w:t xml:space="preserve">, </w:t>
      </w:r>
      <w:r w:rsidR="00000000">
        <w:t>des plantations</w:t>
      </w:r>
      <w:r>
        <w:t xml:space="preserve"> ! </w:t>
      </w:r>
      <w:r w:rsidR="00000000">
        <w:t>Et il est riche</w:t>
      </w:r>
      <w:r>
        <w:t xml:space="preserve"> ! </w:t>
      </w:r>
      <w:r w:rsidR="00000000">
        <w:t>Et il est puissant</w:t>
      </w:r>
      <w:r>
        <w:t xml:space="preserve"> ! </w:t>
      </w:r>
      <w:r w:rsidR="00000000">
        <w:t>C</w:t>
      </w:r>
      <w:r>
        <w:t>’</w:t>
      </w:r>
      <w:r w:rsidR="00000000">
        <w:t>est inimaginable</w:t>
      </w:r>
      <w:r>
        <w:t> !</w:t>
      </w:r>
    </w:p>
    <w:p w14:paraId="3BE120DB" w14:textId="77777777" w:rsidR="00763276" w:rsidRDefault="00763276">
      <w:r>
        <w:t>« </w:t>
      </w:r>
      <w:r w:rsidR="00000000">
        <w:t>Bref</w:t>
      </w:r>
      <w:r>
        <w:t xml:space="preserve">, </w:t>
      </w:r>
      <w:r w:rsidR="00000000">
        <w:t>il a beau être riche</w:t>
      </w:r>
      <w:r>
        <w:t xml:space="preserve">, </w:t>
      </w:r>
      <w:r w:rsidR="00000000">
        <w:t>avoir des enfants qui égalent en nombre ceux de la race humaine</w:t>
      </w:r>
      <w:r>
        <w:t xml:space="preserve">, </w:t>
      </w:r>
      <w:r w:rsidR="00000000">
        <w:t>il lui est impossible de trouver assez de travailleurs pour entretenir ses immenses plantations</w:t>
      </w:r>
      <w:r>
        <w:t>.</w:t>
      </w:r>
    </w:p>
    <w:p w14:paraId="59356836" w14:textId="77777777" w:rsidR="00763276" w:rsidRDefault="00763276">
      <w:r>
        <w:t>« </w:t>
      </w:r>
      <w:r w:rsidR="00000000">
        <w:t>À l</w:t>
      </w:r>
      <w:r>
        <w:t>’</w:t>
      </w:r>
      <w:r w:rsidR="00000000">
        <w:t>époque des pluies</w:t>
      </w:r>
      <w:r>
        <w:t xml:space="preserve">, </w:t>
      </w:r>
      <w:r w:rsidR="00000000">
        <w:t>certes</w:t>
      </w:r>
      <w:r>
        <w:t xml:space="preserve">, </w:t>
      </w:r>
      <w:r w:rsidR="00000000">
        <w:t>pour rien au monde il ne quitterait les cavernes où il repose</w:t>
      </w:r>
      <w:r>
        <w:t xml:space="preserve">. </w:t>
      </w:r>
      <w:r w:rsidR="00000000">
        <w:t>Mais</w:t>
      </w:r>
      <w:r>
        <w:t xml:space="preserve">, </w:t>
      </w:r>
      <w:r w:rsidR="00000000">
        <w:t>revenue la belle sa</w:t>
      </w:r>
      <w:r w:rsidR="00000000">
        <w:t>i</w:t>
      </w:r>
      <w:r w:rsidR="00000000">
        <w:t>son</w:t>
      </w:r>
      <w:r>
        <w:t xml:space="preserve">, </w:t>
      </w:r>
      <w:r w:rsidR="00000000">
        <w:t>se ceignant la taille du vague assemblage de feuilles et d</w:t>
      </w:r>
      <w:r>
        <w:t>’</w:t>
      </w:r>
      <w:r w:rsidR="00000000">
        <w:t>herbes qui lui sert de pagne</w:t>
      </w:r>
      <w:r>
        <w:t xml:space="preserve">, </w:t>
      </w:r>
      <w:r w:rsidR="00000000">
        <w:t>armé d</w:t>
      </w:r>
      <w:r>
        <w:t>’</w:t>
      </w:r>
      <w:r w:rsidR="00000000">
        <w:t xml:space="preserve">un immense </w:t>
      </w:r>
      <w:proofErr w:type="spellStart"/>
      <w:r w:rsidR="00000000">
        <w:t>likongo</w:t>
      </w:r>
      <w:proofErr w:type="spellEnd"/>
      <w:r>
        <w:t xml:space="preserve">, </w:t>
      </w:r>
      <w:r w:rsidR="00000000">
        <w:t>m</w:t>
      </w:r>
      <w:r w:rsidR="00000000">
        <w:t>u</w:t>
      </w:r>
      <w:r w:rsidR="00000000">
        <w:t>ni d</w:t>
      </w:r>
      <w:r>
        <w:t>’</w:t>
      </w:r>
      <w:r w:rsidR="00000000">
        <w:t>une besace comme on n</w:t>
      </w:r>
      <w:r>
        <w:t>’</w:t>
      </w:r>
      <w:r w:rsidR="00000000">
        <w:t>en voit pas</w:t>
      </w:r>
      <w:r>
        <w:t xml:space="preserve">, </w:t>
      </w:r>
      <w:proofErr w:type="spellStart"/>
      <w:r w:rsidR="00000000">
        <w:t>Kolikongbo</w:t>
      </w:r>
      <w:proofErr w:type="spellEnd"/>
      <w:r w:rsidR="00000000">
        <w:t xml:space="preserve"> part à l</w:t>
      </w:r>
      <w:r>
        <w:t>’</w:t>
      </w:r>
      <w:r w:rsidR="00000000">
        <w:t>aventure</w:t>
      </w:r>
      <w:r>
        <w:t>.</w:t>
      </w:r>
    </w:p>
    <w:p w14:paraId="1E534DE3" w14:textId="7F0C15D1" w:rsidR="00763276" w:rsidRDefault="00763276">
      <w:r>
        <w:t>« </w:t>
      </w:r>
      <w:r w:rsidR="00000000">
        <w:t>Alors</w:t>
      </w:r>
      <w:r>
        <w:t xml:space="preserve">, </w:t>
      </w:r>
      <w:r w:rsidR="00000000">
        <w:t>toutes les routes lui sont bonnes</w:t>
      </w:r>
      <w:r>
        <w:t xml:space="preserve">, </w:t>
      </w:r>
      <w:r w:rsidR="00000000">
        <w:t>toutes lui appa</w:t>
      </w:r>
      <w:r w:rsidR="00000000">
        <w:t>r</w:t>
      </w:r>
      <w:r w:rsidR="00000000">
        <w:t>tiennent</w:t>
      </w:r>
      <w:r>
        <w:t xml:space="preserve">. </w:t>
      </w:r>
      <w:r w:rsidR="00000000">
        <w:t>Il parcourt les plateaux rocheux où le soleil brûle</w:t>
      </w:r>
      <w:r>
        <w:t xml:space="preserve">. </w:t>
      </w:r>
      <w:r w:rsidR="00000000">
        <w:t>C</w:t>
      </w:r>
      <w:r>
        <w:t>’</w:t>
      </w:r>
      <w:r w:rsidR="00000000">
        <w:t>est là qu</w:t>
      </w:r>
      <w:r>
        <w:t>’</w:t>
      </w:r>
      <w:r w:rsidR="00000000">
        <w:t>il prépare ses espiègleries terribles</w:t>
      </w:r>
      <w:r>
        <w:t xml:space="preserve">. </w:t>
      </w:r>
      <w:r w:rsidR="00000000">
        <w:t>Il va et vient</w:t>
      </w:r>
      <w:r>
        <w:t xml:space="preserve">, </w:t>
      </w:r>
      <w:r w:rsidR="00000000">
        <w:t xml:space="preserve">suant </w:t>
      </w:r>
      <w:r w:rsidR="00000000">
        <w:t>et bruyant</w:t>
      </w:r>
      <w:r>
        <w:t xml:space="preserve">. </w:t>
      </w:r>
      <w:r w:rsidR="00000000">
        <w:t>Il vient et va</w:t>
      </w:r>
      <w:r>
        <w:t xml:space="preserve">. </w:t>
      </w:r>
      <w:r w:rsidR="00000000">
        <w:t>Et</w:t>
      </w:r>
      <w:r>
        <w:t xml:space="preserve">, </w:t>
      </w:r>
      <w:r w:rsidR="00000000">
        <w:t>pour peu qu</w:t>
      </w:r>
      <w:r>
        <w:t>’</w:t>
      </w:r>
      <w:r w:rsidR="00000000">
        <w:t>il lui chaille</w:t>
      </w:r>
      <w:r>
        <w:t xml:space="preserve">, </w:t>
      </w:r>
      <w:r w:rsidR="00000000">
        <w:t>il vous fait divaguer</w:t>
      </w:r>
      <w:r>
        <w:t xml:space="preserve">, </w:t>
      </w:r>
      <w:r w:rsidR="00000000">
        <w:t>du matin au soir</w:t>
      </w:r>
      <w:r>
        <w:t xml:space="preserve">, </w:t>
      </w:r>
      <w:r w:rsidR="00000000">
        <w:t>écartant de votre chemin âme qui vive</w:t>
      </w:r>
      <w:r>
        <w:t xml:space="preserve">, </w:t>
      </w:r>
      <w:r w:rsidR="00000000">
        <w:t>vous détournant des villages</w:t>
      </w:r>
      <w:r>
        <w:t>…</w:t>
      </w:r>
    </w:p>
    <w:p w14:paraId="2C1564EA" w14:textId="77777777" w:rsidR="00763276" w:rsidRDefault="00763276">
      <w:r>
        <w:t>« </w:t>
      </w:r>
      <w:r w:rsidR="00000000">
        <w:t>En saison sèche</w:t>
      </w:r>
      <w:r>
        <w:t xml:space="preserve">, </w:t>
      </w:r>
      <w:r w:rsidR="00000000">
        <w:t>il y a peu de gens par les routes</w:t>
      </w:r>
      <w:r>
        <w:t xml:space="preserve"> ; </w:t>
      </w:r>
      <w:r w:rsidR="00000000">
        <w:t>on chasse</w:t>
      </w:r>
      <w:r>
        <w:t xml:space="preserve">, </w:t>
      </w:r>
      <w:r w:rsidR="00000000">
        <w:t>en saison sèche</w:t>
      </w:r>
      <w:r>
        <w:t xml:space="preserve">. </w:t>
      </w:r>
      <w:r w:rsidR="00000000">
        <w:t>La viande rouge et saignante vaut mieux que toutes les plantations du monde</w:t>
      </w:r>
      <w:r>
        <w:t>.</w:t>
      </w:r>
    </w:p>
    <w:p w14:paraId="1A52EF21" w14:textId="77777777" w:rsidR="00763276" w:rsidRDefault="00763276">
      <w:r>
        <w:t>« </w:t>
      </w:r>
      <w:proofErr w:type="spellStart"/>
      <w:r w:rsidR="00000000">
        <w:t>Iéhé</w:t>
      </w:r>
      <w:proofErr w:type="spellEnd"/>
      <w:r>
        <w:t xml:space="preserve"> ! </w:t>
      </w:r>
      <w:r w:rsidR="00000000">
        <w:t>Qu</w:t>
      </w:r>
      <w:r>
        <w:t>’</w:t>
      </w:r>
      <w:r w:rsidR="00000000">
        <w:t>est-ce là</w:t>
      </w:r>
      <w:r>
        <w:t xml:space="preserve"> ? </w:t>
      </w:r>
      <w:r w:rsidR="00000000">
        <w:t>Sur l</w:t>
      </w:r>
      <w:r>
        <w:t>’</w:t>
      </w:r>
      <w:r w:rsidR="00000000">
        <w:t xml:space="preserve">une des routes qui suit </w:t>
      </w:r>
      <w:proofErr w:type="spellStart"/>
      <w:r w:rsidR="00000000">
        <w:t>Kol</w:t>
      </w:r>
      <w:r w:rsidR="00000000">
        <w:t>i</w:t>
      </w:r>
      <w:r w:rsidR="00000000">
        <w:t>kongbo</w:t>
      </w:r>
      <w:proofErr w:type="spellEnd"/>
      <w:r>
        <w:t xml:space="preserve">, </w:t>
      </w:r>
      <w:r w:rsidR="00000000">
        <w:t>au moment que le soleil</w:t>
      </w:r>
      <w:r>
        <w:t xml:space="preserve">, </w:t>
      </w:r>
      <w:r w:rsidR="00000000">
        <w:t>en plein ciel</w:t>
      </w:r>
      <w:r>
        <w:t xml:space="preserve">, </w:t>
      </w:r>
      <w:r w:rsidR="00000000">
        <w:t>est plus chaud que de l</w:t>
      </w:r>
      <w:r>
        <w:t>’</w:t>
      </w:r>
      <w:r w:rsidR="00000000">
        <w:t>eau bouillante</w:t>
      </w:r>
      <w:r>
        <w:t xml:space="preserve">, </w:t>
      </w:r>
      <w:r w:rsidR="00000000">
        <w:t>voici apparaître quelqu</w:t>
      </w:r>
      <w:r>
        <w:t>’</w:t>
      </w:r>
      <w:r w:rsidR="00000000">
        <w:t>un</w:t>
      </w:r>
      <w:r>
        <w:t>.</w:t>
      </w:r>
    </w:p>
    <w:p w14:paraId="4836E0A4" w14:textId="77777777" w:rsidR="00763276" w:rsidRDefault="00763276">
      <w:r>
        <w:t>« </w:t>
      </w:r>
      <w:r w:rsidR="00000000">
        <w:t>Il est si fatigué</w:t>
      </w:r>
      <w:r>
        <w:t xml:space="preserve">, </w:t>
      </w:r>
      <w:r w:rsidR="00000000">
        <w:t>cet homme</w:t>
      </w:r>
      <w:r>
        <w:t xml:space="preserve">, </w:t>
      </w:r>
      <w:r w:rsidR="00000000">
        <w:t>qu</w:t>
      </w:r>
      <w:r>
        <w:t>’</w:t>
      </w:r>
      <w:r w:rsidR="00000000">
        <w:t>il ne s</w:t>
      </w:r>
      <w:r>
        <w:t>’</w:t>
      </w:r>
      <w:r w:rsidR="00000000">
        <w:t xml:space="preserve">aperçoit pas que </w:t>
      </w:r>
      <w:proofErr w:type="spellStart"/>
      <w:r w:rsidR="00000000">
        <w:t>Kolikongbo</w:t>
      </w:r>
      <w:proofErr w:type="spellEnd"/>
      <w:r>
        <w:t xml:space="preserve">, </w:t>
      </w:r>
      <w:r w:rsidR="00000000">
        <w:t>s</w:t>
      </w:r>
      <w:r>
        <w:t>’</w:t>
      </w:r>
      <w:r w:rsidR="00000000">
        <w:t>attachant à ses pas</w:t>
      </w:r>
      <w:r>
        <w:t xml:space="preserve">, </w:t>
      </w:r>
      <w:r w:rsidR="00000000">
        <w:t>se rapproche de lui</w:t>
      </w:r>
      <w:r>
        <w:t xml:space="preserve">, </w:t>
      </w:r>
      <w:r w:rsidR="00000000">
        <w:t xml:space="preserve">arrive </w:t>
      </w:r>
      <w:r w:rsidR="00000000">
        <w:lastRenderedPageBreak/>
        <w:t>à sa hauteur et</w:t>
      </w:r>
      <w:r>
        <w:t xml:space="preserve">, </w:t>
      </w:r>
      <w:r w:rsidR="00000000">
        <w:t>sur la nuque</w:t>
      </w:r>
      <w:r>
        <w:t xml:space="preserve">, – </w:t>
      </w:r>
      <w:proofErr w:type="spellStart"/>
      <w:r w:rsidR="00000000">
        <w:t>ba</w:t>
      </w:r>
      <w:proofErr w:type="spellEnd"/>
      <w:r>
        <w:t xml:space="preserve"> ! – </w:t>
      </w:r>
      <w:r w:rsidR="00000000">
        <w:t>lui assène un coup à déco</w:t>
      </w:r>
      <w:r w:rsidR="00000000">
        <w:t>r</w:t>
      </w:r>
      <w:r w:rsidR="00000000">
        <w:t>ner un bœuf</w:t>
      </w:r>
      <w:r>
        <w:t>.</w:t>
      </w:r>
    </w:p>
    <w:p w14:paraId="5B7EDD5F" w14:textId="77777777" w:rsidR="00763276" w:rsidRDefault="00763276">
      <w:r>
        <w:t>« </w:t>
      </w:r>
      <w:r w:rsidR="00000000">
        <w:t>Les yeux pleins de mille lumières</w:t>
      </w:r>
      <w:r>
        <w:t xml:space="preserve">, </w:t>
      </w:r>
      <w:r w:rsidR="00000000">
        <w:t>un bourdonnement d</w:t>
      </w:r>
      <w:r>
        <w:t>’</w:t>
      </w:r>
      <w:r w:rsidR="00000000">
        <w:t>abeilles dans les oreilles</w:t>
      </w:r>
      <w:r>
        <w:t xml:space="preserve">, </w:t>
      </w:r>
      <w:r w:rsidR="00000000">
        <w:t>la gorge rêche et haletante</w:t>
      </w:r>
      <w:r>
        <w:t xml:space="preserve">, </w:t>
      </w:r>
      <w:r w:rsidR="00000000">
        <w:t>sa vi</w:t>
      </w:r>
      <w:r w:rsidR="00000000">
        <w:t>c</w:t>
      </w:r>
      <w:r w:rsidR="00000000">
        <w:t>time tombe</w:t>
      </w:r>
      <w:r>
        <w:t xml:space="preserve">, </w:t>
      </w:r>
      <w:r w:rsidR="00000000">
        <w:t>les bras en avant et</w:t>
      </w:r>
      <w:r>
        <w:t xml:space="preserve">, </w:t>
      </w:r>
      <w:r w:rsidR="00000000">
        <w:t>la respiration semblable à celle d</w:t>
      </w:r>
      <w:r>
        <w:t>’</w:t>
      </w:r>
      <w:r w:rsidR="00000000">
        <w:t>un soufflet de forge</w:t>
      </w:r>
      <w:r>
        <w:t xml:space="preserve">, </w:t>
      </w:r>
      <w:r w:rsidR="00000000">
        <w:t>s</w:t>
      </w:r>
      <w:r>
        <w:t>’</w:t>
      </w:r>
      <w:r w:rsidR="00000000">
        <w:t>endort</w:t>
      </w:r>
      <w:r>
        <w:t>.</w:t>
      </w:r>
    </w:p>
    <w:p w14:paraId="5CDFC705" w14:textId="77777777" w:rsidR="00763276" w:rsidRDefault="00763276">
      <w:r>
        <w:t>« </w:t>
      </w:r>
      <w:r w:rsidR="00000000">
        <w:t>Elle dort</w:t>
      </w:r>
      <w:r>
        <w:t xml:space="preserve">. </w:t>
      </w:r>
      <w:r w:rsidR="00000000">
        <w:t>Pas de temps à perdre</w:t>
      </w:r>
      <w:r>
        <w:t xml:space="preserve">. </w:t>
      </w:r>
      <w:r w:rsidR="00000000">
        <w:t>Vite</w:t>
      </w:r>
      <w:r>
        <w:t xml:space="preserve">, </w:t>
      </w:r>
      <w:proofErr w:type="spellStart"/>
      <w:r w:rsidR="00000000">
        <w:t>Kolikongbo</w:t>
      </w:r>
      <w:proofErr w:type="spellEnd"/>
      <w:r w:rsidR="00000000">
        <w:t xml:space="preserve"> l</w:t>
      </w:r>
      <w:r>
        <w:t>’</w:t>
      </w:r>
      <w:r w:rsidR="00000000">
        <w:t>ensache dans l</w:t>
      </w:r>
      <w:r>
        <w:t>’</w:t>
      </w:r>
      <w:r w:rsidR="00000000">
        <w:t>énorme besace dont il ne se sépare jamais</w:t>
      </w:r>
      <w:r>
        <w:t xml:space="preserve">, </w:t>
      </w:r>
      <w:r w:rsidR="00000000">
        <w:t>et court vers ses plantations</w:t>
      </w:r>
      <w:r>
        <w:t xml:space="preserve">, </w:t>
      </w:r>
      <w:r w:rsidR="00000000">
        <w:t>vite</w:t>
      </w:r>
      <w:r>
        <w:t xml:space="preserve">, </w:t>
      </w:r>
      <w:r w:rsidR="00000000">
        <w:t>vite</w:t>
      </w:r>
      <w:r>
        <w:t> !</w:t>
      </w:r>
    </w:p>
    <w:p w14:paraId="10AF7895" w14:textId="77777777" w:rsidR="00763276" w:rsidRDefault="00763276">
      <w:r>
        <w:t>« </w:t>
      </w:r>
      <w:r w:rsidR="00000000">
        <w:t>Là</w:t>
      </w:r>
      <w:r>
        <w:t xml:space="preserve">, </w:t>
      </w:r>
      <w:r w:rsidR="00000000">
        <w:t>il réveille le dormeur</w:t>
      </w:r>
      <w:r>
        <w:t>.</w:t>
      </w:r>
    </w:p>
    <w:p w14:paraId="58EE3BD7" w14:textId="77777777" w:rsidR="00763276" w:rsidRDefault="00763276">
      <w:r>
        <w:t>— </w:t>
      </w:r>
      <w:r w:rsidR="00000000">
        <w:t>Veux-tu travailler à mes plantations</w:t>
      </w:r>
      <w:r>
        <w:t xml:space="preserve"> ? </w:t>
      </w:r>
      <w:r w:rsidR="00000000">
        <w:t>Je te nourrirai la</w:t>
      </w:r>
      <w:r w:rsidR="00000000">
        <w:t>r</w:t>
      </w:r>
      <w:r w:rsidR="00000000">
        <w:t>gement</w:t>
      </w:r>
      <w:r>
        <w:t xml:space="preserve">. </w:t>
      </w:r>
      <w:r w:rsidR="00000000">
        <w:t>Tu auras femmes</w:t>
      </w:r>
      <w:r>
        <w:t xml:space="preserve">, </w:t>
      </w:r>
      <w:r w:rsidR="00000000">
        <w:t>boys</w:t>
      </w:r>
      <w:r>
        <w:t xml:space="preserve">, </w:t>
      </w:r>
      <w:r w:rsidR="00000000">
        <w:t>poules</w:t>
      </w:r>
      <w:r>
        <w:t xml:space="preserve">, </w:t>
      </w:r>
      <w:r w:rsidR="00000000">
        <w:t>cabris</w:t>
      </w:r>
      <w:r>
        <w:t xml:space="preserve">. </w:t>
      </w:r>
      <w:r w:rsidR="00000000">
        <w:t>Tu ne seras pas malheureux</w:t>
      </w:r>
      <w:r>
        <w:t xml:space="preserve">, </w:t>
      </w:r>
      <w:r w:rsidR="00000000">
        <w:t>je t</w:t>
      </w:r>
      <w:r>
        <w:t>’</w:t>
      </w:r>
      <w:r w:rsidR="00000000">
        <w:t>en réponds</w:t>
      </w:r>
      <w:r>
        <w:t>.</w:t>
      </w:r>
    </w:p>
    <w:p w14:paraId="6535CFA3" w14:textId="77777777" w:rsidR="00763276" w:rsidRDefault="00763276">
      <w:r>
        <w:t>« </w:t>
      </w:r>
      <w:r w:rsidR="00000000">
        <w:t>Mais dans le cas où</w:t>
      </w:r>
      <w:r>
        <w:t xml:space="preserve">, </w:t>
      </w:r>
      <w:r w:rsidR="00000000">
        <w:t>comme je l</w:t>
      </w:r>
      <w:r>
        <w:t>’</w:t>
      </w:r>
      <w:r w:rsidR="00000000">
        <w:t>espère</w:t>
      </w:r>
      <w:r>
        <w:t xml:space="preserve">, </w:t>
      </w:r>
      <w:r w:rsidR="00000000">
        <w:t>tu accepterais ma proposition</w:t>
      </w:r>
      <w:r>
        <w:t xml:space="preserve">, </w:t>
      </w:r>
      <w:r w:rsidR="00000000">
        <w:t>je t</w:t>
      </w:r>
      <w:r>
        <w:t>’</w:t>
      </w:r>
      <w:r w:rsidR="00000000">
        <w:t>avertis qu</w:t>
      </w:r>
      <w:r>
        <w:t>’</w:t>
      </w:r>
      <w:r w:rsidR="00000000">
        <w:t>il faut te préparer à ne revoir ni ton village ni tout ce qui fut tien</w:t>
      </w:r>
      <w:r>
        <w:t>.</w:t>
      </w:r>
    </w:p>
    <w:p w14:paraId="227B39A8" w14:textId="77777777" w:rsidR="00763276" w:rsidRDefault="00763276">
      <w:r>
        <w:t>« </w:t>
      </w:r>
      <w:r w:rsidR="00000000">
        <w:t>Acceptes-tu</w:t>
      </w:r>
      <w:r>
        <w:t xml:space="preserve"> ? </w:t>
      </w:r>
      <w:r w:rsidR="00000000">
        <w:t>Réponds</w:t>
      </w:r>
      <w:r>
        <w:t>.</w:t>
      </w:r>
    </w:p>
    <w:p w14:paraId="2C5312BE" w14:textId="77777777" w:rsidR="00763276" w:rsidRDefault="00763276">
      <w:r>
        <w:t>— </w:t>
      </w:r>
      <w:r w:rsidR="00000000">
        <w:t>Généralement</w:t>
      </w:r>
      <w:r>
        <w:t xml:space="preserve">, </w:t>
      </w:r>
      <w:r w:rsidR="00000000">
        <w:t>pour tentante qu</w:t>
      </w:r>
      <w:r>
        <w:t>’</w:t>
      </w:r>
      <w:r w:rsidR="00000000">
        <w:t>elle soit</w:t>
      </w:r>
      <w:r>
        <w:t xml:space="preserve">, </w:t>
      </w:r>
      <w:r w:rsidR="00000000">
        <w:t>l</w:t>
      </w:r>
      <w:r>
        <w:t>’</w:t>
      </w:r>
      <w:r w:rsidR="00000000">
        <w:t xml:space="preserve">offre de </w:t>
      </w:r>
      <w:proofErr w:type="spellStart"/>
      <w:r w:rsidR="00000000">
        <w:t>Kol</w:t>
      </w:r>
      <w:r w:rsidR="00000000">
        <w:t>i</w:t>
      </w:r>
      <w:r w:rsidR="00000000">
        <w:t>kongbo</w:t>
      </w:r>
      <w:proofErr w:type="spellEnd"/>
      <w:r w:rsidR="00000000">
        <w:t xml:space="preserve"> est refusée</w:t>
      </w:r>
      <w:r>
        <w:t xml:space="preserve">. </w:t>
      </w:r>
      <w:r w:rsidR="00000000">
        <w:t>De nouveau</w:t>
      </w:r>
      <w:r>
        <w:t xml:space="preserve">, – </w:t>
      </w:r>
      <w:proofErr w:type="spellStart"/>
      <w:r w:rsidR="00000000">
        <w:t>ba</w:t>
      </w:r>
      <w:proofErr w:type="spellEnd"/>
      <w:r>
        <w:t xml:space="preserve"> ! – </w:t>
      </w:r>
      <w:r w:rsidR="00000000">
        <w:t>un coup de massue tombe sur la nuque du malheureux qui</w:t>
      </w:r>
      <w:r>
        <w:t xml:space="preserve">, </w:t>
      </w:r>
      <w:r w:rsidR="00000000">
        <w:t>empaqueté de nouveau</w:t>
      </w:r>
      <w:r>
        <w:t xml:space="preserve">, </w:t>
      </w:r>
      <w:r w:rsidR="00000000">
        <w:t>est</w:t>
      </w:r>
      <w:r>
        <w:t xml:space="preserve">, </w:t>
      </w:r>
      <w:r w:rsidR="00000000">
        <w:t>en quelques rapides enjambées</w:t>
      </w:r>
      <w:r>
        <w:t xml:space="preserve">, </w:t>
      </w:r>
      <w:r w:rsidR="00000000">
        <w:t>reporté à l</w:t>
      </w:r>
      <w:r>
        <w:t>’</w:t>
      </w:r>
      <w:r w:rsidR="00000000">
        <w:t>endroit où il avait été assailli</w:t>
      </w:r>
      <w:r>
        <w:t>.</w:t>
      </w:r>
    </w:p>
    <w:p w14:paraId="279881B9" w14:textId="77777777" w:rsidR="00763276" w:rsidRDefault="00763276">
      <w:r>
        <w:t>« </w:t>
      </w:r>
      <w:r w:rsidR="00000000">
        <w:t>Lorsque notre ami reprend connaissance</w:t>
      </w:r>
      <w:r>
        <w:t xml:space="preserve">, </w:t>
      </w:r>
      <w:r w:rsidR="00000000">
        <w:t>le cou lui fait mal</w:t>
      </w:r>
      <w:r>
        <w:t xml:space="preserve">, </w:t>
      </w:r>
      <w:r w:rsidR="00000000">
        <w:t>sa tête est lourde</w:t>
      </w:r>
      <w:r>
        <w:t xml:space="preserve">, </w:t>
      </w:r>
      <w:r w:rsidR="00000000">
        <w:t>ses jambes sont flasques</w:t>
      </w:r>
      <w:r>
        <w:t xml:space="preserve">. </w:t>
      </w:r>
      <w:r w:rsidR="00000000">
        <w:t>Il a tout le corps moulu et cherche à se rappeler pourquoi</w:t>
      </w:r>
      <w:r>
        <w:t xml:space="preserve">. </w:t>
      </w:r>
      <w:r w:rsidR="00000000">
        <w:t>Cherche que tu cherches</w:t>
      </w:r>
      <w:r>
        <w:t xml:space="preserve"> ! </w:t>
      </w:r>
      <w:proofErr w:type="spellStart"/>
      <w:r w:rsidR="00000000">
        <w:t>Kolikongbo</w:t>
      </w:r>
      <w:proofErr w:type="spellEnd"/>
      <w:r w:rsidR="00000000">
        <w:t xml:space="preserve"> fait bien les choses</w:t>
      </w:r>
      <w:r>
        <w:t xml:space="preserve">. </w:t>
      </w:r>
      <w:r w:rsidR="00000000">
        <w:t>Tu ne trouveras rien</w:t>
      </w:r>
      <w:r>
        <w:t>.</w:t>
      </w:r>
    </w:p>
    <w:p w14:paraId="67E3B8B5" w14:textId="77777777" w:rsidR="00763276" w:rsidRDefault="00763276">
      <w:r>
        <w:lastRenderedPageBreak/>
        <w:t>« </w:t>
      </w:r>
      <w:r w:rsidR="00000000">
        <w:t>Cependant</w:t>
      </w:r>
      <w:r>
        <w:t xml:space="preserve">, </w:t>
      </w:r>
      <w:r w:rsidR="00000000">
        <w:t>si</w:t>
      </w:r>
      <w:r>
        <w:t xml:space="preserve">, </w:t>
      </w:r>
      <w:r w:rsidR="00000000">
        <w:t>moins abruti</w:t>
      </w:r>
      <w:r>
        <w:t xml:space="preserve">, </w:t>
      </w:r>
      <w:r w:rsidR="00000000">
        <w:t>tu savais regarder</w:t>
      </w:r>
      <w:r>
        <w:t xml:space="preserve">, </w:t>
      </w:r>
      <w:r w:rsidR="00000000">
        <w:t xml:space="preserve">non loin de toi tu apercevrais </w:t>
      </w:r>
      <w:proofErr w:type="spellStart"/>
      <w:r w:rsidR="00000000">
        <w:t>Kolikongbo</w:t>
      </w:r>
      <w:proofErr w:type="spellEnd"/>
      <w:r>
        <w:t xml:space="preserve">. </w:t>
      </w:r>
      <w:r w:rsidR="00000000">
        <w:t>L</w:t>
      </w:r>
      <w:r>
        <w:t>’</w:t>
      </w:r>
      <w:r w:rsidR="00000000">
        <w:t>oreille aux aguets</w:t>
      </w:r>
      <w:r>
        <w:t xml:space="preserve">, </w:t>
      </w:r>
      <w:r w:rsidR="00000000">
        <w:t>les yeux en éveil</w:t>
      </w:r>
      <w:r>
        <w:t xml:space="preserve">, </w:t>
      </w:r>
      <w:r w:rsidR="00000000">
        <w:t>il écoute</w:t>
      </w:r>
      <w:r>
        <w:t xml:space="preserve">, </w:t>
      </w:r>
      <w:r w:rsidR="00000000">
        <w:t>regarde et attend</w:t>
      </w:r>
      <w:r>
        <w:t>.</w:t>
      </w:r>
    </w:p>
    <w:p w14:paraId="62C668EB" w14:textId="77777777" w:rsidR="00763276" w:rsidRDefault="00763276">
      <w:r>
        <w:t>« </w:t>
      </w:r>
      <w:r w:rsidR="00000000">
        <w:t>Que penses-tu de cette légende</w:t>
      </w:r>
      <w:r>
        <w:t xml:space="preserve">, </w:t>
      </w:r>
      <w:proofErr w:type="spellStart"/>
      <w:r w:rsidR="00000000">
        <w:t>Bissibingui</w:t>
      </w:r>
      <w:proofErr w:type="spellEnd"/>
      <w:r>
        <w:t> ?</w:t>
      </w:r>
    </w:p>
    <w:p w14:paraId="0ADA19FB" w14:textId="2631E261" w:rsidR="00000000" w:rsidRDefault="00763276">
      <w:r>
        <w:t>— </w:t>
      </w:r>
      <w:r w:rsidR="00000000">
        <w:t>Je pense qu</w:t>
      </w:r>
      <w:r>
        <w:t>’</w:t>
      </w:r>
      <w:r w:rsidR="00000000">
        <w:t>elle est remarquable</w:t>
      </w:r>
      <w:r>
        <w:t xml:space="preserve">, </w:t>
      </w:r>
      <w:r w:rsidR="00000000">
        <w:t>Batouala</w:t>
      </w:r>
      <w:r>
        <w:t xml:space="preserve">. </w:t>
      </w:r>
      <w:r w:rsidR="00000000">
        <w:t>Mais veux-tu que je te dise</w:t>
      </w:r>
      <w:r>
        <w:t xml:space="preserve"> ? </w:t>
      </w:r>
      <w:r w:rsidR="00000000">
        <w:t>Pour moi</w:t>
      </w:r>
      <w:r>
        <w:t xml:space="preserve">, </w:t>
      </w:r>
      <w:r w:rsidR="00000000">
        <w:t xml:space="preserve">le coup de soleil et la légende de </w:t>
      </w:r>
      <w:proofErr w:type="spellStart"/>
      <w:r w:rsidR="00000000">
        <w:t>Kol</w:t>
      </w:r>
      <w:r w:rsidR="00000000">
        <w:t>i</w:t>
      </w:r>
      <w:r w:rsidR="00000000">
        <w:t>kongbo</w:t>
      </w:r>
      <w:proofErr w:type="spellEnd"/>
      <w:r w:rsidR="00000000">
        <w:t xml:space="preserve"> ne font qu</w:t>
      </w:r>
      <w:r>
        <w:t>’</w:t>
      </w:r>
      <w:r w:rsidR="00000000">
        <w:t>un</w:t>
      </w:r>
      <w:r>
        <w:t>. »</w:t>
      </w:r>
    </w:p>
    <w:p w14:paraId="43F340FD" w14:textId="77777777" w:rsidR="00763276" w:rsidRDefault="00000000">
      <w:r>
        <w:t>Il se mit à rire doucement</w:t>
      </w:r>
      <w:r w:rsidR="00763276">
        <w:t>.</w:t>
      </w:r>
    </w:p>
    <w:p w14:paraId="363129C4" w14:textId="77777777" w:rsidR="00763276" w:rsidRDefault="00000000">
      <w:r>
        <w:t>Lui aussi</w:t>
      </w:r>
      <w:r w:rsidR="00763276">
        <w:t xml:space="preserve">, </w:t>
      </w:r>
      <w:r>
        <w:t>il connaissait des histoires</w:t>
      </w:r>
      <w:r w:rsidR="00763276">
        <w:t xml:space="preserve">. </w:t>
      </w:r>
      <w:r>
        <w:t>Il avait même envie de lui en narrer une</w:t>
      </w:r>
      <w:r w:rsidR="00763276">
        <w:t xml:space="preserve">, </w:t>
      </w:r>
      <w:r>
        <w:t>qui dévoilait l</w:t>
      </w:r>
      <w:r w:rsidR="00763276">
        <w:t>’</w:t>
      </w:r>
      <w:r>
        <w:t>origine de la maladie du dormir</w:t>
      </w:r>
      <w:r w:rsidR="00763276">
        <w:t>.</w:t>
      </w:r>
    </w:p>
    <w:p w14:paraId="2D6B95A7" w14:textId="77777777" w:rsidR="00763276" w:rsidRDefault="00000000">
      <w:r>
        <w:t>Mais cette légende était trop longue</w:t>
      </w:r>
      <w:r w:rsidR="00763276">
        <w:t xml:space="preserve">. </w:t>
      </w:r>
      <w:r>
        <w:t>Ce serait pour une a</w:t>
      </w:r>
      <w:r>
        <w:t>u</w:t>
      </w:r>
      <w:r>
        <w:t>tre fois</w:t>
      </w:r>
      <w:r w:rsidR="00763276">
        <w:t>.</w:t>
      </w:r>
    </w:p>
    <w:p w14:paraId="0CC133FF" w14:textId="171C22B1" w:rsidR="00000000" w:rsidRDefault="00000000"/>
    <w:p w14:paraId="54BED663" w14:textId="77777777" w:rsidR="00763276" w:rsidRDefault="00000000">
      <w:r>
        <w:t>Depuis un moment</w:t>
      </w:r>
      <w:r w:rsidR="00763276">
        <w:t xml:space="preserve">, </w:t>
      </w:r>
      <w:r>
        <w:t>entre ses babines retroussées</w:t>
      </w:r>
      <w:r w:rsidR="00763276">
        <w:t xml:space="preserve">, </w:t>
      </w:r>
      <w:proofErr w:type="spellStart"/>
      <w:r>
        <w:t>Djouma</w:t>
      </w:r>
      <w:proofErr w:type="spellEnd"/>
      <w:r>
        <w:t xml:space="preserve"> grommelait de sourdes injures en sa langue de chien</w:t>
      </w:r>
      <w:r w:rsidR="00763276">
        <w:t>.</w:t>
      </w:r>
    </w:p>
    <w:p w14:paraId="27B20D64" w14:textId="77777777" w:rsidR="00763276" w:rsidRDefault="00000000">
      <w:r>
        <w:t>Il se rua soudain vers l</w:t>
      </w:r>
      <w:r w:rsidR="00763276">
        <w:t>’</w:t>
      </w:r>
      <w:r>
        <w:t>orée du sentier</w:t>
      </w:r>
      <w:r w:rsidR="00763276">
        <w:t xml:space="preserve">, </w:t>
      </w:r>
      <w:r>
        <w:t>et s</w:t>
      </w:r>
      <w:r w:rsidR="00763276">
        <w:t>’</w:t>
      </w:r>
      <w:r>
        <w:t>y tint en arrêt</w:t>
      </w:r>
      <w:r w:rsidR="00763276">
        <w:t xml:space="preserve">, </w:t>
      </w:r>
      <w:r>
        <w:t>jusqu</w:t>
      </w:r>
      <w:r w:rsidR="00763276">
        <w:t>’</w:t>
      </w:r>
      <w:r>
        <w:t>à ce qu</w:t>
      </w:r>
      <w:r w:rsidR="00763276">
        <w:t>’</w:t>
      </w:r>
      <w:r>
        <w:t>une poignée d</w:t>
      </w:r>
      <w:r w:rsidR="00763276">
        <w:t>’</w:t>
      </w:r>
      <w:r>
        <w:t>hommes en eût débouché</w:t>
      </w:r>
      <w:r w:rsidR="00763276">
        <w:t>.</w:t>
      </w:r>
    </w:p>
    <w:p w14:paraId="62CFEA8A" w14:textId="77777777" w:rsidR="00763276" w:rsidRDefault="00000000">
      <w:r>
        <w:t>C</w:t>
      </w:r>
      <w:r w:rsidR="00763276">
        <w:t>’</w:t>
      </w:r>
      <w:r>
        <w:t>étaient des n</w:t>
      </w:r>
      <w:r w:rsidR="00763276">
        <w:t>’</w:t>
      </w:r>
      <w:proofErr w:type="spellStart"/>
      <w:r>
        <w:t>gapous</w:t>
      </w:r>
      <w:proofErr w:type="spellEnd"/>
      <w:r>
        <w:t xml:space="preserve"> de </w:t>
      </w:r>
      <w:proofErr w:type="spellStart"/>
      <w:r>
        <w:t>Yakidji</w:t>
      </w:r>
      <w:proofErr w:type="spellEnd"/>
      <w:r w:rsidR="00763276">
        <w:t xml:space="preserve">, </w:t>
      </w:r>
      <w:r>
        <w:t>égarés dans la nuit</w:t>
      </w:r>
      <w:r w:rsidR="00763276">
        <w:t>.</w:t>
      </w:r>
    </w:p>
    <w:p w14:paraId="1DA9CD44" w14:textId="77777777" w:rsidR="00763276" w:rsidRDefault="00000000">
      <w:r>
        <w:t>Quelle chance</w:t>
      </w:r>
      <w:r w:rsidR="00763276">
        <w:t xml:space="preserve"> ! </w:t>
      </w:r>
      <w:r>
        <w:t xml:space="preserve">Leur présence rassurait </w:t>
      </w:r>
      <w:proofErr w:type="spellStart"/>
      <w:r>
        <w:t>Bissibingui</w:t>
      </w:r>
      <w:proofErr w:type="spellEnd"/>
      <w:r w:rsidR="00763276">
        <w:t xml:space="preserve">, </w:t>
      </w:r>
      <w:r>
        <w:t>le lib</w:t>
      </w:r>
      <w:r>
        <w:t>é</w:t>
      </w:r>
      <w:r>
        <w:t>rait de son inquiétude</w:t>
      </w:r>
      <w:r w:rsidR="00763276">
        <w:t>.</w:t>
      </w:r>
    </w:p>
    <w:p w14:paraId="74CD1E04" w14:textId="77777777" w:rsidR="00763276" w:rsidRDefault="00000000">
      <w:r>
        <w:t>Hâtivement</w:t>
      </w:r>
      <w:r w:rsidR="00763276">
        <w:t xml:space="preserve">, </w:t>
      </w:r>
      <w:r>
        <w:t>il assembla un tas de feuilles et s</w:t>
      </w:r>
      <w:r w:rsidR="00763276">
        <w:t>’</w:t>
      </w:r>
      <w:r>
        <w:t>y allongea pour dormir</w:t>
      </w:r>
      <w:r w:rsidR="00763276">
        <w:t>.</w:t>
      </w:r>
    </w:p>
    <w:p w14:paraId="75D1D1E2" w14:textId="77777777" w:rsidR="00763276" w:rsidRDefault="00000000">
      <w:r>
        <w:t>Il avait sommeil</w:t>
      </w:r>
      <w:r w:rsidR="00763276">
        <w:t xml:space="preserve">. </w:t>
      </w:r>
      <w:r>
        <w:t>On ne le tuerait pas</w:t>
      </w:r>
      <w:r w:rsidR="00763276">
        <w:t xml:space="preserve">, </w:t>
      </w:r>
      <w:r>
        <w:t>de cette nuit</w:t>
      </w:r>
      <w:r w:rsidR="00763276">
        <w:t xml:space="preserve">. </w:t>
      </w:r>
      <w:r>
        <w:t>Le mieux était de profiter du répit que le hasard lui accordait</w:t>
      </w:r>
      <w:r w:rsidR="00763276">
        <w:t>.</w:t>
      </w:r>
    </w:p>
    <w:p w14:paraId="48E0B84A" w14:textId="77777777" w:rsidR="00763276" w:rsidRDefault="00000000">
      <w:r>
        <w:t>Un moment</w:t>
      </w:r>
      <w:r w:rsidR="00763276">
        <w:t xml:space="preserve">, </w:t>
      </w:r>
      <w:r>
        <w:t>les yeux déjà clos</w:t>
      </w:r>
      <w:r w:rsidR="00763276">
        <w:t xml:space="preserve">, </w:t>
      </w:r>
      <w:r>
        <w:t>il pensa</w:t>
      </w:r>
      <w:r w:rsidR="00763276">
        <w:t> :</w:t>
      </w:r>
    </w:p>
    <w:p w14:paraId="195A08D2" w14:textId="0D6DD067" w:rsidR="00000000" w:rsidRDefault="00763276">
      <w:r>
        <w:lastRenderedPageBreak/>
        <w:t>« </w:t>
      </w:r>
      <w:r w:rsidR="00000000">
        <w:t>Demain</w:t>
      </w:r>
      <w:r>
        <w:t xml:space="preserve">, </w:t>
      </w:r>
      <w:r w:rsidR="00000000">
        <w:t>il fera jour</w:t>
      </w:r>
      <w:r>
        <w:t>. »</w:t>
      </w:r>
    </w:p>
    <w:p w14:paraId="67FCDBCD" w14:textId="77777777" w:rsidR="00763276" w:rsidRDefault="00000000">
      <w:r>
        <w:t>Puis sa tête oscilla lentement</w:t>
      </w:r>
      <w:r w:rsidR="00763276">
        <w:t xml:space="preserve">. </w:t>
      </w:r>
      <w:r>
        <w:t>On bavardait à côté de lui</w:t>
      </w:r>
      <w:r w:rsidR="00763276">
        <w:t xml:space="preserve">. </w:t>
      </w:r>
      <w:r>
        <w:t>Sa respiration devint égale et forte</w:t>
      </w:r>
      <w:r w:rsidR="00763276">
        <w:t>.</w:t>
      </w:r>
    </w:p>
    <w:p w14:paraId="2C1FF118" w14:textId="77777777" w:rsidR="00763276" w:rsidRDefault="00000000">
      <w:r>
        <w:t>Il dormait</w:t>
      </w:r>
      <w:r w:rsidR="00763276">
        <w:t>…</w:t>
      </w:r>
    </w:p>
    <w:p w14:paraId="68CD1601" w14:textId="6A8930BF" w:rsidR="00000000" w:rsidRDefault="00000000" w:rsidP="00763276">
      <w:pPr>
        <w:pStyle w:val="Titre1"/>
      </w:pPr>
      <w:bookmarkStart w:id="33" w:name="_Toc195032367"/>
      <w:r>
        <w:lastRenderedPageBreak/>
        <w:t>X</w:t>
      </w:r>
      <w:bookmarkEnd w:id="33"/>
    </w:p>
    <w:p w14:paraId="178AE8E1" w14:textId="77777777" w:rsidR="00763276" w:rsidRDefault="00000000">
      <w:r>
        <w:t>Routes de brousse</w:t>
      </w:r>
      <w:r w:rsidR="00763276">
        <w:t xml:space="preserve">, </w:t>
      </w:r>
      <w:r>
        <w:t>si mouillées au matin et si fraîches</w:t>
      </w:r>
      <w:r w:rsidR="00763276">
        <w:t xml:space="preserve"> ; </w:t>
      </w:r>
      <w:r>
        <w:t>parfums moites</w:t>
      </w:r>
      <w:r w:rsidR="00763276">
        <w:t xml:space="preserve">, </w:t>
      </w:r>
      <w:r>
        <w:t>molles senteurs</w:t>
      </w:r>
      <w:r w:rsidR="00763276">
        <w:t xml:space="preserve">, </w:t>
      </w:r>
      <w:r>
        <w:t>frissons d</w:t>
      </w:r>
      <w:r w:rsidR="00763276">
        <w:t>’</w:t>
      </w:r>
      <w:r>
        <w:t>herbes</w:t>
      </w:r>
      <w:r w:rsidR="00763276">
        <w:t xml:space="preserve">, </w:t>
      </w:r>
      <w:r>
        <w:t>murmures et</w:t>
      </w:r>
      <w:r w:rsidR="00763276">
        <w:t xml:space="preserve">, </w:t>
      </w:r>
      <w:r>
        <w:t>entre les feuilles</w:t>
      </w:r>
      <w:r w:rsidR="00763276">
        <w:t xml:space="preserve">, </w:t>
      </w:r>
      <w:r>
        <w:t>frisselis pressé de la brise</w:t>
      </w:r>
      <w:r w:rsidR="00763276">
        <w:t xml:space="preserve"> ; </w:t>
      </w:r>
      <w:r>
        <w:t>brouillards en bruine</w:t>
      </w:r>
      <w:r w:rsidR="00763276">
        <w:t xml:space="preserve">, </w:t>
      </w:r>
      <w:r>
        <w:t>vapeurs</w:t>
      </w:r>
      <w:r w:rsidR="00763276">
        <w:t xml:space="preserve"> – </w:t>
      </w:r>
      <w:r>
        <w:t>des collines et des vallons s</w:t>
      </w:r>
      <w:r w:rsidR="00763276">
        <w:t>’</w:t>
      </w:r>
      <w:r>
        <w:t>élevant vers le p</w:t>
      </w:r>
      <w:r>
        <w:t>â</w:t>
      </w:r>
      <w:r>
        <w:t>le soleil</w:t>
      </w:r>
      <w:r w:rsidR="00763276">
        <w:t xml:space="preserve"> ; </w:t>
      </w:r>
      <w:r>
        <w:t>fumée</w:t>
      </w:r>
      <w:r w:rsidR="00763276">
        <w:t xml:space="preserve">, </w:t>
      </w:r>
      <w:r>
        <w:t>bruits vivants</w:t>
      </w:r>
      <w:r w:rsidR="00763276">
        <w:t xml:space="preserve">, </w:t>
      </w:r>
      <w:r>
        <w:t>tams-tams</w:t>
      </w:r>
      <w:r w:rsidR="00763276">
        <w:t xml:space="preserve">, </w:t>
      </w:r>
      <w:r>
        <w:t>appels</w:t>
      </w:r>
      <w:r w:rsidR="00763276">
        <w:t xml:space="preserve">, </w:t>
      </w:r>
      <w:r>
        <w:t>cris</w:t>
      </w:r>
      <w:r w:rsidR="00763276">
        <w:t xml:space="preserve">, </w:t>
      </w:r>
      <w:r>
        <w:t>éveil</w:t>
      </w:r>
      <w:r w:rsidR="00763276">
        <w:t xml:space="preserve">, </w:t>
      </w:r>
      <w:r>
        <w:t>éveil</w:t>
      </w:r>
      <w:r w:rsidR="00763276">
        <w:t xml:space="preserve"> ! </w:t>
      </w:r>
      <w:r>
        <w:t>Ah</w:t>
      </w:r>
      <w:r w:rsidR="00763276">
        <w:t xml:space="preserve">, </w:t>
      </w:r>
      <w:r>
        <w:t>trop haut sur les arbres chant les oiseaux</w:t>
      </w:r>
      <w:r w:rsidR="00763276">
        <w:t xml:space="preserve"> ! </w:t>
      </w:r>
      <w:r>
        <w:t>Trop haut tournoie et tournoie le vol des charognards</w:t>
      </w:r>
      <w:r w:rsidR="00763276">
        <w:t xml:space="preserve"> ! </w:t>
      </w:r>
      <w:r>
        <w:t>Trop haut est le ciel dont semble l</w:t>
      </w:r>
      <w:r w:rsidR="00763276">
        <w:t>’</w:t>
      </w:r>
      <w:r>
        <w:t>azur incolore à force de lumière</w:t>
      </w:r>
      <w:r w:rsidR="00763276">
        <w:t> !</w:t>
      </w:r>
    </w:p>
    <w:p w14:paraId="01F52218" w14:textId="77777777" w:rsidR="00763276" w:rsidRDefault="00000000">
      <w:r>
        <w:t>La belle journée</w:t>
      </w:r>
      <w:r w:rsidR="00763276">
        <w:t> ! « </w:t>
      </w:r>
      <w:proofErr w:type="spellStart"/>
      <w:r>
        <w:t>Goussou</w:t>
      </w:r>
      <w:proofErr w:type="spellEnd"/>
      <w:r w:rsidR="00763276">
        <w:t xml:space="preserve"> », </w:t>
      </w:r>
      <w:r>
        <w:t>la brousse</w:t>
      </w:r>
      <w:r w:rsidR="00763276">
        <w:t xml:space="preserve">, </w:t>
      </w:r>
      <w:r>
        <w:t>toute la brousse va brûler</w:t>
      </w:r>
      <w:r w:rsidR="00763276">
        <w:t xml:space="preserve"> ! </w:t>
      </w:r>
      <w:proofErr w:type="spellStart"/>
      <w:r>
        <w:t>Iéhé</w:t>
      </w:r>
      <w:proofErr w:type="spellEnd"/>
      <w:r w:rsidR="00763276">
        <w:t xml:space="preserve">, </w:t>
      </w:r>
      <w:r>
        <w:t>les m</w:t>
      </w:r>
      <w:r w:rsidR="00763276">
        <w:t>’</w:t>
      </w:r>
      <w:r>
        <w:t>balas</w:t>
      </w:r>
      <w:r w:rsidR="00763276">
        <w:t xml:space="preserve">, </w:t>
      </w:r>
      <w:r>
        <w:t>il n</w:t>
      </w:r>
      <w:r w:rsidR="00763276">
        <w:t>’</w:t>
      </w:r>
      <w:r>
        <w:t>est plus temps de barrir</w:t>
      </w:r>
      <w:r w:rsidR="00763276">
        <w:t xml:space="preserve"> ! </w:t>
      </w:r>
      <w:r>
        <w:t>Vous</w:t>
      </w:r>
      <w:r w:rsidR="00763276">
        <w:t xml:space="preserve">, </w:t>
      </w:r>
      <w:r>
        <w:t xml:space="preserve">les </w:t>
      </w:r>
      <w:proofErr w:type="spellStart"/>
      <w:r>
        <w:t>bé</w:t>
      </w:r>
      <w:r w:rsidR="00763276">
        <w:t>’</w:t>
      </w:r>
      <w:r>
        <w:t>ngués</w:t>
      </w:r>
      <w:proofErr w:type="spellEnd"/>
      <w:r w:rsidR="00763276">
        <w:t xml:space="preserve">, </w:t>
      </w:r>
      <w:r>
        <w:t>vous</w:t>
      </w:r>
      <w:r w:rsidR="00763276">
        <w:t xml:space="preserve">, </w:t>
      </w:r>
      <w:r>
        <w:t xml:space="preserve">les </w:t>
      </w:r>
      <w:proofErr w:type="spellStart"/>
      <w:r>
        <w:t>voungbas</w:t>
      </w:r>
      <w:proofErr w:type="spellEnd"/>
      <w:r w:rsidR="00763276">
        <w:t xml:space="preserve">, </w:t>
      </w:r>
      <w:r>
        <w:t>vous feriez bien de ne plus a</w:t>
      </w:r>
      <w:r>
        <w:t>f</w:t>
      </w:r>
      <w:r>
        <w:t>fouiller vos bauges</w:t>
      </w:r>
      <w:r w:rsidR="00763276">
        <w:t xml:space="preserve">, </w:t>
      </w:r>
      <w:r>
        <w:t>d</w:t>
      </w:r>
      <w:r w:rsidR="00763276">
        <w:t>’</w:t>
      </w:r>
      <w:r>
        <w:t>un groin vorace</w:t>
      </w:r>
      <w:r w:rsidR="00763276">
        <w:t xml:space="preserve"> ! </w:t>
      </w:r>
      <w:r>
        <w:t>À nous</w:t>
      </w:r>
      <w:r w:rsidR="00763276">
        <w:t xml:space="preserve">, </w:t>
      </w:r>
      <w:r>
        <w:t>les antilopes</w:t>
      </w:r>
      <w:r w:rsidR="00763276">
        <w:t xml:space="preserve"> ! </w:t>
      </w:r>
      <w:r>
        <w:t>À nous</w:t>
      </w:r>
      <w:r w:rsidR="00763276">
        <w:t xml:space="preserve">, </w:t>
      </w:r>
      <w:r>
        <w:t xml:space="preserve">cibissis et </w:t>
      </w:r>
      <w:r w:rsidR="00763276">
        <w:t>« </w:t>
      </w:r>
      <w:proofErr w:type="spellStart"/>
      <w:r>
        <w:t>to</w:t>
      </w:r>
      <w:r w:rsidR="00763276">
        <w:t>’</w:t>
      </w:r>
      <w:r>
        <w:t>ndorrotos</w:t>
      </w:r>
      <w:proofErr w:type="spellEnd"/>
      <w:r w:rsidR="00763276">
        <w:t xml:space="preserve"> ! </w:t>
      </w:r>
      <w:proofErr w:type="spellStart"/>
      <w:r>
        <w:t>Roulez-vous</w:t>
      </w:r>
      <w:proofErr w:type="spellEnd"/>
      <w:r>
        <w:t xml:space="preserve"> en boule</w:t>
      </w:r>
      <w:r w:rsidR="00763276">
        <w:t xml:space="preserve"> ! </w:t>
      </w:r>
      <w:r>
        <w:t>Hérissez vos piquants</w:t>
      </w:r>
      <w:r w:rsidR="00763276">
        <w:t xml:space="preserve">, </w:t>
      </w:r>
      <w:proofErr w:type="spellStart"/>
      <w:r>
        <w:t>to</w:t>
      </w:r>
      <w:r w:rsidR="00763276">
        <w:t>’</w:t>
      </w:r>
      <w:r>
        <w:t>ndorrotos</w:t>
      </w:r>
      <w:proofErr w:type="spellEnd"/>
      <w:r w:rsidR="00763276">
        <w:t xml:space="preserve"> ! </w:t>
      </w:r>
      <w:r>
        <w:t>Le feu n</w:t>
      </w:r>
      <w:r w:rsidR="00763276">
        <w:t>’</w:t>
      </w:r>
      <w:r>
        <w:t>aura cure de tout cela</w:t>
      </w:r>
      <w:r w:rsidR="00763276">
        <w:t xml:space="preserve">. </w:t>
      </w:r>
      <w:proofErr w:type="spellStart"/>
      <w:r>
        <w:t>G</w:t>
      </w:r>
      <w:r>
        <w:t>o</w:t>
      </w:r>
      <w:r>
        <w:t>gouas</w:t>
      </w:r>
      <w:proofErr w:type="spellEnd"/>
      <w:r w:rsidR="00763276">
        <w:t xml:space="preserve">, </w:t>
      </w:r>
      <w:r>
        <w:t>enfuyez-vous en meuglant</w:t>
      </w:r>
      <w:r w:rsidR="00763276">
        <w:t xml:space="preserve"> ! </w:t>
      </w:r>
      <w:r>
        <w:t>En bandes par la peur d</w:t>
      </w:r>
      <w:r>
        <w:t>é</w:t>
      </w:r>
      <w:r>
        <w:t>sordonnées</w:t>
      </w:r>
      <w:r w:rsidR="00763276">
        <w:t xml:space="preserve">, </w:t>
      </w:r>
      <w:r>
        <w:t>la queue droite</w:t>
      </w:r>
      <w:r w:rsidR="00763276">
        <w:t xml:space="preserve">, </w:t>
      </w:r>
      <w:r>
        <w:t>ruant et bondissant</w:t>
      </w:r>
      <w:r w:rsidR="00763276">
        <w:t xml:space="preserve">, </w:t>
      </w:r>
      <w:r>
        <w:t>enfuyez-vous</w:t>
      </w:r>
      <w:r w:rsidR="00763276">
        <w:t xml:space="preserve">, </w:t>
      </w:r>
      <w:r>
        <w:t>ventre à terre</w:t>
      </w:r>
      <w:r w:rsidR="00763276">
        <w:t xml:space="preserve">, </w:t>
      </w:r>
      <w:r>
        <w:t>plus vite que la flèche</w:t>
      </w:r>
      <w:r w:rsidR="00763276">
        <w:t xml:space="preserve">, </w:t>
      </w:r>
      <w:r>
        <w:t>plus vite que le vent</w:t>
      </w:r>
      <w:r w:rsidR="00763276">
        <w:t xml:space="preserve">, </w:t>
      </w:r>
      <w:r>
        <w:t>comme si</w:t>
      </w:r>
      <w:r w:rsidR="00763276">
        <w:t xml:space="preserve">, </w:t>
      </w:r>
      <w:r>
        <w:t>derrière vous</w:t>
      </w:r>
      <w:r w:rsidR="00763276">
        <w:t xml:space="preserve">, </w:t>
      </w:r>
      <w:r>
        <w:t>tout à coup</w:t>
      </w:r>
      <w:r w:rsidR="00763276">
        <w:t xml:space="preserve">, </w:t>
      </w:r>
      <w:r>
        <w:t>vous aviez entendu se</w:t>
      </w:r>
      <w:r>
        <w:t>i</w:t>
      </w:r>
      <w:r>
        <w:t xml:space="preserve">gneur </w:t>
      </w:r>
      <w:proofErr w:type="spellStart"/>
      <w:r>
        <w:t>bamara</w:t>
      </w:r>
      <w:proofErr w:type="spellEnd"/>
      <w:r>
        <w:t xml:space="preserve"> rugir</w:t>
      </w:r>
      <w:r w:rsidR="00763276">
        <w:t> !</w:t>
      </w:r>
    </w:p>
    <w:p w14:paraId="3C5283EB" w14:textId="77777777" w:rsidR="00763276" w:rsidRDefault="00000000">
      <w:r>
        <w:t>Fuyez</w:t>
      </w:r>
      <w:r w:rsidR="00763276">
        <w:t xml:space="preserve">, </w:t>
      </w:r>
      <w:r>
        <w:t>vous aussi</w:t>
      </w:r>
      <w:r w:rsidR="00763276">
        <w:t xml:space="preserve">, </w:t>
      </w:r>
      <w:proofErr w:type="spellStart"/>
      <w:r>
        <w:t>oualas</w:t>
      </w:r>
      <w:proofErr w:type="spellEnd"/>
      <w:r>
        <w:t xml:space="preserve"> et </w:t>
      </w:r>
      <w:proofErr w:type="spellStart"/>
      <w:r>
        <w:t>darra</w:t>
      </w:r>
      <w:r w:rsidR="00763276">
        <w:t>’</w:t>
      </w:r>
      <w:r>
        <w:t>mbas</w:t>
      </w:r>
      <w:proofErr w:type="spellEnd"/>
      <w:r w:rsidR="00763276">
        <w:t xml:space="preserve"> ! </w:t>
      </w:r>
      <w:r>
        <w:t>Effrayés de l</w:t>
      </w:r>
      <w:r w:rsidR="00763276">
        <w:t>’</w:t>
      </w:r>
      <w:r>
        <w:t>ombre de vos longues oreilles et de tout</w:t>
      </w:r>
      <w:r w:rsidR="00763276">
        <w:t xml:space="preserve">, </w:t>
      </w:r>
      <w:r>
        <w:t>n</w:t>
      </w:r>
      <w:r w:rsidR="00763276">
        <w:t>’</w:t>
      </w:r>
      <w:r>
        <w:t>ayant plus confiance qu</w:t>
      </w:r>
      <w:r w:rsidR="00763276">
        <w:t>’</w:t>
      </w:r>
      <w:r>
        <w:t>en la rapidité des zig-zags de votre course</w:t>
      </w:r>
      <w:r w:rsidR="00763276">
        <w:t xml:space="preserve">, </w:t>
      </w:r>
      <w:r>
        <w:t>fuyez</w:t>
      </w:r>
      <w:r w:rsidR="00763276">
        <w:t xml:space="preserve">, </w:t>
      </w:r>
      <w:r>
        <w:t>fuyez</w:t>
      </w:r>
      <w:r w:rsidR="00763276">
        <w:t xml:space="preserve"> ! </w:t>
      </w:r>
      <w:r>
        <w:t xml:space="preserve">Craignez le peuple féroce de tous les frères de </w:t>
      </w:r>
      <w:proofErr w:type="spellStart"/>
      <w:r>
        <w:t>Djouma</w:t>
      </w:r>
      <w:proofErr w:type="spellEnd"/>
      <w:r w:rsidR="00763276">
        <w:t xml:space="preserve">. </w:t>
      </w:r>
      <w:r>
        <w:t>Ne vous terrez</w:t>
      </w:r>
      <w:r w:rsidR="00763276">
        <w:t xml:space="preserve">, </w:t>
      </w:r>
      <w:r>
        <w:t>plus aux replis</w:t>
      </w:r>
      <w:r w:rsidR="00763276">
        <w:t xml:space="preserve">, </w:t>
      </w:r>
      <w:r>
        <w:t>de terrains aussi bruns que vos corps</w:t>
      </w:r>
      <w:r w:rsidR="00763276">
        <w:t xml:space="preserve">. </w:t>
      </w:r>
      <w:r>
        <w:t>À bas les subterfuges</w:t>
      </w:r>
      <w:r w:rsidR="00763276">
        <w:t xml:space="preserve"> ! </w:t>
      </w:r>
      <w:r>
        <w:t>Même vos terriers ne sont pas sûrs</w:t>
      </w:r>
      <w:r w:rsidR="00763276">
        <w:t xml:space="preserve">. </w:t>
      </w:r>
      <w:r>
        <w:t>Allez droit devant vous</w:t>
      </w:r>
      <w:r w:rsidR="00763276">
        <w:t xml:space="preserve">, </w:t>
      </w:r>
      <w:r>
        <w:t>vers où des fumée noirâtres n</w:t>
      </w:r>
      <w:r w:rsidR="00763276">
        <w:t>’</w:t>
      </w:r>
      <w:r>
        <w:t>annoncent pas que le feu dévore ta brousse</w:t>
      </w:r>
      <w:r w:rsidR="00763276">
        <w:t xml:space="preserve">. </w:t>
      </w:r>
      <w:r>
        <w:t>Il vous faut fuir</w:t>
      </w:r>
      <w:r w:rsidR="00763276">
        <w:t xml:space="preserve">, </w:t>
      </w:r>
      <w:r>
        <w:t>fuir</w:t>
      </w:r>
      <w:r w:rsidR="00763276">
        <w:t xml:space="preserve">, </w:t>
      </w:r>
      <w:r>
        <w:t>fuir</w:t>
      </w:r>
      <w:r w:rsidR="00763276">
        <w:t> !…</w:t>
      </w:r>
    </w:p>
    <w:p w14:paraId="207A4959" w14:textId="77777777" w:rsidR="00763276" w:rsidRDefault="00000000">
      <w:r>
        <w:lastRenderedPageBreak/>
        <w:t>La belle journée</w:t>
      </w:r>
      <w:r w:rsidR="00763276">
        <w:t xml:space="preserve"> ! </w:t>
      </w:r>
      <w:r>
        <w:t>la belle journée</w:t>
      </w:r>
      <w:r w:rsidR="00763276">
        <w:t xml:space="preserve"> ! </w:t>
      </w:r>
      <w:r>
        <w:t>La battue au feu ne peut pas ne pas être giboyeuse</w:t>
      </w:r>
      <w:r w:rsidR="00763276">
        <w:t xml:space="preserve"> ! </w:t>
      </w:r>
      <w:r>
        <w:t>Certes</w:t>
      </w:r>
      <w:r w:rsidR="00763276">
        <w:t xml:space="preserve">, </w:t>
      </w:r>
      <w:r>
        <w:t>au dénombrement</w:t>
      </w:r>
      <w:r w:rsidR="00763276">
        <w:t xml:space="preserve">, </w:t>
      </w:r>
      <w:r>
        <w:t>on n</w:t>
      </w:r>
      <w:r w:rsidR="00763276">
        <w:t>’</w:t>
      </w:r>
      <w:r>
        <w:t xml:space="preserve">y verra pas de </w:t>
      </w:r>
      <w:r w:rsidR="00763276">
        <w:t>« </w:t>
      </w:r>
      <w:proofErr w:type="spellStart"/>
      <w:r>
        <w:t>kolos</w:t>
      </w:r>
      <w:proofErr w:type="spellEnd"/>
      <w:r w:rsidR="00763276">
        <w:t xml:space="preserve"> ». </w:t>
      </w:r>
      <w:r>
        <w:t>Car ces animaux dont les très longues pattes et le très long cou dominent les plus hautes herbes</w:t>
      </w:r>
      <w:r w:rsidR="00763276">
        <w:t xml:space="preserve">, </w:t>
      </w:r>
      <w:r>
        <w:t>ont accoutumé de vivre</w:t>
      </w:r>
      <w:r w:rsidR="00763276">
        <w:t xml:space="preserve">, </w:t>
      </w:r>
      <w:r>
        <w:t>là-bas</w:t>
      </w:r>
      <w:r w:rsidR="00763276">
        <w:t xml:space="preserve">, </w:t>
      </w:r>
      <w:r>
        <w:t>très loin</w:t>
      </w:r>
      <w:r w:rsidR="00763276">
        <w:t xml:space="preserve">, </w:t>
      </w:r>
      <w:r>
        <w:t>entre l</w:t>
      </w:r>
      <w:r w:rsidR="00763276">
        <w:t>’</w:t>
      </w:r>
      <w:proofErr w:type="spellStart"/>
      <w:r>
        <w:t>Ouahm</w:t>
      </w:r>
      <w:proofErr w:type="spellEnd"/>
      <w:r>
        <w:t xml:space="preserve"> et </w:t>
      </w:r>
      <w:proofErr w:type="spellStart"/>
      <w:r>
        <w:t>Kabo</w:t>
      </w:r>
      <w:proofErr w:type="spellEnd"/>
      <w:r w:rsidR="00763276">
        <w:t xml:space="preserve">, </w:t>
      </w:r>
      <w:r>
        <w:t xml:space="preserve">entre </w:t>
      </w:r>
      <w:proofErr w:type="spellStart"/>
      <w:r>
        <w:t>Kabo</w:t>
      </w:r>
      <w:proofErr w:type="spellEnd"/>
      <w:r>
        <w:t xml:space="preserve"> et N</w:t>
      </w:r>
      <w:r w:rsidR="00763276">
        <w:t>’</w:t>
      </w:r>
      <w:proofErr w:type="spellStart"/>
      <w:r>
        <w:t>Délé</w:t>
      </w:r>
      <w:proofErr w:type="spellEnd"/>
      <w:r w:rsidR="00763276">
        <w:t xml:space="preserve">, </w:t>
      </w:r>
      <w:r>
        <w:t>parmi des étendues riches en plantes épineuses</w:t>
      </w:r>
      <w:r w:rsidR="00763276">
        <w:t xml:space="preserve">, </w:t>
      </w:r>
      <w:r>
        <w:t>leur nourriture</w:t>
      </w:r>
      <w:r w:rsidR="00763276">
        <w:t>.</w:t>
      </w:r>
    </w:p>
    <w:p w14:paraId="0FB16EF2" w14:textId="77777777" w:rsidR="00763276" w:rsidRDefault="00000000">
      <w:r>
        <w:t>Ah</w:t>
      </w:r>
      <w:r w:rsidR="00763276">
        <w:t xml:space="preserve"> ! </w:t>
      </w:r>
      <w:r>
        <w:t xml:space="preserve">les </w:t>
      </w:r>
      <w:proofErr w:type="spellStart"/>
      <w:r>
        <w:t>kolos</w:t>
      </w:r>
      <w:proofErr w:type="spellEnd"/>
      <w:r w:rsidR="00763276">
        <w:t xml:space="preserve">, </w:t>
      </w:r>
      <w:r>
        <w:t>au corps haut et tacheté</w:t>
      </w:r>
      <w:r w:rsidR="00763276">
        <w:t>.</w:t>
      </w:r>
    </w:p>
    <w:p w14:paraId="2165BA67" w14:textId="77777777" w:rsidR="00763276" w:rsidRDefault="00000000">
      <w:r>
        <w:t>Ce que l</w:t>
      </w:r>
      <w:r w:rsidR="00763276">
        <w:t>’</w:t>
      </w:r>
      <w:r>
        <w:t>on ne verra pas non plus</w:t>
      </w:r>
      <w:r w:rsidR="00763276">
        <w:t xml:space="preserve">, </w:t>
      </w:r>
      <w:r>
        <w:t xml:space="preserve">ce sont les </w:t>
      </w:r>
      <w:r w:rsidR="00763276">
        <w:t>« </w:t>
      </w:r>
      <w:proofErr w:type="spellStart"/>
      <w:r>
        <w:t>bassara</w:t>
      </w:r>
      <w:r>
        <w:t>g</w:t>
      </w:r>
      <w:r>
        <w:t>bas</w:t>
      </w:r>
      <w:proofErr w:type="spellEnd"/>
      <w:r w:rsidR="00763276">
        <w:t xml:space="preserve"> », </w:t>
      </w:r>
      <w:r>
        <w:t xml:space="preserve">les </w:t>
      </w:r>
      <w:proofErr w:type="spellStart"/>
      <w:r>
        <w:t>bassaragbas</w:t>
      </w:r>
      <w:proofErr w:type="spellEnd"/>
      <w:r>
        <w:t xml:space="preserve"> massifs</w:t>
      </w:r>
      <w:r w:rsidR="00763276">
        <w:t xml:space="preserve">, </w:t>
      </w:r>
      <w:r>
        <w:t>au mufle surchargé de deux co</w:t>
      </w:r>
      <w:r>
        <w:t>r</w:t>
      </w:r>
      <w:r>
        <w:t>nes inégales</w:t>
      </w:r>
      <w:r w:rsidR="00763276">
        <w:t>.</w:t>
      </w:r>
    </w:p>
    <w:p w14:paraId="3B3A0024" w14:textId="77777777" w:rsidR="00763276" w:rsidRDefault="00000000">
      <w:r>
        <w:t xml:space="preserve">Le </w:t>
      </w:r>
      <w:proofErr w:type="spellStart"/>
      <w:r>
        <w:t>bassaragba</w:t>
      </w:r>
      <w:proofErr w:type="spellEnd"/>
      <w:r w:rsidR="00763276">
        <w:t xml:space="preserve">, </w:t>
      </w:r>
      <w:r>
        <w:t>ses petits yeux</w:t>
      </w:r>
      <w:r w:rsidR="00763276">
        <w:t xml:space="preserve">, </w:t>
      </w:r>
      <w:r>
        <w:t>rouges de cruauté</w:t>
      </w:r>
      <w:r w:rsidR="00763276">
        <w:t xml:space="preserve">, </w:t>
      </w:r>
      <w:r>
        <w:t>qui voient si mal</w:t>
      </w:r>
      <w:r w:rsidR="00763276">
        <w:t xml:space="preserve">, </w:t>
      </w:r>
      <w:r>
        <w:t>la laideur de son encolure musculeuse et rama</w:t>
      </w:r>
      <w:r>
        <w:t>s</w:t>
      </w:r>
      <w:r>
        <w:t>sée</w:t>
      </w:r>
      <w:r w:rsidR="00763276">
        <w:t xml:space="preserve">, </w:t>
      </w:r>
      <w:r>
        <w:t>son grouillement formidable</w:t>
      </w:r>
      <w:r w:rsidR="00763276">
        <w:t xml:space="preserve">, </w:t>
      </w:r>
      <w:proofErr w:type="spellStart"/>
      <w:r>
        <w:t>yabao</w:t>
      </w:r>
      <w:proofErr w:type="spellEnd"/>
      <w:r w:rsidR="00763276">
        <w:t> !</w:t>
      </w:r>
    </w:p>
    <w:p w14:paraId="751EF69D" w14:textId="77777777" w:rsidR="00763276" w:rsidRDefault="00000000">
      <w:r>
        <w:t>Vous a-t-il aperçu</w:t>
      </w:r>
      <w:r w:rsidR="00763276">
        <w:t xml:space="preserve"> ? </w:t>
      </w:r>
      <w:proofErr w:type="spellStart"/>
      <w:r>
        <w:t>Rrou</w:t>
      </w:r>
      <w:proofErr w:type="spellEnd"/>
      <w:r w:rsidR="00763276">
        <w:t xml:space="preserve"> ! </w:t>
      </w:r>
      <w:r>
        <w:t>Il déboule droit sur vous</w:t>
      </w:r>
      <w:r w:rsidR="00763276">
        <w:t xml:space="preserve">, </w:t>
      </w:r>
      <w:r>
        <w:t>droit</w:t>
      </w:r>
      <w:r w:rsidR="00763276">
        <w:t xml:space="preserve"> ! </w:t>
      </w:r>
      <w:r>
        <w:t>Rien n</w:t>
      </w:r>
      <w:r w:rsidR="00763276">
        <w:t>’</w:t>
      </w:r>
      <w:r>
        <w:t>arrête son élan</w:t>
      </w:r>
      <w:r w:rsidR="00763276">
        <w:t xml:space="preserve">. </w:t>
      </w:r>
      <w:r>
        <w:t>Fourrés</w:t>
      </w:r>
      <w:r w:rsidR="00763276">
        <w:t xml:space="preserve">, </w:t>
      </w:r>
      <w:r>
        <w:t>marigots</w:t>
      </w:r>
      <w:r w:rsidR="00763276">
        <w:t xml:space="preserve">, </w:t>
      </w:r>
      <w:r>
        <w:t>arbres</w:t>
      </w:r>
      <w:r w:rsidR="00763276">
        <w:t xml:space="preserve">, </w:t>
      </w:r>
      <w:r>
        <w:t>lianes</w:t>
      </w:r>
      <w:r w:rsidR="00763276">
        <w:t xml:space="preserve">, </w:t>
      </w:r>
      <w:r>
        <w:t>il brise</w:t>
      </w:r>
      <w:r w:rsidR="00763276">
        <w:t xml:space="preserve">, </w:t>
      </w:r>
      <w:r>
        <w:t>écrase</w:t>
      </w:r>
      <w:r w:rsidR="00763276">
        <w:t xml:space="preserve">, </w:t>
      </w:r>
      <w:r>
        <w:t>éventre et défonce tout sur son passage</w:t>
      </w:r>
      <w:r w:rsidR="00763276">
        <w:t>.</w:t>
      </w:r>
    </w:p>
    <w:p w14:paraId="3D833038" w14:textId="77777777" w:rsidR="00763276" w:rsidRDefault="00000000">
      <w:r>
        <w:t>Malheur à qui le pourchasse</w:t>
      </w:r>
      <w:r w:rsidR="00763276">
        <w:t xml:space="preserve">, </w:t>
      </w:r>
      <w:r>
        <w:t>malheur à lui</w:t>
      </w:r>
      <w:r w:rsidR="00763276">
        <w:t xml:space="preserve"> ! </w:t>
      </w:r>
      <w:r>
        <w:t>Malheur à qui erre dans les parages où tour à tour il broute et rumine</w:t>
      </w:r>
      <w:r w:rsidR="00763276">
        <w:t xml:space="preserve"> ! </w:t>
      </w:r>
      <w:r>
        <w:t>Qu</w:t>
      </w:r>
      <w:r w:rsidR="00763276">
        <w:t>’</w:t>
      </w:r>
      <w:r>
        <w:t>il se tienne sur ses gardes</w:t>
      </w:r>
      <w:r w:rsidR="00763276">
        <w:t xml:space="preserve">, </w:t>
      </w:r>
      <w:r>
        <w:t>celui-là</w:t>
      </w:r>
      <w:r w:rsidR="00763276">
        <w:t xml:space="preserve"> ! </w:t>
      </w:r>
      <w:r>
        <w:t>Qu</w:t>
      </w:r>
      <w:r w:rsidR="00763276">
        <w:t>’</w:t>
      </w:r>
      <w:r>
        <w:t>il invoque la toute puissante protection de N</w:t>
      </w:r>
      <w:r w:rsidR="00763276">
        <w:t>’</w:t>
      </w:r>
      <w:proofErr w:type="spellStart"/>
      <w:r>
        <w:t>Gakoura</w:t>
      </w:r>
      <w:proofErr w:type="spellEnd"/>
      <w:r w:rsidR="00763276">
        <w:t xml:space="preserve"> ! </w:t>
      </w:r>
      <w:r>
        <w:t>Et si</w:t>
      </w:r>
      <w:r w:rsidR="00763276">
        <w:t xml:space="preserve">, </w:t>
      </w:r>
      <w:r>
        <w:t>par hasard</w:t>
      </w:r>
      <w:r w:rsidR="00763276">
        <w:t xml:space="preserve">, </w:t>
      </w:r>
      <w:r>
        <w:t>il lui arrive de to</w:t>
      </w:r>
      <w:r>
        <w:t>m</w:t>
      </w:r>
      <w:r>
        <w:t>ber sur les bouses encore fumantes d</w:t>
      </w:r>
      <w:r w:rsidR="00763276">
        <w:t>’</w:t>
      </w:r>
      <w:r>
        <w:t xml:space="preserve">un </w:t>
      </w:r>
      <w:proofErr w:type="spellStart"/>
      <w:r>
        <w:t>bassaragba</w:t>
      </w:r>
      <w:proofErr w:type="spellEnd"/>
      <w:r w:rsidR="00763276">
        <w:t xml:space="preserve">, </w:t>
      </w:r>
      <w:r>
        <w:t>au vu de leur énormité</w:t>
      </w:r>
      <w:r w:rsidR="00763276">
        <w:t xml:space="preserve">, </w:t>
      </w:r>
      <w:r>
        <w:t>oh</w:t>
      </w:r>
      <w:r w:rsidR="00763276">
        <w:t xml:space="preserve"> ! </w:t>
      </w:r>
      <w:r>
        <w:t>surtout qu</w:t>
      </w:r>
      <w:r w:rsidR="00763276">
        <w:t>’</w:t>
      </w:r>
      <w:r>
        <w:t>il n</w:t>
      </w:r>
      <w:r w:rsidR="00763276">
        <w:t>’</w:t>
      </w:r>
      <w:r>
        <w:t>aille pas s</w:t>
      </w:r>
      <w:r w:rsidR="00763276">
        <w:t>’</w:t>
      </w:r>
      <w:r>
        <w:t>écrier</w:t>
      </w:r>
      <w:r w:rsidR="00763276">
        <w:t> : « </w:t>
      </w:r>
      <w:r>
        <w:t>Ouche</w:t>
      </w:r>
      <w:r w:rsidR="00763276">
        <w:t xml:space="preserve"> ! </w:t>
      </w:r>
      <w:r>
        <w:t>comme c</w:t>
      </w:r>
      <w:r w:rsidR="00763276">
        <w:t>’</w:t>
      </w:r>
      <w:r>
        <w:t>est gros</w:t>
      </w:r>
      <w:r w:rsidR="00763276">
        <w:t> ! »</w:t>
      </w:r>
      <w:r>
        <w:t xml:space="preserve"> Ou alors son compte est bon</w:t>
      </w:r>
      <w:r w:rsidR="00763276">
        <w:t xml:space="preserve">, </w:t>
      </w:r>
      <w:r>
        <w:t>ah</w:t>
      </w:r>
      <w:r w:rsidR="00763276">
        <w:t xml:space="preserve"> ! </w:t>
      </w:r>
      <w:r>
        <w:t>oui</w:t>
      </w:r>
      <w:r w:rsidR="00763276">
        <w:t>.</w:t>
      </w:r>
    </w:p>
    <w:p w14:paraId="0EE33916" w14:textId="77777777" w:rsidR="00763276" w:rsidRDefault="00000000">
      <w:r>
        <w:t>Soufflant</w:t>
      </w:r>
      <w:r w:rsidR="00763276">
        <w:t xml:space="preserve">, </w:t>
      </w:r>
      <w:r>
        <w:t>balourd</w:t>
      </w:r>
      <w:r w:rsidR="00763276">
        <w:t xml:space="preserve">, </w:t>
      </w:r>
      <w:r>
        <w:t>grognant</w:t>
      </w:r>
      <w:r w:rsidR="00763276">
        <w:t xml:space="preserve">, </w:t>
      </w:r>
      <w:r>
        <w:t>geignard</w:t>
      </w:r>
      <w:r w:rsidR="00763276">
        <w:t xml:space="preserve">, </w:t>
      </w:r>
      <w:r>
        <w:t>furieux</w:t>
      </w:r>
      <w:r w:rsidR="00763276">
        <w:t xml:space="preserve">, </w:t>
      </w:r>
      <w:r>
        <w:t xml:space="preserve">le ventre distendu et retentissant du perpétuel </w:t>
      </w:r>
      <w:proofErr w:type="spellStart"/>
      <w:r>
        <w:t>donvorro</w:t>
      </w:r>
      <w:proofErr w:type="spellEnd"/>
      <w:r>
        <w:t xml:space="preserve"> de sa digestion</w:t>
      </w:r>
      <w:r w:rsidR="00763276">
        <w:t xml:space="preserve">, </w:t>
      </w:r>
      <w:proofErr w:type="spellStart"/>
      <w:r>
        <w:t>bassaragba</w:t>
      </w:r>
      <w:proofErr w:type="spellEnd"/>
      <w:r>
        <w:t xml:space="preserve"> arrive</w:t>
      </w:r>
      <w:r w:rsidR="00763276">
        <w:t xml:space="preserve">, </w:t>
      </w:r>
      <w:r>
        <w:t>le bouscule</w:t>
      </w:r>
      <w:r w:rsidR="00763276">
        <w:t xml:space="preserve">, </w:t>
      </w:r>
      <w:r>
        <w:t>le culbute</w:t>
      </w:r>
      <w:r w:rsidR="00763276">
        <w:t xml:space="preserve">, </w:t>
      </w:r>
      <w:r>
        <w:t>le fait</w:t>
      </w:r>
      <w:r w:rsidR="00763276">
        <w:t xml:space="preserve">, </w:t>
      </w:r>
      <w:r>
        <w:t>en se couchant sur lui</w:t>
      </w:r>
      <w:r w:rsidR="00763276">
        <w:t xml:space="preserve">, </w:t>
      </w:r>
      <w:r>
        <w:t>éclater comme un bambou sec</w:t>
      </w:r>
      <w:r w:rsidR="00763276">
        <w:t xml:space="preserve">, </w:t>
      </w:r>
      <w:r>
        <w:t>se relève</w:t>
      </w:r>
      <w:r w:rsidR="00763276">
        <w:t xml:space="preserve">, </w:t>
      </w:r>
      <w:r>
        <w:t xml:space="preserve">le </w:t>
      </w:r>
      <w:r>
        <w:lastRenderedPageBreak/>
        <w:t>piétine et ne s</w:t>
      </w:r>
      <w:r w:rsidR="00763276">
        <w:t>’</w:t>
      </w:r>
      <w:r>
        <w:t>en va enfin</w:t>
      </w:r>
      <w:r w:rsidR="00763276">
        <w:t xml:space="preserve">, </w:t>
      </w:r>
      <w:proofErr w:type="spellStart"/>
      <w:r>
        <w:t>patala-patala</w:t>
      </w:r>
      <w:proofErr w:type="spellEnd"/>
      <w:r w:rsidR="00763276">
        <w:t xml:space="preserve">, </w:t>
      </w:r>
      <w:r>
        <w:t>que lorsque du cadavre il n</w:t>
      </w:r>
      <w:r w:rsidR="00763276">
        <w:t>’</w:t>
      </w:r>
      <w:r>
        <w:t>est plus qu</w:t>
      </w:r>
      <w:r w:rsidR="00763276">
        <w:t>’</w:t>
      </w:r>
      <w:r>
        <w:t>une bouillie sanglante dont</w:t>
      </w:r>
      <w:r w:rsidR="00763276">
        <w:t xml:space="preserve">, </w:t>
      </w:r>
      <w:r>
        <w:t>la nuit venue</w:t>
      </w:r>
      <w:r w:rsidR="00763276">
        <w:t xml:space="preserve">, </w:t>
      </w:r>
      <w:r>
        <w:t>les chacals se pa</w:t>
      </w:r>
      <w:r>
        <w:t>r</w:t>
      </w:r>
      <w:r>
        <w:t>tageront les restes</w:t>
      </w:r>
      <w:r w:rsidR="00763276">
        <w:t>.</w:t>
      </w:r>
    </w:p>
    <w:p w14:paraId="74C9A119" w14:textId="6CDDAA82" w:rsidR="00000000" w:rsidRDefault="00000000">
      <w:r>
        <w:t>Aussi vaut-il mieux</w:t>
      </w:r>
      <w:r w:rsidR="00763276">
        <w:t xml:space="preserve">, </w:t>
      </w:r>
      <w:r>
        <w:t>en pareille occurrence</w:t>
      </w:r>
      <w:r w:rsidR="00763276">
        <w:t xml:space="preserve">, </w:t>
      </w:r>
      <w:r>
        <w:t>se boucher le nez</w:t>
      </w:r>
      <w:r w:rsidR="00763276">
        <w:t xml:space="preserve">, </w:t>
      </w:r>
      <w:r>
        <w:t>cracher de dégoût et dire</w:t>
      </w:r>
      <w:r w:rsidR="00763276">
        <w:t> : « </w:t>
      </w:r>
      <w:proofErr w:type="spellStart"/>
      <w:r>
        <w:t>Uffe</w:t>
      </w:r>
      <w:proofErr w:type="spellEnd"/>
      <w:r w:rsidR="00763276">
        <w:t xml:space="preserve"> ! </w:t>
      </w:r>
      <w:r>
        <w:t>comme ça pue</w:t>
      </w:r>
      <w:r w:rsidR="00763276">
        <w:t> ! »</w:t>
      </w:r>
    </w:p>
    <w:p w14:paraId="49BAE074" w14:textId="77777777" w:rsidR="00763276" w:rsidRDefault="00000000">
      <w:r>
        <w:t>À peine entendus ces mots irrévérencieux</w:t>
      </w:r>
      <w:r w:rsidR="00763276">
        <w:t xml:space="preserve">, </w:t>
      </w:r>
      <w:r>
        <w:t>pris de honte</w:t>
      </w:r>
      <w:r w:rsidR="00763276">
        <w:t xml:space="preserve">, </w:t>
      </w:r>
      <w:proofErr w:type="spellStart"/>
      <w:r>
        <w:t>bassaragba</w:t>
      </w:r>
      <w:proofErr w:type="spellEnd"/>
      <w:r>
        <w:t xml:space="preserve"> détale au plus vite</w:t>
      </w:r>
      <w:r w:rsidR="00763276">
        <w:t>…</w:t>
      </w:r>
    </w:p>
    <w:p w14:paraId="6D2C3C4D" w14:textId="77777777" w:rsidR="00763276" w:rsidRDefault="00000000">
      <w:r>
        <w:t xml:space="preserve">Pas de </w:t>
      </w:r>
      <w:proofErr w:type="spellStart"/>
      <w:r>
        <w:t>kolos</w:t>
      </w:r>
      <w:proofErr w:type="spellEnd"/>
      <w:r w:rsidR="00763276">
        <w:t xml:space="preserve">, </w:t>
      </w:r>
      <w:r>
        <w:t xml:space="preserve">pas de </w:t>
      </w:r>
      <w:proofErr w:type="spellStart"/>
      <w:r>
        <w:t>bassaragbas</w:t>
      </w:r>
      <w:proofErr w:type="spellEnd"/>
      <w:r w:rsidR="00763276">
        <w:t xml:space="preserve">, </w:t>
      </w:r>
      <w:r>
        <w:t>qu</w:t>
      </w:r>
      <w:r w:rsidR="00763276">
        <w:t>’</w:t>
      </w:r>
      <w:r>
        <w:t>importe</w:t>
      </w:r>
      <w:r w:rsidR="00763276">
        <w:t xml:space="preserve"> ! </w:t>
      </w:r>
      <w:r>
        <w:t>On chasse ce que l</w:t>
      </w:r>
      <w:r w:rsidR="00763276">
        <w:t>’</w:t>
      </w:r>
      <w:r>
        <w:t>on trouve</w:t>
      </w:r>
      <w:r w:rsidR="00763276">
        <w:t xml:space="preserve">. </w:t>
      </w:r>
      <w:r>
        <w:t>L</w:t>
      </w:r>
      <w:r w:rsidR="00763276">
        <w:t>’</w:t>
      </w:r>
      <w:r>
        <w:t>on chasse pour chasser</w:t>
      </w:r>
      <w:r w:rsidR="00763276">
        <w:t xml:space="preserve">. </w:t>
      </w:r>
      <w:r>
        <w:t>C</w:t>
      </w:r>
      <w:r w:rsidR="00763276">
        <w:t>’</w:t>
      </w:r>
      <w:r>
        <w:t>est le jeu des forts</w:t>
      </w:r>
      <w:r w:rsidR="00763276">
        <w:t xml:space="preserve">, </w:t>
      </w:r>
      <w:r>
        <w:t>la lutte de l</w:t>
      </w:r>
      <w:r w:rsidR="00763276">
        <w:t>’</w:t>
      </w:r>
      <w:r>
        <w:t>homme contre la bête</w:t>
      </w:r>
      <w:r w:rsidR="00763276">
        <w:t xml:space="preserve">, </w:t>
      </w:r>
      <w:r>
        <w:t>de l</w:t>
      </w:r>
      <w:r w:rsidR="00763276">
        <w:t>’</w:t>
      </w:r>
      <w:r>
        <w:t>adresse contre la brutal</w:t>
      </w:r>
      <w:r>
        <w:t>i</w:t>
      </w:r>
      <w:r>
        <w:t>té</w:t>
      </w:r>
      <w:r w:rsidR="00763276">
        <w:t>.</w:t>
      </w:r>
    </w:p>
    <w:p w14:paraId="39C62203" w14:textId="77777777" w:rsidR="00763276" w:rsidRDefault="00000000">
      <w:r>
        <w:t>En dangers fertile</w:t>
      </w:r>
      <w:r w:rsidR="00D6340D">
        <w:t>s</w:t>
      </w:r>
      <w:r w:rsidR="00763276">
        <w:t xml:space="preserve">, </w:t>
      </w:r>
      <w:r>
        <w:t>la chasse prépare à la guerre</w:t>
      </w:r>
      <w:r w:rsidR="00763276">
        <w:t xml:space="preserve">. </w:t>
      </w:r>
      <w:r>
        <w:t>Prouve qui peut son habileté</w:t>
      </w:r>
      <w:r w:rsidR="00763276">
        <w:t xml:space="preserve">, </w:t>
      </w:r>
      <w:r>
        <w:t>son courage</w:t>
      </w:r>
      <w:r w:rsidR="00763276">
        <w:t xml:space="preserve">, </w:t>
      </w:r>
      <w:r>
        <w:t>sa vigueur</w:t>
      </w:r>
      <w:r w:rsidR="00763276">
        <w:t xml:space="preserve">, </w:t>
      </w:r>
      <w:r>
        <w:t>son endurance</w:t>
      </w:r>
      <w:r w:rsidR="00763276">
        <w:t xml:space="preserve">. </w:t>
      </w:r>
      <w:r>
        <w:t>Œil sûr</w:t>
      </w:r>
      <w:r w:rsidR="00763276">
        <w:t xml:space="preserve">, </w:t>
      </w:r>
      <w:r>
        <w:t>pied agile</w:t>
      </w:r>
      <w:r w:rsidR="00763276">
        <w:t xml:space="preserve">, </w:t>
      </w:r>
      <w:r>
        <w:t>allure souple</w:t>
      </w:r>
      <w:r w:rsidR="00763276">
        <w:t xml:space="preserve">, </w:t>
      </w:r>
      <w:r>
        <w:t>soutenue</w:t>
      </w:r>
      <w:r w:rsidR="00763276">
        <w:t xml:space="preserve">, </w:t>
      </w:r>
      <w:r>
        <w:t>inlassable</w:t>
      </w:r>
      <w:r w:rsidR="00763276">
        <w:t xml:space="preserve">, </w:t>
      </w:r>
      <w:r>
        <w:t>sans s</w:t>
      </w:r>
      <w:r w:rsidR="00763276">
        <w:t>’</w:t>
      </w:r>
      <w:r>
        <w:t>essouffler</w:t>
      </w:r>
      <w:r w:rsidR="00763276">
        <w:t xml:space="preserve">, </w:t>
      </w:r>
      <w:r>
        <w:t>sans s</w:t>
      </w:r>
      <w:r w:rsidR="00763276">
        <w:t>’</w:t>
      </w:r>
      <w:r>
        <w:t>arrêter</w:t>
      </w:r>
      <w:r w:rsidR="00763276">
        <w:t xml:space="preserve">, </w:t>
      </w:r>
      <w:r>
        <w:t>sans haleter</w:t>
      </w:r>
      <w:r w:rsidR="00763276">
        <w:t xml:space="preserve">, </w:t>
      </w:r>
      <w:r>
        <w:t>il faut pouvoir co</w:t>
      </w:r>
      <w:r>
        <w:t>u</w:t>
      </w:r>
      <w:r>
        <w:t>rir longtemps après la bête que l</w:t>
      </w:r>
      <w:r w:rsidR="00763276">
        <w:t>’</w:t>
      </w:r>
      <w:r>
        <w:t>on a blessée</w:t>
      </w:r>
      <w:r w:rsidR="00763276">
        <w:t>.</w:t>
      </w:r>
    </w:p>
    <w:p w14:paraId="68513D24" w14:textId="77777777" w:rsidR="00763276" w:rsidRDefault="00000000">
      <w:r>
        <w:t xml:space="preserve">Les </w:t>
      </w:r>
      <w:proofErr w:type="spellStart"/>
      <w:r>
        <w:t>oualas</w:t>
      </w:r>
      <w:proofErr w:type="spellEnd"/>
      <w:r w:rsidR="00763276">
        <w:t xml:space="preserve">, </w:t>
      </w:r>
      <w:r>
        <w:t>les cibissis</w:t>
      </w:r>
      <w:r w:rsidR="00763276">
        <w:t xml:space="preserve">, </w:t>
      </w:r>
      <w:r>
        <w:t xml:space="preserve">les </w:t>
      </w:r>
      <w:proofErr w:type="spellStart"/>
      <w:r>
        <w:t>darra</w:t>
      </w:r>
      <w:r w:rsidR="00763276">
        <w:t>’</w:t>
      </w:r>
      <w:r>
        <w:t>mbas</w:t>
      </w:r>
      <w:proofErr w:type="spellEnd"/>
      <w:r w:rsidR="00763276">
        <w:t xml:space="preserve">, </w:t>
      </w:r>
      <w:r>
        <w:t xml:space="preserve">les </w:t>
      </w:r>
      <w:proofErr w:type="spellStart"/>
      <w:r>
        <w:t>to</w:t>
      </w:r>
      <w:r w:rsidR="00763276">
        <w:t>’</w:t>
      </w:r>
      <w:r>
        <w:t>ndorrotos</w:t>
      </w:r>
      <w:proofErr w:type="spellEnd"/>
      <w:r w:rsidR="00763276">
        <w:t xml:space="preserve">, </w:t>
      </w:r>
      <w:r>
        <w:t>il est facile</w:t>
      </w:r>
      <w:r w:rsidR="00763276">
        <w:t xml:space="preserve">, </w:t>
      </w:r>
      <w:r>
        <w:t>avec l</w:t>
      </w:r>
      <w:r w:rsidR="00763276">
        <w:t>’</w:t>
      </w:r>
      <w:r>
        <w:t>aide des chiens</w:t>
      </w:r>
      <w:r w:rsidR="00763276">
        <w:t xml:space="preserve">, </w:t>
      </w:r>
      <w:r>
        <w:t xml:space="preserve">de les capter dans les </w:t>
      </w:r>
      <w:proofErr w:type="spellStart"/>
      <w:r>
        <w:t>rêts</w:t>
      </w:r>
      <w:proofErr w:type="spellEnd"/>
      <w:r>
        <w:t xml:space="preserve"> des </w:t>
      </w:r>
      <w:r w:rsidR="00763276">
        <w:t>« </w:t>
      </w:r>
      <w:r>
        <w:t>bandas</w:t>
      </w:r>
      <w:r w:rsidR="00763276">
        <w:t> »</w:t>
      </w:r>
      <w:r>
        <w:t xml:space="preserve"> tendus</w:t>
      </w:r>
      <w:r w:rsidR="00763276">
        <w:t xml:space="preserve">. </w:t>
      </w:r>
      <w:r>
        <w:t>Les mailles des filets sont pour eux des pi</w:t>
      </w:r>
      <w:r>
        <w:t>è</w:t>
      </w:r>
      <w:r>
        <w:t>ges irrésistibles</w:t>
      </w:r>
      <w:r w:rsidR="00763276">
        <w:t>.</w:t>
      </w:r>
    </w:p>
    <w:p w14:paraId="0F516BE9" w14:textId="77777777" w:rsidR="00763276" w:rsidRDefault="00000000">
      <w:r>
        <w:t>Mais si on peut</w:t>
      </w:r>
      <w:r w:rsidR="00763276">
        <w:t xml:space="preserve">, </w:t>
      </w:r>
      <w:r>
        <w:t>à la rigueur</w:t>
      </w:r>
      <w:r w:rsidR="00763276">
        <w:t xml:space="preserve">, </w:t>
      </w:r>
      <w:r>
        <w:t>attraper de la même façon certaines espèces d</w:t>
      </w:r>
      <w:r w:rsidR="00763276">
        <w:t>’</w:t>
      </w:r>
      <w:r>
        <w:t>antilope de petite taille</w:t>
      </w:r>
      <w:r w:rsidR="00763276">
        <w:t xml:space="preserve">, </w:t>
      </w:r>
      <w:r>
        <w:t>on ne peut procéder ainsi lorsqu</w:t>
      </w:r>
      <w:r w:rsidR="00763276">
        <w:t>’</w:t>
      </w:r>
      <w:r>
        <w:t>il s</w:t>
      </w:r>
      <w:r w:rsidR="00763276">
        <w:t>’</w:t>
      </w:r>
      <w:r>
        <w:t>agit de l</w:t>
      </w:r>
      <w:r w:rsidR="00763276">
        <w:t>’</w:t>
      </w:r>
      <w:r>
        <w:t>antilope-</w:t>
      </w:r>
      <w:proofErr w:type="spellStart"/>
      <w:r>
        <w:t>bozobo</w:t>
      </w:r>
      <w:proofErr w:type="spellEnd"/>
      <w:r>
        <w:t xml:space="preserve"> ou antilope-cheval</w:t>
      </w:r>
      <w:r w:rsidR="00763276">
        <w:t xml:space="preserve">, </w:t>
      </w:r>
      <w:r>
        <w:t xml:space="preserve">des </w:t>
      </w:r>
      <w:proofErr w:type="spellStart"/>
      <w:r>
        <w:t>voungbas</w:t>
      </w:r>
      <w:proofErr w:type="spellEnd"/>
      <w:r w:rsidR="00763276">
        <w:t xml:space="preserve">, </w:t>
      </w:r>
      <w:r>
        <w:t xml:space="preserve">des </w:t>
      </w:r>
      <w:proofErr w:type="spellStart"/>
      <w:r>
        <w:t>gogouas</w:t>
      </w:r>
      <w:proofErr w:type="spellEnd"/>
      <w:r>
        <w:t xml:space="preserve"> et des m</w:t>
      </w:r>
      <w:r w:rsidR="00763276">
        <w:t>’</w:t>
      </w:r>
      <w:r>
        <w:t>balas</w:t>
      </w:r>
      <w:r w:rsidR="00763276">
        <w:t>.</w:t>
      </w:r>
    </w:p>
    <w:p w14:paraId="0445255F" w14:textId="77777777" w:rsidR="00763276" w:rsidRDefault="00000000">
      <w:proofErr w:type="spellStart"/>
      <w:r>
        <w:t>Gogouas</w:t>
      </w:r>
      <w:proofErr w:type="spellEnd"/>
      <w:r>
        <w:t xml:space="preserve"> et </w:t>
      </w:r>
      <w:proofErr w:type="spellStart"/>
      <w:r>
        <w:t>voungbas</w:t>
      </w:r>
      <w:proofErr w:type="spellEnd"/>
      <w:r w:rsidR="00763276">
        <w:t xml:space="preserve">, </w:t>
      </w:r>
      <w:r>
        <w:t>à moins qu</w:t>
      </w:r>
      <w:r w:rsidR="00763276">
        <w:t>’</w:t>
      </w:r>
      <w:r>
        <w:t>ils ne tombent dans des fosses préparées exprès</w:t>
      </w:r>
      <w:r w:rsidR="00763276">
        <w:t xml:space="preserve">, </w:t>
      </w:r>
      <w:r>
        <w:t>il faut les fatiguer</w:t>
      </w:r>
      <w:r w:rsidR="00763276">
        <w:t xml:space="preserve">, </w:t>
      </w:r>
      <w:r>
        <w:t>les forcer</w:t>
      </w:r>
      <w:r w:rsidR="00763276">
        <w:t xml:space="preserve">, </w:t>
      </w:r>
      <w:r>
        <w:t>les acc</w:t>
      </w:r>
      <w:r>
        <w:t>u</w:t>
      </w:r>
      <w:r>
        <w:t>ler</w:t>
      </w:r>
      <w:r w:rsidR="00763276">
        <w:t>.</w:t>
      </w:r>
    </w:p>
    <w:p w14:paraId="7230BCB0" w14:textId="77777777" w:rsidR="00763276" w:rsidRDefault="00000000">
      <w:r>
        <w:t>Acculé</w:t>
      </w:r>
      <w:r w:rsidR="00763276">
        <w:t xml:space="preserve">, </w:t>
      </w:r>
      <w:r>
        <w:t>c</w:t>
      </w:r>
      <w:r w:rsidR="00763276">
        <w:t>’</w:t>
      </w:r>
      <w:r>
        <w:t>est à ce moment-là qu</w:t>
      </w:r>
      <w:r w:rsidR="00763276">
        <w:t>’</w:t>
      </w:r>
      <w:r>
        <w:t>il devient plus que dang</w:t>
      </w:r>
      <w:r>
        <w:t>e</w:t>
      </w:r>
      <w:r>
        <w:t>reux</w:t>
      </w:r>
      <w:r w:rsidR="00763276">
        <w:t xml:space="preserve">, </w:t>
      </w:r>
      <w:r>
        <w:t xml:space="preserve">le </w:t>
      </w:r>
      <w:proofErr w:type="spellStart"/>
      <w:r>
        <w:t>gogoua</w:t>
      </w:r>
      <w:proofErr w:type="spellEnd"/>
      <w:r w:rsidR="00763276">
        <w:t>.</w:t>
      </w:r>
    </w:p>
    <w:p w14:paraId="34C45473" w14:textId="77777777" w:rsidR="00763276" w:rsidRDefault="00000000">
      <w:r>
        <w:lastRenderedPageBreak/>
        <w:t>Sentant la mort remplacer peu à peu le sang qui dégoutte de sa blessure</w:t>
      </w:r>
      <w:r w:rsidR="00763276">
        <w:t xml:space="preserve">, </w:t>
      </w:r>
      <w:r>
        <w:t>il fait front à l</w:t>
      </w:r>
      <w:r w:rsidR="00763276">
        <w:t>’</w:t>
      </w:r>
      <w:r>
        <w:t>assaillant et</w:t>
      </w:r>
      <w:r w:rsidR="00763276">
        <w:t xml:space="preserve">, </w:t>
      </w:r>
      <w:r>
        <w:t>tête basse</w:t>
      </w:r>
      <w:r w:rsidR="00763276">
        <w:t xml:space="preserve">, </w:t>
      </w:r>
      <w:r>
        <w:t>le charge</w:t>
      </w:r>
      <w:r w:rsidR="00763276">
        <w:t>…</w:t>
      </w:r>
    </w:p>
    <w:p w14:paraId="78ECAD79" w14:textId="77777777" w:rsidR="00763276" w:rsidRDefault="00000000">
      <w:r>
        <w:t>Ainsi devisant</w:t>
      </w:r>
      <w:r w:rsidR="00763276">
        <w:t xml:space="preserve">, </w:t>
      </w:r>
      <w:proofErr w:type="spellStart"/>
      <w:r>
        <w:t>Bissibingui</w:t>
      </w:r>
      <w:proofErr w:type="spellEnd"/>
      <w:r>
        <w:t xml:space="preserve"> et Batouala</w:t>
      </w:r>
      <w:r w:rsidR="00763276">
        <w:t xml:space="preserve">, </w:t>
      </w:r>
      <w:r>
        <w:t>celui-là derrière c</w:t>
      </w:r>
      <w:r>
        <w:t>e</w:t>
      </w:r>
      <w:r>
        <w:t>lui-ci</w:t>
      </w:r>
      <w:r w:rsidR="00763276">
        <w:t xml:space="preserve">, </w:t>
      </w:r>
      <w:r>
        <w:t>cheminaient paisiblement</w:t>
      </w:r>
      <w:r w:rsidR="00763276">
        <w:t>.</w:t>
      </w:r>
    </w:p>
    <w:p w14:paraId="522C85F9" w14:textId="77777777" w:rsidR="00763276" w:rsidRDefault="00000000">
      <w:r>
        <w:t>L</w:t>
      </w:r>
      <w:r w:rsidR="00763276">
        <w:t>’</w:t>
      </w:r>
      <w:r>
        <w:t>oreille basse</w:t>
      </w:r>
      <w:r w:rsidR="00763276">
        <w:t xml:space="preserve">, </w:t>
      </w:r>
      <w:proofErr w:type="spellStart"/>
      <w:r>
        <w:t>Djouma</w:t>
      </w:r>
      <w:proofErr w:type="spellEnd"/>
      <w:r>
        <w:t xml:space="preserve"> les suivait</w:t>
      </w:r>
      <w:r w:rsidR="00763276">
        <w:t>.</w:t>
      </w:r>
    </w:p>
    <w:p w14:paraId="0CD8429A" w14:textId="77777777" w:rsidR="00763276" w:rsidRDefault="00000000">
      <w:r>
        <w:t>À tout instant</w:t>
      </w:r>
      <w:r w:rsidR="00763276">
        <w:t xml:space="preserve">, </w:t>
      </w:r>
      <w:r>
        <w:t>des m</w:t>
      </w:r>
      <w:r w:rsidR="00763276">
        <w:t>’</w:t>
      </w:r>
      <w:r>
        <w:t>bis</w:t>
      </w:r>
      <w:r w:rsidR="00763276">
        <w:t xml:space="preserve">, </w:t>
      </w:r>
      <w:r>
        <w:t>des n</w:t>
      </w:r>
      <w:r w:rsidR="00763276">
        <w:t>’</w:t>
      </w:r>
      <w:proofErr w:type="spellStart"/>
      <w:r>
        <w:t>gapous</w:t>
      </w:r>
      <w:proofErr w:type="spellEnd"/>
      <w:r w:rsidR="00763276">
        <w:t xml:space="preserve">, </w:t>
      </w:r>
      <w:r>
        <w:t xml:space="preserve">des </w:t>
      </w:r>
      <w:proofErr w:type="spellStart"/>
      <w:r>
        <w:t>dacpas</w:t>
      </w:r>
      <w:proofErr w:type="spellEnd"/>
      <w:r>
        <w:t xml:space="preserve"> se joignaient à eux</w:t>
      </w:r>
      <w:r w:rsidR="00763276">
        <w:t xml:space="preserve">. </w:t>
      </w:r>
      <w:r>
        <w:t>Ils étaient armés de sagaies</w:t>
      </w:r>
      <w:r w:rsidR="00763276">
        <w:t xml:space="preserve">, </w:t>
      </w:r>
      <w:r>
        <w:t>de flèches</w:t>
      </w:r>
      <w:r w:rsidR="00763276">
        <w:t xml:space="preserve">, </w:t>
      </w:r>
      <w:r>
        <w:t>de couteaux de jet</w:t>
      </w:r>
      <w:r w:rsidR="00763276">
        <w:t>.</w:t>
      </w:r>
    </w:p>
    <w:p w14:paraId="469316B8" w14:textId="77777777" w:rsidR="00763276" w:rsidRDefault="00000000">
      <w:r>
        <w:t>Le chef casqué de plumes</w:t>
      </w:r>
      <w:r w:rsidR="00763276">
        <w:t xml:space="preserve">, </w:t>
      </w:r>
      <w:r>
        <w:t>le corps passé au bois rouge et lubrifié d</w:t>
      </w:r>
      <w:r w:rsidR="00763276">
        <w:t>’</w:t>
      </w:r>
      <w:r>
        <w:t>huile de ricin</w:t>
      </w:r>
      <w:r w:rsidR="00763276">
        <w:t xml:space="preserve">, – </w:t>
      </w:r>
      <w:r>
        <w:t>jour de chasse est jour de fête</w:t>
      </w:r>
      <w:r w:rsidR="00763276">
        <w:t xml:space="preserve">, </w:t>
      </w:r>
      <w:r>
        <w:t>ils a</w:t>
      </w:r>
      <w:r>
        <w:t>l</w:t>
      </w:r>
      <w:r>
        <w:t>laient en chantant</w:t>
      </w:r>
      <w:r w:rsidR="00763276">
        <w:t xml:space="preserve">, </w:t>
      </w:r>
      <w:r>
        <w:t>accompagnés</w:t>
      </w:r>
      <w:r w:rsidR="00763276">
        <w:t xml:space="preserve">, </w:t>
      </w:r>
      <w:r>
        <w:t>pour la plupart</w:t>
      </w:r>
      <w:r w:rsidR="00763276">
        <w:t xml:space="preserve">, </w:t>
      </w:r>
      <w:r>
        <w:t xml:space="preserve">de chiens aussi roux que </w:t>
      </w:r>
      <w:proofErr w:type="spellStart"/>
      <w:r>
        <w:t>Djouma</w:t>
      </w:r>
      <w:proofErr w:type="spellEnd"/>
      <w:r>
        <w:t xml:space="preserve"> et aussi hargneux que lui</w:t>
      </w:r>
      <w:r w:rsidR="00763276">
        <w:t>.</w:t>
      </w:r>
    </w:p>
    <w:p w14:paraId="661F5025" w14:textId="77777777" w:rsidR="00763276" w:rsidRDefault="00000000">
      <w:r>
        <w:t>Il faisait bon</w:t>
      </w:r>
      <w:r w:rsidR="00763276">
        <w:t xml:space="preserve">. </w:t>
      </w:r>
      <w:r>
        <w:t>Le vent</w:t>
      </w:r>
      <w:r w:rsidR="00763276">
        <w:t xml:space="preserve">, </w:t>
      </w:r>
      <w:r>
        <w:t>un doux vent mou</w:t>
      </w:r>
      <w:r w:rsidR="00763276">
        <w:t xml:space="preserve">, </w:t>
      </w:r>
      <w:r>
        <w:t>soufflant de l</w:t>
      </w:r>
      <w:r w:rsidR="00763276">
        <w:t>’</w:t>
      </w:r>
      <w:r>
        <w:t>endroit où le soleil se lève à celui où il se couche</w:t>
      </w:r>
      <w:r w:rsidR="00763276">
        <w:t xml:space="preserve">, </w:t>
      </w:r>
      <w:r>
        <w:t>ventilait la brousse</w:t>
      </w:r>
      <w:r w:rsidR="00763276">
        <w:t xml:space="preserve">. </w:t>
      </w:r>
      <w:r>
        <w:t>Lolo avait encore un long espace à parcourir</w:t>
      </w:r>
      <w:r w:rsidR="00763276">
        <w:t xml:space="preserve">. </w:t>
      </w:r>
      <w:r>
        <w:t>Avant d</w:t>
      </w:r>
      <w:r w:rsidR="00763276">
        <w:t>’</w:t>
      </w:r>
      <w:r>
        <w:t>atteindre le milieu du ciel</w:t>
      </w:r>
      <w:r w:rsidR="00763276">
        <w:t xml:space="preserve">. </w:t>
      </w:r>
      <w:r>
        <w:t xml:space="preserve">Le tam-tam des </w:t>
      </w:r>
      <w:proofErr w:type="spellStart"/>
      <w:r>
        <w:t>li</w:t>
      </w:r>
      <w:r w:rsidR="00763276">
        <w:t>’</w:t>
      </w:r>
      <w:r>
        <w:t>nghas</w:t>
      </w:r>
      <w:proofErr w:type="spellEnd"/>
      <w:r>
        <w:t xml:space="preserve"> gravissait</w:t>
      </w:r>
      <w:r w:rsidR="00763276">
        <w:t xml:space="preserve">, </w:t>
      </w:r>
      <w:r>
        <w:t>en se riant</w:t>
      </w:r>
      <w:r w:rsidR="00763276">
        <w:t xml:space="preserve">, </w:t>
      </w:r>
      <w:r>
        <w:t>l</w:t>
      </w:r>
      <w:r w:rsidR="00763276">
        <w:t>’</w:t>
      </w:r>
      <w:r>
        <w:t>étendue sans route qui monte vers les villages bleus où il demeure</w:t>
      </w:r>
      <w:r w:rsidR="00763276">
        <w:t xml:space="preserve">. </w:t>
      </w:r>
      <w:r>
        <w:t xml:space="preserve">Les hauteurs du </w:t>
      </w:r>
      <w:proofErr w:type="spellStart"/>
      <w:r>
        <w:t>ksga</w:t>
      </w:r>
      <w:proofErr w:type="spellEnd"/>
      <w:r>
        <w:t xml:space="preserve"> </w:t>
      </w:r>
      <w:proofErr w:type="spellStart"/>
      <w:r>
        <w:t>Biga</w:t>
      </w:r>
      <w:proofErr w:type="spellEnd"/>
      <w:r>
        <w:t xml:space="preserve"> n</w:t>
      </w:r>
      <w:r w:rsidR="00763276">
        <w:t>’</w:t>
      </w:r>
      <w:r>
        <w:t>étaient plus</w:t>
      </w:r>
      <w:r w:rsidR="00763276">
        <w:t xml:space="preserve">, </w:t>
      </w:r>
      <w:r>
        <w:t>à l</w:t>
      </w:r>
      <w:r w:rsidR="00763276">
        <w:t>’</w:t>
      </w:r>
      <w:r>
        <w:t>horizon</w:t>
      </w:r>
      <w:r w:rsidR="00763276">
        <w:t xml:space="preserve">, </w:t>
      </w:r>
      <w:r>
        <w:t>qu</w:t>
      </w:r>
      <w:r w:rsidR="00763276">
        <w:t>’</w:t>
      </w:r>
      <w:r>
        <w:t>un point minuscule</w:t>
      </w:r>
      <w:r w:rsidR="00763276">
        <w:t xml:space="preserve">. </w:t>
      </w:r>
      <w:r>
        <w:t>On les avait franchies</w:t>
      </w:r>
      <w:r w:rsidR="00763276">
        <w:t xml:space="preserve">, </w:t>
      </w:r>
      <w:r>
        <w:t>au m</w:t>
      </w:r>
      <w:r>
        <w:t>a</w:t>
      </w:r>
      <w:r>
        <w:t>tin</w:t>
      </w:r>
      <w:r w:rsidR="00763276">
        <w:t>.</w:t>
      </w:r>
    </w:p>
    <w:p w14:paraId="2D1E86A4" w14:textId="77777777" w:rsidR="00763276" w:rsidRDefault="00000000">
      <w:r>
        <w:t>La belle journée</w:t>
      </w:r>
      <w:r w:rsidR="00763276">
        <w:t> !</w:t>
      </w:r>
    </w:p>
    <w:p w14:paraId="75A90AF6" w14:textId="77777777" w:rsidR="00763276" w:rsidRDefault="00000000">
      <w:r>
        <w:t>La petite troupe se dispersa</w:t>
      </w:r>
      <w:r w:rsidR="00763276">
        <w:t xml:space="preserve">, </w:t>
      </w:r>
      <w:r>
        <w:t>à l</w:t>
      </w:r>
      <w:r w:rsidR="00763276">
        <w:t>’</w:t>
      </w:r>
      <w:r>
        <w:t>intersection des deux se</w:t>
      </w:r>
      <w:r>
        <w:t>n</w:t>
      </w:r>
      <w:r>
        <w:t>tiers qui conduisent</w:t>
      </w:r>
      <w:r w:rsidR="00763276">
        <w:t xml:space="preserve">, </w:t>
      </w:r>
      <w:r>
        <w:t>l</w:t>
      </w:r>
      <w:r w:rsidR="00763276">
        <w:t>’</w:t>
      </w:r>
      <w:r>
        <w:t xml:space="preserve">un au village de </w:t>
      </w:r>
      <w:proofErr w:type="spellStart"/>
      <w:r>
        <w:t>Soumana</w:t>
      </w:r>
      <w:proofErr w:type="spellEnd"/>
      <w:r w:rsidR="00763276">
        <w:t xml:space="preserve">, </w:t>
      </w:r>
      <w:r>
        <w:t>l</w:t>
      </w:r>
      <w:r w:rsidR="00763276">
        <w:t>’</w:t>
      </w:r>
      <w:r>
        <w:t>autre aux vi</w:t>
      </w:r>
      <w:r>
        <w:t>l</w:t>
      </w:r>
      <w:r>
        <w:t>lages n</w:t>
      </w:r>
      <w:r w:rsidR="00763276">
        <w:t>’</w:t>
      </w:r>
      <w:proofErr w:type="spellStart"/>
      <w:r>
        <w:t>gapous</w:t>
      </w:r>
      <w:proofErr w:type="spellEnd"/>
      <w:r>
        <w:t xml:space="preserve"> réunis sous l</w:t>
      </w:r>
      <w:r w:rsidR="00763276">
        <w:t>’</w:t>
      </w:r>
      <w:r>
        <w:t xml:space="preserve">autorité de </w:t>
      </w:r>
      <w:proofErr w:type="spellStart"/>
      <w:r>
        <w:t>Yakidji</w:t>
      </w:r>
      <w:proofErr w:type="spellEnd"/>
      <w:r w:rsidR="00763276">
        <w:t xml:space="preserve">, </w:t>
      </w:r>
      <w:r>
        <w:t xml:space="preserve">ancien vassal de </w:t>
      </w:r>
      <w:proofErr w:type="spellStart"/>
      <w:r>
        <w:t>Senoussou</w:t>
      </w:r>
      <w:proofErr w:type="spellEnd"/>
      <w:r w:rsidR="00763276">
        <w:t>.</w:t>
      </w:r>
    </w:p>
    <w:p w14:paraId="0822EA9D" w14:textId="77777777" w:rsidR="00763276" w:rsidRDefault="00000000">
      <w:r>
        <w:t>Chacun ralliait son poste afin d</w:t>
      </w:r>
      <w:r w:rsidR="00763276">
        <w:t>’</w:t>
      </w:r>
      <w:r>
        <w:t>y accomplir</w:t>
      </w:r>
      <w:r w:rsidR="00763276">
        <w:t xml:space="preserve">, </w:t>
      </w:r>
      <w:r>
        <w:t>à temps do</w:t>
      </w:r>
      <w:r>
        <w:t>n</w:t>
      </w:r>
      <w:r>
        <w:t>né</w:t>
      </w:r>
      <w:r w:rsidR="00763276">
        <w:t xml:space="preserve">, </w:t>
      </w:r>
      <w:r>
        <w:t>la besogne qui lui avait été fixée</w:t>
      </w:r>
      <w:r w:rsidR="00763276">
        <w:t xml:space="preserve">. </w:t>
      </w:r>
      <w:r>
        <w:t>On est guetteur</w:t>
      </w:r>
      <w:r w:rsidR="00763276">
        <w:t xml:space="preserve">, </w:t>
      </w:r>
      <w:r>
        <w:lastRenderedPageBreak/>
        <w:t>rabatteur ou bouteur de feu</w:t>
      </w:r>
      <w:r w:rsidR="00763276">
        <w:t xml:space="preserve">. </w:t>
      </w:r>
      <w:r>
        <w:t>Ceux qui chassent</w:t>
      </w:r>
      <w:r w:rsidR="00763276">
        <w:t xml:space="preserve">, </w:t>
      </w:r>
      <w:r>
        <w:t>et qui chassent vraiment</w:t>
      </w:r>
      <w:r w:rsidR="00763276">
        <w:t xml:space="preserve">, </w:t>
      </w:r>
      <w:r>
        <w:t>ceux qui tuent</w:t>
      </w:r>
      <w:r w:rsidR="00763276">
        <w:t xml:space="preserve">, </w:t>
      </w:r>
      <w:r>
        <w:t>ceux-là ne sont qu</w:t>
      </w:r>
      <w:r w:rsidR="00763276">
        <w:t>’</w:t>
      </w:r>
      <w:r>
        <w:t>en petit nombre</w:t>
      </w:r>
      <w:r w:rsidR="00763276">
        <w:t>.</w:t>
      </w:r>
    </w:p>
    <w:p w14:paraId="181CBEBF" w14:textId="77777777" w:rsidR="00763276" w:rsidRDefault="00000000">
      <w:r>
        <w:t>Donc certain s</w:t>
      </w:r>
      <w:r w:rsidR="00763276">
        <w:t>’</w:t>
      </w:r>
      <w:r>
        <w:t>en furent jusqu</w:t>
      </w:r>
      <w:r w:rsidR="00763276">
        <w:t>’</w:t>
      </w:r>
      <w:r>
        <w:t xml:space="preserve">à la rivière </w:t>
      </w:r>
      <w:proofErr w:type="spellStart"/>
      <w:r>
        <w:t>Dangoua</w:t>
      </w:r>
      <w:proofErr w:type="spellEnd"/>
      <w:r w:rsidR="00763276">
        <w:t xml:space="preserve">, </w:t>
      </w:r>
      <w:r>
        <w:t xml:space="preserve">qui conflue avec la </w:t>
      </w:r>
      <w:proofErr w:type="spellStart"/>
      <w:r>
        <w:t>Goutia</w:t>
      </w:r>
      <w:proofErr w:type="spellEnd"/>
      <w:r w:rsidR="00763276">
        <w:t xml:space="preserve">, </w:t>
      </w:r>
      <w:r>
        <w:t xml:space="preserve">pour se jeter dans le </w:t>
      </w:r>
      <w:proofErr w:type="spellStart"/>
      <w:r>
        <w:t>Kili</w:t>
      </w:r>
      <w:r w:rsidR="00763276">
        <w:t>’</w:t>
      </w:r>
      <w:r>
        <w:t>mbi</w:t>
      </w:r>
      <w:proofErr w:type="spellEnd"/>
      <w:r w:rsidR="00763276">
        <w:t>.</w:t>
      </w:r>
    </w:p>
    <w:p w14:paraId="076A02F9" w14:textId="77777777" w:rsidR="00763276" w:rsidRDefault="00000000">
      <w:r>
        <w:t>C</w:t>
      </w:r>
      <w:r w:rsidR="00763276">
        <w:t>’</w:t>
      </w:r>
      <w:r>
        <w:t>est là que l</w:t>
      </w:r>
      <w:r w:rsidR="00763276">
        <w:t>’</w:t>
      </w:r>
      <w:r>
        <w:t>on devait mettre le feu</w:t>
      </w:r>
      <w:r w:rsidR="00763276">
        <w:t>.</w:t>
      </w:r>
    </w:p>
    <w:p w14:paraId="7E0A39E7" w14:textId="77777777" w:rsidR="00763276" w:rsidRDefault="00000000">
      <w:r>
        <w:t>Plusieurs autres s</w:t>
      </w:r>
      <w:r w:rsidR="00763276">
        <w:t>’</w:t>
      </w:r>
      <w:r>
        <w:t>arrêtèrent en deçà de cette rivière</w:t>
      </w:r>
      <w:r w:rsidR="00763276">
        <w:t xml:space="preserve">, </w:t>
      </w:r>
      <w:r>
        <w:t xml:space="preserve">au village du chef </w:t>
      </w:r>
      <w:proofErr w:type="spellStart"/>
      <w:r>
        <w:t>dacpa-yéra</w:t>
      </w:r>
      <w:proofErr w:type="spellEnd"/>
      <w:r>
        <w:t xml:space="preserve"> </w:t>
      </w:r>
      <w:proofErr w:type="spellStart"/>
      <w:r>
        <w:t>Gaoda</w:t>
      </w:r>
      <w:proofErr w:type="spellEnd"/>
      <w:r w:rsidR="00763276">
        <w:t xml:space="preserve">, </w:t>
      </w:r>
      <w:r>
        <w:t xml:space="preserve">et sur les bords de la </w:t>
      </w:r>
      <w:proofErr w:type="spellStart"/>
      <w:r>
        <w:t>Massaoua</w:t>
      </w:r>
      <w:r w:rsidR="00763276">
        <w:t>’</w:t>
      </w:r>
      <w:r>
        <w:t>nga</w:t>
      </w:r>
      <w:proofErr w:type="spellEnd"/>
      <w:r w:rsidR="00763276">
        <w:t xml:space="preserve">. </w:t>
      </w:r>
      <w:r>
        <w:t>D</w:t>
      </w:r>
      <w:r w:rsidR="00763276">
        <w:t>’</w:t>
      </w:r>
      <w:r>
        <w:t>autres enfin se rendirent au lieu d</w:t>
      </w:r>
      <w:r w:rsidR="00763276">
        <w:t>’</w:t>
      </w:r>
      <w:r>
        <w:t>élection</w:t>
      </w:r>
      <w:r w:rsidR="00763276">
        <w:t xml:space="preserve">. </w:t>
      </w:r>
      <w:r>
        <w:t>Il s</w:t>
      </w:r>
      <w:r w:rsidR="00763276">
        <w:t>’</w:t>
      </w:r>
      <w:r>
        <w:t xml:space="preserve">étendait entre la rivière </w:t>
      </w:r>
      <w:proofErr w:type="spellStart"/>
      <w:r>
        <w:t>Gonbadjia</w:t>
      </w:r>
      <w:proofErr w:type="spellEnd"/>
      <w:r>
        <w:t xml:space="preserve"> et la rivière </w:t>
      </w:r>
      <w:proofErr w:type="spellStart"/>
      <w:r>
        <w:t>Gobo</w:t>
      </w:r>
      <w:proofErr w:type="spellEnd"/>
      <w:r w:rsidR="00763276">
        <w:t xml:space="preserve">. </w:t>
      </w:r>
      <w:r>
        <w:t xml:space="preserve">Batouala et </w:t>
      </w:r>
      <w:proofErr w:type="spellStart"/>
      <w:r>
        <w:t>Bissibingui</w:t>
      </w:r>
      <w:proofErr w:type="spellEnd"/>
      <w:r>
        <w:t xml:space="preserve"> faisaient</w:t>
      </w:r>
      <w:r w:rsidR="00763276">
        <w:t xml:space="preserve">, </w:t>
      </w:r>
      <w:r>
        <w:t>tous deux</w:t>
      </w:r>
      <w:r w:rsidR="00763276">
        <w:t xml:space="preserve">, </w:t>
      </w:r>
      <w:r>
        <w:t>partie de cette dernière bande</w:t>
      </w:r>
      <w:r w:rsidR="00763276">
        <w:t>.</w:t>
      </w:r>
    </w:p>
    <w:p w14:paraId="181B44EC" w14:textId="77777777" w:rsidR="00763276" w:rsidRDefault="00000000">
      <w:r>
        <w:t>Les provisions furent déballées</w:t>
      </w:r>
      <w:r w:rsidR="00763276">
        <w:t xml:space="preserve">, </w:t>
      </w:r>
      <w:r>
        <w:t xml:space="preserve">les </w:t>
      </w:r>
      <w:proofErr w:type="spellStart"/>
      <w:r>
        <w:t>garabos</w:t>
      </w:r>
      <w:proofErr w:type="spellEnd"/>
      <w:r w:rsidR="00763276">
        <w:t xml:space="preserve">, </w:t>
      </w:r>
      <w:r>
        <w:t>bourrés de t</w:t>
      </w:r>
      <w:r>
        <w:t>a</w:t>
      </w:r>
      <w:r>
        <w:t>bac jusqu</w:t>
      </w:r>
      <w:r w:rsidR="00763276">
        <w:t>’</w:t>
      </w:r>
      <w:r>
        <w:t>à la gueule</w:t>
      </w:r>
      <w:r w:rsidR="00763276">
        <w:t xml:space="preserve">, </w:t>
      </w:r>
      <w:r>
        <w:t>circulèrent</w:t>
      </w:r>
      <w:r w:rsidR="00763276">
        <w:t xml:space="preserve">, </w:t>
      </w:r>
      <w:r>
        <w:t>et</w:t>
      </w:r>
      <w:r w:rsidR="00763276">
        <w:t xml:space="preserve">, </w:t>
      </w:r>
      <w:r>
        <w:t xml:space="preserve">cependant que </w:t>
      </w:r>
      <w:proofErr w:type="spellStart"/>
      <w:r>
        <w:t>Djouma</w:t>
      </w:r>
      <w:proofErr w:type="spellEnd"/>
      <w:r>
        <w:t xml:space="preserve"> et tous ses frères faisaient</w:t>
      </w:r>
      <w:r w:rsidR="00763276">
        <w:t xml:space="preserve">, </w:t>
      </w:r>
      <w:r>
        <w:t>à leur sale manière</w:t>
      </w:r>
      <w:r w:rsidR="00763276">
        <w:t xml:space="preserve">, </w:t>
      </w:r>
      <w:r>
        <w:t>plus ample connaissance</w:t>
      </w:r>
      <w:r w:rsidR="00763276">
        <w:t xml:space="preserve">, </w:t>
      </w:r>
      <w:r>
        <w:t>l</w:t>
      </w:r>
      <w:r w:rsidR="00763276">
        <w:t>’</w:t>
      </w:r>
      <w:r>
        <w:t>on mangea solidement et l</w:t>
      </w:r>
      <w:r w:rsidR="00763276">
        <w:t>’</w:t>
      </w:r>
      <w:r>
        <w:t>on but de même</w:t>
      </w:r>
      <w:r w:rsidR="00763276">
        <w:t xml:space="preserve">. </w:t>
      </w:r>
      <w:r>
        <w:t>Puis l</w:t>
      </w:r>
      <w:r w:rsidR="00763276">
        <w:t>’</w:t>
      </w:r>
      <w:r>
        <w:t>on commença à parler de choses et d</w:t>
      </w:r>
      <w:r w:rsidR="00763276">
        <w:t>’</w:t>
      </w:r>
      <w:r>
        <w:t>autres</w:t>
      </w:r>
      <w:r w:rsidR="00763276">
        <w:t xml:space="preserve">, </w:t>
      </w:r>
      <w:r>
        <w:t>genoux au me</w:t>
      </w:r>
      <w:r>
        <w:t>n</w:t>
      </w:r>
      <w:r>
        <w:t>ton et talons ramenés contre les fesses</w:t>
      </w:r>
      <w:r w:rsidR="00763276">
        <w:t>.</w:t>
      </w:r>
    </w:p>
    <w:p w14:paraId="6A93446E" w14:textId="77777777" w:rsidR="00763276" w:rsidRDefault="00763276">
      <w:r>
        <w:t>« </w:t>
      </w:r>
      <w:r w:rsidR="00000000">
        <w:t>On prétend</w:t>
      </w:r>
      <w:r>
        <w:t xml:space="preserve">, </w:t>
      </w:r>
      <w:r w:rsidR="00000000">
        <w:t>disait Batouala</w:t>
      </w:r>
      <w:r>
        <w:t xml:space="preserve">, </w:t>
      </w:r>
      <w:r w:rsidR="00000000">
        <w:t xml:space="preserve">que les </w:t>
      </w:r>
      <w:proofErr w:type="spellStart"/>
      <w:r w:rsidR="00000000">
        <w:t>bamaras</w:t>
      </w:r>
      <w:proofErr w:type="spellEnd"/>
      <w:r w:rsidR="00000000">
        <w:t xml:space="preserve"> et que les </w:t>
      </w:r>
      <w:proofErr w:type="spellStart"/>
      <w:r w:rsidR="00000000">
        <w:t>mourous</w:t>
      </w:r>
      <w:proofErr w:type="spellEnd"/>
      <w:r w:rsidR="00000000">
        <w:t xml:space="preserve"> chassent par clans</w:t>
      </w:r>
      <w:r>
        <w:t>.</w:t>
      </w:r>
    </w:p>
    <w:p w14:paraId="771137EB" w14:textId="77777777" w:rsidR="00763276" w:rsidRDefault="00763276">
      <w:r>
        <w:t>« </w:t>
      </w:r>
      <w:r w:rsidR="00000000">
        <w:t xml:space="preserve">Il est vrai que le </w:t>
      </w:r>
      <w:proofErr w:type="spellStart"/>
      <w:r w:rsidR="00000000">
        <w:t>bamara</w:t>
      </w:r>
      <w:proofErr w:type="spellEnd"/>
      <w:r w:rsidR="00000000">
        <w:t xml:space="preserve"> traque de compagnie avec sa f</w:t>
      </w:r>
      <w:r w:rsidR="00000000">
        <w:t>e</w:t>
      </w:r>
      <w:r w:rsidR="00000000">
        <w:t>melle</w:t>
      </w:r>
      <w:r>
        <w:t xml:space="preserve">. </w:t>
      </w:r>
      <w:r w:rsidR="00000000">
        <w:t>Il est vrai aussi que</w:t>
      </w:r>
      <w:r>
        <w:t xml:space="preserve">, </w:t>
      </w:r>
      <w:r w:rsidR="00000000">
        <w:t>lorsque cette dernière</w:t>
      </w:r>
      <w:r>
        <w:t xml:space="preserve">, </w:t>
      </w:r>
      <w:r w:rsidR="00000000">
        <w:t>ayant mis bas</w:t>
      </w:r>
      <w:r>
        <w:t xml:space="preserve">, </w:t>
      </w:r>
      <w:r w:rsidR="00000000">
        <w:t>allaite ses petits</w:t>
      </w:r>
      <w:r>
        <w:t xml:space="preserve">, </w:t>
      </w:r>
      <w:r w:rsidR="00000000">
        <w:t>le mâle consent à nourrir tout son monde</w:t>
      </w:r>
      <w:r>
        <w:t>.</w:t>
      </w:r>
    </w:p>
    <w:p w14:paraId="5F9F5B2F" w14:textId="77777777" w:rsidR="00763276" w:rsidRDefault="00763276">
      <w:r>
        <w:t>« </w:t>
      </w:r>
      <w:r w:rsidR="00000000">
        <w:t>Mais cette vie familiale ne dure guère</w:t>
      </w:r>
      <w:r>
        <w:t xml:space="preserve">. </w:t>
      </w:r>
      <w:r w:rsidR="00000000">
        <w:t>Dès que les lio</w:t>
      </w:r>
      <w:r w:rsidR="00000000">
        <w:t>n</w:t>
      </w:r>
      <w:r w:rsidR="00000000">
        <w:t>ceaux sont de force à se débrouiller seuls</w:t>
      </w:r>
      <w:r>
        <w:t xml:space="preserve">, </w:t>
      </w:r>
      <w:proofErr w:type="spellStart"/>
      <w:r w:rsidR="00000000">
        <w:t>bamara</w:t>
      </w:r>
      <w:proofErr w:type="spellEnd"/>
      <w:r w:rsidR="00000000">
        <w:t xml:space="preserve"> père et mère leur font comprendre combien ils agiraient sagement en les d</w:t>
      </w:r>
      <w:r w:rsidR="00000000">
        <w:t>é</w:t>
      </w:r>
      <w:r w:rsidR="00000000">
        <w:t>barrassant de leur présence</w:t>
      </w:r>
      <w:r>
        <w:t>.</w:t>
      </w:r>
    </w:p>
    <w:p w14:paraId="07102CD8" w14:textId="77777777" w:rsidR="00763276" w:rsidRDefault="00763276">
      <w:r>
        <w:lastRenderedPageBreak/>
        <w:t>« </w:t>
      </w:r>
      <w:r w:rsidR="00000000">
        <w:t>Les jeunes lions</w:t>
      </w:r>
      <w:r>
        <w:t xml:space="preserve">, </w:t>
      </w:r>
      <w:r w:rsidR="00000000">
        <w:t>en effet</w:t>
      </w:r>
      <w:r>
        <w:t xml:space="preserve">, </w:t>
      </w:r>
      <w:r w:rsidR="00000000">
        <w:t>tout comme les jeunes gens</w:t>
      </w:r>
      <w:r>
        <w:t xml:space="preserve">, </w:t>
      </w:r>
      <w:r w:rsidR="00000000">
        <w:t>sont insupportables</w:t>
      </w:r>
      <w:r>
        <w:t xml:space="preserve">. </w:t>
      </w:r>
      <w:r w:rsidR="00000000">
        <w:t>Ils désirent plus qu</w:t>
      </w:r>
      <w:r>
        <w:t>’</w:t>
      </w:r>
      <w:r w:rsidR="00000000">
        <w:t>ils ne peuvent</w:t>
      </w:r>
      <w:r>
        <w:t xml:space="preserve">. </w:t>
      </w:r>
      <w:r w:rsidR="00000000">
        <w:t>Leur faim</w:t>
      </w:r>
      <w:r>
        <w:t xml:space="preserve">, </w:t>
      </w:r>
      <w:r w:rsidR="00000000">
        <w:t>semble-t-il</w:t>
      </w:r>
      <w:r>
        <w:t xml:space="preserve">, </w:t>
      </w:r>
      <w:r w:rsidR="00000000">
        <w:t>n</w:t>
      </w:r>
      <w:r>
        <w:t>’</w:t>
      </w:r>
      <w:r w:rsidR="00000000">
        <w:t>est jamais rassasiée</w:t>
      </w:r>
      <w:r>
        <w:t xml:space="preserve">. </w:t>
      </w:r>
      <w:r w:rsidR="00000000">
        <w:t>Or</w:t>
      </w:r>
      <w:r>
        <w:t xml:space="preserve">, </w:t>
      </w:r>
      <w:r w:rsidR="00000000">
        <w:t>qui veut avoir doit travailler</w:t>
      </w:r>
      <w:r>
        <w:t xml:space="preserve">. </w:t>
      </w:r>
      <w:proofErr w:type="spellStart"/>
      <w:r w:rsidR="00000000">
        <w:t>Douhout</w:t>
      </w:r>
      <w:proofErr w:type="spellEnd"/>
      <w:r>
        <w:t xml:space="preserve">… </w:t>
      </w:r>
      <w:proofErr w:type="spellStart"/>
      <w:r w:rsidR="00000000">
        <w:t>dout-dout</w:t>
      </w:r>
      <w:proofErr w:type="spellEnd"/>
      <w:r>
        <w:t xml:space="preserve">. </w:t>
      </w:r>
      <w:proofErr w:type="spellStart"/>
      <w:r w:rsidR="00000000">
        <w:t>Bamara</w:t>
      </w:r>
      <w:proofErr w:type="spellEnd"/>
      <w:r w:rsidR="00000000">
        <w:t xml:space="preserve"> père rugit</w:t>
      </w:r>
      <w:r>
        <w:t xml:space="preserve">, </w:t>
      </w:r>
      <w:r w:rsidR="00000000">
        <w:t>roule des yeux terribles</w:t>
      </w:r>
      <w:r>
        <w:t xml:space="preserve">, </w:t>
      </w:r>
      <w:r w:rsidR="00000000">
        <w:t>fronce sa courte crinière</w:t>
      </w:r>
      <w:r>
        <w:t xml:space="preserve">, </w:t>
      </w:r>
      <w:r w:rsidR="00000000">
        <w:t>découvre ses crocs et</w:t>
      </w:r>
      <w:r>
        <w:t xml:space="preserve">, </w:t>
      </w:r>
      <w:r w:rsidR="00000000">
        <w:t>de long en large</w:t>
      </w:r>
      <w:r>
        <w:t xml:space="preserve">, </w:t>
      </w:r>
      <w:r w:rsidR="00000000">
        <w:t>se promène en se battant les flancs</w:t>
      </w:r>
      <w:r>
        <w:t xml:space="preserve">, </w:t>
      </w:r>
      <w:r w:rsidR="00000000">
        <w:t>d</w:t>
      </w:r>
      <w:r>
        <w:t>’</w:t>
      </w:r>
      <w:r w:rsidR="00000000">
        <w:t>une queue irritée</w:t>
      </w:r>
      <w:r>
        <w:t>.</w:t>
      </w:r>
    </w:p>
    <w:p w14:paraId="7B788C41" w14:textId="77777777" w:rsidR="00763276" w:rsidRDefault="00763276">
      <w:r>
        <w:t>« </w:t>
      </w:r>
      <w:r w:rsidR="00000000">
        <w:t>Il y a encore une autre légende</w:t>
      </w:r>
      <w:r>
        <w:t xml:space="preserve">, </w:t>
      </w:r>
      <w:r w:rsidR="00000000">
        <w:t>plus tenace que la pr</w:t>
      </w:r>
      <w:r w:rsidR="00000000">
        <w:t>e</w:t>
      </w:r>
      <w:r w:rsidR="00000000">
        <w:t>mière</w:t>
      </w:r>
      <w:r>
        <w:t>.</w:t>
      </w:r>
    </w:p>
    <w:p w14:paraId="37CF350D" w14:textId="77777777" w:rsidR="00763276" w:rsidRDefault="00763276">
      <w:r>
        <w:t>« </w:t>
      </w:r>
      <w:r w:rsidR="00000000">
        <w:t>Certains croient que les fauves crient lorsqu</w:t>
      </w:r>
      <w:r>
        <w:t>’</w:t>
      </w:r>
      <w:r w:rsidR="00000000">
        <w:t>ils sont à l</w:t>
      </w:r>
      <w:r>
        <w:t>’</w:t>
      </w:r>
      <w:r w:rsidR="00000000">
        <w:t>affût</w:t>
      </w:r>
      <w:r>
        <w:t>.</w:t>
      </w:r>
    </w:p>
    <w:p w14:paraId="798AB43F" w14:textId="77777777" w:rsidR="00763276" w:rsidRDefault="00763276">
      <w:r>
        <w:t>« </w:t>
      </w:r>
      <w:r w:rsidR="00000000">
        <w:t>Quelle folie</w:t>
      </w:r>
      <w:r>
        <w:t xml:space="preserve"> ! </w:t>
      </w:r>
      <w:r w:rsidR="00000000">
        <w:t>C</w:t>
      </w:r>
      <w:r>
        <w:t>’</w:t>
      </w:r>
      <w:r w:rsidR="00000000">
        <w:t>est parler sans même réfléchir</w:t>
      </w:r>
      <w:r>
        <w:t xml:space="preserve"> ! </w:t>
      </w:r>
      <w:r w:rsidR="00000000">
        <w:t>Voyons</w:t>
      </w:r>
      <w:r>
        <w:t xml:space="preserve">. </w:t>
      </w:r>
      <w:r w:rsidR="00000000">
        <w:t>Le chasseur qui marche sur les traces d</w:t>
      </w:r>
      <w:r>
        <w:t>’</w:t>
      </w:r>
      <w:r w:rsidR="00000000">
        <w:t>une antilope</w:t>
      </w:r>
      <w:r>
        <w:t xml:space="preserve">, </w:t>
      </w:r>
      <w:r w:rsidR="00000000">
        <w:t>n</w:t>
      </w:r>
      <w:r>
        <w:t>’</w:t>
      </w:r>
      <w:r w:rsidR="00000000">
        <w:t>essaie-t-il pas de faire le moins de bruit possible</w:t>
      </w:r>
      <w:r>
        <w:t xml:space="preserve"> ? </w:t>
      </w:r>
      <w:r w:rsidR="00000000">
        <w:t xml:space="preserve">Pourquoi-le </w:t>
      </w:r>
      <w:proofErr w:type="spellStart"/>
      <w:r w:rsidR="00000000">
        <w:t>bamara</w:t>
      </w:r>
      <w:proofErr w:type="spellEnd"/>
      <w:r w:rsidR="00000000">
        <w:t xml:space="preserve"> procèderait-il autrement</w:t>
      </w:r>
      <w:r>
        <w:t xml:space="preserve"> ? </w:t>
      </w:r>
      <w:r w:rsidR="00000000">
        <w:t>S</w:t>
      </w:r>
      <w:r>
        <w:t>’</w:t>
      </w:r>
      <w:r w:rsidR="00000000">
        <w:t>il rugissait</w:t>
      </w:r>
      <w:r>
        <w:t xml:space="preserve">, </w:t>
      </w:r>
      <w:r w:rsidR="00000000">
        <w:t>tous les animaux qu</w:t>
      </w:r>
      <w:r>
        <w:t>’</w:t>
      </w:r>
      <w:r w:rsidR="00000000">
        <w:t>il veut surprendre ne seraient-ils pas avertis</w:t>
      </w:r>
      <w:r>
        <w:t xml:space="preserve"> ? </w:t>
      </w:r>
      <w:r w:rsidR="00000000">
        <w:t>C</w:t>
      </w:r>
      <w:r>
        <w:t>’</w:t>
      </w:r>
      <w:r w:rsidR="00000000">
        <w:t>est pour le coup qu</w:t>
      </w:r>
      <w:r>
        <w:t>’</w:t>
      </w:r>
      <w:r w:rsidR="00000000">
        <w:t>ils décamperaient</w:t>
      </w:r>
      <w:r>
        <w:t> !</w:t>
      </w:r>
    </w:p>
    <w:p w14:paraId="6833003D" w14:textId="77777777" w:rsidR="00763276" w:rsidRDefault="00763276">
      <w:r>
        <w:t>« </w:t>
      </w:r>
      <w:r w:rsidR="00000000">
        <w:t>Non</w:t>
      </w:r>
      <w:r>
        <w:t xml:space="preserve">. </w:t>
      </w:r>
      <w:r w:rsidR="00000000">
        <w:t xml:space="preserve">Le </w:t>
      </w:r>
      <w:proofErr w:type="spellStart"/>
      <w:r w:rsidR="00000000">
        <w:t>bamara</w:t>
      </w:r>
      <w:proofErr w:type="spellEnd"/>
      <w:r w:rsidR="00000000">
        <w:t xml:space="preserve"> ne rugit qu</w:t>
      </w:r>
      <w:r>
        <w:t>’</w:t>
      </w:r>
      <w:r w:rsidR="00000000">
        <w:t>afin d</w:t>
      </w:r>
      <w:r>
        <w:t>’</w:t>
      </w:r>
      <w:r w:rsidR="00000000">
        <w:t>exprimer sa joie</w:t>
      </w:r>
      <w:r>
        <w:t xml:space="preserve">, </w:t>
      </w:r>
      <w:r w:rsidR="00000000">
        <w:t>une fois dépecée ou agrippée la proie qu</w:t>
      </w:r>
      <w:r>
        <w:t>’</w:t>
      </w:r>
      <w:r w:rsidR="00000000">
        <w:t>il convoitait</w:t>
      </w:r>
      <w:r>
        <w:t xml:space="preserve">. </w:t>
      </w:r>
      <w:proofErr w:type="spellStart"/>
      <w:r w:rsidR="00000000">
        <w:t>Douhout</w:t>
      </w:r>
      <w:proofErr w:type="spellEnd"/>
      <w:r>
        <w:t xml:space="preserve"> !… </w:t>
      </w:r>
      <w:proofErr w:type="spellStart"/>
      <w:r w:rsidR="00000000">
        <w:t>dout-dout</w:t>
      </w:r>
      <w:proofErr w:type="spellEnd"/>
      <w:r>
        <w:t xml:space="preserve"> !… </w:t>
      </w:r>
      <w:r w:rsidR="00000000">
        <w:t>Tout va bien</w:t>
      </w:r>
      <w:r>
        <w:t xml:space="preserve">. </w:t>
      </w:r>
      <w:r w:rsidR="00000000">
        <w:t>Ma faim est calmée</w:t>
      </w:r>
      <w:r>
        <w:t xml:space="preserve">, </w:t>
      </w:r>
      <w:r w:rsidR="00000000">
        <w:t>ou ne tardera pas à l</w:t>
      </w:r>
      <w:r>
        <w:t>’</w:t>
      </w:r>
      <w:r w:rsidR="00000000">
        <w:t>être</w:t>
      </w:r>
      <w:r>
        <w:t xml:space="preserve">. </w:t>
      </w:r>
      <w:r w:rsidR="00000000">
        <w:t>Je me sens heureux</w:t>
      </w:r>
      <w:r>
        <w:t xml:space="preserve">. </w:t>
      </w:r>
      <w:r w:rsidR="00000000">
        <w:t>J</w:t>
      </w:r>
      <w:r>
        <w:t>’</w:t>
      </w:r>
      <w:r w:rsidR="00000000">
        <w:t>ai envie de jouer à poursuivre mon ombre au soleil</w:t>
      </w:r>
      <w:r>
        <w:t xml:space="preserve">. </w:t>
      </w:r>
      <w:r w:rsidR="00000000">
        <w:t xml:space="preserve">Mon rugissement va terrifier les </w:t>
      </w:r>
      <w:proofErr w:type="spellStart"/>
      <w:r w:rsidR="00000000">
        <w:t>gogouas</w:t>
      </w:r>
      <w:proofErr w:type="spellEnd"/>
      <w:r w:rsidR="00000000">
        <w:t xml:space="preserve"> et les antilopes du voisinage</w:t>
      </w:r>
      <w:r>
        <w:t xml:space="preserve">. </w:t>
      </w:r>
      <w:proofErr w:type="spellStart"/>
      <w:r w:rsidR="00000000">
        <w:t>Douhout</w:t>
      </w:r>
      <w:proofErr w:type="spellEnd"/>
      <w:r>
        <w:t xml:space="preserve"> !… </w:t>
      </w:r>
      <w:r w:rsidR="00000000">
        <w:t>Que les bêtes sont b</w:t>
      </w:r>
      <w:r w:rsidR="00000000">
        <w:t>ê</w:t>
      </w:r>
      <w:r w:rsidR="00000000">
        <w:t>tes</w:t>
      </w:r>
      <w:r>
        <w:t xml:space="preserve"> ! </w:t>
      </w:r>
      <w:r w:rsidR="00000000">
        <w:t>Depuis le temps qu</w:t>
      </w:r>
      <w:r>
        <w:t>’</w:t>
      </w:r>
      <w:r w:rsidR="00000000">
        <w:t>ils connaissent ma voix</w:t>
      </w:r>
      <w:r>
        <w:t xml:space="preserve">, </w:t>
      </w:r>
      <w:r w:rsidR="00000000">
        <w:t>qu</w:t>
      </w:r>
      <w:r>
        <w:t>’</w:t>
      </w:r>
      <w:r w:rsidR="00000000">
        <w:t>ils sont h</w:t>
      </w:r>
      <w:r w:rsidR="00000000">
        <w:t>a</w:t>
      </w:r>
      <w:r w:rsidR="00000000">
        <w:t>bitués à l</w:t>
      </w:r>
      <w:r>
        <w:t>’</w:t>
      </w:r>
      <w:r w:rsidR="00000000">
        <w:t>entendre</w:t>
      </w:r>
      <w:r>
        <w:t xml:space="preserve">, </w:t>
      </w:r>
      <w:r w:rsidR="00000000">
        <w:t>ils ne savent encore pas que c</w:t>
      </w:r>
      <w:r>
        <w:t>’</w:t>
      </w:r>
      <w:r w:rsidR="00000000">
        <w:t>est lorsque je rugis</w:t>
      </w:r>
      <w:r>
        <w:t xml:space="preserve">, </w:t>
      </w:r>
      <w:r w:rsidR="00000000">
        <w:t>que je suis le moins à craindre</w:t>
      </w:r>
      <w:r>
        <w:t xml:space="preserve"> ? </w:t>
      </w:r>
      <w:r w:rsidR="00000000">
        <w:t>Là</w:t>
      </w:r>
      <w:r>
        <w:t xml:space="preserve"> !… </w:t>
      </w:r>
      <w:r w:rsidR="00000000">
        <w:t>Mon ventre est garni</w:t>
      </w:r>
      <w:r>
        <w:t xml:space="preserve">. </w:t>
      </w:r>
      <w:r w:rsidR="00000000">
        <w:t>Je suis fort et veux m</w:t>
      </w:r>
      <w:r>
        <w:t>’</w:t>
      </w:r>
      <w:r w:rsidR="00000000">
        <w:t>amuser</w:t>
      </w:r>
      <w:r>
        <w:t xml:space="preserve">. </w:t>
      </w:r>
      <w:r w:rsidR="00000000">
        <w:t xml:space="preserve">Montons au sommet de ce </w:t>
      </w:r>
      <w:proofErr w:type="spellStart"/>
      <w:r w:rsidR="00000000">
        <w:t>kaga</w:t>
      </w:r>
      <w:proofErr w:type="spellEnd"/>
      <w:r>
        <w:t xml:space="preserve">. </w:t>
      </w:r>
      <w:proofErr w:type="spellStart"/>
      <w:r w:rsidR="00000000">
        <w:t>Douhout</w:t>
      </w:r>
      <w:proofErr w:type="spellEnd"/>
      <w:r>
        <w:t xml:space="preserve"> !… </w:t>
      </w:r>
      <w:r w:rsidR="00000000">
        <w:t>Ah</w:t>
      </w:r>
      <w:r>
        <w:t xml:space="preserve"> ! </w:t>
      </w:r>
      <w:r w:rsidR="00000000">
        <w:t>que je ris</w:t>
      </w:r>
      <w:r>
        <w:t xml:space="preserve">. </w:t>
      </w:r>
      <w:r w:rsidR="00000000">
        <w:t>De l</w:t>
      </w:r>
      <w:r>
        <w:t>’</w:t>
      </w:r>
      <w:r w:rsidR="00000000">
        <w:t>endroit où je suis</w:t>
      </w:r>
      <w:r>
        <w:t xml:space="preserve">, </w:t>
      </w:r>
      <w:r w:rsidR="00000000">
        <w:t>je d</w:t>
      </w:r>
      <w:r w:rsidR="00000000">
        <w:t>é</w:t>
      </w:r>
      <w:r w:rsidR="00000000">
        <w:t>couvre toute la région</w:t>
      </w:r>
      <w:r>
        <w:t xml:space="preserve">. </w:t>
      </w:r>
      <w:r w:rsidR="00000000">
        <w:t>Et que vois-je</w:t>
      </w:r>
      <w:r>
        <w:t xml:space="preserve"> ? </w:t>
      </w:r>
      <w:r w:rsidR="00000000">
        <w:t>Je vois</w:t>
      </w:r>
      <w:r>
        <w:t xml:space="preserve">, </w:t>
      </w:r>
      <w:r w:rsidR="00000000">
        <w:t>au loin</w:t>
      </w:r>
      <w:r>
        <w:t xml:space="preserve">, </w:t>
      </w:r>
      <w:r w:rsidR="00000000">
        <w:t>par les plaines</w:t>
      </w:r>
      <w:r>
        <w:t xml:space="preserve">, </w:t>
      </w:r>
      <w:r w:rsidR="00000000">
        <w:t xml:space="preserve">détaler des troupeaux de </w:t>
      </w:r>
      <w:proofErr w:type="spellStart"/>
      <w:r w:rsidR="00000000">
        <w:t>gogouas</w:t>
      </w:r>
      <w:proofErr w:type="spellEnd"/>
      <w:r>
        <w:t xml:space="preserve">. </w:t>
      </w:r>
      <w:r w:rsidR="00000000">
        <w:t>Parce qu</w:t>
      </w:r>
      <w:r>
        <w:t>’</w:t>
      </w:r>
      <w:r w:rsidR="00000000">
        <w:t>ils m</w:t>
      </w:r>
      <w:r>
        <w:t>’</w:t>
      </w:r>
      <w:r w:rsidR="00000000">
        <w:t>ont entendu rugir</w:t>
      </w:r>
      <w:r>
        <w:t xml:space="preserve">, </w:t>
      </w:r>
      <w:r w:rsidR="00000000">
        <w:t>ils fuient</w:t>
      </w:r>
      <w:r>
        <w:t xml:space="preserve">, </w:t>
      </w:r>
      <w:r w:rsidR="00000000">
        <w:t xml:space="preserve">les </w:t>
      </w:r>
      <w:r w:rsidR="00000000">
        <w:lastRenderedPageBreak/>
        <w:t>innocents</w:t>
      </w:r>
      <w:r>
        <w:t xml:space="preserve"> ! </w:t>
      </w:r>
      <w:r w:rsidR="00000000">
        <w:t>Il faut que je rie</w:t>
      </w:r>
      <w:r>
        <w:t xml:space="preserve"> ! </w:t>
      </w:r>
      <w:proofErr w:type="spellStart"/>
      <w:r w:rsidR="00000000">
        <w:t>Do</w:t>
      </w:r>
      <w:r w:rsidR="00000000">
        <w:t>u</w:t>
      </w:r>
      <w:r w:rsidR="00000000">
        <w:t>hout</w:t>
      </w:r>
      <w:proofErr w:type="spellEnd"/>
      <w:r>
        <w:t xml:space="preserve"> ! </w:t>
      </w:r>
      <w:proofErr w:type="spellStart"/>
      <w:r w:rsidR="00000000">
        <w:t>dout-dout</w:t>
      </w:r>
      <w:proofErr w:type="spellEnd"/>
      <w:r>
        <w:t xml:space="preserve"> ! </w:t>
      </w:r>
      <w:r w:rsidR="00000000">
        <w:t>Et maintenant</w:t>
      </w:r>
      <w:r>
        <w:t xml:space="preserve">, </w:t>
      </w:r>
      <w:r w:rsidR="00000000">
        <w:t>cherchons un endroit où il me sera possible de digérer en paix et au frais</w:t>
      </w:r>
      <w:r>
        <w:t>…</w:t>
      </w:r>
    </w:p>
    <w:p w14:paraId="329CF48E" w14:textId="77777777" w:rsidR="00763276" w:rsidRDefault="00763276">
      <w:r>
        <w:t>— </w:t>
      </w:r>
      <w:r w:rsidR="00000000">
        <w:t>Et tes gens qui affirment que les m</w:t>
      </w:r>
      <w:r>
        <w:t>’</w:t>
      </w:r>
      <w:r w:rsidR="00000000">
        <w:t>balas ne foncent j</w:t>
      </w:r>
      <w:r w:rsidR="00000000">
        <w:t>a</w:t>
      </w:r>
      <w:r w:rsidR="00000000">
        <w:t>mais sur l</w:t>
      </w:r>
      <w:r>
        <w:t>’</w:t>
      </w:r>
      <w:r w:rsidR="00000000">
        <w:t>homme</w:t>
      </w:r>
      <w:r>
        <w:t xml:space="preserve">, </w:t>
      </w:r>
      <w:r w:rsidR="00000000">
        <w:t>mais qu</w:t>
      </w:r>
      <w:r>
        <w:t>’</w:t>
      </w:r>
      <w:r w:rsidR="00000000">
        <w:t>ils s</w:t>
      </w:r>
      <w:r>
        <w:t>’</w:t>
      </w:r>
      <w:r w:rsidR="00000000">
        <w:t>enfuient</w:t>
      </w:r>
      <w:r>
        <w:t xml:space="preserve">, </w:t>
      </w:r>
      <w:r w:rsidR="00000000">
        <w:t>au contraire</w:t>
      </w:r>
      <w:r>
        <w:t xml:space="preserve">, </w:t>
      </w:r>
      <w:r w:rsidR="00000000">
        <w:t>à la d</w:t>
      </w:r>
      <w:r w:rsidR="00000000">
        <w:t>é</w:t>
      </w:r>
      <w:r w:rsidR="00000000">
        <w:t>tonation des fusils</w:t>
      </w:r>
      <w:r>
        <w:t xml:space="preserve">, </w:t>
      </w:r>
      <w:r w:rsidR="00000000">
        <w:t>ne penses-tu pas qu</w:t>
      </w:r>
      <w:r>
        <w:t>’</w:t>
      </w:r>
      <w:r w:rsidR="00000000">
        <w:t xml:space="preserve">ils soient aussi fous que </w:t>
      </w:r>
      <w:proofErr w:type="spellStart"/>
      <w:r w:rsidR="00000000">
        <w:t>Kosséyéndé</w:t>
      </w:r>
      <w:proofErr w:type="spellEnd"/>
      <w:r>
        <w:t xml:space="preserve">, </w:t>
      </w:r>
      <w:r w:rsidR="00000000">
        <w:t>Batouala</w:t>
      </w:r>
      <w:r>
        <w:t xml:space="preserve"> ? </w:t>
      </w:r>
      <w:r w:rsidR="00000000">
        <w:t xml:space="preserve">dit </w:t>
      </w:r>
      <w:proofErr w:type="spellStart"/>
      <w:r w:rsidR="00000000">
        <w:t>Bissibingui</w:t>
      </w:r>
      <w:proofErr w:type="spellEnd"/>
      <w:r>
        <w:t>.</w:t>
      </w:r>
    </w:p>
    <w:p w14:paraId="2C64CAD6" w14:textId="77777777" w:rsidR="00763276" w:rsidRDefault="00763276">
      <w:r>
        <w:t>« </w:t>
      </w:r>
      <w:r w:rsidR="00000000">
        <w:t>Tel est mon avis</w:t>
      </w:r>
      <w:r>
        <w:t xml:space="preserve"> ; </w:t>
      </w:r>
      <w:r w:rsidR="00000000">
        <w:t>et pour cause</w:t>
      </w:r>
      <w:r>
        <w:t>.</w:t>
      </w:r>
    </w:p>
    <w:p w14:paraId="1F8CBF73" w14:textId="77777777" w:rsidR="00763276" w:rsidRDefault="00763276">
      <w:r>
        <w:t>« </w:t>
      </w:r>
      <w:r w:rsidR="00000000">
        <w:t>Il y a de cela plusieurs saisons des pluies</w:t>
      </w:r>
      <w:r>
        <w:t xml:space="preserve">, </w:t>
      </w:r>
      <w:r w:rsidR="00000000">
        <w:t xml:space="preserve">je séjournai à </w:t>
      </w:r>
      <w:proofErr w:type="spellStart"/>
      <w:r w:rsidR="00000000">
        <w:t>Kémo</w:t>
      </w:r>
      <w:proofErr w:type="spellEnd"/>
      <w:r>
        <w:t>.</w:t>
      </w:r>
    </w:p>
    <w:p w14:paraId="18FA9680" w14:textId="77777777" w:rsidR="00763276" w:rsidRDefault="00763276">
      <w:r>
        <w:t>« </w:t>
      </w:r>
      <w:r w:rsidR="00000000">
        <w:t>Là vivait</w:t>
      </w:r>
      <w:r>
        <w:t xml:space="preserve">, </w:t>
      </w:r>
      <w:r w:rsidR="00000000">
        <w:t>pour lors</w:t>
      </w:r>
      <w:r>
        <w:t xml:space="preserve">, </w:t>
      </w:r>
      <w:r w:rsidR="00000000">
        <w:t>un grand chasseur blanc</w:t>
      </w:r>
      <w:r>
        <w:t xml:space="preserve">, </w:t>
      </w:r>
      <w:r w:rsidR="00000000">
        <w:t>qui ne chassait que les m</w:t>
      </w:r>
      <w:r>
        <w:t>’</w:t>
      </w:r>
      <w:r w:rsidR="00000000">
        <w:t>balas</w:t>
      </w:r>
      <w:r>
        <w:t>.</w:t>
      </w:r>
    </w:p>
    <w:p w14:paraId="3934C549" w14:textId="77777777" w:rsidR="00763276" w:rsidRDefault="00763276">
      <w:r>
        <w:t>« </w:t>
      </w:r>
      <w:r w:rsidR="00000000">
        <w:t>Il s</w:t>
      </w:r>
      <w:r>
        <w:t>’</w:t>
      </w:r>
      <w:r w:rsidR="00000000">
        <w:t>appelait Coquelin</w:t>
      </w:r>
      <w:r>
        <w:t>.</w:t>
      </w:r>
    </w:p>
    <w:p w14:paraId="54A37537" w14:textId="77777777" w:rsidR="00763276" w:rsidRDefault="00763276">
      <w:r>
        <w:t>« </w:t>
      </w:r>
      <w:r w:rsidR="00000000">
        <w:t xml:space="preserve">Coquelin était un de ces </w:t>
      </w:r>
      <w:proofErr w:type="spellStart"/>
      <w:r w:rsidR="00000000">
        <w:t>boundjous</w:t>
      </w:r>
      <w:proofErr w:type="spellEnd"/>
      <w:r w:rsidR="00000000">
        <w:t xml:space="preserve"> comme on en voit peu</w:t>
      </w:r>
      <w:r>
        <w:t xml:space="preserve">. </w:t>
      </w:r>
      <w:r w:rsidR="00000000">
        <w:t xml:space="preserve">Sa stature atteignait celle des </w:t>
      </w:r>
      <w:proofErr w:type="spellStart"/>
      <w:r w:rsidR="00000000">
        <w:t>saras</w:t>
      </w:r>
      <w:proofErr w:type="spellEnd"/>
      <w:r w:rsidR="00000000">
        <w:t xml:space="preserve"> ou des n</w:t>
      </w:r>
      <w:r>
        <w:t>’</w:t>
      </w:r>
      <w:proofErr w:type="spellStart"/>
      <w:r w:rsidR="00000000">
        <w:t>gamas</w:t>
      </w:r>
      <w:proofErr w:type="spellEnd"/>
      <w:r>
        <w:t xml:space="preserve">, </w:t>
      </w:r>
      <w:r w:rsidR="00000000">
        <w:t>et des yeux couleur de beau temps brillaient en son visage</w:t>
      </w:r>
      <w:r>
        <w:t xml:space="preserve">, </w:t>
      </w:r>
      <w:r w:rsidR="00000000">
        <w:t>comme au ciel le soleil</w:t>
      </w:r>
      <w:r>
        <w:t>.</w:t>
      </w:r>
    </w:p>
    <w:p w14:paraId="0144F2F7" w14:textId="77777777" w:rsidR="00763276" w:rsidRDefault="00763276">
      <w:r>
        <w:t>« </w:t>
      </w:r>
      <w:r w:rsidR="00000000">
        <w:t>Il portait de longs cheveux</w:t>
      </w:r>
      <w:r>
        <w:t xml:space="preserve">, </w:t>
      </w:r>
      <w:r w:rsidR="00000000">
        <w:t>qui lui tombaient dans le cou</w:t>
      </w:r>
      <w:r>
        <w:t xml:space="preserve">, </w:t>
      </w:r>
      <w:r w:rsidR="00000000">
        <w:t>une longue barbe</w:t>
      </w:r>
      <w:r>
        <w:t xml:space="preserve">, </w:t>
      </w:r>
      <w:r w:rsidR="00000000">
        <w:t>et sa force était telle qu</w:t>
      </w:r>
      <w:r>
        <w:t>’</w:t>
      </w:r>
      <w:r w:rsidR="00000000">
        <w:t xml:space="preserve">il aurait pu assommer un </w:t>
      </w:r>
      <w:proofErr w:type="spellStart"/>
      <w:r w:rsidR="00000000">
        <w:t>gogoua</w:t>
      </w:r>
      <w:proofErr w:type="spellEnd"/>
      <w:r w:rsidR="00000000">
        <w:t xml:space="preserve"> d</w:t>
      </w:r>
      <w:r>
        <w:t>’</w:t>
      </w:r>
      <w:r w:rsidR="00000000">
        <w:t>un coup de poing</w:t>
      </w:r>
      <w:r>
        <w:t>.</w:t>
      </w:r>
    </w:p>
    <w:p w14:paraId="4E629F39" w14:textId="77777777" w:rsidR="00763276" w:rsidRDefault="00763276">
      <w:r>
        <w:t>« </w:t>
      </w:r>
      <w:r w:rsidR="00000000">
        <w:t>Nous l</w:t>
      </w:r>
      <w:r>
        <w:t>’</w:t>
      </w:r>
      <w:r w:rsidR="00000000">
        <w:t>aimions bien</w:t>
      </w:r>
      <w:r>
        <w:t xml:space="preserve">. </w:t>
      </w:r>
      <w:r w:rsidR="00000000">
        <w:t>Il vivait comme nous</w:t>
      </w:r>
      <w:r>
        <w:t xml:space="preserve">, </w:t>
      </w:r>
      <w:r w:rsidR="00000000">
        <w:t>pauvres bons noirs</w:t>
      </w:r>
      <w:r>
        <w:t xml:space="preserve">. </w:t>
      </w:r>
      <w:r w:rsidR="00000000">
        <w:t>Il mangeait de notre cuisine</w:t>
      </w:r>
      <w:r>
        <w:t xml:space="preserve">. </w:t>
      </w:r>
      <w:r w:rsidR="00000000">
        <w:t>Pour tout lit</w:t>
      </w:r>
      <w:r>
        <w:t xml:space="preserve">, </w:t>
      </w:r>
      <w:r w:rsidR="00000000">
        <w:t>il n</w:t>
      </w:r>
      <w:r>
        <w:t>’</w:t>
      </w:r>
      <w:r w:rsidR="00000000">
        <w:t>avait qu</w:t>
      </w:r>
      <w:r>
        <w:t>’</w:t>
      </w:r>
      <w:r w:rsidR="00000000">
        <w:t xml:space="preserve">un </w:t>
      </w:r>
      <w:proofErr w:type="spellStart"/>
      <w:r w:rsidR="00000000">
        <w:t>bogbo</w:t>
      </w:r>
      <w:proofErr w:type="spellEnd"/>
      <w:r w:rsidR="00000000">
        <w:t xml:space="preserve"> comme nous</w:t>
      </w:r>
      <w:r>
        <w:t xml:space="preserve">. </w:t>
      </w:r>
      <w:r w:rsidR="00000000">
        <w:t>C</w:t>
      </w:r>
      <w:r>
        <w:t>’</w:t>
      </w:r>
      <w:r w:rsidR="00000000">
        <w:t>est sur cette natte</w:t>
      </w:r>
      <w:r>
        <w:t xml:space="preserve">, </w:t>
      </w:r>
      <w:r w:rsidR="00000000">
        <w:t>allongé</w:t>
      </w:r>
      <w:r>
        <w:t xml:space="preserve">, </w:t>
      </w:r>
      <w:r w:rsidR="00000000">
        <w:t>qu</w:t>
      </w:r>
      <w:r>
        <w:t>’</w:t>
      </w:r>
      <w:r w:rsidR="00000000">
        <w:t>il dormait</w:t>
      </w:r>
      <w:r>
        <w:t xml:space="preserve">, </w:t>
      </w:r>
      <w:r w:rsidR="00000000">
        <w:t>la nuit</w:t>
      </w:r>
      <w:r>
        <w:t>.</w:t>
      </w:r>
    </w:p>
    <w:p w14:paraId="1C31C4C8" w14:textId="77777777" w:rsidR="00763276" w:rsidRDefault="00763276">
      <w:r>
        <w:t>« </w:t>
      </w:r>
      <w:r w:rsidR="00000000">
        <w:t>Un matin</w:t>
      </w:r>
      <w:r>
        <w:t xml:space="preserve">, </w:t>
      </w:r>
      <w:r w:rsidR="00000000">
        <w:t>on lui signala un troupeau de m</w:t>
      </w:r>
      <w:r>
        <w:t>’</w:t>
      </w:r>
      <w:r w:rsidR="00000000">
        <w:t>balas</w:t>
      </w:r>
      <w:r>
        <w:t xml:space="preserve">. </w:t>
      </w:r>
      <w:r w:rsidR="00000000">
        <w:t>Ils r</w:t>
      </w:r>
      <w:r w:rsidR="00000000">
        <w:t>a</w:t>
      </w:r>
      <w:r w:rsidR="00000000">
        <w:t xml:space="preserve">vageaient les plantations des villages </w:t>
      </w:r>
      <w:proofErr w:type="spellStart"/>
      <w:r w:rsidR="00000000">
        <w:t>gobous</w:t>
      </w:r>
      <w:proofErr w:type="spellEnd"/>
      <w:r w:rsidR="00000000">
        <w:t xml:space="preserve"> situés non loin de Ouadda</w:t>
      </w:r>
      <w:r>
        <w:t xml:space="preserve">, </w:t>
      </w:r>
      <w:r w:rsidR="00000000">
        <w:t xml:space="preserve">en bordure de la </w:t>
      </w:r>
      <w:proofErr w:type="spellStart"/>
      <w:r w:rsidR="00000000">
        <w:t>Ouah</w:t>
      </w:r>
      <w:r>
        <w:t>’</w:t>
      </w:r>
      <w:r w:rsidR="00000000">
        <w:t>mbéré</w:t>
      </w:r>
      <w:proofErr w:type="spellEnd"/>
      <w:r>
        <w:t xml:space="preserve">, </w:t>
      </w:r>
      <w:r w:rsidR="00000000">
        <w:t>riche en caïmans</w:t>
      </w:r>
      <w:r>
        <w:t>.</w:t>
      </w:r>
    </w:p>
    <w:p w14:paraId="6E3FCEBC" w14:textId="77777777" w:rsidR="00763276" w:rsidRDefault="00763276">
      <w:r>
        <w:lastRenderedPageBreak/>
        <w:t>« </w:t>
      </w:r>
      <w:r w:rsidR="00000000">
        <w:t>Il ne prit que deux fusils</w:t>
      </w:r>
      <w:r>
        <w:t xml:space="preserve">, </w:t>
      </w:r>
      <w:r w:rsidR="00000000">
        <w:t>confia l</w:t>
      </w:r>
      <w:r>
        <w:t>’</w:t>
      </w:r>
      <w:r w:rsidR="00000000">
        <w:t>un au meilleur de ses pisteurs</w:t>
      </w:r>
      <w:r>
        <w:t xml:space="preserve">, </w:t>
      </w:r>
      <w:r w:rsidR="00000000">
        <w:t>chargea à deux coups celui qu</w:t>
      </w:r>
      <w:r>
        <w:t>’</w:t>
      </w:r>
      <w:r w:rsidR="00000000">
        <w:t>il gardait</w:t>
      </w:r>
      <w:r>
        <w:t xml:space="preserve">. </w:t>
      </w:r>
      <w:r w:rsidR="00000000">
        <w:t>Et en route</w:t>
      </w:r>
      <w:r>
        <w:t> !</w:t>
      </w:r>
    </w:p>
    <w:p w14:paraId="6EE6470C" w14:textId="77777777" w:rsidR="00763276" w:rsidRDefault="00763276">
      <w:r>
        <w:t>« </w:t>
      </w:r>
      <w:r w:rsidR="00000000">
        <w:t>La chance le favorisa</w:t>
      </w:r>
      <w:r>
        <w:t>.</w:t>
      </w:r>
    </w:p>
    <w:p w14:paraId="2BC791E4" w14:textId="77777777" w:rsidR="00763276" w:rsidRDefault="00763276">
      <w:r>
        <w:t>« </w:t>
      </w:r>
      <w:r w:rsidR="00000000">
        <w:t>Le même jour</w:t>
      </w:r>
      <w:r>
        <w:t xml:space="preserve">, </w:t>
      </w:r>
      <w:r w:rsidR="00000000">
        <w:t>un peu avant le moment où le soleil co</w:t>
      </w:r>
      <w:r w:rsidR="00000000">
        <w:t>m</w:t>
      </w:r>
      <w:r w:rsidR="00000000">
        <w:t>mence à décliner</w:t>
      </w:r>
      <w:r>
        <w:t xml:space="preserve">, </w:t>
      </w:r>
      <w:r w:rsidR="00000000">
        <w:t>il releva des traces fraîches</w:t>
      </w:r>
      <w:r>
        <w:t xml:space="preserve">, </w:t>
      </w:r>
      <w:r w:rsidR="00000000">
        <w:t>qu</w:t>
      </w:r>
      <w:r>
        <w:t>’</w:t>
      </w:r>
      <w:r w:rsidR="00000000">
        <w:t>il suivit</w:t>
      </w:r>
      <w:r>
        <w:t>.</w:t>
      </w:r>
    </w:p>
    <w:p w14:paraId="59B368C0" w14:textId="77777777" w:rsidR="00763276" w:rsidRDefault="00763276">
      <w:r>
        <w:t>« </w:t>
      </w:r>
      <w:r w:rsidR="00000000">
        <w:t>Quel vacarme</w:t>
      </w:r>
      <w:r>
        <w:t xml:space="preserve"> ! </w:t>
      </w:r>
      <w:r w:rsidR="00000000">
        <w:t>Plus de doute</w:t>
      </w:r>
      <w:r>
        <w:t xml:space="preserve">. </w:t>
      </w:r>
      <w:r w:rsidR="00000000">
        <w:t>Ils étaient là</w:t>
      </w:r>
      <w:r>
        <w:t xml:space="preserve"> ! </w:t>
      </w:r>
      <w:r w:rsidR="00000000">
        <w:t>Bousculades</w:t>
      </w:r>
      <w:r>
        <w:t xml:space="preserve">, </w:t>
      </w:r>
      <w:r w:rsidR="00000000">
        <w:t>branches brisées</w:t>
      </w:r>
      <w:r>
        <w:t xml:space="preserve">, </w:t>
      </w:r>
      <w:r w:rsidR="00000000">
        <w:t>barrissements</w:t>
      </w:r>
      <w:r>
        <w:t xml:space="preserve">. </w:t>
      </w:r>
      <w:r w:rsidR="00000000">
        <w:t>On entendait le grondement ininterrompu de leur digestion</w:t>
      </w:r>
      <w:r>
        <w:t xml:space="preserve">. </w:t>
      </w:r>
      <w:r w:rsidR="00000000">
        <w:t>Ils se vautraient dans la boue</w:t>
      </w:r>
      <w:r>
        <w:t xml:space="preserve">, </w:t>
      </w:r>
      <w:r w:rsidR="00000000">
        <w:t>s</w:t>
      </w:r>
      <w:r>
        <w:t>’</w:t>
      </w:r>
      <w:r w:rsidR="00000000">
        <w:t>aspergeaient d</w:t>
      </w:r>
      <w:r>
        <w:t>’</w:t>
      </w:r>
      <w:r w:rsidR="00000000">
        <w:t>eau</w:t>
      </w:r>
      <w:r>
        <w:t xml:space="preserve">. </w:t>
      </w:r>
      <w:r w:rsidR="00000000">
        <w:t>Car ils avaient fui le soleil</w:t>
      </w:r>
      <w:r>
        <w:t xml:space="preserve">, </w:t>
      </w:r>
      <w:proofErr w:type="spellStart"/>
      <w:r w:rsidR="00000000">
        <w:t>sous bois</w:t>
      </w:r>
      <w:proofErr w:type="spellEnd"/>
      <w:r>
        <w:t xml:space="preserve">, </w:t>
      </w:r>
      <w:r w:rsidR="00000000">
        <w:t>a</w:t>
      </w:r>
      <w:r w:rsidR="00000000">
        <w:t>u</w:t>
      </w:r>
      <w:r w:rsidR="00000000">
        <w:t>près d</w:t>
      </w:r>
      <w:r>
        <w:t>’</w:t>
      </w:r>
      <w:r w:rsidR="00000000">
        <w:t>un marigot</w:t>
      </w:r>
      <w:r>
        <w:t>.</w:t>
      </w:r>
    </w:p>
    <w:p w14:paraId="21FF2C54" w14:textId="77777777" w:rsidR="00763276" w:rsidRDefault="00763276">
      <w:r>
        <w:t>« </w:t>
      </w:r>
      <w:r w:rsidR="00000000">
        <w:t>Suivi de son pisteur</w:t>
      </w:r>
      <w:r>
        <w:t xml:space="preserve">, </w:t>
      </w:r>
      <w:r w:rsidR="00000000">
        <w:t>le blanc rampa vers eux</w:t>
      </w:r>
      <w:r>
        <w:t xml:space="preserve">, </w:t>
      </w:r>
      <w:r w:rsidR="00000000">
        <w:t>lentement</w:t>
      </w:r>
      <w:r>
        <w:t xml:space="preserve">, </w:t>
      </w:r>
      <w:r w:rsidR="00000000">
        <w:t>lentement</w:t>
      </w:r>
      <w:r>
        <w:t xml:space="preserve">. </w:t>
      </w:r>
      <w:r w:rsidR="00000000">
        <w:t>Enfin</w:t>
      </w:r>
      <w:r>
        <w:t xml:space="preserve">, </w:t>
      </w:r>
      <w:r w:rsidR="00000000">
        <w:t>il en vit un qui</w:t>
      </w:r>
      <w:r>
        <w:t xml:space="preserve">, </w:t>
      </w:r>
      <w:r w:rsidR="00000000">
        <w:t>adossé à un arbre</w:t>
      </w:r>
      <w:r>
        <w:t xml:space="preserve">, </w:t>
      </w:r>
      <w:r w:rsidR="00000000">
        <w:t>regardait de son côté</w:t>
      </w:r>
      <w:r>
        <w:t xml:space="preserve">, </w:t>
      </w:r>
      <w:r w:rsidR="00000000">
        <w:t>l</w:t>
      </w:r>
      <w:r>
        <w:t>’</w:t>
      </w:r>
      <w:r w:rsidR="00000000">
        <w:t>ayant sans doute éventé</w:t>
      </w:r>
      <w:r>
        <w:t>.</w:t>
      </w:r>
    </w:p>
    <w:p w14:paraId="2115E485" w14:textId="77777777" w:rsidR="00763276" w:rsidRDefault="00763276">
      <w:r>
        <w:t>« </w:t>
      </w:r>
      <w:r w:rsidR="00000000">
        <w:t>Quelle paire de grosses pointes</w:t>
      </w:r>
      <w:r>
        <w:t xml:space="preserve"> ! </w:t>
      </w:r>
      <w:r w:rsidR="00000000">
        <w:t>Il le mit en joue et</w:t>
      </w:r>
      <w:r>
        <w:t>…</w:t>
      </w:r>
    </w:p>
    <w:p w14:paraId="0FDF825C" w14:textId="77777777" w:rsidR="00763276" w:rsidRDefault="00763276">
      <w:r>
        <w:t>« </w:t>
      </w:r>
      <w:r w:rsidR="00000000">
        <w:t>Ha</w:t>
      </w:r>
      <w:r>
        <w:t xml:space="preserve"> ! </w:t>
      </w:r>
      <w:r w:rsidR="00000000">
        <w:t>blessé</w:t>
      </w:r>
      <w:r>
        <w:t xml:space="preserve">, </w:t>
      </w:r>
      <w:r w:rsidR="00000000">
        <w:t>le m</w:t>
      </w:r>
      <w:r>
        <w:t>’</w:t>
      </w:r>
      <w:r w:rsidR="00000000">
        <w:t>bala était déjà sur lui</w:t>
      </w:r>
      <w:r>
        <w:t>.</w:t>
      </w:r>
    </w:p>
    <w:p w14:paraId="57D31C90" w14:textId="77777777" w:rsidR="00763276" w:rsidRDefault="00763276">
      <w:r>
        <w:t>« </w:t>
      </w:r>
      <w:r w:rsidR="00000000">
        <w:t>On vit rapidement</w:t>
      </w:r>
      <w:r>
        <w:t xml:space="preserve">, </w:t>
      </w:r>
      <w:r w:rsidR="00000000">
        <w:t>en des instants pareils</w:t>
      </w:r>
      <w:r>
        <w:t xml:space="preserve">. </w:t>
      </w:r>
      <w:r w:rsidR="00000000">
        <w:t xml:space="preserve">Si la peur ne vous tue pas </w:t>
      </w:r>
      <w:proofErr w:type="gramStart"/>
      <w:r w:rsidR="00000000">
        <w:t>de suite</w:t>
      </w:r>
      <w:proofErr w:type="gramEnd"/>
      <w:r>
        <w:t xml:space="preserve">, </w:t>
      </w:r>
      <w:r w:rsidR="00000000">
        <w:t>on ne la ressent qu</w:t>
      </w:r>
      <w:r>
        <w:t>’</w:t>
      </w:r>
      <w:r w:rsidR="00000000">
        <w:t>après</w:t>
      </w:r>
      <w:r>
        <w:t xml:space="preserve">, </w:t>
      </w:r>
      <w:r w:rsidR="00000000">
        <w:t>lorsqu</w:t>
      </w:r>
      <w:r>
        <w:t>’</w:t>
      </w:r>
      <w:r w:rsidR="00000000">
        <w:t>on a le temps</w:t>
      </w:r>
      <w:r>
        <w:t>.</w:t>
      </w:r>
    </w:p>
    <w:p w14:paraId="4B6ECCA3" w14:textId="77777777" w:rsidR="00763276" w:rsidRDefault="00763276">
      <w:r>
        <w:t>« </w:t>
      </w:r>
      <w:r w:rsidR="00000000">
        <w:t>Il fit un écart pour éviter l</w:t>
      </w:r>
      <w:r>
        <w:t>’</w:t>
      </w:r>
      <w:r w:rsidR="00000000">
        <w:t>énorme bête</w:t>
      </w:r>
      <w:r>
        <w:t xml:space="preserve">, </w:t>
      </w:r>
      <w:r w:rsidR="00000000">
        <w:t>l</w:t>
      </w:r>
      <w:r>
        <w:t>’</w:t>
      </w:r>
      <w:r w:rsidR="00000000">
        <w:t>évita</w:t>
      </w:r>
      <w:r>
        <w:t xml:space="preserve">, </w:t>
      </w:r>
      <w:r w:rsidR="00000000">
        <w:t>prit du champ</w:t>
      </w:r>
      <w:r>
        <w:t xml:space="preserve">, </w:t>
      </w:r>
      <w:r w:rsidR="00000000">
        <w:t>épaula de nouveau son fusil</w:t>
      </w:r>
      <w:r>
        <w:t xml:space="preserve">, </w:t>
      </w:r>
      <w:r w:rsidR="00000000">
        <w:t>appuya sur la gâchette</w:t>
      </w:r>
      <w:r>
        <w:t xml:space="preserve">… </w:t>
      </w:r>
      <w:r w:rsidR="00000000">
        <w:t>Tac</w:t>
      </w:r>
      <w:r>
        <w:t xml:space="preserve"> ! </w:t>
      </w:r>
      <w:r w:rsidR="00000000">
        <w:t>Un raté</w:t>
      </w:r>
      <w:r>
        <w:t>.</w:t>
      </w:r>
    </w:p>
    <w:p w14:paraId="3979105F" w14:textId="77777777" w:rsidR="00763276" w:rsidRDefault="00763276">
      <w:r>
        <w:t>« </w:t>
      </w:r>
      <w:r w:rsidR="00000000">
        <w:t>Que faire</w:t>
      </w:r>
      <w:r>
        <w:t xml:space="preserve"> ? </w:t>
      </w:r>
      <w:r w:rsidR="00000000">
        <w:t>Son pisteur</w:t>
      </w:r>
      <w:r>
        <w:t xml:space="preserve"> ? </w:t>
      </w:r>
      <w:r w:rsidR="00000000">
        <w:t>Disparu</w:t>
      </w:r>
      <w:r>
        <w:t xml:space="preserve">, </w:t>
      </w:r>
      <w:r w:rsidR="00000000">
        <w:t>emportant le fusil de rechange</w:t>
      </w:r>
      <w:r>
        <w:t xml:space="preserve"> ! </w:t>
      </w:r>
      <w:r w:rsidR="00000000">
        <w:t>Fuir</w:t>
      </w:r>
      <w:r>
        <w:t xml:space="preserve"> ? </w:t>
      </w:r>
      <w:r w:rsidR="00000000">
        <w:t>Impossible</w:t>
      </w:r>
      <w:r>
        <w:t xml:space="preserve">. </w:t>
      </w:r>
      <w:r w:rsidR="00000000">
        <w:t>Il n</w:t>
      </w:r>
      <w:r>
        <w:t>’</w:t>
      </w:r>
      <w:r w:rsidR="00000000">
        <w:t>y a plus qu</w:t>
      </w:r>
      <w:r>
        <w:t>’</w:t>
      </w:r>
      <w:r w:rsidR="00000000">
        <w:t>à attendre la mort</w:t>
      </w:r>
      <w:r>
        <w:t xml:space="preserve">. </w:t>
      </w:r>
      <w:r w:rsidR="00000000">
        <w:t>Et elle vient</w:t>
      </w:r>
      <w:r>
        <w:t xml:space="preserve">, </w:t>
      </w:r>
      <w:r w:rsidR="00000000">
        <w:t>la mort</w:t>
      </w:r>
      <w:r>
        <w:t xml:space="preserve">. </w:t>
      </w:r>
      <w:r w:rsidR="00000000">
        <w:t>Elle est là</w:t>
      </w:r>
      <w:r>
        <w:t xml:space="preserve">, – </w:t>
      </w:r>
      <w:r w:rsidR="00000000">
        <w:t>dans ces petits yeux vifs</w:t>
      </w:r>
      <w:r>
        <w:t xml:space="preserve">, </w:t>
      </w:r>
      <w:r w:rsidR="00000000">
        <w:t>dans cette trompe roulée et menaçante</w:t>
      </w:r>
      <w:r>
        <w:t xml:space="preserve">, </w:t>
      </w:r>
      <w:r w:rsidR="00000000">
        <w:t xml:space="preserve">dans ces oreilles ouvertes en feuille de </w:t>
      </w:r>
      <w:proofErr w:type="spellStart"/>
      <w:r w:rsidR="00000000">
        <w:t>ronier</w:t>
      </w:r>
      <w:proofErr w:type="spellEnd"/>
      <w:r>
        <w:t xml:space="preserve">, </w:t>
      </w:r>
      <w:r w:rsidR="00000000">
        <w:t>dans ces barrissements aigus</w:t>
      </w:r>
      <w:r>
        <w:t xml:space="preserve">. </w:t>
      </w:r>
      <w:r w:rsidR="00000000">
        <w:t>Elle est là</w:t>
      </w:r>
      <w:r>
        <w:t xml:space="preserve">. </w:t>
      </w:r>
      <w:r w:rsidR="00000000">
        <w:t>Elle</w:t>
      </w:r>
      <w:r>
        <w:t>…</w:t>
      </w:r>
    </w:p>
    <w:p w14:paraId="6AD093D4" w14:textId="77777777" w:rsidR="00763276" w:rsidRDefault="00763276">
      <w:r>
        <w:lastRenderedPageBreak/>
        <w:t>« </w:t>
      </w:r>
      <w:r w:rsidR="00000000">
        <w:t>Que s</w:t>
      </w:r>
      <w:r>
        <w:t>’</w:t>
      </w:r>
      <w:r w:rsidR="00000000">
        <w:t>est-il passé ensuite</w:t>
      </w:r>
      <w:r>
        <w:t xml:space="preserve"> ? </w:t>
      </w:r>
      <w:r w:rsidR="00000000">
        <w:t>On ne le saura jamais exact</w:t>
      </w:r>
      <w:r w:rsidR="00000000">
        <w:t>e</w:t>
      </w:r>
      <w:r w:rsidR="00000000">
        <w:t>ment</w:t>
      </w:r>
      <w:r>
        <w:t xml:space="preserve">, </w:t>
      </w:r>
      <w:r w:rsidR="00000000">
        <w:t>puisqu</w:t>
      </w:r>
      <w:r>
        <w:t>’</w:t>
      </w:r>
      <w:r w:rsidR="00000000">
        <w:t>il n</w:t>
      </w:r>
      <w:r>
        <w:t>’</w:t>
      </w:r>
      <w:r w:rsidR="00000000">
        <w:t>y avait plus personne</w:t>
      </w:r>
      <w:r>
        <w:t>.</w:t>
      </w:r>
    </w:p>
    <w:p w14:paraId="264BB8D1" w14:textId="77777777" w:rsidR="00763276" w:rsidRDefault="00763276">
      <w:r>
        <w:t>« </w:t>
      </w:r>
      <w:r w:rsidR="00000000">
        <w:t>On s</w:t>
      </w:r>
      <w:r>
        <w:t>’</w:t>
      </w:r>
      <w:r w:rsidR="00000000">
        <w:t>accorde à dire cependant que le pauvre bon cha</w:t>
      </w:r>
      <w:r w:rsidR="00000000">
        <w:t>s</w:t>
      </w:r>
      <w:r w:rsidR="00000000">
        <w:t>seur blanc fut projeté en l</w:t>
      </w:r>
      <w:r>
        <w:t>’</w:t>
      </w:r>
      <w:r w:rsidR="00000000">
        <w:t>air par le m</w:t>
      </w:r>
      <w:r>
        <w:t>’</w:t>
      </w:r>
      <w:r w:rsidR="00000000">
        <w:t>bala</w:t>
      </w:r>
      <w:r>
        <w:t xml:space="preserve">, </w:t>
      </w:r>
      <w:r w:rsidR="00000000">
        <w:t>lequel s</w:t>
      </w:r>
      <w:r>
        <w:t>’</w:t>
      </w:r>
      <w:r w:rsidR="00000000">
        <w:t>en fut crever à quelques jets de sagaie de sa victime</w:t>
      </w:r>
      <w:r>
        <w:t xml:space="preserve">, </w:t>
      </w:r>
      <w:r w:rsidR="00000000">
        <w:t>qu</w:t>
      </w:r>
      <w:r>
        <w:t>’</w:t>
      </w:r>
      <w:r w:rsidR="00000000">
        <w:t>il laissa inanimée sur le sol</w:t>
      </w:r>
      <w:r>
        <w:t xml:space="preserve">, </w:t>
      </w:r>
      <w:r w:rsidR="00000000">
        <w:t>le ventre perforé d</w:t>
      </w:r>
      <w:r>
        <w:t>’</w:t>
      </w:r>
      <w:r w:rsidR="00000000">
        <w:t>un coup de défense</w:t>
      </w:r>
      <w:r>
        <w:t>.</w:t>
      </w:r>
    </w:p>
    <w:p w14:paraId="477BF80A" w14:textId="77777777" w:rsidR="00763276" w:rsidRDefault="00763276">
      <w:r>
        <w:t>« </w:t>
      </w:r>
      <w:r w:rsidR="00000000">
        <w:t>Lorsqu</w:t>
      </w:r>
      <w:r>
        <w:t>’</w:t>
      </w:r>
      <w:r w:rsidR="00000000">
        <w:t>il reprit ses sens</w:t>
      </w:r>
      <w:r>
        <w:t xml:space="preserve">, </w:t>
      </w:r>
      <w:r w:rsidR="00000000">
        <w:t>mon Coquelin</w:t>
      </w:r>
      <w:r>
        <w:t xml:space="preserve">, </w:t>
      </w:r>
      <w:r w:rsidR="00000000">
        <w:t>toujours abs</w:t>
      </w:r>
      <w:r w:rsidR="00000000">
        <w:t>o</w:t>
      </w:r>
      <w:r w:rsidR="00000000">
        <w:t>lument seul</w:t>
      </w:r>
      <w:r>
        <w:t xml:space="preserve">, </w:t>
      </w:r>
      <w:r w:rsidR="00000000">
        <w:t>se sentait faible</w:t>
      </w:r>
      <w:r>
        <w:t xml:space="preserve">, </w:t>
      </w:r>
      <w:r w:rsidR="00000000">
        <w:t>ah</w:t>
      </w:r>
      <w:r>
        <w:t xml:space="preserve"> ! </w:t>
      </w:r>
      <w:r w:rsidR="00000000">
        <w:t>si faible</w:t>
      </w:r>
      <w:r>
        <w:t>…</w:t>
      </w:r>
    </w:p>
    <w:p w14:paraId="415D4515" w14:textId="77777777" w:rsidR="00763276" w:rsidRDefault="00763276">
      <w:r>
        <w:t>« </w:t>
      </w:r>
      <w:r w:rsidR="00000000">
        <w:t>Des pieds et des mains</w:t>
      </w:r>
      <w:r>
        <w:t xml:space="preserve">, </w:t>
      </w:r>
      <w:r w:rsidR="00000000">
        <w:t>il se traîna jusqu</w:t>
      </w:r>
      <w:r>
        <w:t>’</w:t>
      </w:r>
      <w:r w:rsidR="00000000">
        <w:t>à la rivière</w:t>
      </w:r>
      <w:r>
        <w:t xml:space="preserve">, </w:t>
      </w:r>
      <w:r w:rsidR="00000000">
        <w:t>où il lava son affreuse blessure</w:t>
      </w:r>
      <w:r>
        <w:t>.</w:t>
      </w:r>
    </w:p>
    <w:p w14:paraId="79959605" w14:textId="77777777" w:rsidR="00763276" w:rsidRDefault="00763276">
      <w:r>
        <w:t>« </w:t>
      </w:r>
      <w:r w:rsidR="00000000">
        <w:t>Ses tripes dégoulinaient sur son ventre</w:t>
      </w:r>
      <w:r>
        <w:t xml:space="preserve">. </w:t>
      </w:r>
      <w:r w:rsidR="00000000">
        <w:t>Il les rentra</w:t>
      </w:r>
      <w:r>
        <w:t xml:space="preserve">. </w:t>
      </w:r>
      <w:r w:rsidR="00000000">
        <w:t>Et puis</w:t>
      </w:r>
      <w:r>
        <w:t xml:space="preserve">, </w:t>
      </w:r>
      <w:r w:rsidR="00000000">
        <w:t>comme la nuit venait</w:t>
      </w:r>
      <w:r>
        <w:t xml:space="preserve">, </w:t>
      </w:r>
      <w:r w:rsidR="00000000">
        <w:t>il écrivit des signes sur un papier</w:t>
      </w:r>
      <w:r>
        <w:t>.</w:t>
      </w:r>
    </w:p>
    <w:p w14:paraId="4994D960" w14:textId="77777777" w:rsidR="00763276" w:rsidRDefault="00763276">
      <w:r>
        <w:t>« </w:t>
      </w:r>
      <w:r w:rsidR="00000000">
        <w:t>Plus tard</w:t>
      </w:r>
      <w:r>
        <w:t xml:space="preserve">, </w:t>
      </w:r>
      <w:r w:rsidR="00000000">
        <w:t>par les blancs de là-bas</w:t>
      </w:r>
      <w:r>
        <w:t xml:space="preserve">, </w:t>
      </w:r>
      <w:r w:rsidR="00000000">
        <w:t>nous avons su qu</w:t>
      </w:r>
      <w:r>
        <w:t>’</w:t>
      </w:r>
      <w:r w:rsidR="00000000">
        <w:t>ils signifiaient</w:t>
      </w:r>
      <w:r>
        <w:t> :</w:t>
      </w:r>
    </w:p>
    <w:p w14:paraId="0E2B40A0" w14:textId="77777777" w:rsidR="00763276" w:rsidRDefault="00763276">
      <w:r>
        <w:t>— </w:t>
      </w:r>
      <w:r w:rsidR="00000000">
        <w:t xml:space="preserve">Je ne reverrai jamais </w:t>
      </w:r>
      <w:proofErr w:type="spellStart"/>
      <w:r w:rsidR="00000000">
        <w:t>Kémo</w:t>
      </w:r>
      <w:proofErr w:type="spellEnd"/>
      <w:r>
        <w:t>.</w:t>
      </w:r>
    </w:p>
    <w:p w14:paraId="36518A84" w14:textId="77777777" w:rsidR="00763276" w:rsidRDefault="00763276">
      <w:r>
        <w:t>« </w:t>
      </w:r>
      <w:r w:rsidR="00000000">
        <w:t>Il se trompait</w:t>
      </w:r>
      <w:r>
        <w:t xml:space="preserve">. </w:t>
      </w:r>
      <w:r w:rsidR="00000000">
        <w:t xml:space="preserve">Il revit </w:t>
      </w:r>
      <w:proofErr w:type="spellStart"/>
      <w:r w:rsidR="00000000">
        <w:t>Kémo</w:t>
      </w:r>
      <w:proofErr w:type="spellEnd"/>
      <w:r>
        <w:t xml:space="preserve">, </w:t>
      </w:r>
      <w:r w:rsidR="00000000">
        <w:t>où on le ramena en hâte</w:t>
      </w:r>
      <w:r>
        <w:t xml:space="preserve">. </w:t>
      </w:r>
      <w:r w:rsidR="00000000">
        <w:t>Il n</w:t>
      </w:r>
      <w:r>
        <w:t>’</w:t>
      </w:r>
      <w:r w:rsidR="00000000">
        <w:t>avait pas l</w:t>
      </w:r>
      <w:r>
        <w:t>’</w:t>
      </w:r>
      <w:r w:rsidR="00000000">
        <w:t>air de trop souffrir</w:t>
      </w:r>
      <w:r>
        <w:t xml:space="preserve">. </w:t>
      </w:r>
      <w:r w:rsidR="00000000">
        <w:t>Mais son visage était très pâle</w:t>
      </w:r>
      <w:r>
        <w:t xml:space="preserve">, </w:t>
      </w:r>
      <w:r w:rsidR="00000000">
        <w:t>son corps brûlait</w:t>
      </w:r>
      <w:r>
        <w:t xml:space="preserve">. </w:t>
      </w:r>
      <w:r w:rsidR="00000000">
        <w:t>Mais il avait les narines pincées</w:t>
      </w:r>
      <w:r>
        <w:t xml:space="preserve">, </w:t>
      </w:r>
      <w:r w:rsidR="00000000">
        <w:t>les lèvres pincées et exsangues</w:t>
      </w:r>
      <w:r>
        <w:t>.</w:t>
      </w:r>
    </w:p>
    <w:p w14:paraId="1C155CF5" w14:textId="77777777" w:rsidR="00763276" w:rsidRDefault="00763276">
      <w:r>
        <w:t>« </w:t>
      </w:r>
      <w:r w:rsidR="00000000">
        <w:t>Il n</w:t>
      </w:r>
      <w:r>
        <w:t>’</w:t>
      </w:r>
      <w:r w:rsidR="00000000">
        <w:t>avait cependant pas l</w:t>
      </w:r>
      <w:r>
        <w:t>’</w:t>
      </w:r>
      <w:r w:rsidR="00000000">
        <w:t>air de trop souffrir</w:t>
      </w:r>
      <w:r>
        <w:t xml:space="preserve">. </w:t>
      </w:r>
      <w:r w:rsidR="00000000">
        <w:t>Il ne se plaignait pas</w:t>
      </w:r>
      <w:r>
        <w:t>.</w:t>
      </w:r>
    </w:p>
    <w:p w14:paraId="47F2F92F" w14:textId="77777777" w:rsidR="00763276" w:rsidRDefault="00763276">
      <w:r>
        <w:t>« </w:t>
      </w:r>
      <w:r w:rsidR="00000000">
        <w:t>Vite</w:t>
      </w:r>
      <w:r>
        <w:t xml:space="preserve">, </w:t>
      </w:r>
      <w:r w:rsidR="00000000">
        <w:t>on le plaça sur des matelas</w:t>
      </w:r>
      <w:r>
        <w:t xml:space="preserve">, </w:t>
      </w:r>
      <w:r w:rsidR="00000000">
        <w:t>ces matelas dans une p</w:t>
      </w:r>
      <w:r w:rsidR="00000000">
        <w:t>i</w:t>
      </w:r>
      <w:r w:rsidR="00000000">
        <w:t>rogue qui le descendit à Bangui</w:t>
      </w:r>
      <w:r>
        <w:t xml:space="preserve">, </w:t>
      </w:r>
      <w:r w:rsidR="00000000">
        <w:t>franchissant de nuit les dang</w:t>
      </w:r>
      <w:r w:rsidR="00000000">
        <w:t>e</w:t>
      </w:r>
      <w:r w:rsidR="00000000">
        <w:t xml:space="preserve">reux rapides de </w:t>
      </w:r>
      <w:proofErr w:type="spellStart"/>
      <w:r w:rsidR="00000000">
        <w:t>Bakou</w:t>
      </w:r>
      <w:r>
        <w:t>’</w:t>
      </w:r>
      <w:r w:rsidR="00000000">
        <w:t>ndou</w:t>
      </w:r>
      <w:proofErr w:type="spellEnd"/>
      <w:r>
        <w:t xml:space="preserve">. </w:t>
      </w:r>
      <w:r w:rsidR="00000000">
        <w:t>Car c</w:t>
      </w:r>
      <w:r>
        <w:t>’</w:t>
      </w:r>
      <w:r w:rsidR="00000000">
        <w:t>était la saison des plus ha</w:t>
      </w:r>
      <w:r w:rsidR="00000000">
        <w:t>u</w:t>
      </w:r>
      <w:r w:rsidR="00000000">
        <w:t>tes eaux</w:t>
      </w:r>
      <w:r>
        <w:t>.</w:t>
      </w:r>
    </w:p>
    <w:p w14:paraId="0A1BCBDC" w14:textId="77777777" w:rsidR="00763276" w:rsidRDefault="00000000">
      <w:r>
        <w:t xml:space="preserve">Les </w:t>
      </w:r>
      <w:proofErr w:type="spellStart"/>
      <w:r>
        <w:t>doctorros</w:t>
      </w:r>
      <w:proofErr w:type="spellEnd"/>
      <w:r>
        <w:t xml:space="preserve"> de Bangui firent en vain</w:t>
      </w:r>
      <w:r w:rsidR="00763276">
        <w:t xml:space="preserve">, </w:t>
      </w:r>
      <w:r>
        <w:t>pour le soigner</w:t>
      </w:r>
      <w:r w:rsidR="00763276">
        <w:t xml:space="preserve">, </w:t>
      </w:r>
      <w:r>
        <w:t>a</w:t>
      </w:r>
      <w:r>
        <w:t>p</w:t>
      </w:r>
      <w:r>
        <w:t>pel à toute leur sorcellerie</w:t>
      </w:r>
      <w:r w:rsidR="00763276">
        <w:t>.</w:t>
      </w:r>
    </w:p>
    <w:p w14:paraId="2A50ED8A" w14:textId="77777777" w:rsidR="00763276" w:rsidRDefault="00763276">
      <w:r>
        <w:lastRenderedPageBreak/>
        <w:t>« </w:t>
      </w:r>
      <w:r w:rsidR="00000000">
        <w:t>Il n</w:t>
      </w:r>
      <w:r>
        <w:t>’</w:t>
      </w:r>
      <w:r w:rsidR="00000000">
        <w:t>y avait plus rien à faire</w:t>
      </w:r>
      <w:r>
        <w:t xml:space="preserve">. </w:t>
      </w:r>
      <w:proofErr w:type="spellStart"/>
      <w:r w:rsidR="00000000">
        <w:t>Do</w:t>
      </w:r>
      <w:r>
        <w:t>’</w:t>
      </w:r>
      <w:r w:rsidR="00000000">
        <w:t>ndorro</w:t>
      </w:r>
      <w:proofErr w:type="spellEnd"/>
      <w:r w:rsidR="00000000">
        <w:t xml:space="preserve"> avait déjà mis son ventre en pourriture</w:t>
      </w:r>
      <w:r>
        <w:t>.</w:t>
      </w:r>
    </w:p>
    <w:p w14:paraId="3BA8453C" w14:textId="77777777" w:rsidR="00763276" w:rsidRDefault="00000000">
      <w:r>
        <w:t>Il criait</w:t>
      </w:r>
      <w:r w:rsidR="00763276">
        <w:t xml:space="preserve">, </w:t>
      </w:r>
      <w:r>
        <w:t>maintenant</w:t>
      </w:r>
      <w:r w:rsidR="00763276">
        <w:t xml:space="preserve">, </w:t>
      </w:r>
      <w:r>
        <w:t>le chasseur blanc</w:t>
      </w:r>
      <w:r w:rsidR="00763276">
        <w:t xml:space="preserve">. </w:t>
      </w:r>
      <w:r>
        <w:t>Il criait</w:t>
      </w:r>
      <w:r w:rsidR="00763276">
        <w:t xml:space="preserve">. </w:t>
      </w:r>
      <w:r>
        <w:t>Son ventre gonflé ressemblait à une besace pleine de vivres</w:t>
      </w:r>
      <w:r w:rsidR="00763276">
        <w:t xml:space="preserve">. </w:t>
      </w:r>
      <w:r>
        <w:t xml:space="preserve">Chaque nuit les </w:t>
      </w:r>
      <w:r w:rsidR="00763276">
        <w:t>« </w:t>
      </w:r>
      <w:r>
        <w:t>Mon Père</w:t>
      </w:r>
      <w:r w:rsidR="00763276">
        <w:t> »</w:t>
      </w:r>
      <w:r>
        <w:t xml:space="preserve"> le veillaient</w:t>
      </w:r>
      <w:r w:rsidR="00763276">
        <w:t xml:space="preserve">, </w:t>
      </w:r>
      <w:r>
        <w:t>en récitant les incantations qui conjurent le mauvais sort</w:t>
      </w:r>
      <w:r w:rsidR="00763276">
        <w:t>.</w:t>
      </w:r>
    </w:p>
    <w:p w14:paraId="3A952357" w14:textId="77777777" w:rsidR="00763276" w:rsidRDefault="00763276">
      <w:r>
        <w:t>« </w:t>
      </w:r>
      <w:r w:rsidR="00000000">
        <w:t>Tout était inutile</w:t>
      </w:r>
      <w:r>
        <w:t xml:space="preserve">. </w:t>
      </w:r>
      <w:r w:rsidR="00000000">
        <w:t xml:space="preserve">La main de </w:t>
      </w:r>
      <w:proofErr w:type="spellStart"/>
      <w:r w:rsidR="00000000">
        <w:t>Kolikongbo</w:t>
      </w:r>
      <w:proofErr w:type="spellEnd"/>
      <w:r w:rsidR="00000000">
        <w:t xml:space="preserve"> s</w:t>
      </w:r>
      <w:r>
        <w:t>’</w:t>
      </w:r>
      <w:r w:rsidR="00000000">
        <w:t>était appesa</w:t>
      </w:r>
      <w:r w:rsidR="00000000">
        <w:t>n</w:t>
      </w:r>
      <w:r w:rsidR="00000000">
        <w:t>tie sur lui</w:t>
      </w:r>
      <w:r>
        <w:t>.</w:t>
      </w:r>
    </w:p>
    <w:p w14:paraId="0150A666" w14:textId="4174D827" w:rsidR="00000000" w:rsidRDefault="00763276">
      <w:r>
        <w:t>« </w:t>
      </w:r>
      <w:r w:rsidR="00000000">
        <w:t>Il mourut</w:t>
      </w:r>
      <w:r>
        <w:t xml:space="preserve">, </w:t>
      </w:r>
      <w:r w:rsidR="00000000">
        <w:t>huit jours après son arrivée à Bangui</w:t>
      </w:r>
      <w:r>
        <w:t>… »</w:t>
      </w:r>
    </w:p>
    <w:p w14:paraId="7FF9322C" w14:textId="77777777" w:rsidR="00763276" w:rsidRDefault="00000000">
      <w:r>
        <w:t>Au milieu du ciel</w:t>
      </w:r>
      <w:r w:rsidR="00763276">
        <w:t xml:space="preserve">, </w:t>
      </w:r>
      <w:r>
        <w:t>le soleil flamboya</w:t>
      </w:r>
      <w:r w:rsidR="00763276">
        <w:t xml:space="preserve">. </w:t>
      </w:r>
      <w:r>
        <w:t>Les merles-métalliques annoncèrent partout l</w:t>
      </w:r>
      <w:r w:rsidR="00763276">
        <w:t>’</w:t>
      </w:r>
      <w:r>
        <w:t>événement</w:t>
      </w:r>
      <w:r w:rsidR="00763276">
        <w:t xml:space="preserve">. </w:t>
      </w:r>
      <w:r>
        <w:t>Et</w:t>
      </w:r>
      <w:r w:rsidR="00763276">
        <w:t xml:space="preserve">, </w:t>
      </w:r>
      <w:r>
        <w:t>accourus de l</w:t>
      </w:r>
      <w:r w:rsidR="00763276">
        <w:t>’</w:t>
      </w:r>
      <w:r>
        <w:t>horizon incolore</w:t>
      </w:r>
      <w:r w:rsidR="00763276">
        <w:t xml:space="preserve">, </w:t>
      </w:r>
      <w:r>
        <w:t>passèrent les trois grandes rafales de vent habituelles qui</w:t>
      </w:r>
      <w:r w:rsidR="00763276">
        <w:t xml:space="preserve">, </w:t>
      </w:r>
      <w:r>
        <w:t>chaque jour</w:t>
      </w:r>
      <w:r w:rsidR="00763276">
        <w:t xml:space="preserve">, </w:t>
      </w:r>
      <w:r>
        <w:t>à ce même moment de la journée</w:t>
      </w:r>
      <w:r w:rsidR="00763276">
        <w:t xml:space="preserve">, </w:t>
      </w:r>
      <w:r>
        <w:t>emportent</w:t>
      </w:r>
      <w:r w:rsidR="00763276">
        <w:t xml:space="preserve">, </w:t>
      </w:r>
      <w:r>
        <w:t>aspirées en de larges tourbillons</w:t>
      </w:r>
      <w:r w:rsidR="00763276">
        <w:t xml:space="preserve">, </w:t>
      </w:r>
      <w:r>
        <w:t>les saletés</w:t>
      </w:r>
      <w:r w:rsidR="00763276">
        <w:t xml:space="preserve">, </w:t>
      </w:r>
      <w:r>
        <w:t>les feuilles mortes et la poussière</w:t>
      </w:r>
      <w:r w:rsidR="00763276">
        <w:t>.</w:t>
      </w:r>
    </w:p>
    <w:p w14:paraId="1B578891" w14:textId="77777777" w:rsidR="00763276" w:rsidRDefault="00000000">
      <w:r>
        <w:t>Ce vent avait soufflé</w:t>
      </w:r>
      <w:r w:rsidR="00763276">
        <w:t xml:space="preserve">, </w:t>
      </w:r>
      <w:r>
        <w:t>de l</w:t>
      </w:r>
      <w:r w:rsidR="00763276">
        <w:t>’</w:t>
      </w:r>
      <w:r>
        <w:t>endroit où le soleil se lève</w:t>
      </w:r>
      <w:r w:rsidR="00763276">
        <w:t xml:space="preserve">, </w:t>
      </w:r>
      <w:r>
        <w:t>pour aller s</w:t>
      </w:r>
      <w:r w:rsidR="00763276">
        <w:t>’</w:t>
      </w:r>
      <w:r>
        <w:t>évanouir au lieu où il se couche</w:t>
      </w:r>
      <w:r w:rsidR="00763276">
        <w:t xml:space="preserve">. </w:t>
      </w:r>
      <w:r>
        <w:t>Voici qu</w:t>
      </w:r>
      <w:r w:rsidR="00763276">
        <w:t>’</w:t>
      </w:r>
      <w:r>
        <w:t>à présent</w:t>
      </w:r>
      <w:r w:rsidR="00763276">
        <w:t xml:space="preserve">, </w:t>
      </w:r>
      <w:r>
        <w:t>il r</w:t>
      </w:r>
      <w:r>
        <w:t>e</w:t>
      </w:r>
      <w:r>
        <w:t>venait</w:t>
      </w:r>
      <w:r w:rsidR="00763276">
        <w:t xml:space="preserve">, </w:t>
      </w:r>
      <w:r>
        <w:t>de ce dernier point</w:t>
      </w:r>
      <w:r w:rsidR="00763276">
        <w:t xml:space="preserve">, </w:t>
      </w:r>
      <w:r>
        <w:t>sous forme de brise légère</w:t>
      </w:r>
      <w:r w:rsidR="00763276">
        <w:t>.</w:t>
      </w:r>
    </w:p>
    <w:p w14:paraId="259F5E96" w14:textId="77777777" w:rsidR="00763276" w:rsidRDefault="00000000">
      <w:r>
        <w:t>Alors</w:t>
      </w:r>
      <w:r w:rsidR="00763276">
        <w:t xml:space="preserve">, </w:t>
      </w:r>
      <w:r>
        <w:t>à droite</w:t>
      </w:r>
      <w:r w:rsidR="00763276">
        <w:t xml:space="preserve">, </w:t>
      </w:r>
      <w:r>
        <w:t>à gauche</w:t>
      </w:r>
      <w:r w:rsidR="00763276">
        <w:t xml:space="preserve">, </w:t>
      </w:r>
      <w:r>
        <w:t>des vallons</w:t>
      </w:r>
      <w:r w:rsidR="00763276">
        <w:t xml:space="preserve">, </w:t>
      </w:r>
      <w:r>
        <w:t>des hauteurs</w:t>
      </w:r>
      <w:r w:rsidR="00763276">
        <w:t xml:space="preserve">, </w:t>
      </w:r>
      <w:r>
        <w:t>des m</w:t>
      </w:r>
      <w:r>
        <w:t>a</w:t>
      </w:r>
      <w:r>
        <w:t>rigots</w:t>
      </w:r>
      <w:r w:rsidR="00763276">
        <w:t xml:space="preserve">, </w:t>
      </w:r>
      <w:r>
        <w:t>trompes</w:t>
      </w:r>
      <w:r w:rsidR="00763276">
        <w:t xml:space="preserve">, </w:t>
      </w:r>
      <w:r>
        <w:t>olifants et tams-tams retentirent</w:t>
      </w:r>
      <w:r w:rsidR="00763276">
        <w:t xml:space="preserve">. </w:t>
      </w:r>
      <w:r>
        <w:t>Et</w:t>
      </w:r>
      <w:r w:rsidR="00763276">
        <w:t xml:space="preserve">, </w:t>
      </w:r>
      <w:r>
        <w:t>tout so</w:t>
      </w:r>
      <w:r>
        <w:t>u</w:t>
      </w:r>
      <w:r>
        <w:t>dain</w:t>
      </w:r>
      <w:r w:rsidR="00763276">
        <w:t xml:space="preserve">, </w:t>
      </w:r>
      <w:r>
        <w:t>une clameur sauvage</w:t>
      </w:r>
      <w:r w:rsidR="00763276">
        <w:t> :</w:t>
      </w:r>
    </w:p>
    <w:p w14:paraId="09EDB546" w14:textId="081EEE0F" w:rsidR="00000000" w:rsidRDefault="00763276">
      <w:r>
        <w:t>« </w:t>
      </w:r>
      <w:proofErr w:type="spellStart"/>
      <w:r w:rsidR="00000000">
        <w:t>Iaha</w:t>
      </w:r>
      <w:proofErr w:type="spellEnd"/>
      <w:r>
        <w:t> ! »</w:t>
      </w:r>
    </w:p>
    <w:p w14:paraId="0852D30C" w14:textId="77777777" w:rsidR="00763276" w:rsidRDefault="00000000">
      <w:r>
        <w:t>Le signal</w:t>
      </w:r>
      <w:r w:rsidR="00763276">
        <w:t xml:space="preserve"> ! </w:t>
      </w:r>
      <w:r>
        <w:t>le signal</w:t>
      </w:r>
      <w:r w:rsidR="00763276">
        <w:t xml:space="preserve"> ! </w:t>
      </w:r>
      <w:r>
        <w:t>La chasse est ouverte</w:t>
      </w:r>
      <w:r w:rsidR="00763276">
        <w:t xml:space="preserve"> ! </w:t>
      </w:r>
      <w:r>
        <w:t>Elle co</w:t>
      </w:r>
      <w:r>
        <w:t>m</w:t>
      </w:r>
      <w:r>
        <w:t>mence</w:t>
      </w:r>
      <w:r w:rsidR="00763276">
        <w:t> !</w:t>
      </w:r>
    </w:p>
    <w:p w14:paraId="341F1A23" w14:textId="77777777" w:rsidR="00763276" w:rsidRDefault="00000000">
      <w:r>
        <w:t xml:space="preserve">Des alentours de la rivière </w:t>
      </w:r>
      <w:proofErr w:type="spellStart"/>
      <w:r>
        <w:t>Dangoua</w:t>
      </w:r>
      <w:proofErr w:type="spellEnd"/>
      <w:r w:rsidR="00763276">
        <w:t xml:space="preserve">, </w:t>
      </w:r>
      <w:r>
        <w:t>une fumée montait</w:t>
      </w:r>
      <w:r w:rsidR="00763276">
        <w:t>.</w:t>
      </w:r>
    </w:p>
    <w:p w14:paraId="66E85204" w14:textId="77777777" w:rsidR="00763276" w:rsidRDefault="00000000">
      <w:r>
        <w:t>Était-ce bien de la fumée</w:t>
      </w:r>
      <w:r w:rsidR="00763276">
        <w:t> ?</w:t>
      </w:r>
    </w:p>
    <w:p w14:paraId="7223BCAF" w14:textId="77777777" w:rsidR="00763276" w:rsidRDefault="00000000">
      <w:r>
        <w:lastRenderedPageBreak/>
        <w:t>Oui</w:t>
      </w:r>
      <w:r w:rsidR="00763276">
        <w:t xml:space="preserve">, </w:t>
      </w:r>
      <w:r>
        <w:t>oui</w:t>
      </w:r>
      <w:r w:rsidR="00763276">
        <w:t xml:space="preserve"> ! </w:t>
      </w:r>
      <w:r>
        <w:t>Ténue</w:t>
      </w:r>
      <w:r w:rsidR="00763276">
        <w:t xml:space="preserve">, </w:t>
      </w:r>
      <w:r>
        <w:t>au premier moment</w:t>
      </w:r>
      <w:r w:rsidR="00763276">
        <w:t xml:space="preserve">, </w:t>
      </w:r>
      <w:r>
        <w:t>presque impercept</w:t>
      </w:r>
      <w:r>
        <w:t>i</w:t>
      </w:r>
      <w:r>
        <w:t>ble</w:t>
      </w:r>
      <w:r w:rsidR="00763276">
        <w:t xml:space="preserve">, </w:t>
      </w:r>
      <w:r>
        <w:t>son jet noirâtre s</w:t>
      </w:r>
      <w:r w:rsidR="00763276">
        <w:t>’</w:t>
      </w:r>
      <w:r>
        <w:t>accentua</w:t>
      </w:r>
      <w:r w:rsidR="00763276">
        <w:t xml:space="preserve">, </w:t>
      </w:r>
      <w:r>
        <w:t>dans le ciel s</w:t>
      </w:r>
      <w:r w:rsidR="00763276">
        <w:t>’</w:t>
      </w:r>
      <w:r>
        <w:t>épanouit</w:t>
      </w:r>
      <w:r w:rsidR="00763276">
        <w:t>.</w:t>
      </w:r>
    </w:p>
    <w:p w14:paraId="0D848303" w14:textId="77777777" w:rsidR="00763276" w:rsidRDefault="00000000">
      <w:r>
        <w:t xml:space="preserve">On pouvait </w:t>
      </w:r>
      <w:proofErr w:type="spellStart"/>
      <w:r>
        <w:t>entre-choquer</w:t>
      </w:r>
      <w:proofErr w:type="spellEnd"/>
      <w:r>
        <w:t xml:space="preserve"> le fer des sagaies contre les l</w:t>
      </w:r>
      <w:r>
        <w:t>a</w:t>
      </w:r>
      <w:r>
        <w:t>mes des couteaux de jet</w:t>
      </w:r>
      <w:r w:rsidR="00763276">
        <w:t>.</w:t>
      </w:r>
    </w:p>
    <w:p w14:paraId="365AF954" w14:textId="600A7DAF" w:rsidR="00000000" w:rsidRDefault="00763276">
      <w:r>
        <w:t>« </w:t>
      </w:r>
      <w:proofErr w:type="spellStart"/>
      <w:r w:rsidR="00000000">
        <w:t>Iaha</w:t>
      </w:r>
      <w:proofErr w:type="spellEnd"/>
      <w:r>
        <w:t> ! »</w:t>
      </w:r>
    </w:p>
    <w:p w14:paraId="5B1BE774" w14:textId="77777777" w:rsidR="00000000" w:rsidRDefault="00000000" w:rsidP="00763276">
      <w:pPr>
        <w:pStyle w:val="Titre1"/>
      </w:pPr>
      <w:bookmarkStart w:id="34" w:name="_Toc195032368"/>
      <w:r>
        <w:lastRenderedPageBreak/>
        <w:t>XI</w:t>
      </w:r>
      <w:bookmarkEnd w:id="34"/>
    </w:p>
    <w:p w14:paraId="0FFEE47B" w14:textId="77777777" w:rsidR="00763276" w:rsidRDefault="00000000">
      <w:proofErr w:type="spellStart"/>
      <w:r>
        <w:t>Iaha</w:t>
      </w:r>
      <w:proofErr w:type="spellEnd"/>
      <w:r w:rsidR="00763276">
        <w:t xml:space="preserve"> ! </w:t>
      </w:r>
      <w:r>
        <w:t>Le signal</w:t>
      </w:r>
      <w:r w:rsidR="00763276">
        <w:t xml:space="preserve"> ! </w:t>
      </w:r>
      <w:r>
        <w:t>voilà le signal</w:t>
      </w:r>
      <w:r w:rsidR="00763276">
        <w:t xml:space="preserve"> ! </w:t>
      </w:r>
      <w:r>
        <w:t>Le feu est en marche</w:t>
      </w:r>
      <w:r w:rsidR="00763276">
        <w:t xml:space="preserve">, </w:t>
      </w:r>
      <w:r>
        <w:t>le feu multiple et brutal</w:t>
      </w:r>
      <w:r w:rsidR="00763276">
        <w:t xml:space="preserve">, </w:t>
      </w:r>
      <w:r>
        <w:t>qui réchauffe ou brûle</w:t>
      </w:r>
      <w:r w:rsidR="00763276">
        <w:t xml:space="preserve">, </w:t>
      </w:r>
      <w:r>
        <w:t>qui débusque le gibier</w:t>
      </w:r>
      <w:r w:rsidR="00763276">
        <w:t xml:space="preserve">, </w:t>
      </w:r>
      <w:r>
        <w:t>détruit les serpents</w:t>
      </w:r>
      <w:r w:rsidR="00763276">
        <w:t xml:space="preserve">, </w:t>
      </w:r>
      <w:r>
        <w:t>effraie les fauves</w:t>
      </w:r>
      <w:r w:rsidR="00763276">
        <w:t xml:space="preserve">, </w:t>
      </w:r>
      <w:r>
        <w:t>abat l</w:t>
      </w:r>
      <w:r w:rsidR="00763276">
        <w:t>’</w:t>
      </w:r>
      <w:r>
        <w:t>orgueil des herbes et des arbres</w:t>
      </w:r>
      <w:r w:rsidR="00763276">
        <w:t xml:space="preserve">, </w:t>
      </w:r>
      <w:r>
        <w:t>le feu qui défriche les terrains propices aux prochaines semailles et</w:t>
      </w:r>
      <w:r w:rsidR="00763276">
        <w:t xml:space="preserve">, </w:t>
      </w:r>
      <w:r>
        <w:t>en passant</w:t>
      </w:r>
      <w:r w:rsidR="00763276">
        <w:t xml:space="preserve">, </w:t>
      </w:r>
      <w:r>
        <w:t>les abonnit</w:t>
      </w:r>
      <w:r w:rsidR="00763276">
        <w:t>.</w:t>
      </w:r>
    </w:p>
    <w:p w14:paraId="71168FB5" w14:textId="77777777" w:rsidR="00763276" w:rsidRDefault="00000000">
      <w:r>
        <w:t>Ah</w:t>
      </w:r>
      <w:r w:rsidR="00763276">
        <w:t xml:space="preserve"> ! </w:t>
      </w:r>
      <w:r>
        <w:t>qui dira le feu</w:t>
      </w:r>
      <w:r w:rsidR="00763276">
        <w:t xml:space="preserve"> ? </w:t>
      </w:r>
      <w:r>
        <w:t>Qui louera</w:t>
      </w:r>
      <w:r w:rsidR="00763276">
        <w:t xml:space="preserve">, </w:t>
      </w:r>
      <w:r>
        <w:t>comme il convient</w:t>
      </w:r>
      <w:r w:rsidR="00763276">
        <w:t xml:space="preserve">, </w:t>
      </w:r>
      <w:r>
        <w:t>avec les mots exprès de munificence et d</w:t>
      </w:r>
      <w:r w:rsidR="00763276">
        <w:t>’</w:t>
      </w:r>
      <w:r>
        <w:t>ardeur</w:t>
      </w:r>
      <w:r w:rsidR="00763276">
        <w:t xml:space="preserve">, </w:t>
      </w:r>
      <w:r>
        <w:t>qui louera ce soleil réduit</w:t>
      </w:r>
      <w:r w:rsidR="00763276">
        <w:t xml:space="preserve">, </w:t>
      </w:r>
      <w:r>
        <w:t>unique parfois</w:t>
      </w:r>
      <w:r w:rsidR="00763276">
        <w:t xml:space="preserve">, </w:t>
      </w:r>
      <w:r>
        <w:t>plus souvent innombrable</w:t>
      </w:r>
      <w:r w:rsidR="00763276">
        <w:t xml:space="preserve">, </w:t>
      </w:r>
      <w:r>
        <w:t>qui luit</w:t>
      </w:r>
      <w:r w:rsidR="00763276">
        <w:t xml:space="preserve">, </w:t>
      </w:r>
      <w:r>
        <w:t>nuit et jour</w:t>
      </w:r>
      <w:r w:rsidR="00763276">
        <w:t xml:space="preserve">, </w:t>
      </w:r>
      <w:r>
        <w:t>en dépit de la pluie</w:t>
      </w:r>
      <w:r w:rsidR="00763276">
        <w:t xml:space="preserve">, </w:t>
      </w:r>
      <w:r>
        <w:t>malgré le vent</w:t>
      </w:r>
      <w:r w:rsidR="00763276">
        <w:t> ?</w:t>
      </w:r>
    </w:p>
    <w:p w14:paraId="0D0D5C58" w14:textId="77777777" w:rsidR="00763276" w:rsidRDefault="00000000">
      <w:r>
        <w:t>Il faut chanter sa clarté mobile</w:t>
      </w:r>
      <w:r w:rsidR="00763276">
        <w:t xml:space="preserve">, </w:t>
      </w:r>
      <w:r>
        <w:t>son visage divers</w:t>
      </w:r>
      <w:r w:rsidR="00763276">
        <w:t xml:space="preserve">, </w:t>
      </w:r>
      <w:r>
        <w:t>sa ch</w:t>
      </w:r>
      <w:r>
        <w:t>a</w:t>
      </w:r>
      <w:r>
        <w:t>leur progressive</w:t>
      </w:r>
      <w:r w:rsidR="00763276">
        <w:t xml:space="preserve">, </w:t>
      </w:r>
      <w:r>
        <w:t>douce</w:t>
      </w:r>
      <w:r w:rsidR="00763276">
        <w:t xml:space="preserve">, </w:t>
      </w:r>
      <w:r>
        <w:t>insistante</w:t>
      </w:r>
      <w:r w:rsidR="00763276">
        <w:t xml:space="preserve">, </w:t>
      </w:r>
      <w:r>
        <w:t>intolérable et secrète</w:t>
      </w:r>
      <w:r w:rsidR="00763276">
        <w:t>.</w:t>
      </w:r>
    </w:p>
    <w:p w14:paraId="0AAC4515" w14:textId="77777777" w:rsidR="00763276" w:rsidRDefault="00000000">
      <w:r>
        <w:t>Gloire au feu</w:t>
      </w:r>
      <w:r w:rsidR="00763276">
        <w:t> !</w:t>
      </w:r>
    </w:p>
    <w:p w14:paraId="55EB3797" w14:textId="77777777" w:rsidR="00763276" w:rsidRDefault="00000000">
      <w:r>
        <w:t>Le semeur de poussière ferme-t-il vos yeux</w:t>
      </w:r>
      <w:r w:rsidR="00763276">
        <w:t xml:space="preserve"> ? </w:t>
      </w:r>
      <w:r>
        <w:t>Le feu s</w:t>
      </w:r>
      <w:r w:rsidR="00763276">
        <w:t>’</w:t>
      </w:r>
      <w:r>
        <w:t>installe auprès du dormeur</w:t>
      </w:r>
      <w:r w:rsidR="00763276">
        <w:t xml:space="preserve">. </w:t>
      </w:r>
      <w:r>
        <w:t>Il ronronne</w:t>
      </w:r>
      <w:r w:rsidR="00763276">
        <w:t xml:space="preserve">, </w:t>
      </w:r>
      <w:r>
        <w:t>l</w:t>
      </w:r>
      <w:r w:rsidR="00763276">
        <w:t>’</w:t>
      </w:r>
      <w:r>
        <w:t>entoure doucement des filets de sa chaleur et l</w:t>
      </w:r>
      <w:r w:rsidR="00763276">
        <w:t>’</w:t>
      </w:r>
      <w:r>
        <w:t>emporte ainsi</w:t>
      </w:r>
      <w:r w:rsidR="00763276">
        <w:t xml:space="preserve">, </w:t>
      </w:r>
      <w:r>
        <w:t>délié de tout par la bonne petite mort du sommeil</w:t>
      </w:r>
      <w:r w:rsidR="00763276">
        <w:t xml:space="preserve">, </w:t>
      </w:r>
      <w:r>
        <w:t>vers ce pas des rêves d</w:t>
      </w:r>
      <w:r w:rsidR="00763276">
        <w:t>’</w:t>
      </w:r>
      <w:r>
        <w:t>où l</w:t>
      </w:r>
      <w:r w:rsidR="00763276">
        <w:t>’</w:t>
      </w:r>
      <w:r>
        <w:t>on revient à chaque aurore</w:t>
      </w:r>
      <w:r w:rsidR="00763276">
        <w:t>.</w:t>
      </w:r>
    </w:p>
    <w:p w14:paraId="63F1027F" w14:textId="77777777" w:rsidR="00763276" w:rsidRDefault="00000000">
      <w:r>
        <w:t>La fièvre vous a-t-elle courbatu</w:t>
      </w:r>
      <w:r w:rsidR="00763276">
        <w:t xml:space="preserve"> ? </w:t>
      </w:r>
      <w:r>
        <w:t>Frissonnez-vous de froid</w:t>
      </w:r>
      <w:r w:rsidR="00763276">
        <w:t xml:space="preserve"> ? </w:t>
      </w:r>
      <w:r>
        <w:t>Le feu régularise le cours du sang qui circule dans les cordes bleues de vos bras</w:t>
      </w:r>
      <w:r w:rsidR="00763276">
        <w:t>.</w:t>
      </w:r>
    </w:p>
    <w:p w14:paraId="1612754C" w14:textId="77777777" w:rsidR="00763276" w:rsidRDefault="00000000">
      <w:r>
        <w:t>C</w:t>
      </w:r>
      <w:r w:rsidR="00763276">
        <w:t>’</w:t>
      </w:r>
      <w:r>
        <w:t>est lui que vous fait transpirer</w:t>
      </w:r>
      <w:r w:rsidR="00763276">
        <w:t xml:space="preserve"> ! </w:t>
      </w:r>
      <w:r>
        <w:t>C</w:t>
      </w:r>
      <w:r w:rsidR="00763276">
        <w:t>’</w:t>
      </w:r>
      <w:r>
        <w:t>est lui dont la lum</w:t>
      </w:r>
      <w:r>
        <w:t>i</w:t>
      </w:r>
      <w:r>
        <w:t>neuse caresse masse vos membres raidis</w:t>
      </w:r>
      <w:r w:rsidR="00763276">
        <w:t xml:space="preserve"> ! </w:t>
      </w:r>
      <w:r>
        <w:t>On pourrait croire</w:t>
      </w:r>
      <w:r w:rsidR="00763276">
        <w:t xml:space="preserve">, </w:t>
      </w:r>
      <w:r>
        <w:t>tant elle est douce</w:t>
      </w:r>
      <w:r w:rsidR="00763276">
        <w:t xml:space="preserve">, </w:t>
      </w:r>
      <w:r>
        <w:t>qu</w:t>
      </w:r>
      <w:r w:rsidR="00763276">
        <w:t>’</w:t>
      </w:r>
      <w:r>
        <w:t>elle est pareille à une huile bienfaisante</w:t>
      </w:r>
      <w:r w:rsidR="00763276">
        <w:t>.</w:t>
      </w:r>
    </w:p>
    <w:p w14:paraId="4707EAEE" w14:textId="77777777" w:rsidR="00763276" w:rsidRDefault="00000000">
      <w:r>
        <w:t>Peu à peu</w:t>
      </w:r>
      <w:r w:rsidR="00763276">
        <w:t xml:space="preserve">, </w:t>
      </w:r>
      <w:r>
        <w:t>en effet</w:t>
      </w:r>
      <w:r w:rsidR="00763276">
        <w:t xml:space="preserve">, </w:t>
      </w:r>
      <w:r>
        <w:t>les muscles s</w:t>
      </w:r>
      <w:r w:rsidR="00763276">
        <w:t>’</w:t>
      </w:r>
      <w:r>
        <w:t>assouplissent</w:t>
      </w:r>
      <w:r w:rsidR="00763276">
        <w:t xml:space="preserve">, </w:t>
      </w:r>
      <w:r>
        <w:t>les muscles jouent librement</w:t>
      </w:r>
      <w:r w:rsidR="00763276">
        <w:t xml:space="preserve">. </w:t>
      </w:r>
      <w:r>
        <w:t>Fièvre et fatigue disparaissent</w:t>
      </w:r>
      <w:r w:rsidR="00763276">
        <w:t xml:space="preserve">. </w:t>
      </w:r>
      <w:r>
        <w:t>On n</w:t>
      </w:r>
      <w:r w:rsidR="00763276">
        <w:t>’</w:t>
      </w:r>
      <w:r>
        <w:t>a plus froid</w:t>
      </w:r>
      <w:r w:rsidR="00763276">
        <w:t xml:space="preserve">. </w:t>
      </w:r>
      <w:r>
        <w:t>La pluie peut bien tomber dehors</w:t>
      </w:r>
      <w:r w:rsidR="00763276">
        <w:t xml:space="preserve"> ! </w:t>
      </w:r>
      <w:r>
        <w:t xml:space="preserve">Le feu est </w:t>
      </w:r>
      <w:r>
        <w:lastRenderedPageBreak/>
        <w:t>toujours là</w:t>
      </w:r>
      <w:r w:rsidR="00763276">
        <w:t xml:space="preserve">, </w:t>
      </w:r>
      <w:r>
        <w:t>qui</w:t>
      </w:r>
      <w:r w:rsidR="00763276">
        <w:t xml:space="preserve">, </w:t>
      </w:r>
      <w:r>
        <w:t>par sa fumée</w:t>
      </w:r>
      <w:r w:rsidR="00763276">
        <w:t xml:space="preserve">, </w:t>
      </w:r>
      <w:r>
        <w:t>éloigne le vol zézayant des moustiques et</w:t>
      </w:r>
      <w:r w:rsidR="00763276">
        <w:t xml:space="preserve">, </w:t>
      </w:r>
      <w:r>
        <w:t>par son rayonnement</w:t>
      </w:r>
      <w:r w:rsidR="00763276">
        <w:t xml:space="preserve">, </w:t>
      </w:r>
      <w:r>
        <w:t>l</w:t>
      </w:r>
      <w:r w:rsidR="00763276">
        <w:t>’</w:t>
      </w:r>
      <w:r>
        <w:t>humidité</w:t>
      </w:r>
      <w:r w:rsidR="00763276">
        <w:t>.</w:t>
      </w:r>
    </w:p>
    <w:p w14:paraId="62B364DC" w14:textId="77777777" w:rsidR="00763276" w:rsidRDefault="00000000">
      <w:r>
        <w:t>Êtes-vous seul et triste</w:t>
      </w:r>
      <w:r w:rsidR="00763276">
        <w:t xml:space="preserve"> ? </w:t>
      </w:r>
      <w:r>
        <w:t>Avez-vous besoin de compagnie</w:t>
      </w:r>
      <w:r w:rsidR="00763276">
        <w:t xml:space="preserve"> ? </w:t>
      </w:r>
      <w:r>
        <w:t>N</w:t>
      </w:r>
      <w:r w:rsidR="00763276">
        <w:t>’</w:t>
      </w:r>
      <w:r>
        <w:t>allez pas plus loin</w:t>
      </w:r>
      <w:r w:rsidR="00763276">
        <w:t xml:space="preserve">. </w:t>
      </w:r>
      <w:r>
        <w:t>Il est le bon camarade</w:t>
      </w:r>
      <w:r w:rsidR="00763276">
        <w:t xml:space="preserve">, </w:t>
      </w:r>
      <w:r>
        <w:t>l</w:t>
      </w:r>
      <w:r w:rsidR="00763276">
        <w:t>’</w:t>
      </w:r>
      <w:r>
        <w:t>ami</w:t>
      </w:r>
      <w:r w:rsidR="00763276">
        <w:t xml:space="preserve">, </w:t>
      </w:r>
      <w:r>
        <w:t xml:space="preserve">le </w:t>
      </w:r>
      <w:proofErr w:type="spellStart"/>
      <w:r>
        <w:t>ouandja</w:t>
      </w:r>
      <w:proofErr w:type="spellEnd"/>
      <w:r w:rsidR="00763276">
        <w:t xml:space="preserve">, </w:t>
      </w:r>
      <w:r>
        <w:t>le confident</w:t>
      </w:r>
      <w:r w:rsidR="00763276">
        <w:t xml:space="preserve">. </w:t>
      </w:r>
      <w:r>
        <w:t>De même qu</w:t>
      </w:r>
      <w:r w:rsidR="00763276">
        <w:t>’</w:t>
      </w:r>
      <w:r>
        <w:t>il réchauffe les membres</w:t>
      </w:r>
      <w:r w:rsidR="00763276">
        <w:t xml:space="preserve">, </w:t>
      </w:r>
      <w:r>
        <w:t>il réchauffe le foie</w:t>
      </w:r>
      <w:r w:rsidR="00763276">
        <w:t xml:space="preserve">, </w:t>
      </w:r>
      <w:r>
        <w:t>l</w:t>
      </w:r>
      <w:r w:rsidR="00763276">
        <w:t>’</w:t>
      </w:r>
      <w:r>
        <w:t>incline aux aveux</w:t>
      </w:r>
      <w:r w:rsidR="00763276">
        <w:t xml:space="preserve">, </w:t>
      </w:r>
      <w:r>
        <w:t>les provoque</w:t>
      </w:r>
      <w:r w:rsidR="00763276">
        <w:t>.</w:t>
      </w:r>
    </w:p>
    <w:p w14:paraId="53969A9B" w14:textId="77777777" w:rsidR="00763276" w:rsidRDefault="00000000">
      <w:r>
        <w:t>Auprès de lui et par lui</w:t>
      </w:r>
      <w:r w:rsidR="00763276">
        <w:t xml:space="preserve">, </w:t>
      </w:r>
      <w:r>
        <w:t>on fait toujours un bon repas de chaleur</w:t>
      </w:r>
      <w:r w:rsidR="00763276">
        <w:t xml:space="preserve">. </w:t>
      </w:r>
      <w:r>
        <w:t>Et</w:t>
      </w:r>
      <w:r w:rsidR="00763276">
        <w:t xml:space="preserve">, </w:t>
      </w:r>
      <w:r>
        <w:t>comme tout bon repas</w:t>
      </w:r>
      <w:r w:rsidR="00763276">
        <w:t xml:space="preserve">, </w:t>
      </w:r>
      <w:r>
        <w:t>ce repas console</w:t>
      </w:r>
      <w:r w:rsidR="00763276">
        <w:t xml:space="preserve">, </w:t>
      </w:r>
      <w:r>
        <w:t>apaise et enchante</w:t>
      </w:r>
      <w:r w:rsidR="00763276">
        <w:t xml:space="preserve">. </w:t>
      </w:r>
      <w:r>
        <w:t>Tout de lui incite à l</w:t>
      </w:r>
      <w:r w:rsidR="00763276">
        <w:t>’</w:t>
      </w:r>
      <w:r>
        <w:t>abandon</w:t>
      </w:r>
      <w:r w:rsidR="00763276">
        <w:t xml:space="preserve">, </w:t>
      </w:r>
      <w:r>
        <w:t>il n</w:t>
      </w:r>
      <w:r w:rsidR="00763276">
        <w:t>’</w:t>
      </w:r>
      <w:r>
        <w:t>est pas jusqu</w:t>
      </w:r>
      <w:r w:rsidR="00763276">
        <w:t>’</w:t>
      </w:r>
      <w:r>
        <w:t>au p</w:t>
      </w:r>
      <w:r>
        <w:t>é</w:t>
      </w:r>
      <w:r>
        <w:t>tillement sec de sa gaieté qui n</w:t>
      </w:r>
      <w:r w:rsidR="00763276">
        <w:t>’</w:t>
      </w:r>
      <w:r>
        <w:t>invite aux confidences</w:t>
      </w:r>
      <w:r w:rsidR="00763276">
        <w:t>.</w:t>
      </w:r>
    </w:p>
    <w:p w14:paraId="0A7281D5" w14:textId="77777777" w:rsidR="00763276" w:rsidRDefault="00000000">
      <w:r>
        <w:t>Aussi</w:t>
      </w:r>
      <w:r w:rsidR="00763276">
        <w:t xml:space="preserve">, </w:t>
      </w:r>
      <w:r>
        <w:t>qui louera le feu comme il convient</w:t>
      </w:r>
      <w:r w:rsidR="00763276">
        <w:t xml:space="preserve"> ? </w:t>
      </w:r>
      <w:r>
        <w:t>Surtout</w:t>
      </w:r>
      <w:r w:rsidR="00763276">
        <w:t xml:space="preserve">, </w:t>
      </w:r>
      <w:r>
        <w:t>qui chantera sa belle chanson rouge</w:t>
      </w:r>
      <w:r w:rsidR="00763276">
        <w:t xml:space="preserve">, </w:t>
      </w:r>
      <w:r>
        <w:t>lorsque</w:t>
      </w:r>
      <w:r w:rsidR="00763276">
        <w:t xml:space="preserve">, </w:t>
      </w:r>
      <w:r>
        <w:t>mué en incendie</w:t>
      </w:r>
      <w:r w:rsidR="00763276">
        <w:t xml:space="preserve">, – </w:t>
      </w:r>
      <w:r>
        <w:t>vaste</w:t>
      </w:r>
      <w:r w:rsidR="00763276">
        <w:t xml:space="preserve">, </w:t>
      </w:r>
      <w:r>
        <w:t>brusque</w:t>
      </w:r>
      <w:r w:rsidR="00763276">
        <w:t xml:space="preserve">, </w:t>
      </w:r>
      <w:r>
        <w:t>énorme</w:t>
      </w:r>
      <w:r w:rsidR="00763276">
        <w:t xml:space="preserve">, </w:t>
      </w:r>
      <w:r>
        <w:t>multiforme</w:t>
      </w:r>
      <w:r w:rsidR="00763276">
        <w:t xml:space="preserve">, </w:t>
      </w:r>
      <w:r>
        <w:t>il lance sur la brousse</w:t>
      </w:r>
      <w:r w:rsidR="00763276">
        <w:t xml:space="preserve">, </w:t>
      </w:r>
      <w:r>
        <w:t xml:space="preserve">sur les </w:t>
      </w:r>
      <w:proofErr w:type="spellStart"/>
      <w:r>
        <w:t>kagas</w:t>
      </w:r>
      <w:proofErr w:type="spellEnd"/>
      <w:r w:rsidR="00763276">
        <w:t xml:space="preserve">, </w:t>
      </w:r>
      <w:r>
        <w:t>à la débandade</w:t>
      </w:r>
      <w:r w:rsidR="00763276">
        <w:t xml:space="preserve">, </w:t>
      </w:r>
      <w:r>
        <w:t>ses peuplades échevelées de flamm</w:t>
      </w:r>
      <w:r>
        <w:t>è</w:t>
      </w:r>
      <w:r>
        <w:t>ches et cette grande immense clameur confuse</w:t>
      </w:r>
      <w:r w:rsidR="00763276">
        <w:t xml:space="preserve">, </w:t>
      </w:r>
      <w:r>
        <w:t>lourde du cr</w:t>
      </w:r>
      <w:r>
        <w:t>a</w:t>
      </w:r>
      <w:r>
        <w:t>quement des arbres qu</w:t>
      </w:r>
      <w:r w:rsidR="00763276">
        <w:t>’</w:t>
      </w:r>
      <w:r>
        <w:t>il effondre</w:t>
      </w:r>
      <w:r w:rsidR="00763276">
        <w:t> ?</w:t>
      </w:r>
    </w:p>
    <w:p w14:paraId="15ECF2E1" w14:textId="77777777" w:rsidR="00763276" w:rsidRDefault="00000000">
      <w:r>
        <w:t>Qui dira la chanson du feu de brousse</w:t>
      </w:r>
      <w:r w:rsidR="00763276">
        <w:t xml:space="preserve"> ? </w:t>
      </w:r>
      <w:r>
        <w:t>Il est ici et là</w:t>
      </w:r>
      <w:r w:rsidR="00763276">
        <w:t xml:space="preserve">, </w:t>
      </w:r>
      <w:r>
        <w:t>et e</w:t>
      </w:r>
      <w:r>
        <w:t>n</w:t>
      </w:r>
      <w:r>
        <w:t>core là</w:t>
      </w:r>
      <w:r w:rsidR="00763276">
        <w:t xml:space="preserve">, </w:t>
      </w:r>
      <w:r>
        <w:t>et là encore</w:t>
      </w:r>
      <w:r w:rsidR="00763276">
        <w:t xml:space="preserve">, </w:t>
      </w:r>
      <w:r>
        <w:t>et plus loin encore</w:t>
      </w:r>
      <w:r w:rsidR="00763276">
        <w:t xml:space="preserve">. </w:t>
      </w:r>
      <w:r>
        <w:t>Il ne tient pas en place</w:t>
      </w:r>
      <w:r w:rsidR="00763276">
        <w:t xml:space="preserve">. </w:t>
      </w:r>
      <w:r>
        <w:t>Il dévore les solitudes</w:t>
      </w:r>
      <w:r w:rsidR="00763276">
        <w:t xml:space="preserve">, </w:t>
      </w:r>
      <w:r>
        <w:t>en un instant</w:t>
      </w:r>
      <w:r w:rsidR="00763276">
        <w:t xml:space="preserve">. </w:t>
      </w:r>
      <w:r>
        <w:t>Il va</w:t>
      </w:r>
      <w:r w:rsidR="00763276">
        <w:t xml:space="preserve">, </w:t>
      </w:r>
      <w:r>
        <w:t>d</w:t>
      </w:r>
      <w:r w:rsidR="00763276">
        <w:t>’</w:t>
      </w:r>
      <w:r>
        <w:t>herbe en herbe</w:t>
      </w:r>
      <w:r w:rsidR="00763276">
        <w:t xml:space="preserve">, </w:t>
      </w:r>
      <w:r>
        <w:t>par bonds</w:t>
      </w:r>
      <w:r w:rsidR="00763276">
        <w:t xml:space="preserve">. </w:t>
      </w:r>
      <w:r>
        <w:t>Il se rapproche</w:t>
      </w:r>
      <w:r w:rsidR="00763276">
        <w:t xml:space="preserve">. </w:t>
      </w:r>
      <w:r>
        <w:t>Qui est patient le verra bientôt</w:t>
      </w:r>
      <w:r w:rsidR="00763276">
        <w:t xml:space="preserve">. </w:t>
      </w:r>
      <w:r>
        <w:t>Encore un peu de temps</w:t>
      </w:r>
      <w:r w:rsidR="00763276">
        <w:t xml:space="preserve">, </w:t>
      </w:r>
      <w:r>
        <w:t>rien qu</w:t>
      </w:r>
      <w:r w:rsidR="00763276">
        <w:t>’</w:t>
      </w:r>
      <w:r>
        <w:t>un peu de temps</w:t>
      </w:r>
      <w:r w:rsidR="00763276">
        <w:t xml:space="preserve">, – </w:t>
      </w:r>
      <w:r>
        <w:t>et l</w:t>
      </w:r>
      <w:r w:rsidR="00763276">
        <w:t>’</w:t>
      </w:r>
      <w:r>
        <w:t>on entendra son furieux grondement</w:t>
      </w:r>
      <w:r w:rsidR="00763276">
        <w:t xml:space="preserve">, </w:t>
      </w:r>
      <w:r>
        <w:t>qui est là-bas</w:t>
      </w:r>
      <w:r w:rsidR="00763276">
        <w:t xml:space="preserve">, </w:t>
      </w:r>
      <w:r>
        <w:t>partout où il y a ces f</w:t>
      </w:r>
      <w:r>
        <w:t>u</w:t>
      </w:r>
      <w:r>
        <w:t>mées</w:t>
      </w:r>
      <w:r w:rsidR="00763276">
        <w:t> !</w:t>
      </w:r>
    </w:p>
    <w:p w14:paraId="158D2DDE" w14:textId="77777777" w:rsidR="00763276" w:rsidRDefault="00000000">
      <w:r>
        <w:t>Mais</w:t>
      </w:r>
      <w:r w:rsidR="00763276">
        <w:t xml:space="preserve">… </w:t>
      </w:r>
      <w:r>
        <w:t>mais</w:t>
      </w:r>
      <w:r w:rsidR="00763276">
        <w:t xml:space="preserve"> ! </w:t>
      </w:r>
      <w:r>
        <w:t>Où va-t-il</w:t>
      </w:r>
      <w:r w:rsidR="00763276">
        <w:t xml:space="preserve"> ? </w:t>
      </w:r>
      <w:r>
        <w:t>Ne voilà-t-il pas qu</w:t>
      </w:r>
      <w:r w:rsidR="00763276">
        <w:t>’</w:t>
      </w:r>
      <w:r>
        <w:t>il prend la d</w:t>
      </w:r>
      <w:r>
        <w:t>i</w:t>
      </w:r>
      <w:r>
        <w:t xml:space="preserve">rection de la rivière </w:t>
      </w:r>
      <w:proofErr w:type="spellStart"/>
      <w:r>
        <w:t>Pongou</w:t>
      </w:r>
      <w:proofErr w:type="spellEnd"/>
      <w:r>
        <w:t xml:space="preserve"> et du village de </w:t>
      </w:r>
      <w:proofErr w:type="spellStart"/>
      <w:r>
        <w:t>Soumana</w:t>
      </w:r>
      <w:proofErr w:type="spellEnd"/>
      <w:r w:rsidR="00763276">
        <w:t> ?</w:t>
      </w:r>
    </w:p>
    <w:p w14:paraId="072D2439" w14:textId="77777777" w:rsidR="00763276" w:rsidRDefault="00000000">
      <w:r>
        <w:t>Hé</w:t>
      </w:r>
      <w:r w:rsidR="00763276">
        <w:t xml:space="preserve"> ! </w:t>
      </w:r>
      <w:proofErr w:type="spellStart"/>
      <w:r>
        <w:t>poupou</w:t>
      </w:r>
      <w:proofErr w:type="spellEnd"/>
      <w:r w:rsidR="00763276">
        <w:t xml:space="preserve">. </w:t>
      </w:r>
      <w:r>
        <w:t>Mon ami vent</w:t>
      </w:r>
      <w:r w:rsidR="00763276">
        <w:t xml:space="preserve"> ! </w:t>
      </w:r>
      <w:r>
        <w:t>Poupou</w:t>
      </w:r>
      <w:r w:rsidR="00763276">
        <w:t xml:space="preserve">, </w:t>
      </w:r>
      <w:r>
        <w:t xml:space="preserve">mon </w:t>
      </w:r>
      <w:proofErr w:type="spellStart"/>
      <w:r>
        <w:t>ouandja</w:t>
      </w:r>
      <w:proofErr w:type="spellEnd"/>
      <w:r w:rsidR="00763276">
        <w:t xml:space="preserve">, </w:t>
      </w:r>
      <w:r>
        <w:t>rabats le feu</w:t>
      </w:r>
      <w:r w:rsidR="00763276">
        <w:t xml:space="preserve">, </w:t>
      </w:r>
      <w:r>
        <w:t>je t</w:t>
      </w:r>
      <w:r w:rsidR="00763276">
        <w:t>’</w:t>
      </w:r>
      <w:r>
        <w:t>en prie</w:t>
      </w:r>
      <w:r w:rsidR="00763276">
        <w:t xml:space="preserve">, </w:t>
      </w:r>
      <w:r>
        <w:t xml:space="preserve">sur le village de </w:t>
      </w:r>
      <w:proofErr w:type="spellStart"/>
      <w:r>
        <w:t>Gaoda</w:t>
      </w:r>
      <w:proofErr w:type="spellEnd"/>
      <w:r w:rsidR="00763276">
        <w:t xml:space="preserve"> ! </w:t>
      </w:r>
      <w:r>
        <w:t>Que N</w:t>
      </w:r>
      <w:r w:rsidR="00763276">
        <w:t>’</w:t>
      </w:r>
      <w:proofErr w:type="spellStart"/>
      <w:r>
        <w:t>Gakoura</w:t>
      </w:r>
      <w:proofErr w:type="spellEnd"/>
      <w:r>
        <w:t xml:space="preserve"> nous soit favorable</w:t>
      </w:r>
      <w:r w:rsidR="00763276">
        <w:t xml:space="preserve"> ! </w:t>
      </w:r>
      <w:r>
        <w:t>Sinon</w:t>
      </w:r>
      <w:r w:rsidR="00763276">
        <w:t>…</w:t>
      </w:r>
    </w:p>
    <w:p w14:paraId="6AAB8AC1" w14:textId="77777777" w:rsidR="00763276" w:rsidRDefault="00000000">
      <w:r>
        <w:lastRenderedPageBreak/>
        <w:t>Ah</w:t>
      </w:r>
      <w:r w:rsidR="00763276">
        <w:t xml:space="preserve"> ! </w:t>
      </w:r>
      <w:r>
        <w:t>voici qu</w:t>
      </w:r>
      <w:r w:rsidR="00763276">
        <w:t>’</w:t>
      </w:r>
      <w:r>
        <w:t>il revient</w:t>
      </w:r>
      <w:r w:rsidR="00763276">
        <w:t xml:space="preserve">. </w:t>
      </w:r>
      <w:r>
        <w:t>Tout est pour le mieux</w:t>
      </w:r>
      <w:r w:rsidR="00763276">
        <w:t xml:space="preserve"> ! </w:t>
      </w:r>
      <w:r>
        <w:t>Voici qu</w:t>
      </w:r>
      <w:r w:rsidR="00763276">
        <w:t>’</w:t>
      </w:r>
      <w:r>
        <w:t>il revient</w:t>
      </w:r>
      <w:r w:rsidR="00763276">
        <w:t xml:space="preserve">, </w:t>
      </w:r>
      <w:r>
        <w:t>le feu</w:t>
      </w:r>
      <w:r w:rsidR="00763276">
        <w:t xml:space="preserve">, </w:t>
      </w:r>
      <w:r>
        <w:t>et qu</w:t>
      </w:r>
      <w:r w:rsidR="00763276">
        <w:t>’</w:t>
      </w:r>
      <w:r>
        <w:t>elles s</w:t>
      </w:r>
      <w:r w:rsidR="00763276">
        <w:t>’</w:t>
      </w:r>
      <w:r>
        <w:t>accroissent</w:t>
      </w:r>
      <w:r w:rsidR="00763276">
        <w:t xml:space="preserve">, </w:t>
      </w:r>
      <w:r>
        <w:t>les fumées</w:t>
      </w:r>
      <w:r w:rsidR="00763276">
        <w:t xml:space="preserve">. </w:t>
      </w:r>
      <w:r>
        <w:t>L</w:t>
      </w:r>
      <w:r w:rsidR="00763276">
        <w:t>’</w:t>
      </w:r>
      <w:r>
        <w:t>air est chargé de l</w:t>
      </w:r>
      <w:r w:rsidR="00763276">
        <w:t>’</w:t>
      </w:r>
      <w:r>
        <w:t>odeur des plantes aromatiques</w:t>
      </w:r>
      <w:r w:rsidR="00763276">
        <w:t xml:space="preserve">. </w:t>
      </w:r>
      <w:r>
        <w:t>Une dernière fois</w:t>
      </w:r>
      <w:r w:rsidR="00763276">
        <w:t xml:space="preserve">, </w:t>
      </w:r>
      <w:r>
        <w:t>a</w:t>
      </w:r>
      <w:r>
        <w:t>f</w:t>
      </w:r>
      <w:r>
        <w:t>fûtons sagaies et couteaux</w:t>
      </w:r>
      <w:r w:rsidR="00763276">
        <w:t xml:space="preserve"> ! </w:t>
      </w:r>
      <w:r>
        <w:t>Il est temps</w:t>
      </w:r>
      <w:r w:rsidR="00763276">
        <w:t> !</w:t>
      </w:r>
    </w:p>
    <w:p w14:paraId="0A01D83C" w14:textId="77777777" w:rsidR="00763276" w:rsidRDefault="00000000">
      <w:r>
        <w:t xml:space="preserve">Le tam-tam des </w:t>
      </w:r>
      <w:proofErr w:type="spellStart"/>
      <w:r>
        <w:t>li</w:t>
      </w:r>
      <w:r w:rsidR="00763276">
        <w:t>’</w:t>
      </w:r>
      <w:r>
        <w:t>nghas</w:t>
      </w:r>
      <w:proofErr w:type="spellEnd"/>
      <w:r w:rsidR="00763276">
        <w:t xml:space="preserve"> ! </w:t>
      </w:r>
      <w:r>
        <w:t>Que dit-il</w:t>
      </w:r>
      <w:r w:rsidR="00763276">
        <w:t> ?</w:t>
      </w:r>
    </w:p>
    <w:p w14:paraId="0CE9746C" w14:textId="77777777" w:rsidR="00763276" w:rsidRDefault="00000000">
      <w:r>
        <w:t>Des bœufs sauvages</w:t>
      </w:r>
      <w:r w:rsidR="00763276">
        <w:t xml:space="preserve">… </w:t>
      </w:r>
      <w:r>
        <w:t>effrayés par le feu</w:t>
      </w:r>
      <w:r w:rsidR="00763276">
        <w:t xml:space="preserve">, </w:t>
      </w:r>
      <w:r>
        <w:t>galopent</w:t>
      </w:r>
      <w:r w:rsidR="00763276">
        <w:t xml:space="preserve">… </w:t>
      </w:r>
      <w:r>
        <w:t xml:space="preserve">vers le village de </w:t>
      </w:r>
      <w:proofErr w:type="spellStart"/>
      <w:r>
        <w:t>Nibani</w:t>
      </w:r>
      <w:proofErr w:type="spellEnd"/>
      <w:r w:rsidR="00763276">
        <w:t xml:space="preserve">… </w:t>
      </w:r>
      <w:r>
        <w:t>Quoi encore</w:t>
      </w:r>
      <w:r w:rsidR="00763276">
        <w:t xml:space="preserve"> ?… </w:t>
      </w:r>
      <w:r>
        <w:t>Il y a</w:t>
      </w:r>
      <w:r w:rsidR="00763276">
        <w:t xml:space="preserve">… </w:t>
      </w:r>
      <w:r>
        <w:t>dans ce village</w:t>
      </w:r>
      <w:r w:rsidR="00763276">
        <w:t xml:space="preserve">… </w:t>
      </w:r>
      <w:r>
        <w:t>r</w:t>
      </w:r>
      <w:r>
        <w:t>a</w:t>
      </w:r>
      <w:r>
        <w:t>batteurs</w:t>
      </w:r>
      <w:r w:rsidR="00763276">
        <w:t xml:space="preserve">… </w:t>
      </w:r>
      <w:r>
        <w:t>et bouteurs de feu</w:t>
      </w:r>
      <w:r w:rsidR="00763276">
        <w:t xml:space="preserve">… </w:t>
      </w:r>
      <w:r>
        <w:t>Ces derniers</w:t>
      </w:r>
      <w:r w:rsidR="00763276">
        <w:t xml:space="preserve">… </w:t>
      </w:r>
      <w:r>
        <w:t xml:space="preserve">ne tarderont pas à </w:t>
      </w:r>
      <w:proofErr w:type="spellStart"/>
      <w:r>
        <w:t>enflamber</w:t>
      </w:r>
      <w:proofErr w:type="spellEnd"/>
      <w:r w:rsidR="00763276">
        <w:t xml:space="preserve">… </w:t>
      </w:r>
      <w:r>
        <w:t>la portion de brousse commise</w:t>
      </w:r>
      <w:r w:rsidR="00763276">
        <w:t xml:space="preserve">… </w:t>
      </w:r>
      <w:r>
        <w:t>à leurs soins</w:t>
      </w:r>
      <w:r w:rsidR="00763276">
        <w:t>…</w:t>
      </w:r>
    </w:p>
    <w:p w14:paraId="463C7BA5" w14:textId="77777777" w:rsidR="00763276" w:rsidRDefault="00000000">
      <w:proofErr w:type="spellStart"/>
      <w:r>
        <w:t>Iaha</w:t>
      </w:r>
      <w:proofErr w:type="spellEnd"/>
      <w:r w:rsidR="00763276">
        <w:t xml:space="preserve"> ! </w:t>
      </w:r>
      <w:proofErr w:type="spellStart"/>
      <w:r>
        <w:t>iaha</w:t>
      </w:r>
      <w:proofErr w:type="spellEnd"/>
      <w:r w:rsidR="00763276">
        <w:t xml:space="preserve"> ! </w:t>
      </w:r>
      <w:r>
        <w:t xml:space="preserve">Le parler des </w:t>
      </w:r>
      <w:proofErr w:type="spellStart"/>
      <w:r>
        <w:t>li</w:t>
      </w:r>
      <w:r w:rsidR="00763276">
        <w:t>’</w:t>
      </w:r>
      <w:r>
        <w:t>nghas</w:t>
      </w:r>
      <w:proofErr w:type="spellEnd"/>
      <w:r>
        <w:t xml:space="preserve"> est un bon parler</w:t>
      </w:r>
      <w:r w:rsidR="00763276">
        <w:t xml:space="preserve"> ! </w:t>
      </w:r>
      <w:proofErr w:type="spellStart"/>
      <w:r>
        <w:t>Iaha</w:t>
      </w:r>
      <w:proofErr w:type="spellEnd"/>
      <w:r w:rsidR="00763276">
        <w:t xml:space="preserve"> ! </w:t>
      </w:r>
      <w:r>
        <w:t xml:space="preserve">Du village de </w:t>
      </w:r>
      <w:proofErr w:type="spellStart"/>
      <w:r>
        <w:t>Nibani</w:t>
      </w:r>
      <w:proofErr w:type="spellEnd"/>
      <w:r w:rsidR="00763276">
        <w:t xml:space="preserve">, </w:t>
      </w:r>
      <w:r>
        <w:t>des fumées surgissent</w:t>
      </w:r>
      <w:r w:rsidR="00763276">
        <w:t xml:space="preserve">, – </w:t>
      </w:r>
      <w:r>
        <w:t>noires</w:t>
      </w:r>
      <w:r w:rsidR="00763276">
        <w:t> !</w:t>
      </w:r>
    </w:p>
    <w:p w14:paraId="1DC37AC3" w14:textId="77777777" w:rsidR="00763276" w:rsidRDefault="00000000">
      <w:r>
        <w:t>Que de charognards</w:t>
      </w:r>
      <w:r w:rsidR="00763276">
        <w:t xml:space="preserve"> !… </w:t>
      </w:r>
      <w:r>
        <w:t>Que de fumées</w:t>
      </w:r>
      <w:r w:rsidR="00763276">
        <w:t xml:space="preserve"> !… </w:t>
      </w:r>
      <w:r>
        <w:t>On ne voit plus le ciel</w:t>
      </w:r>
      <w:r w:rsidR="00763276">
        <w:t xml:space="preserve">. </w:t>
      </w:r>
      <w:r>
        <w:t>Les fumées et les charognards l</w:t>
      </w:r>
      <w:r w:rsidR="00763276">
        <w:t>’</w:t>
      </w:r>
      <w:r>
        <w:t>ont voilé</w:t>
      </w:r>
      <w:r w:rsidR="00763276">
        <w:t xml:space="preserve">. </w:t>
      </w:r>
      <w:r>
        <w:t>Ils ont aussi voilé le soleil</w:t>
      </w:r>
      <w:r w:rsidR="00763276">
        <w:t>.</w:t>
      </w:r>
    </w:p>
    <w:p w14:paraId="6821F882" w14:textId="77777777" w:rsidR="00763276" w:rsidRDefault="00000000">
      <w:r>
        <w:t>Il n</w:t>
      </w:r>
      <w:r w:rsidR="00763276">
        <w:t>’</w:t>
      </w:r>
      <w:r>
        <w:t>y a plus que la fumée et que les charognards</w:t>
      </w:r>
      <w:r w:rsidR="00763276">
        <w:t xml:space="preserve"> ! </w:t>
      </w:r>
      <w:r>
        <w:t>L</w:t>
      </w:r>
      <w:r w:rsidR="00763276">
        <w:t>’</w:t>
      </w:r>
      <w:r>
        <w:t>abondance des charognards prouve l</w:t>
      </w:r>
      <w:r w:rsidR="00763276">
        <w:t>’</w:t>
      </w:r>
      <w:r>
        <w:t>abondance du gibier</w:t>
      </w:r>
      <w:r w:rsidR="00763276">
        <w:t xml:space="preserve">. </w:t>
      </w:r>
      <w:r>
        <w:t>Tiens</w:t>
      </w:r>
      <w:r w:rsidR="00763276">
        <w:t xml:space="preserve"> ! </w:t>
      </w:r>
      <w:r>
        <w:t>Trois d</w:t>
      </w:r>
      <w:r w:rsidR="00763276">
        <w:t>’</w:t>
      </w:r>
      <w:r>
        <w:t>entre eux</w:t>
      </w:r>
      <w:r w:rsidR="00763276">
        <w:t xml:space="preserve">, </w:t>
      </w:r>
      <w:r>
        <w:t>ensemble</w:t>
      </w:r>
      <w:r w:rsidR="00763276">
        <w:t xml:space="preserve">, </w:t>
      </w:r>
      <w:r>
        <w:t>piquent droit vers le sol</w:t>
      </w:r>
      <w:r w:rsidR="00763276">
        <w:t xml:space="preserve"> ? </w:t>
      </w:r>
      <w:r>
        <w:t>Qu</w:t>
      </w:r>
      <w:r w:rsidR="00763276">
        <w:t>’</w:t>
      </w:r>
      <w:r>
        <w:t>emportent-ils</w:t>
      </w:r>
      <w:r w:rsidR="00763276">
        <w:t xml:space="preserve"> ? </w:t>
      </w:r>
      <w:r>
        <w:t>Vive la chasse</w:t>
      </w:r>
      <w:r w:rsidR="00763276">
        <w:t> !…</w:t>
      </w:r>
    </w:p>
    <w:p w14:paraId="2609BEFB" w14:textId="77777777" w:rsidR="00763276" w:rsidRDefault="00000000">
      <w:r>
        <w:t>Toutes ces exclamations s</w:t>
      </w:r>
      <w:r w:rsidR="00763276">
        <w:t>’</w:t>
      </w:r>
      <w:proofErr w:type="spellStart"/>
      <w:r>
        <w:t>entre-croisaient</w:t>
      </w:r>
      <w:proofErr w:type="spellEnd"/>
      <w:r>
        <w:t xml:space="preserve"> parmi un indic</w:t>
      </w:r>
      <w:r>
        <w:t>i</w:t>
      </w:r>
      <w:r>
        <w:t>ble brouhaha de cris</w:t>
      </w:r>
      <w:r w:rsidR="00763276">
        <w:t>.</w:t>
      </w:r>
    </w:p>
    <w:p w14:paraId="4897BC45" w14:textId="77777777" w:rsidR="00763276" w:rsidRDefault="00000000">
      <w:r>
        <w:t>L</w:t>
      </w:r>
      <w:r w:rsidR="00763276">
        <w:t>’</w:t>
      </w:r>
      <w:r>
        <w:t>affluence allait grandissant</w:t>
      </w:r>
      <w:r w:rsidR="00763276">
        <w:t xml:space="preserve">. </w:t>
      </w:r>
      <w:r>
        <w:t>La cohue et le tohu-bohu augmentaient</w:t>
      </w:r>
      <w:r w:rsidR="00763276">
        <w:t xml:space="preserve">. </w:t>
      </w:r>
      <w:r>
        <w:t>Le ban et l</w:t>
      </w:r>
      <w:r w:rsidR="00763276">
        <w:t>’</w:t>
      </w:r>
      <w:r>
        <w:t>arrière-ban des villages m</w:t>
      </w:r>
      <w:r w:rsidR="00763276">
        <w:t>’</w:t>
      </w:r>
      <w:r>
        <w:t>bis étaient là</w:t>
      </w:r>
      <w:r w:rsidR="00763276">
        <w:t xml:space="preserve">. </w:t>
      </w:r>
      <w:proofErr w:type="spellStart"/>
      <w:r>
        <w:t>Porro</w:t>
      </w:r>
      <w:proofErr w:type="spellEnd"/>
      <w:r>
        <w:t xml:space="preserve"> et </w:t>
      </w:r>
      <w:proofErr w:type="spellStart"/>
      <w:r>
        <w:t>Ouorro</w:t>
      </w:r>
      <w:proofErr w:type="spellEnd"/>
      <w:r w:rsidR="00763276">
        <w:t xml:space="preserve">, </w:t>
      </w:r>
      <w:r>
        <w:t>capitas de Batouala</w:t>
      </w:r>
      <w:r w:rsidR="00763276">
        <w:t xml:space="preserve">, </w:t>
      </w:r>
      <w:r>
        <w:t xml:space="preserve">plaisantaient avec leur </w:t>
      </w:r>
      <w:proofErr w:type="spellStart"/>
      <w:r>
        <w:t>mokoundji</w:t>
      </w:r>
      <w:proofErr w:type="spellEnd"/>
      <w:r w:rsidR="00763276">
        <w:t xml:space="preserve">. </w:t>
      </w:r>
      <w:r>
        <w:t>On remarquait aussi les trois chefs n</w:t>
      </w:r>
      <w:r w:rsidR="00763276">
        <w:t>’</w:t>
      </w:r>
      <w:proofErr w:type="spellStart"/>
      <w:r>
        <w:t>gapous</w:t>
      </w:r>
      <w:proofErr w:type="spellEnd"/>
      <w:r w:rsidR="00763276">
        <w:t xml:space="preserve">, </w:t>
      </w:r>
      <w:proofErr w:type="spellStart"/>
      <w:r>
        <w:t>Yaki</w:t>
      </w:r>
      <w:r>
        <w:t>d</w:t>
      </w:r>
      <w:r>
        <w:t>ji</w:t>
      </w:r>
      <w:proofErr w:type="spellEnd"/>
      <w:r w:rsidR="00763276">
        <w:t xml:space="preserve">, </w:t>
      </w:r>
      <w:r>
        <w:t xml:space="preserve">surnommé </w:t>
      </w:r>
      <w:proofErr w:type="spellStart"/>
      <w:r>
        <w:t>Cambassère</w:t>
      </w:r>
      <w:proofErr w:type="spellEnd"/>
      <w:r w:rsidR="00763276">
        <w:t xml:space="preserve">, </w:t>
      </w:r>
      <w:proofErr w:type="spellStart"/>
      <w:r>
        <w:t>Nibani</w:t>
      </w:r>
      <w:proofErr w:type="spellEnd"/>
      <w:r>
        <w:t xml:space="preserve"> et </w:t>
      </w:r>
      <w:proofErr w:type="spellStart"/>
      <w:r>
        <w:t>Yérétou</w:t>
      </w:r>
      <w:r w:rsidR="00763276">
        <w:t>’</w:t>
      </w:r>
      <w:r>
        <w:t>ngou</w:t>
      </w:r>
      <w:proofErr w:type="spellEnd"/>
      <w:r w:rsidR="00763276">
        <w:t>.</w:t>
      </w:r>
    </w:p>
    <w:p w14:paraId="2B4BF1BC" w14:textId="77777777" w:rsidR="00763276" w:rsidRDefault="00000000">
      <w:r>
        <w:t xml:space="preserve">Quant à </w:t>
      </w:r>
      <w:proofErr w:type="spellStart"/>
      <w:r>
        <w:t>Bissibingui</w:t>
      </w:r>
      <w:proofErr w:type="spellEnd"/>
      <w:r w:rsidR="00763276">
        <w:t xml:space="preserve">, </w:t>
      </w:r>
      <w:r>
        <w:t xml:space="preserve">il se divertissait aux dépens de </w:t>
      </w:r>
      <w:proofErr w:type="spellStart"/>
      <w:r>
        <w:t>Ko</w:t>
      </w:r>
      <w:r>
        <w:t>s</w:t>
      </w:r>
      <w:r>
        <w:t>séyéndé</w:t>
      </w:r>
      <w:proofErr w:type="spellEnd"/>
      <w:r w:rsidR="00763276">
        <w:t xml:space="preserve">, </w:t>
      </w:r>
      <w:r>
        <w:t>le fou</w:t>
      </w:r>
      <w:r w:rsidR="00763276">
        <w:t>.</w:t>
      </w:r>
    </w:p>
    <w:p w14:paraId="6934C1C7" w14:textId="77777777" w:rsidR="00763276" w:rsidRDefault="00000000">
      <w:r>
        <w:lastRenderedPageBreak/>
        <w:t xml:space="preserve">Pauvre </w:t>
      </w:r>
      <w:proofErr w:type="spellStart"/>
      <w:r>
        <w:t>Kosséyéndé</w:t>
      </w:r>
      <w:proofErr w:type="spellEnd"/>
      <w:r w:rsidR="00763276">
        <w:t xml:space="preserve"> ! </w:t>
      </w:r>
      <w:r>
        <w:t>Comment avait-il pu se traîner ju</w:t>
      </w:r>
      <w:r>
        <w:t>s</w:t>
      </w:r>
      <w:r>
        <w:t>qu</w:t>
      </w:r>
      <w:r w:rsidR="00763276">
        <w:t>’</w:t>
      </w:r>
      <w:r>
        <w:t xml:space="preserve">à la rivière </w:t>
      </w:r>
      <w:proofErr w:type="spellStart"/>
      <w:r>
        <w:t>Gobo</w:t>
      </w:r>
      <w:proofErr w:type="spellEnd"/>
      <w:r w:rsidR="00763276">
        <w:t> ?</w:t>
      </w:r>
    </w:p>
    <w:p w14:paraId="5F138035" w14:textId="77777777" w:rsidR="00763276" w:rsidRDefault="00000000">
      <w:r>
        <w:t>Il ne tenait plus sur ses jambes qu</w:t>
      </w:r>
      <w:r w:rsidR="00763276">
        <w:t>’</w:t>
      </w:r>
      <w:r>
        <w:t>avec peine</w:t>
      </w:r>
      <w:r w:rsidR="00763276">
        <w:t xml:space="preserve">, </w:t>
      </w:r>
      <w:r>
        <w:t>et à cond</w:t>
      </w:r>
      <w:r>
        <w:t>i</w:t>
      </w:r>
      <w:r>
        <w:t>tion de s</w:t>
      </w:r>
      <w:r w:rsidR="00763276">
        <w:t>’</w:t>
      </w:r>
      <w:r>
        <w:t>appuyer sur un bâton</w:t>
      </w:r>
      <w:r w:rsidR="00763276">
        <w:t>.</w:t>
      </w:r>
    </w:p>
    <w:p w14:paraId="142522AB" w14:textId="77777777" w:rsidR="00763276" w:rsidRDefault="00000000">
      <w:r>
        <w:t xml:space="preserve">Pauvre </w:t>
      </w:r>
      <w:proofErr w:type="spellStart"/>
      <w:r>
        <w:t>Kosséyéndé</w:t>
      </w:r>
      <w:proofErr w:type="spellEnd"/>
      <w:r w:rsidR="00763276">
        <w:t xml:space="preserve"> ! </w:t>
      </w:r>
      <w:proofErr w:type="spellStart"/>
      <w:r>
        <w:t>Koboholo</w:t>
      </w:r>
      <w:proofErr w:type="spellEnd"/>
      <w:r w:rsidR="00763276">
        <w:t xml:space="preserve">, </w:t>
      </w:r>
      <w:r>
        <w:t>la maladie du dormir l</w:t>
      </w:r>
      <w:r w:rsidR="00763276">
        <w:t>’</w:t>
      </w:r>
      <w:r>
        <w:t>avait décharné au point qu</w:t>
      </w:r>
      <w:r w:rsidR="00763276">
        <w:t>’</w:t>
      </w:r>
      <w:r>
        <w:t>il avait l</w:t>
      </w:r>
      <w:r w:rsidR="00763276">
        <w:t>’</w:t>
      </w:r>
      <w:r>
        <w:t>apparence d</w:t>
      </w:r>
      <w:r w:rsidR="00763276">
        <w:t>’</w:t>
      </w:r>
      <w:r>
        <w:t>un squelette vivant</w:t>
      </w:r>
      <w:r w:rsidR="00763276">
        <w:t xml:space="preserve">. </w:t>
      </w:r>
      <w:r>
        <w:t>Sur son cou maigre</w:t>
      </w:r>
      <w:r w:rsidR="00763276">
        <w:t xml:space="preserve">, </w:t>
      </w:r>
      <w:r>
        <w:t>aux veines bourrelées de ganglions</w:t>
      </w:r>
      <w:r w:rsidR="00763276">
        <w:t xml:space="preserve">, </w:t>
      </w:r>
      <w:r>
        <w:t>dodelinait sa grosse tête osseuse</w:t>
      </w:r>
      <w:r w:rsidR="00763276">
        <w:t xml:space="preserve">. </w:t>
      </w:r>
      <w:r>
        <w:t>La maladie</w:t>
      </w:r>
      <w:r w:rsidR="00763276">
        <w:t xml:space="preserve">, </w:t>
      </w:r>
      <w:r>
        <w:t>qui avait rendu roux ses cheveux</w:t>
      </w:r>
      <w:r w:rsidR="00763276">
        <w:t xml:space="preserve">, </w:t>
      </w:r>
      <w:r>
        <w:t>faisait étinceler ses yeux dans le trou des orbites</w:t>
      </w:r>
      <w:r w:rsidR="00763276">
        <w:t xml:space="preserve">. </w:t>
      </w:r>
      <w:r>
        <w:t>Et</w:t>
      </w:r>
      <w:r w:rsidR="00763276">
        <w:t xml:space="preserve">, </w:t>
      </w:r>
      <w:r>
        <w:t>lui tremblait de tous ses membres</w:t>
      </w:r>
      <w:r w:rsidR="00763276">
        <w:t xml:space="preserve">, </w:t>
      </w:r>
      <w:r>
        <w:t>glacés par le froid de la mort</w:t>
      </w:r>
      <w:r w:rsidR="00763276">
        <w:t>.</w:t>
      </w:r>
    </w:p>
    <w:p w14:paraId="43F3BD9D" w14:textId="77777777" w:rsidR="00763276" w:rsidRDefault="00000000">
      <w:r>
        <w:t>Tout de même</w:t>
      </w:r>
      <w:r w:rsidR="00763276">
        <w:t xml:space="preserve">, </w:t>
      </w:r>
      <w:r>
        <w:t>lorsque les mains aux hanches</w:t>
      </w:r>
      <w:r w:rsidR="00763276">
        <w:t xml:space="preserve">, </w:t>
      </w:r>
      <w:r>
        <w:t>il essaya de danser</w:t>
      </w:r>
      <w:r w:rsidR="00763276">
        <w:t xml:space="preserve">, </w:t>
      </w:r>
      <w:r>
        <w:t xml:space="preserve">ce </w:t>
      </w:r>
      <w:proofErr w:type="spellStart"/>
      <w:r>
        <w:t>Kosséyéndé</w:t>
      </w:r>
      <w:proofErr w:type="spellEnd"/>
      <w:r w:rsidR="00763276">
        <w:t xml:space="preserve">, </w:t>
      </w:r>
      <w:r>
        <w:t>et que ses genoux cliquetèrent l</w:t>
      </w:r>
      <w:r w:rsidR="00763276">
        <w:t>’</w:t>
      </w:r>
      <w:r>
        <w:t>un contre l</w:t>
      </w:r>
      <w:r w:rsidR="00763276">
        <w:t>’</w:t>
      </w:r>
      <w:r>
        <w:t>autre</w:t>
      </w:r>
      <w:r w:rsidR="00763276">
        <w:t xml:space="preserve">, – </w:t>
      </w:r>
      <w:r>
        <w:t>en coup de vent des rires s</w:t>
      </w:r>
      <w:r w:rsidR="00763276">
        <w:t>’</w:t>
      </w:r>
      <w:r>
        <w:t>élevèrent</w:t>
      </w:r>
      <w:r w:rsidR="00763276">
        <w:t xml:space="preserve">, </w:t>
      </w:r>
      <w:r>
        <w:t>inexti</w:t>
      </w:r>
      <w:r>
        <w:t>n</w:t>
      </w:r>
      <w:r>
        <w:t>guibles</w:t>
      </w:r>
      <w:r w:rsidR="00763276">
        <w:t>.</w:t>
      </w:r>
    </w:p>
    <w:p w14:paraId="2CBEB15C" w14:textId="77777777" w:rsidR="00763276" w:rsidRDefault="00000000">
      <w:r>
        <w:t>Alors</w:t>
      </w:r>
      <w:r w:rsidR="00763276">
        <w:t xml:space="preserve">, </w:t>
      </w:r>
      <w:r>
        <w:t>il s</w:t>
      </w:r>
      <w:r w:rsidR="00763276">
        <w:t>’</w:t>
      </w:r>
      <w:r>
        <w:t>arrêta soudain et tira de sa besace deux hérissons de la grosseur du poing</w:t>
      </w:r>
      <w:r w:rsidR="00763276">
        <w:t>.</w:t>
      </w:r>
    </w:p>
    <w:p w14:paraId="5FC99E1E" w14:textId="77777777" w:rsidR="00763276" w:rsidRDefault="00000000">
      <w:r>
        <w:t xml:space="preserve">Un cercle se forma autour des </w:t>
      </w:r>
      <w:proofErr w:type="spellStart"/>
      <w:r>
        <w:t>to</w:t>
      </w:r>
      <w:r w:rsidR="00763276">
        <w:t>’</w:t>
      </w:r>
      <w:r>
        <w:t>ndorrotos</w:t>
      </w:r>
      <w:proofErr w:type="spellEnd"/>
      <w:r w:rsidR="00763276">
        <w:t>.</w:t>
      </w:r>
    </w:p>
    <w:p w14:paraId="74A16885" w14:textId="77777777" w:rsidR="00763276" w:rsidRDefault="00000000">
      <w:r>
        <w:t>Les petits animaux s</w:t>
      </w:r>
      <w:r w:rsidR="00763276">
        <w:t>’</w:t>
      </w:r>
      <w:r>
        <w:t>étaient ramassés sur eux-mêmes</w:t>
      </w:r>
      <w:r w:rsidR="00763276">
        <w:t xml:space="preserve">. </w:t>
      </w:r>
      <w:r>
        <w:t>Les m</w:t>
      </w:r>
      <w:r w:rsidR="00763276">
        <w:t>’</w:t>
      </w:r>
      <w:r>
        <w:t>bis et les n</w:t>
      </w:r>
      <w:r w:rsidR="00763276">
        <w:t>’</w:t>
      </w:r>
      <w:proofErr w:type="spellStart"/>
      <w:r>
        <w:t>gapous</w:t>
      </w:r>
      <w:proofErr w:type="spellEnd"/>
      <w:r>
        <w:t xml:space="preserve"> présents firent tinter leurs sagaies en sourdine</w:t>
      </w:r>
      <w:r w:rsidR="00763276">
        <w:t xml:space="preserve">, </w:t>
      </w:r>
      <w:r>
        <w:t>fer à fer et lame à lame</w:t>
      </w:r>
      <w:r w:rsidR="00763276">
        <w:t xml:space="preserve">, </w:t>
      </w:r>
      <w:r>
        <w:t>jusqu</w:t>
      </w:r>
      <w:r w:rsidR="00763276">
        <w:t>’</w:t>
      </w:r>
      <w:r>
        <w:t>à ce qu</w:t>
      </w:r>
      <w:r w:rsidR="00763276">
        <w:t>’</w:t>
      </w:r>
      <w:r>
        <w:t>ils se fussent mis à danser doucement</w:t>
      </w:r>
      <w:r w:rsidR="00763276">
        <w:t xml:space="preserve">, </w:t>
      </w:r>
      <w:r>
        <w:t>battant du mufle la mesure</w:t>
      </w:r>
      <w:r w:rsidR="00763276">
        <w:t xml:space="preserve">, </w:t>
      </w:r>
      <w:r>
        <w:t>au bruit concerté du métal</w:t>
      </w:r>
      <w:r w:rsidR="00763276">
        <w:t>.</w:t>
      </w:r>
    </w:p>
    <w:p w14:paraId="1C628FBE" w14:textId="54C3BFC9" w:rsidR="00000000" w:rsidRDefault="00000000">
      <w:pPr>
        <w:numPr>
          <w:ins w:id="35" w:author="Fenua o Te Manu" w:date="2012-07-03T13:36:00Z"/>
        </w:numPr>
      </w:pPr>
    </w:p>
    <w:p w14:paraId="2AF70035" w14:textId="77777777" w:rsidR="00763276" w:rsidRDefault="00000000" w:rsidP="00763276">
      <w:pPr>
        <w:pStyle w:val="Taille-1Normal"/>
        <w:spacing w:before="0" w:after="0"/>
        <w:ind w:firstLine="0"/>
        <w:jc w:val="center"/>
        <w:rPr>
          <w:lang w:val="en-US"/>
        </w:rPr>
      </w:pPr>
      <w:proofErr w:type="spellStart"/>
      <w:r>
        <w:rPr>
          <w:lang w:val="en-US"/>
        </w:rPr>
        <w:t>To</w:t>
      </w:r>
      <w:r w:rsidR="00763276">
        <w:rPr>
          <w:lang w:val="en-US"/>
        </w:rPr>
        <w:t>’</w:t>
      </w:r>
      <w:r>
        <w:rPr>
          <w:lang w:val="en-US"/>
        </w:rPr>
        <w:t>ndorroto</w:t>
      </w:r>
      <w:proofErr w:type="spellEnd"/>
      <w:r w:rsidR="00763276">
        <w:rPr>
          <w:lang w:val="en-US"/>
        </w:rPr>
        <w:t xml:space="preserve">, </w:t>
      </w:r>
      <w:proofErr w:type="spellStart"/>
      <w:r>
        <w:rPr>
          <w:lang w:val="en-US"/>
        </w:rPr>
        <w:t>to</w:t>
      </w:r>
      <w:r w:rsidR="00763276">
        <w:rPr>
          <w:lang w:val="en-US"/>
        </w:rPr>
        <w:t>’</w:t>
      </w:r>
      <w:r>
        <w:rPr>
          <w:lang w:val="en-US"/>
        </w:rPr>
        <w:t>ndorroto</w:t>
      </w:r>
      <w:proofErr w:type="spellEnd"/>
      <w:r w:rsidR="00763276">
        <w:rPr>
          <w:lang w:val="en-US"/>
        </w:rPr>
        <w:t>,</w:t>
      </w:r>
    </w:p>
    <w:p w14:paraId="1BFD486E" w14:textId="77777777" w:rsidR="00763276" w:rsidRDefault="00000000" w:rsidP="00763276">
      <w:pPr>
        <w:pStyle w:val="Taille-1Normal"/>
        <w:spacing w:before="0" w:after="0"/>
        <w:ind w:firstLine="0"/>
        <w:jc w:val="center"/>
        <w:rPr>
          <w:lang w:val="en-US"/>
        </w:rPr>
      </w:pPr>
      <w:proofErr w:type="spellStart"/>
      <w:r>
        <w:rPr>
          <w:lang w:val="en-US"/>
        </w:rPr>
        <w:t>Ddo</w:t>
      </w:r>
      <w:proofErr w:type="spellEnd"/>
      <w:r w:rsidR="00763276">
        <w:rPr>
          <w:lang w:val="en-US"/>
        </w:rPr>
        <w:t xml:space="preserve">, </w:t>
      </w:r>
      <w:proofErr w:type="spellStart"/>
      <w:r>
        <w:rPr>
          <w:lang w:val="en-US"/>
        </w:rPr>
        <w:t>ddo</w:t>
      </w:r>
      <w:proofErr w:type="spellEnd"/>
      <w:r w:rsidR="00763276">
        <w:rPr>
          <w:lang w:val="en-US"/>
        </w:rPr>
        <w:t>,</w:t>
      </w:r>
    </w:p>
    <w:p w14:paraId="7E23C267" w14:textId="77777777" w:rsidR="00763276" w:rsidRDefault="00000000" w:rsidP="00763276">
      <w:pPr>
        <w:pStyle w:val="Taille-1Normal"/>
        <w:spacing w:before="0" w:after="0"/>
        <w:ind w:firstLine="0"/>
        <w:jc w:val="center"/>
      </w:pPr>
      <w:proofErr w:type="spellStart"/>
      <w:r>
        <w:t>To</w:t>
      </w:r>
      <w:r w:rsidR="00763276">
        <w:t>’</w:t>
      </w:r>
      <w:r>
        <w:t>ndorroto</w:t>
      </w:r>
      <w:proofErr w:type="spellEnd"/>
      <w:r w:rsidR="00763276">
        <w:t> !</w:t>
      </w:r>
    </w:p>
    <w:p w14:paraId="4AA3874C" w14:textId="5ED074F5" w:rsidR="00763276" w:rsidRDefault="00763276">
      <w:pPr>
        <w:numPr>
          <w:ins w:id="36" w:author="Fenua o Te Manu" w:date="2012-07-03T13:37:00Z"/>
        </w:numPr>
      </w:pPr>
    </w:p>
    <w:p w14:paraId="5951E0C0" w14:textId="77777777" w:rsidR="00763276" w:rsidRDefault="00763276">
      <w:r>
        <w:lastRenderedPageBreak/>
        <w:t>— </w:t>
      </w:r>
      <w:r w:rsidR="00000000">
        <w:t>Ding</w:t>
      </w:r>
      <w:r>
        <w:t xml:space="preserve">… </w:t>
      </w:r>
      <w:r w:rsidR="00000000">
        <w:t>ding</w:t>
      </w:r>
      <w:r>
        <w:t xml:space="preserve">… </w:t>
      </w:r>
      <w:r w:rsidR="00000000">
        <w:t>clam</w:t>
      </w:r>
      <w:r>
        <w:t xml:space="preserve">… </w:t>
      </w:r>
      <w:r w:rsidR="00000000">
        <w:t>clam</w:t>
      </w:r>
      <w:r>
        <w:t xml:space="preserve">… </w:t>
      </w:r>
      <w:r w:rsidR="00000000">
        <w:t>résonnait le fer des lames</w:t>
      </w:r>
      <w:r>
        <w:t xml:space="preserve">, – </w:t>
      </w:r>
      <w:r w:rsidR="00000000">
        <w:t>clam</w:t>
      </w:r>
      <w:r>
        <w:t xml:space="preserve">, </w:t>
      </w:r>
      <w:r w:rsidR="00000000">
        <w:t>clam</w:t>
      </w:r>
      <w:r>
        <w:t xml:space="preserve">, </w:t>
      </w:r>
      <w:r w:rsidR="00000000">
        <w:t>ding</w:t>
      </w:r>
      <w:r>
        <w:t xml:space="preserve">, </w:t>
      </w:r>
      <w:r w:rsidR="00000000">
        <w:t>ding</w:t>
      </w:r>
      <w:r>
        <w:t>.</w:t>
      </w:r>
    </w:p>
    <w:p w14:paraId="148B9E77" w14:textId="3CE5DCBC" w:rsidR="00000000" w:rsidRDefault="00000000">
      <w:pPr>
        <w:numPr>
          <w:ins w:id="37" w:author="Fenua o Te Manu" w:date="2012-07-03T13:37:00Z"/>
        </w:numPr>
      </w:pPr>
    </w:p>
    <w:p w14:paraId="5E3C8AB8" w14:textId="77777777" w:rsidR="00763276" w:rsidRDefault="00000000" w:rsidP="00763276">
      <w:pPr>
        <w:pStyle w:val="Taille-1Normal"/>
        <w:spacing w:before="0" w:after="0"/>
        <w:ind w:firstLine="0"/>
        <w:jc w:val="center"/>
      </w:pPr>
      <w:r>
        <w:t>Toi</w:t>
      </w:r>
      <w:r w:rsidR="00763276">
        <w:t xml:space="preserve">, </w:t>
      </w:r>
      <w:r>
        <w:t>hérisson</w:t>
      </w:r>
      <w:r w:rsidR="00763276">
        <w:t xml:space="preserve">, </w:t>
      </w:r>
      <w:r>
        <w:t>toi</w:t>
      </w:r>
      <w:r w:rsidR="00763276">
        <w:t xml:space="preserve">, </w:t>
      </w:r>
      <w:r>
        <w:t>hérisson</w:t>
      </w:r>
      <w:r w:rsidR="00763276">
        <w:t>,</w:t>
      </w:r>
    </w:p>
    <w:p w14:paraId="20C3E4AB" w14:textId="77777777" w:rsidR="00763276" w:rsidRDefault="00000000" w:rsidP="00763276">
      <w:pPr>
        <w:pStyle w:val="Taille-1Normal"/>
        <w:spacing w:before="0" w:after="0"/>
        <w:ind w:firstLine="0"/>
        <w:jc w:val="center"/>
      </w:pPr>
      <w:r>
        <w:t>Danse</w:t>
      </w:r>
      <w:r w:rsidR="00763276">
        <w:t xml:space="preserve">, </w:t>
      </w:r>
      <w:r>
        <w:t>danse</w:t>
      </w:r>
      <w:r w:rsidR="00763276">
        <w:t>,</w:t>
      </w:r>
    </w:p>
    <w:p w14:paraId="1EF0F9D5" w14:textId="77777777" w:rsidR="00763276" w:rsidRDefault="00000000" w:rsidP="00763276">
      <w:pPr>
        <w:pStyle w:val="Taille-1Normal"/>
        <w:spacing w:before="0" w:after="0"/>
        <w:ind w:firstLine="0"/>
        <w:jc w:val="center"/>
      </w:pPr>
      <w:r>
        <w:t>Toi</w:t>
      </w:r>
      <w:r w:rsidR="00763276">
        <w:t xml:space="preserve">, </w:t>
      </w:r>
      <w:r>
        <w:t>hérisson</w:t>
      </w:r>
      <w:r w:rsidR="00763276">
        <w:t> !</w:t>
      </w:r>
    </w:p>
    <w:p w14:paraId="77B6B276" w14:textId="1628311E" w:rsidR="00000000" w:rsidRDefault="00000000"/>
    <w:p w14:paraId="15DC5358" w14:textId="77777777" w:rsidR="00763276" w:rsidRDefault="00000000">
      <w:r>
        <w:t>Cependant</w:t>
      </w:r>
      <w:r w:rsidR="00763276">
        <w:t xml:space="preserve">, </w:t>
      </w:r>
      <w:r>
        <w:t>poussés par la brise du large</w:t>
      </w:r>
      <w:r w:rsidR="00763276">
        <w:t xml:space="preserve">, </w:t>
      </w:r>
      <w:r>
        <w:t xml:space="preserve">les feux de brousse et la fumée gagnaient sur la rivière </w:t>
      </w:r>
      <w:proofErr w:type="spellStart"/>
      <w:r>
        <w:t>Gobo</w:t>
      </w:r>
      <w:proofErr w:type="spellEnd"/>
      <w:r w:rsidR="00763276">
        <w:t>.</w:t>
      </w:r>
    </w:p>
    <w:p w14:paraId="0B562AC5" w14:textId="77777777" w:rsidR="00763276" w:rsidRDefault="00000000">
      <w:r>
        <w:t xml:space="preserve">Cela importait peu à </w:t>
      </w:r>
      <w:proofErr w:type="spellStart"/>
      <w:r>
        <w:t>Kosséyéndé</w:t>
      </w:r>
      <w:proofErr w:type="spellEnd"/>
      <w:r w:rsidR="00763276">
        <w:t xml:space="preserve">. </w:t>
      </w:r>
      <w:r>
        <w:t>Il riait</w:t>
      </w:r>
      <w:r w:rsidR="00763276">
        <w:t xml:space="preserve">, </w:t>
      </w:r>
      <w:r>
        <w:t>à gorge déployée</w:t>
      </w:r>
      <w:r w:rsidR="00763276">
        <w:t xml:space="preserve">, </w:t>
      </w:r>
      <w:proofErr w:type="spellStart"/>
      <w:r>
        <w:t>Kosséyéndé</w:t>
      </w:r>
      <w:proofErr w:type="spellEnd"/>
      <w:r w:rsidR="00763276">
        <w:t xml:space="preserve">. </w:t>
      </w:r>
      <w:r>
        <w:t>Il riait</w:t>
      </w:r>
      <w:r w:rsidR="00763276">
        <w:t xml:space="preserve">, </w:t>
      </w:r>
      <w:r>
        <w:t>aux larmes</w:t>
      </w:r>
      <w:r w:rsidR="00763276">
        <w:t>.</w:t>
      </w:r>
    </w:p>
    <w:p w14:paraId="19BA6D32" w14:textId="77777777" w:rsidR="00763276" w:rsidRDefault="00000000">
      <w:r>
        <w:t>Ah</w:t>
      </w:r>
      <w:r w:rsidR="00763276">
        <w:t xml:space="preserve"> ! </w:t>
      </w:r>
      <w:r>
        <w:t xml:space="preserve">les </w:t>
      </w:r>
      <w:proofErr w:type="spellStart"/>
      <w:r>
        <w:t>boundjous</w:t>
      </w:r>
      <w:proofErr w:type="spellEnd"/>
      <w:r>
        <w:t xml:space="preserve"> ont beau savoir presque tout</w:t>
      </w:r>
      <w:r w:rsidR="00763276">
        <w:t xml:space="preserve">, </w:t>
      </w:r>
      <w:r>
        <w:t>ils ne s</w:t>
      </w:r>
      <w:r>
        <w:t>a</w:t>
      </w:r>
      <w:r>
        <w:t xml:space="preserve">vent pas que les </w:t>
      </w:r>
      <w:proofErr w:type="spellStart"/>
      <w:r>
        <w:t>to</w:t>
      </w:r>
      <w:r w:rsidR="00763276">
        <w:t>’</w:t>
      </w:r>
      <w:r>
        <w:t>ndorrotos</w:t>
      </w:r>
      <w:proofErr w:type="spellEnd"/>
      <w:r>
        <w:t xml:space="preserve"> sont sensibles à la musique et qu</w:t>
      </w:r>
      <w:r w:rsidR="00763276">
        <w:t>’</w:t>
      </w:r>
      <w:r>
        <w:t>ils dansent</w:t>
      </w:r>
      <w:r w:rsidR="00763276">
        <w:t xml:space="preserve">, </w:t>
      </w:r>
      <w:r>
        <w:t>à leur manière</w:t>
      </w:r>
      <w:r w:rsidR="00763276">
        <w:t xml:space="preserve">, </w:t>
      </w:r>
      <w:r>
        <w:t>aussi naturellement qu</w:t>
      </w:r>
      <w:r w:rsidR="00763276">
        <w:t>’</w:t>
      </w:r>
      <w:r>
        <w:t>un chien</w:t>
      </w:r>
      <w:r w:rsidR="00763276">
        <w:t xml:space="preserve">, </w:t>
      </w:r>
      <w:r>
        <w:t>jeté à l</w:t>
      </w:r>
      <w:r w:rsidR="00763276">
        <w:t>’</w:t>
      </w:r>
      <w:r>
        <w:t>eau</w:t>
      </w:r>
      <w:r w:rsidR="00763276">
        <w:t xml:space="preserve">, </w:t>
      </w:r>
      <w:r>
        <w:t>nage</w:t>
      </w:r>
      <w:r w:rsidR="00763276">
        <w:t>.</w:t>
      </w:r>
    </w:p>
    <w:p w14:paraId="77E717CF" w14:textId="03B389CF" w:rsidR="00000000" w:rsidRDefault="00000000">
      <w:pPr>
        <w:numPr>
          <w:ins w:id="38" w:author="Fenua o Te Manu" w:date="2012-07-03T13:38:00Z"/>
        </w:numPr>
      </w:pPr>
    </w:p>
    <w:p w14:paraId="1899F2C3" w14:textId="77777777" w:rsidR="00763276" w:rsidRDefault="00000000" w:rsidP="00763276">
      <w:pPr>
        <w:pStyle w:val="Taille-1Normal"/>
        <w:spacing w:before="0" w:after="0"/>
        <w:ind w:firstLine="0"/>
        <w:jc w:val="center"/>
        <w:rPr>
          <w:lang w:val="en-US"/>
        </w:rPr>
      </w:pPr>
      <w:proofErr w:type="spellStart"/>
      <w:r>
        <w:rPr>
          <w:lang w:val="en-US"/>
        </w:rPr>
        <w:t>To</w:t>
      </w:r>
      <w:r w:rsidR="00763276">
        <w:rPr>
          <w:lang w:val="en-US"/>
        </w:rPr>
        <w:t>’</w:t>
      </w:r>
      <w:r>
        <w:rPr>
          <w:lang w:val="en-US"/>
        </w:rPr>
        <w:t>ndorroto</w:t>
      </w:r>
      <w:proofErr w:type="spellEnd"/>
      <w:r w:rsidR="00763276">
        <w:rPr>
          <w:lang w:val="en-US"/>
        </w:rPr>
        <w:t xml:space="preserve">, </w:t>
      </w:r>
      <w:proofErr w:type="spellStart"/>
      <w:r>
        <w:rPr>
          <w:lang w:val="en-US"/>
        </w:rPr>
        <w:t>to</w:t>
      </w:r>
      <w:r w:rsidR="00763276">
        <w:rPr>
          <w:lang w:val="en-US"/>
        </w:rPr>
        <w:t>’</w:t>
      </w:r>
      <w:r>
        <w:rPr>
          <w:lang w:val="en-US"/>
        </w:rPr>
        <w:t>ndorroto</w:t>
      </w:r>
      <w:proofErr w:type="spellEnd"/>
      <w:r w:rsidR="00763276">
        <w:rPr>
          <w:lang w:val="en-US"/>
        </w:rPr>
        <w:t>,</w:t>
      </w:r>
    </w:p>
    <w:p w14:paraId="3C0C6EC2" w14:textId="77777777" w:rsidR="00763276" w:rsidRDefault="00000000" w:rsidP="00763276">
      <w:pPr>
        <w:pStyle w:val="Taille-1Normal"/>
        <w:spacing w:before="0" w:after="0"/>
        <w:ind w:firstLine="0"/>
        <w:jc w:val="center"/>
        <w:rPr>
          <w:lang w:val="en-US"/>
        </w:rPr>
      </w:pPr>
      <w:proofErr w:type="spellStart"/>
      <w:r>
        <w:rPr>
          <w:lang w:val="en-US"/>
        </w:rPr>
        <w:t>Ddo</w:t>
      </w:r>
      <w:proofErr w:type="spellEnd"/>
      <w:r w:rsidR="00763276">
        <w:rPr>
          <w:lang w:val="en-US"/>
        </w:rPr>
        <w:t xml:space="preserve">, </w:t>
      </w:r>
      <w:proofErr w:type="spellStart"/>
      <w:r>
        <w:rPr>
          <w:lang w:val="en-US"/>
        </w:rPr>
        <w:t>ddo</w:t>
      </w:r>
      <w:proofErr w:type="spellEnd"/>
      <w:r w:rsidR="00763276">
        <w:rPr>
          <w:lang w:val="en-US"/>
        </w:rPr>
        <w:t>,</w:t>
      </w:r>
    </w:p>
    <w:p w14:paraId="1631BC2A" w14:textId="77777777" w:rsidR="00763276" w:rsidRDefault="00000000" w:rsidP="00763276">
      <w:pPr>
        <w:pStyle w:val="Taille-1Normal"/>
        <w:spacing w:before="0" w:after="0"/>
        <w:ind w:firstLine="0"/>
        <w:jc w:val="center"/>
      </w:pPr>
      <w:proofErr w:type="spellStart"/>
      <w:r>
        <w:t>To</w:t>
      </w:r>
      <w:r w:rsidR="00763276">
        <w:t>’</w:t>
      </w:r>
      <w:r>
        <w:t>ndorroto</w:t>
      </w:r>
      <w:proofErr w:type="spellEnd"/>
      <w:r w:rsidR="00763276">
        <w:t> !</w:t>
      </w:r>
    </w:p>
    <w:p w14:paraId="37C21D22" w14:textId="4401DABF" w:rsidR="00000000" w:rsidRDefault="00000000"/>
    <w:p w14:paraId="2AAD4AB4" w14:textId="77777777" w:rsidR="00763276" w:rsidRDefault="00000000">
      <w:pPr>
        <w:rPr>
          <w:lang w:val="nl-NL"/>
        </w:rPr>
      </w:pPr>
      <w:proofErr w:type="spellStart"/>
      <w:r>
        <w:rPr>
          <w:lang w:val="nl-NL"/>
        </w:rPr>
        <w:t>Clam</w:t>
      </w:r>
      <w:proofErr w:type="spellEnd"/>
      <w:r w:rsidR="00763276">
        <w:rPr>
          <w:lang w:val="nl-NL"/>
        </w:rPr>
        <w:t xml:space="preserve">… </w:t>
      </w:r>
      <w:proofErr w:type="spellStart"/>
      <w:r>
        <w:rPr>
          <w:lang w:val="nl-NL"/>
        </w:rPr>
        <w:t>clam</w:t>
      </w:r>
      <w:proofErr w:type="spellEnd"/>
      <w:r w:rsidR="00763276">
        <w:rPr>
          <w:lang w:val="nl-NL"/>
        </w:rPr>
        <w:t xml:space="preserve">… </w:t>
      </w:r>
      <w:r>
        <w:rPr>
          <w:lang w:val="nl-NL"/>
        </w:rPr>
        <w:t>ding</w:t>
      </w:r>
      <w:r w:rsidR="00763276">
        <w:rPr>
          <w:lang w:val="nl-NL"/>
        </w:rPr>
        <w:t xml:space="preserve">… </w:t>
      </w:r>
      <w:r>
        <w:rPr>
          <w:lang w:val="nl-NL"/>
        </w:rPr>
        <w:t>ding</w:t>
      </w:r>
      <w:r w:rsidR="00763276">
        <w:rPr>
          <w:lang w:val="nl-NL"/>
        </w:rPr>
        <w:t>…</w:t>
      </w:r>
    </w:p>
    <w:p w14:paraId="09039072" w14:textId="77777777" w:rsidR="00763276" w:rsidRDefault="00000000">
      <w:r>
        <w:t>Sous la peau</w:t>
      </w:r>
      <w:r w:rsidR="00763276">
        <w:t xml:space="preserve">, </w:t>
      </w:r>
      <w:r>
        <w:t>à force de rire</w:t>
      </w:r>
      <w:r w:rsidR="00763276">
        <w:t xml:space="preserve">, </w:t>
      </w:r>
      <w:r>
        <w:t>ses côtes saillaient à éclater</w:t>
      </w:r>
      <w:r w:rsidR="00763276">
        <w:t xml:space="preserve">. </w:t>
      </w:r>
      <w:r>
        <w:t>Il riait</w:t>
      </w:r>
      <w:r w:rsidR="00763276">
        <w:t xml:space="preserve">, </w:t>
      </w:r>
      <w:r>
        <w:t>riait</w:t>
      </w:r>
      <w:r w:rsidR="00763276">
        <w:t xml:space="preserve">, </w:t>
      </w:r>
      <w:r>
        <w:t>riait</w:t>
      </w:r>
      <w:r w:rsidR="00763276">
        <w:t xml:space="preserve">. </w:t>
      </w:r>
      <w:r>
        <w:t>Des hoquets succédèrent au rire</w:t>
      </w:r>
      <w:r w:rsidR="00763276">
        <w:t xml:space="preserve">. </w:t>
      </w:r>
      <w:r>
        <w:t>Et</w:t>
      </w:r>
      <w:r w:rsidR="00763276">
        <w:t xml:space="preserve">, </w:t>
      </w:r>
      <w:r>
        <w:t>tout à coup</w:t>
      </w:r>
      <w:r w:rsidR="00763276">
        <w:t xml:space="preserve">, </w:t>
      </w:r>
      <w:r>
        <w:t>il croula dans l</w:t>
      </w:r>
      <w:r w:rsidR="00763276">
        <w:t>’</w:t>
      </w:r>
      <w:r>
        <w:t>herbe</w:t>
      </w:r>
      <w:r w:rsidR="00763276">
        <w:t xml:space="preserve">, </w:t>
      </w:r>
      <w:r>
        <w:t>à la renverse</w:t>
      </w:r>
      <w:r w:rsidR="00763276">
        <w:t xml:space="preserve">, </w:t>
      </w:r>
      <w:r>
        <w:t>les yeux révulsés</w:t>
      </w:r>
      <w:r w:rsidR="00763276">
        <w:t xml:space="preserve">, </w:t>
      </w:r>
      <w:r>
        <w:t>l</w:t>
      </w:r>
      <w:r w:rsidR="00763276">
        <w:t>’</w:t>
      </w:r>
      <w:r>
        <w:t>écume à la bouche</w:t>
      </w:r>
      <w:r w:rsidR="00763276">
        <w:t>.</w:t>
      </w:r>
    </w:p>
    <w:p w14:paraId="79939AEF" w14:textId="5517B18F" w:rsidR="00000000" w:rsidRDefault="00000000">
      <w:pPr>
        <w:numPr>
          <w:ins w:id="39" w:author="Fenua o Te Manu" w:date="2012-07-03T13:38:00Z"/>
        </w:numPr>
      </w:pPr>
    </w:p>
    <w:p w14:paraId="073F83D2" w14:textId="77777777" w:rsidR="00763276" w:rsidRDefault="00000000" w:rsidP="00763276">
      <w:pPr>
        <w:pStyle w:val="Taille-1Normal"/>
        <w:spacing w:before="0" w:after="0"/>
        <w:ind w:firstLine="0"/>
        <w:jc w:val="center"/>
        <w:rPr>
          <w:lang w:val="en-US"/>
        </w:rPr>
      </w:pPr>
      <w:proofErr w:type="spellStart"/>
      <w:r>
        <w:rPr>
          <w:lang w:val="en-US"/>
        </w:rPr>
        <w:t>To</w:t>
      </w:r>
      <w:r w:rsidR="00763276">
        <w:rPr>
          <w:lang w:val="en-US"/>
        </w:rPr>
        <w:t>’</w:t>
      </w:r>
      <w:r>
        <w:rPr>
          <w:lang w:val="en-US"/>
        </w:rPr>
        <w:t>ndorroto</w:t>
      </w:r>
      <w:proofErr w:type="spellEnd"/>
      <w:r w:rsidR="00763276">
        <w:rPr>
          <w:lang w:val="en-US"/>
        </w:rPr>
        <w:t xml:space="preserve">, </w:t>
      </w:r>
      <w:proofErr w:type="spellStart"/>
      <w:r>
        <w:rPr>
          <w:lang w:val="en-US"/>
        </w:rPr>
        <w:t>to</w:t>
      </w:r>
      <w:r w:rsidR="00763276">
        <w:rPr>
          <w:lang w:val="en-US"/>
        </w:rPr>
        <w:t>’</w:t>
      </w:r>
      <w:r>
        <w:rPr>
          <w:lang w:val="en-US"/>
        </w:rPr>
        <w:t>ndorroto</w:t>
      </w:r>
      <w:proofErr w:type="spellEnd"/>
      <w:r w:rsidR="00763276">
        <w:rPr>
          <w:lang w:val="en-US"/>
        </w:rPr>
        <w:t>…</w:t>
      </w:r>
    </w:p>
    <w:p w14:paraId="0C746BBE" w14:textId="68C9228E" w:rsidR="00000000" w:rsidRDefault="00000000">
      <w:pPr>
        <w:rPr>
          <w:lang w:val="en-US"/>
        </w:rPr>
      </w:pPr>
    </w:p>
    <w:p w14:paraId="5AED4235" w14:textId="77777777" w:rsidR="00763276" w:rsidRDefault="00000000">
      <w:proofErr w:type="spellStart"/>
      <w:r>
        <w:rPr>
          <w:lang w:val="en-US"/>
        </w:rPr>
        <w:t>Debout</w:t>
      </w:r>
      <w:proofErr w:type="spellEnd"/>
      <w:r w:rsidR="00763276">
        <w:rPr>
          <w:lang w:val="en-US"/>
        </w:rPr>
        <w:t xml:space="preserve">, </w:t>
      </w:r>
      <w:proofErr w:type="spellStart"/>
      <w:r>
        <w:rPr>
          <w:lang w:val="en-US"/>
        </w:rPr>
        <w:t>tous</w:t>
      </w:r>
      <w:proofErr w:type="spellEnd"/>
      <w:r w:rsidR="00763276">
        <w:rPr>
          <w:lang w:val="en-US"/>
        </w:rPr>
        <w:t xml:space="preserve"> ! </w:t>
      </w:r>
      <w:r>
        <w:t>Debout</w:t>
      </w:r>
      <w:r w:rsidR="00763276">
        <w:t xml:space="preserve"> ! </w:t>
      </w:r>
      <w:r>
        <w:t>Le halètement du feu s</w:t>
      </w:r>
      <w:r w:rsidR="00763276">
        <w:t>’</w:t>
      </w:r>
      <w:r>
        <w:t>enfle</w:t>
      </w:r>
      <w:r w:rsidR="00763276">
        <w:t xml:space="preserve">, </w:t>
      </w:r>
      <w:r>
        <w:t>devient plus chaud</w:t>
      </w:r>
      <w:r w:rsidR="00763276">
        <w:t xml:space="preserve">, </w:t>
      </w:r>
      <w:r>
        <w:t>cuit</w:t>
      </w:r>
      <w:r w:rsidR="00763276">
        <w:t xml:space="preserve">. </w:t>
      </w:r>
      <w:r>
        <w:t>Ses fumées étouffent</w:t>
      </w:r>
      <w:r w:rsidR="00763276">
        <w:t xml:space="preserve">. </w:t>
      </w:r>
      <w:r>
        <w:t>Ouh</w:t>
      </w:r>
      <w:r w:rsidR="00763276">
        <w:t> !</w:t>
      </w:r>
    </w:p>
    <w:p w14:paraId="584F2703" w14:textId="77777777" w:rsidR="00763276" w:rsidRDefault="00000000">
      <w:r>
        <w:t>Les fosses à bœufs sont-elles bien dissimulées sous des branchages</w:t>
      </w:r>
      <w:r w:rsidR="00763276">
        <w:t xml:space="preserve"> ? </w:t>
      </w:r>
      <w:r>
        <w:t>Oui</w:t>
      </w:r>
      <w:r w:rsidR="00763276">
        <w:t xml:space="preserve">. </w:t>
      </w:r>
      <w:r>
        <w:t>Tout est fin prêt</w:t>
      </w:r>
      <w:r w:rsidR="00763276">
        <w:t xml:space="preserve">. </w:t>
      </w:r>
      <w:r>
        <w:t>En place</w:t>
      </w:r>
      <w:r w:rsidR="00763276">
        <w:t xml:space="preserve">, </w:t>
      </w:r>
      <w:r>
        <w:t>les bons tireurs</w:t>
      </w:r>
      <w:r w:rsidR="00763276">
        <w:t xml:space="preserve"> ! </w:t>
      </w:r>
      <w:r>
        <w:t>On n</w:t>
      </w:r>
      <w:r w:rsidR="00763276">
        <w:t>’</w:t>
      </w:r>
      <w:r>
        <w:t>a plus qu</w:t>
      </w:r>
      <w:r w:rsidR="00763276">
        <w:t>’</w:t>
      </w:r>
      <w:r>
        <w:t>à attendre</w:t>
      </w:r>
      <w:r w:rsidR="00763276">
        <w:t xml:space="preserve">, </w:t>
      </w:r>
      <w:r>
        <w:t>l</w:t>
      </w:r>
      <w:r w:rsidR="00763276">
        <w:t>’</w:t>
      </w:r>
      <w:r>
        <w:t>œil dur sous les sourcils froncés et la sagaie au poing</w:t>
      </w:r>
      <w:r w:rsidR="00763276">
        <w:t>.</w:t>
      </w:r>
    </w:p>
    <w:p w14:paraId="4A03B730" w14:textId="77777777" w:rsidR="00763276" w:rsidRDefault="00000000">
      <w:r>
        <w:t>Des brasillements</w:t>
      </w:r>
      <w:r w:rsidR="00763276">
        <w:t xml:space="preserve">, </w:t>
      </w:r>
      <w:r>
        <w:t>des pétillements</w:t>
      </w:r>
      <w:r w:rsidR="00763276">
        <w:t xml:space="preserve">, </w:t>
      </w:r>
      <w:r>
        <w:t>des craquements</w:t>
      </w:r>
      <w:r w:rsidR="00763276">
        <w:t xml:space="preserve">, </w:t>
      </w:r>
      <w:r>
        <w:t>des détonations</w:t>
      </w:r>
      <w:r w:rsidR="00763276">
        <w:t xml:space="preserve">, </w:t>
      </w:r>
      <w:r>
        <w:t>des cris</w:t>
      </w:r>
      <w:r w:rsidR="00763276">
        <w:t xml:space="preserve">. </w:t>
      </w:r>
      <w:r>
        <w:t>Et puis de la cendre</w:t>
      </w:r>
      <w:r w:rsidR="00763276">
        <w:t xml:space="preserve">, </w:t>
      </w:r>
      <w:r>
        <w:t>des débris d</w:t>
      </w:r>
      <w:r w:rsidR="00763276">
        <w:t>’</w:t>
      </w:r>
      <w:r>
        <w:t>herbes et de feuilles brûlées</w:t>
      </w:r>
      <w:r w:rsidR="00763276">
        <w:t xml:space="preserve">, </w:t>
      </w:r>
      <w:r>
        <w:t>des essaims d</w:t>
      </w:r>
      <w:r w:rsidR="00763276">
        <w:t>’</w:t>
      </w:r>
      <w:r>
        <w:t>abeilles</w:t>
      </w:r>
      <w:r w:rsidR="00763276">
        <w:t xml:space="preserve">, </w:t>
      </w:r>
      <w:r>
        <w:t>des vols de petits o</w:t>
      </w:r>
      <w:r>
        <w:t>i</w:t>
      </w:r>
      <w:r>
        <w:t>seaux et d</w:t>
      </w:r>
      <w:r w:rsidR="00763276">
        <w:t>’</w:t>
      </w:r>
      <w:r>
        <w:t>insectes de tous genres</w:t>
      </w:r>
      <w:r w:rsidR="00763276">
        <w:t xml:space="preserve"> : </w:t>
      </w:r>
      <w:r>
        <w:t>bousiers</w:t>
      </w:r>
      <w:r w:rsidR="00763276">
        <w:t xml:space="preserve">, </w:t>
      </w:r>
      <w:r>
        <w:t>papillons</w:t>
      </w:r>
      <w:r w:rsidR="00763276">
        <w:t xml:space="preserve">, </w:t>
      </w:r>
      <w:r>
        <w:t>sautere</w:t>
      </w:r>
      <w:r>
        <w:t>l</w:t>
      </w:r>
      <w:r>
        <w:t>les</w:t>
      </w:r>
      <w:r w:rsidR="00763276">
        <w:t xml:space="preserve">, </w:t>
      </w:r>
      <w:r>
        <w:t>mouches</w:t>
      </w:r>
      <w:r w:rsidR="00763276">
        <w:t xml:space="preserve">, </w:t>
      </w:r>
      <w:r>
        <w:t>cigales</w:t>
      </w:r>
      <w:r w:rsidR="00763276">
        <w:t xml:space="preserve">. </w:t>
      </w:r>
      <w:r>
        <w:t>Et puis encore de la cendre</w:t>
      </w:r>
      <w:r w:rsidR="00763276">
        <w:t xml:space="preserve">, </w:t>
      </w:r>
      <w:r>
        <w:t>de la cendre</w:t>
      </w:r>
      <w:r w:rsidR="00763276">
        <w:t> !</w:t>
      </w:r>
    </w:p>
    <w:p w14:paraId="51A7C534" w14:textId="77777777" w:rsidR="00763276" w:rsidRDefault="00000000">
      <w:r>
        <w:t>Le vent précipite la vitesse du feu</w:t>
      </w:r>
      <w:r w:rsidR="00763276">
        <w:t xml:space="preserve">. </w:t>
      </w:r>
      <w:r>
        <w:t>Les flammes deviennent visibles</w:t>
      </w:r>
      <w:r w:rsidR="00763276">
        <w:t xml:space="preserve">. </w:t>
      </w:r>
      <w:r>
        <w:t>Leurs longues et larges langues lèchent les herbes s</w:t>
      </w:r>
      <w:r>
        <w:t>è</w:t>
      </w:r>
      <w:r>
        <w:t>ches et rêches</w:t>
      </w:r>
      <w:r w:rsidR="00763276">
        <w:t xml:space="preserve">, </w:t>
      </w:r>
      <w:r>
        <w:t>qui pètent</w:t>
      </w:r>
      <w:r w:rsidR="00763276">
        <w:t>.</w:t>
      </w:r>
    </w:p>
    <w:p w14:paraId="7550A26E" w14:textId="77777777" w:rsidR="00763276" w:rsidRDefault="00000000">
      <w:r>
        <w:t>Une clameur</w:t>
      </w:r>
      <w:r w:rsidR="00763276">
        <w:t xml:space="preserve"> ! </w:t>
      </w:r>
      <w:r>
        <w:t>Des cibissis</w:t>
      </w:r>
      <w:r w:rsidR="00763276">
        <w:t xml:space="preserve">. </w:t>
      </w:r>
      <w:r>
        <w:t>D</w:t>
      </w:r>
      <w:r w:rsidR="00763276">
        <w:t>’</w:t>
      </w:r>
      <w:r>
        <w:t>autres clameurs</w:t>
      </w:r>
      <w:r w:rsidR="00763276">
        <w:t xml:space="preserve"> ! </w:t>
      </w:r>
      <w:r>
        <w:t>Des antilopes</w:t>
      </w:r>
      <w:r w:rsidR="00763276">
        <w:t xml:space="preserve">, </w:t>
      </w:r>
      <w:r>
        <w:t>des cochons sauvages</w:t>
      </w:r>
      <w:r w:rsidR="00763276">
        <w:t xml:space="preserve">, </w:t>
      </w:r>
      <w:r>
        <w:t xml:space="preserve">des </w:t>
      </w:r>
      <w:proofErr w:type="spellStart"/>
      <w:r>
        <w:t>oualas</w:t>
      </w:r>
      <w:proofErr w:type="spellEnd"/>
      <w:r w:rsidR="00763276">
        <w:t xml:space="preserve"> ! </w:t>
      </w:r>
      <w:r>
        <w:t>C</w:t>
      </w:r>
      <w:r w:rsidR="00763276">
        <w:t>’</w:t>
      </w:r>
      <w:r>
        <w:t>est fête</w:t>
      </w:r>
      <w:r w:rsidR="00763276">
        <w:t xml:space="preserve"> ! </w:t>
      </w:r>
      <w:r>
        <w:t>C</w:t>
      </w:r>
      <w:r w:rsidR="00763276">
        <w:t>’</w:t>
      </w:r>
      <w:r>
        <w:t>est joie</w:t>
      </w:r>
      <w:r w:rsidR="00763276">
        <w:t xml:space="preserve"> ! </w:t>
      </w:r>
      <w:proofErr w:type="spellStart"/>
      <w:r>
        <w:t>Djouk</w:t>
      </w:r>
      <w:proofErr w:type="spellEnd"/>
      <w:r w:rsidR="00763276">
        <w:t xml:space="preserve"> ! </w:t>
      </w:r>
      <w:r>
        <w:t>flache</w:t>
      </w:r>
      <w:r w:rsidR="00763276">
        <w:t xml:space="preserve"> ! </w:t>
      </w:r>
      <w:r>
        <w:t>Deux</w:t>
      </w:r>
      <w:r w:rsidR="00763276">
        <w:t xml:space="preserve">, </w:t>
      </w:r>
      <w:r>
        <w:t>trois</w:t>
      </w:r>
      <w:r w:rsidR="00763276">
        <w:t xml:space="preserve">, </w:t>
      </w:r>
      <w:r>
        <w:t>cinq sagaies trouent la même bête</w:t>
      </w:r>
      <w:r w:rsidR="00763276">
        <w:t xml:space="preserve"> ! </w:t>
      </w:r>
      <w:r>
        <w:t>Le sang fume</w:t>
      </w:r>
      <w:r w:rsidR="00763276">
        <w:t xml:space="preserve"> ! </w:t>
      </w:r>
      <w:r>
        <w:t>Ah</w:t>
      </w:r>
      <w:r w:rsidR="00763276">
        <w:t xml:space="preserve"> ! </w:t>
      </w:r>
      <w:r>
        <w:t>la bonne odeur du sang</w:t>
      </w:r>
      <w:r w:rsidR="00763276">
        <w:t xml:space="preserve">. </w:t>
      </w:r>
      <w:r>
        <w:t>Et comme elle e</w:t>
      </w:r>
      <w:r>
        <w:t>n</w:t>
      </w:r>
      <w:r>
        <w:t>fièvre</w:t>
      </w:r>
      <w:r w:rsidR="00763276">
        <w:t xml:space="preserve"> ! </w:t>
      </w:r>
      <w:r>
        <w:t>Et comme elle enivre</w:t>
      </w:r>
      <w:r w:rsidR="00763276">
        <w:t> !</w:t>
      </w:r>
    </w:p>
    <w:p w14:paraId="57FA90EB" w14:textId="77777777" w:rsidR="00763276" w:rsidRDefault="00000000">
      <w:r>
        <w:t>Des antilopes</w:t>
      </w:r>
      <w:r w:rsidR="00763276">
        <w:t xml:space="preserve"> ! </w:t>
      </w:r>
      <w:r>
        <w:t>des cibissis</w:t>
      </w:r>
      <w:r w:rsidR="00763276">
        <w:t xml:space="preserve"> ! </w:t>
      </w:r>
      <w:r>
        <w:t xml:space="preserve">des </w:t>
      </w:r>
      <w:proofErr w:type="spellStart"/>
      <w:r>
        <w:t>bibris</w:t>
      </w:r>
      <w:proofErr w:type="spellEnd"/>
      <w:r w:rsidR="00763276">
        <w:t xml:space="preserve"> ! </w:t>
      </w:r>
      <w:r>
        <w:t>Tuons ces espèces de cochons à piquants longs et durs</w:t>
      </w:r>
      <w:r w:rsidR="00763276">
        <w:t xml:space="preserve">, </w:t>
      </w:r>
      <w:r>
        <w:t>qui se roulent en boule</w:t>
      </w:r>
      <w:r w:rsidR="00763276">
        <w:t xml:space="preserve">, </w:t>
      </w:r>
      <w:r>
        <w:t xml:space="preserve">comme le </w:t>
      </w:r>
      <w:proofErr w:type="spellStart"/>
      <w:r>
        <w:t>to</w:t>
      </w:r>
      <w:r w:rsidR="00763276">
        <w:t>’</w:t>
      </w:r>
      <w:r>
        <w:t>ndorroto</w:t>
      </w:r>
      <w:proofErr w:type="spellEnd"/>
      <w:r w:rsidR="00763276">
        <w:t> !</w:t>
      </w:r>
    </w:p>
    <w:p w14:paraId="1CE89421" w14:textId="77777777" w:rsidR="00763276" w:rsidRDefault="00000000">
      <w:r>
        <w:t>Du sang</w:t>
      </w:r>
      <w:r w:rsidR="00763276">
        <w:t xml:space="preserve"> ! </w:t>
      </w:r>
      <w:r>
        <w:t>du sang</w:t>
      </w:r>
      <w:r w:rsidR="00763276">
        <w:t xml:space="preserve">, </w:t>
      </w:r>
      <w:r>
        <w:t>partout</w:t>
      </w:r>
      <w:r w:rsidR="00763276">
        <w:t xml:space="preserve"> ! </w:t>
      </w:r>
      <w:r>
        <w:t>La chasse est une danse rouge et farouche</w:t>
      </w:r>
      <w:r w:rsidR="00763276">
        <w:t xml:space="preserve">. </w:t>
      </w:r>
      <w:r>
        <w:t>Bah</w:t>
      </w:r>
      <w:r w:rsidR="00763276">
        <w:t xml:space="preserve"> ! </w:t>
      </w:r>
      <w:r>
        <w:t xml:space="preserve">Un </w:t>
      </w:r>
      <w:proofErr w:type="spellStart"/>
      <w:r>
        <w:t>ouala</w:t>
      </w:r>
      <w:proofErr w:type="spellEnd"/>
      <w:r>
        <w:t xml:space="preserve"> de plus</w:t>
      </w:r>
      <w:r w:rsidR="00763276">
        <w:t> !…</w:t>
      </w:r>
    </w:p>
    <w:p w14:paraId="65ABCBF5" w14:textId="77777777" w:rsidR="00763276" w:rsidRDefault="00763276">
      <w:r>
        <w:t>— </w:t>
      </w:r>
      <w:r w:rsidR="00000000">
        <w:t>Att</w:t>
      </w:r>
      <w:r>
        <w:t xml:space="preserve">… </w:t>
      </w:r>
      <w:r w:rsidR="00000000">
        <w:t>attention</w:t>
      </w:r>
      <w:r>
        <w:t xml:space="preserve"> !… </w:t>
      </w:r>
      <w:r w:rsidR="00000000">
        <w:t xml:space="preserve">Un </w:t>
      </w:r>
      <w:proofErr w:type="spellStart"/>
      <w:r w:rsidR="00000000">
        <w:t>mourou</w:t>
      </w:r>
      <w:proofErr w:type="spellEnd"/>
      <w:r>
        <w:t xml:space="preserve"> !… </w:t>
      </w:r>
      <w:r w:rsidR="00000000">
        <w:t>Sauve qui peut</w:t>
      </w:r>
      <w:r>
        <w:t xml:space="preserve"> !… </w:t>
      </w:r>
      <w:r w:rsidR="00000000">
        <w:t>Vite</w:t>
      </w:r>
      <w:r>
        <w:t xml:space="preserve">, </w:t>
      </w:r>
      <w:r w:rsidR="00000000">
        <w:t>à cet arbre</w:t>
      </w:r>
      <w:r>
        <w:t xml:space="preserve">… </w:t>
      </w:r>
      <w:r w:rsidR="00000000">
        <w:t>dans ce fourré</w:t>
      </w:r>
      <w:r>
        <w:t xml:space="preserve">… </w:t>
      </w:r>
      <w:r w:rsidR="00000000">
        <w:t>Dépêche-toi</w:t>
      </w:r>
      <w:r>
        <w:t xml:space="preserve"> !… </w:t>
      </w:r>
      <w:r w:rsidR="00000000">
        <w:t xml:space="preserve">Où </w:t>
      </w:r>
      <w:r w:rsidR="00000000">
        <w:lastRenderedPageBreak/>
        <w:t>trouver un abri</w:t>
      </w:r>
      <w:r>
        <w:t xml:space="preserve"> ?… </w:t>
      </w:r>
      <w:r w:rsidR="00000000">
        <w:t xml:space="preserve">Un </w:t>
      </w:r>
      <w:proofErr w:type="spellStart"/>
      <w:r w:rsidR="00000000">
        <w:t>mourou</w:t>
      </w:r>
      <w:proofErr w:type="spellEnd"/>
      <w:r>
        <w:t xml:space="preserve"> !… </w:t>
      </w:r>
      <w:r w:rsidR="00000000">
        <w:t xml:space="preserve">un </w:t>
      </w:r>
      <w:proofErr w:type="spellStart"/>
      <w:r w:rsidR="00000000">
        <w:t>mourou</w:t>
      </w:r>
      <w:proofErr w:type="spellEnd"/>
      <w:r>
        <w:t xml:space="preserve"> !… </w:t>
      </w:r>
      <w:r w:rsidR="00000000">
        <w:t>Sauve qui peut</w:t>
      </w:r>
      <w:r>
        <w:t> !…</w:t>
      </w:r>
    </w:p>
    <w:p w14:paraId="77EDA501" w14:textId="77777777" w:rsidR="00763276" w:rsidRDefault="00000000">
      <w:proofErr w:type="spellStart"/>
      <w:r>
        <w:t>Bissibingui</w:t>
      </w:r>
      <w:proofErr w:type="spellEnd"/>
      <w:r>
        <w:t xml:space="preserve"> n</w:t>
      </w:r>
      <w:r w:rsidR="00763276">
        <w:t>’</w:t>
      </w:r>
      <w:r>
        <w:t>eut pas le loisir d</w:t>
      </w:r>
      <w:r w:rsidR="00763276">
        <w:t>’</w:t>
      </w:r>
      <w:r>
        <w:t>entendre ni de réfléchir d</w:t>
      </w:r>
      <w:r>
        <w:t>a</w:t>
      </w:r>
      <w:r>
        <w:t>vantage</w:t>
      </w:r>
      <w:r w:rsidR="00763276">
        <w:t xml:space="preserve">. </w:t>
      </w:r>
      <w:r>
        <w:t>L</w:t>
      </w:r>
      <w:r w:rsidR="00763276">
        <w:t>’</w:t>
      </w:r>
      <w:r>
        <w:t>aboiement des chiens</w:t>
      </w:r>
      <w:r w:rsidR="00763276">
        <w:t xml:space="preserve">, </w:t>
      </w:r>
      <w:r>
        <w:t>les cris de leurs maîtres</w:t>
      </w:r>
      <w:r w:rsidR="00763276">
        <w:t xml:space="preserve"> ; </w:t>
      </w:r>
      <w:r>
        <w:t>les flammes</w:t>
      </w:r>
      <w:r w:rsidR="00763276">
        <w:t xml:space="preserve">, </w:t>
      </w:r>
      <w:r>
        <w:t>leur éclat</w:t>
      </w:r>
      <w:r w:rsidR="00763276">
        <w:t xml:space="preserve">, </w:t>
      </w:r>
      <w:r>
        <w:t>leur chaleur</w:t>
      </w:r>
      <w:r w:rsidR="00763276">
        <w:t xml:space="preserve">, </w:t>
      </w:r>
      <w:r>
        <w:t>l</w:t>
      </w:r>
      <w:r w:rsidR="00763276">
        <w:t>’</w:t>
      </w:r>
      <w:r>
        <w:t>ivresse née de la vue du sang et de la violence des mouvements auxquels lui et ses comp</w:t>
      </w:r>
      <w:r>
        <w:t>a</w:t>
      </w:r>
      <w:r>
        <w:t>gnons venaient de se livrer</w:t>
      </w:r>
      <w:r w:rsidR="00763276">
        <w:t xml:space="preserve">, </w:t>
      </w:r>
      <w:r>
        <w:t>tout ce tumulte de sons</w:t>
      </w:r>
      <w:r w:rsidR="00763276">
        <w:t xml:space="preserve">, </w:t>
      </w:r>
      <w:r>
        <w:t>de gestes et de lumière l</w:t>
      </w:r>
      <w:r w:rsidR="00763276">
        <w:t>’</w:t>
      </w:r>
      <w:r>
        <w:t>avaient étourdi</w:t>
      </w:r>
      <w:r w:rsidR="00763276">
        <w:t>.</w:t>
      </w:r>
    </w:p>
    <w:p w14:paraId="19B88A37" w14:textId="77777777" w:rsidR="00763276" w:rsidRDefault="00000000">
      <w:r>
        <w:t>Juste à ce moment</w:t>
      </w:r>
      <w:r w:rsidR="00763276">
        <w:t xml:space="preserve">, </w:t>
      </w:r>
      <w:r>
        <w:t>une massive sagaie bourdonna au-dessus de lui</w:t>
      </w:r>
      <w:r w:rsidR="00763276">
        <w:t>.</w:t>
      </w:r>
    </w:p>
    <w:p w14:paraId="76C718D3" w14:textId="77777777" w:rsidR="00763276" w:rsidRDefault="00000000">
      <w:r>
        <w:t>Qui l</w:t>
      </w:r>
      <w:r w:rsidR="00763276">
        <w:t>’</w:t>
      </w:r>
      <w:r>
        <w:t>avait lancée</w:t>
      </w:r>
      <w:r w:rsidR="00763276">
        <w:t> ?</w:t>
      </w:r>
    </w:p>
    <w:p w14:paraId="3DD8C439" w14:textId="77777777" w:rsidR="00763276" w:rsidRDefault="00000000">
      <w:r>
        <w:t>Batouala</w:t>
      </w:r>
      <w:r w:rsidR="00763276">
        <w:t>.</w:t>
      </w:r>
    </w:p>
    <w:p w14:paraId="73A4D905" w14:textId="77777777" w:rsidR="00763276" w:rsidRDefault="00000000">
      <w:r>
        <w:t>Mais</w:t>
      </w:r>
      <w:r w:rsidR="00763276">
        <w:t xml:space="preserve">, </w:t>
      </w:r>
      <w:r>
        <w:t>l</w:t>
      </w:r>
      <w:r w:rsidR="00763276">
        <w:t>’</w:t>
      </w:r>
      <w:r>
        <w:t>espace d</w:t>
      </w:r>
      <w:r w:rsidR="00763276">
        <w:t>’</w:t>
      </w:r>
      <w:r>
        <w:t>un clin d</w:t>
      </w:r>
      <w:r w:rsidR="00763276">
        <w:t>’</w:t>
      </w:r>
      <w:r>
        <w:t>œil auparavant</w:t>
      </w:r>
      <w:r w:rsidR="00763276">
        <w:t xml:space="preserve">, </w:t>
      </w:r>
      <w:r>
        <w:t>il s</w:t>
      </w:r>
      <w:r w:rsidR="00763276">
        <w:t>’</w:t>
      </w:r>
      <w:r>
        <w:t>était jeté de côté</w:t>
      </w:r>
      <w:r w:rsidR="00763276">
        <w:t xml:space="preserve">, </w:t>
      </w:r>
      <w:r>
        <w:t>à plat ventre</w:t>
      </w:r>
      <w:r w:rsidR="00763276">
        <w:t xml:space="preserve">, </w:t>
      </w:r>
      <w:r>
        <w:t>afin d</w:t>
      </w:r>
      <w:r w:rsidR="00763276">
        <w:t>’</w:t>
      </w:r>
      <w:r>
        <w:t>éviter la panthère qui bondissait vers lui</w:t>
      </w:r>
      <w:r w:rsidR="00763276">
        <w:t>.</w:t>
      </w:r>
    </w:p>
    <w:p w14:paraId="5DE57887" w14:textId="77777777" w:rsidR="00763276" w:rsidRDefault="00000000">
      <w:r>
        <w:t>Lorsque</w:t>
      </w:r>
      <w:r w:rsidR="00763276">
        <w:t xml:space="preserve">, </w:t>
      </w:r>
      <w:r>
        <w:t>tout tremblant encore</w:t>
      </w:r>
      <w:r w:rsidR="00763276">
        <w:t xml:space="preserve">, </w:t>
      </w:r>
      <w:r>
        <w:t>il se releva</w:t>
      </w:r>
      <w:r w:rsidR="00763276">
        <w:t xml:space="preserve">, </w:t>
      </w:r>
      <w:r>
        <w:t>le fauve disp</w:t>
      </w:r>
      <w:r>
        <w:t>a</w:t>
      </w:r>
      <w:r>
        <w:t>raissait avec des feulements furieux</w:t>
      </w:r>
      <w:r w:rsidR="00763276">
        <w:t>.</w:t>
      </w:r>
    </w:p>
    <w:p w14:paraId="0EAE1512" w14:textId="77777777" w:rsidR="00763276" w:rsidRDefault="00000000">
      <w:proofErr w:type="gramStart"/>
      <w:r>
        <w:t>Par contre</w:t>
      </w:r>
      <w:proofErr w:type="gramEnd"/>
      <w:r w:rsidR="00763276">
        <w:t xml:space="preserve">, </w:t>
      </w:r>
      <w:r>
        <w:t>là</w:t>
      </w:r>
      <w:r w:rsidR="00763276">
        <w:t xml:space="preserve">, </w:t>
      </w:r>
      <w:r>
        <w:t>tout près</w:t>
      </w:r>
      <w:r w:rsidR="00763276">
        <w:t xml:space="preserve">, </w:t>
      </w:r>
      <w:r>
        <w:t>Batouala</w:t>
      </w:r>
      <w:r w:rsidR="00763276">
        <w:t xml:space="preserve">, </w:t>
      </w:r>
      <w:r>
        <w:t xml:space="preserve">le </w:t>
      </w:r>
      <w:proofErr w:type="spellStart"/>
      <w:r>
        <w:t>mokoundji</w:t>
      </w:r>
      <w:proofErr w:type="spellEnd"/>
      <w:r w:rsidR="00763276">
        <w:t xml:space="preserve">, </w:t>
      </w:r>
      <w:r>
        <w:t>râlait</w:t>
      </w:r>
      <w:r w:rsidR="00763276">
        <w:t xml:space="preserve">, </w:t>
      </w:r>
      <w:r>
        <w:t>au milieu d</w:t>
      </w:r>
      <w:r w:rsidR="00763276">
        <w:t>’</w:t>
      </w:r>
      <w:r>
        <w:t>un attroupement de m</w:t>
      </w:r>
      <w:r w:rsidR="00763276">
        <w:t>’</w:t>
      </w:r>
      <w:r>
        <w:t>bis et de n</w:t>
      </w:r>
      <w:r w:rsidR="00763276">
        <w:t>’</w:t>
      </w:r>
      <w:proofErr w:type="spellStart"/>
      <w:r>
        <w:t>gapous</w:t>
      </w:r>
      <w:proofErr w:type="spellEnd"/>
      <w:r w:rsidR="00763276">
        <w:t>.</w:t>
      </w:r>
    </w:p>
    <w:p w14:paraId="7320B1C8" w14:textId="77777777" w:rsidR="00763276" w:rsidRDefault="00000000">
      <w:r>
        <w:t>Irritée par cette sagaie qu</w:t>
      </w:r>
      <w:r w:rsidR="00763276">
        <w:t>’</w:t>
      </w:r>
      <w:r>
        <w:t>elle avait vue venir</w:t>
      </w:r>
      <w:r w:rsidR="00763276">
        <w:t xml:space="preserve">, – </w:t>
      </w:r>
      <w:r>
        <w:t>et qui ne lui était pourtant pas destinée</w:t>
      </w:r>
      <w:r w:rsidR="00763276">
        <w:t xml:space="preserve">, – </w:t>
      </w:r>
      <w:r>
        <w:t>la panthère</w:t>
      </w:r>
      <w:r w:rsidR="00763276">
        <w:t xml:space="preserve">, </w:t>
      </w:r>
      <w:r>
        <w:t>au passage</w:t>
      </w:r>
      <w:r w:rsidR="00763276">
        <w:t xml:space="preserve">, </w:t>
      </w:r>
      <w:r>
        <w:t>lui avait ouvert le ventre d</w:t>
      </w:r>
      <w:r w:rsidR="00763276">
        <w:t>’</w:t>
      </w:r>
      <w:r>
        <w:t>un coup de patte</w:t>
      </w:r>
      <w:r w:rsidR="00763276">
        <w:t>.</w:t>
      </w:r>
    </w:p>
    <w:p w14:paraId="4C8B67AF" w14:textId="476B1C12" w:rsidR="00000000" w:rsidRDefault="00000000" w:rsidP="00763276">
      <w:pPr>
        <w:pStyle w:val="Titre1"/>
      </w:pPr>
      <w:bookmarkStart w:id="40" w:name="_Toc195032369"/>
      <w:r>
        <w:lastRenderedPageBreak/>
        <w:t>XII</w:t>
      </w:r>
      <w:bookmarkEnd w:id="40"/>
    </w:p>
    <w:p w14:paraId="10734330" w14:textId="77777777" w:rsidR="00763276" w:rsidRDefault="00000000">
      <w:r>
        <w:t>Batouala râlait doucement</w:t>
      </w:r>
      <w:r w:rsidR="00763276">
        <w:t>.</w:t>
      </w:r>
    </w:p>
    <w:p w14:paraId="6806F159" w14:textId="77777777" w:rsidR="00763276" w:rsidRDefault="00000000">
      <w:r>
        <w:t>Depuis quinze sommeils</w:t>
      </w:r>
      <w:r w:rsidR="00763276">
        <w:t xml:space="preserve">, </w:t>
      </w:r>
      <w:r>
        <w:t>il en était ainsi</w:t>
      </w:r>
      <w:r w:rsidR="00763276">
        <w:t xml:space="preserve">. </w:t>
      </w:r>
      <w:r>
        <w:t>Du matin au soir</w:t>
      </w:r>
      <w:r w:rsidR="00763276">
        <w:t xml:space="preserve">, </w:t>
      </w:r>
      <w:r>
        <w:t>du soir au matin</w:t>
      </w:r>
      <w:r w:rsidR="00763276">
        <w:t xml:space="preserve">, </w:t>
      </w:r>
      <w:r>
        <w:t xml:space="preserve">allongé sur son </w:t>
      </w:r>
      <w:proofErr w:type="spellStart"/>
      <w:r>
        <w:t>bogbo</w:t>
      </w:r>
      <w:proofErr w:type="spellEnd"/>
      <w:r w:rsidR="00763276">
        <w:t xml:space="preserve">, </w:t>
      </w:r>
      <w:r>
        <w:t>il criait ou gémissait</w:t>
      </w:r>
      <w:r w:rsidR="00763276">
        <w:t xml:space="preserve">, </w:t>
      </w:r>
      <w:r>
        <w:t>sans fin ni cesse</w:t>
      </w:r>
      <w:r w:rsidR="00763276">
        <w:t>.</w:t>
      </w:r>
    </w:p>
    <w:p w14:paraId="73DA89DC" w14:textId="77777777" w:rsidR="00763276" w:rsidRDefault="00000000">
      <w:r>
        <w:t>Une fièvre continuelle rongeait ses os</w:t>
      </w:r>
      <w:r w:rsidR="00763276">
        <w:t xml:space="preserve">, </w:t>
      </w:r>
      <w:r>
        <w:t>battait ses tempes</w:t>
      </w:r>
      <w:r w:rsidR="00763276">
        <w:t xml:space="preserve">, </w:t>
      </w:r>
      <w:r>
        <w:t>brûlait son corps et lui faisait</w:t>
      </w:r>
      <w:r w:rsidR="00763276">
        <w:t xml:space="preserve">, </w:t>
      </w:r>
      <w:r>
        <w:t>de temps à autre</w:t>
      </w:r>
      <w:r w:rsidR="00763276">
        <w:t xml:space="preserve">, </w:t>
      </w:r>
      <w:r>
        <w:t>demander</w:t>
      </w:r>
      <w:r w:rsidR="00763276">
        <w:t> :</w:t>
      </w:r>
    </w:p>
    <w:p w14:paraId="50835B10" w14:textId="77777777" w:rsidR="00763276" w:rsidRDefault="00763276">
      <w:r>
        <w:t>— </w:t>
      </w:r>
      <w:r w:rsidR="00000000">
        <w:t>À boire</w:t>
      </w:r>
      <w:r>
        <w:t xml:space="preserve"> !… </w:t>
      </w:r>
      <w:r w:rsidR="00000000">
        <w:t>à boire</w:t>
      </w:r>
      <w:r>
        <w:t> !…</w:t>
      </w:r>
    </w:p>
    <w:p w14:paraId="4B6936AC" w14:textId="77777777" w:rsidR="00763276" w:rsidRDefault="00000000">
      <w:r>
        <w:t>La boisson absorbée</w:t>
      </w:r>
      <w:r w:rsidR="00763276">
        <w:t xml:space="preserve">, </w:t>
      </w:r>
      <w:r>
        <w:t>il ne tardait pas à vomir tout ce qu</w:t>
      </w:r>
      <w:r w:rsidR="00763276">
        <w:t>’</w:t>
      </w:r>
      <w:r>
        <w:t>il avait bu et</w:t>
      </w:r>
      <w:r w:rsidR="00763276">
        <w:t xml:space="preserve">, </w:t>
      </w:r>
      <w:r>
        <w:t>haletant de douleur</w:t>
      </w:r>
      <w:r w:rsidR="00763276">
        <w:t xml:space="preserve">, </w:t>
      </w:r>
      <w:r>
        <w:t xml:space="preserve">retombait sur son </w:t>
      </w:r>
      <w:proofErr w:type="spellStart"/>
      <w:r>
        <w:t>bogbo</w:t>
      </w:r>
      <w:proofErr w:type="spellEnd"/>
      <w:r w:rsidR="00763276">
        <w:t>.</w:t>
      </w:r>
    </w:p>
    <w:p w14:paraId="624091F7" w14:textId="77777777" w:rsidR="00763276" w:rsidRDefault="00000000">
      <w:r>
        <w:t>Mais</w:t>
      </w:r>
      <w:r w:rsidR="00763276">
        <w:t xml:space="preserve">, </w:t>
      </w:r>
      <w:r>
        <w:t>ce jour-là</w:t>
      </w:r>
      <w:r w:rsidR="00763276">
        <w:t xml:space="preserve">, </w:t>
      </w:r>
      <w:r>
        <w:t>pas de vomissements</w:t>
      </w:r>
      <w:r w:rsidR="00763276">
        <w:t xml:space="preserve">, </w:t>
      </w:r>
      <w:r>
        <w:t>pas de fièvre</w:t>
      </w:r>
      <w:r w:rsidR="00763276">
        <w:t xml:space="preserve">. </w:t>
      </w:r>
      <w:r>
        <w:t>Il ne criait plus</w:t>
      </w:r>
      <w:r w:rsidR="00763276">
        <w:t xml:space="preserve">, </w:t>
      </w:r>
      <w:r>
        <w:t>Batouala</w:t>
      </w:r>
      <w:r w:rsidR="00763276">
        <w:t xml:space="preserve">. </w:t>
      </w:r>
      <w:r>
        <w:t>Une froide sueur le mouillait</w:t>
      </w:r>
      <w:r w:rsidR="00763276">
        <w:t xml:space="preserve">, </w:t>
      </w:r>
      <w:r>
        <w:t>il bougeait à peine</w:t>
      </w:r>
      <w:r w:rsidR="00763276">
        <w:t xml:space="preserve">. </w:t>
      </w:r>
      <w:r>
        <w:t>Au lieu de se plaindre et de geindre il parlait</w:t>
      </w:r>
      <w:r w:rsidR="00763276">
        <w:t xml:space="preserve">, </w:t>
      </w:r>
      <w:r>
        <w:t>parlait</w:t>
      </w:r>
      <w:r w:rsidR="00763276">
        <w:t xml:space="preserve">, </w:t>
      </w:r>
      <w:r>
        <w:t>pa</w:t>
      </w:r>
      <w:r>
        <w:t>r</w:t>
      </w:r>
      <w:r>
        <w:t>lait</w:t>
      </w:r>
      <w:r w:rsidR="00763276">
        <w:t xml:space="preserve">, </w:t>
      </w:r>
      <w:r>
        <w:t>ne s</w:t>
      </w:r>
      <w:r w:rsidR="00763276">
        <w:t>’</w:t>
      </w:r>
      <w:r>
        <w:t>interrompant guère que lorsque le raclement d</w:t>
      </w:r>
      <w:r w:rsidR="00763276">
        <w:t>’</w:t>
      </w:r>
      <w:r>
        <w:t>un râle éraillai sa gorge</w:t>
      </w:r>
      <w:r w:rsidR="00763276">
        <w:t>.</w:t>
      </w:r>
    </w:p>
    <w:p w14:paraId="66983D7D" w14:textId="77777777" w:rsidR="00763276" w:rsidRDefault="00000000">
      <w:r>
        <w:t>Quelques instants encore</w:t>
      </w:r>
      <w:r w:rsidR="00763276">
        <w:t xml:space="preserve">, </w:t>
      </w:r>
      <w:r>
        <w:t>une nuit peut-être</w:t>
      </w:r>
      <w:r w:rsidR="00763276">
        <w:t xml:space="preserve">, </w:t>
      </w:r>
      <w:r>
        <w:t>tout au plus une nuit et un jour</w:t>
      </w:r>
      <w:r w:rsidR="00763276">
        <w:t xml:space="preserve">, </w:t>
      </w:r>
      <w:r>
        <w:t>et Batouala</w:t>
      </w:r>
      <w:r w:rsidR="00763276">
        <w:t xml:space="preserve">, </w:t>
      </w:r>
      <w:r>
        <w:t xml:space="preserve">le grand </w:t>
      </w:r>
      <w:proofErr w:type="spellStart"/>
      <w:r>
        <w:t>mokoundji</w:t>
      </w:r>
      <w:proofErr w:type="spellEnd"/>
      <w:r w:rsidR="00763276">
        <w:t xml:space="preserve">, </w:t>
      </w:r>
      <w:r>
        <w:t>ne sera plus qu</w:t>
      </w:r>
      <w:r w:rsidR="00763276">
        <w:t>’</w:t>
      </w:r>
      <w:r>
        <w:t>un voyageur</w:t>
      </w:r>
      <w:r w:rsidR="00763276">
        <w:t>.</w:t>
      </w:r>
    </w:p>
    <w:p w14:paraId="1BEDC709" w14:textId="77777777" w:rsidR="00763276" w:rsidRDefault="00000000">
      <w:r>
        <w:t>Les yeux clos à jamais</w:t>
      </w:r>
      <w:r w:rsidR="00763276">
        <w:t xml:space="preserve">, </w:t>
      </w:r>
      <w:r>
        <w:t>il partira pour ce noir village qui n</w:t>
      </w:r>
      <w:r w:rsidR="00763276">
        <w:t>’</w:t>
      </w:r>
      <w:r>
        <w:t>a pas de chemin de retour</w:t>
      </w:r>
      <w:r w:rsidR="00763276">
        <w:t xml:space="preserve">. </w:t>
      </w:r>
      <w:r>
        <w:t>C</w:t>
      </w:r>
      <w:r w:rsidR="00763276">
        <w:t>’</w:t>
      </w:r>
      <w:r>
        <w:t>est là qu</w:t>
      </w:r>
      <w:r w:rsidR="00763276">
        <w:t>’</w:t>
      </w:r>
      <w:r>
        <w:t xml:space="preserve">il rejoindra son </w:t>
      </w:r>
      <w:r w:rsidR="00763276">
        <w:t>« </w:t>
      </w:r>
      <w:r>
        <w:t>baba</w:t>
      </w:r>
      <w:r w:rsidR="00763276">
        <w:t xml:space="preserve"> », </w:t>
      </w:r>
      <w:r>
        <w:t>et tous les anciens qui y avaient précédé ce dernier</w:t>
      </w:r>
      <w:r w:rsidR="00763276">
        <w:t>.</w:t>
      </w:r>
    </w:p>
    <w:p w14:paraId="7A2BEF16" w14:textId="77777777" w:rsidR="00763276" w:rsidRDefault="00000000">
      <w:r>
        <w:t>Là</w:t>
      </w:r>
      <w:r w:rsidR="00763276">
        <w:t xml:space="preserve">, </w:t>
      </w:r>
      <w:r>
        <w:t xml:space="preserve">on ne voit plus ni la </w:t>
      </w:r>
      <w:proofErr w:type="spellStart"/>
      <w:r>
        <w:t>Pombo</w:t>
      </w:r>
      <w:proofErr w:type="spellEnd"/>
      <w:r w:rsidR="00763276">
        <w:t xml:space="preserve">, </w:t>
      </w:r>
      <w:r>
        <w:t>ni la Bamba</w:t>
      </w:r>
      <w:r w:rsidR="00763276">
        <w:t xml:space="preserve">. </w:t>
      </w:r>
      <w:r>
        <w:t>On ne découvre plus ni les hauteurs ni les vallées familières</w:t>
      </w:r>
      <w:r w:rsidR="00763276">
        <w:t xml:space="preserve">. </w:t>
      </w:r>
      <w:r>
        <w:t>On n</w:t>
      </w:r>
      <w:r w:rsidR="00763276">
        <w:t>’</w:t>
      </w:r>
      <w:r>
        <w:t>a plus à mépriser les blancs</w:t>
      </w:r>
      <w:r w:rsidR="00763276">
        <w:t xml:space="preserve">. </w:t>
      </w:r>
      <w:r>
        <w:t>On n</w:t>
      </w:r>
      <w:r w:rsidR="00763276">
        <w:t>’</w:t>
      </w:r>
      <w:r>
        <w:t>a plus à leur obéir</w:t>
      </w:r>
      <w:r w:rsidR="00763276">
        <w:t xml:space="preserve">. </w:t>
      </w:r>
      <w:r>
        <w:t>On ne peut plus se disputer avec tel ou tel</w:t>
      </w:r>
      <w:r w:rsidR="00763276">
        <w:t xml:space="preserve">, </w:t>
      </w:r>
      <w:r>
        <w:t>au sujet de femmes</w:t>
      </w:r>
      <w:r w:rsidR="00763276">
        <w:t xml:space="preserve">. </w:t>
      </w:r>
      <w:r>
        <w:t>Les chants et les danses ne durent pas toujours</w:t>
      </w:r>
      <w:r w:rsidR="00763276">
        <w:t xml:space="preserve">. </w:t>
      </w:r>
      <w:r>
        <w:t>Après la saison sèche</w:t>
      </w:r>
      <w:r w:rsidR="00763276">
        <w:t xml:space="preserve">, </w:t>
      </w:r>
      <w:r>
        <w:t>la saison des pluies</w:t>
      </w:r>
      <w:r w:rsidR="00763276">
        <w:t xml:space="preserve">. </w:t>
      </w:r>
      <w:r>
        <w:t>L</w:t>
      </w:r>
      <w:r w:rsidR="00763276">
        <w:t>’</w:t>
      </w:r>
      <w:r>
        <w:t>homme ne vit qu</w:t>
      </w:r>
      <w:r w:rsidR="00763276">
        <w:t>’</w:t>
      </w:r>
      <w:r>
        <w:t>un instant</w:t>
      </w:r>
      <w:r w:rsidR="00763276">
        <w:t xml:space="preserve">. </w:t>
      </w:r>
      <w:r>
        <w:t xml:space="preserve">Et la preuve </w:t>
      </w:r>
      <w:r>
        <w:lastRenderedPageBreak/>
        <w:t>de cette vérité était là</w:t>
      </w:r>
      <w:r w:rsidR="00763276">
        <w:t xml:space="preserve">, </w:t>
      </w:r>
      <w:r>
        <w:t>tangible</w:t>
      </w:r>
      <w:r w:rsidR="00763276">
        <w:t xml:space="preserve">. </w:t>
      </w:r>
      <w:r>
        <w:t>Car c</w:t>
      </w:r>
      <w:r w:rsidR="00763276">
        <w:t>’</w:t>
      </w:r>
      <w:r>
        <w:t>en était fait de Batouala</w:t>
      </w:r>
      <w:r w:rsidR="00763276">
        <w:t xml:space="preserve">. </w:t>
      </w:r>
      <w:r>
        <w:t>Car</w:t>
      </w:r>
      <w:r w:rsidR="00763276">
        <w:t xml:space="preserve">, </w:t>
      </w:r>
      <w:r>
        <w:t>bientôt</w:t>
      </w:r>
      <w:r w:rsidR="00763276">
        <w:t xml:space="preserve">, </w:t>
      </w:r>
      <w:r>
        <w:t>il allait mourir</w:t>
      </w:r>
      <w:r w:rsidR="00763276">
        <w:t xml:space="preserve">. </w:t>
      </w:r>
      <w:r>
        <w:t>Car</w:t>
      </w:r>
      <w:r w:rsidR="00763276">
        <w:t xml:space="preserve">, </w:t>
      </w:r>
      <w:r>
        <w:t>en cette fin de jour</w:t>
      </w:r>
      <w:r w:rsidR="00763276">
        <w:t xml:space="preserve">, </w:t>
      </w:r>
      <w:r>
        <w:t>ce délire tranquille succédant à trop d</w:t>
      </w:r>
      <w:r w:rsidR="00763276">
        <w:t>’</w:t>
      </w:r>
      <w:r>
        <w:t>agitation</w:t>
      </w:r>
      <w:r w:rsidR="00763276">
        <w:t xml:space="preserve">, </w:t>
      </w:r>
      <w:r>
        <w:t>c</w:t>
      </w:r>
      <w:r w:rsidR="00763276">
        <w:t>’</w:t>
      </w:r>
      <w:r>
        <w:t>était</w:t>
      </w:r>
      <w:r w:rsidR="00763276">
        <w:t xml:space="preserve">, </w:t>
      </w:r>
      <w:r>
        <w:t>oui</w:t>
      </w:r>
      <w:r w:rsidR="00763276">
        <w:t xml:space="preserve">, </w:t>
      </w:r>
      <w:r>
        <w:t>c</w:t>
      </w:r>
      <w:r w:rsidR="00763276">
        <w:t>’</w:t>
      </w:r>
      <w:r>
        <w:t>était l</w:t>
      </w:r>
      <w:r w:rsidR="00763276">
        <w:t>’</w:t>
      </w:r>
      <w:r>
        <w:t>agonie</w:t>
      </w:r>
      <w:r w:rsidR="00763276">
        <w:t xml:space="preserve">, </w:t>
      </w:r>
      <w:r>
        <w:t xml:space="preserve">le </w:t>
      </w:r>
      <w:r w:rsidR="00763276">
        <w:t>« </w:t>
      </w:r>
      <w:proofErr w:type="spellStart"/>
      <w:r>
        <w:t>léa-léa</w:t>
      </w:r>
      <w:proofErr w:type="spellEnd"/>
      <w:r w:rsidR="00763276">
        <w:t> ».</w:t>
      </w:r>
    </w:p>
    <w:p w14:paraId="07CC57D4" w14:textId="77777777" w:rsidR="00763276" w:rsidRDefault="00000000">
      <w:r>
        <w:t>Pauvre Batouala</w:t>
      </w:r>
      <w:r w:rsidR="00763276">
        <w:t> !</w:t>
      </w:r>
    </w:p>
    <w:p w14:paraId="7A3580C1" w14:textId="77777777" w:rsidR="00763276" w:rsidRDefault="00000000">
      <w:r>
        <w:t>Et pourtant</w:t>
      </w:r>
      <w:r w:rsidR="00763276">
        <w:t xml:space="preserve">, </w:t>
      </w:r>
      <w:r>
        <w:t>on l</w:t>
      </w:r>
      <w:r w:rsidR="00763276">
        <w:t>’</w:t>
      </w:r>
      <w:r>
        <w:t>avait bien soigné</w:t>
      </w:r>
      <w:r w:rsidR="00763276">
        <w:t xml:space="preserve"> ! </w:t>
      </w:r>
      <w:r>
        <w:t>Oh</w:t>
      </w:r>
      <w:r w:rsidR="00763276">
        <w:t xml:space="preserve"> ! </w:t>
      </w:r>
      <w:r>
        <w:t>pas dès après l</w:t>
      </w:r>
      <w:r w:rsidR="00763276">
        <w:t>’</w:t>
      </w:r>
      <w:r>
        <w:t>accident</w:t>
      </w:r>
      <w:r w:rsidR="00763276">
        <w:t>.</w:t>
      </w:r>
    </w:p>
    <w:p w14:paraId="22F7928A" w14:textId="77777777" w:rsidR="00763276" w:rsidRDefault="00000000">
      <w:r>
        <w:t>Il est bien vrai qu</w:t>
      </w:r>
      <w:r w:rsidR="00763276">
        <w:t>’</w:t>
      </w:r>
      <w:r>
        <w:t>un blessé est toujours intéressant</w:t>
      </w:r>
      <w:r w:rsidR="00763276">
        <w:t xml:space="preserve">, </w:t>
      </w:r>
      <w:r>
        <w:t>su</w:t>
      </w:r>
      <w:r>
        <w:t>r</w:t>
      </w:r>
      <w:r>
        <w:t>tout lorsqu</w:t>
      </w:r>
      <w:r w:rsidR="00763276">
        <w:t>’</w:t>
      </w:r>
      <w:r>
        <w:t>il s</w:t>
      </w:r>
      <w:r w:rsidR="00763276">
        <w:t>’</w:t>
      </w:r>
      <w:r>
        <w:t>appelle Batouala</w:t>
      </w:r>
      <w:r w:rsidR="00763276">
        <w:t>.</w:t>
      </w:r>
    </w:p>
    <w:p w14:paraId="18EF16A2" w14:textId="77777777" w:rsidR="00763276" w:rsidRDefault="00000000">
      <w:r>
        <w:t>D</w:t>
      </w:r>
      <w:r w:rsidR="00763276">
        <w:t>’</w:t>
      </w:r>
      <w:r>
        <w:t>accord</w:t>
      </w:r>
      <w:r w:rsidR="00763276">
        <w:t> !</w:t>
      </w:r>
    </w:p>
    <w:p w14:paraId="76DC71B3" w14:textId="77777777" w:rsidR="00763276" w:rsidRDefault="00000000">
      <w:r>
        <w:t>Mais</w:t>
      </w:r>
      <w:r w:rsidR="00763276">
        <w:t xml:space="preserve">, </w:t>
      </w:r>
      <w:r>
        <w:t>pour un blessé</w:t>
      </w:r>
      <w:r w:rsidR="00763276">
        <w:t xml:space="preserve">, </w:t>
      </w:r>
      <w:r>
        <w:t xml:space="preserve">doit-on négliger un troupeau de </w:t>
      </w:r>
      <w:proofErr w:type="spellStart"/>
      <w:r>
        <w:t>g</w:t>
      </w:r>
      <w:r>
        <w:t>o</w:t>
      </w:r>
      <w:r>
        <w:t>gouas</w:t>
      </w:r>
      <w:proofErr w:type="spellEnd"/>
      <w:r>
        <w:t xml:space="preserve"> meuglant à une portée de sagaie</w:t>
      </w:r>
      <w:r w:rsidR="00763276">
        <w:t> ?</w:t>
      </w:r>
    </w:p>
    <w:p w14:paraId="4321CC07" w14:textId="77777777" w:rsidR="00763276" w:rsidRDefault="00000000">
      <w:r>
        <w:t>Ça</w:t>
      </w:r>
      <w:r w:rsidR="00763276">
        <w:t xml:space="preserve">, </w:t>
      </w:r>
      <w:r>
        <w:t>non</w:t>
      </w:r>
      <w:r w:rsidR="00763276">
        <w:t>.</w:t>
      </w:r>
    </w:p>
    <w:p w14:paraId="59C2512F" w14:textId="77777777" w:rsidR="00763276" w:rsidRDefault="00000000">
      <w:r>
        <w:t>C</w:t>
      </w:r>
      <w:r w:rsidR="00763276">
        <w:t>’</w:t>
      </w:r>
      <w:r>
        <w:t>est pourquoi</w:t>
      </w:r>
      <w:r w:rsidR="00763276">
        <w:t xml:space="preserve">, </w:t>
      </w:r>
      <w:r>
        <w:t>roulé dans une couverture</w:t>
      </w:r>
      <w:r w:rsidR="00763276">
        <w:t xml:space="preserve">, </w:t>
      </w:r>
      <w:r>
        <w:t>on vous avait laissé mon Batouala</w:t>
      </w:r>
      <w:r w:rsidR="00763276">
        <w:t xml:space="preserve">, </w:t>
      </w:r>
      <w:r>
        <w:t>à l</w:t>
      </w:r>
      <w:r w:rsidR="00763276">
        <w:t>’</w:t>
      </w:r>
      <w:r>
        <w:t>ombre d</w:t>
      </w:r>
      <w:r w:rsidR="00763276">
        <w:t>’</w:t>
      </w:r>
      <w:r>
        <w:t>un arbre</w:t>
      </w:r>
      <w:r w:rsidR="00763276">
        <w:t xml:space="preserve">, </w:t>
      </w:r>
      <w:r>
        <w:t xml:space="preserve">sous la garde de </w:t>
      </w:r>
      <w:proofErr w:type="spellStart"/>
      <w:r>
        <w:t>Djouma</w:t>
      </w:r>
      <w:proofErr w:type="spellEnd"/>
      <w:r w:rsidR="00763276">
        <w:t xml:space="preserve">, </w:t>
      </w:r>
      <w:r>
        <w:t>son chien</w:t>
      </w:r>
      <w:r w:rsidR="00763276">
        <w:t xml:space="preserve">, </w:t>
      </w:r>
      <w:r>
        <w:t>pour courir après les bœufs sauvages</w:t>
      </w:r>
      <w:r w:rsidR="00763276">
        <w:t>.</w:t>
      </w:r>
    </w:p>
    <w:p w14:paraId="46130A7D" w14:textId="77777777" w:rsidR="00763276" w:rsidRDefault="00000000">
      <w:r>
        <w:t>Un peu plus tard</w:t>
      </w:r>
      <w:r w:rsidR="00763276">
        <w:t xml:space="preserve">, </w:t>
      </w:r>
      <w:r>
        <w:t>l</w:t>
      </w:r>
      <w:r w:rsidR="00763276">
        <w:t>’</w:t>
      </w:r>
      <w:r>
        <w:t>on s</w:t>
      </w:r>
      <w:r w:rsidR="00763276">
        <w:t>’</w:t>
      </w:r>
      <w:r>
        <w:t>occupa de lui</w:t>
      </w:r>
      <w:r w:rsidR="00763276">
        <w:t>.</w:t>
      </w:r>
    </w:p>
    <w:p w14:paraId="30EDEDCF" w14:textId="77777777" w:rsidR="00763276" w:rsidRDefault="00000000">
      <w:r>
        <w:t>N</w:t>
      </w:r>
      <w:r w:rsidR="00763276">
        <w:t>’</w:t>
      </w:r>
      <w:proofErr w:type="spellStart"/>
      <w:r>
        <w:t>Gakoura</w:t>
      </w:r>
      <w:proofErr w:type="spellEnd"/>
      <w:r w:rsidR="00763276">
        <w:t xml:space="preserve"> ! </w:t>
      </w:r>
      <w:r>
        <w:t>quel ennui</w:t>
      </w:r>
      <w:r w:rsidR="00763276">
        <w:t xml:space="preserve">, </w:t>
      </w:r>
      <w:r>
        <w:t>se rendre à la Bamba</w:t>
      </w:r>
      <w:r w:rsidR="00763276">
        <w:t xml:space="preserve">, </w:t>
      </w:r>
      <w:r>
        <w:t>au lieu de rester à goinfrer avec les compagnons</w:t>
      </w:r>
      <w:r w:rsidR="00763276">
        <w:t> !</w:t>
      </w:r>
    </w:p>
    <w:p w14:paraId="60AFE286" w14:textId="77777777" w:rsidR="00763276" w:rsidRDefault="00000000">
      <w:r>
        <w:t>On l</w:t>
      </w:r>
      <w:r w:rsidR="00763276">
        <w:t>’</w:t>
      </w:r>
      <w:r>
        <w:t>avait couché sur une civière</w:t>
      </w:r>
      <w:r w:rsidR="00763276">
        <w:t xml:space="preserve">. </w:t>
      </w:r>
      <w:r>
        <w:t>Quatre hommes</w:t>
      </w:r>
      <w:r w:rsidR="00763276">
        <w:t xml:space="preserve">, </w:t>
      </w:r>
      <w:r>
        <w:t>torches au poing</w:t>
      </w:r>
      <w:r w:rsidR="00763276">
        <w:t xml:space="preserve">, </w:t>
      </w:r>
      <w:r>
        <w:t>ouvraient la marche</w:t>
      </w:r>
      <w:r w:rsidR="00763276">
        <w:t xml:space="preserve">. </w:t>
      </w:r>
      <w:r>
        <w:t>Ces torches trouaient l</w:t>
      </w:r>
      <w:r w:rsidR="00763276">
        <w:t>’</w:t>
      </w:r>
      <w:r>
        <w:t>ombre d</w:t>
      </w:r>
      <w:r w:rsidR="00763276">
        <w:t>’</w:t>
      </w:r>
      <w:r>
        <w:t>une clarté fumeuse</w:t>
      </w:r>
      <w:r w:rsidR="00763276">
        <w:t xml:space="preserve">, </w:t>
      </w:r>
      <w:r>
        <w:t>que suivaient les porteurs de civière</w:t>
      </w:r>
      <w:r w:rsidR="00763276">
        <w:t xml:space="preserve">, </w:t>
      </w:r>
      <w:r>
        <w:t>qu</w:t>
      </w:r>
      <w:r>
        <w:t>a</w:t>
      </w:r>
      <w:r>
        <w:t>tre m</w:t>
      </w:r>
      <w:r w:rsidR="00763276">
        <w:t>’</w:t>
      </w:r>
      <w:r>
        <w:t>bis</w:t>
      </w:r>
      <w:r w:rsidR="00763276">
        <w:t xml:space="preserve">, </w:t>
      </w:r>
      <w:r>
        <w:t>et l</w:t>
      </w:r>
      <w:r w:rsidR="00763276">
        <w:t>’</w:t>
      </w:r>
      <w:r>
        <w:t>arrière-garde</w:t>
      </w:r>
      <w:r w:rsidR="00763276">
        <w:t xml:space="preserve">, </w:t>
      </w:r>
      <w:r>
        <w:t>quatre hommes encore</w:t>
      </w:r>
      <w:r w:rsidR="00763276">
        <w:t xml:space="preserve">, </w:t>
      </w:r>
      <w:r>
        <w:t>torches au poing</w:t>
      </w:r>
      <w:r w:rsidR="00763276">
        <w:t>.</w:t>
      </w:r>
    </w:p>
    <w:p w14:paraId="3AFECC42" w14:textId="77777777" w:rsidR="00763276" w:rsidRDefault="00000000">
      <w:proofErr w:type="spellStart"/>
      <w:r>
        <w:t>Bissibingui</w:t>
      </w:r>
      <w:proofErr w:type="spellEnd"/>
      <w:r>
        <w:t xml:space="preserve"> et </w:t>
      </w:r>
      <w:proofErr w:type="spellStart"/>
      <w:r>
        <w:t>Djouma</w:t>
      </w:r>
      <w:proofErr w:type="spellEnd"/>
      <w:r>
        <w:t xml:space="preserve"> fermaient le cortège</w:t>
      </w:r>
      <w:r w:rsidR="00763276">
        <w:t>.</w:t>
      </w:r>
    </w:p>
    <w:p w14:paraId="7277F781" w14:textId="77777777" w:rsidR="00763276" w:rsidRDefault="00000000">
      <w:r>
        <w:lastRenderedPageBreak/>
        <w:t>Quelle lente marche</w:t>
      </w:r>
      <w:r w:rsidR="00763276">
        <w:t xml:space="preserve"> ! </w:t>
      </w:r>
      <w:r>
        <w:t>Quelle lourde marche</w:t>
      </w:r>
      <w:r w:rsidR="00763276">
        <w:t xml:space="preserve"> ! </w:t>
      </w:r>
      <w:r>
        <w:t>Quelle lente</w:t>
      </w:r>
      <w:r w:rsidR="00763276">
        <w:t xml:space="preserve">, </w:t>
      </w:r>
      <w:r>
        <w:t>sourde et lourde marche</w:t>
      </w:r>
      <w:r w:rsidR="00763276">
        <w:t> !</w:t>
      </w:r>
    </w:p>
    <w:p w14:paraId="7B06E45E" w14:textId="77777777" w:rsidR="00763276" w:rsidRDefault="00000000">
      <w:r>
        <w:t>Parfums nocturnes</w:t>
      </w:r>
      <w:r w:rsidR="00763276">
        <w:t xml:space="preserve">, </w:t>
      </w:r>
      <w:r>
        <w:t>lucioles</w:t>
      </w:r>
      <w:r w:rsidR="00763276">
        <w:t xml:space="preserve">, </w:t>
      </w:r>
      <w:r>
        <w:t>bruits d</w:t>
      </w:r>
      <w:r w:rsidR="00763276">
        <w:t>’</w:t>
      </w:r>
      <w:r>
        <w:t>ailes</w:t>
      </w:r>
      <w:r w:rsidR="00763276">
        <w:t xml:space="preserve">, </w:t>
      </w:r>
      <w:r>
        <w:t>rosées</w:t>
      </w:r>
      <w:r w:rsidR="00763276">
        <w:t xml:space="preserve">, </w:t>
      </w:r>
      <w:r>
        <w:t>feux mettant longtemps à s</w:t>
      </w:r>
      <w:r w:rsidR="00763276">
        <w:t>’</w:t>
      </w:r>
      <w:r>
        <w:t>éteindre</w:t>
      </w:r>
      <w:r w:rsidR="00763276">
        <w:t xml:space="preserve">, – </w:t>
      </w:r>
      <w:r>
        <w:t>à droite</w:t>
      </w:r>
      <w:r w:rsidR="00763276">
        <w:t xml:space="preserve">, </w:t>
      </w:r>
      <w:r>
        <w:t>à gauche</w:t>
      </w:r>
      <w:r w:rsidR="00763276">
        <w:t xml:space="preserve">, </w:t>
      </w:r>
      <w:r>
        <w:t>on voyait</w:t>
      </w:r>
      <w:r w:rsidR="00763276">
        <w:t xml:space="preserve">, </w:t>
      </w:r>
      <w:r>
        <w:t>on entendait</w:t>
      </w:r>
      <w:r w:rsidR="00763276">
        <w:t xml:space="preserve">, </w:t>
      </w:r>
      <w:r>
        <w:t>on traversait tout cela</w:t>
      </w:r>
      <w:r w:rsidR="00763276">
        <w:t>.</w:t>
      </w:r>
    </w:p>
    <w:p w14:paraId="43965495" w14:textId="77777777" w:rsidR="00763276" w:rsidRDefault="00000000">
      <w:r>
        <w:t>Et un silence</w:t>
      </w:r>
      <w:r w:rsidR="00763276">
        <w:t> !</w:t>
      </w:r>
    </w:p>
    <w:p w14:paraId="667182C2" w14:textId="77777777" w:rsidR="00763276" w:rsidRDefault="00000000">
      <w:r>
        <w:t>De distance en distance</w:t>
      </w:r>
      <w:r w:rsidR="00763276">
        <w:t xml:space="preserve">, </w:t>
      </w:r>
      <w:r>
        <w:t>l</w:t>
      </w:r>
      <w:r w:rsidR="00763276">
        <w:t>’</w:t>
      </w:r>
      <w:r>
        <w:t>un des groupes de porteurs de torches relayait les porteurs de civière</w:t>
      </w:r>
      <w:r w:rsidR="00763276">
        <w:t>.</w:t>
      </w:r>
    </w:p>
    <w:p w14:paraId="6FCD5C8E" w14:textId="77777777" w:rsidR="00763276" w:rsidRDefault="00000000">
      <w:r>
        <w:t>Tous étaient également taciturnes</w:t>
      </w:r>
      <w:r w:rsidR="00763276">
        <w:t xml:space="preserve">. </w:t>
      </w:r>
      <w:r>
        <w:t>Il ne fallait aller ni trop vite ni trop lentement</w:t>
      </w:r>
      <w:r w:rsidR="00763276">
        <w:t xml:space="preserve">. </w:t>
      </w:r>
      <w:r>
        <w:t>Il ne fallait ni trébucher</w:t>
      </w:r>
      <w:r w:rsidR="00763276">
        <w:t xml:space="preserve">, </w:t>
      </w:r>
      <w:r>
        <w:t>ni faire de mo</w:t>
      </w:r>
      <w:r>
        <w:t>u</w:t>
      </w:r>
      <w:r>
        <w:t>vements brusques</w:t>
      </w:r>
      <w:r w:rsidR="00763276">
        <w:t xml:space="preserve">. </w:t>
      </w:r>
      <w:r>
        <w:t>Le moindre heurt</w:t>
      </w:r>
      <w:r w:rsidR="00763276">
        <w:t xml:space="preserve"> : </w:t>
      </w:r>
      <w:r>
        <w:t>et Batouala hurlait co</w:t>
      </w:r>
      <w:r>
        <w:t>m</w:t>
      </w:r>
      <w:r>
        <w:t xml:space="preserve">me un </w:t>
      </w:r>
      <w:proofErr w:type="spellStart"/>
      <w:r>
        <w:t>voungba</w:t>
      </w:r>
      <w:proofErr w:type="spellEnd"/>
      <w:r>
        <w:t xml:space="preserve"> que l</w:t>
      </w:r>
      <w:r w:rsidR="00763276">
        <w:t>’</w:t>
      </w:r>
      <w:r>
        <w:t>on saigne</w:t>
      </w:r>
      <w:r w:rsidR="00763276">
        <w:t xml:space="preserve">. </w:t>
      </w:r>
      <w:r>
        <w:t>Si N</w:t>
      </w:r>
      <w:r w:rsidR="00763276">
        <w:t>’</w:t>
      </w:r>
      <w:proofErr w:type="spellStart"/>
      <w:r>
        <w:t>Gakoura</w:t>
      </w:r>
      <w:proofErr w:type="spellEnd"/>
      <w:r>
        <w:t xml:space="preserve"> n</w:t>
      </w:r>
      <w:r w:rsidR="00763276">
        <w:t>’</w:t>
      </w:r>
      <w:r>
        <w:t>entendait rien</w:t>
      </w:r>
      <w:r w:rsidR="00763276">
        <w:t xml:space="preserve">, </w:t>
      </w:r>
      <w:r>
        <w:t>c</w:t>
      </w:r>
      <w:r w:rsidR="00763276">
        <w:t>’</w:t>
      </w:r>
      <w:r>
        <w:t>est qu</w:t>
      </w:r>
      <w:r w:rsidR="00763276">
        <w:t>’</w:t>
      </w:r>
      <w:r>
        <w:t>il y mettait de la complaisance ou que sa surdité était sans remède</w:t>
      </w:r>
      <w:r w:rsidR="00763276">
        <w:t>.</w:t>
      </w:r>
    </w:p>
    <w:p w14:paraId="162F9FAF" w14:textId="77777777" w:rsidR="00763276" w:rsidRDefault="00000000">
      <w:r>
        <w:t xml:space="preserve">Ils avaient longé la </w:t>
      </w:r>
      <w:proofErr w:type="spellStart"/>
      <w:r>
        <w:t>Goudobjia</w:t>
      </w:r>
      <w:proofErr w:type="spellEnd"/>
      <w:r w:rsidR="00763276">
        <w:t xml:space="preserve">, </w:t>
      </w:r>
      <w:r>
        <w:t xml:space="preserve">franchi la chaîne de mamelons qui surplombe la </w:t>
      </w:r>
      <w:proofErr w:type="spellStart"/>
      <w:r>
        <w:t>Baïdou</w:t>
      </w:r>
      <w:proofErr w:type="spellEnd"/>
      <w:r w:rsidR="00763276">
        <w:t xml:space="preserve">, </w:t>
      </w:r>
      <w:r>
        <w:t xml:space="preserve">escaladé le massif du </w:t>
      </w:r>
      <w:proofErr w:type="spellStart"/>
      <w:r>
        <w:t>kaga</w:t>
      </w:r>
      <w:proofErr w:type="spellEnd"/>
      <w:r>
        <w:t xml:space="preserve"> </w:t>
      </w:r>
      <w:proofErr w:type="spellStart"/>
      <w:r>
        <w:t>Biga</w:t>
      </w:r>
      <w:proofErr w:type="spellEnd"/>
      <w:r w:rsidR="00763276">
        <w:t xml:space="preserve">, </w:t>
      </w:r>
      <w:r>
        <w:t>dont le ventre renferme des cailloux d</w:t>
      </w:r>
      <w:r w:rsidR="00763276">
        <w:t>’</w:t>
      </w:r>
      <w:r>
        <w:t>un violet transparent</w:t>
      </w:r>
      <w:r w:rsidR="00763276">
        <w:t xml:space="preserve">, </w:t>
      </w:r>
      <w:r>
        <w:t xml:space="preserve">que les </w:t>
      </w:r>
      <w:proofErr w:type="spellStart"/>
      <w:r w:rsidR="00D6340D" w:rsidRPr="00D6340D">
        <w:t>boundjou</w:t>
      </w:r>
      <w:r>
        <w:t>s</w:t>
      </w:r>
      <w:proofErr w:type="spellEnd"/>
      <w:r>
        <w:t xml:space="preserve"> disent précieux</w:t>
      </w:r>
      <w:r w:rsidR="00763276">
        <w:t xml:space="preserve">. </w:t>
      </w:r>
      <w:r>
        <w:t xml:space="preserve">Ils avaient atteint les villages de </w:t>
      </w:r>
      <w:proofErr w:type="spellStart"/>
      <w:r>
        <w:t>Debalé</w:t>
      </w:r>
      <w:proofErr w:type="spellEnd"/>
      <w:r>
        <w:t xml:space="preserve"> où coulent les eaux fraîches du Kavala</w:t>
      </w:r>
      <w:r w:rsidR="00763276">
        <w:t>.</w:t>
      </w:r>
    </w:p>
    <w:p w14:paraId="76CB3600" w14:textId="77777777" w:rsidR="00763276" w:rsidRDefault="00000000">
      <w:r>
        <w:t>Là</w:t>
      </w:r>
      <w:r w:rsidR="00763276">
        <w:t xml:space="preserve">, </w:t>
      </w:r>
      <w:r>
        <w:t>repos</w:t>
      </w:r>
      <w:r w:rsidR="00763276">
        <w:t xml:space="preserve">. </w:t>
      </w:r>
      <w:r>
        <w:t>Le temps de manger et de boire</w:t>
      </w:r>
      <w:r w:rsidR="00763276">
        <w:t xml:space="preserve">. </w:t>
      </w:r>
      <w:r>
        <w:t>Et</w:t>
      </w:r>
      <w:r w:rsidR="00763276">
        <w:t xml:space="preserve">, </w:t>
      </w:r>
      <w:r>
        <w:t>de nouveau</w:t>
      </w:r>
      <w:r w:rsidR="00763276">
        <w:t xml:space="preserve">, </w:t>
      </w:r>
      <w:r>
        <w:t>en route</w:t>
      </w:r>
      <w:r w:rsidR="00763276">
        <w:t> !</w:t>
      </w:r>
    </w:p>
    <w:p w14:paraId="71C07380" w14:textId="77777777" w:rsidR="00763276" w:rsidRDefault="00000000">
      <w:r>
        <w:t>Une rivière</w:t>
      </w:r>
      <w:r w:rsidR="00763276">
        <w:t xml:space="preserve"> : </w:t>
      </w:r>
      <w:r>
        <w:t xml:space="preserve">la </w:t>
      </w:r>
      <w:proofErr w:type="spellStart"/>
      <w:r>
        <w:t>Bouapata</w:t>
      </w:r>
      <w:proofErr w:type="spellEnd"/>
      <w:r w:rsidR="00763276">
        <w:t xml:space="preserve">. </w:t>
      </w:r>
      <w:r>
        <w:t>Plus loin</w:t>
      </w:r>
      <w:r w:rsidR="00763276">
        <w:t xml:space="preserve">, </w:t>
      </w:r>
      <w:r>
        <w:t>dans la direction de Grimari</w:t>
      </w:r>
      <w:r w:rsidR="00763276">
        <w:t xml:space="preserve">, </w:t>
      </w:r>
      <w:r>
        <w:t>à main droite</w:t>
      </w:r>
      <w:r w:rsidR="00763276">
        <w:t xml:space="preserve">, </w:t>
      </w:r>
      <w:r>
        <w:t>une autre rivière</w:t>
      </w:r>
      <w:r w:rsidR="00763276">
        <w:t xml:space="preserve"> : </w:t>
      </w:r>
      <w:r>
        <w:t xml:space="preserve">la </w:t>
      </w:r>
      <w:proofErr w:type="spellStart"/>
      <w:r>
        <w:t>Yako</w:t>
      </w:r>
      <w:r w:rsidR="00763276">
        <w:t>’</w:t>
      </w:r>
      <w:r>
        <w:t>mba</w:t>
      </w:r>
      <w:proofErr w:type="spellEnd"/>
      <w:r w:rsidR="00763276">
        <w:t xml:space="preserve">. </w:t>
      </w:r>
      <w:r>
        <w:t>Puis</w:t>
      </w:r>
      <w:r w:rsidR="00763276">
        <w:t xml:space="preserve">, </w:t>
      </w:r>
      <w:r>
        <w:t>coup sur coup</w:t>
      </w:r>
      <w:r w:rsidR="00763276">
        <w:t xml:space="preserve">, </w:t>
      </w:r>
      <w:r>
        <w:t xml:space="preserve">le </w:t>
      </w:r>
      <w:proofErr w:type="spellStart"/>
      <w:r>
        <w:t>Yako</w:t>
      </w:r>
      <w:proofErr w:type="spellEnd"/>
      <w:r w:rsidR="00763276">
        <w:t xml:space="preserve">, </w:t>
      </w:r>
      <w:r>
        <w:t>et son affluent</w:t>
      </w:r>
      <w:r w:rsidR="00763276">
        <w:t xml:space="preserve">, </w:t>
      </w:r>
      <w:r>
        <w:t xml:space="preserve">la </w:t>
      </w:r>
      <w:proofErr w:type="spellStart"/>
      <w:r>
        <w:t>Talé</w:t>
      </w:r>
      <w:r w:rsidR="00763276">
        <w:t>’</w:t>
      </w:r>
      <w:r>
        <w:t>mbé</w:t>
      </w:r>
      <w:proofErr w:type="spellEnd"/>
      <w:r w:rsidR="00763276">
        <w:t xml:space="preserve">. </w:t>
      </w:r>
      <w:r>
        <w:t>Un dernier marigot</w:t>
      </w:r>
      <w:r w:rsidR="00763276">
        <w:t xml:space="preserve"> : </w:t>
      </w:r>
      <w:r>
        <w:t xml:space="preserve">le </w:t>
      </w:r>
      <w:proofErr w:type="spellStart"/>
      <w:r>
        <w:t>Patakala</w:t>
      </w:r>
      <w:proofErr w:type="spellEnd"/>
      <w:r w:rsidR="00763276">
        <w:t>.</w:t>
      </w:r>
    </w:p>
    <w:p w14:paraId="6F09C7FF" w14:textId="77777777" w:rsidR="00763276" w:rsidRDefault="00000000">
      <w:proofErr w:type="gramStart"/>
      <w:r>
        <w:t>Après</w:t>
      </w:r>
      <w:proofErr w:type="gramEnd"/>
      <w:r w:rsidR="00763276">
        <w:t xml:space="preserve">, </w:t>
      </w:r>
      <w:r>
        <w:t>ce sont les terrains où furent plantés du mil</w:t>
      </w:r>
      <w:r w:rsidR="00763276">
        <w:t xml:space="preserve">, </w:t>
      </w:r>
      <w:r>
        <w:t>du maïs</w:t>
      </w:r>
      <w:r w:rsidR="00763276">
        <w:t xml:space="preserve">, </w:t>
      </w:r>
      <w:r>
        <w:t>du sésame</w:t>
      </w:r>
      <w:r w:rsidR="00763276">
        <w:t xml:space="preserve">, </w:t>
      </w:r>
      <w:r>
        <w:t>des haricots</w:t>
      </w:r>
      <w:r w:rsidR="00763276">
        <w:t xml:space="preserve">, </w:t>
      </w:r>
      <w:r>
        <w:t>des arachides</w:t>
      </w:r>
      <w:r w:rsidR="00763276">
        <w:t xml:space="preserve">, </w:t>
      </w:r>
      <w:r>
        <w:t xml:space="preserve">des </w:t>
      </w:r>
      <w:proofErr w:type="spellStart"/>
      <w:r>
        <w:t>go</w:t>
      </w:r>
      <w:r w:rsidR="00763276">
        <w:t>’</w:t>
      </w:r>
      <w:r>
        <w:t>mbos</w:t>
      </w:r>
      <w:proofErr w:type="spellEnd"/>
      <w:r w:rsidR="00763276">
        <w:t xml:space="preserve">, </w:t>
      </w:r>
      <w:r>
        <w:t>des patates</w:t>
      </w:r>
      <w:r w:rsidR="00763276">
        <w:t xml:space="preserve">, </w:t>
      </w:r>
      <w:r>
        <w:t>des</w:t>
      </w:r>
      <w:r w:rsidR="00763276">
        <w:t>…</w:t>
      </w:r>
    </w:p>
    <w:p w14:paraId="74DCF870" w14:textId="77777777" w:rsidR="00763276" w:rsidRDefault="00000000">
      <w:r>
        <w:lastRenderedPageBreak/>
        <w:t>Halte</w:t>
      </w:r>
      <w:r w:rsidR="00763276">
        <w:t xml:space="preserve"> ! </w:t>
      </w:r>
      <w:r>
        <w:t xml:space="preserve">On est devant la case du </w:t>
      </w:r>
      <w:proofErr w:type="spellStart"/>
      <w:r>
        <w:t>mokoundji</w:t>
      </w:r>
      <w:proofErr w:type="spellEnd"/>
      <w:r w:rsidR="00763276">
        <w:t>.</w:t>
      </w:r>
    </w:p>
    <w:p w14:paraId="4C028B43" w14:textId="77777777" w:rsidR="00763276" w:rsidRDefault="00000000">
      <w:r>
        <w:t>Tu es devant ta case Batouala</w:t>
      </w:r>
      <w:r w:rsidR="00763276">
        <w:t>…</w:t>
      </w:r>
    </w:p>
    <w:p w14:paraId="255856C2" w14:textId="5C33D86C" w:rsidR="00000000" w:rsidRDefault="00000000"/>
    <w:p w14:paraId="1EAC2CED" w14:textId="77777777" w:rsidR="00763276" w:rsidRDefault="00000000">
      <w:r>
        <w:t xml:space="preserve">Les blancs ont leurs </w:t>
      </w:r>
      <w:proofErr w:type="spellStart"/>
      <w:r>
        <w:t>doctorros</w:t>
      </w:r>
      <w:proofErr w:type="spellEnd"/>
      <w:r w:rsidR="00763276">
        <w:t xml:space="preserve">, </w:t>
      </w:r>
      <w:r>
        <w:t>les nègres leurs sorciers</w:t>
      </w:r>
      <w:r w:rsidR="00763276">
        <w:t xml:space="preserve">. </w:t>
      </w:r>
      <w:r>
        <w:t>Soyez sûrs qu</w:t>
      </w:r>
      <w:r w:rsidR="00763276">
        <w:t>’</w:t>
      </w:r>
      <w:r>
        <w:t>ils se ressemblent et que ceux-ci valent bien ceux-là</w:t>
      </w:r>
      <w:r w:rsidR="00763276">
        <w:t>.</w:t>
      </w:r>
    </w:p>
    <w:p w14:paraId="29A0BE65" w14:textId="77777777" w:rsidR="00763276" w:rsidRDefault="00000000">
      <w:r>
        <w:t xml:space="preserve">Il y a de bons </w:t>
      </w:r>
      <w:proofErr w:type="spellStart"/>
      <w:r>
        <w:t>doctorros</w:t>
      </w:r>
      <w:proofErr w:type="spellEnd"/>
      <w:r>
        <w:t xml:space="preserve"> et de mauvais sorciers</w:t>
      </w:r>
      <w:r w:rsidR="00763276">
        <w:t xml:space="preserve">. </w:t>
      </w:r>
      <w:r>
        <w:t xml:space="preserve">Il y a de bons sorciers et de mauvais </w:t>
      </w:r>
      <w:proofErr w:type="spellStart"/>
      <w:r>
        <w:t>doctorros</w:t>
      </w:r>
      <w:proofErr w:type="spellEnd"/>
      <w:r w:rsidR="00763276">
        <w:t>.</w:t>
      </w:r>
    </w:p>
    <w:p w14:paraId="36D6281C" w14:textId="77777777" w:rsidR="00763276" w:rsidRDefault="00000000">
      <w:r>
        <w:t>Mais</w:t>
      </w:r>
      <w:r w:rsidR="00763276">
        <w:t xml:space="preserve">, </w:t>
      </w:r>
      <w:r>
        <w:t>quoi qu</w:t>
      </w:r>
      <w:r w:rsidR="00763276">
        <w:t>’</w:t>
      </w:r>
      <w:r>
        <w:t>il arrive</w:t>
      </w:r>
      <w:r w:rsidR="00763276">
        <w:t xml:space="preserve">, </w:t>
      </w:r>
      <w:r>
        <w:t>on doit</w:t>
      </w:r>
      <w:r w:rsidR="00763276">
        <w:t xml:space="preserve">, </w:t>
      </w:r>
      <w:r>
        <w:t>avant tous autres</w:t>
      </w:r>
      <w:r w:rsidR="00763276">
        <w:t xml:space="preserve">, </w:t>
      </w:r>
      <w:r>
        <w:t>exécuter les ordres du sorcier</w:t>
      </w:r>
      <w:r w:rsidR="00763276">
        <w:t>.</w:t>
      </w:r>
    </w:p>
    <w:p w14:paraId="767B0DE0" w14:textId="77777777" w:rsidR="00763276" w:rsidRDefault="00000000">
      <w:r>
        <w:t>Aussi</w:t>
      </w:r>
      <w:r w:rsidR="00763276">
        <w:t xml:space="preserve">, </w:t>
      </w:r>
      <w:r>
        <w:t>devant la case de Batouala</w:t>
      </w:r>
      <w:r w:rsidR="00763276">
        <w:t xml:space="preserve">, </w:t>
      </w:r>
      <w:r>
        <w:t>on avait disposé</w:t>
      </w:r>
      <w:r w:rsidR="00763276">
        <w:t xml:space="preserve">, </w:t>
      </w:r>
      <w:r>
        <w:t>suivant les indications du sorcier</w:t>
      </w:r>
      <w:r w:rsidR="00763276">
        <w:t xml:space="preserve">, </w:t>
      </w:r>
      <w:r>
        <w:t>sur une manière de petite claie à cla</w:t>
      </w:r>
      <w:r>
        <w:t>i</w:t>
      </w:r>
      <w:r>
        <w:t>re-voie</w:t>
      </w:r>
      <w:r w:rsidR="00763276">
        <w:t xml:space="preserve">, </w:t>
      </w:r>
      <w:r>
        <w:t>les gris-gris efficaces</w:t>
      </w:r>
      <w:r w:rsidR="00763276">
        <w:t xml:space="preserve">, </w:t>
      </w:r>
      <w:r>
        <w:t>les sachets aromatiques</w:t>
      </w:r>
      <w:r w:rsidR="00763276">
        <w:t xml:space="preserve">, </w:t>
      </w:r>
      <w:r>
        <w:t>les am</w:t>
      </w:r>
      <w:r>
        <w:t>u</w:t>
      </w:r>
      <w:r>
        <w:t>lettes souveraines contre le mauvais œil</w:t>
      </w:r>
      <w:r w:rsidR="00763276">
        <w:t xml:space="preserve">, </w:t>
      </w:r>
      <w:r>
        <w:t>les sonnailles et les clochettes qui terrorisent les malins esprits et les chassent</w:t>
      </w:r>
      <w:r w:rsidR="00763276">
        <w:t>.</w:t>
      </w:r>
    </w:p>
    <w:p w14:paraId="75BE8D9D" w14:textId="77777777" w:rsidR="00763276" w:rsidRDefault="00000000">
      <w:r>
        <w:t>Les esprits malins ayant</w:t>
      </w:r>
      <w:r w:rsidR="00763276">
        <w:t xml:space="preserve">, </w:t>
      </w:r>
      <w:r>
        <w:t>malgré cela</w:t>
      </w:r>
      <w:r w:rsidR="00763276">
        <w:t xml:space="preserve">, </w:t>
      </w:r>
      <w:r>
        <w:t>tardé à disparaître</w:t>
      </w:r>
      <w:r w:rsidR="00763276">
        <w:t xml:space="preserve">, </w:t>
      </w:r>
      <w:r>
        <w:t xml:space="preserve">des vocératrices et des joueurs de </w:t>
      </w:r>
      <w:r w:rsidR="00763276">
        <w:t>« </w:t>
      </w:r>
      <w:proofErr w:type="spellStart"/>
      <w:r>
        <w:t>go</w:t>
      </w:r>
      <w:r w:rsidR="00763276">
        <w:t>’</w:t>
      </w:r>
      <w:r>
        <w:t>nga</w:t>
      </w:r>
      <w:proofErr w:type="spellEnd"/>
      <w:r w:rsidR="00763276">
        <w:t> »</w:t>
      </w:r>
      <w:r>
        <w:t xml:space="preserve"> vinrent veiller B</w:t>
      </w:r>
      <w:r>
        <w:t>a</w:t>
      </w:r>
      <w:r>
        <w:t>touala</w:t>
      </w:r>
      <w:r w:rsidR="00763276">
        <w:t>.</w:t>
      </w:r>
    </w:p>
    <w:p w14:paraId="33520191" w14:textId="77777777" w:rsidR="00763276" w:rsidRDefault="00000000">
      <w:r>
        <w:t>Hélas</w:t>
      </w:r>
      <w:r w:rsidR="00763276">
        <w:t xml:space="preserve"> ! </w:t>
      </w:r>
      <w:r>
        <w:t>on eut beau faire retentir sa case</w:t>
      </w:r>
      <w:r w:rsidR="00763276">
        <w:t xml:space="preserve">, </w:t>
      </w:r>
      <w:r>
        <w:t>des cris et des tams-tams les plus affreux</w:t>
      </w:r>
      <w:r w:rsidR="00763276">
        <w:t xml:space="preserve">, </w:t>
      </w:r>
      <w:r>
        <w:t>la maladie restait maîtresse</w:t>
      </w:r>
      <w:r w:rsidR="00763276">
        <w:t xml:space="preserve">. </w:t>
      </w:r>
      <w:r>
        <w:t>Un g</w:t>
      </w:r>
      <w:r>
        <w:t>é</w:t>
      </w:r>
      <w:r>
        <w:t>nie méchant torturait son corps amaigri</w:t>
      </w:r>
      <w:r w:rsidR="00763276">
        <w:t xml:space="preserve">. </w:t>
      </w:r>
      <w:r>
        <w:t>Ce n</w:t>
      </w:r>
      <w:r w:rsidR="00763276">
        <w:t>’</w:t>
      </w:r>
      <w:r>
        <w:t>était plus la peine de lui serrer fortement le ventre d</w:t>
      </w:r>
      <w:r w:rsidR="00763276">
        <w:t>’</w:t>
      </w:r>
      <w:r>
        <w:t>une corde</w:t>
      </w:r>
      <w:r w:rsidR="00763276">
        <w:t xml:space="preserve"> ! </w:t>
      </w:r>
      <w:proofErr w:type="spellStart"/>
      <w:r>
        <w:t>Do</w:t>
      </w:r>
      <w:r w:rsidR="00763276">
        <w:t>’</w:t>
      </w:r>
      <w:r>
        <w:t>ndorro</w:t>
      </w:r>
      <w:proofErr w:type="spellEnd"/>
      <w:r>
        <w:t xml:space="preserve"> n</w:t>
      </w:r>
      <w:r w:rsidR="00763276">
        <w:t>’</w:t>
      </w:r>
      <w:r>
        <w:t>avait-il pas outrepassé</w:t>
      </w:r>
      <w:r w:rsidR="00763276">
        <w:t xml:space="preserve">, </w:t>
      </w:r>
      <w:r>
        <w:t>quand même</w:t>
      </w:r>
      <w:r w:rsidR="00763276">
        <w:t xml:space="preserve">, </w:t>
      </w:r>
      <w:r>
        <w:t>la limite qu</w:t>
      </w:r>
      <w:r w:rsidR="00763276">
        <w:t>’</w:t>
      </w:r>
      <w:r>
        <w:t xml:space="preserve">on avait voulu lui marquer </w:t>
      </w:r>
      <w:proofErr w:type="spellStart"/>
      <w:r>
        <w:t>par là</w:t>
      </w:r>
      <w:proofErr w:type="spellEnd"/>
      <w:r w:rsidR="00763276">
        <w:t> ?</w:t>
      </w:r>
    </w:p>
    <w:p w14:paraId="2B35E43E" w14:textId="77777777" w:rsidR="00763276" w:rsidRDefault="00000000">
      <w:r>
        <w:t>D</w:t>
      </w:r>
      <w:r w:rsidR="00763276">
        <w:t>’</w:t>
      </w:r>
      <w:r>
        <w:t>ailleurs</w:t>
      </w:r>
      <w:r w:rsidR="00763276">
        <w:t xml:space="preserve">, </w:t>
      </w:r>
      <w:r>
        <w:t>de jour en jour davantage</w:t>
      </w:r>
      <w:r w:rsidR="00763276">
        <w:t xml:space="preserve">, </w:t>
      </w:r>
      <w:r>
        <w:t>ce ventre étalait sa pourriture</w:t>
      </w:r>
      <w:r w:rsidR="00763276">
        <w:t xml:space="preserve">. </w:t>
      </w:r>
      <w:r>
        <w:t>Les mouches à charogne</w:t>
      </w:r>
      <w:r w:rsidR="00763276">
        <w:t xml:space="preserve">, </w:t>
      </w:r>
      <w:r>
        <w:t xml:space="preserve">les grosses </w:t>
      </w:r>
      <w:proofErr w:type="spellStart"/>
      <w:r>
        <w:t>voumas</w:t>
      </w:r>
      <w:proofErr w:type="spellEnd"/>
      <w:r>
        <w:t xml:space="preserve"> </w:t>
      </w:r>
      <w:r>
        <w:lastRenderedPageBreak/>
        <w:t>bleues</w:t>
      </w:r>
      <w:r w:rsidR="00763276">
        <w:t xml:space="preserve">, </w:t>
      </w:r>
      <w:r>
        <w:t>vertes et noires bombillaient sur la plaie tuméfiée et suintante</w:t>
      </w:r>
      <w:r w:rsidR="00763276">
        <w:t xml:space="preserve">, </w:t>
      </w:r>
      <w:r>
        <w:t>qu</w:t>
      </w:r>
      <w:r w:rsidR="00763276">
        <w:t>’</w:t>
      </w:r>
      <w:r>
        <w:t>il leur offrait</w:t>
      </w:r>
      <w:r w:rsidR="00763276">
        <w:t>.</w:t>
      </w:r>
    </w:p>
    <w:p w14:paraId="0BC6349E" w14:textId="77777777" w:rsidR="00763276" w:rsidRDefault="00000000">
      <w:r>
        <w:t>Rien n</w:t>
      </w:r>
      <w:r w:rsidR="00763276">
        <w:t>’</w:t>
      </w:r>
      <w:r>
        <w:t xml:space="preserve">avait pu vaincre les sortilèges de </w:t>
      </w:r>
      <w:proofErr w:type="spellStart"/>
      <w:r>
        <w:t>Do</w:t>
      </w:r>
      <w:r w:rsidR="00763276">
        <w:t>’</w:t>
      </w:r>
      <w:r>
        <w:t>ndorro</w:t>
      </w:r>
      <w:proofErr w:type="spellEnd"/>
      <w:r w:rsidR="00763276">
        <w:t xml:space="preserve">, </w:t>
      </w:r>
      <w:r>
        <w:t>ni les nettoyages à l</w:t>
      </w:r>
      <w:r w:rsidR="00763276">
        <w:t>’</w:t>
      </w:r>
      <w:r>
        <w:t>eau froide ou chaude</w:t>
      </w:r>
      <w:r w:rsidR="00763276">
        <w:t xml:space="preserve">, </w:t>
      </w:r>
      <w:r>
        <w:t>ni les exorcismes</w:t>
      </w:r>
      <w:r w:rsidR="00763276">
        <w:t xml:space="preserve">, </w:t>
      </w:r>
      <w:r>
        <w:t>ni l</w:t>
      </w:r>
      <w:r w:rsidR="00763276">
        <w:t>’</w:t>
      </w:r>
      <w:r>
        <w:t>application de certaines herbes cicatrisantes</w:t>
      </w:r>
      <w:r w:rsidR="00763276">
        <w:t xml:space="preserve">, </w:t>
      </w:r>
      <w:r>
        <w:t>macérées dans du crachat</w:t>
      </w:r>
      <w:r w:rsidR="00763276">
        <w:t xml:space="preserve">, </w:t>
      </w:r>
      <w:r>
        <w:t>ni les cataplasmes de bouse de vache</w:t>
      </w:r>
      <w:r w:rsidR="00763276">
        <w:t xml:space="preserve">, </w:t>
      </w:r>
      <w:r>
        <w:t>ni la cautér</w:t>
      </w:r>
      <w:r>
        <w:t>i</w:t>
      </w:r>
      <w:r>
        <w:t>sation au fer rouge</w:t>
      </w:r>
      <w:r w:rsidR="00763276">
        <w:t>.</w:t>
      </w:r>
    </w:p>
    <w:p w14:paraId="3FCCF2D6" w14:textId="77777777" w:rsidR="00763276" w:rsidRDefault="00000000">
      <w:proofErr w:type="spellStart"/>
      <w:r>
        <w:t>Djouma</w:t>
      </w:r>
      <w:proofErr w:type="spellEnd"/>
      <w:r>
        <w:t xml:space="preserve"> lui-même</w:t>
      </w:r>
      <w:r w:rsidR="00763276">
        <w:t xml:space="preserve">, </w:t>
      </w:r>
      <w:r>
        <w:t>écœuré par la puanteur qu</w:t>
      </w:r>
      <w:r w:rsidR="00763276">
        <w:t>’</w:t>
      </w:r>
      <w:r>
        <w:t>elle dispersait</w:t>
      </w:r>
      <w:r w:rsidR="00763276">
        <w:t xml:space="preserve">, </w:t>
      </w:r>
      <w:r>
        <w:t>ne léchait plus la blessure de son maître</w:t>
      </w:r>
      <w:r w:rsidR="00763276">
        <w:t>.</w:t>
      </w:r>
    </w:p>
    <w:p w14:paraId="19664CC1" w14:textId="77777777" w:rsidR="00763276" w:rsidRDefault="00000000">
      <w:r>
        <w:t>Il avait rempli tous ses devoirs de chien</w:t>
      </w:r>
      <w:r w:rsidR="00763276">
        <w:t xml:space="preserve">. </w:t>
      </w:r>
      <w:r>
        <w:t>Que pouvait-il fa</w:t>
      </w:r>
      <w:r>
        <w:t>i</w:t>
      </w:r>
      <w:r>
        <w:t>re encore</w:t>
      </w:r>
      <w:r w:rsidR="00763276">
        <w:t xml:space="preserve">, </w:t>
      </w:r>
      <w:r>
        <w:t>puisqu</w:t>
      </w:r>
      <w:r w:rsidR="00763276">
        <w:t>’</w:t>
      </w:r>
      <w:r>
        <w:t>il n</w:t>
      </w:r>
      <w:r w:rsidR="00763276">
        <w:t>’</w:t>
      </w:r>
      <w:r>
        <w:t>y avait plus rien à faire</w:t>
      </w:r>
      <w:r w:rsidR="00763276">
        <w:t> ?</w:t>
      </w:r>
    </w:p>
    <w:p w14:paraId="51E2662F" w14:textId="77777777" w:rsidR="00763276" w:rsidRDefault="00000000">
      <w:r>
        <w:t>En désespoir de cause</w:t>
      </w:r>
      <w:r w:rsidR="00763276">
        <w:t xml:space="preserve">, </w:t>
      </w:r>
      <w:r>
        <w:t>on alla enfin consulter le comma</w:t>
      </w:r>
      <w:r>
        <w:t>n</w:t>
      </w:r>
      <w:r>
        <w:t>dant</w:t>
      </w:r>
      <w:r w:rsidR="00763276">
        <w:t>.</w:t>
      </w:r>
    </w:p>
    <w:p w14:paraId="6E7D163F" w14:textId="77777777" w:rsidR="00763276" w:rsidRDefault="00000000">
      <w:r>
        <w:t>Le commandant s</w:t>
      </w:r>
      <w:r w:rsidR="00763276">
        <w:t>’</w:t>
      </w:r>
      <w:r>
        <w:t>était montré d</w:t>
      </w:r>
      <w:r w:rsidR="00763276">
        <w:t>’</w:t>
      </w:r>
      <w:r>
        <w:t>une amabilité charmante</w:t>
      </w:r>
      <w:r w:rsidR="00763276">
        <w:t xml:space="preserve">. </w:t>
      </w:r>
      <w:r>
        <w:t>Aux conseils demandés</w:t>
      </w:r>
      <w:r w:rsidR="00763276">
        <w:t xml:space="preserve">, </w:t>
      </w:r>
      <w:r>
        <w:t>il avait répondu</w:t>
      </w:r>
      <w:r w:rsidR="00763276">
        <w:t xml:space="preserve">, </w:t>
      </w:r>
      <w:r>
        <w:t>sur un ton enjoué</w:t>
      </w:r>
      <w:r w:rsidR="00763276">
        <w:t xml:space="preserve">, </w:t>
      </w:r>
      <w:r>
        <w:t>que Batouala pouvait bien crever</w:t>
      </w:r>
      <w:r w:rsidR="00763276">
        <w:t xml:space="preserve">, </w:t>
      </w:r>
      <w:r>
        <w:t>et tous les m</w:t>
      </w:r>
      <w:r w:rsidR="00763276">
        <w:t>’</w:t>
      </w:r>
      <w:r>
        <w:t>bis avec lui</w:t>
      </w:r>
      <w:r w:rsidR="00763276">
        <w:t>.</w:t>
      </w:r>
    </w:p>
    <w:p w14:paraId="4A159B3E" w14:textId="77777777" w:rsidR="00763276" w:rsidRDefault="00000000">
      <w:r>
        <w:t>Alors</w:t>
      </w:r>
      <w:r w:rsidR="00763276">
        <w:t xml:space="preserve">, </w:t>
      </w:r>
      <w:r>
        <w:t>on avait renoncé aux incantations</w:t>
      </w:r>
      <w:r w:rsidR="00763276">
        <w:t xml:space="preserve">, </w:t>
      </w:r>
      <w:r>
        <w:t>aux exorcismes</w:t>
      </w:r>
      <w:r w:rsidR="00763276">
        <w:t xml:space="preserve">, </w:t>
      </w:r>
      <w:r>
        <w:t>aux amulettes</w:t>
      </w:r>
      <w:r w:rsidR="00763276">
        <w:t xml:space="preserve">. </w:t>
      </w:r>
      <w:r>
        <w:t>On avait renoncé aux sachets d</w:t>
      </w:r>
      <w:r w:rsidR="00763276">
        <w:t>’</w:t>
      </w:r>
      <w:r>
        <w:t>aromates</w:t>
      </w:r>
      <w:r w:rsidR="00763276">
        <w:t xml:space="preserve">, </w:t>
      </w:r>
      <w:r>
        <w:t>aux médicaments du sorcier</w:t>
      </w:r>
      <w:r w:rsidR="00763276">
        <w:t xml:space="preserve">, </w:t>
      </w:r>
      <w:r>
        <w:t>aux gris-gris d</w:t>
      </w:r>
      <w:r w:rsidR="00763276">
        <w:t>’</w:t>
      </w:r>
      <w:r>
        <w:t>usage</w:t>
      </w:r>
      <w:r w:rsidR="00763276">
        <w:t xml:space="preserve">. </w:t>
      </w:r>
      <w:r>
        <w:t>Disparus</w:t>
      </w:r>
      <w:r w:rsidR="00763276">
        <w:t xml:space="preserve">, </w:t>
      </w:r>
      <w:r>
        <w:t xml:space="preserve">les joueurs de </w:t>
      </w:r>
      <w:proofErr w:type="spellStart"/>
      <w:r>
        <w:t>go</w:t>
      </w:r>
      <w:r w:rsidR="00763276">
        <w:t>’</w:t>
      </w:r>
      <w:r>
        <w:t>nga</w:t>
      </w:r>
      <w:proofErr w:type="spellEnd"/>
      <w:r w:rsidR="00763276">
        <w:t xml:space="preserve"> ! </w:t>
      </w:r>
      <w:r>
        <w:t>Parties</w:t>
      </w:r>
      <w:r w:rsidR="00763276">
        <w:t xml:space="preserve">, </w:t>
      </w:r>
      <w:r>
        <w:t>les vocératrices</w:t>
      </w:r>
      <w:r w:rsidR="00763276">
        <w:t xml:space="preserve"> ! </w:t>
      </w:r>
      <w:r>
        <w:t>Batouala pouvait mourir</w:t>
      </w:r>
      <w:r w:rsidR="00763276">
        <w:t xml:space="preserve">. </w:t>
      </w:r>
      <w:r>
        <w:t>Déjà l</w:t>
      </w:r>
      <w:r w:rsidR="00763276">
        <w:t>’</w:t>
      </w:r>
      <w:r>
        <w:t>on pillait ses biens</w:t>
      </w:r>
      <w:r w:rsidR="00763276">
        <w:t>.</w:t>
      </w:r>
    </w:p>
    <w:p w14:paraId="7CA1C273" w14:textId="77777777" w:rsidR="00763276" w:rsidRDefault="00000000">
      <w:r>
        <w:t>Sois heureux</w:t>
      </w:r>
      <w:r w:rsidR="00763276">
        <w:t xml:space="preserve">, </w:t>
      </w:r>
      <w:r>
        <w:t>Batouala</w:t>
      </w:r>
      <w:r w:rsidR="00763276">
        <w:t xml:space="preserve"> ! </w:t>
      </w:r>
      <w:r>
        <w:t>Ton agonie n</w:t>
      </w:r>
      <w:r w:rsidR="00763276">
        <w:t>’</w:t>
      </w:r>
      <w:r>
        <w:t>est pas inutile</w:t>
      </w:r>
      <w:r w:rsidR="00763276">
        <w:t xml:space="preserve">. </w:t>
      </w:r>
      <w:r>
        <w:t>Elle rend la mémoire à un tas de gens à qui tu devais un tas de ch</w:t>
      </w:r>
      <w:r>
        <w:t>o</w:t>
      </w:r>
      <w:r>
        <w:t>ses</w:t>
      </w:r>
      <w:r w:rsidR="00763276">
        <w:t xml:space="preserve">, </w:t>
      </w:r>
      <w:r>
        <w:t>que tu ne te rappelais plus</w:t>
      </w:r>
      <w:r w:rsidR="00763276">
        <w:t> !</w:t>
      </w:r>
    </w:p>
    <w:p w14:paraId="74C12BA8" w14:textId="77777777" w:rsidR="00763276" w:rsidRDefault="00000000">
      <w:r>
        <w:t>On a réparti le mil de tes greniers</w:t>
      </w:r>
      <w:r w:rsidR="00763276">
        <w:t xml:space="preserve">, </w:t>
      </w:r>
      <w:r>
        <w:t>razzié tes troupeaux</w:t>
      </w:r>
      <w:r w:rsidR="00763276">
        <w:t xml:space="preserve">, </w:t>
      </w:r>
      <w:r>
        <w:t>v</w:t>
      </w:r>
      <w:r>
        <w:t>o</w:t>
      </w:r>
      <w:r>
        <w:t>lé tes armes</w:t>
      </w:r>
      <w:r w:rsidR="00763276">
        <w:t xml:space="preserve">. </w:t>
      </w:r>
      <w:r>
        <w:t>C</w:t>
      </w:r>
      <w:r w:rsidR="00763276">
        <w:t>’</w:t>
      </w:r>
      <w:r>
        <w:t>est tout juste si l</w:t>
      </w:r>
      <w:r w:rsidR="00763276">
        <w:t>’</w:t>
      </w:r>
      <w:r>
        <w:t>on ne t</w:t>
      </w:r>
      <w:r w:rsidR="00763276">
        <w:t>’</w:t>
      </w:r>
      <w:r>
        <w:t>a pas encore volé tes femmes</w:t>
      </w:r>
      <w:r w:rsidR="00763276">
        <w:t xml:space="preserve">. </w:t>
      </w:r>
      <w:r>
        <w:t>Mais rassure-toi</w:t>
      </w:r>
      <w:r w:rsidR="00763276">
        <w:t xml:space="preserve">. </w:t>
      </w:r>
      <w:r>
        <w:t>Leur sort est fixé</w:t>
      </w:r>
      <w:r w:rsidR="00763276">
        <w:t xml:space="preserve">. </w:t>
      </w:r>
      <w:r>
        <w:t>Elles sont depuis longtemps retenues</w:t>
      </w:r>
      <w:r w:rsidR="00763276">
        <w:t> !…</w:t>
      </w:r>
    </w:p>
    <w:p w14:paraId="00878610" w14:textId="77777777" w:rsidR="00763276" w:rsidRDefault="00000000">
      <w:r>
        <w:lastRenderedPageBreak/>
        <w:t>Doucement</w:t>
      </w:r>
      <w:r w:rsidR="00763276">
        <w:t xml:space="preserve">, </w:t>
      </w:r>
      <w:r>
        <w:t>Batouala râlait</w:t>
      </w:r>
      <w:r w:rsidR="00763276">
        <w:t>.</w:t>
      </w:r>
    </w:p>
    <w:p w14:paraId="1E166547" w14:textId="77777777" w:rsidR="00763276" w:rsidRDefault="00000000">
      <w:r>
        <w:t>De quoi rêvait-il</w:t>
      </w:r>
      <w:r w:rsidR="00763276">
        <w:t xml:space="preserve"> ? </w:t>
      </w:r>
      <w:r>
        <w:t>Rêvait-il</w:t>
      </w:r>
      <w:r w:rsidR="00763276">
        <w:t xml:space="preserve">, </w:t>
      </w:r>
      <w:r>
        <w:t>seulement</w:t>
      </w:r>
      <w:r w:rsidR="00763276">
        <w:t xml:space="preserve"> ? </w:t>
      </w:r>
      <w:r>
        <w:t>Savait-il que</w:t>
      </w:r>
      <w:r w:rsidR="00763276">
        <w:t xml:space="preserve">, </w:t>
      </w:r>
      <w:r>
        <w:t>ce soir-là</w:t>
      </w:r>
      <w:r w:rsidR="00763276">
        <w:t xml:space="preserve">, </w:t>
      </w:r>
      <w:r>
        <w:t>il n</w:t>
      </w:r>
      <w:r w:rsidR="00763276">
        <w:t>’</w:t>
      </w:r>
      <w:r>
        <w:t>y avait presque plus personne auprès de lui</w:t>
      </w:r>
      <w:r w:rsidR="00763276">
        <w:t xml:space="preserve">, </w:t>
      </w:r>
      <w:r>
        <w:t>dans sa case</w:t>
      </w:r>
      <w:r w:rsidR="00763276">
        <w:t> ?</w:t>
      </w:r>
    </w:p>
    <w:p w14:paraId="6CA7D07A" w14:textId="77777777" w:rsidR="00763276" w:rsidRDefault="00000000">
      <w:r>
        <w:t>Puisqu</w:t>
      </w:r>
      <w:r w:rsidR="00763276">
        <w:t>’</w:t>
      </w:r>
      <w:r>
        <w:t>il délirait</w:t>
      </w:r>
      <w:r w:rsidR="00763276">
        <w:t xml:space="preserve">, </w:t>
      </w:r>
      <w:r>
        <w:t>puisqu</w:t>
      </w:r>
      <w:r w:rsidR="00763276">
        <w:t>’</w:t>
      </w:r>
      <w:r>
        <w:t>il râlait</w:t>
      </w:r>
      <w:r w:rsidR="00763276">
        <w:t xml:space="preserve">, </w:t>
      </w:r>
      <w:r>
        <w:t>non</w:t>
      </w:r>
      <w:r w:rsidR="00763276">
        <w:t xml:space="preserve">, </w:t>
      </w:r>
      <w:r>
        <w:t>il ne pouvait pas s</w:t>
      </w:r>
      <w:r>
        <w:t>a</w:t>
      </w:r>
      <w:r>
        <w:t>voir que</w:t>
      </w:r>
      <w:r w:rsidR="00763276">
        <w:t xml:space="preserve">, </w:t>
      </w:r>
      <w:proofErr w:type="spellStart"/>
      <w:r>
        <w:t>Djouma</w:t>
      </w:r>
      <w:proofErr w:type="spellEnd"/>
      <w:r w:rsidR="00763276">
        <w:t xml:space="preserve">, </w:t>
      </w:r>
      <w:proofErr w:type="spellStart"/>
      <w:r>
        <w:t>Bissibingui</w:t>
      </w:r>
      <w:proofErr w:type="spellEnd"/>
      <w:r>
        <w:t xml:space="preserve"> et </w:t>
      </w:r>
      <w:proofErr w:type="spellStart"/>
      <w:r>
        <w:t>Yassiguindja</w:t>
      </w:r>
      <w:proofErr w:type="spellEnd"/>
      <w:r>
        <w:t xml:space="preserve"> exceptés</w:t>
      </w:r>
      <w:r w:rsidR="00763276">
        <w:t xml:space="preserve">, </w:t>
      </w:r>
      <w:r>
        <w:t>tout le monde l</w:t>
      </w:r>
      <w:r w:rsidR="00763276">
        <w:t>’</w:t>
      </w:r>
      <w:r>
        <w:t>avait abandonné</w:t>
      </w:r>
      <w:r w:rsidR="00763276">
        <w:t xml:space="preserve">, </w:t>
      </w:r>
      <w:r>
        <w:t>même ses capitas</w:t>
      </w:r>
      <w:r w:rsidR="00763276">
        <w:t xml:space="preserve">, </w:t>
      </w:r>
      <w:r>
        <w:t>même ses proches</w:t>
      </w:r>
      <w:r w:rsidR="00763276">
        <w:t xml:space="preserve">, </w:t>
      </w:r>
      <w:r>
        <w:t>même ses femmes</w:t>
      </w:r>
      <w:r w:rsidR="00763276">
        <w:t xml:space="preserve">, </w:t>
      </w:r>
      <w:r>
        <w:t>et les enfants qu</w:t>
      </w:r>
      <w:r w:rsidR="00763276">
        <w:t>’</w:t>
      </w:r>
      <w:r>
        <w:t>il avait eus d</w:t>
      </w:r>
      <w:r w:rsidR="00763276">
        <w:t>’</w:t>
      </w:r>
      <w:r>
        <w:t>elles</w:t>
      </w:r>
      <w:r w:rsidR="00763276">
        <w:t>.</w:t>
      </w:r>
    </w:p>
    <w:p w14:paraId="7D32ED6D" w14:textId="77777777" w:rsidR="00763276" w:rsidRDefault="00000000">
      <w:r>
        <w:t xml:space="preserve">Il ignorait donc que </w:t>
      </w:r>
      <w:proofErr w:type="spellStart"/>
      <w:r>
        <w:t>Bissibingui</w:t>
      </w:r>
      <w:proofErr w:type="spellEnd"/>
      <w:r>
        <w:t xml:space="preserve"> et </w:t>
      </w:r>
      <w:proofErr w:type="spellStart"/>
      <w:r>
        <w:t>Yassiguindja</w:t>
      </w:r>
      <w:proofErr w:type="spellEnd"/>
      <w:r>
        <w:t xml:space="preserve"> étaient là</w:t>
      </w:r>
      <w:r w:rsidR="00763276">
        <w:t xml:space="preserve">, </w:t>
      </w:r>
      <w:r>
        <w:t>dans sa case</w:t>
      </w:r>
      <w:r w:rsidR="00763276">
        <w:t xml:space="preserve">, </w:t>
      </w:r>
      <w:r>
        <w:t>séparés l</w:t>
      </w:r>
      <w:r w:rsidR="00763276">
        <w:t>’</w:t>
      </w:r>
      <w:r>
        <w:t>un de l</w:t>
      </w:r>
      <w:r w:rsidR="00763276">
        <w:t>’</w:t>
      </w:r>
      <w:r>
        <w:t>autre par ce feu qui ne le réchauffait plus</w:t>
      </w:r>
      <w:r w:rsidR="00763276">
        <w:t xml:space="preserve">, </w:t>
      </w:r>
      <w:r>
        <w:t>lui</w:t>
      </w:r>
      <w:r w:rsidR="00763276">
        <w:t xml:space="preserve">, </w:t>
      </w:r>
      <w:r>
        <w:t>Batouala</w:t>
      </w:r>
      <w:r w:rsidR="00763276">
        <w:t xml:space="preserve">. </w:t>
      </w:r>
      <w:r>
        <w:t xml:space="preserve">Il ignorait que </w:t>
      </w:r>
      <w:proofErr w:type="spellStart"/>
      <w:r>
        <w:t>Djouma</w:t>
      </w:r>
      <w:proofErr w:type="spellEnd"/>
      <w:r w:rsidR="00763276">
        <w:t xml:space="preserve">, </w:t>
      </w:r>
      <w:r>
        <w:t>le petit chien roux</w:t>
      </w:r>
      <w:r w:rsidR="00763276">
        <w:t xml:space="preserve">, </w:t>
      </w:r>
      <w:r>
        <w:t>ronflait</w:t>
      </w:r>
      <w:r w:rsidR="00763276">
        <w:t xml:space="preserve">, </w:t>
      </w:r>
      <w:r>
        <w:t>tête à cul</w:t>
      </w:r>
      <w:r w:rsidR="00763276">
        <w:t xml:space="preserve">, </w:t>
      </w:r>
      <w:r>
        <w:t>sur les paniers à caoutchouc</w:t>
      </w:r>
      <w:r w:rsidR="00763276">
        <w:t xml:space="preserve">, – </w:t>
      </w:r>
      <w:r>
        <w:t>là</w:t>
      </w:r>
      <w:r w:rsidR="00763276">
        <w:t xml:space="preserve">. </w:t>
      </w:r>
      <w:r>
        <w:t>Et il n</w:t>
      </w:r>
      <w:r w:rsidR="00763276">
        <w:t>’</w:t>
      </w:r>
      <w:r>
        <w:t>entendit même pas</w:t>
      </w:r>
      <w:r w:rsidR="00763276">
        <w:t xml:space="preserve">, </w:t>
      </w:r>
      <w:proofErr w:type="spellStart"/>
      <w:r>
        <w:t>Bissibingui</w:t>
      </w:r>
      <w:proofErr w:type="spellEnd"/>
      <w:r>
        <w:t xml:space="preserve"> ayant violemment attiré </w:t>
      </w:r>
      <w:proofErr w:type="spellStart"/>
      <w:r>
        <w:t>Ya</w:t>
      </w:r>
      <w:r>
        <w:t>s</w:t>
      </w:r>
      <w:r>
        <w:t>siguindja</w:t>
      </w:r>
      <w:proofErr w:type="spellEnd"/>
      <w:r>
        <w:t xml:space="preserve"> dans ses bras</w:t>
      </w:r>
      <w:r w:rsidR="00763276">
        <w:t xml:space="preserve">, </w:t>
      </w:r>
      <w:r>
        <w:t>il n</w:t>
      </w:r>
      <w:r w:rsidR="00763276">
        <w:t>’</w:t>
      </w:r>
      <w:r>
        <w:t>entendit même pas les cabris ch</w:t>
      </w:r>
      <w:r>
        <w:t>e</w:t>
      </w:r>
      <w:r>
        <w:t>vroter</w:t>
      </w:r>
      <w:r w:rsidR="00763276">
        <w:t xml:space="preserve">, </w:t>
      </w:r>
      <w:r>
        <w:t xml:space="preserve">ni les canards faire </w:t>
      </w:r>
      <w:proofErr w:type="spellStart"/>
      <w:r>
        <w:t>pchapchapcha</w:t>
      </w:r>
      <w:proofErr w:type="spellEnd"/>
      <w:r w:rsidR="00763276">
        <w:t xml:space="preserve">, </w:t>
      </w:r>
      <w:proofErr w:type="spellStart"/>
      <w:r>
        <w:t>poha-pchapcha</w:t>
      </w:r>
      <w:proofErr w:type="spellEnd"/>
      <w:r w:rsidR="00763276">
        <w:t xml:space="preserve">, </w:t>
      </w:r>
      <w:r>
        <w:t>le cou tendu curieusement dans la direction de ce bruit</w:t>
      </w:r>
      <w:r w:rsidR="00763276">
        <w:t xml:space="preserve">, </w:t>
      </w:r>
      <w:r>
        <w:t>pour eux insolite</w:t>
      </w:r>
      <w:r w:rsidR="00763276">
        <w:t>.</w:t>
      </w:r>
    </w:p>
    <w:p w14:paraId="064A1889" w14:textId="77777777" w:rsidR="00763276" w:rsidRDefault="00000000">
      <w:r>
        <w:t>Il délirait</w:t>
      </w:r>
      <w:r w:rsidR="00763276">
        <w:t>.</w:t>
      </w:r>
    </w:p>
    <w:p w14:paraId="72E9115F" w14:textId="77777777" w:rsidR="00763276" w:rsidRDefault="00000000">
      <w:r>
        <w:t>Une fois de plus</w:t>
      </w:r>
      <w:r w:rsidR="00763276">
        <w:t xml:space="preserve">, </w:t>
      </w:r>
      <w:r>
        <w:t>dans son délire</w:t>
      </w:r>
      <w:r w:rsidR="00763276">
        <w:t xml:space="preserve">, </w:t>
      </w:r>
      <w:r>
        <w:t>il dit tout ce qu</w:t>
      </w:r>
      <w:r w:rsidR="00763276">
        <w:t>’</w:t>
      </w:r>
      <w:r>
        <w:t>il avait à reprocher aux blancs</w:t>
      </w:r>
      <w:r w:rsidR="00763276">
        <w:t xml:space="preserve">, – </w:t>
      </w:r>
      <w:r>
        <w:t>mensonge</w:t>
      </w:r>
      <w:r w:rsidR="00763276">
        <w:t xml:space="preserve">, </w:t>
      </w:r>
      <w:r>
        <w:t>cruauté</w:t>
      </w:r>
      <w:r w:rsidR="00763276">
        <w:t xml:space="preserve">, </w:t>
      </w:r>
      <w:r>
        <w:t>manque de logique</w:t>
      </w:r>
      <w:r w:rsidR="00763276">
        <w:t xml:space="preserve">, </w:t>
      </w:r>
      <w:r>
        <w:t>hypocrisie</w:t>
      </w:r>
      <w:r w:rsidR="00763276">
        <w:t>.</w:t>
      </w:r>
    </w:p>
    <w:p w14:paraId="77EDC9BF" w14:textId="77777777" w:rsidR="00763276" w:rsidRDefault="00000000">
      <w:r>
        <w:t>Il n</w:t>
      </w:r>
      <w:r w:rsidR="00763276">
        <w:t>’</w:t>
      </w:r>
      <w:r>
        <w:t xml:space="preserve">y avait ni bandas ni </w:t>
      </w:r>
      <w:proofErr w:type="spellStart"/>
      <w:r>
        <w:t>mandjas</w:t>
      </w:r>
      <w:proofErr w:type="spellEnd"/>
      <w:r w:rsidR="00763276">
        <w:t xml:space="preserve">, </w:t>
      </w:r>
      <w:r>
        <w:t>ni blancs ni nègres</w:t>
      </w:r>
      <w:r w:rsidR="00763276">
        <w:t xml:space="preserve">. </w:t>
      </w:r>
      <w:r>
        <w:t>Il n</w:t>
      </w:r>
      <w:r w:rsidR="00763276">
        <w:t>’</w:t>
      </w:r>
      <w:r>
        <w:t>y avait que des hommes</w:t>
      </w:r>
      <w:r w:rsidR="00763276">
        <w:t xml:space="preserve">. </w:t>
      </w:r>
      <w:r>
        <w:t>Et tous les hommes étaient frères</w:t>
      </w:r>
      <w:r w:rsidR="00763276">
        <w:t>.</w:t>
      </w:r>
    </w:p>
    <w:p w14:paraId="51E629C7" w14:textId="77777777" w:rsidR="00763276" w:rsidRDefault="00000000">
      <w:r>
        <w:t>Il ne fallait ni voler</w:t>
      </w:r>
      <w:r w:rsidR="00763276">
        <w:t xml:space="preserve">, </w:t>
      </w:r>
      <w:r>
        <w:t>ni battre son voisin</w:t>
      </w:r>
      <w:r w:rsidR="00763276">
        <w:t xml:space="preserve">. </w:t>
      </w:r>
      <w:r>
        <w:t>Guerre et sauvag</w:t>
      </w:r>
      <w:r>
        <w:t>e</w:t>
      </w:r>
      <w:r>
        <w:t>rie était tout un</w:t>
      </w:r>
      <w:r w:rsidR="00763276">
        <w:t xml:space="preserve">. </w:t>
      </w:r>
      <w:r>
        <w:t>Et ne voilà-t-il pas que l</w:t>
      </w:r>
      <w:r w:rsidR="00763276">
        <w:t>’</w:t>
      </w:r>
      <w:r>
        <w:t>on forçait les nègres à participer à la sauvagerie des blancs</w:t>
      </w:r>
      <w:r w:rsidR="00763276">
        <w:t xml:space="preserve">, </w:t>
      </w:r>
      <w:r>
        <w:t>à aller se faire tuer pour eux</w:t>
      </w:r>
      <w:r w:rsidR="00763276">
        <w:t xml:space="preserve">, </w:t>
      </w:r>
      <w:r>
        <w:t>en des palabres lointaines</w:t>
      </w:r>
      <w:r w:rsidR="00763276">
        <w:t xml:space="preserve"> ! </w:t>
      </w:r>
      <w:r>
        <w:t xml:space="preserve">Et ceux qui </w:t>
      </w:r>
      <w:r>
        <w:lastRenderedPageBreak/>
        <w:t>protestaient</w:t>
      </w:r>
      <w:r w:rsidR="00763276">
        <w:t xml:space="preserve">, </w:t>
      </w:r>
      <w:r>
        <w:t>on leur passait la corde au cou</w:t>
      </w:r>
      <w:r w:rsidR="00763276">
        <w:t xml:space="preserve">, </w:t>
      </w:r>
      <w:r>
        <w:t>on les chicottait</w:t>
      </w:r>
      <w:r w:rsidR="00763276">
        <w:t xml:space="preserve">, </w:t>
      </w:r>
      <w:r>
        <w:t>on les jetait en pr</w:t>
      </w:r>
      <w:r>
        <w:t>i</w:t>
      </w:r>
      <w:r>
        <w:t>son</w:t>
      </w:r>
      <w:r w:rsidR="00763276">
        <w:t> !</w:t>
      </w:r>
    </w:p>
    <w:p w14:paraId="22547D29" w14:textId="77777777" w:rsidR="00763276" w:rsidRDefault="00000000">
      <w:r>
        <w:t>Marche</w:t>
      </w:r>
      <w:r w:rsidR="00763276">
        <w:t xml:space="preserve">, </w:t>
      </w:r>
      <w:r>
        <w:t>sale nègre</w:t>
      </w:r>
      <w:r w:rsidR="00763276">
        <w:t xml:space="preserve"> ! </w:t>
      </w:r>
      <w:r>
        <w:t>Marche</w:t>
      </w:r>
      <w:r w:rsidR="00763276">
        <w:t xml:space="preserve">, </w:t>
      </w:r>
      <w:r>
        <w:t>et crève</w:t>
      </w:r>
      <w:r w:rsidR="00763276">
        <w:t> !…</w:t>
      </w:r>
    </w:p>
    <w:p w14:paraId="578849D1" w14:textId="77777777" w:rsidR="00763276" w:rsidRDefault="00000000">
      <w:r>
        <w:t>Un long silence</w:t>
      </w:r>
      <w:r w:rsidR="00763276">
        <w:t>.</w:t>
      </w:r>
    </w:p>
    <w:p w14:paraId="59108EC5" w14:textId="77777777" w:rsidR="00763276" w:rsidRDefault="00000000">
      <w:proofErr w:type="spellStart"/>
      <w:r>
        <w:t>Djouma</w:t>
      </w:r>
      <w:proofErr w:type="spellEnd"/>
      <w:r>
        <w:t xml:space="preserve"> vint flairer son maître</w:t>
      </w:r>
      <w:r w:rsidR="00763276">
        <w:t>.</w:t>
      </w:r>
    </w:p>
    <w:p w14:paraId="5C25ABD0" w14:textId="77777777" w:rsidR="00763276" w:rsidRDefault="00000000">
      <w:r>
        <w:t>Qu</w:t>
      </w:r>
      <w:r w:rsidR="00763276">
        <w:t>’</w:t>
      </w:r>
      <w:r>
        <w:t>avait-il donc senti</w:t>
      </w:r>
      <w:r w:rsidR="00763276">
        <w:t xml:space="preserve">, </w:t>
      </w:r>
      <w:proofErr w:type="spellStart"/>
      <w:r>
        <w:t>Djouma</w:t>
      </w:r>
      <w:proofErr w:type="spellEnd"/>
      <w:r w:rsidR="00763276">
        <w:t xml:space="preserve"> ? </w:t>
      </w:r>
      <w:r>
        <w:t>Qui donc l</w:t>
      </w:r>
      <w:r w:rsidR="00763276">
        <w:t>’</w:t>
      </w:r>
      <w:r>
        <w:t>avait averti que le dénouement approchait</w:t>
      </w:r>
      <w:r w:rsidR="00763276">
        <w:t xml:space="preserve"> ? </w:t>
      </w:r>
      <w:r>
        <w:t>Avait-il voulu entendre</w:t>
      </w:r>
      <w:r w:rsidR="00763276">
        <w:t xml:space="preserve">, </w:t>
      </w:r>
      <w:r>
        <w:t>de plus près</w:t>
      </w:r>
      <w:r w:rsidR="00763276">
        <w:t xml:space="preserve">, </w:t>
      </w:r>
      <w:r>
        <w:t>la voix de celui qu</w:t>
      </w:r>
      <w:r w:rsidR="00763276">
        <w:t>’</w:t>
      </w:r>
      <w:r>
        <w:t>il regrettait peut-être</w:t>
      </w:r>
      <w:r w:rsidR="00763276">
        <w:t xml:space="preserve">, </w:t>
      </w:r>
      <w:r>
        <w:t>en son âme obscure</w:t>
      </w:r>
      <w:r w:rsidR="00763276">
        <w:t xml:space="preserve"> ? </w:t>
      </w:r>
      <w:r>
        <w:t>Le vieil instinct avait-il tressailli en lui</w:t>
      </w:r>
      <w:r w:rsidR="00763276">
        <w:t xml:space="preserve">, </w:t>
      </w:r>
      <w:r>
        <w:t>qui pousse les b</w:t>
      </w:r>
      <w:r>
        <w:t>ê</w:t>
      </w:r>
      <w:r>
        <w:t>tes</w:t>
      </w:r>
      <w:r w:rsidR="00763276">
        <w:t xml:space="preserve">, </w:t>
      </w:r>
      <w:r>
        <w:t>lorsque l</w:t>
      </w:r>
      <w:r w:rsidR="00763276">
        <w:t>’</w:t>
      </w:r>
      <w:r>
        <w:t>une d</w:t>
      </w:r>
      <w:r w:rsidR="00763276">
        <w:t>’</w:t>
      </w:r>
      <w:r>
        <w:t>elles est sur le point de mourir</w:t>
      </w:r>
      <w:r w:rsidR="00763276">
        <w:t xml:space="preserve">, </w:t>
      </w:r>
      <w:r>
        <w:t>à faire trêve à toute querelle et à écarter sans bruit</w:t>
      </w:r>
      <w:r w:rsidR="00763276">
        <w:t xml:space="preserve">, </w:t>
      </w:r>
      <w:r>
        <w:t>d</w:t>
      </w:r>
      <w:r w:rsidR="00763276">
        <w:t>’</w:t>
      </w:r>
      <w:r>
        <w:t>un mufle anxieux</w:t>
      </w:r>
      <w:r w:rsidR="00763276">
        <w:t xml:space="preserve">, </w:t>
      </w:r>
      <w:r>
        <w:t>les herbes</w:t>
      </w:r>
      <w:r w:rsidR="00763276">
        <w:t xml:space="preserve">, </w:t>
      </w:r>
      <w:r>
        <w:t>dans la direction où</w:t>
      </w:r>
      <w:r w:rsidR="00763276">
        <w:t xml:space="preserve">, </w:t>
      </w:r>
      <w:r>
        <w:t>supposent-elles</w:t>
      </w:r>
      <w:r w:rsidR="00763276">
        <w:t xml:space="preserve">, </w:t>
      </w:r>
      <w:r>
        <w:t>se tient l</w:t>
      </w:r>
      <w:r w:rsidR="00763276">
        <w:t>’</w:t>
      </w:r>
      <w:r>
        <w:t>insaisissable</w:t>
      </w:r>
      <w:r w:rsidR="00763276">
        <w:t xml:space="preserve"> ? </w:t>
      </w:r>
      <w:r>
        <w:t>On ne sait</w:t>
      </w:r>
      <w:r w:rsidR="00763276">
        <w:t xml:space="preserve">. </w:t>
      </w:r>
      <w:r>
        <w:t>Toujours est-il qu</w:t>
      </w:r>
      <w:r w:rsidR="00763276">
        <w:t>’</w:t>
      </w:r>
      <w:r>
        <w:t>un moment après</w:t>
      </w:r>
      <w:r w:rsidR="00763276">
        <w:t xml:space="preserve">, </w:t>
      </w:r>
      <w:r>
        <w:t>d</w:t>
      </w:r>
      <w:r w:rsidR="00763276">
        <w:t>’</w:t>
      </w:r>
      <w:r>
        <w:t>un air grognon</w:t>
      </w:r>
      <w:r w:rsidR="00763276">
        <w:t xml:space="preserve">, </w:t>
      </w:r>
      <w:r>
        <w:t>il fut s</w:t>
      </w:r>
      <w:r w:rsidR="00763276">
        <w:t>’</w:t>
      </w:r>
      <w:r>
        <w:t>accroupir</w:t>
      </w:r>
      <w:r w:rsidR="00763276">
        <w:t xml:space="preserve">, </w:t>
      </w:r>
      <w:r>
        <w:t>le museau allongé sur les pattes de devant</w:t>
      </w:r>
      <w:r w:rsidR="00763276">
        <w:t xml:space="preserve">, </w:t>
      </w:r>
      <w:r>
        <w:t>et l</w:t>
      </w:r>
      <w:r w:rsidR="00763276">
        <w:t>’</w:t>
      </w:r>
      <w:r>
        <w:t>échine au feu</w:t>
      </w:r>
      <w:r w:rsidR="00763276">
        <w:t>.</w:t>
      </w:r>
    </w:p>
    <w:p w14:paraId="4528215C" w14:textId="77777777" w:rsidR="00763276" w:rsidRDefault="00000000">
      <w:proofErr w:type="spellStart"/>
      <w:r>
        <w:t>Yassiguindja</w:t>
      </w:r>
      <w:proofErr w:type="spellEnd"/>
      <w:r>
        <w:t xml:space="preserve"> et </w:t>
      </w:r>
      <w:proofErr w:type="spellStart"/>
      <w:r>
        <w:t>Bissibingui</w:t>
      </w:r>
      <w:proofErr w:type="spellEnd"/>
      <w:r>
        <w:t xml:space="preserve"> avaient regardé Batouala</w:t>
      </w:r>
      <w:r w:rsidR="00763276">
        <w:t xml:space="preserve">, </w:t>
      </w:r>
      <w:r>
        <w:t>en hochant la tête</w:t>
      </w:r>
      <w:r w:rsidR="00763276">
        <w:t>.</w:t>
      </w:r>
    </w:p>
    <w:p w14:paraId="73F1BAB7" w14:textId="77777777" w:rsidR="00763276" w:rsidRDefault="00763276">
      <w:r>
        <w:t>« </w:t>
      </w:r>
      <w:proofErr w:type="spellStart"/>
      <w:r w:rsidR="00000000">
        <w:t>Kouzou</w:t>
      </w:r>
      <w:proofErr w:type="spellEnd"/>
      <w:r>
        <w:t xml:space="preserve"> ? </w:t>
      </w:r>
      <w:r w:rsidR="00000000">
        <w:t>demanda-t-elle</w:t>
      </w:r>
      <w:r>
        <w:t xml:space="preserve">. </w:t>
      </w:r>
      <w:r w:rsidR="00000000">
        <w:t>Est-il mort</w:t>
      </w:r>
      <w:r>
        <w:t> ?</w:t>
      </w:r>
    </w:p>
    <w:p w14:paraId="3D0E9B39" w14:textId="2F94A103" w:rsidR="00000000" w:rsidRDefault="00763276">
      <w:r>
        <w:t>— </w:t>
      </w:r>
      <w:r w:rsidR="00000000">
        <w:t>Non</w:t>
      </w:r>
      <w:r>
        <w:t xml:space="preserve">. </w:t>
      </w:r>
      <w:r w:rsidR="00000000">
        <w:t>Pas encore</w:t>
      </w:r>
      <w:r>
        <w:t xml:space="preserve">, </w:t>
      </w:r>
      <w:r w:rsidR="00000000">
        <w:t>répondit-il</w:t>
      </w:r>
      <w:r>
        <w:t>. »</w:t>
      </w:r>
    </w:p>
    <w:p w14:paraId="3D7CD703" w14:textId="77777777" w:rsidR="00763276" w:rsidRDefault="00000000">
      <w:r>
        <w:t>Et ils se sourirent</w:t>
      </w:r>
      <w:r w:rsidR="00763276">
        <w:t>.</w:t>
      </w:r>
    </w:p>
    <w:p w14:paraId="42748DFD" w14:textId="77777777" w:rsidR="00763276" w:rsidRDefault="00000000">
      <w:r>
        <w:t>Ils s</w:t>
      </w:r>
      <w:r w:rsidR="00763276">
        <w:t>’</w:t>
      </w:r>
      <w:r>
        <w:t>étaient compris</w:t>
      </w:r>
      <w:r w:rsidR="00763276">
        <w:t xml:space="preserve">. </w:t>
      </w:r>
      <w:r>
        <w:t>Seuls au monde</w:t>
      </w:r>
      <w:r w:rsidR="00763276">
        <w:t xml:space="preserve">, </w:t>
      </w:r>
      <w:r>
        <w:t>et maîtres de leur destin</w:t>
      </w:r>
      <w:r w:rsidR="00763276">
        <w:t xml:space="preserve">, </w:t>
      </w:r>
      <w:r>
        <w:t>rien plus ni personne ne pouvait les empêcher d</w:t>
      </w:r>
      <w:r w:rsidR="00763276">
        <w:t>’</w:t>
      </w:r>
      <w:r>
        <w:t>être l</w:t>
      </w:r>
      <w:r w:rsidR="00763276">
        <w:t>’</w:t>
      </w:r>
      <w:r>
        <w:t>un à l</w:t>
      </w:r>
      <w:r w:rsidR="00763276">
        <w:t>’</w:t>
      </w:r>
      <w:r>
        <w:t>autre</w:t>
      </w:r>
      <w:r w:rsidR="00763276">
        <w:t>.</w:t>
      </w:r>
    </w:p>
    <w:p w14:paraId="7056785F" w14:textId="77777777" w:rsidR="00763276" w:rsidRDefault="00000000">
      <w:r>
        <w:t>Batouala</w:t>
      </w:r>
      <w:r w:rsidR="00763276">
        <w:t xml:space="preserve">, </w:t>
      </w:r>
      <w:r>
        <w:t>les narines pincées</w:t>
      </w:r>
      <w:r w:rsidR="00763276">
        <w:t xml:space="preserve">, </w:t>
      </w:r>
      <w:r>
        <w:t>hoquetait</w:t>
      </w:r>
      <w:r w:rsidR="00763276">
        <w:t>.</w:t>
      </w:r>
    </w:p>
    <w:p w14:paraId="0DF06A95" w14:textId="77777777" w:rsidR="00763276" w:rsidRDefault="00000000">
      <w:r>
        <w:t>Douceur de vivre</w:t>
      </w:r>
      <w:r w:rsidR="00763276">
        <w:t xml:space="preserve">, </w:t>
      </w:r>
      <w:r>
        <w:t>instant de tous le plus merveilleux</w:t>
      </w:r>
      <w:r w:rsidR="00763276">
        <w:t xml:space="preserve"> ! </w:t>
      </w:r>
      <w:proofErr w:type="spellStart"/>
      <w:r>
        <w:t>Bi</w:t>
      </w:r>
      <w:r>
        <w:t>s</w:t>
      </w:r>
      <w:r>
        <w:t>sibingui</w:t>
      </w:r>
      <w:proofErr w:type="spellEnd"/>
      <w:r>
        <w:t xml:space="preserve"> s</w:t>
      </w:r>
      <w:r w:rsidR="00763276">
        <w:t>’</w:t>
      </w:r>
      <w:r>
        <w:t xml:space="preserve">approcha de </w:t>
      </w:r>
      <w:proofErr w:type="spellStart"/>
      <w:r>
        <w:t>Yassiguindja</w:t>
      </w:r>
      <w:proofErr w:type="spellEnd"/>
      <w:r w:rsidR="00763276">
        <w:t xml:space="preserve">, </w:t>
      </w:r>
      <w:r>
        <w:t>l</w:t>
      </w:r>
      <w:r w:rsidR="00763276">
        <w:t>’</w:t>
      </w:r>
      <w:r>
        <w:t>embrassa et</w:t>
      </w:r>
      <w:r w:rsidR="00763276">
        <w:t xml:space="preserve">, </w:t>
      </w:r>
      <w:r>
        <w:t xml:space="preserve">la </w:t>
      </w:r>
      <w:r>
        <w:lastRenderedPageBreak/>
        <w:t>ployant consentante sous l</w:t>
      </w:r>
      <w:r w:rsidR="00763276">
        <w:t>’</w:t>
      </w:r>
      <w:r>
        <w:t>étreinte de son désir</w:t>
      </w:r>
      <w:r w:rsidR="00763276">
        <w:t xml:space="preserve">, </w:t>
      </w:r>
      <w:r>
        <w:t>prit possession de sa chair profonde</w:t>
      </w:r>
      <w:r w:rsidR="00763276">
        <w:t>…</w:t>
      </w:r>
    </w:p>
    <w:p w14:paraId="2E1E05CE" w14:textId="77777777" w:rsidR="00763276" w:rsidRDefault="00000000">
      <w:r>
        <w:t>Batouala</w:t>
      </w:r>
      <w:r w:rsidR="00763276">
        <w:t xml:space="preserve">, </w:t>
      </w:r>
      <w:r>
        <w:t>il est bien inutile que tu t</w:t>
      </w:r>
      <w:r w:rsidR="00763276">
        <w:t>’</w:t>
      </w:r>
      <w:r>
        <w:t>obstines davantage à ne pas vouloir mourir</w:t>
      </w:r>
      <w:r w:rsidR="00763276">
        <w:t xml:space="preserve"> ! </w:t>
      </w:r>
      <w:r>
        <w:t>Vois-tu</w:t>
      </w:r>
      <w:r w:rsidR="00763276">
        <w:t xml:space="preserve">, </w:t>
      </w:r>
      <w:r>
        <w:t>eux seuls existent</w:t>
      </w:r>
      <w:r w:rsidR="00763276">
        <w:t xml:space="preserve"> ! </w:t>
      </w:r>
      <w:r>
        <w:t>Ils t</w:t>
      </w:r>
      <w:r w:rsidR="00763276">
        <w:t>’</w:t>
      </w:r>
      <w:r>
        <w:t>ont su</w:t>
      </w:r>
      <w:r>
        <w:t>p</w:t>
      </w:r>
      <w:r>
        <w:t>primé</w:t>
      </w:r>
      <w:r w:rsidR="00763276">
        <w:t xml:space="preserve">, </w:t>
      </w:r>
      <w:r>
        <w:t>toi</w:t>
      </w:r>
      <w:r w:rsidR="00763276">
        <w:t xml:space="preserve"> ! </w:t>
      </w:r>
      <w:r>
        <w:t>Tu ne comptes plus pour eux</w:t>
      </w:r>
      <w:r w:rsidR="00763276">
        <w:t>.</w:t>
      </w:r>
    </w:p>
    <w:p w14:paraId="0D7C92FC" w14:textId="77777777" w:rsidR="00763276" w:rsidRDefault="00000000">
      <w:r>
        <w:t>Mais pourquoi cessent-ils</w:t>
      </w:r>
      <w:r w:rsidR="00763276">
        <w:t xml:space="preserve">, </w:t>
      </w:r>
      <w:r>
        <w:t>tes hoquets</w:t>
      </w:r>
      <w:r w:rsidR="00763276">
        <w:t> ?</w:t>
      </w:r>
    </w:p>
    <w:p w14:paraId="79041990" w14:textId="77777777" w:rsidR="00763276" w:rsidRDefault="00000000">
      <w:r>
        <w:t>Ah</w:t>
      </w:r>
      <w:r w:rsidR="00763276">
        <w:t xml:space="preserve"> ! </w:t>
      </w:r>
      <w:r>
        <w:t>tes yeux qui s</w:t>
      </w:r>
      <w:r w:rsidR="00763276">
        <w:t>’</w:t>
      </w:r>
      <w:r>
        <w:t>ouvrent</w:t>
      </w:r>
      <w:r w:rsidR="00763276">
        <w:t xml:space="preserve">, </w:t>
      </w:r>
      <w:r>
        <w:t>tes yeux qui se sont ouverts</w:t>
      </w:r>
      <w:r w:rsidR="00763276">
        <w:t xml:space="preserve">, </w:t>
      </w:r>
      <w:r>
        <w:t>et toi</w:t>
      </w:r>
      <w:r w:rsidR="00763276">
        <w:t xml:space="preserve">, </w:t>
      </w:r>
      <w:r>
        <w:t>toi qui</w:t>
      </w:r>
      <w:r w:rsidR="00763276">
        <w:t xml:space="preserve">, </w:t>
      </w:r>
      <w:r>
        <w:t>hors de tes couvertures</w:t>
      </w:r>
      <w:r w:rsidR="00763276">
        <w:t xml:space="preserve">, </w:t>
      </w:r>
      <w:r>
        <w:t>hideux de maigreur</w:t>
      </w:r>
      <w:r w:rsidR="00763276">
        <w:t xml:space="preserve">, </w:t>
      </w:r>
      <w:r>
        <w:t>te l</w:t>
      </w:r>
      <w:r>
        <w:t>è</w:t>
      </w:r>
      <w:r>
        <w:t>ves</w:t>
      </w:r>
      <w:r w:rsidR="00763276">
        <w:t> !</w:t>
      </w:r>
    </w:p>
    <w:p w14:paraId="46726B72" w14:textId="77777777" w:rsidR="00763276" w:rsidRDefault="00000000">
      <w:r>
        <w:t>Tu t</w:t>
      </w:r>
      <w:r w:rsidR="00763276">
        <w:t>’</w:t>
      </w:r>
      <w:r>
        <w:t>avances</w:t>
      </w:r>
      <w:r w:rsidR="00763276">
        <w:t xml:space="preserve">, </w:t>
      </w:r>
      <w:r>
        <w:t>en titubant</w:t>
      </w:r>
      <w:r w:rsidR="00763276">
        <w:t xml:space="preserve">, </w:t>
      </w:r>
      <w:r>
        <w:t>les bras tendus</w:t>
      </w:r>
      <w:r w:rsidR="00763276">
        <w:t xml:space="preserve">, </w:t>
      </w:r>
      <w:r>
        <w:t>comme un enfant qui s</w:t>
      </w:r>
      <w:r w:rsidR="00763276">
        <w:t>’</w:t>
      </w:r>
      <w:r>
        <w:t>apprend à marcher</w:t>
      </w:r>
      <w:r w:rsidR="00763276">
        <w:t> !</w:t>
      </w:r>
    </w:p>
    <w:p w14:paraId="0636AEEA" w14:textId="77777777" w:rsidR="00763276" w:rsidRDefault="00000000">
      <w:r>
        <w:t>Où vas-tu</w:t>
      </w:r>
      <w:r w:rsidR="00763276">
        <w:t xml:space="preserve"> ? </w:t>
      </w:r>
      <w:r>
        <w:t xml:space="preserve">Vers </w:t>
      </w:r>
      <w:proofErr w:type="spellStart"/>
      <w:r>
        <w:t>Bissibingui</w:t>
      </w:r>
      <w:proofErr w:type="spellEnd"/>
      <w:r>
        <w:t xml:space="preserve"> et </w:t>
      </w:r>
      <w:proofErr w:type="spellStart"/>
      <w:r>
        <w:t>Yassiguindja</w:t>
      </w:r>
      <w:proofErr w:type="spellEnd"/>
      <w:r w:rsidR="00763276">
        <w:t xml:space="preserve"> ? </w:t>
      </w:r>
      <w:r>
        <w:t>Tu seras donc jaloux jusqu</w:t>
      </w:r>
      <w:r w:rsidR="00763276">
        <w:t>’</w:t>
      </w:r>
      <w:r>
        <w:t>au dernier soupir</w:t>
      </w:r>
      <w:r w:rsidR="00763276">
        <w:t xml:space="preserve"> ? </w:t>
      </w:r>
      <w:r>
        <w:t>Ne pourrais-tu pas les laisser tranquilles</w:t>
      </w:r>
      <w:r w:rsidR="00763276">
        <w:t xml:space="preserve">, </w:t>
      </w:r>
      <w:r>
        <w:t>Batouala</w:t>
      </w:r>
      <w:r w:rsidR="00763276">
        <w:t xml:space="preserve">, </w:t>
      </w:r>
      <w:r>
        <w:t>puisque tu vas mourir</w:t>
      </w:r>
      <w:r w:rsidR="00763276">
        <w:t> ?</w:t>
      </w:r>
    </w:p>
    <w:p w14:paraId="26493DF3" w14:textId="77777777" w:rsidR="00763276" w:rsidRDefault="00000000">
      <w:r>
        <w:t>Ils ne se rappellent plus où ils sont</w:t>
      </w:r>
      <w:r w:rsidR="00763276">
        <w:t xml:space="preserve"> ! </w:t>
      </w:r>
      <w:r>
        <w:t>Ils ne te voient pas ou</w:t>
      </w:r>
      <w:r w:rsidR="00763276">
        <w:t xml:space="preserve">, </w:t>
      </w:r>
      <w:r>
        <w:t>plutôt</w:t>
      </w:r>
      <w:r w:rsidR="00763276">
        <w:t xml:space="preserve">, </w:t>
      </w:r>
      <w:r>
        <w:t>ils ne t</w:t>
      </w:r>
      <w:r w:rsidR="00763276">
        <w:t>’</w:t>
      </w:r>
      <w:r>
        <w:t>ont pas encore vu</w:t>
      </w:r>
      <w:r w:rsidR="00763276">
        <w:t xml:space="preserve">. </w:t>
      </w:r>
      <w:r>
        <w:t>Ils ne</w:t>
      </w:r>
      <w:r w:rsidR="00763276">
        <w:t>…</w:t>
      </w:r>
    </w:p>
    <w:p w14:paraId="6F2EB9DD" w14:textId="77777777" w:rsidR="00763276" w:rsidRDefault="00000000">
      <w:r>
        <w:t>Voilà ton œuvre</w:t>
      </w:r>
      <w:r w:rsidR="00763276">
        <w:t xml:space="preserve"> ! </w:t>
      </w:r>
      <w:r>
        <w:t>Tu es heureux</w:t>
      </w:r>
      <w:r w:rsidR="00763276">
        <w:t xml:space="preserve">, </w:t>
      </w:r>
      <w:r>
        <w:t>n</w:t>
      </w:r>
      <w:r w:rsidR="00763276">
        <w:t>’</w:t>
      </w:r>
      <w:r>
        <w:t>est-ce pas</w:t>
      </w:r>
      <w:r w:rsidR="00763276">
        <w:t xml:space="preserve"> ? </w:t>
      </w:r>
      <w:r>
        <w:t>de ce que</w:t>
      </w:r>
      <w:r w:rsidR="00763276">
        <w:t xml:space="preserve">, </w:t>
      </w:r>
      <w:r>
        <w:t>désunis</w:t>
      </w:r>
      <w:r w:rsidR="00763276">
        <w:t xml:space="preserve">, </w:t>
      </w:r>
      <w:r>
        <w:t>ils se soient plaqués contre le mur</w:t>
      </w:r>
      <w:r w:rsidR="00763276">
        <w:t xml:space="preserve">, </w:t>
      </w:r>
      <w:r>
        <w:t>les membres et les dents claquant de terreur</w:t>
      </w:r>
      <w:r w:rsidR="00763276">
        <w:t> !</w:t>
      </w:r>
    </w:p>
    <w:p w14:paraId="21DB53B7" w14:textId="77777777" w:rsidR="00763276" w:rsidRDefault="00000000">
      <w:r>
        <w:t>Et toi</w:t>
      </w:r>
      <w:r w:rsidR="00763276">
        <w:t xml:space="preserve">, </w:t>
      </w:r>
      <w:r>
        <w:t>ha</w:t>
      </w:r>
      <w:r w:rsidR="00763276">
        <w:t xml:space="preserve"> ! </w:t>
      </w:r>
      <w:r>
        <w:t>N</w:t>
      </w:r>
      <w:r w:rsidR="00763276">
        <w:t>’</w:t>
      </w:r>
      <w:proofErr w:type="spellStart"/>
      <w:r>
        <w:t>Gakoura</w:t>
      </w:r>
      <w:proofErr w:type="spellEnd"/>
      <w:r w:rsidR="00763276">
        <w:t xml:space="preserve">, </w:t>
      </w:r>
      <w:r>
        <w:t>achevé par l</w:t>
      </w:r>
      <w:r w:rsidR="00763276">
        <w:t>’</w:t>
      </w:r>
      <w:r>
        <w:t>effort que tu viens de faire</w:t>
      </w:r>
      <w:r w:rsidR="00763276">
        <w:t xml:space="preserve">, </w:t>
      </w:r>
      <w:r>
        <w:t>tué par toi-même</w:t>
      </w:r>
      <w:r w:rsidR="00763276">
        <w:t xml:space="preserve">, </w:t>
      </w:r>
      <w:r>
        <w:t>d</w:t>
      </w:r>
      <w:r w:rsidR="00763276">
        <w:t>’</w:t>
      </w:r>
      <w:r>
        <w:t>une seule pièce</w:t>
      </w:r>
      <w:r w:rsidR="00763276">
        <w:t xml:space="preserve">, </w:t>
      </w:r>
      <w:r>
        <w:t>tu as chu sur le sol comme un grand arbre tombe</w:t>
      </w:r>
      <w:r w:rsidR="00763276">
        <w:t>…</w:t>
      </w:r>
    </w:p>
    <w:p w14:paraId="5E0D5D54" w14:textId="77777777" w:rsidR="00763276" w:rsidRDefault="00000000">
      <w:r>
        <w:t>À ce bruit</w:t>
      </w:r>
      <w:r w:rsidR="00763276">
        <w:t xml:space="preserve">, </w:t>
      </w:r>
      <w:r>
        <w:t>les canards gloussent</w:t>
      </w:r>
      <w:r w:rsidR="00763276">
        <w:t xml:space="preserve">, </w:t>
      </w:r>
      <w:r>
        <w:t>les poules caquètent</w:t>
      </w:r>
      <w:r w:rsidR="00763276">
        <w:t xml:space="preserve">, </w:t>
      </w:r>
      <w:r>
        <w:t>et les cabris courent en tous sens</w:t>
      </w:r>
      <w:r w:rsidR="00763276">
        <w:t xml:space="preserve">. </w:t>
      </w:r>
      <w:r>
        <w:t>Par habitude</w:t>
      </w:r>
      <w:r w:rsidR="00763276">
        <w:t xml:space="preserve">, </w:t>
      </w:r>
      <w:proofErr w:type="spellStart"/>
      <w:r>
        <w:t>Djouma</w:t>
      </w:r>
      <w:proofErr w:type="spellEnd"/>
      <w:r>
        <w:t xml:space="preserve"> gro</w:t>
      </w:r>
      <w:r>
        <w:t>m</w:t>
      </w:r>
      <w:r>
        <w:t>melle sans ouvrir les yeux</w:t>
      </w:r>
      <w:r w:rsidR="00763276">
        <w:t xml:space="preserve">. </w:t>
      </w:r>
      <w:r>
        <w:t>Et les termites</w:t>
      </w:r>
      <w:r w:rsidR="00763276">
        <w:t xml:space="preserve">, </w:t>
      </w:r>
      <w:r>
        <w:t>longtemps</w:t>
      </w:r>
      <w:r w:rsidR="00763276">
        <w:t xml:space="preserve">, </w:t>
      </w:r>
      <w:r>
        <w:t>lon</w:t>
      </w:r>
      <w:r>
        <w:t>g</w:t>
      </w:r>
      <w:r>
        <w:t>temps</w:t>
      </w:r>
      <w:r w:rsidR="00763276">
        <w:t xml:space="preserve">, </w:t>
      </w:r>
      <w:r>
        <w:t>emplissent leurs galeries de terre brune</w:t>
      </w:r>
      <w:r w:rsidR="00763276">
        <w:t xml:space="preserve">, </w:t>
      </w:r>
      <w:r>
        <w:t>d</w:t>
      </w:r>
      <w:r w:rsidR="00763276">
        <w:t>’</w:t>
      </w:r>
      <w:r>
        <w:t>un frottement qui se prolonge</w:t>
      </w:r>
      <w:r w:rsidR="00763276">
        <w:t xml:space="preserve">. </w:t>
      </w:r>
      <w:r>
        <w:t xml:space="preserve">Mais déjà </w:t>
      </w:r>
      <w:proofErr w:type="spellStart"/>
      <w:r>
        <w:t>Yassiguindja</w:t>
      </w:r>
      <w:proofErr w:type="spellEnd"/>
      <w:r>
        <w:t xml:space="preserve"> et </w:t>
      </w:r>
      <w:proofErr w:type="spellStart"/>
      <w:r>
        <w:t>Bissibingui</w:t>
      </w:r>
      <w:proofErr w:type="spellEnd"/>
      <w:r>
        <w:t xml:space="preserve"> se sont enfuis dans la nuit</w:t>
      </w:r>
      <w:r w:rsidR="00763276">
        <w:t>.</w:t>
      </w:r>
    </w:p>
    <w:p w14:paraId="52C32DDE" w14:textId="77777777" w:rsidR="00763276" w:rsidRDefault="00000000">
      <w:r>
        <w:lastRenderedPageBreak/>
        <w:t>Peu à peu les rumeurs s</w:t>
      </w:r>
      <w:r w:rsidR="00763276">
        <w:t>’</w:t>
      </w:r>
      <w:r>
        <w:t>apaisent</w:t>
      </w:r>
      <w:r w:rsidR="00763276">
        <w:t xml:space="preserve">. </w:t>
      </w:r>
      <w:r>
        <w:t>Le sommeil gagne les animaux</w:t>
      </w:r>
      <w:r w:rsidR="00763276">
        <w:t xml:space="preserve">. </w:t>
      </w:r>
      <w:r>
        <w:t>Il n</w:t>
      </w:r>
      <w:r w:rsidR="00763276">
        <w:t>’</w:t>
      </w:r>
      <w:r>
        <w:t>y a plus que le silence qui te veille</w:t>
      </w:r>
      <w:r w:rsidR="00763276">
        <w:t xml:space="preserve">, </w:t>
      </w:r>
      <w:r>
        <w:t>Batouala</w:t>
      </w:r>
      <w:r w:rsidR="00763276">
        <w:t xml:space="preserve">, </w:t>
      </w:r>
      <w:r>
        <w:t>et que la solitude</w:t>
      </w:r>
      <w:r w:rsidR="00763276">
        <w:t xml:space="preserve">. </w:t>
      </w:r>
      <w:r>
        <w:t>La grande nuit est sur toi</w:t>
      </w:r>
      <w:r w:rsidR="00763276">
        <w:t xml:space="preserve">. </w:t>
      </w:r>
      <w:r>
        <w:t>Dors</w:t>
      </w:r>
      <w:r w:rsidR="00763276">
        <w:t> !</w:t>
      </w:r>
    </w:p>
    <w:p w14:paraId="7C3E6BE3" w14:textId="77777777" w:rsidR="00763276" w:rsidRDefault="00000000">
      <w:r>
        <w:t>Dors</w:t>
      </w:r>
      <w:r w:rsidR="00763276">
        <w:t>…</w:t>
      </w:r>
    </w:p>
    <w:p w14:paraId="733E2E1D" w14:textId="24C387D3" w:rsidR="00000000" w:rsidRDefault="00000000" w:rsidP="00763276">
      <w:pPr>
        <w:pStyle w:val="Centr"/>
      </w:pPr>
      <w:r>
        <w:t>FIN</w:t>
      </w:r>
    </w:p>
    <w:p w14:paraId="337C0A65" w14:textId="77777777" w:rsidR="00000000" w:rsidRDefault="00000000">
      <w:pPr>
        <w:sectPr w:rsidR="00000000" w:rsidSect="006F05EB">
          <w:footerReference w:type="default" r:id="rId10"/>
          <w:pgSz w:w="11906" w:h="16838" w:code="9"/>
          <w:pgMar w:top="1134" w:right="1134" w:bottom="1134" w:left="1134" w:header="709" w:footer="709" w:gutter="0"/>
          <w:cols w:space="708"/>
          <w:titlePg/>
          <w:docGrid w:linePitch="360"/>
        </w:sectPr>
      </w:pPr>
    </w:p>
    <w:p w14:paraId="38A781E9" w14:textId="77777777" w:rsidR="00000000" w:rsidRDefault="00000000" w:rsidP="00886647">
      <w:pPr>
        <w:pStyle w:val="Titre1"/>
        <w:spacing w:before="0" w:after="480"/>
      </w:pPr>
      <w:bookmarkStart w:id="41" w:name="_Toc195032370"/>
      <w:r>
        <w:lastRenderedPageBreak/>
        <w:t>À propos de cette édition électronique</w:t>
      </w:r>
      <w:bookmarkEnd w:id="41"/>
    </w:p>
    <w:p w14:paraId="14D66CCF" w14:textId="77777777" w:rsidR="00886647" w:rsidRPr="00633842" w:rsidRDefault="00886647" w:rsidP="00886647">
      <w:pPr>
        <w:spacing w:before="180" w:after="180"/>
        <w:ind w:firstLine="0"/>
        <w:jc w:val="center"/>
        <w:rPr>
          <w:b/>
          <w:bCs/>
          <w:szCs w:val="32"/>
        </w:rPr>
      </w:pPr>
      <w:r w:rsidRPr="00633842">
        <w:rPr>
          <w:b/>
          <w:bCs/>
          <w:szCs w:val="32"/>
        </w:rPr>
        <w:t>Texte libre de droits.</w:t>
      </w:r>
    </w:p>
    <w:p w14:paraId="01190F34" w14:textId="77777777" w:rsidR="00886647" w:rsidRPr="00633842" w:rsidRDefault="00886647" w:rsidP="00886647">
      <w:pPr>
        <w:pStyle w:val="Centr"/>
        <w:spacing w:before="180" w:after="180"/>
      </w:pPr>
      <w:r w:rsidRPr="00633842">
        <w:t>Corrections, édition, conversion informatique et public</w:t>
      </w:r>
      <w:r w:rsidRPr="00633842">
        <w:t>a</w:t>
      </w:r>
      <w:r w:rsidRPr="00633842">
        <w:t>tion par le groupe :</w:t>
      </w:r>
    </w:p>
    <w:p w14:paraId="3968F4BD" w14:textId="77777777" w:rsidR="00886647" w:rsidRPr="00633842" w:rsidRDefault="00886647" w:rsidP="00886647">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0A81CF01" w14:textId="77777777" w:rsidR="00886647" w:rsidRPr="00633842" w:rsidRDefault="00886647" w:rsidP="00886647">
      <w:pPr>
        <w:pStyle w:val="Centr"/>
        <w:spacing w:before="180" w:after="180"/>
      </w:pPr>
      <w:hyperlink r:id="rId11" w:history="1">
        <w:r w:rsidRPr="00F74CD6">
          <w:rPr>
            <w:rStyle w:val="Lienhypertexte"/>
          </w:rPr>
          <w:t>https://groups.google.com/g/ebooksgratuits</w:t>
        </w:r>
      </w:hyperlink>
    </w:p>
    <w:p w14:paraId="30EF1E39" w14:textId="77777777" w:rsidR="00886647" w:rsidRPr="00633842" w:rsidRDefault="00886647" w:rsidP="00886647">
      <w:pPr>
        <w:pStyle w:val="Centr"/>
        <w:spacing w:before="180" w:after="180"/>
      </w:pPr>
      <w:r w:rsidRPr="00633842">
        <w:t>Adresse du site web du groupe :</w:t>
      </w:r>
      <w:r w:rsidRPr="00633842">
        <w:br/>
      </w:r>
      <w:hyperlink r:id="rId12" w:history="1">
        <w:r w:rsidRPr="00633842">
          <w:rPr>
            <w:rStyle w:val="Lienhypertexte"/>
            <w:b/>
            <w:bCs/>
            <w:szCs w:val="32"/>
          </w:rPr>
          <w:t>http://www.ebooksgratuits.com/</w:t>
        </w:r>
      </w:hyperlink>
    </w:p>
    <w:p w14:paraId="606747C6" w14:textId="77777777" w:rsidR="00886647" w:rsidRPr="00633842" w:rsidRDefault="00886647" w:rsidP="00886647">
      <w:pPr>
        <w:pStyle w:val="Centr"/>
        <w:spacing w:before="180" w:after="180"/>
      </w:pPr>
      <w:r w:rsidRPr="00633842">
        <w:t>—</w:t>
      </w:r>
    </w:p>
    <w:p w14:paraId="75395350" w14:textId="11F3FD74" w:rsidR="00886647" w:rsidRPr="00633842" w:rsidRDefault="00886647" w:rsidP="00886647">
      <w:pPr>
        <w:spacing w:before="180" w:after="180"/>
        <w:ind w:firstLine="0"/>
        <w:jc w:val="center"/>
        <w:rPr>
          <w:b/>
          <w:bCs/>
          <w:szCs w:val="32"/>
        </w:rPr>
      </w:pPr>
      <w:r>
        <w:rPr>
          <w:b/>
          <w:bCs/>
          <w:szCs w:val="32"/>
        </w:rPr>
        <w:t>Avril</w:t>
      </w:r>
      <w:r>
        <w:rPr>
          <w:b/>
          <w:bCs/>
          <w:szCs w:val="32"/>
        </w:rPr>
        <w:t xml:space="preserve"> 20</w:t>
      </w:r>
      <w:r>
        <w:rPr>
          <w:b/>
          <w:bCs/>
          <w:szCs w:val="32"/>
        </w:rPr>
        <w:t>2</w:t>
      </w:r>
      <w:r>
        <w:rPr>
          <w:b/>
          <w:bCs/>
          <w:szCs w:val="32"/>
        </w:rPr>
        <w:t>5</w:t>
      </w:r>
    </w:p>
    <w:p w14:paraId="333E22D8" w14:textId="77777777" w:rsidR="00886647" w:rsidRPr="00633842" w:rsidRDefault="00886647" w:rsidP="00886647">
      <w:pPr>
        <w:pStyle w:val="Centr"/>
        <w:spacing w:before="180" w:after="180"/>
      </w:pPr>
      <w:r w:rsidRPr="00633842">
        <w:t>—</w:t>
      </w:r>
    </w:p>
    <w:p w14:paraId="71CB78D4" w14:textId="77777777" w:rsidR="00886647" w:rsidRPr="00633842" w:rsidRDefault="00886647" w:rsidP="00886647">
      <w:pPr>
        <w:spacing w:before="180" w:after="180"/>
      </w:pPr>
      <w:r w:rsidRPr="00633842">
        <w:t>– </w:t>
      </w:r>
      <w:r w:rsidRPr="00633842">
        <w:rPr>
          <w:b/>
        </w:rPr>
        <w:t>Élaboration de ce livre électronique</w:t>
      </w:r>
      <w:r w:rsidRPr="00633842">
        <w:t> :</w:t>
      </w:r>
    </w:p>
    <w:p w14:paraId="25E75E58" w14:textId="59F5E378" w:rsidR="00886647" w:rsidRPr="00633842" w:rsidRDefault="00886647" w:rsidP="00AC18A3">
      <w:pPr>
        <w:suppressAutoHyphens/>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00AC18A3" w:rsidRPr="00AC18A3">
        <w:t>YvetteT</w:t>
      </w:r>
      <w:proofErr w:type="spellEnd"/>
      <w:r w:rsidR="00AC18A3" w:rsidRPr="00AC18A3">
        <w:t xml:space="preserve">, Jean-Marc, </w:t>
      </w:r>
      <w:proofErr w:type="spellStart"/>
      <w:r w:rsidR="00AC18A3" w:rsidRPr="00AC18A3">
        <w:t>GilbertC</w:t>
      </w:r>
      <w:proofErr w:type="spellEnd"/>
      <w:r w:rsidR="00AC18A3">
        <w:t xml:space="preserve">, </w:t>
      </w:r>
      <w:proofErr w:type="spellStart"/>
      <w:r w:rsidR="00AC18A3">
        <w:t>Coolmicro</w:t>
      </w:r>
      <w:proofErr w:type="spellEnd"/>
      <w:r w:rsidR="00AC18A3">
        <w:t>.</w:t>
      </w:r>
    </w:p>
    <w:p w14:paraId="381B1D3A" w14:textId="77777777" w:rsidR="00886647" w:rsidRPr="00633842" w:rsidRDefault="00886647" w:rsidP="00886647">
      <w:pPr>
        <w:spacing w:before="180" w:after="180"/>
      </w:pPr>
      <w:r w:rsidRPr="00633842">
        <w:t>– </w:t>
      </w:r>
      <w:r w:rsidRPr="00633842">
        <w:rPr>
          <w:b/>
        </w:rPr>
        <w:t>Dispositions</w:t>
      </w:r>
      <w:r w:rsidRPr="00633842">
        <w:t> :</w:t>
      </w:r>
    </w:p>
    <w:p w14:paraId="033D09F3" w14:textId="77777777" w:rsidR="00886647" w:rsidRPr="00633842" w:rsidRDefault="00886647" w:rsidP="00886647">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57B35484" w14:textId="77777777" w:rsidR="00886647" w:rsidRPr="00633842" w:rsidRDefault="00886647" w:rsidP="00886647">
      <w:pPr>
        <w:spacing w:before="180" w:after="180"/>
      </w:pPr>
      <w:r w:rsidRPr="00633842">
        <w:t>– </w:t>
      </w:r>
      <w:r w:rsidRPr="00633842">
        <w:rPr>
          <w:b/>
        </w:rPr>
        <w:t>Qualité</w:t>
      </w:r>
      <w:r w:rsidRPr="00633842">
        <w:t> :</w:t>
      </w:r>
    </w:p>
    <w:p w14:paraId="15BE305D" w14:textId="77777777" w:rsidR="00886647" w:rsidRPr="00633842" w:rsidRDefault="00886647" w:rsidP="00886647">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3C521330" w14:textId="77777777" w:rsidR="00886647" w:rsidRPr="00633842" w:rsidRDefault="00886647" w:rsidP="00886647">
      <w:pPr>
        <w:spacing w:before="180" w:after="180"/>
        <w:ind w:firstLine="0"/>
        <w:jc w:val="center"/>
        <w:rPr>
          <w:i/>
          <w:iCs/>
          <w:szCs w:val="32"/>
        </w:rPr>
      </w:pPr>
      <w:r w:rsidRPr="00633842">
        <w:rPr>
          <w:i/>
          <w:iCs/>
          <w:szCs w:val="32"/>
        </w:rPr>
        <w:t>Votre aide est la bienvenue !</w:t>
      </w:r>
    </w:p>
    <w:p w14:paraId="75F68D60" w14:textId="57B550A5" w:rsidR="009574DC" w:rsidRDefault="00886647" w:rsidP="00886647">
      <w:pPr>
        <w:pStyle w:val="Centr"/>
        <w:suppressAutoHyphens/>
        <w:spacing w:before="180" w:after="180"/>
      </w:pPr>
      <w:r w:rsidRPr="00633842">
        <w:t>VOUS POUVEZ NOUS AIDER À FAIRE CONNAÎTRE CES CLASSIQUES LITTÉRAIRES.</w:t>
      </w:r>
    </w:p>
    <w:sectPr w:rsidR="009574DC" w:rsidSect="00886647">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F7A10" w14:textId="77777777" w:rsidR="009574DC" w:rsidRDefault="009574DC">
      <w:r>
        <w:separator/>
      </w:r>
    </w:p>
  </w:endnote>
  <w:endnote w:type="continuationSeparator" w:id="0">
    <w:p w14:paraId="1D10BB16" w14:textId="77777777" w:rsidR="009574DC" w:rsidRDefault="00957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41916" w14:textId="77777777" w:rsidR="00000000" w:rsidRDefault="0000000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ADFAA" w14:textId="77777777" w:rsidR="00000000" w:rsidRDefault="00000000">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Pr>
        <w:rStyle w:val="Numrodepage"/>
        <w:noProof/>
        <w:sz w:val="30"/>
        <w:szCs w:val="30"/>
      </w:rPr>
      <w:t>128</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6B010" w14:textId="77777777" w:rsidR="009574DC" w:rsidRDefault="009574DC">
      <w:r>
        <w:separator/>
      </w:r>
    </w:p>
  </w:footnote>
  <w:footnote w:type="continuationSeparator" w:id="0">
    <w:p w14:paraId="6815A50F" w14:textId="77777777" w:rsidR="009574DC" w:rsidRDefault="009574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711223749">
    <w:abstractNumId w:val="11"/>
  </w:num>
  <w:num w:numId="2" w16cid:durableId="1268268436">
    <w:abstractNumId w:val="12"/>
  </w:num>
  <w:num w:numId="3" w16cid:durableId="355616754">
    <w:abstractNumId w:val="13"/>
  </w:num>
  <w:num w:numId="4" w16cid:durableId="1608468952">
    <w:abstractNumId w:val="14"/>
  </w:num>
  <w:num w:numId="5" w16cid:durableId="916523949">
    <w:abstractNumId w:val="8"/>
  </w:num>
  <w:num w:numId="6" w16cid:durableId="379864264">
    <w:abstractNumId w:val="3"/>
  </w:num>
  <w:num w:numId="7" w16cid:durableId="1695377542">
    <w:abstractNumId w:val="2"/>
  </w:num>
  <w:num w:numId="8" w16cid:durableId="1024483516">
    <w:abstractNumId w:val="1"/>
  </w:num>
  <w:num w:numId="9" w16cid:durableId="1273588852">
    <w:abstractNumId w:val="0"/>
  </w:num>
  <w:num w:numId="10" w16cid:durableId="2090730832">
    <w:abstractNumId w:val="9"/>
  </w:num>
  <w:num w:numId="11" w16cid:durableId="265699876">
    <w:abstractNumId w:val="7"/>
  </w:num>
  <w:num w:numId="12" w16cid:durableId="722631260">
    <w:abstractNumId w:val="6"/>
  </w:num>
  <w:num w:numId="13" w16cid:durableId="2038701697">
    <w:abstractNumId w:val="5"/>
  </w:num>
  <w:num w:numId="14" w16cid:durableId="1881285494">
    <w:abstractNumId w:val="4"/>
  </w:num>
  <w:num w:numId="15" w16cid:durableId="2407962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7C2"/>
    <w:rsid w:val="003637C2"/>
    <w:rsid w:val="004A6929"/>
    <w:rsid w:val="006F05EB"/>
    <w:rsid w:val="00763276"/>
    <w:rsid w:val="00833978"/>
    <w:rsid w:val="00886647"/>
    <w:rsid w:val="008C7CA9"/>
    <w:rsid w:val="009574DC"/>
    <w:rsid w:val="00AC18A3"/>
    <w:rsid w:val="00D6340D"/>
    <w:rsid w:val="00F03386"/>
    <w:rsid w:val="00F448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259351"/>
  <w15:chartTrackingRefBased/>
  <w15:docId w15:val="{1B62DC3D-2EA5-4156-AF99-AF00558AB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5EB"/>
    <w:pPr>
      <w:spacing w:before="240" w:after="240"/>
      <w:ind w:firstLine="680"/>
      <w:jc w:val="both"/>
    </w:pPr>
    <w:rPr>
      <w:rFonts w:ascii="Amasis30" w:hAnsi="Amasis30"/>
      <w:sz w:val="36"/>
      <w:szCs w:val="24"/>
    </w:rPr>
  </w:style>
  <w:style w:type="paragraph" w:styleId="Titre1">
    <w:name w:val="heading 1"/>
    <w:basedOn w:val="Normal"/>
    <w:next w:val="Normal"/>
    <w:qFormat/>
    <w:rsid w:val="006F05EB"/>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6F05EB"/>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6F05EB"/>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6F05EB"/>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6F05EB"/>
  </w:style>
  <w:style w:type="character" w:styleId="Lienhypertexte">
    <w:name w:val="Hyperlink"/>
    <w:uiPriority w:val="99"/>
    <w:rsid w:val="006F05EB"/>
    <w:rPr>
      <w:rFonts w:ascii="Amasis30" w:hAnsi="Amasis30"/>
      <w:color w:val="004080"/>
      <w:u w:val="single"/>
    </w:rPr>
  </w:style>
  <w:style w:type="paragraph" w:styleId="Explorateurdedocuments">
    <w:name w:val="Document Map"/>
    <w:basedOn w:val="Normal"/>
    <w:semiHidden/>
    <w:pPr>
      <w:shd w:val="clear" w:color="auto" w:fill="000080"/>
    </w:pPr>
    <w:rPr>
      <w:rFonts w:ascii="Tahoma" w:hAnsi="Tahoma" w:cs="Tahoma"/>
    </w:rPr>
  </w:style>
  <w:style w:type="paragraph" w:styleId="TM1">
    <w:name w:val="toc 1"/>
    <w:basedOn w:val="Normal"/>
    <w:next w:val="Normal"/>
    <w:autoRedefine/>
    <w:uiPriority w:val="39"/>
    <w:rsid w:val="006F05EB"/>
    <w:pPr>
      <w:tabs>
        <w:tab w:val="right" w:leader="dot" w:pos="9639"/>
      </w:tabs>
      <w:spacing w:before="180" w:after="180"/>
      <w:ind w:firstLine="0"/>
      <w:jc w:val="left"/>
    </w:pPr>
    <w:rPr>
      <w:bCs/>
      <w:iCs/>
      <w:noProof/>
      <w:color w:val="000080"/>
      <w:szCs w:val="28"/>
    </w:rPr>
  </w:style>
  <w:style w:type="paragraph" w:styleId="En-tte">
    <w:name w:val="header"/>
    <w:basedOn w:val="Normal"/>
    <w:rsid w:val="006F05EB"/>
    <w:pPr>
      <w:tabs>
        <w:tab w:val="center" w:pos="4536"/>
        <w:tab w:val="right" w:pos="9072"/>
      </w:tabs>
    </w:pPr>
  </w:style>
  <w:style w:type="paragraph" w:styleId="Pieddepage">
    <w:name w:val="footer"/>
    <w:basedOn w:val="Normal"/>
    <w:rsid w:val="006F05EB"/>
    <w:pPr>
      <w:tabs>
        <w:tab w:val="center" w:pos="4536"/>
        <w:tab w:val="right" w:pos="9072"/>
      </w:tabs>
      <w:ind w:firstLine="0"/>
      <w:jc w:val="center"/>
    </w:pPr>
    <w:rPr>
      <w:sz w:val="32"/>
    </w:rPr>
  </w:style>
  <w:style w:type="character" w:styleId="Numrodepage">
    <w:name w:val="page number"/>
    <w:basedOn w:val="Policepardfaut"/>
    <w:rsid w:val="006F05EB"/>
  </w:style>
  <w:style w:type="paragraph" w:styleId="TM2">
    <w:name w:val="toc 2"/>
    <w:basedOn w:val="Normal"/>
    <w:next w:val="Normal"/>
    <w:autoRedefine/>
    <w:uiPriority w:val="39"/>
    <w:rsid w:val="006F05EB"/>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6F05EB"/>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6F05EB"/>
    <w:pPr>
      <w:ind w:left="780"/>
    </w:pPr>
  </w:style>
  <w:style w:type="paragraph" w:styleId="TM5">
    <w:name w:val="toc 5"/>
    <w:basedOn w:val="Normal"/>
    <w:next w:val="Normal"/>
    <w:autoRedefine/>
    <w:semiHidden/>
    <w:rsid w:val="006F05EB"/>
    <w:pPr>
      <w:ind w:left="1040"/>
    </w:pPr>
  </w:style>
  <w:style w:type="paragraph" w:styleId="TM6">
    <w:name w:val="toc 6"/>
    <w:basedOn w:val="Normal"/>
    <w:next w:val="Normal"/>
    <w:autoRedefine/>
    <w:semiHidden/>
    <w:rsid w:val="006F05EB"/>
    <w:pPr>
      <w:ind w:left="1300"/>
    </w:pPr>
  </w:style>
  <w:style w:type="paragraph" w:styleId="TM7">
    <w:name w:val="toc 7"/>
    <w:basedOn w:val="Normal"/>
    <w:next w:val="Normal"/>
    <w:autoRedefine/>
    <w:semiHidden/>
    <w:rsid w:val="006F05EB"/>
    <w:pPr>
      <w:ind w:left="1560"/>
    </w:pPr>
  </w:style>
  <w:style w:type="paragraph" w:styleId="TM8">
    <w:name w:val="toc 8"/>
    <w:basedOn w:val="Normal"/>
    <w:next w:val="Normal"/>
    <w:autoRedefine/>
    <w:semiHidden/>
    <w:rsid w:val="006F05EB"/>
    <w:pPr>
      <w:ind w:left="1820"/>
    </w:pPr>
  </w:style>
  <w:style w:type="paragraph" w:styleId="TM9">
    <w:name w:val="toc 9"/>
    <w:basedOn w:val="Normal"/>
    <w:next w:val="Normal"/>
    <w:autoRedefine/>
    <w:semiHidden/>
    <w:rsid w:val="006F05EB"/>
    <w:pPr>
      <w:ind w:left="2080"/>
    </w:pPr>
  </w:style>
  <w:style w:type="character" w:styleId="Appelnotedebasdep">
    <w:name w:val="footnote reference"/>
    <w:qFormat/>
    <w:rsid w:val="006F05EB"/>
    <w:rPr>
      <w:rFonts w:ascii="Amasis30" w:hAnsi="Amasis30"/>
      <w:b/>
      <w:sz w:val="36"/>
      <w:vertAlign w:val="superscript"/>
    </w:rPr>
  </w:style>
  <w:style w:type="paragraph" w:styleId="Notedebasdepage">
    <w:name w:val="footnote text"/>
    <w:basedOn w:val="Taille-1Normal"/>
    <w:qFormat/>
    <w:rsid w:val="006F05EB"/>
    <w:rPr>
      <w:szCs w:val="30"/>
    </w:rPr>
  </w:style>
  <w:style w:type="paragraph" w:customStyle="1" w:styleId="Auteur">
    <w:name w:val="Auteur"/>
    <w:basedOn w:val="Normal"/>
    <w:rsid w:val="006F05EB"/>
    <w:pPr>
      <w:spacing w:before="0" w:after="1800"/>
      <w:ind w:right="851" w:firstLine="0"/>
      <w:jc w:val="right"/>
    </w:pPr>
    <w:rPr>
      <w:sz w:val="48"/>
    </w:rPr>
  </w:style>
  <w:style w:type="paragraph" w:customStyle="1" w:styleId="Titrelivre">
    <w:name w:val="Titre_livre"/>
    <w:basedOn w:val="Normal"/>
    <w:rsid w:val="006F05EB"/>
    <w:pPr>
      <w:spacing w:before="0" w:after="1200"/>
      <w:ind w:left="2268" w:right="851" w:firstLine="0"/>
      <w:jc w:val="right"/>
    </w:pPr>
    <w:rPr>
      <w:b/>
      <w:bCs/>
      <w:sz w:val="72"/>
    </w:rPr>
  </w:style>
  <w:style w:type="paragraph" w:customStyle="1" w:styleId="Soustitrelivre">
    <w:name w:val="Sous_titre_livre"/>
    <w:basedOn w:val="Normal"/>
    <w:rsid w:val="006F05EB"/>
    <w:pPr>
      <w:spacing w:before="0" w:after="2160"/>
      <w:ind w:left="2268" w:right="851" w:firstLine="0"/>
      <w:jc w:val="right"/>
    </w:pPr>
    <w:rPr>
      <w:bCs/>
      <w:sz w:val="44"/>
      <w:szCs w:val="36"/>
    </w:rPr>
  </w:style>
  <w:style w:type="paragraph" w:customStyle="1" w:styleId="Photoauteur">
    <w:name w:val="Photo_auteur"/>
    <w:basedOn w:val="Normal"/>
    <w:rsid w:val="006F05EB"/>
    <w:pPr>
      <w:spacing w:after="1080"/>
      <w:ind w:left="2268" w:firstLine="0"/>
      <w:jc w:val="center"/>
    </w:pPr>
    <w:rPr>
      <w:noProof/>
    </w:rPr>
  </w:style>
  <w:style w:type="paragraph" w:customStyle="1" w:styleId="DateSortie">
    <w:name w:val="Date_Sortie"/>
    <w:basedOn w:val="Normal"/>
    <w:rsid w:val="006F05EB"/>
    <w:pPr>
      <w:spacing w:before="0" w:after="0"/>
      <w:ind w:right="1418" w:firstLine="0"/>
      <w:jc w:val="right"/>
    </w:pPr>
    <w:rPr>
      <w:bCs/>
      <w:sz w:val="40"/>
    </w:rPr>
  </w:style>
  <w:style w:type="paragraph" w:customStyle="1" w:styleId="Titretablematires">
    <w:name w:val="Titre table matières"/>
    <w:basedOn w:val="Normal"/>
    <w:rsid w:val="006F05EB"/>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6F05EB"/>
    <w:pPr>
      <w:ind w:firstLine="0"/>
      <w:jc w:val="center"/>
    </w:pPr>
    <w:rPr>
      <w:szCs w:val="20"/>
    </w:rPr>
  </w:style>
  <w:style w:type="paragraph" w:customStyle="1" w:styleId="NormalSansIndent">
    <w:name w:val="NormalSansIndent"/>
    <w:basedOn w:val="Normal"/>
    <w:rsid w:val="006F05EB"/>
    <w:pPr>
      <w:ind w:firstLine="0"/>
    </w:pPr>
    <w:rPr>
      <w:szCs w:val="20"/>
    </w:rPr>
  </w:style>
  <w:style w:type="paragraph" w:customStyle="1" w:styleId="NormalSolidaire">
    <w:name w:val="NormalSolidaire"/>
    <w:basedOn w:val="Normal"/>
    <w:qFormat/>
    <w:rsid w:val="006F05EB"/>
    <w:pPr>
      <w:keepNext/>
    </w:pPr>
  </w:style>
  <w:style w:type="paragraph" w:customStyle="1" w:styleId="NormalSautPageAvant">
    <w:name w:val="NormalSautPageAvant"/>
    <w:basedOn w:val="Normal"/>
    <w:qFormat/>
    <w:rsid w:val="006F05EB"/>
    <w:pPr>
      <w:pageBreakBefore/>
    </w:pPr>
  </w:style>
  <w:style w:type="paragraph" w:customStyle="1" w:styleId="NormalEspAvtGrand">
    <w:name w:val="NormalEspAvtGrand"/>
    <w:basedOn w:val="Normal"/>
    <w:rsid w:val="006F05EB"/>
    <w:pPr>
      <w:spacing w:before="2640"/>
    </w:pPr>
    <w:rPr>
      <w:szCs w:val="20"/>
    </w:rPr>
  </w:style>
  <w:style w:type="paragraph" w:customStyle="1" w:styleId="CentrEspAvt0">
    <w:name w:val="CentréEspAvt0"/>
    <w:basedOn w:val="Centr"/>
    <w:next w:val="CentrEspAvt0EspApr0"/>
    <w:rsid w:val="006F05EB"/>
    <w:pPr>
      <w:spacing w:before="0"/>
    </w:pPr>
  </w:style>
  <w:style w:type="paragraph" w:customStyle="1" w:styleId="CentrEspApr0">
    <w:name w:val="CentréEspApr0"/>
    <w:basedOn w:val="Centr"/>
    <w:next w:val="Normal"/>
    <w:rsid w:val="006F05EB"/>
    <w:pPr>
      <w:spacing w:after="0"/>
    </w:pPr>
  </w:style>
  <w:style w:type="paragraph" w:customStyle="1" w:styleId="CentrEspAvt0EspApr0">
    <w:name w:val="CentréEspAvt0EspApr0"/>
    <w:basedOn w:val="Centr"/>
    <w:rsid w:val="006F05EB"/>
    <w:pPr>
      <w:spacing w:before="0" w:after="0"/>
    </w:pPr>
  </w:style>
  <w:style w:type="paragraph" w:customStyle="1" w:styleId="Droite">
    <w:name w:val="Droite"/>
    <w:basedOn w:val="Normal"/>
    <w:next w:val="Normal"/>
    <w:rsid w:val="006F05EB"/>
    <w:pPr>
      <w:ind w:firstLine="0"/>
      <w:jc w:val="right"/>
    </w:pPr>
    <w:rPr>
      <w:szCs w:val="20"/>
    </w:rPr>
  </w:style>
  <w:style w:type="paragraph" w:customStyle="1" w:styleId="DroiteRetraitGauche1X">
    <w:name w:val="DroiteRetraitGauche1X"/>
    <w:basedOn w:val="Droite"/>
    <w:next w:val="Normal"/>
    <w:rsid w:val="006F05EB"/>
    <w:pPr>
      <w:ind w:left="680"/>
    </w:pPr>
  </w:style>
  <w:style w:type="paragraph" w:customStyle="1" w:styleId="DroiteRetraitGauche2X">
    <w:name w:val="DroiteRetraitGauche2X"/>
    <w:basedOn w:val="Droite"/>
    <w:next w:val="Normal"/>
    <w:rsid w:val="006F05EB"/>
    <w:pPr>
      <w:ind w:left="1361"/>
    </w:pPr>
  </w:style>
  <w:style w:type="paragraph" w:customStyle="1" w:styleId="DroiteRetraitGauche3X">
    <w:name w:val="DroiteRetraitGauche3X"/>
    <w:basedOn w:val="Droite"/>
    <w:next w:val="Normal"/>
    <w:rsid w:val="006F05EB"/>
    <w:pPr>
      <w:ind w:left="2041"/>
    </w:pPr>
  </w:style>
  <w:style w:type="paragraph" w:customStyle="1" w:styleId="DroiteRetraitGauche4X">
    <w:name w:val="DroiteRetraitGauche4X"/>
    <w:basedOn w:val="Droite"/>
    <w:next w:val="Normal"/>
    <w:rsid w:val="006F05EB"/>
    <w:pPr>
      <w:ind w:left="2722"/>
    </w:pPr>
  </w:style>
  <w:style w:type="paragraph" w:customStyle="1" w:styleId="Taille-1Normal">
    <w:name w:val="Taille-1Normal"/>
    <w:basedOn w:val="Normal"/>
    <w:rsid w:val="006F05EB"/>
    <w:rPr>
      <w:sz w:val="32"/>
      <w:szCs w:val="28"/>
    </w:rPr>
  </w:style>
  <w:style w:type="paragraph" w:customStyle="1" w:styleId="Taille-1RetraitGauche1X">
    <w:name w:val="Taille-1RetraitGauche1X"/>
    <w:basedOn w:val="Taille-1Normal"/>
    <w:rsid w:val="006F05EB"/>
    <w:pPr>
      <w:ind w:left="680"/>
    </w:pPr>
    <w:rPr>
      <w:szCs w:val="20"/>
    </w:rPr>
  </w:style>
  <w:style w:type="paragraph" w:customStyle="1" w:styleId="Taille-1RetraitGauche2X">
    <w:name w:val="Taille-1RetraitGauche2X"/>
    <w:basedOn w:val="Taille-1Normal"/>
    <w:rsid w:val="006F05EB"/>
    <w:pPr>
      <w:ind w:left="1361"/>
    </w:pPr>
    <w:rPr>
      <w:szCs w:val="20"/>
    </w:rPr>
  </w:style>
  <w:style w:type="paragraph" w:customStyle="1" w:styleId="Taille-1RetraitGauche3X">
    <w:name w:val="Taille-1RetraitGauche3X"/>
    <w:basedOn w:val="Taille-1Normal"/>
    <w:rsid w:val="006F05EB"/>
    <w:pPr>
      <w:ind w:left="2041"/>
    </w:pPr>
    <w:rPr>
      <w:szCs w:val="20"/>
    </w:rPr>
  </w:style>
  <w:style w:type="paragraph" w:customStyle="1" w:styleId="Taille-1RetraitGauche1XIndent0">
    <w:name w:val="Taille-1RetraitGauche1XIndent0"/>
    <w:basedOn w:val="Taille-1RetraitGauche1X"/>
    <w:rsid w:val="006F05EB"/>
    <w:pPr>
      <w:ind w:firstLine="0"/>
    </w:pPr>
  </w:style>
  <w:style w:type="paragraph" w:customStyle="1" w:styleId="Taille-1RetraitGauche2XIndent0">
    <w:name w:val="Taille-1RetraitGauche2XIndent0"/>
    <w:basedOn w:val="Taille-1RetraitGauche2X"/>
    <w:rsid w:val="006F05EB"/>
    <w:pPr>
      <w:ind w:firstLine="0"/>
    </w:pPr>
  </w:style>
  <w:style w:type="paragraph" w:customStyle="1" w:styleId="Taille-1RetraitGauche3XIndent0">
    <w:name w:val="Taille-1RetraitGauche3XIndent0"/>
    <w:basedOn w:val="Taille-1RetraitGauche3X"/>
    <w:rsid w:val="006F05EB"/>
    <w:pPr>
      <w:ind w:firstLine="0"/>
    </w:pPr>
  </w:style>
  <w:style w:type="paragraph" w:customStyle="1" w:styleId="Taille-1RetraitGauche4XIndent0">
    <w:name w:val="Taille-1RetraitGauche4XIndent0"/>
    <w:basedOn w:val="Taille-1Normal"/>
    <w:rsid w:val="006F05EB"/>
    <w:pPr>
      <w:ind w:left="2722" w:firstLine="0"/>
    </w:pPr>
    <w:rPr>
      <w:szCs w:val="20"/>
    </w:rPr>
  </w:style>
  <w:style w:type="paragraph" w:customStyle="1" w:styleId="NormalRetraitGauche1X">
    <w:name w:val="NormalRetraitGauche1X"/>
    <w:basedOn w:val="Normal"/>
    <w:rsid w:val="006F05EB"/>
    <w:pPr>
      <w:ind w:left="680"/>
    </w:pPr>
    <w:rPr>
      <w:szCs w:val="20"/>
    </w:rPr>
  </w:style>
  <w:style w:type="paragraph" w:customStyle="1" w:styleId="NormalRetraitGauche2X">
    <w:name w:val="NormalRetraitGauche2X"/>
    <w:basedOn w:val="Normal"/>
    <w:rsid w:val="006F05EB"/>
    <w:pPr>
      <w:ind w:left="1361"/>
    </w:pPr>
    <w:rPr>
      <w:szCs w:val="20"/>
    </w:rPr>
  </w:style>
  <w:style w:type="paragraph" w:customStyle="1" w:styleId="NormalRetraitGauche3X">
    <w:name w:val="NormalRetraitGauche3X"/>
    <w:basedOn w:val="Normal"/>
    <w:rsid w:val="006F05EB"/>
    <w:pPr>
      <w:ind w:left="2041"/>
    </w:pPr>
    <w:rPr>
      <w:szCs w:val="20"/>
    </w:rPr>
  </w:style>
  <w:style w:type="paragraph" w:customStyle="1" w:styleId="NormalRetraitGauche1XIndent0">
    <w:name w:val="NormalRetraitGauche1XIndent0"/>
    <w:basedOn w:val="NormalRetraitGauche1X"/>
    <w:rsid w:val="006F05EB"/>
    <w:pPr>
      <w:ind w:firstLine="0"/>
    </w:pPr>
  </w:style>
  <w:style w:type="paragraph" w:customStyle="1" w:styleId="NormalRetraitGauche2XIndent0">
    <w:name w:val="NormalRetraitGauche2XIndent0"/>
    <w:basedOn w:val="NormalRetraitGauche2X"/>
    <w:rsid w:val="006F05EB"/>
    <w:pPr>
      <w:ind w:firstLine="0"/>
    </w:pPr>
  </w:style>
  <w:style w:type="paragraph" w:customStyle="1" w:styleId="NormalRetraitGauche3XIndent0">
    <w:name w:val="NormalRetraitGauche3XIndent0"/>
    <w:basedOn w:val="NormalRetraitGauche3X"/>
    <w:rsid w:val="006F05EB"/>
    <w:pPr>
      <w:ind w:firstLine="0"/>
    </w:pPr>
  </w:style>
  <w:style w:type="paragraph" w:customStyle="1" w:styleId="NormalRetraitGauche4XIndent0">
    <w:name w:val="NormalRetraitGauche4XIndent0"/>
    <w:basedOn w:val="Normal"/>
    <w:rsid w:val="006F05EB"/>
    <w:pPr>
      <w:ind w:left="2722" w:firstLine="0"/>
    </w:pPr>
    <w:rPr>
      <w:szCs w:val="20"/>
    </w:rPr>
  </w:style>
  <w:style w:type="paragraph" w:styleId="Notedefin">
    <w:name w:val="endnote text"/>
    <w:basedOn w:val="Taille-1Normal"/>
    <w:link w:val="NotedefinCar"/>
    <w:uiPriority w:val="99"/>
    <w:semiHidden/>
    <w:unhideWhenUsed/>
    <w:qFormat/>
    <w:rsid w:val="006F05EB"/>
    <w:rPr>
      <w:szCs w:val="20"/>
      <w:lang w:val="x-none" w:eastAsia="x-none"/>
    </w:rPr>
  </w:style>
  <w:style w:type="character" w:customStyle="1" w:styleId="Car">
    <w:name w:val=" Car"/>
    <w:semiHidden/>
    <w:rPr>
      <w:rFonts w:ascii="Georgia" w:hAnsi="Georgia"/>
      <w:sz w:val="28"/>
    </w:rPr>
  </w:style>
  <w:style w:type="character" w:styleId="Appeldenotedefin">
    <w:name w:val="endnote reference"/>
    <w:uiPriority w:val="99"/>
    <w:unhideWhenUsed/>
    <w:qFormat/>
    <w:rsid w:val="006F05EB"/>
    <w:rPr>
      <w:rFonts w:ascii="Amasis30" w:hAnsi="Amasis30"/>
      <w:b/>
      <w:sz w:val="36"/>
      <w:vertAlign w:val="superscript"/>
    </w:rPr>
  </w:style>
  <w:style w:type="paragraph" w:customStyle="1" w:styleId="NormalSuspendu1X">
    <w:name w:val="NormalSuspendu1X"/>
    <w:basedOn w:val="Normal"/>
    <w:rsid w:val="006F05EB"/>
    <w:pPr>
      <w:ind w:left="680" w:hanging="680"/>
    </w:pPr>
    <w:rPr>
      <w:szCs w:val="20"/>
    </w:rPr>
  </w:style>
  <w:style w:type="paragraph" w:customStyle="1" w:styleId="NormalSuspendu1XRetrait1X">
    <w:name w:val="NormalSuspendu1XRetrait1X"/>
    <w:basedOn w:val="Normal"/>
    <w:rsid w:val="006F05EB"/>
    <w:pPr>
      <w:ind w:left="1360" w:hanging="680"/>
    </w:pPr>
  </w:style>
  <w:style w:type="paragraph" w:customStyle="1" w:styleId="NormalEspAvt0EspApr0">
    <w:name w:val="NormalEspAvt0EspApr0"/>
    <w:basedOn w:val="Normal"/>
    <w:rsid w:val="006F05EB"/>
    <w:pPr>
      <w:spacing w:before="0" w:after="0"/>
    </w:pPr>
    <w:rPr>
      <w:szCs w:val="20"/>
    </w:rPr>
  </w:style>
  <w:style w:type="paragraph" w:customStyle="1" w:styleId="NormalSuspendu1XRetrait2X">
    <w:name w:val="NormalSuspendu1XRetrait2X"/>
    <w:basedOn w:val="Normal"/>
    <w:rsid w:val="006F05EB"/>
    <w:pPr>
      <w:ind w:left="2041" w:hanging="680"/>
    </w:pPr>
  </w:style>
  <w:style w:type="paragraph" w:customStyle="1" w:styleId="NormalSuspendu1XRetrait3X">
    <w:name w:val="NormalSuspendu1XRetrait3X"/>
    <w:basedOn w:val="Normal"/>
    <w:rsid w:val="006F05EB"/>
    <w:pPr>
      <w:ind w:left="2721" w:hanging="680"/>
    </w:pPr>
    <w:rPr>
      <w:szCs w:val="20"/>
    </w:rPr>
  </w:style>
  <w:style w:type="paragraph" w:customStyle="1" w:styleId="NormalSuspendu1XRetrait4X">
    <w:name w:val="NormalSuspendu1XRetrait4X"/>
    <w:basedOn w:val="Normal"/>
    <w:rsid w:val="006F05EB"/>
    <w:pPr>
      <w:ind w:left="3402" w:hanging="680"/>
    </w:pPr>
    <w:rPr>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10z0">
    <w:name w:val="WW8Num10z0"/>
    <w:rPr>
      <w:rFonts w:ascii="Symbol" w:hAnsi="Symbol" w:cs="Symbol"/>
    </w:rPr>
  </w:style>
  <w:style w:type="character" w:customStyle="1" w:styleId="WW8Num11z0">
    <w:name w:val="WW8Num11z0"/>
    <w:rPr>
      <w:rFonts w:ascii="Symbol" w:hAnsi="Symbol" w:cs="Symbol"/>
      <w:sz w:val="20"/>
    </w:rPr>
  </w:style>
  <w:style w:type="character" w:customStyle="1" w:styleId="WW8Num11z1">
    <w:name w:val="WW8Num11z1"/>
    <w:rPr>
      <w:rFonts w:ascii="Courier New" w:hAnsi="Courier New" w:cs="Courier New"/>
      <w:sz w:val="20"/>
    </w:rPr>
  </w:style>
  <w:style w:type="character" w:customStyle="1" w:styleId="WW8Num11z2">
    <w:name w:val="WW8Num11z2"/>
    <w:rPr>
      <w:rFonts w:ascii="Wingdings" w:hAnsi="Wingdings" w:cs="Wingdings"/>
      <w:sz w:val="20"/>
    </w:rPr>
  </w:style>
  <w:style w:type="character" w:customStyle="1" w:styleId="WW8Num12z0">
    <w:name w:val="WW8Num12z0"/>
    <w:rPr>
      <w:rFonts w:ascii="Symbol" w:hAnsi="Symbol" w:cs="Symbol"/>
      <w:sz w:val="20"/>
    </w:rPr>
  </w:style>
  <w:style w:type="character" w:customStyle="1" w:styleId="WW8Num12z1">
    <w:name w:val="WW8Num12z1"/>
    <w:rPr>
      <w:rFonts w:ascii="Courier New" w:hAnsi="Courier New" w:cs="Courier New"/>
      <w:sz w:val="20"/>
    </w:rPr>
  </w:style>
  <w:style w:type="character" w:customStyle="1" w:styleId="WW8Num12z2">
    <w:name w:val="WW8Num12z2"/>
    <w:rPr>
      <w:rFonts w:ascii="Wingdings" w:hAnsi="Wingdings" w:cs="Wingdings"/>
      <w:sz w:val="20"/>
    </w:rPr>
  </w:style>
  <w:style w:type="character" w:customStyle="1" w:styleId="WW8Num13z0">
    <w:name w:val="WW8Num13z0"/>
    <w:rPr>
      <w:rFonts w:ascii="Symbol" w:hAnsi="Symbol" w:cs="Symbol"/>
      <w:sz w:val="20"/>
    </w:rPr>
  </w:style>
  <w:style w:type="character" w:customStyle="1" w:styleId="WW8Num13z1">
    <w:name w:val="WW8Num13z1"/>
    <w:rPr>
      <w:rFonts w:ascii="Courier New" w:hAnsi="Courier New" w:cs="Courier New"/>
      <w:sz w:val="20"/>
    </w:rPr>
  </w:style>
  <w:style w:type="character" w:customStyle="1" w:styleId="WW8Num13z2">
    <w:name w:val="WW8Num13z2"/>
    <w:rPr>
      <w:rFonts w:ascii="Wingdings" w:hAnsi="Wingdings" w:cs="Wingdings"/>
      <w:sz w:val="20"/>
    </w:rPr>
  </w:style>
  <w:style w:type="character" w:customStyle="1" w:styleId="WW8Num14z0">
    <w:name w:val="WW8Num14z0"/>
    <w:rPr>
      <w:rFonts w:ascii="Symbol" w:hAnsi="Symbol" w:cs="Symbol"/>
      <w:sz w:val="20"/>
    </w:rPr>
  </w:style>
  <w:style w:type="character" w:customStyle="1" w:styleId="WW8Num14z1">
    <w:name w:val="WW8Num14z1"/>
    <w:rPr>
      <w:rFonts w:ascii="Courier New" w:hAnsi="Courier New" w:cs="Courier New"/>
      <w:sz w:val="20"/>
    </w:rPr>
  </w:style>
  <w:style w:type="character" w:customStyle="1" w:styleId="WW8Num14z2">
    <w:name w:val="WW8Num14z2"/>
    <w:rPr>
      <w:rFonts w:ascii="Wingdings" w:hAnsi="Wingdings" w:cs="Wingdings"/>
      <w:sz w:val="20"/>
    </w:rPr>
  </w:style>
  <w:style w:type="character" w:customStyle="1" w:styleId="Policepardfaut1">
    <w:name w:val="Police par défaut1"/>
  </w:style>
  <w:style w:type="character" w:customStyle="1" w:styleId="Caractresdenotedebasdepage">
    <w:name w:val="Caractères de note de bas de page"/>
    <w:rPr>
      <w:rFonts w:ascii="Georgia" w:hAnsi="Georgia" w:cs="Georgia"/>
      <w:b/>
      <w:sz w:val="32"/>
      <w:vertAlign w:val="superscript"/>
    </w:rPr>
  </w:style>
  <w:style w:type="character" w:customStyle="1" w:styleId="NotedefinCar">
    <w:name w:val="Note de fin Car"/>
    <w:link w:val="Notedefin"/>
    <w:uiPriority w:val="99"/>
    <w:semiHidden/>
    <w:rsid w:val="006F05EB"/>
    <w:rPr>
      <w:rFonts w:ascii="Amasis30" w:hAnsi="Amasis30"/>
      <w:sz w:val="32"/>
      <w:lang w:val="x-none" w:eastAsia="x-none"/>
    </w:rPr>
  </w:style>
  <w:style w:type="character" w:customStyle="1" w:styleId="Caractresdenotedefin">
    <w:name w:val="Caractères de note de fin"/>
    <w:rPr>
      <w:rFonts w:ascii="Georgia" w:hAnsi="Georgia" w:cs="Georgia"/>
      <w:b/>
      <w:sz w:val="32"/>
      <w:vertAlign w:val="superscript"/>
    </w:rPr>
  </w:style>
  <w:style w:type="paragraph" w:customStyle="1" w:styleId="Titre10">
    <w:name w:val="Titre1"/>
    <w:basedOn w:val="Normal"/>
    <w:next w:val="Corpsdetexte"/>
    <w:pPr>
      <w:keepNext/>
      <w:spacing w:after="120"/>
    </w:pPr>
    <w:rPr>
      <w:rFonts w:ascii="Arial" w:eastAsia="Microsoft YaHei" w:hAnsi="Arial" w:cs="Mangal"/>
      <w:sz w:val="28"/>
      <w:szCs w:val="28"/>
    </w:rPr>
  </w:style>
  <w:style w:type="paragraph" w:styleId="Corpsdetexte">
    <w:name w:val="Body Text"/>
    <w:basedOn w:val="Normal"/>
    <w:semiHidden/>
    <w:pPr>
      <w:spacing w:before="0" w:after="120"/>
    </w:pPr>
  </w:style>
  <w:style w:type="paragraph" w:styleId="Liste">
    <w:name w:val="List"/>
    <w:basedOn w:val="Corpsdetexte"/>
    <w:semiHidden/>
    <w:rPr>
      <w:rFonts w:cs="Mangal"/>
    </w:rPr>
  </w:style>
  <w:style w:type="paragraph" w:customStyle="1" w:styleId="Lgende1">
    <w:name w:val="Légende1"/>
    <w:basedOn w:val="Normal"/>
    <w:pPr>
      <w:suppressLineNumbers/>
      <w:spacing w:before="120" w:after="120"/>
    </w:pPr>
    <w:rPr>
      <w:rFonts w:cs="Mangal"/>
      <w:i/>
      <w:iCs/>
      <w:sz w:val="24"/>
    </w:rPr>
  </w:style>
  <w:style w:type="paragraph" w:customStyle="1" w:styleId="Index">
    <w:name w:val="Index"/>
    <w:basedOn w:val="Normal"/>
    <w:pPr>
      <w:suppressLineNumbers/>
    </w:pPr>
    <w:rPr>
      <w:rFonts w:cs="Mangal"/>
    </w:rPr>
  </w:style>
  <w:style w:type="paragraph" w:styleId="Explorateurdedocuments0">
    <w:name w:val="Document Map"/>
    <w:basedOn w:val="Normal"/>
    <w:rsid w:val="006F05EB"/>
    <w:pPr>
      <w:shd w:val="clear" w:color="auto" w:fill="000080"/>
    </w:pPr>
    <w:rPr>
      <w:rFonts w:ascii="Tahoma" w:hAnsi="Tahoma" w:cs="Tahoma"/>
    </w:rPr>
  </w:style>
  <w:style w:type="paragraph" w:styleId="Textedebulles">
    <w:name w:val="Balloon Text"/>
    <w:basedOn w:val="Normal"/>
    <w:semiHidden/>
    <w:rPr>
      <w:rFonts w:ascii="Tahoma" w:hAnsi="Tahoma" w:cs="Tahoma"/>
      <w:sz w:val="16"/>
      <w:szCs w:val="16"/>
    </w:rPr>
  </w:style>
  <w:style w:type="character" w:styleId="Marquedecommentaire">
    <w:name w:val="annotation reference"/>
    <w:basedOn w:val="Policepardfaut"/>
    <w:semiHidden/>
    <w:rPr>
      <w:sz w:val="16"/>
      <w:szCs w:val="16"/>
    </w:rPr>
  </w:style>
  <w:style w:type="paragraph" w:styleId="Commentaire">
    <w:name w:val="annotation text"/>
    <w:basedOn w:val="Normal"/>
    <w:semiHidden/>
    <w:rPr>
      <w:sz w:val="20"/>
      <w:szCs w:val="20"/>
    </w:rPr>
  </w:style>
  <w:style w:type="paragraph" w:styleId="Rvision">
    <w:name w:val="Revision"/>
    <w:hidden/>
    <w:uiPriority w:val="99"/>
    <w:semiHidden/>
    <w:rsid w:val="006F05EB"/>
    <w:rPr>
      <w:rFonts w:ascii="Georgia" w:hAnsi="Georgia"/>
      <w:sz w:val="32"/>
      <w:szCs w:val="24"/>
    </w:rPr>
  </w:style>
  <w:style w:type="character" w:customStyle="1" w:styleId="Taille-1Caracteres">
    <w:name w:val="Taille-1Caracteres"/>
    <w:qFormat/>
    <w:rsid w:val="006F05EB"/>
    <w:rPr>
      <w:sz w:val="32"/>
      <w:szCs w:val="20"/>
    </w:rPr>
  </w:style>
  <w:style w:type="paragraph" w:customStyle="1" w:styleId="Etoile">
    <w:name w:val="Etoile"/>
    <w:basedOn w:val="Normal"/>
    <w:qFormat/>
    <w:rsid w:val="006F05EB"/>
    <w:pPr>
      <w:ind w:firstLine="0"/>
      <w:jc w:val="center"/>
    </w:pPr>
    <w:rPr>
      <w:b/>
      <w:sz w:val="40"/>
      <w:szCs w:val="28"/>
    </w:rPr>
  </w:style>
  <w:style w:type="paragraph" w:customStyle="1" w:styleId="Taille-1Suspendu1XRetrait1XEsp0">
    <w:name w:val="Taille-1Suspendu1XRetrait1XEsp0"/>
    <w:basedOn w:val="Taille-1RetraitGauche1X"/>
    <w:qFormat/>
    <w:rsid w:val="006F05EB"/>
    <w:pPr>
      <w:spacing w:before="0" w:after="0"/>
      <w:ind w:left="1360" w:hanging="680"/>
    </w:pPr>
  </w:style>
  <w:style w:type="character" w:styleId="Mentionnonrsolue">
    <w:name w:val="Unresolved Mention"/>
    <w:uiPriority w:val="99"/>
    <w:semiHidden/>
    <w:unhideWhenUsed/>
    <w:rsid w:val="006F05EB"/>
    <w:rPr>
      <w:color w:val="605E5C"/>
      <w:shd w:val="clear" w:color="auto" w:fill="E1DFDD"/>
    </w:rPr>
  </w:style>
  <w:style w:type="paragraph" w:customStyle="1" w:styleId="Taille-1Suspendu1XRetrait2XEsp0">
    <w:name w:val="Taille-1Suspendu1XRetrait2XEsp0"/>
    <w:basedOn w:val="Taille-1RetraitGauche2X"/>
    <w:qFormat/>
    <w:rsid w:val="006F05EB"/>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6F05EB"/>
    <w:pPr>
      <w:spacing w:before="0" w:after="0"/>
    </w:pPr>
  </w:style>
  <w:style w:type="paragraph" w:customStyle="1" w:styleId="NormalSuspendu1XEsp0">
    <w:name w:val="NormalSuspendu1XEsp0"/>
    <w:basedOn w:val="NormalSuspendu1X"/>
    <w:qFormat/>
    <w:rsid w:val="006F05EB"/>
    <w:pPr>
      <w:spacing w:before="0" w:after="0"/>
    </w:pPr>
  </w:style>
  <w:style w:type="paragraph" w:customStyle="1" w:styleId="NormalSuspendu1XRetrait2XEsp0">
    <w:name w:val="NormalSuspendu1XRetrait2XEsp0"/>
    <w:basedOn w:val="NormalSuspendu1XRetrait2X"/>
    <w:qFormat/>
    <w:rsid w:val="006F05EB"/>
    <w:pPr>
      <w:spacing w:before="0" w:after="0"/>
    </w:pPr>
  </w:style>
  <w:style w:type="paragraph" w:customStyle="1" w:styleId="ParagrapheVideNormal">
    <w:name w:val="ParagrapheVideNormal"/>
    <w:basedOn w:val="Normal"/>
    <w:next w:val="Normal"/>
    <w:qFormat/>
    <w:rsid w:val="006F05EB"/>
  </w:style>
  <w:style w:type="paragraph" w:customStyle="1" w:styleId="ParagrapheVideNormal2">
    <w:name w:val="ParagrapheVideNormal2"/>
    <w:basedOn w:val="ParagrapheVideNormal"/>
    <w:next w:val="Normal"/>
    <w:qFormat/>
    <w:rsid w:val="006F05EB"/>
  </w:style>
  <w:style w:type="paragraph" w:customStyle="1" w:styleId="Image">
    <w:name w:val="Image"/>
    <w:basedOn w:val="Centr"/>
    <w:next w:val="Normal"/>
    <w:qFormat/>
    <w:rsid w:val="006F0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2</TotalTime>
  <Pages>1</Pages>
  <Words>27453</Words>
  <Characters>150997</Characters>
  <Application>Microsoft Office Word</Application>
  <DocSecurity>0</DocSecurity>
  <Lines>1258</Lines>
  <Paragraphs>356</Paragraphs>
  <ScaleCrop>false</ScaleCrop>
  <HeadingPairs>
    <vt:vector size="2" baseType="variant">
      <vt:variant>
        <vt:lpstr>Titre</vt:lpstr>
      </vt:variant>
      <vt:variant>
        <vt:i4>1</vt:i4>
      </vt:variant>
    </vt:vector>
  </HeadingPairs>
  <TitlesOfParts>
    <vt:vector size="1" baseType="lpstr">
      <vt:lpstr>Batouala</vt:lpstr>
    </vt:vector>
  </TitlesOfParts>
  <Company>Ebooks libres et gratuits</Company>
  <LinksUpToDate>false</LinksUpToDate>
  <CharactersWithSpaces>178094</CharactersWithSpaces>
  <SharedDoc>false</SharedDoc>
  <HLinks>
    <vt:vector size="96" baseType="variant">
      <vt:variant>
        <vt:i4>2293820</vt:i4>
      </vt:variant>
      <vt:variant>
        <vt:i4>90</vt:i4>
      </vt:variant>
      <vt:variant>
        <vt:i4>0</vt:i4>
      </vt:variant>
      <vt:variant>
        <vt:i4>5</vt:i4>
      </vt:variant>
      <vt:variant>
        <vt:lpwstr>http://www.ebooksgratuits.com/</vt:lpwstr>
      </vt:variant>
      <vt:variant>
        <vt:lpwstr/>
      </vt:variant>
      <vt:variant>
        <vt:i4>7929972</vt:i4>
      </vt:variant>
      <vt:variant>
        <vt:i4>87</vt:i4>
      </vt:variant>
      <vt:variant>
        <vt:i4>0</vt:i4>
      </vt:variant>
      <vt:variant>
        <vt:i4>5</vt:i4>
      </vt:variant>
      <vt:variant>
        <vt:lpwstr>http://fr.groups.yahoo.com/group/ebooksgratuits</vt:lpwstr>
      </vt:variant>
      <vt:variant>
        <vt:lpwstr/>
      </vt:variant>
      <vt:variant>
        <vt:i4>1900600</vt:i4>
      </vt:variant>
      <vt:variant>
        <vt:i4>80</vt:i4>
      </vt:variant>
      <vt:variant>
        <vt:i4>0</vt:i4>
      </vt:variant>
      <vt:variant>
        <vt:i4>5</vt:i4>
      </vt:variant>
      <vt:variant>
        <vt:lpwstr/>
      </vt:variant>
      <vt:variant>
        <vt:lpwstr>_Toc324161982</vt:lpwstr>
      </vt:variant>
      <vt:variant>
        <vt:i4>1900600</vt:i4>
      </vt:variant>
      <vt:variant>
        <vt:i4>74</vt:i4>
      </vt:variant>
      <vt:variant>
        <vt:i4>0</vt:i4>
      </vt:variant>
      <vt:variant>
        <vt:i4>5</vt:i4>
      </vt:variant>
      <vt:variant>
        <vt:lpwstr/>
      </vt:variant>
      <vt:variant>
        <vt:lpwstr>_Toc324161981</vt:lpwstr>
      </vt:variant>
      <vt:variant>
        <vt:i4>1900600</vt:i4>
      </vt:variant>
      <vt:variant>
        <vt:i4>68</vt:i4>
      </vt:variant>
      <vt:variant>
        <vt:i4>0</vt:i4>
      </vt:variant>
      <vt:variant>
        <vt:i4>5</vt:i4>
      </vt:variant>
      <vt:variant>
        <vt:lpwstr/>
      </vt:variant>
      <vt:variant>
        <vt:lpwstr>_Toc324161980</vt:lpwstr>
      </vt:variant>
      <vt:variant>
        <vt:i4>1179704</vt:i4>
      </vt:variant>
      <vt:variant>
        <vt:i4>62</vt:i4>
      </vt:variant>
      <vt:variant>
        <vt:i4>0</vt:i4>
      </vt:variant>
      <vt:variant>
        <vt:i4>5</vt:i4>
      </vt:variant>
      <vt:variant>
        <vt:lpwstr/>
      </vt:variant>
      <vt:variant>
        <vt:lpwstr>_Toc324161979</vt:lpwstr>
      </vt:variant>
      <vt:variant>
        <vt:i4>1179704</vt:i4>
      </vt:variant>
      <vt:variant>
        <vt:i4>56</vt:i4>
      </vt:variant>
      <vt:variant>
        <vt:i4>0</vt:i4>
      </vt:variant>
      <vt:variant>
        <vt:i4>5</vt:i4>
      </vt:variant>
      <vt:variant>
        <vt:lpwstr/>
      </vt:variant>
      <vt:variant>
        <vt:lpwstr>_Toc324161978</vt:lpwstr>
      </vt:variant>
      <vt:variant>
        <vt:i4>1179704</vt:i4>
      </vt:variant>
      <vt:variant>
        <vt:i4>50</vt:i4>
      </vt:variant>
      <vt:variant>
        <vt:i4>0</vt:i4>
      </vt:variant>
      <vt:variant>
        <vt:i4>5</vt:i4>
      </vt:variant>
      <vt:variant>
        <vt:lpwstr/>
      </vt:variant>
      <vt:variant>
        <vt:lpwstr>_Toc324161977</vt:lpwstr>
      </vt:variant>
      <vt:variant>
        <vt:i4>1179704</vt:i4>
      </vt:variant>
      <vt:variant>
        <vt:i4>44</vt:i4>
      </vt:variant>
      <vt:variant>
        <vt:i4>0</vt:i4>
      </vt:variant>
      <vt:variant>
        <vt:i4>5</vt:i4>
      </vt:variant>
      <vt:variant>
        <vt:lpwstr/>
      </vt:variant>
      <vt:variant>
        <vt:lpwstr>_Toc324161976</vt:lpwstr>
      </vt:variant>
      <vt:variant>
        <vt:i4>1179704</vt:i4>
      </vt:variant>
      <vt:variant>
        <vt:i4>38</vt:i4>
      </vt:variant>
      <vt:variant>
        <vt:i4>0</vt:i4>
      </vt:variant>
      <vt:variant>
        <vt:i4>5</vt:i4>
      </vt:variant>
      <vt:variant>
        <vt:lpwstr/>
      </vt:variant>
      <vt:variant>
        <vt:lpwstr>_Toc324161975</vt:lpwstr>
      </vt:variant>
      <vt:variant>
        <vt:i4>1179704</vt:i4>
      </vt:variant>
      <vt:variant>
        <vt:i4>32</vt:i4>
      </vt:variant>
      <vt:variant>
        <vt:i4>0</vt:i4>
      </vt:variant>
      <vt:variant>
        <vt:i4>5</vt:i4>
      </vt:variant>
      <vt:variant>
        <vt:lpwstr/>
      </vt:variant>
      <vt:variant>
        <vt:lpwstr>_Toc324161974</vt:lpwstr>
      </vt:variant>
      <vt:variant>
        <vt:i4>1179704</vt:i4>
      </vt:variant>
      <vt:variant>
        <vt:i4>26</vt:i4>
      </vt:variant>
      <vt:variant>
        <vt:i4>0</vt:i4>
      </vt:variant>
      <vt:variant>
        <vt:i4>5</vt:i4>
      </vt:variant>
      <vt:variant>
        <vt:lpwstr/>
      </vt:variant>
      <vt:variant>
        <vt:lpwstr>_Toc324161973</vt:lpwstr>
      </vt:variant>
      <vt:variant>
        <vt:i4>1179704</vt:i4>
      </vt:variant>
      <vt:variant>
        <vt:i4>20</vt:i4>
      </vt:variant>
      <vt:variant>
        <vt:i4>0</vt:i4>
      </vt:variant>
      <vt:variant>
        <vt:i4>5</vt:i4>
      </vt:variant>
      <vt:variant>
        <vt:lpwstr/>
      </vt:variant>
      <vt:variant>
        <vt:lpwstr>_Toc324161972</vt:lpwstr>
      </vt:variant>
      <vt:variant>
        <vt:i4>1179704</vt:i4>
      </vt:variant>
      <vt:variant>
        <vt:i4>14</vt:i4>
      </vt:variant>
      <vt:variant>
        <vt:i4>0</vt:i4>
      </vt:variant>
      <vt:variant>
        <vt:i4>5</vt:i4>
      </vt:variant>
      <vt:variant>
        <vt:lpwstr/>
      </vt:variant>
      <vt:variant>
        <vt:lpwstr>_Toc324161971</vt:lpwstr>
      </vt:variant>
      <vt:variant>
        <vt:i4>1179704</vt:i4>
      </vt:variant>
      <vt:variant>
        <vt:i4>8</vt:i4>
      </vt:variant>
      <vt:variant>
        <vt:i4>0</vt:i4>
      </vt:variant>
      <vt:variant>
        <vt:i4>5</vt:i4>
      </vt:variant>
      <vt:variant>
        <vt:lpwstr/>
      </vt:variant>
      <vt:variant>
        <vt:lpwstr>_Toc324161970</vt:lpwstr>
      </vt:variant>
      <vt:variant>
        <vt:i4>1245240</vt:i4>
      </vt:variant>
      <vt:variant>
        <vt:i4>2</vt:i4>
      </vt:variant>
      <vt:variant>
        <vt:i4>0</vt:i4>
      </vt:variant>
      <vt:variant>
        <vt:i4>5</vt:i4>
      </vt:variant>
      <vt:variant>
        <vt:lpwstr/>
      </vt:variant>
      <vt:variant>
        <vt:lpwstr>_Toc324161969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Batouala</dc:title>
  <dc:subject>Romans</dc:subject>
  <dc:creator>René Maran</dc:creator>
  <cp:keywords/>
  <dc:description>Premier roman nègre écrit par un nègre, en qui Léopold Sédar Senghor voyait un «précurseur de la négritude», récit d'une violence et d'une modernité extraordinaires, voici la complainte de Batouala, grand chef de tribu, vaillant chasseur et excellent marcheur. Nous sommes en 1921. À cette époque, personne n'ose douter du bien-fondé du colonialisme, porteur de civilisation et de paix. Une voix pourtant s'élève. Celle de René Maran, auteur antillais (1887-1960), alors fonctionnaire au ministère des Colonies, qui dénonce, dans ce roman précédé d'une terrible préface, les abus de l'administration en Afrique-Equatoriale française et les méfaits de l'impérialisme. Ses propos déclenchent un véritable scandale qui culminera avec le prix Goncourt qui lui sera tout de même décerné la même année.</dc:description>
  <cp:lastModifiedBy>Cool Micro</cp:lastModifiedBy>
  <cp:revision>5</cp:revision>
  <cp:lastPrinted>2025-04-08T17:20:00Z</cp:lastPrinted>
  <dcterms:created xsi:type="dcterms:W3CDTF">2025-04-08T17:19:00Z</dcterms:created>
  <dcterms:modified xsi:type="dcterms:W3CDTF">2025-04-08T17:21:00Z</dcterms:modified>
  <cp:category>Romans</cp:category>
</cp:coreProperties>
</file>