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6530F" w14:textId="638D782B" w:rsidR="00033562" w:rsidRPr="007549CD" w:rsidRDefault="008901A1" w:rsidP="00EE0B82">
      <w:pPr>
        <w:pStyle w:val="Photoauteur"/>
      </w:pPr>
      <w:r w:rsidRPr="007549CD">
        <w:drawing>
          <wp:anchor distT="0" distB="0" distL="114300" distR="114300" simplePos="0" relativeHeight="251657728" behindDoc="0" locked="0" layoutInCell="1" allowOverlap="1" wp14:anchorId="668AC4E4" wp14:editId="1139701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0E37">
        <w:drawing>
          <wp:inline distT="0" distB="0" distL="0" distR="0" wp14:anchorId="42D624D5" wp14:editId="13CAD68E">
            <wp:extent cx="3642995" cy="5464810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995" cy="546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D6322" w14:textId="77777777" w:rsidR="00033562" w:rsidRDefault="000A7E25">
      <w:pPr>
        <w:pStyle w:val="Auteur"/>
      </w:pPr>
      <w:r w:rsidRPr="000A7E25">
        <w:t>André Baillon</w:t>
      </w:r>
    </w:p>
    <w:p w14:paraId="6700CC6B" w14:textId="77777777" w:rsidR="00EE0B82" w:rsidRDefault="000A7E25" w:rsidP="007C1C6B">
      <w:pPr>
        <w:pStyle w:val="Titrelivre"/>
      </w:pPr>
      <w:bookmarkStart w:id="0" w:name="bookmark0"/>
      <w:r w:rsidRPr="000A7E25">
        <w:t>EN SABOTS</w:t>
      </w:r>
      <w:bookmarkEnd w:id="0"/>
    </w:p>
    <w:p w14:paraId="24AF0023" w14:textId="5894DB75" w:rsidR="00EE0B82" w:rsidRDefault="000A7E25" w:rsidP="00EE0B82">
      <w:pPr>
        <w:pStyle w:val="DateSortie"/>
      </w:pPr>
      <w:r w:rsidRPr="000A7E25">
        <w:t>1922</w:t>
      </w:r>
    </w:p>
    <w:p w14:paraId="68A4FB54" w14:textId="77777777" w:rsidR="00033562" w:rsidRDefault="00033562" w:rsidP="007C1C6B">
      <w:pPr>
        <w:sectPr w:rsidR="00033562">
          <w:footerReference w:type="default" r:id="rId9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1C4AC3B3" w14:textId="77777777" w:rsidR="00033562" w:rsidRDefault="00033562" w:rsidP="00EE0B82">
      <w:pPr>
        <w:pStyle w:val="Titretablematires"/>
      </w:pPr>
      <w:r>
        <w:lastRenderedPageBreak/>
        <w:t>Table des matières</w:t>
      </w:r>
    </w:p>
    <w:p w14:paraId="7B425901" w14:textId="77777777" w:rsidR="00033562" w:rsidRDefault="00033562"/>
    <w:p w14:paraId="3DCD869F" w14:textId="76B9E68B" w:rsidR="00915759" w:rsidRDefault="00033562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>
        <w:rPr>
          <w:noProof w:val="0"/>
        </w:rPr>
        <w:fldChar w:fldCharType="begin"/>
      </w:r>
      <w:r>
        <w:rPr>
          <w:noProof w:val="0"/>
        </w:rPr>
        <w:instrText xml:space="preserve"> TOC \o "1-3" \h \z </w:instrText>
      </w:r>
      <w:r>
        <w:rPr>
          <w:noProof w:val="0"/>
        </w:rPr>
        <w:fldChar w:fldCharType="separate"/>
      </w:r>
      <w:hyperlink w:anchor="_Toc196414834" w:history="1">
        <w:r w:rsidR="00915759" w:rsidRPr="0062260C">
          <w:rPr>
            <w:rStyle w:val="Lienhypertexte"/>
          </w:rPr>
          <w:t>MEA CULPA</w:t>
        </w:r>
        <w:r w:rsidR="00915759">
          <w:rPr>
            <w:webHidden/>
          </w:rPr>
          <w:tab/>
        </w:r>
        <w:r w:rsidR="00915759">
          <w:rPr>
            <w:webHidden/>
          </w:rPr>
          <w:fldChar w:fldCharType="begin"/>
        </w:r>
        <w:r w:rsidR="00915759">
          <w:rPr>
            <w:webHidden/>
          </w:rPr>
          <w:instrText xml:space="preserve"> PAGEREF _Toc196414834 \h </w:instrText>
        </w:r>
        <w:r w:rsidR="00915759">
          <w:rPr>
            <w:webHidden/>
          </w:rPr>
        </w:r>
        <w:r w:rsidR="00915759">
          <w:rPr>
            <w:webHidden/>
          </w:rPr>
          <w:fldChar w:fldCharType="separate"/>
        </w:r>
        <w:r w:rsidR="00AB13CF">
          <w:rPr>
            <w:webHidden/>
          </w:rPr>
          <w:t>4</w:t>
        </w:r>
        <w:r w:rsidR="00915759">
          <w:rPr>
            <w:webHidden/>
          </w:rPr>
          <w:fldChar w:fldCharType="end"/>
        </w:r>
      </w:hyperlink>
    </w:p>
    <w:p w14:paraId="10B24846" w14:textId="788958EF" w:rsidR="00915759" w:rsidRDefault="0091575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6414835" w:history="1">
        <w:r w:rsidRPr="0062260C">
          <w:rPr>
            <w:rStyle w:val="Lienhypertexte"/>
          </w:rPr>
          <w:t>LE VILLAGE DANS LA BRUYÈRE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_Toc196414835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B13CF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28B55FC" w14:textId="6D65AA56" w:rsidR="00915759" w:rsidRDefault="0091575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6414836" w:history="1">
        <w:r w:rsidRPr="0062260C">
          <w:rPr>
            <w:rStyle w:val="Lienhypertexte"/>
          </w:rPr>
          <w:t>MA MAISON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_Toc196414836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B13CF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566E72FF" w14:textId="135E05D1" w:rsidR="00915759" w:rsidRDefault="0091575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6414837" w:history="1">
        <w:r w:rsidRPr="0062260C">
          <w:rPr>
            <w:rStyle w:val="Lienhypertexte"/>
          </w:rPr>
          <w:t>MES VOISINS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_Toc196414837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B13CF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663E814B" w14:textId="5FFE5530" w:rsidR="00915759" w:rsidRDefault="0091575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6414838" w:history="1">
        <w:r w:rsidRPr="0062260C">
          <w:rPr>
            <w:rStyle w:val="Lienhypertexte"/>
          </w:rPr>
          <w:t>ENTRE NOUS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_Toc196414838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B13CF"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14:paraId="06F3003A" w14:textId="7A81654E" w:rsidR="00915759" w:rsidRDefault="0091575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6414839" w:history="1">
        <w:r w:rsidRPr="0062260C">
          <w:rPr>
            <w:rStyle w:val="Lienhypertexte"/>
          </w:rPr>
          <w:t>SPITZ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_Toc196414839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B13CF">
          <w:rPr>
            <w:webHidden/>
          </w:rPr>
          <w:t>70</w:t>
        </w:r>
        <w:r>
          <w:rPr>
            <w:webHidden/>
          </w:rPr>
          <w:fldChar w:fldCharType="end"/>
        </w:r>
      </w:hyperlink>
    </w:p>
    <w:p w14:paraId="335C6CB7" w14:textId="2EC1C420" w:rsidR="00915759" w:rsidRDefault="0091575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6414840" w:history="1">
        <w:r w:rsidRPr="0062260C">
          <w:rPr>
            <w:rStyle w:val="Lienhypertexte"/>
          </w:rPr>
          <w:t>POULES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_Toc196414840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B13CF">
          <w:rPr>
            <w:webHidden/>
          </w:rPr>
          <w:t>88</w:t>
        </w:r>
        <w:r>
          <w:rPr>
            <w:webHidden/>
          </w:rPr>
          <w:fldChar w:fldCharType="end"/>
        </w:r>
      </w:hyperlink>
    </w:p>
    <w:p w14:paraId="7BC3726E" w14:textId="0A2DD1D6" w:rsidR="00915759" w:rsidRDefault="0091575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6414841" w:history="1">
        <w:r w:rsidRPr="0062260C">
          <w:rPr>
            <w:rStyle w:val="Lienhypertexte"/>
          </w:rPr>
          <w:t>CHATS ET AUTRES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_Toc196414841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B13CF">
          <w:rPr>
            <w:webHidden/>
          </w:rPr>
          <w:t>113</w:t>
        </w:r>
        <w:r>
          <w:rPr>
            <w:webHidden/>
          </w:rPr>
          <w:fldChar w:fldCharType="end"/>
        </w:r>
      </w:hyperlink>
    </w:p>
    <w:p w14:paraId="1409F0E2" w14:textId="5E9DCE5F" w:rsidR="00915759" w:rsidRDefault="0091575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6414842" w:history="1">
        <w:r w:rsidRPr="0062260C">
          <w:rPr>
            <w:rStyle w:val="Lienhypertexte"/>
          </w:rPr>
          <w:t>PASSANTS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_Toc196414842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B13CF">
          <w:rPr>
            <w:webHidden/>
          </w:rPr>
          <w:t>122</w:t>
        </w:r>
        <w:r>
          <w:rPr>
            <w:webHidden/>
          </w:rPr>
          <w:fldChar w:fldCharType="end"/>
        </w:r>
      </w:hyperlink>
    </w:p>
    <w:p w14:paraId="5C6AB896" w14:textId="75B0B02F" w:rsidR="00915759" w:rsidRDefault="0091575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6414843" w:history="1">
        <w:r w:rsidRPr="0062260C">
          <w:rPr>
            <w:rStyle w:val="Lienhypertexte"/>
          </w:rPr>
          <w:t>LES GRANDES AVENTURES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_Toc196414843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B13CF">
          <w:rPr>
            <w:webHidden/>
          </w:rPr>
          <w:t>139</w:t>
        </w:r>
        <w:r>
          <w:rPr>
            <w:webHidden/>
          </w:rPr>
          <w:fldChar w:fldCharType="end"/>
        </w:r>
      </w:hyperlink>
    </w:p>
    <w:p w14:paraId="05382BF6" w14:textId="13A6103D" w:rsidR="00915759" w:rsidRDefault="0091575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6414844" w:history="1">
        <w:r w:rsidRPr="0062260C">
          <w:rPr>
            <w:rStyle w:val="Lienhypertexte"/>
          </w:rPr>
          <w:t>QUELQUES-UNS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_Toc196414844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B13CF">
          <w:rPr>
            <w:webHidden/>
          </w:rPr>
          <w:t>181</w:t>
        </w:r>
        <w:r>
          <w:rPr>
            <w:webHidden/>
          </w:rPr>
          <w:fldChar w:fldCharType="end"/>
        </w:r>
      </w:hyperlink>
    </w:p>
    <w:p w14:paraId="56FB2B32" w14:textId="25D51989" w:rsidR="00915759" w:rsidRDefault="0091575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6414845" w:history="1">
        <w:r w:rsidRPr="0062260C">
          <w:rPr>
            <w:rStyle w:val="Lienhypertexte"/>
          </w:rPr>
          <w:t>LA DERNIÈRE LEÇON DE MÉLANIE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_Toc196414845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B13CF">
          <w:rPr>
            <w:webHidden/>
          </w:rPr>
          <w:t>192</w:t>
        </w:r>
        <w:r>
          <w:rPr>
            <w:webHidden/>
          </w:rPr>
          <w:fldChar w:fldCharType="end"/>
        </w:r>
      </w:hyperlink>
    </w:p>
    <w:p w14:paraId="7CB50B28" w14:textId="195BF140" w:rsidR="00915759" w:rsidRDefault="0091575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6414846" w:history="1">
        <w:r w:rsidRPr="0062260C">
          <w:rPr>
            <w:rStyle w:val="Lienhypertexte"/>
          </w:rPr>
          <w:t>LES TRAPPISTES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_Toc196414846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B13CF">
          <w:rPr>
            <w:webHidden/>
          </w:rPr>
          <w:t>202</w:t>
        </w:r>
        <w:r>
          <w:rPr>
            <w:webHidden/>
          </w:rPr>
          <w:fldChar w:fldCharType="end"/>
        </w:r>
      </w:hyperlink>
    </w:p>
    <w:p w14:paraId="4879F03F" w14:textId="5E9F1B19" w:rsidR="00915759" w:rsidRDefault="0091575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6414847" w:history="1">
        <w:r w:rsidRPr="0062260C">
          <w:rPr>
            <w:rStyle w:val="Lienhypertexte"/>
          </w:rPr>
          <w:t>MOI, JE…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_Toc196414847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B13CF">
          <w:rPr>
            <w:webHidden/>
          </w:rPr>
          <w:t>228</w:t>
        </w:r>
        <w:r>
          <w:rPr>
            <w:webHidden/>
          </w:rPr>
          <w:fldChar w:fldCharType="end"/>
        </w:r>
      </w:hyperlink>
    </w:p>
    <w:p w14:paraId="09027E53" w14:textId="4E9F8F06" w:rsidR="00915759" w:rsidRDefault="0091575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6414848" w:history="1">
        <w:r w:rsidRPr="0062260C">
          <w:rPr>
            <w:rStyle w:val="Lienhypertexte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_Toc196414848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B13CF">
          <w:rPr>
            <w:webHidden/>
          </w:rPr>
          <w:t>247</w:t>
        </w:r>
        <w:r>
          <w:rPr>
            <w:webHidden/>
          </w:rPr>
          <w:fldChar w:fldCharType="end"/>
        </w:r>
      </w:hyperlink>
    </w:p>
    <w:p w14:paraId="6090BEC0" w14:textId="3FB4FD09" w:rsidR="00033562" w:rsidRDefault="00033562">
      <w:r>
        <w:fldChar w:fldCharType="end"/>
      </w:r>
    </w:p>
    <w:p w14:paraId="2BF2B2C7" w14:textId="77777777" w:rsidR="000A7E25" w:rsidRPr="002D10EB" w:rsidRDefault="000A7E25" w:rsidP="000A7E25">
      <w:pPr>
        <w:pStyle w:val="NormalEspAvtGrand"/>
        <w:pageBreakBefore/>
      </w:pPr>
    </w:p>
    <w:p w14:paraId="18C14CC5" w14:textId="77777777" w:rsidR="00EE0B82" w:rsidRDefault="000A7E25" w:rsidP="00EE0B82">
      <w:pPr>
        <w:pStyle w:val="Centr"/>
      </w:pPr>
      <w:r w:rsidRPr="002D10EB">
        <w:t>À GERMAINE LIEVENS</w:t>
      </w:r>
      <w:r w:rsidRPr="002D10EB">
        <w:br/>
      </w:r>
      <w:r w:rsidRPr="002D10EB">
        <w:br/>
        <w:t>avec dévotion</w:t>
      </w:r>
      <w:r w:rsidR="00EE0B82">
        <w:t>.</w:t>
      </w:r>
    </w:p>
    <w:p w14:paraId="4AAAD830" w14:textId="77777777" w:rsidR="000A7E25" w:rsidRPr="009605DB" w:rsidRDefault="000A7E25" w:rsidP="00EE0B82">
      <w:pPr>
        <w:pStyle w:val="Titre1"/>
      </w:pPr>
      <w:bookmarkStart w:id="1" w:name="_Toc196414834"/>
      <w:smartTag w:uri="urn:schemas-microsoft-com:office:smarttags" w:element="stockticker">
        <w:r w:rsidRPr="002D10EB">
          <w:lastRenderedPageBreak/>
          <w:t>MEA</w:t>
        </w:r>
      </w:smartTag>
      <w:r w:rsidRPr="002D10EB">
        <w:t xml:space="preserve"> CULPA</w:t>
      </w:r>
      <w:r w:rsidRPr="002D10EB">
        <w:rPr>
          <w:rStyle w:val="Appelnotedebasdep"/>
        </w:rPr>
        <w:footnoteReference w:id="1"/>
      </w:r>
      <w:bookmarkEnd w:id="1"/>
    </w:p>
    <w:p w14:paraId="1734933D" w14:textId="77777777" w:rsidR="00EE0B82" w:rsidRDefault="000A7E25" w:rsidP="000A7E25">
      <w:r w:rsidRPr="002D10EB">
        <w:rPr>
          <w:i/>
          <w:iCs/>
        </w:rPr>
        <w:t>Ce livre s</w:t>
      </w:r>
      <w:r w:rsidR="00EE0B82">
        <w:rPr>
          <w:i/>
          <w:iCs/>
        </w:rPr>
        <w:t>’</w:t>
      </w:r>
      <w:r w:rsidRPr="002D10EB">
        <w:rPr>
          <w:i/>
          <w:iCs/>
        </w:rPr>
        <w:t>appelait</w:t>
      </w:r>
      <w:r w:rsidRPr="002D10EB">
        <w:t xml:space="preserve"> Moi quelque part</w:t>
      </w:r>
      <w:r w:rsidRPr="00EF7DCC">
        <w:rPr>
          <w:rStyle w:val="Appelnotedebasdep"/>
        </w:rPr>
        <w:t>1</w:t>
      </w:r>
      <w:r w:rsidR="00EE0B82">
        <w:t>…</w:t>
      </w:r>
    </w:p>
    <w:p w14:paraId="570150EB" w14:textId="77777777" w:rsidR="00EE0B82" w:rsidRDefault="000A7E25" w:rsidP="000A7E25">
      <w:pPr>
        <w:rPr>
          <w:i/>
          <w:iCs/>
        </w:rPr>
      </w:pPr>
      <w:r w:rsidRPr="002D10EB">
        <w:rPr>
          <w:i/>
          <w:iCs/>
        </w:rPr>
        <w:t>J</w:t>
      </w:r>
      <w:r w:rsidR="00EE0B82">
        <w:rPr>
          <w:i/>
          <w:iCs/>
        </w:rPr>
        <w:t>’</w:t>
      </w:r>
      <w:r w:rsidRPr="002D10EB">
        <w:rPr>
          <w:i/>
          <w:iCs/>
        </w:rPr>
        <w:t>avais pris les derniers mots du dernier chapitre où je renvoie à sa place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quelque part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parmi d</w:t>
      </w:r>
      <w:r w:rsidR="00EE0B82">
        <w:rPr>
          <w:i/>
          <w:iCs/>
        </w:rPr>
        <w:t>’</w:t>
      </w:r>
      <w:r w:rsidRPr="002D10EB">
        <w:rPr>
          <w:i/>
          <w:iCs/>
        </w:rPr>
        <w:t>autres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mon</w:t>
      </w:r>
      <w:r w:rsidRPr="002D10EB">
        <w:t xml:space="preserve"> Moi </w:t>
      </w:r>
      <w:r w:rsidRPr="002D10EB">
        <w:rPr>
          <w:i/>
          <w:iCs/>
        </w:rPr>
        <w:t>très encombrant par ailleurs</w:t>
      </w:r>
      <w:r w:rsidR="00EE0B82">
        <w:rPr>
          <w:i/>
          <w:iCs/>
        </w:rPr>
        <w:t>.</w:t>
      </w:r>
    </w:p>
    <w:p w14:paraId="688A2554" w14:textId="77777777" w:rsidR="00EE0B82" w:rsidRDefault="000A7E25" w:rsidP="000A7E25">
      <w:pPr>
        <w:rPr>
          <w:i/>
          <w:iCs/>
        </w:rPr>
      </w:pPr>
      <w:r w:rsidRPr="002D10EB">
        <w:rPr>
          <w:i/>
          <w:iCs/>
        </w:rPr>
        <w:t>Des esprits singuliers ont flairé là une impertinence</w:t>
      </w:r>
      <w:r w:rsidR="00EE0B82">
        <w:rPr>
          <w:i/>
          <w:iCs/>
        </w:rPr>
        <w:t xml:space="preserve">. </w:t>
      </w:r>
      <w:r w:rsidRPr="002D10EB">
        <w:rPr>
          <w:i/>
          <w:iCs/>
        </w:rPr>
        <w:t>Où était-elle</w:t>
      </w:r>
      <w:r w:rsidR="00EE0B82">
        <w:rPr>
          <w:i/>
          <w:iCs/>
        </w:rPr>
        <w:t xml:space="preserve"> ?… </w:t>
      </w:r>
      <w:r w:rsidRPr="002D10EB">
        <w:rPr>
          <w:i/>
          <w:iCs/>
        </w:rPr>
        <w:t>N</w:t>
      </w:r>
      <w:r w:rsidR="00EE0B82">
        <w:rPr>
          <w:i/>
          <w:iCs/>
        </w:rPr>
        <w:t>’</w:t>
      </w:r>
      <w:r w:rsidRPr="002D10EB">
        <w:rPr>
          <w:i/>
          <w:iCs/>
        </w:rPr>
        <w:t>importe</w:t>
      </w:r>
      <w:r w:rsidR="00EE0B82">
        <w:rPr>
          <w:i/>
          <w:iCs/>
        </w:rPr>
        <w:t xml:space="preserve"> ! </w:t>
      </w:r>
      <w:r w:rsidRPr="002D10EB">
        <w:rPr>
          <w:i/>
          <w:iCs/>
        </w:rPr>
        <w:t>Puisque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dans cette édition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je corrige ce qui me semble des fautes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autant corriger ce qui ne m</w:t>
      </w:r>
      <w:r w:rsidR="00EE0B82">
        <w:rPr>
          <w:i/>
          <w:iCs/>
        </w:rPr>
        <w:t>’</w:t>
      </w:r>
      <w:r w:rsidRPr="002D10EB">
        <w:rPr>
          <w:i/>
          <w:iCs/>
        </w:rPr>
        <w:t>en semble pas</w:t>
      </w:r>
      <w:r w:rsidR="00EE0B82">
        <w:rPr>
          <w:i/>
          <w:iCs/>
        </w:rPr>
        <w:t xml:space="preserve">. </w:t>
      </w:r>
      <w:r w:rsidRPr="002D10EB">
        <w:rPr>
          <w:i/>
          <w:iCs/>
        </w:rPr>
        <w:t>Mais quel titre choisir</w:t>
      </w:r>
      <w:r w:rsidR="00EE0B82">
        <w:rPr>
          <w:i/>
          <w:iCs/>
        </w:rPr>
        <w:t> ?</w:t>
      </w:r>
    </w:p>
    <w:p w14:paraId="16C6FF2E" w14:textId="77777777" w:rsidR="00EE0B82" w:rsidRDefault="000A7E25" w:rsidP="000A7E25">
      <w:r w:rsidRPr="002D10EB">
        <w:t>Dans la bruyère</w:t>
      </w:r>
      <w:r w:rsidR="00EE0B82">
        <w:t xml:space="preserve"> ? </w:t>
      </w:r>
      <w:r w:rsidRPr="002D10EB">
        <w:rPr>
          <w:i/>
          <w:iCs/>
        </w:rPr>
        <w:t>On pourrait penser à certain monsieur qui écrivait et se nommait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je crois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La Bruyère</w:t>
      </w:r>
      <w:r w:rsidR="00EE0B82">
        <w:t>.</w:t>
      </w:r>
    </w:p>
    <w:p w14:paraId="6B383E42" w14:textId="77777777" w:rsidR="00EE0B82" w:rsidRDefault="000A7E25" w:rsidP="000A7E25">
      <w:pPr>
        <w:rPr>
          <w:i/>
          <w:iCs/>
        </w:rPr>
      </w:pPr>
      <w:r w:rsidRPr="002D10EB">
        <w:t>Sous les sapins</w:t>
      </w:r>
      <w:r w:rsidR="00EE0B82">
        <w:t xml:space="preserve"> ? </w:t>
      </w:r>
      <w:r w:rsidRPr="002D10EB">
        <w:rPr>
          <w:i/>
          <w:iCs/>
        </w:rPr>
        <w:t>Dans ce livre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il pousse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en effet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des s</w:t>
      </w:r>
      <w:r w:rsidRPr="002D10EB">
        <w:rPr>
          <w:i/>
          <w:iCs/>
        </w:rPr>
        <w:t>a</w:t>
      </w:r>
      <w:r w:rsidRPr="002D10EB">
        <w:rPr>
          <w:i/>
          <w:iCs/>
        </w:rPr>
        <w:t>pins</w:t>
      </w:r>
      <w:r w:rsidR="00EE0B82">
        <w:rPr>
          <w:i/>
          <w:iCs/>
        </w:rPr>
        <w:t xml:space="preserve">. </w:t>
      </w:r>
      <w:r w:rsidRPr="002D10EB">
        <w:rPr>
          <w:i/>
          <w:iCs/>
        </w:rPr>
        <w:t>Mais il y pousse autre chose</w:t>
      </w:r>
      <w:r w:rsidR="00EE0B82">
        <w:rPr>
          <w:i/>
          <w:iCs/>
        </w:rPr>
        <w:t xml:space="preserve">. </w:t>
      </w:r>
      <w:r w:rsidRPr="002D10EB">
        <w:rPr>
          <w:i/>
          <w:iCs/>
        </w:rPr>
        <w:t>Et puis</w:t>
      </w:r>
      <w:r w:rsidR="00EE0B82">
        <w:rPr>
          <w:i/>
          <w:iCs/>
        </w:rPr>
        <w:t xml:space="preserve">, </w:t>
      </w:r>
      <w:r w:rsidRPr="002D10EB">
        <w:t>Sapin</w:t>
      </w:r>
      <w:r w:rsidR="00EE0B82">
        <w:t xml:space="preserve">, </w:t>
      </w:r>
      <w:r w:rsidRPr="002D10EB">
        <w:rPr>
          <w:i/>
          <w:iCs/>
        </w:rPr>
        <w:t>si on allait penser fiacre</w:t>
      </w:r>
      <w:r w:rsidR="00EE0B82">
        <w:rPr>
          <w:i/>
          <w:iCs/>
        </w:rPr>
        <w:t> !</w:t>
      </w:r>
    </w:p>
    <w:p w14:paraId="67B94CCE" w14:textId="77777777" w:rsidR="00EE0B82" w:rsidRDefault="000A7E25" w:rsidP="000A7E25">
      <w:r w:rsidRPr="002D10EB">
        <w:rPr>
          <w:i/>
          <w:iCs/>
        </w:rPr>
        <w:t>Alors</w:t>
      </w:r>
      <w:r w:rsidRPr="002D10EB">
        <w:t xml:space="preserve"> Westmalle</w:t>
      </w:r>
      <w:r w:rsidR="00EE0B82">
        <w:t xml:space="preserve"> ? </w:t>
      </w:r>
      <w:r w:rsidRPr="002D10EB">
        <w:rPr>
          <w:i/>
          <w:iCs/>
        </w:rPr>
        <w:t>On aime assez ces mots qui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à première vue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n</w:t>
      </w:r>
      <w:r w:rsidR="00EE0B82">
        <w:rPr>
          <w:i/>
          <w:iCs/>
        </w:rPr>
        <w:t>’</w:t>
      </w:r>
      <w:r w:rsidRPr="002D10EB">
        <w:rPr>
          <w:i/>
          <w:iCs/>
        </w:rPr>
        <w:t>expriment rien</w:t>
      </w:r>
      <w:r w:rsidR="00EE0B82">
        <w:rPr>
          <w:i/>
          <w:iCs/>
        </w:rPr>
        <w:t xml:space="preserve">. </w:t>
      </w:r>
      <w:r w:rsidRPr="002D10EB">
        <w:rPr>
          <w:i/>
          <w:iCs/>
        </w:rPr>
        <w:t>Ils sont à la mode</w:t>
      </w:r>
      <w:r w:rsidR="00EE0B82">
        <w:rPr>
          <w:i/>
          <w:iCs/>
        </w:rPr>
        <w:t xml:space="preserve">. </w:t>
      </w:r>
      <w:r w:rsidRPr="002D10EB">
        <w:rPr>
          <w:i/>
          <w:iCs/>
        </w:rPr>
        <w:t>Mais voilà</w:t>
      </w:r>
      <w:r w:rsidR="00EE0B82">
        <w:rPr>
          <w:i/>
          <w:iCs/>
        </w:rPr>
        <w:t xml:space="preserve"> : </w:t>
      </w:r>
      <w:r w:rsidRPr="002D10EB">
        <w:rPr>
          <w:i/>
          <w:iCs/>
        </w:rPr>
        <w:t>je déteste la mode</w:t>
      </w:r>
      <w:r w:rsidR="00EE0B82">
        <w:t>.</w:t>
      </w:r>
    </w:p>
    <w:p w14:paraId="4AC46B27" w14:textId="77777777" w:rsidR="00EE0B82" w:rsidRDefault="000A7E25" w:rsidP="000A7E25">
      <w:r w:rsidRPr="002D10EB">
        <w:rPr>
          <w:i/>
          <w:iCs/>
        </w:rPr>
        <w:t>Si je risquais</w:t>
      </w:r>
      <w:r w:rsidR="00EE0B82">
        <w:rPr>
          <w:i/>
          <w:iCs/>
        </w:rPr>
        <w:t xml:space="preserve"> : </w:t>
      </w:r>
      <w:r w:rsidRPr="002D10EB">
        <w:t>En sabots</w:t>
      </w:r>
      <w:r w:rsidR="00EE0B82">
        <w:t xml:space="preserve">. </w:t>
      </w:r>
      <w:r w:rsidRPr="002D10EB">
        <w:t xml:space="preserve">En sabots </w:t>
      </w:r>
      <w:r w:rsidRPr="002D10EB">
        <w:rPr>
          <w:i/>
          <w:iCs/>
        </w:rPr>
        <w:t>ne comporte pas d</w:t>
      </w:r>
      <w:r w:rsidR="00EE0B82">
        <w:rPr>
          <w:i/>
          <w:iCs/>
        </w:rPr>
        <w:t>’</w:t>
      </w:r>
      <w:r w:rsidRPr="002D10EB">
        <w:rPr>
          <w:i/>
          <w:iCs/>
        </w:rPr>
        <w:t>impertinence</w:t>
      </w:r>
      <w:r w:rsidR="00EE0B82">
        <w:rPr>
          <w:i/>
          <w:iCs/>
        </w:rPr>
        <w:t xml:space="preserve">. </w:t>
      </w:r>
      <w:r w:rsidRPr="002D10EB">
        <w:rPr>
          <w:i/>
          <w:iCs/>
        </w:rPr>
        <w:t>Du moins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je l</w:t>
      </w:r>
      <w:r w:rsidR="00EE0B82">
        <w:rPr>
          <w:i/>
          <w:iCs/>
        </w:rPr>
        <w:t>’</w:t>
      </w:r>
      <w:r w:rsidRPr="002D10EB">
        <w:rPr>
          <w:i/>
          <w:iCs/>
        </w:rPr>
        <w:t>espère</w:t>
      </w:r>
      <w:r w:rsidR="00EE0B82">
        <w:rPr>
          <w:i/>
          <w:iCs/>
        </w:rPr>
        <w:t xml:space="preserve">. </w:t>
      </w:r>
      <w:r w:rsidRPr="002D10EB">
        <w:rPr>
          <w:i/>
          <w:iCs/>
        </w:rPr>
        <w:t>C</w:t>
      </w:r>
      <w:r w:rsidR="00EE0B82">
        <w:rPr>
          <w:i/>
          <w:iCs/>
        </w:rPr>
        <w:t>’</w:t>
      </w:r>
      <w:r w:rsidRPr="002D10EB">
        <w:rPr>
          <w:i/>
          <w:iCs/>
        </w:rPr>
        <w:t>est fruste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c</w:t>
      </w:r>
      <w:r w:rsidR="00EE0B82">
        <w:rPr>
          <w:i/>
          <w:iCs/>
        </w:rPr>
        <w:t>’</w:t>
      </w:r>
      <w:r w:rsidRPr="002D10EB">
        <w:rPr>
          <w:i/>
          <w:iCs/>
        </w:rPr>
        <w:t>est ru</w:t>
      </w:r>
      <w:r w:rsidRPr="002D10EB">
        <w:rPr>
          <w:i/>
          <w:iCs/>
        </w:rPr>
        <w:t>s</w:t>
      </w:r>
      <w:r w:rsidRPr="002D10EB">
        <w:rPr>
          <w:i/>
          <w:iCs/>
        </w:rPr>
        <w:t>tique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cela évoque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assez bien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quelque chose où l</w:t>
      </w:r>
      <w:r w:rsidR="00EE0B82">
        <w:rPr>
          <w:i/>
          <w:iCs/>
        </w:rPr>
        <w:t>’</w:t>
      </w:r>
      <w:r w:rsidRPr="002D10EB">
        <w:rPr>
          <w:i/>
          <w:iCs/>
        </w:rPr>
        <w:t>on est à l</w:t>
      </w:r>
      <w:r w:rsidR="00EE0B82">
        <w:rPr>
          <w:i/>
          <w:iCs/>
        </w:rPr>
        <w:t>’</w:t>
      </w:r>
      <w:r w:rsidRPr="002D10EB">
        <w:rPr>
          <w:i/>
          <w:iCs/>
        </w:rPr>
        <w:t>aise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quand on a eu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trop longtemps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mal aux pieds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dans les chaussures serrantes de la ville</w:t>
      </w:r>
      <w:r w:rsidR="00EE0B82">
        <w:t>.</w:t>
      </w:r>
    </w:p>
    <w:p w14:paraId="6C4F9BB8" w14:textId="77777777" w:rsidR="00EE0B82" w:rsidRDefault="000A7E25" w:rsidP="000A7E25">
      <w:r w:rsidRPr="002D10EB">
        <w:rPr>
          <w:i/>
          <w:iCs/>
        </w:rPr>
        <w:lastRenderedPageBreak/>
        <w:t>Décidément</w:t>
      </w:r>
      <w:r w:rsidR="00EE0B82">
        <w:rPr>
          <w:i/>
          <w:iCs/>
        </w:rPr>
        <w:t xml:space="preserve">, </w:t>
      </w:r>
      <w:r w:rsidRPr="002D10EB">
        <w:rPr>
          <w:i/>
          <w:iCs/>
        </w:rPr>
        <w:t>je cours consulter mon éditeur</w:t>
      </w:r>
      <w:r w:rsidR="00EE0B82">
        <w:t>…</w:t>
      </w:r>
    </w:p>
    <w:p w14:paraId="4515D8E8" w14:textId="77777777" w:rsidR="00EE0B82" w:rsidRDefault="00EE0B82" w:rsidP="000A7E25">
      <w:pPr>
        <w:pStyle w:val="Droite"/>
      </w:pPr>
      <w:r w:rsidRPr="002D10EB">
        <w:t>A</w:t>
      </w:r>
      <w:r>
        <w:t>.</w:t>
      </w:r>
      <w:r w:rsidRPr="002D10EB">
        <w:t>B</w:t>
      </w:r>
      <w:r>
        <w:t>.</w:t>
      </w:r>
    </w:p>
    <w:p w14:paraId="722F07E2" w14:textId="77777777" w:rsidR="000A7E25" w:rsidRPr="009605DB" w:rsidRDefault="000A7E25" w:rsidP="00EE0B82">
      <w:pPr>
        <w:pStyle w:val="Titre1"/>
      </w:pPr>
      <w:bookmarkStart w:id="2" w:name="bookmark1"/>
      <w:bookmarkStart w:id="3" w:name="_Toc196414835"/>
      <w:bookmarkEnd w:id="2"/>
      <w:r w:rsidRPr="009605DB">
        <w:lastRenderedPageBreak/>
        <w:t xml:space="preserve">LE VILLAGE </w:t>
      </w:r>
      <w:smartTag w:uri="urn:schemas-microsoft-com:office:smarttags" w:element="stockticker">
        <w:r w:rsidRPr="009605DB">
          <w:t>DANS</w:t>
        </w:r>
      </w:smartTag>
      <w:r w:rsidRPr="009605DB">
        <w:t xml:space="preserve"> LA BRUYÈRE</w:t>
      </w:r>
      <w:bookmarkEnd w:id="3"/>
    </w:p>
    <w:p w14:paraId="114E4D82" w14:textId="77777777" w:rsidR="00EE0B82" w:rsidRDefault="000A7E25" w:rsidP="000A7E25">
      <w:pPr>
        <w:pStyle w:val="Taille-1Normal"/>
        <w:jc w:val="right"/>
      </w:pPr>
      <w:r w:rsidRPr="002D10EB">
        <w:t>À MARCEL MARTINET</w:t>
      </w:r>
      <w:r w:rsidR="00EE0B82">
        <w:t>.</w:t>
      </w:r>
    </w:p>
    <w:p w14:paraId="040036FE" w14:textId="77777777" w:rsidR="000A7E25" w:rsidRPr="002D10EB" w:rsidRDefault="000A7E25" w:rsidP="000A7E25">
      <w:pPr>
        <w:pStyle w:val="ParagrapheVideNormal"/>
      </w:pPr>
    </w:p>
    <w:p w14:paraId="174A5BAF" w14:textId="77777777" w:rsidR="000A7E25" w:rsidRPr="002D10EB" w:rsidRDefault="000A7E25" w:rsidP="000A7E25">
      <w:pPr>
        <w:pStyle w:val="Sous-titre1Droite"/>
        <w:rPr>
          <w:i/>
        </w:rPr>
      </w:pPr>
      <w:r w:rsidRPr="002D10EB">
        <w:rPr>
          <w:i/>
        </w:rPr>
        <w:t>Ce que j</w:t>
      </w:r>
      <w:r w:rsidR="00EE0B82">
        <w:rPr>
          <w:i/>
        </w:rPr>
        <w:t>’</w:t>
      </w:r>
      <w:r w:rsidRPr="002D10EB">
        <w:rPr>
          <w:i/>
        </w:rPr>
        <w:t>étais</w:t>
      </w:r>
      <w:r w:rsidR="00EE0B82">
        <w:rPr>
          <w:i/>
        </w:rPr>
        <w:t xml:space="preserve">. </w:t>
      </w:r>
    </w:p>
    <w:p w14:paraId="1AABFEE6" w14:textId="77777777" w:rsidR="00EE0B82" w:rsidRDefault="000A7E25" w:rsidP="000A7E25">
      <w:r w:rsidRPr="002D10EB">
        <w:t>Un monsieur de la ville</w:t>
      </w:r>
      <w:r w:rsidR="00EE0B82">
        <w:t xml:space="preserve"> : </w:t>
      </w:r>
      <w:r w:rsidRPr="002D10EB">
        <w:t>un faux col</w:t>
      </w:r>
      <w:r w:rsidR="00EE0B82">
        <w:t xml:space="preserve">, </w:t>
      </w:r>
      <w:r w:rsidRPr="002D10EB">
        <w:t>des manchettes</w:t>
      </w:r>
      <w:r w:rsidR="00EE0B82">
        <w:t xml:space="preserve">, </w:t>
      </w:r>
      <w:r w:rsidRPr="002D10EB">
        <w:t>des cheveux sur les oreilles pour qu</w:t>
      </w:r>
      <w:r w:rsidR="00EE0B82">
        <w:t>’</w:t>
      </w:r>
      <w:r w:rsidRPr="002D10EB">
        <w:t>on me sût artiste</w:t>
      </w:r>
      <w:r w:rsidR="00EE0B82">
        <w:t>.</w:t>
      </w:r>
    </w:p>
    <w:p w14:paraId="535E8B7B" w14:textId="77777777" w:rsidR="00EE0B82" w:rsidRDefault="000A7E25" w:rsidP="000A7E25">
      <w:r w:rsidRPr="002D10EB">
        <w:t>Pour vivre</w:t>
      </w:r>
      <w:r w:rsidR="00EE0B82">
        <w:t xml:space="preserve">, </w:t>
      </w:r>
      <w:r w:rsidRPr="002D10EB">
        <w:t>je travaillais quelque part</w:t>
      </w:r>
      <w:r w:rsidR="00EE0B82">
        <w:t xml:space="preserve">, </w:t>
      </w:r>
      <w:r w:rsidRPr="002D10EB">
        <w:t>à quelque chose</w:t>
      </w:r>
      <w:r w:rsidR="00EE0B82">
        <w:t xml:space="preserve">. </w:t>
      </w:r>
      <w:r w:rsidRPr="002D10EB">
        <w:t>Tout aussi bien j</w:t>
      </w:r>
      <w:r w:rsidR="00EE0B82">
        <w:t>’</w:t>
      </w:r>
      <w:r w:rsidRPr="002D10EB">
        <w:t>eusse travaillé autre part</w:t>
      </w:r>
      <w:r w:rsidR="00EE0B82">
        <w:t xml:space="preserve">, </w:t>
      </w:r>
      <w:r w:rsidRPr="002D10EB">
        <w:t>à autre chose</w:t>
      </w:r>
      <w:r w:rsidR="00EE0B82">
        <w:t>.</w:t>
      </w:r>
    </w:p>
    <w:p w14:paraId="6D19C3EC" w14:textId="77777777" w:rsidR="00EE0B82" w:rsidRDefault="000A7E25" w:rsidP="000A7E25">
      <w:r w:rsidRPr="002D10EB">
        <w:t>J</w:t>
      </w:r>
      <w:r w:rsidR="00EE0B82">
        <w:t>’</w:t>
      </w:r>
      <w:r w:rsidRPr="002D10EB">
        <w:t>avais une bouche moyenne</w:t>
      </w:r>
      <w:r w:rsidR="00EE0B82">
        <w:t xml:space="preserve">, </w:t>
      </w:r>
      <w:r w:rsidRPr="002D10EB">
        <w:t>une moustache moyenne</w:t>
      </w:r>
      <w:r w:rsidR="00EE0B82">
        <w:t xml:space="preserve">, </w:t>
      </w:r>
      <w:r w:rsidRPr="002D10EB">
        <w:t>une taille moyenne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esprit évidemment au-dessus de la moyenne</w:t>
      </w:r>
      <w:r w:rsidR="00EE0B82">
        <w:t xml:space="preserve">, </w:t>
      </w:r>
      <w:r w:rsidRPr="002D10EB">
        <w:t>comme tout le monde</w:t>
      </w:r>
      <w:r w:rsidR="00EE0B82">
        <w:t>.</w:t>
      </w:r>
    </w:p>
    <w:p w14:paraId="107E3790" w14:textId="77777777" w:rsidR="00EE0B82" w:rsidRDefault="000A7E25" w:rsidP="000A7E25">
      <w:r w:rsidRPr="002D10EB">
        <w:t xml:space="preserve">Je savais que la </w:t>
      </w:r>
      <w:r w:rsidRPr="002D10EB">
        <w:rPr>
          <w:i/>
          <w:iCs/>
        </w:rPr>
        <w:t>Vénus de Milo</w:t>
      </w:r>
      <w:r w:rsidRPr="002D10EB">
        <w:t xml:space="preserve"> est une belle œuvre et la </w:t>
      </w:r>
      <w:r w:rsidRPr="002D10EB">
        <w:rPr>
          <w:i/>
          <w:iCs/>
        </w:rPr>
        <w:t>Joconde</w:t>
      </w:r>
      <w:r w:rsidRPr="002D10EB">
        <w:t xml:space="preserve"> aussi</w:t>
      </w:r>
      <w:r w:rsidR="00EE0B82">
        <w:t>.</w:t>
      </w:r>
    </w:p>
    <w:p w14:paraId="5526487B" w14:textId="77777777" w:rsidR="00EE0B82" w:rsidRDefault="000A7E25" w:rsidP="000A7E25">
      <w:r w:rsidRPr="002D10EB">
        <w:t>À cause de mes cheveux</w:t>
      </w:r>
      <w:r w:rsidR="00EE0B82">
        <w:t xml:space="preserve">, </w:t>
      </w:r>
      <w:r w:rsidRPr="002D10EB">
        <w:t>on me croyait peintre</w:t>
      </w:r>
      <w:r w:rsidR="00EE0B82">
        <w:t xml:space="preserve">. </w:t>
      </w:r>
      <w:r w:rsidRPr="002D10EB">
        <w:t>Je répo</w:t>
      </w:r>
      <w:r w:rsidRPr="002D10EB">
        <w:t>n</w:t>
      </w:r>
      <w:r w:rsidRPr="002D10EB">
        <w:t>dais</w:t>
      </w:r>
      <w:r w:rsidR="00EE0B82">
        <w:t> : « </w:t>
      </w:r>
      <w:r w:rsidRPr="002D10EB">
        <w:t>Non</w:t>
      </w:r>
      <w:r w:rsidR="00EE0B82">
        <w:t xml:space="preserve">, </w:t>
      </w:r>
      <w:r w:rsidRPr="002D10EB">
        <w:t>écrivain</w:t>
      </w:r>
      <w:r w:rsidR="00EE0B82">
        <w:t>. »</w:t>
      </w:r>
      <w:r w:rsidRPr="002D10EB">
        <w:t xml:space="preserve"> Je ciselais mes phrases</w:t>
      </w:r>
      <w:r w:rsidR="00EE0B82">
        <w:t xml:space="preserve"> ; </w:t>
      </w:r>
      <w:r w:rsidRPr="002D10EB">
        <w:t>à défaut d</w:t>
      </w:r>
      <w:r w:rsidR="00EE0B82">
        <w:t>’</w:t>
      </w:r>
      <w:r w:rsidRPr="002D10EB">
        <w:t>âme</w:t>
      </w:r>
      <w:r w:rsidR="00EE0B82">
        <w:t xml:space="preserve">, </w:t>
      </w:r>
      <w:r w:rsidRPr="002D10EB">
        <w:t>je les fourrais de mots</w:t>
      </w:r>
      <w:r w:rsidR="00EE0B82">
        <w:t xml:space="preserve"> : </w:t>
      </w:r>
      <w:r w:rsidRPr="002D10EB">
        <w:t>cela ne valait rien</w:t>
      </w:r>
      <w:r w:rsidR="00EE0B82">
        <w:t>.</w:t>
      </w:r>
    </w:p>
    <w:p w14:paraId="38B7873A" w14:textId="77777777" w:rsidR="00EE0B82" w:rsidRDefault="000A7E25" w:rsidP="000A7E25">
      <w:r w:rsidRPr="002D10EB">
        <w:t>Je m</w:t>
      </w:r>
      <w:r w:rsidR="00EE0B82">
        <w:t>’</w:t>
      </w:r>
      <w:r w:rsidRPr="002D10EB">
        <w:t>ignorais</w:t>
      </w:r>
      <w:r w:rsidR="00EE0B82">
        <w:t xml:space="preserve">, </w:t>
      </w:r>
      <w:r w:rsidRPr="002D10EB">
        <w:t>comme tous ceux qui se cherchent dans un miroir</w:t>
      </w:r>
      <w:r w:rsidR="00EE0B82">
        <w:t xml:space="preserve">. </w:t>
      </w:r>
      <w:r w:rsidRPr="002D10EB">
        <w:t>La nature</w:t>
      </w:r>
      <w:r w:rsidR="00EE0B82">
        <w:t xml:space="preserve">, </w:t>
      </w:r>
      <w:r w:rsidRPr="002D10EB">
        <w:t>je la connaissais par les horizons captifs en deux mètres de toile</w:t>
      </w:r>
      <w:r w:rsidR="00EE0B82">
        <w:t xml:space="preserve">. </w:t>
      </w:r>
      <w:r w:rsidRPr="002D10EB">
        <w:t xml:space="preserve">Aussi par les </w:t>
      </w:r>
      <w:r w:rsidR="00EE0B82">
        <w:t>« </w:t>
      </w:r>
      <w:r w:rsidRPr="002D10EB">
        <w:t>Oh</w:t>
      </w:r>
      <w:r w:rsidR="00EE0B82">
        <w:t> ! »</w:t>
      </w:r>
      <w:r w:rsidRPr="002D10EB">
        <w:t xml:space="preserve"> des poètes</w:t>
      </w:r>
      <w:r w:rsidR="00EE0B82">
        <w:t xml:space="preserve">, </w:t>
      </w:r>
      <w:r w:rsidRPr="002D10EB">
        <w:t xml:space="preserve">et les </w:t>
      </w:r>
      <w:r w:rsidR="00EE0B82">
        <w:t>« </w:t>
      </w:r>
      <w:r w:rsidRPr="002D10EB">
        <w:t>Ah</w:t>
      </w:r>
      <w:r w:rsidR="00EE0B82">
        <w:t> ! »</w:t>
      </w:r>
      <w:r w:rsidRPr="002D10EB">
        <w:t xml:space="preserve"> des romanciers</w:t>
      </w:r>
      <w:r w:rsidR="00EE0B82">
        <w:t>.</w:t>
      </w:r>
    </w:p>
    <w:p w14:paraId="73CB8F2A" w14:textId="77777777" w:rsidR="00EE0B82" w:rsidRDefault="000A7E25" w:rsidP="000A7E25">
      <w:r w:rsidRPr="002D10EB">
        <w:t>Je n</w:t>
      </w:r>
      <w:r w:rsidR="00EE0B82">
        <w:t>’</w:t>
      </w:r>
      <w:r w:rsidRPr="002D10EB">
        <w:t>avais jamais regardé un arbre</w:t>
      </w:r>
      <w:r w:rsidR="00EE0B82">
        <w:t>.</w:t>
      </w:r>
    </w:p>
    <w:p w14:paraId="634028F4" w14:textId="77777777" w:rsidR="00EE0B82" w:rsidRDefault="000A7E25" w:rsidP="000A7E25">
      <w:r w:rsidRPr="002D10EB">
        <w:t>J</w:t>
      </w:r>
      <w:r w:rsidR="00EE0B82">
        <w:t>’</w:t>
      </w:r>
      <w:r w:rsidRPr="002D10EB">
        <w:t>ignorais pourquoi</w:t>
      </w:r>
      <w:r w:rsidR="00EE0B82">
        <w:t xml:space="preserve">, </w:t>
      </w:r>
      <w:r w:rsidRPr="002D10EB">
        <w:t>au retour</w:t>
      </w:r>
      <w:r w:rsidR="00EE0B82">
        <w:t xml:space="preserve">, </w:t>
      </w:r>
      <w:r w:rsidRPr="002D10EB">
        <w:t>la campagne me rendait si triste</w:t>
      </w:r>
      <w:r w:rsidR="00EE0B82">
        <w:t>.</w:t>
      </w:r>
    </w:p>
    <w:p w14:paraId="2F700BA8" w14:textId="77777777" w:rsidR="00EE0B82" w:rsidRDefault="000A7E25" w:rsidP="000A7E25">
      <w:r w:rsidRPr="002D10EB">
        <w:lastRenderedPageBreak/>
        <w:t>Des idées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en avais</w:t>
      </w:r>
      <w:r w:rsidR="00EE0B82">
        <w:t xml:space="preserve">. </w:t>
      </w:r>
      <w:r w:rsidRPr="002D10EB">
        <w:t>Mais où s</w:t>
      </w:r>
      <w:r w:rsidR="00EE0B82">
        <w:t>’</w:t>
      </w:r>
      <w:r w:rsidRPr="002D10EB">
        <w:t>enfermer pour les mettre nues et les étreindre</w:t>
      </w:r>
      <w:r w:rsidR="00EE0B82">
        <w:t xml:space="preserve">. </w:t>
      </w:r>
      <w:r w:rsidRPr="002D10EB">
        <w:t>Autant prendre la première qui passe sur le trottoir de tout le monde</w:t>
      </w:r>
      <w:r w:rsidR="00EE0B82">
        <w:t>.</w:t>
      </w:r>
    </w:p>
    <w:p w14:paraId="787BFEE6" w14:textId="77777777" w:rsidR="00EE0B82" w:rsidRDefault="000A7E25" w:rsidP="000A7E25">
      <w:r w:rsidRPr="002D10EB">
        <w:t>Je me croyais très fort</w:t>
      </w:r>
      <w:r w:rsidR="00EE0B82">
        <w:t xml:space="preserve">, </w:t>
      </w:r>
      <w:r w:rsidRPr="002D10EB">
        <w:t>parce que je ne saluais plus ni prêtres</w:t>
      </w:r>
      <w:r w:rsidR="00EE0B82">
        <w:t xml:space="preserve">, </w:t>
      </w:r>
      <w:r w:rsidRPr="002D10EB">
        <w:t>ni processions</w:t>
      </w:r>
      <w:r w:rsidR="00EE0B82">
        <w:t>.</w:t>
      </w:r>
    </w:p>
    <w:p w14:paraId="47EEB9B6" w14:textId="77777777" w:rsidR="000A7E25" w:rsidRPr="002D10EB" w:rsidRDefault="000A7E25" w:rsidP="000A7E25">
      <w:r w:rsidRPr="002D10EB">
        <w:t>Au café je me grisais</w:t>
      </w:r>
      <w:r w:rsidR="00EE0B82">
        <w:t xml:space="preserve">. </w:t>
      </w:r>
      <w:r w:rsidRPr="002D10EB">
        <w:t>Quand un bourgogne était vieux</w:t>
      </w:r>
      <w:r w:rsidR="00EE0B82">
        <w:t xml:space="preserve">, </w:t>
      </w:r>
      <w:r w:rsidRPr="002D10EB">
        <w:t>je claquais de la langue</w:t>
      </w:r>
      <w:r w:rsidR="00EE0B82">
        <w:t> : « </w:t>
      </w:r>
      <w:r w:rsidRPr="002D10EB">
        <w:t>Quel bon bourgogne</w:t>
      </w:r>
      <w:r w:rsidR="00EE0B82">
        <w:t> ! »</w:t>
      </w:r>
    </w:p>
    <w:p w14:paraId="2C575435" w14:textId="77777777" w:rsidR="00EE0B82" w:rsidRDefault="000A7E25" w:rsidP="000A7E25">
      <w:r w:rsidRPr="002D10EB">
        <w:t>Je suivais des femmes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avais des femmes</w:t>
      </w:r>
      <w:r w:rsidR="00EE0B82">
        <w:t xml:space="preserve">, </w:t>
      </w:r>
      <w:r w:rsidRPr="002D10EB">
        <w:t>surtout pour le dire aux amis</w:t>
      </w:r>
      <w:r w:rsidR="00EE0B82">
        <w:t>.</w:t>
      </w:r>
    </w:p>
    <w:p w14:paraId="2D464DF8" w14:textId="77777777" w:rsidR="00EE0B82" w:rsidRDefault="000A7E25" w:rsidP="000A7E25">
      <w:r w:rsidRPr="002D10EB">
        <w:t>Quand j</w:t>
      </w:r>
      <w:r w:rsidR="00EE0B82">
        <w:t>’</w:t>
      </w:r>
      <w:r w:rsidRPr="002D10EB">
        <w:t>avais de l</w:t>
      </w:r>
      <w:r w:rsidR="00EE0B82">
        <w:t>’</w:t>
      </w:r>
      <w:r w:rsidRPr="002D10EB">
        <w:t>argent</w:t>
      </w:r>
      <w:r w:rsidR="00EE0B82">
        <w:t xml:space="preserve">, </w:t>
      </w:r>
      <w:r w:rsidRPr="002D10EB">
        <w:t>je voyageais</w:t>
      </w:r>
      <w:r w:rsidR="00EE0B82">
        <w:t xml:space="preserve">, </w:t>
      </w:r>
      <w:r w:rsidRPr="002D10EB">
        <w:t>je prenais des trams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achetais des livres</w:t>
      </w:r>
      <w:r w:rsidR="00EE0B82">
        <w:t xml:space="preserve"> ; </w:t>
      </w:r>
      <w:r w:rsidRPr="002D10EB">
        <w:t>quand il me manquait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empruntais</w:t>
      </w:r>
      <w:r w:rsidR="00EE0B82">
        <w:t>.</w:t>
      </w:r>
    </w:p>
    <w:p w14:paraId="7D29FF5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Jeune</w:t>
      </w:r>
      <w:r>
        <w:t> ?</w:t>
      </w:r>
    </w:p>
    <w:p w14:paraId="4F352A5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On l</w:t>
      </w:r>
      <w:r>
        <w:t>’</w:t>
      </w:r>
      <w:r w:rsidR="000A7E25" w:rsidRPr="002D10EB">
        <w:t>est toujours</w:t>
      </w:r>
      <w:r>
        <w:t>.</w:t>
      </w:r>
    </w:p>
    <w:p w14:paraId="45A6D42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Au physique</w:t>
      </w:r>
      <w:r>
        <w:t> ?</w:t>
      </w:r>
    </w:p>
    <w:p w14:paraId="2C26AA8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Les genoux trop gros</w:t>
      </w:r>
      <w:r>
        <w:t xml:space="preserve">. </w:t>
      </w:r>
      <w:r w:rsidR="000A7E25" w:rsidRPr="002D10EB">
        <w:t>Des pieds de timide qui s</w:t>
      </w:r>
      <w:r>
        <w:t>’</w:t>
      </w:r>
      <w:r w:rsidR="000A7E25" w:rsidRPr="002D10EB">
        <w:t>appuient sur le bord et tournent un peu vers l</w:t>
      </w:r>
      <w:r>
        <w:t>’</w:t>
      </w:r>
      <w:r w:rsidR="000A7E25" w:rsidRPr="002D10EB">
        <w:t>intérieur</w:t>
      </w:r>
      <w:r>
        <w:t>.</w:t>
      </w:r>
    </w:p>
    <w:p w14:paraId="6267B66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Marié</w:t>
      </w:r>
      <w:r>
        <w:t> ?</w:t>
      </w:r>
    </w:p>
    <w:p w14:paraId="3FCD9FA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 une femme robuste</w:t>
      </w:r>
      <w:r>
        <w:t xml:space="preserve">, </w:t>
      </w:r>
      <w:r w:rsidR="000A7E25" w:rsidRPr="002D10EB">
        <w:t>matérielle et maternelle</w:t>
      </w:r>
      <w:r>
        <w:t xml:space="preserve">. </w:t>
      </w:r>
      <w:r w:rsidR="000A7E25" w:rsidRPr="002D10EB">
        <w:t>Marie</w:t>
      </w:r>
      <w:r>
        <w:t xml:space="preserve"> ; </w:t>
      </w:r>
      <w:r w:rsidR="000A7E25" w:rsidRPr="002D10EB">
        <w:t>très bonne</w:t>
      </w:r>
      <w:r>
        <w:t xml:space="preserve"> : </w:t>
      </w:r>
      <w:r w:rsidR="000A7E25" w:rsidRPr="002D10EB">
        <w:t>beaucoup de cœur</w:t>
      </w:r>
      <w:r>
        <w:t xml:space="preserve">, </w:t>
      </w:r>
      <w:r w:rsidR="000A7E25" w:rsidRPr="002D10EB">
        <w:t>dans beaucoup de poitrine</w:t>
      </w:r>
      <w:r>
        <w:t>.</w:t>
      </w:r>
    </w:p>
    <w:p w14:paraId="4E739F4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Votre moral</w:t>
      </w:r>
      <w:r>
        <w:t> ?</w:t>
      </w:r>
    </w:p>
    <w:p w14:paraId="44B1D15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 estomac de mufle</w:t>
      </w:r>
      <w:r>
        <w:t xml:space="preserve">. </w:t>
      </w:r>
      <w:r w:rsidR="000A7E25" w:rsidRPr="002D10EB">
        <w:t>Aussi des nerfs de mufle</w:t>
      </w:r>
      <w:r>
        <w:t>.</w:t>
      </w:r>
    </w:p>
    <w:p w14:paraId="74B9B89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puis</w:t>
      </w:r>
      <w:r>
        <w:t> ?</w:t>
      </w:r>
    </w:p>
    <w:p w14:paraId="13EAA670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Comme tout le monde</w:t>
      </w:r>
      <w:r>
        <w:t xml:space="preserve">, </w:t>
      </w:r>
      <w:r w:rsidR="000A7E25" w:rsidRPr="002D10EB">
        <w:t>vaniteux</w:t>
      </w:r>
      <w:r>
        <w:t xml:space="preserve"> ; </w:t>
      </w:r>
      <w:r w:rsidR="000A7E25" w:rsidRPr="002D10EB">
        <w:t>hypocrite comme tout le monde</w:t>
      </w:r>
      <w:r>
        <w:t xml:space="preserve"> ; </w:t>
      </w:r>
      <w:r w:rsidR="000A7E25" w:rsidRPr="002D10EB">
        <w:t>égoïste comme tout le monde</w:t>
      </w:r>
      <w:r>
        <w:t>.</w:t>
      </w:r>
    </w:p>
    <w:p w14:paraId="2BFFD1A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encore</w:t>
      </w:r>
      <w:r>
        <w:t> ?</w:t>
      </w:r>
    </w:p>
    <w:p w14:paraId="101AF20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Alors</w:t>
      </w:r>
      <w:r>
        <w:t xml:space="preserve">, </w:t>
      </w:r>
      <w:r w:rsidR="000A7E25" w:rsidRPr="002D10EB">
        <w:t>vous voulez que je vous lance à la tête vos propres ordures</w:t>
      </w:r>
      <w:r>
        <w:t> ?</w:t>
      </w:r>
    </w:p>
    <w:p w14:paraId="74C2A6EA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6A8A52B2" w14:textId="77777777" w:rsidR="00EE0B82" w:rsidRDefault="000A7E25" w:rsidP="000A7E25">
      <w:pPr>
        <w:pStyle w:val="Sous-titre"/>
        <w:jc w:val="right"/>
      </w:pPr>
      <w:r w:rsidRPr="002D10EB">
        <w:rPr>
          <w:i/>
        </w:rPr>
        <w:t>Où je suis</w:t>
      </w:r>
      <w:r w:rsidR="00EE0B82">
        <w:t>.</w:t>
      </w:r>
    </w:p>
    <w:p w14:paraId="579361E3" w14:textId="77777777" w:rsidR="00EE0B82" w:rsidRDefault="000A7E25" w:rsidP="000A7E25">
      <w:r w:rsidRPr="002D10EB">
        <w:t>Le village s</w:t>
      </w:r>
      <w:r w:rsidR="00EE0B82">
        <w:t>’</w:t>
      </w:r>
      <w:r w:rsidRPr="002D10EB">
        <w:t>appelle Westmalle</w:t>
      </w:r>
      <w:r w:rsidR="00EE0B82">
        <w:t xml:space="preserve">. </w:t>
      </w:r>
      <w:r w:rsidRPr="002D10EB">
        <w:t>Pour les archéologues</w:t>
      </w:r>
      <w:r w:rsidR="00EE0B82">
        <w:t xml:space="preserve">, </w:t>
      </w:r>
      <w:r w:rsidRPr="002D10EB">
        <w:t>ce nom doit signifier quelque chose</w:t>
      </w:r>
      <w:r w:rsidR="00EE0B82">
        <w:t>.</w:t>
      </w:r>
    </w:p>
    <w:p w14:paraId="4C1F1888" w14:textId="77777777" w:rsidR="00EE0B82" w:rsidRDefault="000A7E25" w:rsidP="000A7E25">
      <w:r w:rsidRPr="002D10EB">
        <w:t>Je pars de l</w:t>
      </w:r>
      <w:r w:rsidR="00EE0B82">
        <w:t>’</w:t>
      </w:r>
      <w:r w:rsidRPr="002D10EB">
        <w:t>église</w:t>
      </w:r>
      <w:r w:rsidR="00EE0B82">
        <w:t xml:space="preserve">. </w:t>
      </w:r>
      <w:r w:rsidRPr="002D10EB">
        <w:t>Je flâne pendant des heures</w:t>
      </w:r>
      <w:r w:rsidR="00EE0B82">
        <w:t xml:space="preserve">, </w:t>
      </w:r>
      <w:r w:rsidRPr="002D10EB">
        <w:t>tantôt sous des sapins</w:t>
      </w:r>
      <w:r w:rsidR="00EE0B82">
        <w:t xml:space="preserve">, </w:t>
      </w:r>
      <w:r w:rsidRPr="002D10EB">
        <w:t>tantôt par des bruyères</w:t>
      </w:r>
      <w:r w:rsidR="00EE0B82">
        <w:t xml:space="preserve">, </w:t>
      </w:r>
      <w:r w:rsidRPr="002D10EB">
        <w:t>tantôt le long des mares</w:t>
      </w:r>
      <w:r w:rsidR="00EE0B82">
        <w:t xml:space="preserve">. </w:t>
      </w:r>
      <w:r w:rsidRPr="002D10EB">
        <w:t>Je me fatigue parce que c</w:t>
      </w:r>
      <w:r w:rsidR="00EE0B82">
        <w:t>’</w:t>
      </w:r>
      <w:r w:rsidRPr="002D10EB">
        <w:t>est du sable</w:t>
      </w:r>
      <w:r w:rsidR="00EE0B82">
        <w:t xml:space="preserve">. </w:t>
      </w:r>
      <w:r w:rsidRPr="002D10EB">
        <w:t>Je rencontre quelqu</w:t>
      </w:r>
      <w:r w:rsidR="00EE0B82">
        <w:t>’</w:t>
      </w:r>
      <w:r w:rsidRPr="002D10EB">
        <w:t>un</w:t>
      </w:r>
      <w:r w:rsidR="00EE0B82">
        <w:t> :</w:t>
      </w:r>
    </w:p>
    <w:p w14:paraId="5FFCF5C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Voulez-vous me dire où je me trouve</w:t>
      </w:r>
      <w:r>
        <w:t> ?</w:t>
      </w:r>
    </w:p>
    <w:p w14:paraId="066E452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Westmalle</w:t>
      </w:r>
      <w:r>
        <w:t xml:space="preserve">, </w:t>
      </w:r>
      <w:r w:rsidR="000A7E25" w:rsidRPr="002D10EB">
        <w:t>monsieur</w:t>
      </w:r>
      <w:r>
        <w:t>.</w:t>
      </w:r>
    </w:p>
    <w:p w14:paraId="4F601C9F" w14:textId="77777777" w:rsidR="00EE0B82" w:rsidRDefault="000A7E25" w:rsidP="000A7E25">
      <w:r w:rsidRPr="002D10EB">
        <w:t>Je file d</w:t>
      </w:r>
      <w:r w:rsidR="00EE0B82">
        <w:t>’</w:t>
      </w:r>
      <w:r w:rsidRPr="002D10EB">
        <w:t>un autre côté</w:t>
      </w:r>
      <w:r w:rsidR="00EE0B82">
        <w:t xml:space="preserve">, </w:t>
      </w:r>
      <w:r w:rsidRPr="002D10EB">
        <w:t>à droite ou bien à gauche</w:t>
      </w:r>
      <w:r w:rsidR="00EE0B82">
        <w:t xml:space="preserve">. </w:t>
      </w:r>
      <w:r w:rsidRPr="002D10EB">
        <w:t>Je vois de nouvelles mares</w:t>
      </w:r>
      <w:r w:rsidR="00EE0B82">
        <w:t xml:space="preserve">, </w:t>
      </w:r>
      <w:r w:rsidRPr="002D10EB">
        <w:t>de nouvelles bruyères</w:t>
      </w:r>
      <w:r w:rsidR="00EE0B82">
        <w:t xml:space="preserve">, </w:t>
      </w:r>
      <w:r w:rsidRPr="002D10EB">
        <w:t>de nouveaux sapins</w:t>
      </w:r>
      <w:r w:rsidR="00EE0B82">
        <w:t xml:space="preserve">, </w:t>
      </w:r>
      <w:r w:rsidRPr="002D10EB">
        <w:t>toujours pendant des heures</w:t>
      </w:r>
      <w:r w:rsidR="00EE0B82">
        <w:t xml:space="preserve">, </w:t>
      </w:r>
      <w:r w:rsidRPr="002D10EB">
        <w:t>à travers le même sable</w:t>
      </w:r>
      <w:r w:rsidR="00EE0B82">
        <w:t xml:space="preserve">. </w:t>
      </w:r>
      <w:r w:rsidRPr="002D10EB">
        <w:t>Puis un autre quelqu</w:t>
      </w:r>
      <w:r w:rsidR="00EE0B82">
        <w:t>’</w:t>
      </w:r>
      <w:r w:rsidRPr="002D10EB">
        <w:t>un</w:t>
      </w:r>
      <w:r w:rsidR="00EE0B82">
        <w:t> :</w:t>
      </w:r>
    </w:p>
    <w:p w14:paraId="3536DAB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Voulez-vous me dire où je me trouve ici</w:t>
      </w:r>
      <w:r>
        <w:t> ?</w:t>
      </w:r>
    </w:p>
    <w:p w14:paraId="1471D8A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Westmalle</w:t>
      </w:r>
      <w:r>
        <w:t xml:space="preserve">, </w:t>
      </w:r>
      <w:r w:rsidR="000A7E25" w:rsidRPr="002D10EB">
        <w:t>monsieur</w:t>
      </w:r>
      <w:r>
        <w:t>.</w:t>
      </w:r>
    </w:p>
    <w:p w14:paraId="6E924D2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là-bas</w:t>
      </w:r>
      <w:r>
        <w:t xml:space="preserve">, </w:t>
      </w:r>
      <w:r w:rsidR="000A7E25" w:rsidRPr="002D10EB">
        <w:t>au bout</w:t>
      </w:r>
      <w:r>
        <w:t xml:space="preserve">, </w:t>
      </w:r>
      <w:r w:rsidR="000A7E25" w:rsidRPr="002D10EB">
        <w:t>ce moulin</w:t>
      </w:r>
      <w:r>
        <w:t> ?</w:t>
      </w:r>
    </w:p>
    <w:p w14:paraId="7DA67EA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Westmalle</w:t>
      </w:r>
      <w:r>
        <w:t xml:space="preserve">, </w:t>
      </w:r>
      <w:r w:rsidR="000A7E25" w:rsidRPr="002D10EB">
        <w:t>monsieur</w:t>
      </w:r>
      <w:r>
        <w:t>.</w:t>
      </w:r>
    </w:p>
    <w:p w14:paraId="77558A0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tout là-bas</w:t>
      </w:r>
      <w:r>
        <w:t xml:space="preserve">, </w:t>
      </w:r>
      <w:r w:rsidR="000A7E25" w:rsidRPr="002D10EB">
        <w:t>ce petit arbre</w:t>
      </w:r>
      <w:r>
        <w:t> ?</w:t>
      </w:r>
    </w:p>
    <w:p w14:paraId="279D4C1E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Ce n</w:t>
      </w:r>
      <w:r>
        <w:t>’</w:t>
      </w:r>
      <w:r w:rsidR="000A7E25" w:rsidRPr="002D10EB">
        <w:t>est pas un arbre</w:t>
      </w:r>
      <w:r>
        <w:t xml:space="preserve">, </w:t>
      </w:r>
      <w:r w:rsidR="000A7E25" w:rsidRPr="002D10EB">
        <w:t>monsieur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une église</w:t>
      </w:r>
      <w:r>
        <w:t xml:space="preserve"> ; </w:t>
      </w:r>
      <w:r w:rsidR="000A7E25" w:rsidRPr="002D10EB">
        <w:t>là finit Westmalle</w:t>
      </w:r>
      <w:r>
        <w:t xml:space="preserve">. </w:t>
      </w:r>
      <w:r w:rsidR="000A7E25" w:rsidRPr="002D10EB">
        <w:t>Mais il faut des jambes</w:t>
      </w:r>
      <w:r>
        <w:t>.</w:t>
      </w:r>
    </w:p>
    <w:p w14:paraId="587DF470" w14:textId="77777777" w:rsidR="00EE0B82" w:rsidRDefault="000A7E25" w:rsidP="000A7E25">
      <w:r w:rsidRPr="002D10EB">
        <w:t>Si Westmalle était bâti</w:t>
      </w:r>
      <w:r w:rsidR="00EE0B82">
        <w:t xml:space="preserve">, </w:t>
      </w:r>
      <w:r w:rsidRPr="002D10EB">
        <w:t>ce serait une grande ville</w:t>
      </w:r>
      <w:r w:rsidR="00EE0B82">
        <w:t xml:space="preserve">. </w:t>
      </w:r>
      <w:r w:rsidRPr="002D10EB">
        <w:t>Heureusement</w:t>
      </w:r>
      <w:r w:rsidR="00EE0B82">
        <w:t xml:space="preserve">, </w:t>
      </w:r>
      <w:r w:rsidRPr="002D10EB">
        <w:t>il n</w:t>
      </w:r>
      <w:r w:rsidR="00EE0B82">
        <w:t>’</w:t>
      </w:r>
      <w:r w:rsidRPr="002D10EB">
        <w:t>y a pas de maisons</w:t>
      </w:r>
      <w:r w:rsidR="00EE0B82">
        <w:t xml:space="preserve"> : </w:t>
      </w:r>
      <w:r w:rsidRPr="002D10EB">
        <w:t>il n</w:t>
      </w:r>
      <w:r w:rsidR="00EE0B82">
        <w:t>’</w:t>
      </w:r>
      <w:r w:rsidRPr="002D10EB">
        <w:t>y a que des fermes</w:t>
      </w:r>
      <w:r w:rsidR="00EE0B82">
        <w:t xml:space="preserve">. </w:t>
      </w:r>
      <w:r w:rsidRPr="002D10EB">
        <w:t>Et encore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arrangent-elles comme les insectes qui ont pris la couleur de la bruyère</w:t>
      </w:r>
      <w:r w:rsidR="00EE0B82">
        <w:t xml:space="preserve">. </w:t>
      </w:r>
      <w:r w:rsidRPr="002D10EB">
        <w:t>Où elles se terrent</w:t>
      </w:r>
      <w:r w:rsidR="00EE0B82">
        <w:t xml:space="preserve">, </w:t>
      </w:r>
      <w:r w:rsidRPr="002D10EB">
        <w:t>on ne les voit pas</w:t>
      </w:r>
      <w:r w:rsidR="00EE0B82">
        <w:t>.</w:t>
      </w:r>
    </w:p>
    <w:p w14:paraId="731748D9" w14:textId="77777777" w:rsidR="00EE0B82" w:rsidRDefault="000A7E25" w:rsidP="000A7E25">
      <w:r w:rsidRPr="002D10EB">
        <w:t>Il y a cependant le village</w:t>
      </w:r>
      <w:r w:rsidR="00EE0B82">
        <w:t xml:space="preserve">, </w:t>
      </w:r>
      <w:r w:rsidRPr="002D10EB">
        <w:t>avec la maison du docteur et celle d</w:t>
      </w:r>
      <w:r w:rsidR="00EE0B82">
        <w:t>’</w:t>
      </w:r>
      <w:r w:rsidRPr="002D10EB">
        <w:t>un rentier</w:t>
      </w:r>
      <w:r w:rsidR="00EE0B82">
        <w:t>.</w:t>
      </w:r>
    </w:p>
    <w:p w14:paraId="5F5296B4" w14:textId="77777777" w:rsidR="00EE0B82" w:rsidRDefault="000A7E25" w:rsidP="000A7E25">
      <w:r w:rsidRPr="002D10EB">
        <w:t>Il y a l</w:t>
      </w:r>
      <w:r w:rsidR="00EE0B82">
        <w:t>’</w:t>
      </w:r>
      <w:r w:rsidRPr="002D10EB">
        <w:t>église et son clocher</w:t>
      </w:r>
      <w:r w:rsidR="00EE0B82">
        <w:t xml:space="preserve"> ; </w:t>
      </w:r>
      <w:r w:rsidRPr="002D10EB">
        <w:t>le couvent des Trappistes</w:t>
      </w:r>
      <w:r w:rsidR="00EE0B82">
        <w:t xml:space="preserve"> ; </w:t>
      </w:r>
      <w:r w:rsidRPr="002D10EB">
        <w:t>la grange où discutent les conseillers de la commune</w:t>
      </w:r>
      <w:r w:rsidR="00EE0B82">
        <w:t>.</w:t>
      </w:r>
    </w:p>
    <w:p w14:paraId="7E6C6A8D" w14:textId="77777777" w:rsidR="00EE0B82" w:rsidRDefault="000A7E25" w:rsidP="000A7E25">
      <w:r w:rsidRPr="002D10EB">
        <w:t>Il y a la vieille route</w:t>
      </w:r>
      <w:r w:rsidR="00EE0B82">
        <w:t xml:space="preserve"> : </w:t>
      </w:r>
      <w:r w:rsidRPr="002D10EB">
        <w:t>deux ornières entre les genêts</w:t>
      </w:r>
      <w:r w:rsidR="00EE0B82">
        <w:t xml:space="preserve"> ; </w:t>
      </w:r>
      <w:r w:rsidRPr="002D10EB">
        <w:t>puis la nouvelle</w:t>
      </w:r>
      <w:r w:rsidR="00EE0B82">
        <w:t xml:space="preserve">, </w:t>
      </w:r>
      <w:r w:rsidRPr="002D10EB">
        <w:t>pavée</w:t>
      </w:r>
      <w:r w:rsidR="00EE0B82">
        <w:t xml:space="preserve">, </w:t>
      </w:r>
      <w:r w:rsidRPr="002D10EB">
        <w:t>sous de hauts chênes</w:t>
      </w:r>
      <w:r w:rsidR="00EE0B82">
        <w:t xml:space="preserve">, </w:t>
      </w:r>
      <w:r w:rsidRPr="002D10EB">
        <w:t>qui marchent en rang</w:t>
      </w:r>
      <w:r w:rsidR="00EE0B82">
        <w:t xml:space="preserve">, </w:t>
      </w:r>
      <w:r w:rsidRPr="002D10EB">
        <w:t>deux par deux</w:t>
      </w:r>
      <w:r w:rsidR="00EE0B82">
        <w:t xml:space="preserve">, </w:t>
      </w:r>
      <w:r w:rsidRPr="002D10EB">
        <w:t>en se tenant par les branches</w:t>
      </w:r>
      <w:r w:rsidR="00EE0B82">
        <w:t>.</w:t>
      </w:r>
    </w:p>
    <w:p w14:paraId="2040AA65" w14:textId="77777777" w:rsidR="00EE0B82" w:rsidRDefault="000A7E25" w:rsidP="000A7E25">
      <w:r w:rsidRPr="002D10EB">
        <w:t>Il y a un petit train qui court tout le long</w:t>
      </w:r>
      <w:r w:rsidR="00EE0B82">
        <w:t xml:space="preserve">, </w:t>
      </w:r>
      <w:r w:rsidRPr="002D10EB">
        <w:t>six fois le jour</w:t>
      </w:r>
      <w:r w:rsidR="00EE0B82">
        <w:t xml:space="preserve">, </w:t>
      </w:r>
      <w:r w:rsidRPr="002D10EB">
        <w:t>sans doute pour marquer l</w:t>
      </w:r>
      <w:r w:rsidR="00EE0B82">
        <w:t>’</w:t>
      </w:r>
      <w:r w:rsidRPr="002D10EB">
        <w:t>heure</w:t>
      </w:r>
      <w:r w:rsidR="00EE0B82">
        <w:t>.</w:t>
      </w:r>
    </w:p>
    <w:p w14:paraId="6BD5B23D" w14:textId="77777777" w:rsidR="00EE0B82" w:rsidRDefault="000A7E25" w:rsidP="000A7E25">
      <w:r w:rsidRPr="002D10EB">
        <w:t>Il y a</w:t>
      </w:r>
      <w:r w:rsidR="00EE0B82">
        <w:t xml:space="preserve">, </w:t>
      </w:r>
      <w:r w:rsidRPr="002D10EB">
        <w:t>tout de même</w:t>
      </w:r>
      <w:r w:rsidR="00EE0B82">
        <w:t xml:space="preserve">, </w:t>
      </w:r>
      <w:r w:rsidRPr="002D10EB">
        <w:t>quelques hommes</w:t>
      </w:r>
      <w:r w:rsidR="00EE0B82">
        <w:t xml:space="preserve"> ; </w:t>
      </w:r>
      <w:r w:rsidRPr="002D10EB">
        <w:t>il y a moi</w:t>
      </w:r>
      <w:r w:rsidR="00EE0B82">
        <w:t xml:space="preserve">, </w:t>
      </w:r>
      <w:r w:rsidRPr="002D10EB">
        <w:t>le fa</w:t>
      </w:r>
      <w:r w:rsidRPr="002D10EB">
        <w:t>c</w:t>
      </w:r>
      <w:r w:rsidRPr="002D10EB">
        <w:t>teur sur sa bicyclette</w:t>
      </w:r>
      <w:r w:rsidR="00EE0B82">
        <w:t xml:space="preserve">, </w:t>
      </w:r>
      <w:r w:rsidRPr="002D10EB">
        <w:t>un religieux dans sa vigne</w:t>
      </w:r>
      <w:r w:rsidR="00EE0B82">
        <w:t xml:space="preserve">, </w:t>
      </w:r>
      <w:r w:rsidRPr="002D10EB">
        <w:t>un paysan dans son champ</w:t>
      </w:r>
      <w:r w:rsidR="00EE0B82">
        <w:t xml:space="preserve">. </w:t>
      </w:r>
      <w:r w:rsidRPr="002D10EB">
        <w:t>Puis il y a des femmes</w:t>
      </w:r>
      <w:r w:rsidR="00EE0B82">
        <w:t xml:space="preserve"> : </w:t>
      </w:r>
      <w:r w:rsidRPr="002D10EB">
        <w:t>des femmes qui ramassent du bois</w:t>
      </w:r>
      <w:r w:rsidR="00EE0B82">
        <w:t xml:space="preserve">, </w:t>
      </w:r>
      <w:r w:rsidRPr="002D10EB">
        <w:t>des femmes qui font bouillir les marmites</w:t>
      </w:r>
      <w:r w:rsidR="00EE0B82">
        <w:t xml:space="preserve">, </w:t>
      </w:r>
      <w:r w:rsidRPr="002D10EB">
        <w:t xml:space="preserve">des femmes qui crient </w:t>
      </w:r>
      <w:r w:rsidR="00EE0B82">
        <w:t>« </w:t>
      </w:r>
      <w:r w:rsidRPr="002D10EB">
        <w:t>Oooh</w:t>
      </w:r>
      <w:r w:rsidR="00EE0B82">
        <w:t> ! »</w:t>
      </w:r>
      <w:r w:rsidRPr="002D10EB">
        <w:t xml:space="preserve"> dans l</w:t>
      </w:r>
      <w:r w:rsidR="00EE0B82">
        <w:t>’</w:t>
      </w:r>
      <w:r w:rsidRPr="002D10EB">
        <w:t>étable en trayant leurs vaches</w:t>
      </w:r>
      <w:r w:rsidR="00EE0B82">
        <w:t>.</w:t>
      </w:r>
    </w:p>
    <w:p w14:paraId="0023CE4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y a aussi</w:t>
      </w:r>
      <w:r>
        <w:t xml:space="preserve">, </w:t>
      </w:r>
      <w:r w:rsidR="000A7E25" w:rsidRPr="002D10EB">
        <w:t>me dit l</w:t>
      </w:r>
      <w:r>
        <w:t>’</w:t>
      </w:r>
      <w:r w:rsidR="000A7E25" w:rsidRPr="002D10EB">
        <w:t>instituteur</w:t>
      </w:r>
      <w:r>
        <w:t xml:space="preserve">, </w:t>
      </w:r>
      <w:r w:rsidR="000A7E25" w:rsidRPr="002D10EB">
        <w:t>beaucoup d</w:t>
      </w:r>
      <w:r>
        <w:t>’</w:t>
      </w:r>
      <w:r w:rsidR="000A7E25" w:rsidRPr="002D10EB">
        <w:t>ozone dans l</w:t>
      </w:r>
      <w:r>
        <w:t>’</w:t>
      </w:r>
      <w:r w:rsidR="000A7E25" w:rsidRPr="002D10EB">
        <w:t>atmosphère</w:t>
      </w:r>
      <w:r>
        <w:t>.</w:t>
      </w:r>
    </w:p>
    <w:p w14:paraId="78ADB7BC" w14:textId="77777777" w:rsidR="00EE0B82" w:rsidRDefault="000A7E25" w:rsidP="000A7E25">
      <w:r w:rsidRPr="002D10EB">
        <w:t>Je n</w:t>
      </w:r>
      <w:r w:rsidR="00EE0B82">
        <w:t>’</w:t>
      </w:r>
      <w:r w:rsidRPr="002D10EB">
        <w:t xml:space="preserve">ai pas répondu </w:t>
      </w:r>
      <w:r w:rsidR="00EE0B82">
        <w:t>« </w:t>
      </w:r>
      <w:r w:rsidRPr="002D10EB">
        <w:t>M</w:t>
      </w:r>
      <w:r w:rsidR="00EE0B82">
        <w:t xml:space="preserve">… </w:t>
      </w:r>
      <w:r w:rsidRPr="002D10EB">
        <w:t>ozone</w:t>
      </w:r>
      <w:r w:rsidR="00EE0B82">
        <w:t> »</w:t>
      </w:r>
      <w:r w:rsidRPr="002D10EB">
        <w:t xml:space="preserve"> à ce chimiste</w:t>
      </w:r>
      <w:r w:rsidR="00EE0B82">
        <w:t>.</w:t>
      </w:r>
    </w:p>
    <w:p w14:paraId="3B6E92BF" w14:textId="77777777" w:rsidR="000A7E25" w:rsidRPr="002D10EB" w:rsidRDefault="000A7E25" w:rsidP="000A7E25">
      <w:pPr>
        <w:pStyle w:val="ParagrapheVideNormal"/>
      </w:pPr>
    </w:p>
    <w:p w14:paraId="1C007D62" w14:textId="77777777" w:rsidR="00EE0B82" w:rsidRDefault="000A7E25" w:rsidP="000A7E25">
      <w:pPr>
        <w:pStyle w:val="Sous-titre"/>
        <w:jc w:val="left"/>
      </w:pPr>
      <w:r w:rsidRPr="002D10EB">
        <w:lastRenderedPageBreak/>
        <w:t>LA LANDE</w:t>
      </w:r>
      <w:r w:rsidR="00EE0B82">
        <w:t>.</w:t>
      </w:r>
    </w:p>
    <w:p w14:paraId="27A20468" w14:textId="77777777" w:rsidR="002C0151" w:rsidRDefault="002C0151" w:rsidP="006669CD">
      <w:pPr>
        <w:pStyle w:val="NormalSolidaire"/>
      </w:pPr>
    </w:p>
    <w:p w14:paraId="59D6E3D4" w14:textId="2F353794" w:rsidR="00EE0B82" w:rsidRDefault="000A7E25" w:rsidP="000A7E25">
      <w:r w:rsidRPr="002D10EB">
        <w:t>L</w:t>
      </w:r>
      <w:r w:rsidR="00EE0B82">
        <w:t>’</w:t>
      </w:r>
      <w:r w:rsidRPr="002D10EB">
        <w:t>horizon rempli de bleu dessine son grand cercle tout alentour</w:t>
      </w:r>
      <w:r w:rsidR="00EE0B82">
        <w:t xml:space="preserve">. </w:t>
      </w:r>
      <w:r w:rsidRPr="002D10EB">
        <w:t>On peut voir</w:t>
      </w:r>
      <w:r w:rsidR="00EE0B82">
        <w:t xml:space="preserve">, </w:t>
      </w:r>
      <w:r w:rsidRPr="002D10EB">
        <w:t>jusqu</w:t>
      </w:r>
      <w:r w:rsidR="00EE0B82">
        <w:t>’</w:t>
      </w:r>
      <w:r w:rsidRPr="002D10EB">
        <w:t>au dernier rayon</w:t>
      </w:r>
      <w:r w:rsidR="00EE0B82">
        <w:t xml:space="preserve">, </w:t>
      </w:r>
      <w:r w:rsidRPr="002D10EB">
        <w:t>le soleil qui se couche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aussi vaste que la mer</w:t>
      </w:r>
      <w:r w:rsidR="00EE0B82">
        <w:t xml:space="preserve">, </w:t>
      </w:r>
      <w:r w:rsidRPr="002D10EB">
        <w:t>mais plus serein</w:t>
      </w:r>
      <w:r w:rsidR="00EE0B82">
        <w:t xml:space="preserve">, </w:t>
      </w:r>
      <w:r w:rsidRPr="002D10EB">
        <w:t>parce que rien ne bouge et qu</w:t>
      </w:r>
      <w:r w:rsidR="00EE0B82">
        <w:t>’</w:t>
      </w:r>
      <w:r w:rsidRPr="002D10EB">
        <w:t>on ne s</w:t>
      </w:r>
      <w:r w:rsidR="00EE0B82">
        <w:t>’</w:t>
      </w:r>
      <w:r w:rsidRPr="002D10EB">
        <w:t>énerve pas comme devant l</w:t>
      </w:r>
      <w:r w:rsidR="00EE0B82">
        <w:t>’</w:t>
      </w:r>
      <w:r w:rsidRPr="002D10EB">
        <w:t>agaçante turbulence des flots</w:t>
      </w:r>
      <w:r w:rsidR="00EE0B82">
        <w:t>.</w:t>
      </w:r>
    </w:p>
    <w:p w14:paraId="23EF23F1" w14:textId="77777777" w:rsidR="00EE0B82" w:rsidRDefault="000A7E25" w:rsidP="000A7E25">
      <w:r w:rsidRPr="002D10EB">
        <w:t>Je ne sais pourquoi</w:t>
      </w:r>
      <w:r w:rsidR="00EE0B82">
        <w:t xml:space="preserve">, </w:t>
      </w:r>
      <w:r w:rsidRPr="002D10EB">
        <w:t>elle me fait songer à une femme qui n</w:t>
      </w:r>
      <w:r w:rsidR="00EE0B82">
        <w:t>’</w:t>
      </w:r>
      <w:r w:rsidRPr="002D10EB">
        <w:t>aurait pas de sexe</w:t>
      </w:r>
      <w:r w:rsidR="00EE0B82">
        <w:t xml:space="preserve">, – </w:t>
      </w:r>
      <w:r w:rsidRPr="002D10EB">
        <w:t>et les mains jointes</w:t>
      </w:r>
      <w:r w:rsidR="00EE0B82">
        <w:t>.</w:t>
      </w:r>
    </w:p>
    <w:p w14:paraId="2842ABEB" w14:textId="77777777" w:rsidR="00EE0B82" w:rsidRDefault="000A7E25" w:rsidP="000A7E25">
      <w:r w:rsidRPr="002D10EB">
        <w:t>En automne</w:t>
      </w:r>
      <w:r w:rsidR="00EE0B82">
        <w:t xml:space="preserve">, </w:t>
      </w:r>
      <w:r w:rsidRPr="002D10EB">
        <w:t>elle porte sa robe couleur foncée de bure</w:t>
      </w:r>
      <w:r w:rsidR="00EE0B82">
        <w:t xml:space="preserve"> ; </w:t>
      </w:r>
      <w:r w:rsidRPr="002D10EB">
        <w:t>au printemps</w:t>
      </w:r>
      <w:r w:rsidR="00EE0B82">
        <w:t xml:space="preserve">, </w:t>
      </w:r>
      <w:r w:rsidRPr="002D10EB">
        <w:t>elle y pique un peu de vert</w:t>
      </w:r>
      <w:r w:rsidR="00EE0B82">
        <w:t xml:space="preserve">. </w:t>
      </w:r>
      <w:r w:rsidRPr="002D10EB">
        <w:t>Pour l</w:t>
      </w:r>
      <w:r w:rsidR="00EE0B82">
        <w:t>’</w:t>
      </w:r>
      <w:r w:rsidRPr="002D10EB">
        <w:t>été</w:t>
      </w:r>
      <w:r w:rsidR="00EE0B82">
        <w:t xml:space="preserve">, </w:t>
      </w:r>
      <w:r w:rsidRPr="002D10EB">
        <w:t>elle se pare et sous ses millions de fleurs</w:t>
      </w:r>
      <w:r w:rsidR="00EE0B82">
        <w:t xml:space="preserve">, </w:t>
      </w:r>
      <w:r w:rsidRPr="002D10EB">
        <w:t>un matin</w:t>
      </w:r>
      <w:r w:rsidR="00EE0B82">
        <w:t xml:space="preserve">, </w:t>
      </w:r>
      <w:r w:rsidRPr="002D10EB">
        <w:t>la voilà rose</w:t>
      </w:r>
      <w:r w:rsidR="00EE0B82">
        <w:t xml:space="preserve">. </w:t>
      </w:r>
      <w:r w:rsidRPr="002D10EB">
        <w:t>On la vo</w:t>
      </w:r>
      <w:r w:rsidRPr="002D10EB">
        <w:t>u</w:t>
      </w:r>
      <w:r w:rsidRPr="002D10EB">
        <w:t>drait toujours ainsi</w:t>
      </w:r>
      <w:r w:rsidR="00EE0B82">
        <w:t xml:space="preserve"> ; </w:t>
      </w:r>
      <w:r w:rsidRPr="002D10EB">
        <w:t>mais trop grave</w:t>
      </w:r>
      <w:r w:rsidR="00EE0B82">
        <w:t xml:space="preserve">, </w:t>
      </w:r>
      <w:r w:rsidRPr="002D10EB">
        <w:t>ses fleurs sont encore là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elle repense déjà à sa bure</w:t>
      </w:r>
      <w:r w:rsidR="00EE0B82">
        <w:t>.</w:t>
      </w:r>
    </w:p>
    <w:p w14:paraId="20CA2845" w14:textId="77777777" w:rsidR="00EE0B82" w:rsidRDefault="000A7E25" w:rsidP="000A7E25">
      <w:r w:rsidRPr="002D10EB">
        <w:t>L</w:t>
      </w:r>
      <w:r w:rsidR="00EE0B82">
        <w:t>’</w:t>
      </w:r>
      <w:r w:rsidRPr="002D10EB">
        <w:t>air sent si bon qu</w:t>
      </w:r>
      <w:r w:rsidR="00EE0B82">
        <w:t>’</w:t>
      </w:r>
      <w:r w:rsidRPr="002D10EB">
        <w:t>on dirait qu</w:t>
      </w:r>
      <w:r w:rsidR="00EE0B82">
        <w:t>’</w:t>
      </w:r>
      <w:r w:rsidRPr="002D10EB">
        <w:t>il n</w:t>
      </w:r>
      <w:r w:rsidR="00EE0B82">
        <w:t>’</w:t>
      </w:r>
      <w:r w:rsidRPr="002D10EB">
        <w:t>a pas d</w:t>
      </w:r>
      <w:r w:rsidR="00EE0B82">
        <w:t>’</w:t>
      </w:r>
      <w:r w:rsidRPr="002D10EB">
        <w:t>odeur</w:t>
      </w:r>
      <w:r w:rsidR="00EE0B82">
        <w:t xml:space="preserve">. </w:t>
      </w:r>
      <w:r w:rsidRPr="002D10EB">
        <w:t>Pourtant</w:t>
      </w:r>
      <w:r w:rsidR="00EE0B82">
        <w:t xml:space="preserve">, </w:t>
      </w:r>
      <w:r w:rsidRPr="002D10EB">
        <w:t>respirez</w:t>
      </w:r>
      <w:r w:rsidR="00EE0B82">
        <w:t xml:space="preserve"> ; </w:t>
      </w:r>
      <w:r w:rsidRPr="002D10EB">
        <w:t>c</w:t>
      </w:r>
      <w:r w:rsidR="00EE0B82">
        <w:t>’</w:t>
      </w:r>
      <w:r w:rsidRPr="002D10EB">
        <w:t>est frais</w:t>
      </w:r>
      <w:r w:rsidR="00EE0B82">
        <w:t xml:space="preserve">, </w:t>
      </w:r>
      <w:r w:rsidRPr="002D10EB">
        <w:t>aigrelet comme une tige de bruyère à la bouche</w:t>
      </w:r>
      <w:r w:rsidR="00EE0B82">
        <w:t xml:space="preserve">, </w:t>
      </w:r>
      <w:r w:rsidRPr="002D10EB">
        <w:t>avec un rien de résine qui sort des bois</w:t>
      </w:r>
      <w:r w:rsidR="00EE0B82">
        <w:t xml:space="preserve">, </w:t>
      </w:r>
      <w:r w:rsidRPr="002D10EB">
        <w:t>et un peu de ce bleu qui flotte sur les cheminées où l</w:t>
      </w:r>
      <w:r w:rsidR="00EE0B82">
        <w:t>’</w:t>
      </w:r>
      <w:r w:rsidRPr="002D10EB">
        <w:t>on fait brûler les branches</w:t>
      </w:r>
      <w:r w:rsidR="00EE0B82">
        <w:t>.</w:t>
      </w:r>
    </w:p>
    <w:p w14:paraId="0677A700" w14:textId="77777777" w:rsidR="00EE0B82" w:rsidRDefault="000A7E25" w:rsidP="000A7E25">
      <w:r w:rsidRPr="002D10EB">
        <w:t>Ces bruyères</w:t>
      </w:r>
      <w:r w:rsidR="00EE0B82">
        <w:t xml:space="preserve">, </w:t>
      </w:r>
      <w:r w:rsidRPr="002D10EB">
        <w:t>ces mares</w:t>
      </w:r>
      <w:r w:rsidR="00EE0B82">
        <w:t xml:space="preserve">, </w:t>
      </w:r>
      <w:r w:rsidRPr="002D10EB">
        <w:t>ces sapins appartiennent à quelqu</w:t>
      </w:r>
      <w:r w:rsidR="00EE0B82">
        <w:t>’</w:t>
      </w:r>
      <w:r w:rsidRPr="002D10EB">
        <w:t>un</w:t>
      </w:r>
      <w:r w:rsidR="00EE0B82">
        <w:t xml:space="preserve"> ; </w:t>
      </w:r>
      <w:r w:rsidRPr="002D10EB">
        <w:t>mais à qui</w:t>
      </w:r>
      <w:r w:rsidR="00EE0B82">
        <w:t xml:space="preserve"> ? </w:t>
      </w:r>
      <w:r w:rsidRPr="002D10EB">
        <w:t>Les paysans qui en détiennent une parcelle ne savent pas toujours où la trouver</w:t>
      </w:r>
      <w:r w:rsidR="00EE0B82">
        <w:t>.</w:t>
      </w:r>
    </w:p>
    <w:p w14:paraId="374E6CDD" w14:textId="77777777" w:rsidR="00EE0B82" w:rsidRDefault="000A7E25" w:rsidP="000A7E25">
      <w:r w:rsidRPr="002D10EB">
        <w:t>Avec quelques briques et les planches de sa roulotte un bohémien assagi y a planté une masure</w:t>
      </w:r>
      <w:r w:rsidR="00EE0B82">
        <w:t xml:space="preserve">. </w:t>
      </w:r>
      <w:r w:rsidRPr="002D10EB">
        <w:t>Il défriche le sable</w:t>
      </w:r>
      <w:r w:rsidR="00EE0B82">
        <w:t xml:space="preserve"> ; </w:t>
      </w:r>
      <w:r w:rsidRPr="002D10EB">
        <w:t>il a déjà deux chèvres</w:t>
      </w:r>
      <w:r w:rsidR="00EE0B82">
        <w:t xml:space="preserve"> ; </w:t>
      </w:r>
      <w:r w:rsidRPr="002D10EB">
        <w:t>chaque année</w:t>
      </w:r>
      <w:r w:rsidR="00EE0B82">
        <w:t xml:space="preserve">, </w:t>
      </w:r>
      <w:r w:rsidRPr="002D10EB">
        <w:t>grâce à sa haie</w:t>
      </w:r>
      <w:r w:rsidR="00EE0B82">
        <w:t xml:space="preserve">, </w:t>
      </w:r>
      <w:r w:rsidRPr="002D10EB">
        <w:t>ses biens s</w:t>
      </w:r>
      <w:r w:rsidR="00EE0B82">
        <w:t>’</w:t>
      </w:r>
      <w:r w:rsidRPr="002D10EB">
        <w:t>étendent un peu plus loin</w:t>
      </w:r>
      <w:r w:rsidR="00EE0B82">
        <w:t xml:space="preserve">. </w:t>
      </w:r>
      <w:r w:rsidRPr="002D10EB">
        <w:t>On ne lui dit rien</w:t>
      </w:r>
      <w:r w:rsidR="00EE0B82">
        <w:t xml:space="preserve"> : </w:t>
      </w:r>
      <w:r w:rsidRPr="002D10EB">
        <w:t>il est chez lui</w:t>
      </w:r>
      <w:r w:rsidR="00EE0B82">
        <w:t>.</w:t>
      </w:r>
    </w:p>
    <w:p w14:paraId="56B32729" w14:textId="77777777" w:rsidR="000A7E25" w:rsidRPr="002D10EB" w:rsidRDefault="000A7E25" w:rsidP="000A7E25">
      <w:pPr>
        <w:pStyle w:val="ParagrapheVideNormal"/>
      </w:pPr>
    </w:p>
    <w:p w14:paraId="31F237AC" w14:textId="77777777" w:rsidR="00EE0B82" w:rsidRDefault="000A7E25" w:rsidP="000A7E25">
      <w:pPr>
        <w:pStyle w:val="Sous-titre"/>
        <w:jc w:val="left"/>
      </w:pPr>
      <w:r w:rsidRPr="002D10EB">
        <w:lastRenderedPageBreak/>
        <w:t>LA LANGUE</w:t>
      </w:r>
      <w:r w:rsidR="00EE0B82">
        <w:t>.</w:t>
      </w:r>
    </w:p>
    <w:p w14:paraId="1F28D811" w14:textId="77777777" w:rsidR="002C0151" w:rsidRDefault="002C0151" w:rsidP="006669CD">
      <w:pPr>
        <w:pStyle w:val="NormalSolidaire"/>
      </w:pPr>
    </w:p>
    <w:p w14:paraId="344E8AEA" w14:textId="5F496EB4" w:rsidR="00EE0B82" w:rsidRDefault="000A7E25" w:rsidP="000A7E25">
      <w:r w:rsidRPr="002D10EB">
        <w:t>Je parle le flamand du pays</w:t>
      </w:r>
      <w:r w:rsidR="00EE0B82">
        <w:t xml:space="preserve">, </w:t>
      </w:r>
      <w:r w:rsidRPr="002D10EB">
        <w:t>un patois onctueux qui n</w:t>
      </w:r>
      <w:r w:rsidR="00EE0B82">
        <w:t>’</w:t>
      </w:r>
      <w:r w:rsidRPr="002D10EB">
        <w:t>a pas mal à la gorge comme celui de Bruges</w:t>
      </w:r>
      <w:r w:rsidR="00EE0B82">
        <w:t xml:space="preserve">, </w:t>
      </w:r>
      <w:r w:rsidRPr="002D10EB">
        <w:t>ni dans le nez comme c</w:t>
      </w:r>
      <w:r w:rsidRPr="002D10EB">
        <w:t>e</w:t>
      </w:r>
      <w:r w:rsidRPr="002D10EB">
        <w:t>lui d</w:t>
      </w:r>
      <w:r w:rsidR="00EE0B82">
        <w:t>’</w:t>
      </w:r>
      <w:r w:rsidRPr="002D10EB">
        <w:t>Anvers</w:t>
      </w:r>
      <w:r w:rsidR="00EE0B82">
        <w:t xml:space="preserve">. </w:t>
      </w:r>
      <w:r w:rsidRPr="002D10EB">
        <w:t>Il est doux</w:t>
      </w:r>
      <w:r w:rsidR="00EE0B82">
        <w:t xml:space="preserve"> ; </w:t>
      </w:r>
      <w:r w:rsidRPr="002D10EB">
        <w:t>même quand il se fâche</w:t>
      </w:r>
      <w:r w:rsidR="00EE0B82">
        <w:t xml:space="preserve">, </w:t>
      </w:r>
      <w:r w:rsidRPr="002D10EB">
        <w:t>on croit qu</w:t>
      </w:r>
      <w:r w:rsidR="00EE0B82">
        <w:t>’</w:t>
      </w:r>
      <w:r w:rsidRPr="002D10EB">
        <w:t>il va chanter quelque chose</w:t>
      </w:r>
      <w:r w:rsidR="00EE0B82">
        <w:t>.</w:t>
      </w:r>
    </w:p>
    <w:p w14:paraId="44340D26" w14:textId="77777777" w:rsidR="00EE0B82" w:rsidRDefault="000A7E25" w:rsidP="000A7E25">
      <w:r w:rsidRPr="002D10EB">
        <w:t>Il y a une foule d</w:t>
      </w:r>
      <w:r w:rsidR="00EE0B82">
        <w:t>’</w:t>
      </w:r>
      <w:r w:rsidRPr="002D10EB">
        <w:t>idées</w:t>
      </w:r>
      <w:r w:rsidR="00EE0B82">
        <w:t xml:space="preserve">, </w:t>
      </w:r>
      <w:r w:rsidRPr="002D10EB">
        <w:t>poussées ici</w:t>
      </w:r>
      <w:r w:rsidR="00EE0B82">
        <w:t xml:space="preserve">, </w:t>
      </w:r>
      <w:r w:rsidRPr="002D10EB">
        <w:t>qui ne sont que d</w:t>
      </w:r>
      <w:r w:rsidR="00EE0B82">
        <w:t>’</w:t>
      </w:r>
      <w:r w:rsidRPr="002D10EB">
        <w:t>ici</w:t>
      </w:r>
      <w:r w:rsidR="00EE0B82">
        <w:t xml:space="preserve">, </w:t>
      </w:r>
      <w:r w:rsidRPr="002D10EB">
        <w:t>qui ne servent qu</w:t>
      </w:r>
      <w:r w:rsidR="00EE0B82">
        <w:t>’</w:t>
      </w:r>
      <w:r w:rsidRPr="002D10EB">
        <w:t>ici</w:t>
      </w:r>
      <w:r w:rsidR="00EE0B82">
        <w:t xml:space="preserve">, </w:t>
      </w:r>
      <w:r w:rsidRPr="002D10EB">
        <w:t>qui mourraient si on les emportait dans une autre langue</w:t>
      </w:r>
      <w:r w:rsidR="00EE0B82">
        <w:t xml:space="preserve">. </w:t>
      </w:r>
      <w:r w:rsidRPr="002D10EB">
        <w:t>Comment appeler ce vent rêche qui soulève les champs et les envoie au ciel en poussière</w:t>
      </w:r>
      <w:r w:rsidR="00EE0B82">
        <w:t xml:space="preserve"> ? </w:t>
      </w:r>
      <w:r w:rsidRPr="002D10EB">
        <w:t>L</w:t>
      </w:r>
      <w:r w:rsidR="00EE0B82">
        <w:t>’</w:t>
      </w:r>
      <w:r w:rsidRPr="002D10EB">
        <w:t>Italie a sa tramontane</w:t>
      </w:r>
      <w:r w:rsidR="00EE0B82">
        <w:t xml:space="preserve">, </w:t>
      </w:r>
      <w:r w:rsidRPr="002D10EB">
        <w:t>le désert son simoun</w:t>
      </w:r>
      <w:r w:rsidR="00EE0B82">
        <w:t xml:space="preserve">, </w:t>
      </w:r>
      <w:r w:rsidRPr="002D10EB">
        <w:t>le Nord sa bise</w:t>
      </w:r>
      <w:r w:rsidR="00EE0B82">
        <w:t xml:space="preserve">. </w:t>
      </w:r>
      <w:r w:rsidRPr="002D10EB">
        <w:t>Le nôtre ne souffle qu</w:t>
      </w:r>
      <w:r w:rsidR="00EE0B82">
        <w:t>’</w:t>
      </w:r>
      <w:r w:rsidRPr="002D10EB">
        <w:t>ici</w:t>
      </w:r>
      <w:r w:rsidR="00EE0B82">
        <w:t xml:space="preserve">. </w:t>
      </w:r>
      <w:r w:rsidRPr="002D10EB">
        <w:t>D</w:t>
      </w:r>
      <w:r w:rsidR="00EE0B82">
        <w:t>’</w:t>
      </w:r>
      <w:r w:rsidRPr="002D10EB">
        <w:t>où vient-il</w:t>
      </w:r>
      <w:r w:rsidR="00EE0B82">
        <w:t xml:space="preserve"> ? </w:t>
      </w:r>
      <w:r w:rsidRPr="002D10EB">
        <w:t>Il est rugueux</w:t>
      </w:r>
      <w:r w:rsidR="00EE0B82">
        <w:t xml:space="preserve">, </w:t>
      </w:r>
      <w:r w:rsidRPr="002D10EB">
        <w:t>il râpe</w:t>
      </w:r>
      <w:r w:rsidR="00EE0B82">
        <w:t xml:space="preserve">. </w:t>
      </w:r>
      <w:r w:rsidRPr="002D10EB">
        <w:t>Les paysans ont trouvé le mot</w:t>
      </w:r>
      <w:r w:rsidR="00EE0B82">
        <w:t xml:space="preserve"> : </w:t>
      </w:r>
      <w:r w:rsidRPr="002D10EB">
        <w:rPr>
          <w:i/>
          <w:iCs/>
        </w:rPr>
        <w:t>schrââl</w:t>
      </w:r>
      <w:r w:rsidR="00EE0B82">
        <w:t xml:space="preserve">, </w:t>
      </w:r>
      <w:r w:rsidRPr="002D10EB">
        <w:t>long</w:t>
      </w:r>
      <w:r w:rsidR="00EE0B82">
        <w:t xml:space="preserve">, </w:t>
      </w:r>
      <w:r w:rsidRPr="002D10EB">
        <w:t>et mordant comme un rabot sur une planche</w:t>
      </w:r>
      <w:r w:rsidR="00EE0B82">
        <w:t>.</w:t>
      </w:r>
    </w:p>
    <w:p w14:paraId="1BE931FD" w14:textId="77777777" w:rsidR="00EE0B82" w:rsidRDefault="000A7E25" w:rsidP="000A7E25">
      <w:r w:rsidRPr="002D10EB">
        <w:t>Quand il passe sous les sapins</w:t>
      </w:r>
      <w:r w:rsidR="00EE0B82">
        <w:t xml:space="preserve">, </w:t>
      </w:r>
      <w:r w:rsidRPr="002D10EB">
        <w:t>le vent</w:t>
      </w:r>
      <w:r w:rsidR="00EE0B82">
        <w:t xml:space="preserve">, </w:t>
      </w:r>
      <w:r w:rsidRPr="002D10EB">
        <w:t>aussi</w:t>
      </w:r>
      <w:r w:rsidR="00EE0B82">
        <w:t xml:space="preserve">, </w:t>
      </w:r>
      <w:r w:rsidRPr="002D10EB">
        <w:t>parle une autre langue</w:t>
      </w:r>
      <w:r w:rsidR="00EE0B82">
        <w:t xml:space="preserve">. </w:t>
      </w:r>
      <w:r w:rsidRPr="002D10EB">
        <w:t>Il ne trouve plus de feuilles avec qui bavarder</w:t>
      </w:r>
      <w:r w:rsidR="00EE0B82">
        <w:t xml:space="preserve">, </w:t>
      </w:r>
      <w:r w:rsidRPr="002D10EB">
        <w:t>la bruyère l</w:t>
      </w:r>
      <w:r w:rsidR="00EE0B82">
        <w:t>’</w:t>
      </w:r>
      <w:r w:rsidRPr="002D10EB">
        <w:t>a écorché</w:t>
      </w:r>
      <w:r w:rsidR="00EE0B82">
        <w:t xml:space="preserve">, </w:t>
      </w:r>
      <w:r w:rsidRPr="002D10EB">
        <w:t>et vite</w:t>
      </w:r>
      <w:r w:rsidR="00EE0B82">
        <w:t xml:space="preserve">, </w:t>
      </w:r>
      <w:r w:rsidRPr="002D10EB">
        <w:t>il file en sifflant contre ces milliers d</w:t>
      </w:r>
      <w:r w:rsidR="00EE0B82">
        <w:t>’</w:t>
      </w:r>
      <w:r w:rsidRPr="002D10EB">
        <w:t>aiguilles qui le piquent</w:t>
      </w:r>
      <w:r w:rsidR="00EE0B82">
        <w:t>.</w:t>
      </w:r>
    </w:p>
    <w:p w14:paraId="5C2F7FD0" w14:textId="77777777" w:rsidR="00EE0B82" w:rsidRDefault="000A7E25" w:rsidP="000A7E25">
      <w:r w:rsidRPr="002D10EB">
        <w:t>Il y a</w:t>
      </w:r>
      <w:r w:rsidR="00EE0B82">
        <w:t xml:space="preserve">, </w:t>
      </w:r>
      <w:r w:rsidRPr="002D10EB">
        <w:t>par delà les mares et les landes</w:t>
      </w:r>
      <w:r w:rsidR="00EE0B82">
        <w:t xml:space="preserve">, </w:t>
      </w:r>
      <w:r w:rsidRPr="002D10EB">
        <w:t>un endroit qu</w:t>
      </w:r>
      <w:r w:rsidR="00EE0B82">
        <w:t>’</w:t>
      </w:r>
      <w:r w:rsidRPr="002D10EB">
        <w:t xml:space="preserve">on appelle le </w:t>
      </w:r>
      <w:r w:rsidR="00EE0B82">
        <w:t>« </w:t>
      </w:r>
      <w:r w:rsidRPr="002D10EB">
        <w:t>Dreiboomkesberg</w:t>
      </w:r>
      <w:r w:rsidR="00EE0B82">
        <w:t xml:space="preserve"> », </w:t>
      </w:r>
      <w:r w:rsidRPr="002D10EB">
        <w:t>la montagne aux trois petits arbres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on y voit trois arbres morts sur une butte</w:t>
      </w:r>
      <w:r w:rsidR="00EE0B82">
        <w:t xml:space="preserve">. </w:t>
      </w:r>
      <w:r w:rsidRPr="002D10EB">
        <w:t xml:space="preserve">Les </w:t>
      </w:r>
      <w:r w:rsidR="00EE0B82">
        <w:t>« </w:t>
      </w:r>
      <w:r w:rsidRPr="002D10EB">
        <w:t>petits arbres</w:t>
      </w:r>
      <w:r w:rsidR="00EE0B82">
        <w:t> »</w:t>
      </w:r>
      <w:r w:rsidRPr="002D10EB">
        <w:t xml:space="preserve"> sont grands et la montagne</w:t>
      </w:r>
      <w:r w:rsidR="00EE0B82">
        <w:t xml:space="preserve">, </w:t>
      </w:r>
      <w:r w:rsidRPr="002D10EB">
        <w:t>petite</w:t>
      </w:r>
      <w:r w:rsidR="00EE0B82">
        <w:t xml:space="preserve">. </w:t>
      </w:r>
      <w:r w:rsidRPr="002D10EB">
        <w:t>Dans ce pays</w:t>
      </w:r>
      <w:r w:rsidR="00EE0B82">
        <w:t xml:space="preserve">, </w:t>
      </w:r>
      <w:r w:rsidRPr="002D10EB">
        <w:t>tout en forêts et en plaines</w:t>
      </w:r>
      <w:r w:rsidR="00EE0B82">
        <w:t xml:space="preserve">, </w:t>
      </w:r>
      <w:r w:rsidRPr="002D10EB">
        <w:t>on est plus facilement montagne que grand arbre</w:t>
      </w:r>
      <w:r w:rsidR="00EE0B82">
        <w:t>.</w:t>
      </w:r>
    </w:p>
    <w:p w14:paraId="254744A7" w14:textId="77777777" w:rsidR="000A7E25" w:rsidRPr="002D10EB" w:rsidRDefault="000A7E25" w:rsidP="000A7E25">
      <w:pPr>
        <w:pStyle w:val="ParagrapheVideNormal"/>
      </w:pPr>
    </w:p>
    <w:p w14:paraId="3A217856" w14:textId="77777777" w:rsidR="00EE0B82" w:rsidRDefault="000A7E25" w:rsidP="000A7E25">
      <w:pPr>
        <w:pStyle w:val="Sous-titre"/>
        <w:jc w:val="left"/>
      </w:pPr>
      <w:r w:rsidRPr="002D10EB">
        <w:lastRenderedPageBreak/>
        <w:t>L</w:t>
      </w:r>
      <w:r w:rsidR="00EE0B82">
        <w:t>’</w:t>
      </w:r>
      <w:r w:rsidRPr="002D10EB">
        <w:t>ÉGLISE</w:t>
      </w:r>
      <w:r w:rsidR="00EE0B82">
        <w:t>.</w:t>
      </w:r>
    </w:p>
    <w:p w14:paraId="63AA5C3C" w14:textId="77777777" w:rsidR="002C0151" w:rsidRDefault="002C0151" w:rsidP="006669CD">
      <w:pPr>
        <w:pStyle w:val="NormalSolidaire"/>
      </w:pPr>
    </w:p>
    <w:p w14:paraId="31124187" w14:textId="57689F0B" w:rsidR="00EE0B82" w:rsidRDefault="000A7E25" w:rsidP="000A7E25">
      <w:r w:rsidRPr="002D10EB">
        <w:t>Avec son vaisseau en croix et sa tour effilée</w:t>
      </w:r>
      <w:r w:rsidR="00EE0B82">
        <w:t xml:space="preserve">, </w:t>
      </w:r>
      <w:r w:rsidRPr="002D10EB">
        <w:t>elle se tient toute seule</w:t>
      </w:r>
      <w:r w:rsidR="00EE0B82">
        <w:t xml:space="preserve">, </w:t>
      </w:r>
      <w:r w:rsidRPr="002D10EB">
        <w:t>loin des quinze maisons qui forment le bourg</w:t>
      </w:r>
      <w:r w:rsidR="00EE0B82">
        <w:t xml:space="preserve">, </w:t>
      </w:r>
      <w:r w:rsidRPr="002D10EB">
        <w:t>au long de la chaussée</w:t>
      </w:r>
      <w:r w:rsidR="00EE0B82">
        <w:t xml:space="preserve">. </w:t>
      </w:r>
      <w:r w:rsidRPr="002D10EB">
        <w:t>On l</w:t>
      </w:r>
      <w:r w:rsidR="00EE0B82">
        <w:t>’</w:t>
      </w:r>
      <w:r w:rsidRPr="002D10EB">
        <w:t>a mise à l</w:t>
      </w:r>
      <w:r w:rsidR="00EE0B82">
        <w:t>’</w:t>
      </w:r>
      <w:r w:rsidRPr="002D10EB">
        <w:t>écart</w:t>
      </w:r>
      <w:r w:rsidR="00EE0B82">
        <w:t xml:space="preserve"> ; </w:t>
      </w:r>
      <w:r w:rsidRPr="002D10EB">
        <w:t>ou peut-être</w:t>
      </w:r>
      <w:r w:rsidR="00EE0B82">
        <w:t xml:space="preserve">, </w:t>
      </w:r>
      <w:r w:rsidRPr="002D10EB">
        <w:t>sont-ce les maisons qui n</w:t>
      </w:r>
      <w:r w:rsidR="00EE0B82">
        <w:t>’</w:t>
      </w:r>
      <w:r w:rsidRPr="002D10EB">
        <w:t>ont pas voulu la rejoindre</w:t>
      </w:r>
      <w:r w:rsidR="00EE0B82">
        <w:t xml:space="preserve">, </w:t>
      </w:r>
      <w:r w:rsidRPr="002D10EB">
        <w:t>curieuses de voir ce qui se passait sur la route</w:t>
      </w:r>
      <w:r w:rsidR="00EE0B82">
        <w:t>.</w:t>
      </w:r>
    </w:p>
    <w:p w14:paraId="24689A0F" w14:textId="77777777" w:rsidR="00EE0B82" w:rsidRDefault="000A7E25" w:rsidP="000A7E25">
      <w:r w:rsidRPr="002D10EB">
        <w:t>Elle ne gronde pas</w:t>
      </w:r>
      <w:r w:rsidR="00EE0B82">
        <w:t xml:space="preserve"> ; </w:t>
      </w:r>
      <w:r w:rsidRPr="002D10EB">
        <w:t>mais un peu triste</w:t>
      </w:r>
      <w:r w:rsidR="00EE0B82">
        <w:t xml:space="preserve">, </w:t>
      </w:r>
      <w:r w:rsidRPr="002D10EB">
        <w:t>elle lève les yeux</w:t>
      </w:r>
      <w:r w:rsidR="00EE0B82">
        <w:t xml:space="preserve">, </w:t>
      </w:r>
      <w:r w:rsidRPr="002D10EB">
        <w:t>ce qui lui fait de jolies fenêtres en ogives</w:t>
      </w:r>
      <w:r w:rsidR="00EE0B82">
        <w:t xml:space="preserve">. </w:t>
      </w:r>
      <w:r w:rsidRPr="002D10EB">
        <w:t>Elle sait bien que l</w:t>
      </w:r>
      <w:r w:rsidR="00EE0B82">
        <w:t>’</w:t>
      </w:r>
      <w:r w:rsidRPr="002D10EB">
        <w:t>un après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par la grande allée qu</w:t>
      </w:r>
      <w:r w:rsidR="00EE0B82">
        <w:t>’</w:t>
      </w:r>
      <w:r w:rsidRPr="002D10EB">
        <w:t>ils lui ont faite</w:t>
      </w:r>
      <w:r w:rsidR="00EE0B82">
        <w:t xml:space="preserve">, </w:t>
      </w:r>
      <w:r w:rsidRPr="002D10EB">
        <w:t>ses paroi</w:t>
      </w:r>
      <w:r w:rsidRPr="002D10EB">
        <w:t>s</w:t>
      </w:r>
      <w:r w:rsidRPr="002D10EB">
        <w:t>siens viendront se tasser autour d</w:t>
      </w:r>
      <w:r w:rsidR="00EE0B82">
        <w:t>’</w:t>
      </w:r>
      <w:r w:rsidRPr="002D10EB">
        <w:t>elle</w:t>
      </w:r>
      <w:r w:rsidR="00EE0B82">
        <w:t xml:space="preserve">, </w:t>
      </w:r>
      <w:r w:rsidRPr="002D10EB">
        <w:t>au cimetière</w:t>
      </w:r>
      <w:r w:rsidR="00EE0B82">
        <w:t>.</w:t>
      </w:r>
    </w:p>
    <w:p w14:paraId="5BEAE5E6" w14:textId="77777777" w:rsidR="00EE0B82" w:rsidRDefault="000A7E25" w:rsidP="000A7E25">
      <w:r w:rsidRPr="002D10EB">
        <w:t>Elle n</w:t>
      </w:r>
      <w:r w:rsidR="00EE0B82">
        <w:t>’</w:t>
      </w:r>
      <w:r w:rsidRPr="002D10EB">
        <w:t>a pour se tenir compagnie que le château du baron défunt</w:t>
      </w:r>
      <w:r w:rsidR="00EE0B82">
        <w:t xml:space="preserve"> : </w:t>
      </w:r>
      <w:r w:rsidRPr="002D10EB">
        <w:t>c</w:t>
      </w:r>
      <w:r w:rsidR="00EE0B82">
        <w:t>’</w:t>
      </w:r>
      <w:r w:rsidRPr="002D10EB">
        <w:t>est un mauvais camarade</w:t>
      </w:r>
      <w:r w:rsidR="00EE0B82">
        <w:t xml:space="preserve">, </w:t>
      </w:r>
      <w:r w:rsidRPr="002D10EB">
        <w:t>tout sourcilleux de lierres et qu</w:t>
      </w:r>
      <w:r w:rsidR="00EE0B82">
        <w:t>’</w:t>
      </w:r>
      <w:r w:rsidRPr="002D10EB">
        <w:t>habite une âme noire et bossue</w:t>
      </w:r>
      <w:r w:rsidR="00EE0B82">
        <w:t xml:space="preserve">, </w:t>
      </w:r>
      <w:r w:rsidRPr="002D10EB">
        <w:t>en voiles de veuve</w:t>
      </w:r>
      <w:r w:rsidR="00EE0B82">
        <w:t>.</w:t>
      </w:r>
    </w:p>
    <w:p w14:paraId="5D828816" w14:textId="77777777" w:rsidR="00EE0B82" w:rsidRDefault="000A7E25" w:rsidP="000A7E25">
      <w:r w:rsidRPr="002D10EB">
        <w:t>L</w:t>
      </w:r>
      <w:r w:rsidR="00EE0B82">
        <w:t>’</w:t>
      </w:r>
      <w:r w:rsidRPr="002D10EB">
        <w:t>église et le château se tournent le dos</w:t>
      </w:r>
      <w:r w:rsidR="00EE0B82">
        <w:t xml:space="preserve">. </w:t>
      </w:r>
      <w:r w:rsidRPr="002D10EB">
        <w:t>Ils sont brouillés</w:t>
      </w:r>
      <w:r w:rsidR="00EE0B82">
        <w:t xml:space="preserve">. </w:t>
      </w:r>
      <w:r w:rsidRPr="002D10EB">
        <w:t>On ne le dit pas</w:t>
      </w:r>
      <w:r w:rsidR="00EE0B82">
        <w:t xml:space="preserve">, </w:t>
      </w:r>
      <w:r w:rsidRPr="002D10EB">
        <w:t>mais je crois qu</w:t>
      </w:r>
      <w:r w:rsidR="00EE0B82">
        <w:t>’</w:t>
      </w:r>
      <w:r w:rsidRPr="002D10EB">
        <w:t>ils n</w:t>
      </w:r>
      <w:r w:rsidR="00EE0B82">
        <w:t>’</w:t>
      </w:r>
      <w:r w:rsidRPr="002D10EB">
        <w:t>ont jamais pu s</w:t>
      </w:r>
      <w:r w:rsidR="00EE0B82">
        <w:t>’</w:t>
      </w:r>
      <w:r w:rsidRPr="002D10EB">
        <w:t>entendre</w:t>
      </w:r>
      <w:r w:rsidR="00EE0B82">
        <w:t xml:space="preserve"> : </w:t>
      </w:r>
      <w:r w:rsidRPr="002D10EB">
        <w:t>qui des deux avait la plus grosse tour</w:t>
      </w:r>
      <w:r w:rsidR="00EE0B82">
        <w:t>.</w:t>
      </w:r>
    </w:p>
    <w:p w14:paraId="73ABA488" w14:textId="77777777" w:rsidR="000A7E25" w:rsidRPr="002D10EB" w:rsidRDefault="000A7E25" w:rsidP="000A7E25">
      <w:pPr>
        <w:pStyle w:val="ParagrapheVideNormal"/>
      </w:pPr>
    </w:p>
    <w:p w14:paraId="1AD3EEDE" w14:textId="77777777" w:rsidR="00EE0B82" w:rsidRDefault="000A7E25" w:rsidP="000A7E25">
      <w:pPr>
        <w:pStyle w:val="Sous-titre"/>
        <w:jc w:val="left"/>
      </w:pPr>
      <w:r w:rsidRPr="002D10EB">
        <w:t>LES TOMBES</w:t>
      </w:r>
      <w:r w:rsidR="00EE0B82">
        <w:t>.</w:t>
      </w:r>
    </w:p>
    <w:p w14:paraId="5B3F1D95" w14:textId="77777777" w:rsidR="002C0151" w:rsidRDefault="002C0151" w:rsidP="006669CD">
      <w:pPr>
        <w:pStyle w:val="NormalSolidaire"/>
      </w:pPr>
    </w:p>
    <w:p w14:paraId="4F7F7F0F" w14:textId="11B4AC35" w:rsidR="00EE0B82" w:rsidRDefault="000A7E25" w:rsidP="000A7E25">
      <w:r w:rsidRPr="002D10EB">
        <w:t>Quelques-unes sont en pierre avec des lettres d</w:t>
      </w:r>
      <w:r w:rsidR="00EE0B82">
        <w:t>’</w:t>
      </w:r>
      <w:r w:rsidRPr="002D10EB">
        <w:t>or</w:t>
      </w:r>
      <w:r w:rsidR="00EE0B82">
        <w:t xml:space="preserve">. </w:t>
      </w:r>
      <w:r w:rsidRPr="002D10EB">
        <w:t>On a mis à l</w:t>
      </w:r>
      <w:r w:rsidR="00EE0B82">
        <w:t>’</w:t>
      </w:r>
      <w:r w:rsidRPr="002D10EB">
        <w:t>écart ces prétentieuses</w:t>
      </w:r>
      <w:r w:rsidR="00EE0B82">
        <w:t xml:space="preserve">. </w:t>
      </w:r>
      <w:r w:rsidRPr="002D10EB">
        <w:t>Les autres se groupent pareilles</w:t>
      </w:r>
      <w:r w:rsidR="00EE0B82">
        <w:t xml:space="preserve"> : </w:t>
      </w:r>
      <w:r w:rsidRPr="002D10EB">
        <w:t>un tertre</w:t>
      </w:r>
      <w:r w:rsidR="00EE0B82">
        <w:t xml:space="preserve">, </w:t>
      </w:r>
      <w:r w:rsidRPr="002D10EB">
        <w:t>une croix de bois</w:t>
      </w:r>
      <w:r w:rsidR="00EE0B82">
        <w:t xml:space="preserve">, </w:t>
      </w:r>
      <w:r w:rsidRPr="002D10EB">
        <w:t>un nom</w:t>
      </w:r>
      <w:r w:rsidR="00EE0B82">
        <w:t xml:space="preserve">. </w:t>
      </w:r>
      <w:r w:rsidRPr="002D10EB">
        <w:t>Les morts sont égaux</w:t>
      </w:r>
      <w:r w:rsidR="00EE0B82">
        <w:t xml:space="preserve">. </w:t>
      </w:r>
      <w:r w:rsidRPr="002D10EB">
        <w:t>Impartiale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église se tient au milieu</w:t>
      </w:r>
      <w:r w:rsidR="00EE0B82">
        <w:t xml:space="preserve">. </w:t>
      </w:r>
      <w:r w:rsidRPr="002D10EB">
        <w:t>Son ombre tourne de l</w:t>
      </w:r>
      <w:r w:rsidR="00EE0B82">
        <w:t>’</w:t>
      </w:r>
      <w:r w:rsidRPr="002D10EB">
        <w:t>un à l</w:t>
      </w:r>
      <w:r w:rsidR="00EE0B82">
        <w:t>’</w:t>
      </w:r>
      <w:r w:rsidRPr="002D10EB">
        <w:t>autre</w:t>
      </w:r>
      <w:r w:rsidR="00EE0B82">
        <w:t xml:space="preserve">. </w:t>
      </w:r>
      <w:r w:rsidRPr="002D10EB">
        <w:t>Pourtant</w:t>
      </w:r>
      <w:r w:rsidR="00EE0B82">
        <w:t xml:space="preserve">, </w:t>
      </w:r>
      <w:r w:rsidRPr="002D10EB">
        <w:t>grâce au soleil</w:t>
      </w:r>
      <w:r w:rsidR="00EE0B82">
        <w:t xml:space="preserve">, </w:t>
      </w:r>
      <w:r w:rsidRPr="002D10EB">
        <w:t>ceux qui sont au midi ont plus d</w:t>
      </w:r>
      <w:r w:rsidR="00EE0B82">
        <w:t>’</w:t>
      </w:r>
      <w:r w:rsidRPr="002D10EB">
        <w:t>herbe que ceux du nord</w:t>
      </w:r>
      <w:r w:rsidR="00EE0B82">
        <w:t xml:space="preserve">. </w:t>
      </w:r>
      <w:r w:rsidRPr="002D10EB">
        <w:t>En dessous</w:t>
      </w:r>
      <w:r w:rsidR="00EE0B82">
        <w:t xml:space="preserve">, </w:t>
      </w:r>
      <w:r w:rsidRPr="002D10EB">
        <w:t>ce doit être la même chose</w:t>
      </w:r>
      <w:r w:rsidR="00EE0B82">
        <w:t>.</w:t>
      </w:r>
    </w:p>
    <w:p w14:paraId="693A3611" w14:textId="77777777" w:rsidR="00EE0B82" w:rsidRDefault="000A7E25" w:rsidP="000A7E25">
      <w:r w:rsidRPr="002D10EB">
        <w:lastRenderedPageBreak/>
        <w:t>Il n</w:t>
      </w:r>
      <w:r w:rsidR="00EE0B82">
        <w:t>’</w:t>
      </w:r>
      <w:r w:rsidRPr="002D10EB">
        <w:t>y a pas d</w:t>
      </w:r>
      <w:r w:rsidR="00EE0B82">
        <w:t>’</w:t>
      </w:r>
      <w:r w:rsidRPr="002D10EB">
        <w:t>hôpital</w:t>
      </w:r>
      <w:r w:rsidR="00EE0B82">
        <w:t xml:space="preserve">. </w:t>
      </w:r>
      <w:r w:rsidRPr="002D10EB">
        <w:t>Si l</w:t>
      </w:r>
      <w:r w:rsidR="00EE0B82">
        <w:t>’</w:t>
      </w:r>
      <w:r w:rsidRPr="002D10EB">
        <w:t>on tombait malade et que ce fût grave</w:t>
      </w:r>
      <w:r w:rsidR="00EE0B82">
        <w:t xml:space="preserve">, </w:t>
      </w:r>
      <w:r w:rsidRPr="002D10EB">
        <w:t>il faudrait se faire transporter</w:t>
      </w:r>
      <w:r w:rsidR="00EE0B82">
        <w:t xml:space="preserve">, </w:t>
      </w:r>
      <w:r w:rsidRPr="002D10EB">
        <w:t>par le train</w:t>
      </w:r>
      <w:r w:rsidR="00EE0B82">
        <w:t xml:space="preserve">, </w:t>
      </w:r>
      <w:r w:rsidRPr="002D10EB">
        <w:t>jusqu</w:t>
      </w:r>
      <w:r w:rsidR="00EE0B82">
        <w:t>’</w:t>
      </w:r>
      <w:r w:rsidRPr="002D10EB">
        <w:t>à la ville</w:t>
      </w:r>
      <w:r w:rsidR="00EE0B82">
        <w:t xml:space="preserve">. </w:t>
      </w:r>
      <w:r w:rsidRPr="002D10EB">
        <w:t>Quelle affaire</w:t>
      </w:r>
      <w:r w:rsidR="00EE0B82">
        <w:t xml:space="preserve"> ! </w:t>
      </w:r>
      <w:r w:rsidRPr="002D10EB">
        <w:t>Autant ne pas être malade</w:t>
      </w:r>
      <w:r w:rsidR="00EE0B82">
        <w:t xml:space="preserve">. </w:t>
      </w:r>
      <w:r w:rsidRPr="002D10EB">
        <w:t>Ou bien crever tout de suite</w:t>
      </w:r>
      <w:r w:rsidR="00EE0B82">
        <w:t>.</w:t>
      </w:r>
    </w:p>
    <w:p w14:paraId="79391F49" w14:textId="77777777" w:rsidR="000A7E25" w:rsidRPr="002D10EB" w:rsidRDefault="000A7E25" w:rsidP="000A7E25">
      <w:pPr>
        <w:pStyle w:val="ParagrapheVideNormal"/>
      </w:pPr>
    </w:p>
    <w:p w14:paraId="1F72300D" w14:textId="77777777" w:rsidR="00EE0B82" w:rsidRDefault="000A7E25" w:rsidP="000A7E25">
      <w:pPr>
        <w:pStyle w:val="Sous-titre"/>
        <w:jc w:val="left"/>
      </w:pPr>
      <w:r w:rsidRPr="002D10EB">
        <w:t xml:space="preserve">LE COUVENT </w:t>
      </w:r>
      <w:smartTag w:uri="urn:schemas-microsoft-com:office:smarttags" w:element="stockticker">
        <w:r w:rsidRPr="002D10EB">
          <w:t>DES</w:t>
        </w:r>
      </w:smartTag>
      <w:r w:rsidRPr="002D10EB">
        <w:t xml:space="preserve"> TRAPPISTES</w:t>
      </w:r>
      <w:r w:rsidR="00EE0B82">
        <w:t>.</w:t>
      </w:r>
    </w:p>
    <w:p w14:paraId="63349E47" w14:textId="77777777" w:rsidR="002C0151" w:rsidRDefault="002C0151" w:rsidP="006669CD">
      <w:pPr>
        <w:pStyle w:val="NormalSolidaire"/>
      </w:pPr>
    </w:p>
    <w:p w14:paraId="7AAA385D" w14:textId="6C99CC04" w:rsidR="00EE0B82" w:rsidRDefault="000A7E25" w:rsidP="000A7E25">
      <w:r w:rsidRPr="002D10EB">
        <w:t>Jusqu</w:t>
      </w:r>
      <w:r w:rsidR="00EE0B82">
        <w:t>’</w:t>
      </w:r>
      <w:r w:rsidRPr="002D10EB">
        <w:t>au fond des bois</w:t>
      </w:r>
      <w:r w:rsidR="00EE0B82">
        <w:t xml:space="preserve">, </w:t>
      </w:r>
      <w:r w:rsidRPr="002D10EB">
        <w:t>sa cloche vient nous tirer par l</w:t>
      </w:r>
      <w:r w:rsidR="00EE0B82">
        <w:t>’</w:t>
      </w:r>
      <w:r w:rsidRPr="002D10EB">
        <w:t>oreille</w:t>
      </w:r>
      <w:r w:rsidR="00EE0B82">
        <w:t xml:space="preserve">. </w:t>
      </w:r>
      <w:r w:rsidRPr="002D10EB">
        <w:t>Autrefois le couvent était vieux</w:t>
      </w:r>
      <w:r w:rsidR="00EE0B82">
        <w:t xml:space="preserve">. </w:t>
      </w:r>
      <w:r w:rsidRPr="002D10EB">
        <w:t>Le vent entrait à la chapelle souffler les cierges</w:t>
      </w:r>
      <w:r w:rsidR="00EE0B82">
        <w:t xml:space="preserve">, </w:t>
      </w:r>
      <w:r w:rsidRPr="002D10EB">
        <w:t>sous le nez du bon Dieu</w:t>
      </w:r>
      <w:r w:rsidR="00EE0B82">
        <w:t xml:space="preserve"> ; </w:t>
      </w:r>
      <w:r w:rsidRPr="002D10EB">
        <w:t>au réfectoire des grenouilles nageaient vivantes dans les cruches des Pères</w:t>
      </w:r>
      <w:r w:rsidR="00EE0B82">
        <w:t xml:space="preserve">… </w:t>
      </w:r>
      <w:r w:rsidRPr="002D10EB">
        <w:t>mais on se sentait chez des Trappistes</w:t>
      </w:r>
      <w:r w:rsidR="00EE0B82">
        <w:t>.</w:t>
      </w:r>
    </w:p>
    <w:p w14:paraId="6F413939" w14:textId="77777777" w:rsidR="00EE0B82" w:rsidRDefault="000A7E25" w:rsidP="000A7E25">
      <w:r w:rsidRPr="002D10EB">
        <w:t>Un architecte y a mis bon ordre</w:t>
      </w:r>
      <w:r w:rsidR="00EE0B82">
        <w:t xml:space="preserve">. </w:t>
      </w:r>
      <w:r w:rsidRPr="002D10EB">
        <w:t>Il a fait un plan</w:t>
      </w:r>
      <w:r w:rsidR="00EE0B82">
        <w:t xml:space="preserve">, </w:t>
      </w:r>
      <w:r w:rsidRPr="002D10EB">
        <w:t>démoli ce qu</w:t>
      </w:r>
      <w:r w:rsidR="00EE0B82">
        <w:t>’</w:t>
      </w:r>
      <w:r w:rsidRPr="002D10EB">
        <w:t>il y avait de beau et dressé</w:t>
      </w:r>
      <w:r w:rsidR="00EE0B82">
        <w:t xml:space="preserve">, </w:t>
      </w:r>
      <w:r w:rsidRPr="002D10EB">
        <w:t>à la place</w:t>
      </w:r>
      <w:r w:rsidR="00EE0B82">
        <w:t xml:space="preserve">, </w:t>
      </w:r>
      <w:r w:rsidRPr="002D10EB">
        <w:t>une caserne gothique</w:t>
      </w:r>
      <w:r w:rsidR="00EE0B82">
        <w:t xml:space="preserve">. </w:t>
      </w:r>
      <w:r w:rsidRPr="002D10EB">
        <w:t>Heureusement</w:t>
      </w:r>
      <w:r w:rsidR="00EE0B82">
        <w:t xml:space="preserve">, </w:t>
      </w:r>
      <w:r w:rsidRPr="002D10EB">
        <w:t>il n</w:t>
      </w:r>
      <w:r w:rsidR="00EE0B82">
        <w:t>’</w:t>
      </w:r>
      <w:r w:rsidRPr="002D10EB">
        <w:t>a pas touché aux bons moines</w:t>
      </w:r>
      <w:r w:rsidR="00EE0B82">
        <w:t>.</w:t>
      </w:r>
    </w:p>
    <w:p w14:paraId="343D4036" w14:textId="77777777" w:rsidR="00EE0B82" w:rsidRDefault="000A7E25" w:rsidP="000A7E25">
      <w:r w:rsidRPr="002D10EB">
        <w:t>L</w:t>
      </w:r>
      <w:r w:rsidR="00EE0B82">
        <w:t>’</w:t>
      </w:r>
      <w:r w:rsidRPr="002D10EB">
        <w:t>ensemble est plutôt laid</w:t>
      </w:r>
      <w:r w:rsidR="00EE0B82">
        <w:t xml:space="preserve">, – </w:t>
      </w:r>
      <w:r w:rsidRPr="002D10EB">
        <w:t>si austère cependant sur le fond pieux des sapins que vraiment on n</w:t>
      </w:r>
      <w:r w:rsidR="00EE0B82">
        <w:t>’</w:t>
      </w:r>
      <w:r w:rsidRPr="002D10EB">
        <w:t>imaginerait pas autre chose dans le paysage</w:t>
      </w:r>
      <w:r w:rsidR="00EE0B82">
        <w:t>.</w:t>
      </w:r>
    </w:p>
    <w:p w14:paraId="2CD51EE0" w14:textId="77777777" w:rsidR="000A7E25" w:rsidRPr="002D10EB" w:rsidRDefault="000A7E25" w:rsidP="000A7E25">
      <w:pPr>
        <w:pStyle w:val="ParagrapheVideNormal"/>
      </w:pPr>
    </w:p>
    <w:p w14:paraId="070E4741" w14:textId="77777777" w:rsidR="00EE0B82" w:rsidRDefault="000A7E25" w:rsidP="000A7E25">
      <w:pPr>
        <w:pStyle w:val="Sous-titre"/>
        <w:jc w:val="left"/>
      </w:pPr>
      <w:r w:rsidRPr="002D10EB">
        <w:t>LA MAISON COMMUNALE</w:t>
      </w:r>
      <w:r w:rsidR="00EE0B82">
        <w:t>.</w:t>
      </w:r>
    </w:p>
    <w:p w14:paraId="0DA3770A" w14:textId="77777777" w:rsidR="002C0151" w:rsidRDefault="002C0151" w:rsidP="006669CD">
      <w:pPr>
        <w:pStyle w:val="NormalSolidaire"/>
      </w:pPr>
    </w:p>
    <w:p w14:paraId="49D02DDA" w14:textId="46D5A839" w:rsidR="00EE0B82" w:rsidRDefault="000A7E25" w:rsidP="000A7E25">
      <w:r w:rsidRPr="002D10EB">
        <w:t>Une grande salle où le secrétaire</w:t>
      </w:r>
      <w:r w:rsidR="00EE0B82">
        <w:t xml:space="preserve">, </w:t>
      </w:r>
      <w:r w:rsidRPr="002D10EB">
        <w:t>qui fait tout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étonne quand il doit faire quelque chose</w:t>
      </w:r>
      <w:r w:rsidR="00EE0B82">
        <w:t xml:space="preserve">. </w:t>
      </w:r>
      <w:r w:rsidRPr="002D10EB">
        <w:t>Le fond de la pièce est tenu par une bibliothèque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 xml:space="preserve">est un cadeau de feu </w:t>
      </w:r>
      <w:r w:rsidR="00EE0B82">
        <w:t>M. </w:t>
      </w:r>
      <w:r w:rsidRPr="002D10EB">
        <w:t>le baron qui</w:t>
      </w:r>
      <w:r w:rsidR="00EE0B82">
        <w:t xml:space="preserve">, </w:t>
      </w:r>
      <w:r w:rsidRPr="002D10EB">
        <w:t>de son vivant</w:t>
      </w:r>
      <w:r w:rsidR="00EE0B82">
        <w:t xml:space="preserve">, </w:t>
      </w:r>
      <w:r w:rsidRPr="002D10EB">
        <w:t>administra le village</w:t>
      </w:r>
      <w:r w:rsidR="00EE0B82">
        <w:t xml:space="preserve">. </w:t>
      </w:r>
      <w:r w:rsidRPr="002D10EB">
        <w:t>Le meuble est très grand</w:t>
      </w:r>
      <w:r w:rsidR="00EE0B82">
        <w:t xml:space="preserve">. </w:t>
      </w:r>
      <w:r w:rsidRPr="002D10EB">
        <w:t>Un jour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en ai vu tirer un livre</w:t>
      </w:r>
      <w:r w:rsidR="00EE0B82">
        <w:t xml:space="preserve"> : </w:t>
      </w:r>
      <w:r w:rsidRPr="002D10EB">
        <w:t>le registre de l</w:t>
      </w:r>
      <w:r w:rsidR="00EE0B82">
        <w:t>’</w:t>
      </w:r>
      <w:r w:rsidRPr="002D10EB">
        <w:t>état civil</w:t>
      </w:r>
      <w:r w:rsidR="00EE0B82">
        <w:t xml:space="preserve">. </w:t>
      </w:r>
      <w:r w:rsidRPr="002D10EB">
        <w:t>Il n</w:t>
      </w:r>
      <w:r w:rsidR="00EE0B82">
        <w:t>’</w:t>
      </w:r>
      <w:r w:rsidRPr="002D10EB">
        <w:t>y avait que lui</w:t>
      </w:r>
      <w:r w:rsidR="00EE0B82">
        <w:t xml:space="preserve">, </w:t>
      </w:r>
      <w:r w:rsidRPr="002D10EB">
        <w:t>mais il était très gros</w:t>
      </w:r>
      <w:r w:rsidR="00EE0B82">
        <w:t>.</w:t>
      </w:r>
    </w:p>
    <w:p w14:paraId="527BE899" w14:textId="77777777" w:rsidR="000A7E25" w:rsidRPr="002D10EB" w:rsidRDefault="000A7E25" w:rsidP="000A7E25">
      <w:pPr>
        <w:pStyle w:val="ParagrapheVideNormal"/>
      </w:pPr>
    </w:p>
    <w:p w14:paraId="76971EB4" w14:textId="77777777" w:rsidR="00EE0B82" w:rsidRDefault="000A7E25" w:rsidP="000A7E25">
      <w:pPr>
        <w:pStyle w:val="Sous-titre"/>
        <w:jc w:val="left"/>
      </w:pPr>
      <w:r w:rsidRPr="002D10EB">
        <w:t>L</w:t>
      </w:r>
      <w:r w:rsidR="00EE0B82">
        <w:t>’</w:t>
      </w:r>
      <w:r w:rsidRPr="002D10EB">
        <w:t>ÉCOLE</w:t>
      </w:r>
      <w:r w:rsidR="00EE0B82">
        <w:t>.</w:t>
      </w:r>
    </w:p>
    <w:p w14:paraId="0F34B153" w14:textId="77777777" w:rsidR="002C0151" w:rsidRDefault="002C0151" w:rsidP="006669CD">
      <w:pPr>
        <w:pStyle w:val="NormalSolidaire"/>
      </w:pPr>
    </w:p>
    <w:p w14:paraId="1E81D987" w14:textId="28DBB17C" w:rsidR="00EE0B82" w:rsidRDefault="000A7E25" w:rsidP="000A7E25">
      <w:r w:rsidRPr="002D10EB">
        <w:t>Autrefois</w:t>
      </w:r>
      <w:r w:rsidR="00EE0B82">
        <w:t xml:space="preserve">, </w:t>
      </w:r>
      <w:r w:rsidRPr="002D10EB">
        <w:t>les Trappistes tenaient une école</w:t>
      </w:r>
      <w:r w:rsidR="00EE0B82">
        <w:t xml:space="preserve">. </w:t>
      </w:r>
      <w:r w:rsidRPr="002D10EB">
        <w:t>Les enfants y allaient à contre-cœur</w:t>
      </w:r>
      <w:r w:rsidR="00EE0B82">
        <w:t xml:space="preserve">, </w:t>
      </w:r>
      <w:r w:rsidRPr="002D10EB">
        <w:t>parce que le Frère</w:t>
      </w:r>
      <w:r w:rsidR="00EE0B82">
        <w:t xml:space="preserve">, </w:t>
      </w:r>
      <w:r w:rsidRPr="002D10EB">
        <w:t>faute d</w:t>
      </w:r>
      <w:r w:rsidR="00EE0B82">
        <w:t>’</w:t>
      </w:r>
      <w:r w:rsidRPr="002D10EB">
        <w:t>expérience</w:t>
      </w:r>
      <w:r w:rsidR="00EE0B82">
        <w:t xml:space="preserve">, </w:t>
      </w:r>
      <w:r w:rsidRPr="002D10EB">
        <w:t>leur tirait les oreilles</w:t>
      </w:r>
      <w:r w:rsidR="00EE0B82">
        <w:t xml:space="preserve">. </w:t>
      </w:r>
      <w:r w:rsidRPr="002D10EB">
        <w:t>Maintenant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l</w:t>
      </w:r>
      <w:r w:rsidR="00EE0B82">
        <w:t>’</w:t>
      </w:r>
      <w:r w:rsidRPr="002D10EB">
        <w:t>instituteur diplômé qui leur tire les oreilles</w:t>
      </w:r>
      <w:r w:rsidR="00EE0B82">
        <w:t>.</w:t>
      </w:r>
    </w:p>
    <w:p w14:paraId="7682C683" w14:textId="77777777" w:rsidR="000A7E25" w:rsidRPr="002D10EB" w:rsidRDefault="000A7E25" w:rsidP="000A7E25">
      <w:pPr>
        <w:pStyle w:val="ParagrapheVideNormal"/>
      </w:pPr>
    </w:p>
    <w:p w14:paraId="120691D1" w14:textId="77777777" w:rsidR="00EE0B82" w:rsidRDefault="000A7E25" w:rsidP="000A7E25">
      <w:pPr>
        <w:pStyle w:val="Sous-titre"/>
        <w:jc w:val="left"/>
      </w:pPr>
      <w:r w:rsidRPr="002D10EB">
        <w:t>LA POSTE</w:t>
      </w:r>
      <w:r w:rsidR="00EE0B82">
        <w:t>.</w:t>
      </w:r>
    </w:p>
    <w:p w14:paraId="641CCE13" w14:textId="77777777" w:rsidR="002C0151" w:rsidRDefault="002C0151" w:rsidP="006669CD">
      <w:pPr>
        <w:pStyle w:val="NormalSolidaire"/>
      </w:pPr>
    </w:p>
    <w:p w14:paraId="2114CD14" w14:textId="325E3B7C" w:rsidR="00EE0B82" w:rsidRDefault="000A7E25" w:rsidP="000A7E25">
      <w:r w:rsidRPr="002D10EB">
        <w:t>Une cloison sépare le bureau et l</w:t>
      </w:r>
      <w:r w:rsidR="00EE0B82">
        <w:t>’</w:t>
      </w:r>
      <w:r w:rsidRPr="002D10EB">
        <w:t>étable</w:t>
      </w:r>
      <w:r w:rsidR="00EE0B82">
        <w:t xml:space="preserve">. </w:t>
      </w:r>
      <w:r w:rsidRPr="002D10EB">
        <w:t>Au premier gu</w:t>
      </w:r>
      <w:r w:rsidRPr="002D10EB">
        <w:t>i</w:t>
      </w:r>
      <w:r w:rsidRPr="002D10EB">
        <w:t>chet</w:t>
      </w:r>
      <w:r w:rsidR="00EE0B82">
        <w:t xml:space="preserve">, </w:t>
      </w:r>
      <w:r w:rsidRPr="002D10EB">
        <w:t>Adrien</w:t>
      </w:r>
      <w:r w:rsidR="00EE0B82">
        <w:t xml:space="preserve">, </w:t>
      </w:r>
      <w:r w:rsidRPr="002D10EB">
        <w:t>facteur et percepteur</w:t>
      </w:r>
      <w:r w:rsidR="00EE0B82">
        <w:t xml:space="preserve">, </w:t>
      </w:r>
      <w:r w:rsidRPr="002D10EB">
        <w:t>met ses lunettes pour timbrer mes lettres</w:t>
      </w:r>
      <w:r w:rsidR="00EE0B82">
        <w:t xml:space="preserve"> ; </w:t>
      </w:r>
      <w:r w:rsidRPr="002D10EB">
        <w:t>au second</w:t>
      </w:r>
      <w:r w:rsidR="00EE0B82">
        <w:t xml:space="preserve">, </w:t>
      </w:r>
      <w:r w:rsidRPr="002D10EB">
        <w:t>une vache coule de la cire verte pour les cacheter</w:t>
      </w:r>
      <w:r w:rsidR="00EE0B82">
        <w:t xml:space="preserve">. </w:t>
      </w:r>
      <w:r w:rsidRPr="002D10EB">
        <w:t>Ce qu</w:t>
      </w:r>
      <w:r w:rsidR="00EE0B82">
        <w:t>’</w:t>
      </w:r>
      <w:r w:rsidRPr="002D10EB">
        <w:t>elle en donne</w:t>
      </w:r>
      <w:r w:rsidR="00EE0B82">
        <w:t> !…</w:t>
      </w:r>
    </w:p>
    <w:p w14:paraId="360C3D0D" w14:textId="77777777" w:rsidR="000A7E25" w:rsidRPr="002D10EB" w:rsidRDefault="000A7E25" w:rsidP="000A7E25">
      <w:pPr>
        <w:pStyle w:val="ParagrapheVideNormal"/>
      </w:pPr>
    </w:p>
    <w:p w14:paraId="0E8EEBD3" w14:textId="77777777" w:rsidR="00EE0B82" w:rsidRDefault="000A7E25" w:rsidP="000A7E25">
      <w:pPr>
        <w:pStyle w:val="Sous-titre"/>
        <w:jc w:val="left"/>
      </w:pPr>
      <w:r w:rsidRPr="002D10EB">
        <w:t>LA GARE</w:t>
      </w:r>
      <w:r w:rsidR="00EE0B82">
        <w:t>.</w:t>
      </w:r>
    </w:p>
    <w:p w14:paraId="0E2F4105" w14:textId="77777777" w:rsidR="002C0151" w:rsidRDefault="002C0151" w:rsidP="006669CD">
      <w:pPr>
        <w:pStyle w:val="NormalSolidaire"/>
      </w:pPr>
    </w:p>
    <w:p w14:paraId="1BF9B7CD" w14:textId="27193C69" w:rsidR="00EE0B82" w:rsidRDefault="000A7E25" w:rsidP="000A7E25">
      <w:r w:rsidRPr="002D10EB">
        <w:t>C</w:t>
      </w:r>
      <w:r w:rsidR="00EE0B82">
        <w:t>’</w:t>
      </w:r>
      <w:r w:rsidRPr="002D10EB">
        <w:t>est</w:t>
      </w:r>
      <w:r w:rsidR="00EE0B82">
        <w:t xml:space="preserve">, </w:t>
      </w:r>
      <w:r w:rsidRPr="002D10EB">
        <w:t>devant l</w:t>
      </w:r>
      <w:r w:rsidR="00EE0B82">
        <w:t>’</w:t>
      </w:r>
      <w:r w:rsidRPr="002D10EB">
        <w:t>auberge</w:t>
      </w:r>
      <w:r w:rsidR="00EE0B82">
        <w:t xml:space="preserve">, </w:t>
      </w:r>
      <w:r w:rsidRPr="002D10EB">
        <w:t>un petit drapeau rouge que l</w:t>
      </w:r>
      <w:r w:rsidR="00EE0B82">
        <w:t>’</w:t>
      </w:r>
      <w:r w:rsidRPr="002D10EB">
        <w:t>on plante au milieu du rail pour avertir le machiniste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doit prendre des marchandises</w:t>
      </w:r>
      <w:r w:rsidR="00EE0B82">
        <w:t xml:space="preserve">. </w:t>
      </w:r>
      <w:r w:rsidRPr="002D10EB">
        <w:t>Le train s</w:t>
      </w:r>
      <w:r w:rsidR="00EE0B82">
        <w:t>’</w:t>
      </w:r>
      <w:r w:rsidRPr="002D10EB">
        <w:t>arrêterait quand même</w:t>
      </w:r>
      <w:r w:rsidR="00EE0B82">
        <w:t xml:space="preserve">, </w:t>
      </w:r>
      <w:r w:rsidRPr="002D10EB">
        <w:t>parce que le personnel a soif</w:t>
      </w:r>
      <w:r w:rsidR="00EE0B82">
        <w:t xml:space="preserve">. </w:t>
      </w:r>
      <w:r w:rsidRPr="002D10EB">
        <w:t>Parfois</w:t>
      </w:r>
      <w:r w:rsidR="00EE0B82">
        <w:t xml:space="preserve">, </w:t>
      </w:r>
      <w:r w:rsidRPr="002D10EB">
        <w:t>il y a un voyageur</w:t>
      </w:r>
      <w:r w:rsidR="00EE0B82">
        <w:t>.</w:t>
      </w:r>
    </w:p>
    <w:p w14:paraId="560CE526" w14:textId="77777777" w:rsidR="000A7E25" w:rsidRPr="002D10EB" w:rsidRDefault="000A7E25" w:rsidP="000A7E25">
      <w:pPr>
        <w:pStyle w:val="ParagrapheVideNormal"/>
      </w:pPr>
    </w:p>
    <w:p w14:paraId="47BFCD0E" w14:textId="77777777" w:rsidR="00EE0B82" w:rsidRDefault="000A7E25" w:rsidP="000A7E25">
      <w:pPr>
        <w:pStyle w:val="Sous-titre"/>
        <w:jc w:val="left"/>
      </w:pPr>
      <w:r w:rsidRPr="002D10EB">
        <w:lastRenderedPageBreak/>
        <w:t>LA CHAUSSÉE</w:t>
      </w:r>
      <w:r w:rsidR="00EE0B82">
        <w:t>.</w:t>
      </w:r>
    </w:p>
    <w:p w14:paraId="1CC004B3" w14:textId="77777777" w:rsidR="002C0151" w:rsidRDefault="002C0151" w:rsidP="006669CD">
      <w:pPr>
        <w:pStyle w:val="NormalSolidaire"/>
      </w:pPr>
    </w:p>
    <w:p w14:paraId="242A5B4B" w14:textId="58C1C56E" w:rsidR="00EE0B82" w:rsidRDefault="000A7E25" w:rsidP="000A7E25">
      <w:r w:rsidRPr="002D10EB">
        <w:t>N</w:t>
      </w:r>
      <w:r w:rsidR="00EE0B82">
        <w:t>’</w:t>
      </w:r>
      <w:r w:rsidRPr="002D10EB">
        <w:t>allez pas croire qu</w:t>
      </w:r>
      <w:r w:rsidR="00EE0B82">
        <w:t>’</w:t>
      </w:r>
      <w:r w:rsidRPr="002D10EB">
        <w:t>elle ne serve à rien</w:t>
      </w:r>
      <w:r w:rsidR="00EE0B82">
        <w:t xml:space="preserve">. </w:t>
      </w:r>
      <w:r w:rsidRPr="002D10EB">
        <w:t>D</w:t>
      </w:r>
      <w:r w:rsidR="00EE0B82">
        <w:t>’</w:t>
      </w:r>
      <w:r w:rsidRPr="002D10EB">
        <w:t>un coup d</w:t>
      </w:r>
      <w:r w:rsidR="00EE0B82">
        <w:t>’</w:t>
      </w:r>
      <w:r w:rsidRPr="002D10EB">
        <w:t>ongle sur la carte</w:t>
      </w:r>
      <w:r w:rsidR="00EE0B82">
        <w:t xml:space="preserve">. </w:t>
      </w:r>
      <w:r w:rsidRPr="002D10EB">
        <w:t>Napoléon en a tracé le projet</w:t>
      </w:r>
      <w:r w:rsidR="00EE0B82">
        <w:t> : « </w:t>
      </w:r>
      <w:r w:rsidRPr="002D10EB">
        <w:t>De là</w:t>
      </w:r>
      <w:r w:rsidR="00EE0B82">
        <w:t xml:space="preserve">, </w:t>
      </w:r>
      <w:r w:rsidRPr="002D10EB">
        <w:t>à là</w:t>
      </w:r>
      <w:r w:rsidR="00EE0B82">
        <w:t>. »</w:t>
      </w:r>
      <w:r w:rsidRPr="002D10EB">
        <w:t xml:space="preserve"> Les ingénieurs n</w:t>
      </w:r>
      <w:r w:rsidR="00EE0B82">
        <w:t>’</w:t>
      </w:r>
      <w:r w:rsidRPr="002D10EB">
        <w:t>ont eu qu</w:t>
      </w:r>
      <w:r w:rsidR="00EE0B82">
        <w:t>’</w:t>
      </w:r>
      <w:r w:rsidRPr="002D10EB">
        <w:t>à marcher</w:t>
      </w:r>
      <w:r w:rsidR="00EE0B82">
        <w:t xml:space="preserve">, </w:t>
      </w:r>
      <w:r w:rsidRPr="002D10EB">
        <w:t>et elle file droit</w:t>
      </w:r>
      <w:r w:rsidR="00EE0B82">
        <w:t xml:space="preserve">, </w:t>
      </w:r>
      <w:r w:rsidRPr="002D10EB">
        <w:t>coupant la prairie de Jan</w:t>
      </w:r>
      <w:r w:rsidR="00EE0B82">
        <w:t xml:space="preserve">, </w:t>
      </w:r>
      <w:r w:rsidRPr="002D10EB">
        <w:t>à travers la bruyère de Pol</w:t>
      </w:r>
      <w:r w:rsidR="00EE0B82">
        <w:t xml:space="preserve">, </w:t>
      </w:r>
      <w:r w:rsidRPr="002D10EB">
        <w:t>sans tenir compte des intrigues qui font sinuer les routes modernes</w:t>
      </w:r>
      <w:r w:rsidR="00EE0B82">
        <w:t xml:space="preserve">. </w:t>
      </w:r>
      <w:r w:rsidRPr="002D10EB">
        <w:t>Elle est aussi large qu</w:t>
      </w:r>
      <w:r w:rsidR="00EE0B82">
        <w:t>’</w:t>
      </w:r>
      <w:r w:rsidRPr="002D10EB">
        <w:t>aucune avenue et bordée de chênes qui ont eu le temps de grandir</w:t>
      </w:r>
      <w:r w:rsidR="00EE0B82">
        <w:t xml:space="preserve">. </w:t>
      </w:r>
      <w:r w:rsidRPr="002D10EB">
        <w:t>Le conquérant l</w:t>
      </w:r>
      <w:r w:rsidR="00EE0B82">
        <w:t>’</w:t>
      </w:r>
      <w:r w:rsidRPr="002D10EB">
        <w:t>a créée pour un trafic intense</w:t>
      </w:r>
      <w:r w:rsidR="00EE0B82">
        <w:t xml:space="preserve">. </w:t>
      </w:r>
      <w:r w:rsidRPr="002D10EB">
        <w:t>Aussi voyez</w:t>
      </w:r>
      <w:r w:rsidR="00EE0B82">
        <w:t xml:space="preserve"> : </w:t>
      </w:r>
      <w:r w:rsidRPr="002D10EB">
        <w:t>le docteur y passe</w:t>
      </w:r>
      <w:r w:rsidR="00EE0B82">
        <w:t xml:space="preserve"> ; </w:t>
      </w:r>
      <w:r w:rsidRPr="002D10EB">
        <w:t>le facteur y passe</w:t>
      </w:r>
      <w:r w:rsidR="00EE0B82">
        <w:t xml:space="preserve"> ; </w:t>
      </w:r>
      <w:r w:rsidRPr="002D10EB">
        <w:t>moi-même j</w:t>
      </w:r>
      <w:r w:rsidR="00EE0B82">
        <w:t>’</w:t>
      </w:r>
      <w:r w:rsidRPr="002D10EB">
        <w:t>y passe</w:t>
      </w:r>
      <w:r w:rsidR="00EE0B82">
        <w:t xml:space="preserve"> ; </w:t>
      </w:r>
      <w:r w:rsidRPr="002D10EB">
        <w:t>et</w:t>
      </w:r>
      <w:r w:rsidR="00EE0B82">
        <w:t xml:space="preserve">, </w:t>
      </w:r>
      <w:r w:rsidRPr="002D10EB">
        <w:t>tout le long</w:t>
      </w:r>
      <w:r w:rsidR="00EE0B82">
        <w:t xml:space="preserve">, </w:t>
      </w:r>
      <w:r w:rsidRPr="002D10EB">
        <w:t>court un petit train</w:t>
      </w:r>
      <w:r w:rsidR="00EE0B82">
        <w:t xml:space="preserve">… </w:t>
      </w:r>
      <w:r w:rsidRPr="002D10EB">
        <w:t>Mais celui-là</w:t>
      </w:r>
      <w:r w:rsidR="00EE0B82">
        <w:t xml:space="preserve">, </w:t>
      </w:r>
      <w:r w:rsidRPr="002D10EB">
        <w:t>je crois</w:t>
      </w:r>
      <w:r w:rsidR="00EE0B82">
        <w:t xml:space="preserve">, </w:t>
      </w:r>
      <w:r w:rsidRPr="002D10EB">
        <w:t>je l</w:t>
      </w:r>
      <w:r w:rsidR="00EE0B82">
        <w:t>’</w:t>
      </w:r>
      <w:r w:rsidRPr="002D10EB">
        <w:t>ai déjà dit</w:t>
      </w:r>
      <w:r w:rsidR="00EE0B82">
        <w:t>.</w:t>
      </w:r>
    </w:p>
    <w:p w14:paraId="07FD117C" w14:textId="77777777" w:rsidR="000A7E25" w:rsidRPr="002D10EB" w:rsidRDefault="000A7E25" w:rsidP="000A7E25">
      <w:pPr>
        <w:pStyle w:val="ParagrapheVideNormal"/>
      </w:pPr>
    </w:p>
    <w:p w14:paraId="12946F3B" w14:textId="77777777" w:rsidR="00EE0B82" w:rsidRDefault="000A7E25" w:rsidP="000A7E25">
      <w:pPr>
        <w:pStyle w:val="Sous-titre"/>
        <w:jc w:val="left"/>
      </w:pPr>
      <w:r w:rsidRPr="002D10EB">
        <w:t>LE DREIBOOMKESBERG</w:t>
      </w:r>
      <w:r w:rsidR="00EE0B82">
        <w:t>.</w:t>
      </w:r>
    </w:p>
    <w:p w14:paraId="6B73AF68" w14:textId="77777777" w:rsidR="002C0151" w:rsidRDefault="002C0151" w:rsidP="006669CD">
      <w:pPr>
        <w:pStyle w:val="NormalSolidaire"/>
      </w:pPr>
    </w:p>
    <w:p w14:paraId="637BF237" w14:textId="36015055" w:rsidR="00EE0B82" w:rsidRDefault="000A7E25" w:rsidP="000A7E25">
      <w:r w:rsidRPr="002D10EB">
        <w:t>C</w:t>
      </w:r>
      <w:r w:rsidR="00EE0B82">
        <w:t>’</w:t>
      </w:r>
      <w:r w:rsidRPr="002D10EB">
        <w:t>est tout là-bas</w:t>
      </w:r>
      <w:r w:rsidR="00EE0B82">
        <w:t xml:space="preserve">, </w:t>
      </w:r>
      <w:r w:rsidRPr="002D10EB">
        <w:t>après les grandes mares</w:t>
      </w:r>
      <w:r w:rsidR="00EE0B82">
        <w:t xml:space="preserve">, </w:t>
      </w:r>
      <w:r w:rsidRPr="002D10EB">
        <w:t>en pleine forêt</w:t>
      </w:r>
      <w:r w:rsidR="00EE0B82">
        <w:t xml:space="preserve">, </w:t>
      </w:r>
      <w:r w:rsidRPr="002D10EB">
        <w:t>un calvaire avec trois sapins mis en croix</w:t>
      </w:r>
      <w:r w:rsidR="00EE0B82">
        <w:t xml:space="preserve">. </w:t>
      </w:r>
      <w:r w:rsidRPr="002D10EB">
        <w:t>Alentour</w:t>
      </w:r>
      <w:r w:rsidR="00EE0B82">
        <w:t xml:space="preserve">, </w:t>
      </w:r>
      <w:r w:rsidRPr="002D10EB">
        <w:t>le peuple des sapins vivants qui se taisent</w:t>
      </w:r>
      <w:r w:rsidR="00EE0B82">
        <w:t>.</w:t>
      </w:r>
    </w:p>
    <w:p w14:paraId="25080245" w14:textId="77777777" w:rsidR="00EE0B82" w:rsidRDefault="000A7E25" w:rsidP="000A7E25">
      <w:r w:rsidRPr="002D10EB">
        <w:t>Le plus gros</w:t>
      </w:r>
      <w:r w:rsidR="00EE0B82">
        <w:t xml:space="preserve">, </w:t>
      </w:r>
      <w:r w:rsidRPr="002D10EB">
        <w:t>celui du milieu</w:t>
      </w:r>
      <w:r w:rsidR="00EE0B82">
        <w:t xml:space="preserve">, </w:t>
      </w:r>
      <w:r w:rsidRPr="002D10EB">
        <w:t>porte une Vierge</w:t>
      </w:r>
      <w:r w:rsidR="00EE0B82">
        <w:t xml:space="preserve">, </w:t>
      </w:r>
      <w:r w:rsidRPr="002D10EB">
        <w:t>sous une banderole qui vous invite à ne pas quitter la montagne sans r</w:t>
      </w:r>
      <w:r w:rsidRPr="002D10EB">
        <w:t>é</w:t>
      </w:r>
      <w:r w:rsidRPr="002D10EB">
        <w:t xml:space="preserve">citer un </w:t>
      </w:r>
      <w:r w:rsidR="00EE0B82">
        <w:t>« </w:t>
      </w:r>
      <w:r w:rsidRPr="002D10EB">
        <w:t>Ave</w:t>
      </w:r>
      <w:r w:rsidR="00EE0B82">
        <w:t xml:space="preserve"> ». </w:t>
      </w:r>
      <w:r w:rsidRPr="002D10EB">
        <w:t>Et vraiment l</w:t>
      </w:r>
      <w:r w:rsidR="00EE0B82">
        <w:t>’</w:t>
      </w:r>
      <w:r w:rsidRPr="002D10EB">
        <w:t>endroit est si farouche qu</w:t>
      </w:r>
      <w:r w:rsidR="00EE0B82">
        <w:t>’</w:t>
      </w:r>
      <w:r w:rsidRPr="002D10EB">
        <w:t>on est heureux de ce prétexte pour se rassurer d</w:t>
      </w:r>
      <w:r w:rsidR="00EE0B82">
        <w:t>’</w:t>
      </w:r>
      <w:r w:rsidRPr="002D10EB">
        <w:t>une prière</w:t>
      </w:r>
      <w:r w:rsidR="00EE0B82">
        <w:t>.</w:t>
      </w:r>
    </w:p>
    <w:p w14:paraId="3F4BE62F" w14:textId="77777777" w:rsidR="00EE0B82" w:rsidRDefault="000A7E25" w:rsidP="000A7E25">
      <w:r w:rsidRPr="002D10EB">
        <w:t>La statue est miraculeuse</w:t>
      </w:r>
      <w:r w:rsidR="00EE0B82">
        <w:t xml:space="preserve">. </w:t>
      </w:r>
      <w:r w:rsidRPr="002D10EB">
        <w:t>Elle donne des enfants à ceux qui le désirent</w:t>
      </w:r>
      <w:r w:rsidR="00EE0B82">
        <w:t xml:space="preserve">. </w:t>
      </w:r>
      <w:r w:rsidRPr="002D10EB">
        <w:t>En été</w:t>
      </w:r>
      <w:r w:rsidR="00EE0B82">
        <w:t xml:space="preserve">, </w:t>
      </w:r>
      <w:r w:rsidRPr="002D10EB">
        <w:t>les amoureux</w:t>
      </w:r>
      <w:r w:rsidR="00EE0B82">
        <w:t xml:space="preserve">, </w:t>
      </w:r>
      <w:r w:rsidRPr="002D10EB">
        <w:t>qui en feront plus tard</w:t>
      </w:r>
      <w:r w:rsidR="00EE0B82">
        <w:t xml:space="preserve">, </w:t>
      </w:r>
      <w:r w:rsidRPr="002D10EB">
        <w:t>viennent la supplier de leur prêter son aide</w:t>
      </w:r>
      <w:r w:rsidR="00EE0B82">
        <w:t xml:space="preserve"> ; </w:t>
      </w:r>
      <w:r w:rsidRPr="002D10EB">
        <w:t>puis</w:t>
      </w:r>
      <w:r w:rsidR="00EE0B82">
        <w:t xml:space="preserve">, </w:t>
      </w:r>
      <w:r w:rsidRPr="002D10EB">
        <w:t>sur un banc</w:t>
      </w:r>
      <w:r w:rsidR="00EE0B82">
        <w:t xml:space="preserve">, </w:t>
      </w:r>
      <w:r w:rsidRPr="002D10EB">
        <w:t>ils essaient tout de suite</w:t>
      </w:r>
      <w:r w:rsidR="00EE0B82">
        <w:t>.</w:t>
      </w:r>
    </w:p>
    <w:p w14:paraId="5DCA8019" w14:textId="77777777" w:rsidR="00EE0B82" w:rsidRDefault="000A7E25" w:rsidP="000A7E25">
      <w:r w:rsidRPr="002D10EB">
        <w:t>Un jour</w:t>
      </w:r>
      <w:r w:rsidR="00EE0B82">
        <w:t>, M. </w:t>
      </w:r>
      <w:r w:rsidRPr="002D10EB">
        <w:t>le Curé</w:t>
      </w:r>
      <w:r w:rsidR="00EE0B82">
        <w:t xml:space="preserve">, </w:t>
      </w:r>
      <w:r w:rsidRPr="002D10EB">
        <w:t>qui n</w:t>
      </w:r>
      <w:r w:rsidR="00EE0B82">
        <w:t>’</w:t>
      </w:r>
      <w:r w:rsidRPr="002D10EB">
        <w:t>aimait pas ces manières</w:t>
      </w:r>
      <w:r w:rsidR="00EE0B82">
        <w:t xml:space="preserve">, </w:t>
      </w:r>
      <w:r w:rsidRPr="002D10EB">
        <w:t>a fait enlever la statue et remiser en lieu sûr</w:t>
      </w:r>
      <w:r w:rsidR="00EE0B82">
        <w:t xml:space="preserve">, </w:t>
      </w:r>
      <w:r w:rsidRPr="002D10EB">
        <w:t>dans son presbytère</w:t>
      </w:r>
      <w:r w:rsidR="00EE0B82">
        <w:t xml:space="preserve">. </w:t>
      </w:r>
      <w:r w:rsidRPr="002D10EB">
        <w:lastRenderedPageBreak/>
        <w:t>Mais les Trappistes</w:t>
      </w:r>
      <w:r w:rsidR="00EE0B82">
        <w:t xml:space="preserve">, </w:t>
      </w:r>
      <w:r w:rsidRPr="002D10EB">
        <w:t>ignorant ses raisons</w:t>
      </w:r>
      <w:r w:rsidR="00EE0B82">
        <w:t xml:space="preserve">, </w:t>
      </w:r>
      <w:r w:rsidRPr="002D10EB">
        <w:t>n</w:t>
      </w:r>
      <w:r w:rsidR="00EE0B82">
        <w:t>’</w:t>
      </w:r>
      <w:r w:rsidRPr="002D10EB">
        <w:t>ont pas admis qu</w:t>
      </w:r>
      <w:r w:rsidR="00EE0B82">
        <w:t>’</w:t>
      </w:r>
      <w:r w:rsidRPr="002D10EB">
        <w:t>on dépouillât la forêt de sa Vierge et en ont placé une autre</w:t>
      </w:r>
      <w:r w:rsidR="00EE0B82">
        <w:t xml:space="preserve">. </w:t>
      </w:r>
      <w:r w:rsidRPr="002D10EB">
        <w:t>Plus neuve que la première</w:t>
      </w:r>
      <w:r w:rsidR="00EE0B82">
        <w:t xml:space="preserve">, </w:t>
      </w:r>
      <w:r w:rsidRPr="002D10EB">
        <w:t>elle est tout aussi belle</w:t>
      </w:r>
      <w:r w:rsidR="00EE0B82">
        <w:t xml:space="preserve"> ; </w:t>
      </w:r>
      <w:r w:rsidRPr="002D10EB">
        <w:t>et vénérée a</w:t>
      </w:r>
      <w:r w:rsidRPr="002D10EB">
        <w:t>u</w:t>
      </w:r>
      <w:r w:rsidRPr="002D10EB">
        <w:t>tant</w:t>
      </w:r>
      <w:r w:rsidR="00EE0B82">
        <w:t xml:space="preserve">, </w:t>
      </w:r>
      <w:r w:rsidRPr="002D10EB">
        <w:t>elle réussit les mêmes miracles</w:t>
      </w:r>
      <w:r w:rsidR="00EE0B82">
        <w:t>.</w:t>
      </w:r>
    </w:p>
    <w:p w14:paraId="3CA135EB" w14:textId="77777777" w:rsidR="000A7E25" w:rsidRPr="002D10EB" w:rsidRDefault="000A7E25" w:rsidP="00EE0B82">
      <w:pPr>
        <w:pStyle w:val="Titre1"/>
      </w:pPr>
      <w:bookmarkStart w:id="4" w:name="_Toc196414836"/>
      <w:r w:rsidRPr="002D10EB">
        <w:lastRenderedPageBreak/>
        <w:t>MA MAISON</w:t>
      </w:r>
      <w:bookmarkEnd w:id="4"/>
    </w:p>
    <w:p w14:paraId="0F9E555C" w14:textId="77777777" w:rsidR="00EE0B82" w:rsidRDefault="000A7E25" w:rsidP="000A7E25">
      <w:pPr>
        <w:pStyle w:val="Taille-1Normal"/>
        <w:jc w:val="right"/>
      </w:pPr>
      <w:r w:rsidRPr="002D10EB">
        <w:t>À NOËL GARNIER</w:t>
      </w:r>
      <w:r w:rsidR="00EE0B82">
        <w:t>.</w:t>
      </w:r>
    </w:p>
    <w:p w14:paraId="483D6DDB" w14:textId="77777777" w:rsidR="000A7E25" w:rsidRPr="002D10EB" w:rsidRDefault="000A7E25" w:rsidP="000A7E25">
      <w:pPr>
        <w:pStyle w:val="ParagrapheVideNormal"/>
      </w:pPr>
    </w:p>
    <w:p w14:paraId="77AC56AD" w14:textId="77777777" w:rsidR="00EE0B82" w:rsidRDefault="000A7E25" w:rsidP="000A7E25">
      <w:r w:rsidRPr="002D10EB">
        <w:t>Elle est bien trop simple pour vivre sur le bord de la route</w:t>
      </w:r>
      <w:r w:rsidR="00EE0B82">
        <w:t xml:space="preserve">. </w:t>
      </w:r>
      <w:r w:rsidRPr="002D10EB">
        <w:t>Un bout de chemin lui suffit</w:t>
      </w:r>
      <w:r w:rsidR="00EE0B82">
        <w:t xml:space="preserve"> : </w:t>
      </w:r>
      <w:r w:rsidRPr="002D10EB">
        <w:t>d</w:t>
      </w:r>
      <w:r w:rsidR="00EE0B82">
        <w:t>’</w:t>
      </w:r>
      <w:r w:rsidRPr="002D10EB">
        <w:t>ailleurs</w:t>
      </w:r>
      <w:r w:rsidR="00EE0B82">
        <w:t xml:space="preserve">, </w:t>
      </w:r>
      <w:r w:rsidRPr="002D10EB">
        <w:t>il y a les champs</w:t>
      </w:r>
      <w:r w:rsidR="00EE0B82">
        <w:t xml:space="preserve">. </w:t>
      </w:r>
      <w:r w:rsidRPr="002D10EB">
        <w:t>Elle se tient là</w:t>
      </w:r>
      <w:r w:rsidR="00EE0B82">
        <w:t xml:space="preserve">, </w:t>
      </w:r>
      <w:r w:rsidRPr="002D10EB">
        <w:t>modeste</w:t>
      </w:r>
      <w:r w:rsidR="00EE0B82">
        <w:t xml:space="preserve">, </w:t>
      </w:r>
      <w:r w:rsidRPr="002D10EB">
        <w:t>avec ses volets qui sont des paupières</w:t>
      </w:r>
      <w:r w:rsidR="00EE0B82">
        <w:t xml:space="preserve">, </w:t>
      </w:r>
      <w:r w:rsidRPr="002D10EB">
        <w:t>et ses tuiles</w:t>
      </w:r>
      <w:r w:rsidR="00EE0B82">
        <w:t xml:space="preserve">, </w:t>
      </w:r>
      <w:r w:rsidRPr="002D10EB">
        <w:t>qui lui font un joli bonnet enrubanné de mousse</w:t>
      </w:r>
      <w:r w:rsidR="00EE0B82">
        <w:t xml:space="preserve">. </w:t>
      </w:r>
      <w:r w:rsidRPr="002D10EB">
        <w:t>Elle ne porte pas le chaume</w:t>
      </w:r>
      <w:r w:rsidR="00EE0B82">
        <w:t xml:space="preserve"> ; </w:t>
      </w:r>
      <w:r w:rsidRPr="002D10EB">
        <w:t>le chaume ici est la coiffure pour villas de millionnaire</w:t>
      </w:r>
      <w:r w:rsidR="00EE0B82">
        <w:t>.</w:t>
      </w:r>
    </w:p>
    <w:p w14:paraId="29862F2C" w14:textId="77777777" w:rsidR="00EE0B82" w:rsidRDefault="000A7E25" w:rsidP="000A7E25">
      <w:r w:rsidRPr="002D10EB">
        <w:t>À vrai dire</w:t>
      </w:r>
      <w:r w:rsidR="00EE0B82">
        <w:t xml:space="preserve">, </w:t>
      </w:r>
      <w:r w:rsidRPr="002D10EB">
        <w:t>elle n</w:t>
      </w:r>
      <w:r w:rsidR="00EE0B82">
        <w:t>’</w:t>
      </w:r>
      <w:r w:rsidRPr="002D10EB">
        <w:t>est pas très haute</w:t>
      </w:r>
      <w:r w:rsidR="00EE0B82">
        <w:t xml:space="preserve">. </w:t>
      </w:r>
      <w:r w:rsidRPr="002D10EB">
        <w:t>À cent mètres</w:t>
      </w:r>
      <w:r w:rsidR="00EE0B82">
        <w:t xml:space="preserve">, </w:t>
      </w:r>
      <w:r w:rsidRPr="002D10EB">
        <w:t>avec un bon élan</w:t>
      </w:r>
      <w:r w:rsidR="00EE0B82">
        <w:t xml:space="preserve">, </w:t>
      </w:r>
      <w:r w:rsidRPr="002D10EB">
        <w:t>il semble qu</w:t>
      </w:r>
      <w:r w:rsidR="00EE0B82">
        <w:t>’</w:t>
      </w:r>
      <w:r w:rsidRPr="002D10EB">
        <w:t>on lui sauterait par-dessus la tête</w:t>
      </w:r>
      <w:r w:rsidR="00EE0B82">
        <w:t xml:space="preserve">. </w:t>
      </w:r>
      <w:r w:rsidRPr="002D10EB">
        <w:t>À l</w:t>
      </w:r>
      <w:r w:rsidR="00EE0B82">
        <w:t>’</w:t>
      </w:r>
      <w:r w:rsidRPr="002D10EB">
        <w:t>intérieur</w:t>
      </w:r>
      <w:r w:rsidR="00EE0B82">
        <w:t xml:space="preserve">, </w:t>
      </w:r>
      <w:r w:rsidRPr="002D10EB">
        <w:t>quand je passe ma vareuse</w:t>
      </w:r>
      <w:r w:rsidR="00EE0B82">
        <w:t xml:space="preserve">, </w:t>
      </w:r>
      <w:r w:rsidRPr="002D10EB">
        <w:t>il faut que je me surveille les bras</w:t>
      </w:r>
      <w:r w:rsidR="00EE0B82">
        <w:t xml:space="preserve">, </w:t>
      </w:r>
      <w:r w:rsidRPr="002D10EB">
        <w:t>pour ne pas lui faire mal aux solives</w:t>
      </w:r>
      <w:r w:rsidR="00EE0B82">
        <w:t xml:space="preserve">. </w:t>
      </w:r>
      <w:r w:rsidRPr="002D10EB">
        <w:t>Plus confortablement</w:t>
      </w:r>
      <w:r w:rsidR="00EE0B82">
        <w:t xml:space="preserve">, </w:t>
      </w:r>
      <w:r w:rsidRPr="002D10EB">
        <w:t>je m</w:t>
      </w:r>
      <w:r w:rsidR="00EE0B82">
        <w:t>’</w:t>
      </w:r>
      <w:r w:rsidRPr="002D10EB">
        <w:t>habille au dehors</w:t>
      </w:r>
      <w:r w:rsidR="00EE0B82">
        <w:t>.</w:t>
      </w:r>
    </w:p>
    <w:p w14:paraId="1BCC7C6F" w14:textId="77777777" w:rsidR="00EE0B82" w:rsidRDefault="000A7E25" w:rsidP="000A7E25">
      <w:r w:rsidRPr="002D10EB">
        <w:t>Et puis elle est si vieille</w:t>
      </w:r>
      <w:r w:rsidR="00EE0B82">
        <w:t xml:space="preserve"> : </w:t>
      </w:r>
      <w:r w:rsidRPr="002D10EB">
        <w:t>ses murs tout de travers</w:t>
      </w:r>
      <w:r w:rsidR="00EE0B82">
        <w:t xml:space="preserve">, </w:t>
      </w:r>
      <w:r w:rsidRPr="002D10EB">
        <w:t>elle porte</w:t>
      </w:r>
      <w:r w:rsidR="00EE0B82">
        <w:t xml:space="preserve">, </w:t>
      </w:r>
      <w:r w:rsidRPr="002D10EB">
        <w:t>au beau milieu du pignon une grosse bosse</w:t>
      </w:r>
      <w:r w:rsidR="00EE0B82">
        <w:t>.</w:t>
      </w:r>
    </w:p>
    <w:p w14:paraId="0ECE72D0" w14:textId="77777777" w:rsidR="00EE0B82" w:rsidRDefault="000A7E25" w:rsidP="000A7E25">
      <w:r w:rsidRPr="002D10EB">
        <w:t>Si basse</w:t>
      </w:r>
      <w:r w:rsidR="00EE0B82">
        <w:t xml:space="preserve">, </w:t>
      </w:r>
      <w:r w:rsidRPr="002D10EB">
        <w:t>elle se rattrape à être longue</w:t>
      </w:r>
      <w:r w:rsidR="00EE0B82">
        <w:t xml:space="preserve"> : </w:t>
      </w:r>
      <w:r w:rsidRPr="002D10EB">
        <w:t>on dirait que</w:t>
      </w:r>
      <w:r w:rsidR="00EE0B82">
        <w:t xml:space="preserve">, </w:t>
      </w:r>
      <w:r w:rsidRPr="002D10EB">
        <w:t>ne pouvant porter ses étages</w:t>
      </w:r>
      <w:r w:rsidR="00EE0B82">
        <w:t xml:space="preserve">, </w:t>
      </w:r>
      <w:r w:rsidRPr="002D10EB">
        <w:t>elle les a déposés de plain-pied a</w:t>
      </w:r>
      <w:r w:rsidRPr="002D10EB">
        <w:t>u</w:t>
      </w:r>
      <w:r w:rsidRPr="002D10EB">
        <w:t>tour d</w:t>
      </w:r>
      <w:r w:rsidR="00EE0B82">
        <w:t>’</w:t>
      </w:r>
      <w:r w:rsidRPr="002D10EB">
        <w:t>elle</w:t>
      </w:r>
      <w:r w:rsidR="00EE0B82">
        <w:t xml:space="preserve"> : </w:t>
      </w:r>
      <w:r w:rsidRPr="002D10EB">
        <w:t>cela forme des granges</w:t>
      </w:r>
      <w:r w:rsidR="00EE0B82">
        <w:t xml:space="preserve">, </w:t>
      </w:r>
      <w:r w:rsidRPr="002D10EB">
        <w:t>des étables</w:t>
      </w:r>
      <w:r w:rsidR="00EE0B82">
        <w:t xml:space="preserve">, </w:t>
      </w:r>
      <w:r w:rsidRPr="002D10EB">
        <w:t>toute espèce de réduits comme dans une vraie ferme</w:t>
      </w:r>
      <w:r w:rsidR="00EE0B82">
        <w:t xml:space="preserve">. </w:t>
      </w:r>
      <w:r w:rsidRPr="002D10EB">
        <w:t>On voit tout de suite qu</w:t>
      </w:r>
      <w:r w:rsidR="00EE0B82">
        <w:t>’</w:t>
      </w:r>
      <w:r w:rsidRPr="002D10EB">
        <w:t>elle a été bâtie pour la commodité des bêtes</w:t>
      </w:r>
      <w:r w:rsidR="00EE0B82">
        <w:t xml:space="preserve"> : </w:t>
      </w:r>
      <w:r w:rsidRPr="002D10EB">
        <w:t>les gens s</w:t>
      </w:r>
      <w:r w:rsidR="00EE0B82">
        <w:t>’</w:t>
      </w:r>
      <w:r w:rsidRPr="002D10EB">
        <w:t>arrangent</w:t>
      </w:r>
      <w:r w:rsidR="00EE0B82">
        <w:t>.</w:t>
      </w:r>
    </w:p>
    <w:p w14:paraId="211749CA" w14:textId="77777777" w:rsidR="00EE0B82" w:rsidRDefault="000A7E25" w:rsidP="000A7E25">
      <w:r w:rsidRPr="002D10EB">
        <w:t>Notre lit a la largeur de la chambre</w:t>
      </w:r>
      <w:r w:rsidR="00EE0B82">
        <w:t xml:space="preserve"> – </w:t>
      </w:r>
      <w:r w:rsidRPr="002D10EB">
        <w:t>tout juste</w:t>
      </w:r>
      <w:r w:rsidR="00EE0B82">
        <w:t xml:space="preserve">. </w:t>
      </w:r>
      <w:r w:rsidRPr="002D10EB">
        <w:t>Un cent</w:t>
      </w:r>
      <w:r w:rsidRPr="002D10EB">
        <w:t>i</w:t>
      </w:r>
      <w:r w:rsidRPr="002D10EB">
        <w:t>mètre de plus</w:t>
      </w:r>
      <w:r w:rsidR="00EE0B82">
        <w:t xml:space="preserve">, </w:t>
      </w:r>
      <w:r w:rsidRPr="002D10EB">
        <w:t>il n</w:t>
      </w:r>
      <w:r w:rsidR="00EE0B82">
        <w:t>’</w:t>
      </w:r>
      <w:r w:rsidRPr="002D10EB">
        <w:t>entrait pas</w:t>
      </w:r>
      <w:r w:rsidR="00EE0B82">
        <w:t xml:space="preserve">. </w:t>
      </w:r>
      <w:r w:rsidRPr="002D10EB">
        <w:t>Tête en avant</w:t>
      </w:r>
      <w:r w:rsidR="00EE0B82">
        <w:t xml:space="preserve">, </w:t>
      </w:r>
      <w:r w:rsidRPr="002D10EB">
        <w:t>il s</w:t>
      </w:r>
      <w:r w:rsidR="00EE0B82">
        <w:t>’</w:t>
      </w:r>
      <w:r w:rsidRPr="002D10EB">
        <w:t>encastre dans le fond</w:t>
      </w:r>
      <w:r w:rsidR="00EE0B82">
        <w:t xml:space="preserve">, </w:t>
      </w:r>
      <w:r w:rsidRPr="002D10EB">
        <w:t>entre les trois murs qui forment alcôve</w:t>
      </w:r>
      <w:r w:rsidR="00EE0B82">
        <w:t xml:space="preserve">. </w:t>
      </w:r>
      <w:r w:rsidRPr="002D10EB">
        <w:t>Pour se coucher</w:t>
      </w:r>
      <w:r w:rsidR="00EE0B82">
        <w:t xml:space="preserve">, </w:t>
      </w:r>
      <w:r w:rsidRPr="002D10EB">
        <w:t>il faut grimper sur une chaise</w:t>
      </w:r>
      <w:r w:rsidR="00EE0B82">
        <w:t xml:space="preserve">, </w:t>
      </w:r>
      <w:r w:rsidRPr="002D10EB">
        <w:t>enjamber le pied</w:t>
      </w:r>
      <w:r w:rsidR="00EE0B82">
        <w:t xml:space="preserve">, </w:t>
      </w:r>
      <w:r w:rsidRPr="002D10EB">
        <w:t>puis l</w:t>
      </w:r>
      <w:r w:rsidR="00EE0B82">
        <w:t>’</w:t>
      </w:r>
      <w:r w:rsidRPr="002D10EB">
        <w:t>on plonge</w:t>
      </w:r>
      <w:r w:rsidR="00EE0B82">
        <w:t xml:space="preserve">. </w:t>
      </w:r>
      <w:r w:rsidRPr="002D10EB">
        <w:t>Marie plonge la première</w:t>
      </w:r>
      <w:r w:rsidR="00EE0B82">
        <w:t xml:space="preserve"> : </w:t>
      </w:r>
      <w:r w:rsidRPr="002D10EB">
        <w:t xml:space="preserve">à mon tour je me laisse </w:t>
      </w:r>
      <w:r w:rsidRPr="002D10EB">
        <w:lastRenderedPageBreak/>
        <w:t>aller</w:t>
      </w:r>
      <w:r w:rsidR="00EE0B82">
        <w:t xml:space="preserve">, </w:t>
      </w:r>
      <w:r w:rsidRPr="002D10EB">
        <w:t>bras ouverts comme en pleine eau</w:t>
      </w:r>
      <w:r w:rsidR="00EE0B82">
        <w:t xml:space="preserve">. </w:t>
      </w:r>
      <w:r w:rsidRPr="002D10EB">
        <w:t>Plouf</w:t>
      </w:r>
      <w:r w:rsidR="00EE0B82">
        <w:t xml:space="preserve"> ! </w:t>
      </w:r>
      <w:r w:rsidRPr="002D10EB">
        <w:t>Où que je tombe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toujours doux</w:t>
      </w:r>
      <w:r w:rsidR="00EE0B82">
        <w:t>.</w:t>
      </w:r>
    </w:p>
    <w:p w14:paraId="15769504" w14:textId="77777777" w:rsidR="00EE0B82" w:rsidRDefault="000A7E25" w:rsidP="000A7E25">
      <w:r w:rsidRPr="002D10EB">
        <w:t>Notre lit ne serait vraiment incommode que si l</w:t>
      </w:r>
      <w:r w:rsidR="00EE0B82">
        <w:t>’</w:t>
      </w:r>
      <w:r w:rsidRPr="002D10EB">
        <w:t>un de nous venait à mourir</w:t>
      </w:r>
      <w:r w:rsidR="00EE0B82">
        <w:t xml:space="preserve">. </w:t>
      </w:r>
      <w:r w:rsidRPr="002D10EB">
        <w:t>Je me demande ce que je ferais</w:t>
      </w:r>
      <w:r w:rsidR="00EE0B82">
        <w:t>.</w:t>
      </w:r>
    </w:p>
    <w:p w14:paraId="013F6AA3" w14:textId="77777777" w:rsidR="000A7E25" w:rsidRPr="002D10EB" w:rsidRDefault="000A7E25" w:rsidP="000A7E25">
      <w:pPr>
        <w:pStyle w:val="ParagrapheVideNormal"/>
      </w:pPr>
    </w:p>
    <w:p w14:paraId="78EA9AD2" w14:textId="77777777" w:rsidR="00EE0B82" w:rsidRDefault="000A7E25" w:rsidP="000A7E25">
      <w:r w:rsidRPr="002D10EB">
        <w:t>En louant ma hutte</w:t>
      </w:r>
      <w:r w:rsidR="00EE0B82">
        <w:t xml:space="preserve">, </w:t>
      </w:r>
      <w:r w:rsidRPr="002D10EB">
        <w:t>ce qui m</w:t>
      </w:r>
      <w:r w:rsidR="00EE0B82">
        <w:t>’</w:t>
      </w:r>
      <w:r w:rsidRPr="002D10EB">
        <w:t>a décidé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qu</w:t>
      </w:r>
      <w:r w:rsidR="00EE0B82">
        <w:t>’</w:t>
      </w:r>
      <w:r w:rsidRPr="002D10EB">
        <w:t>il y avait un âtre</w:t>
      </w:r>
      <w:r w:rsidR="00EE0B82">
        <w:t xml:space="preserve">. </w:t>
      </w:r>
      <w:r w:rsidRPr="002D10EB">
        <w:t>Sans l</w:t>
      </w:r>
      <w:r w:rsidR="00EE0B82">
        <w:t>’</w:t>
      </w:r>
      <w:r w:rsidRPr="002D10EB">
        <w:t>âtre</w:t>
      </w:r>
      <w:r w:rsidR="00EE0B82">
        <w:t xml:space="preserve">, </w:t>
      </w:r>
      <w:r w:rsidRPr="002D10EB">
        <w:t>peut-être serais-je un monsieur mort dans un cimetière de la ville</w:t>
      </w:r>
      <w:r w:rsidR="00EE0B82">
        <w:t xml:space="preserve">. </w:t>
      </w:r>
      <w:r w:rsidRPr="002D10EB">
        <w:t>Mais il y avait l</w:t>
      </w:r>
      <w:r w:rsidR="00EE0B82">
        <w:t>’</w:t>
      </w:r>
      <w:r w:rsidRPr="002D10EB">
        <w:t>âtre</w:t>
      </w:r>
      <w:r w:rsidR="00EE0B82">
        <w:t xml:space="preserve">, </w:t>
      </w:r>
      <w:r w:rsidRPr="002D10EB">
        <w:t>et je vis</w:t>
      </w:r>
      <w:r w:rsidR="00EE0B82">
        <w:t xml:space="preserve">. </w:t>
      </w:r>
      <w:r w:rsidRPr="002D10EB">
        <w:t>On se sent tout de suite loin</w:t>
      </w:r>
      <w:r w:rsidR="00EE0B82">
        <w:t xml:space="preserve">, </w:t>
      </w:r>
      <w:r w:rsidRPr="002D10EB">
        <w:t>quand on fait des flammes à même les pierres</w:t>
      </w:r>
      <w:r w:rsidR="00EE0B82">
        <w:t xml:space="preserve">, </w:t>
      </w:r>
      <w:r w:rsidRPr="002D10EB">
        <w:t>avec du bois que l</w:t>
      </w:r>
      <w:r w:rsidR="00EE0B82">
        <w:t>’</w:t>
      </w:r>
      <w:r w:rsidRPr="002D10EB">
        <w:t>on casse sur les genoux</w:t>
      </w:r>
      <w:r w:rsidR="00EE0B82">
        <w:t xml:space="preserve"> ; </w:t>
      </w:r>
      <w:r w:rsidRPr="002D10EB">
        <w:t>on devient simple</w:t>
      </w:r>
      <w:r w:rsidR="00EE0B82">
        <w:t xml:space="preserve">. </w:t>
      </w:r>
      <w:r w:rsidRPr="002D10EB">
        <w:t>En ville</w:t>
      </w:r>
      <w:r w:rsidR="00EE0B82">
        <w:t xml:space="preserve">, </w:t>
      </w:r>
      <w:r w:rsidRPr="002D10EB">
        <w:t>mes flambées incendieraient un palace</w:t>
      </w:r>
      <w:r w:rsidR="00EE0B82">
        <w:t xml:space="preserve">. </w:t>
      </w:r>
      <w:r w:rsidRPr="002D10EB">
        <w:t>Ici</w:t>
      </w:r>
      <w:r w:rsidR="00EE0B82">
        <w:t xml:space="preserve">, </w:t>
      </w:r>
      <w:r w:rsidRPr="002D10EB">
        <w:t>elles montent libres</w:t>
      </w:r>
      <w:r w:rsidR="00EE0B82">
        <w:t xml:space="preserve">, </w:t>
      </w:r>
      <w:r w:rsidRPr="002D10EB">
        <w:t>inoffensives et claires</w:t>
      </w:r>
      <w:r w:rsidR="00EE0B82">
        <w:t xml:space="preserve">. </w:t>
      </w:r>
      <w:r w:rsidRPr="002D10EB">
        <w:t>On peut installer des chaises alentour</w:t>
      </w:r>
      <w:r w:rsidR="00EE0B82">
        <w:t xml:space="preserve">. </w:t>
      </w:r>
      <w:r w:rsidRPr="002D10EB">
        <w:t>On tend la main</w:t>
      </w:r>
      <w:r w:rsidR="00EE0B82">
        <w:t xml:space="preserve"> ; </w:t>
      </w:r>
      <w:r w:rsidRPr="002D10EB">
        <w:t>le feu est un ami qui vous reçoit</w:t>
      </w:r>
      <w:r w:rsidR="00EE0B82">
        <w:t xml:space="preserve">. </w:t>
      </w:r>
      <w:r w:rsidRPr="002D10EB">
        <w:t>Quelquefois pour rire</w:t>
      </w:r>
      <w:r w:rsidR="00EE0B82">
        <w:t xml:space="preserve">, </w:t>
      </w:r>
      <w:r w:rsidRPr="002D10EB">
        <w:t>il vous pousse</w:t>
      </w:r>
      <w:r w:rsidR="00EE0B82">
        <w:t xml:space="preserve">, </w:t>
      </w:r>
      <w:r w:rsidRPr="002D10EB">
        <w:t>sous le nez</w:t>
      </w:r>
      <w:r w:rsidR="00EE0B82">
        <w:t xml:space="preserve">, </w:t>
      </w:r>
      <w:r w:rsidRPr="002D10EB">
        <w:t>sa langue chaude et rouge</w:t>
      </w:r>
      <w:r w:rsidR="00EE0B82">
        <w:t>.</w:t>
      </w:r>
    </w:p>
    <w:p w14:paraId="5B425F8D" w14:textId="77777777" w:rsidR="00EE0B82" w:rsidRDefault="000A7E25" w:rsidP="000A7E25">
      <w:r w:rsidRPr="002D10EB">
        <w:t>Quand on est assis dans l</w:t>
      </w:r>
      <w:r w:rsidR="00EE0B82">
        <w:t>’</w:t>
      </w:r>
      <w:r w:rsidRPr="002D10EB">
        <w:t>âtre</w:t>
      </w:r>
      <w:r w:rsidR="00EE0B82">
        <w:t xml:space="preserve">, </w:t>
      </w:r>
      <w:r w:rsidRPr="002D10EB">
        <w:t>par l</w:t>
      </w:r>
      <w:r w:rsidR="00EE0B82">
        <w:t>’</w:t>
      </w:r>
      <w:r w:rsidRPr="002D10EB">
        <w:t>ouverture de la chem</w:t>
      </w:r>
      <w:r w:rsidRPr="002D10EB">
        <w:t>i</w:t>
      </w:r>
      <w:r w:rsidRPr="002D10EB">
        <w:t>née</w:t>
      </w:r>
      <w:r w:rsidR="00EE0B82">
        <w:t xml:space="preserve">, </w:t>
      </w:r>
      <w:r w:rsidRPr="002D10EB">
        <w:t>on voit le ciel tout en haut</w:t>
      </w:r>
      <w:r w:rsidR="00EE0B82">
        <w:t xml:space="preserve">, </w:t>
      </w:r>
      <w:r w:rsidRPr="002D10EB">
        <w:t>quelquefois l</w:t>
      </w:r>
      <w:r w:rsidR="00EE0B82">
        <w:t>’</w:t>
      </w:r>
      <w:r w:rsidRPr="002D10EB">
        <w:t>œil d</w:t>
      </w:r>
      <w:r w:rsidR="00EE0B82">
        <w:t>’</w:t>
      </w:r>
      <w:r w:rsidRPr="002D10EB">
        <w:t>une étoile ou bien l</w:t>
      </w:r>
      <w:r w:rsidR="00EE0B82">
        <w:t>’</w:t>
      </w:r>
      <w:r w:rsidRPr="002D10EB">
        <w:t>épaule d</w:t>
      </w:r>
      <w:r w:rsidR="00EE0B82">
        <w:t>’</w:t>
      </w:r>
      <w:r w:rsidRPr="002D10EB">
        <w:t>un nuage</w:t>
      </w:r>
      <w:r w:rsidR="00EE0B82">
        <w:t xml:space="preserve">. </w:t>
      </w:r>
      <w:r w:rsidRPr="002D10EB">
        <w:t>Si la pluie tombe droit</w:t>
      </w:r>
      <w:r w:rsidR="00EE0B82">
        <w:t xml:space="preserve">, </w:t>
      </w:r>
      <w:r w:rsidRPr="002D10EB">
        <w:t>elle vient se brûler les gouttes à mes flammes</w:t>
      </w:r>
      <w:r w:rsidR="00EE0B82">
        <w:t>.</w:t>
      </w:r>
    </w:p>
    <w:p w14:paraId="1C5893F1" w14:textId="77777777" w:rsidR="00EE0B82" w:rsidRDefault="000A7E25" w:rsidP="000A7E25">
      <w:r w:rsidRPr="002D10EB">
        <w:t>Pour attiser les braises</w:t>
      </w:r>
      <w:r w:rsidR="00EE0B82">
        <w:t xml:space="preserve">, </w:t>
      </w:r>
      <w:r w:rsidRPr="002D10EB">
        <w:t>je fais du vent avec ma bouche</w:t>
      </w:r>
      <w:r w:rsidR="00EE0B82">
        <w:t xml:space="preserve">, </w:t>
      </w:r>
      <w:r w:rsidRPr="002D10EB">
        <w:t>par le canon d</w:t>
      </w:r>
      <w:r w:rsidR="00EE0B82">
        <w:t>’</w:t>
      </w:r>
      <w:r w:rsidRPr="002D10EB">
        <w:t>un fusil</w:t>
      </w:r>
      <w:r w:rsidR="00EE0B82">
        <w:t xml:space="preserve">. </w:t>
      </w:r>
      <w:r w:rsidRPr="002D10EB">
        <w:t>Autrefois</w:t>
      </w:r>
      <w:r w:rsidR="00EE0B82">
        <w:t xml:space="preserve">, </w:t>
      </w:r>
      <w:r w:rsidRPr="002D10EB">
        <w:t>on employait les soufflets à main</w:t>
      </w:r>
      <w:r w:rsidR="00EE0B82">
        <w:t xml:space="preserve"> : </w:t>
      </w:r>
      <w:r w:rsidRPr="002D10EB">
        <w:t>ils sont tous en ville</w:t>
      </w:r>
      <w:r w:rsidR="00EE0B82">
        <w:t xml:space="preserve">, </w:t>
      </w:r>
      <w:r w:rsidRPr="002D10EB">
        <w:t>chez les brocanteurs</w:t>
      </w:r>
      <w:r w:rsidR="00EE0B82">
        <w:t xml:space="preserve">. </w:t>
      </w:r>
      <w:r w:rsidRPr="002D10EB">
        <w:t>Les paysans n</w:t>
      </w:r>
      <w:r w:rsidR="00EE0B82">
        <w:t>’</w:t>
      </w:r>
      <w:r w:rsidRPr="002D10EB">
        <w:t>en ve</w:t>
      </w:r>
      <w:r w:rsidRPr="002D10EB">
        <w:t>u</w:t>
      </w:r>
      <w:r w:rsidRPr="002D10EB">
        <w:t>lent plus</w:t>
      </w:r>
      <w:r w:rsidR="00EE0B82">
        <w:t xml:space="preserve">. </w:t>
      </w:r>
      <w:r w:rsidRPr="002D10EB">
        <w:t>Avec ce bec effilé de seringue</w:t>
      </w:r>
      <w:r w:rsidR="00EE0B82">
        <w:t xml:space="preserve">, </w:t>
      </w:r>
      <w:r w:rsidRPr="002D10EB">
        <w:t>ils avaient toujours l</w:t>
      </w:r>
      <w:r w:rsidR="00EE0B82">
        <w:t>’</w:t>
      </w:r>
      <w:r w:rsidRPr="002D10EB">
        <w:t>air de viser un derrière</w:t>
      </w:r>
      <w:r w:rsidR="00EE0B82">
        <w:t>.</w:t>
      </w:r>
    </w:p>
    <w:p w14:paraId="0D3057BA" w14:textId="77777777" w:rsidR="00EE0B82" w:rsidRDefault="000A7E25" w:rsidP="000A7E25">
      <w:r w:rsidRPr="002D10EB">
        <w:t>Une fois par mois</w:t>
      </w:r>
      <w:r w:rsidR="00EE0B82">
        <w:t xml:space="preserve">, </w:t>
      </w:r>
      <w:r w:rsidRPr="002D10EB">
        <w:t>à cause de la fumée</w:t>
      </w:r>
      <w:r w:rsidR="00EE0B82">
        <w:t xml:space="preserve">, </w:t>
      </w:r>
      <w:r w:rsidRPr="002D10EB">
        <w:t>Marie renouvelle le volant de l</w:t>
      </w:r>
      <w:r w:rsidR="00EE0B82">
        <w:t>’</w:t>
      </w:r>
      <w:r w:rsidRPr="002D10EB">
        <w:t>âtre</w:t>
      </w:r>
      <w:r w:rsidR="00EE0B82">
        <w:t xml:space="preserve">. </w:t>
      </w:r>
      <w:r w:rsidRPr="002D10EB">
        <w:t>Empesé frais</w:t>
      </w:r>
      <w:r w:rsidR="00EE0B82">
        <w:t xml:space="preserve">, </w:t>
      </w:r>
      <w:r w:rsidRPr="002D10EB">
        <w:t>il gode comme la jupe d</w:t>
      </w:r>
      <w:r w:rsidR="00EE0B82">
        <w:t>’</w:t>
      </w:r>
      <w:r w:rsidRPr="002D10EB">
        <w:t>une communiante</w:t>
      </w:r>
      <w:r w:rsidR="00EE0B82">
        <w:t xml:space="preserve">. </w:t>
      </w:r>
      <w:r w:rsidRPr="002D10EB">
        <w:t>Le chaud le soulève</w:t>
      </w:r>
      <w:r w:rsidR="00EE0B82">
        <w:t xml:space="preserve"> ; </w:t>
      </w:r>
      <w:r w:rsidRPr="002D10EB">
        <w:t>mais</w:t>
      </w:r>
      <w:r w:rsidR="00EE0B82">
        <w:t xml:space="preserve">, </w:t>
      </w:r>
      <w:r w:rsidRPr="002D10EB">
        <w:t>en dessous</w:t>
      </w:r>
      <w:r w:rsidR="00EE0B82">
        <w:t xml:space="preserve">, </w:t>
      </w:r>
      <w:r w:rsidRPr="002D10EB">
        <w:t>pas de jambes</w:t>
      </w:r>
      <w:r w:rsidR="00EE0B82">
        <w:t>.</w:t>
      </w:r>
    </w:p>
    <w:p w14:paraId="12A21F83" w14:textId="77777777" w:rsidR="00EE0B82" w:rsidRDefault="000A7E25" w:rsidP="000A7E25">
      <w:r w:rsidRPr="002D10EB">
        <w:lastRenderedPageBreak/>
        <w:t>Au sommet de la cheminée</w:t>
      </w:r>
      <w:r w:rsidR="00EE0B82">
        <w:t xml:space="preserve">, </w:t>
      </w:r>
      <w:r w:rsidRPr="002D10EB">
        <w:t>un Christ de cuivre étire ses bras</w:t>
      </w:r>
      <w:r w:rsidR="00EE0B82">
        <w:t xml:space="preserve">, </w:t>
      </w:r>
      <w:r w:rsidRPr="002D10EB">
        <w:t>les mains vers six assiettes qui pendent là</w:t>
      </w:r>
      <w:r w:rsidR="00EE0B82">
        <w:t xml:space="preserve">, </w:t>
      </w:r>
      <w:r w:rsidRPr="002D10EB">
        <w:t>trois à gauche</w:t>
      </w:r>
      <w:r w:rsidR="00EE0B82">
        <w:t xml:space="preserve">, </w:t>
      </w:r>
      <w:r w:rsidRPr="002D10EB">
        <w:t>trois à droite</w:t>
      </w:r>
      <w:r w:rsidR="00EE0B82">
        <w:t xml:space="preserve">. </w:t>
      </w:r>
      <w:r w:rsidRPr="002D10EB">
        <w:t>Elles sont si loin</w:t>
      </w:r>
      <w:r w:rsidR="00EE0B82">
        <w:t xml:space="preserve">. </w:t>
      </w:r>
      <w:r w:rsidRPr="002D10EB">
        <w:t>Les touchera-t-il jamais</w:t>
      </w:r>
      <w:r w:rsidR="00EE0B82">
        <w:t> ?</w:t>
      </w:r>
    </w:p>
    <w:p w14:paraId="709FAD1E" w14:textId="77777777" w:rsidR="00EE0B82" w:rsidRDefault="000A7E25" w:rsidP="000A7E25">
      <w:r w:rsidRPr="002D10EB">
        <w:t>De l</w:t>
      </w:r>
      <w:r w:rsidR="00EE0B82">
        <w:t>’</w:t>
      </w:r>
      <w:r w:rsidRPr="002D10EB">
        <w:t>étable</w:t>
      </w:r>
      <w:r w:rsidR="00EE0B82">
        <w:t xml:space="preserve">, </w:t>
      </w:r>
      <w:r w:rsidRPr="002D10EB">
        <w:t>où il bénissait les bêtes</w:t>
      </w:r>
      <w:r w:rsidR="00EE0B82">
        <w:t xml:space="preserve">, </w:t>
      </w:r>
      <w:r w:rsidRPr="002D10EB">
        <w:t>une fermière me l</w:t>
      </w:r>
      <w:r w:rsidR="00EE0B82">
        <w:t>’</w:t>
      </w:r>
      <w:r w:rsidRPr="002D10EB">
        <w:t>a décroché et donné</w:t>
      </w:r>
      <w:r w:rsidR="00EE0B82">
        <w:t xml:space="preserve">, </w:t>
      </w:r>
      <w:r w:rsidRPr="002D10EB">
        <w:t>pour rien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ici on ne vend pas Dieu</w:t>
      </w:r>
      <w:r w:rsidR="00EE0B82">
        <w:t xml:space="preserve">. </w:t>
      </w:r>
      <w:r w:rsidRPr="002D10EB">
        <w:t>Ses flancs de cuivre saignent</w:t>
      </w:r>
      <w:r w:rsidR="00EE0B82">
        <w:t xml:space="preserve"> ; </w:t>
      </w:r>
      <w:r w:rsidRPr="002D10EB">
        <w:t>il a des épines dans la tête</w:t>
      </w:r>
      <w:r w:rsidR="00EE0B82">
        <w:t xml:space="preserve"> ; </w:t>
      </w:r>
      <w:r w:rsidRPr="002D10EB">
        <w:t>un coup de sabot lui a défoncé le nez et mis à l</w:t>
      </w:r>
      <w:r w:rsidR="00EE0B82">
        <w:t>’</w:t>
      </w:r>
      <w:r w:rsidRPr="002D10EB">
        <w:t>envers la mâchoire</w:t>
      </w:r>
      <w:r w:rsidR="00EE0B82">
        <w:t xml:space="preserve">. </w:t>
      </w:r>
      <w:r w:rsidRPr="002D10EB">
        <w:t>Ce n</w:t>
      </w:r>
      <w:r w:rsidR="00EE0B82">
        <w:t>’</w:t>
      </w:r>
      <w:r w:rsidRPr="002D10EB">
        <w:t>est pas un Bon Dieu de parade</w:t>
      </w:r>
      <w:r w:rsidR="00EE0B82">
        <w:t xml:space="preserve">. </w:t>
      </w:r>
      <w:r w:rsidRPr="002D10EB">
        <w:t>Il souffre si fort que j</w:t>
      </w:r>
      <w:r w:rsidR="00EE0B82">
        <w:t>’</w:t>
      </w:r>
      <w:r w:rsidRPr="002D10EB">
        <w:t>y crois</w:t>
      </w:r>
      <w:r w:rsidR="00EE0B82">
        <w:t>.</w:t>
      </w:r>
    </w:p>
    <w:p w14:paraId="38C15182" w14:textId="77777777" w:rsidR="00EE0B82" w:rsidRDefault="000A7E25" w:rsidP="000A7E25">
      <w:r w:rsidRPr="002D10EB">
        <w:t>Souvent je le regarde</w:t>
      </w:r>
      <w:r w:rsidR="00EE0B82">
        <w:t xml:space="preserve">. </w:t>
      </w:r>
      <w:r w:rsidRPr="002D10EB">
        <w:t>Je lui dis</w:t>
      </w:r>
      <w:r w:rsidR="00EE0B82">
        <w:t> :</w:t>
      </w:r>
    </w:p>
    <w:p w14:paraId="6B60BA9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Ô doux Jésus</w:t>
      </w:r>
      <w:r>
        <w:t xml:space="preserve">, </w:t>
      </w:r>
      <w:r w:rsidR="000A7E25" w:rsidRPr="002D10EB">
        <w:t>vous avez mal</w:t>
      </w:r>
      <w:r>
        <w:t xml:space="preserve">. </w:t>
      </w:r>
      <w:r w:rsidR="000A7E25" w:rsidRPr="002D10EB">
        <w:t>Des clous percent vos paumes</w:t>
      </w:r>
      <w:r>
        <w:t xml:space="preserve"> : </w:t>
      </w:r>
      <w:r w:rsidR="000A7E25" w:rsidRPr="002D10EB">
        <w:t>votre nombril bâille comme une autre plaie</w:t>
      </w:r>
      <w:r>
        <w:t xml:space="preserve">, </w:t>
      </w:r>
      <w:r w:rsidR="000A7E25" w:rsidRPr="002D10EB">
        <w:t>et le choc de mes iniquités a fait</w:t>
      </w:r>
      <w:r>
        <w:t xml:space="preserve">, </w:t>
      </w:r>
      <w:r w:rsidR="000A7E25" w:rsidRPr="002D10EB">
        <w:t>de votre face</w:t>
      </w:r>
      <w:r>
        <w:t xml:space="preserve">, </w:t>
      </w:r>
      <w:r w:rsidR="000A7E25" w:rsidRPr="002D10EB">
        <w:t>une gueule</w:t>
      </w:r>
      <w:r>
        <w:t xml:space="preserve">. </w:t>
      </w:r>
      <w:r w:rsidR="000A7E25" w:rsidRPr="002D10EB">
        <w:t>Ainsi vous avez pris sur vos épaules les souffrances de la terre</w:t>
      </w:r>
      <w:r>
        <w:t xml:space="preserve">. </w:t>
      </w:r>
      <w:r w:rsidR="000A7E25" w:rsidRPr="002D10EB">
        <w:t>Vous les avez prises toutes</w:t>
      </w:r>
      <w:r>
        <w:t xml:space="preserve"> : </w:t>
      </w:r>
      <w:r w:rsidR="000A7E25" w:rsidRPr="002D10EB">
        <w:t>c</w:t>
      </w:r>
      <w:r>
        <w:t>’</w:t>
      </w:r>
      <w:r w:rsidR="000A7E25" w:rsidRPr="002D10EB">
        <w:t>est très bien</w:t>
      </w:r>
      <w:r>
        <w:t xml:space="preserve"> ; </w:t>
      </w:r>
      <w:r w:rsidR="000A7E25" w:rsidRPr="002D10EB">
        <w:t>faites qu</w:t>
      </w:r>
      <w:r>
        <w:t>’</w:t>
      </w:r>
      <w:r w:rsidR="000A7E25" w:rsidRPr="002D10EB">
        <w:t>il n</w:t>
      </w:r>
      <w:r>
        <w:t>’</w:t>
      </w:r>
      <w:r w:rsidR="000A7E25" w:rsidRPr="002D10EB">
        <w:t>en reste plus pour les autres</w:t>
      </w:r>
      <w:r>
        <w:t>.</w:t>
      </w:r>
    </w:p>
    <w:p w14:paraId="78E264C7" w14:textId="77777777" w:rsidR="000A7E25" w:rsidRPr="002D10EB" w:rsidRDefault="000A7E25" w:rsidP="000A7E25">
      <w:pPr>
        <w:pStyle w:val="ParagrapheVideNormal"/>
      </w:pPr>
    </w:p>
    <w:p w14:paraId="20411C4F" w14:textId="77777777" w:rsidR="00EE0B82" w:rsidRDefault="000A7E25" w:rsidP="000A7E25">
      <w:r w:rsidRPr="002D10EB">
        <w:t>Telle</w:t>
      </w:r>
      <w:r w:rsidR="00EE0B82">
        <w:t xml:space="preserve">, </w:t>
      </w:r>
      <w:r w:rsidRPr="002D10EB">
        <w:t>ma baraque est la plus pauvre du pays</w:t>
      </w:r>
      <w:r w:rsidR="00EE0B82">
        <w:t xml:space="preserve">. </w:t>
      </w:r>
      <w:r w:rsidRPr="002D10EB">
        <w:t>Romanie</w:t>
      </w:r>
      <w:r w:rsidR="00EE0B82">
        <w:t xml:space="preserve">, </w:t>
      </w:r>
      <w:r w:rsidRPr="002D10EB">
        <w:t>la mendiante</w:t>
      </w:r>
      <w:r w:rsidR="00EE0B82">
        <w:t xml:space="preserve">, </w:t>
      </w:r>
      <w:r w:rsidRPr="002D10EB">
        <w:t>qui vit de la soupe des Trappistes</w:t>
      </w:r>
      <w:r w:rsidR="00EE0B82">
        <w:t xml:space="preserve">, </w:t>
      </w:r>
      <w:r w:rsidRPr="002D10EB">
        <w:t>est mieux logée que moi</w:t>
      </w:r>
      <w:r w:rsidR="00EE0B82">
        <w:t>.</w:t>
      </w:r>
    </w:p>
    <w:p w14:paraId="7CE7B97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Comment pouvez-vous vivre là dedans</w:t>
      </w:r>
      <w:r>
        <w:t> ?</w:t>
      </w:r>
    </w:p>
    <w:p w14:paraId="60C32854" w14:textId="77777777" w:rsidR="00EE0B82" w:rsidRDefault="000A7E25" w:rsidP="000A7E25">
      <w:r w:rsidRPr="002D10EB">
        <w:t>Des parents me le demandent</w:t>
      </w:r>
      <w:r w:rsidR="00EE0B82">
        <w:t xml:space="preserve">. </w:t>
      </w:r>
      <w:r w:rsidRPr="002D10EB">
        <w:t>Je ne réponds pas</w:t>
      </w:r>
      <w:r w:rsidR="00EE0B82">
        <w:t> : « </w:t>
      </w:r>
      <w:r w:rsidRPr="002D10EB">
        <w:t>Essayez</w:t>
      </w:r>
      <w:r w:rsidR="00EE0B82">
        <w:t xml:space="preserve"> » : </w:t>
      </w:r>
      <w:r w:rsidRPr="002D10EB">
        <w:t>il faudrait leur céder la place</w:t>
      </w:r>
      <w:r w:rsidR="00EE0B82">
        <w:t>.</w:t>
      </w:r>
    </w:p>
    <w:p w14:paraId="39EF028C" w14:textId="77777777" w:rsidR="00EE0B82" w:rsidRDefault="000A7E25" w:rsidP="000A7E25">
      <w:r w:rsidRPr="002D10EB">
        <w:t>D</w:t>
      </w:r>
      <w:r w:rsidR="00EE0B82">
        <w:t>’</w:t>
      </w:r>
      <w:r w:rsidRPr="002D10EB">
        <w:t>ailleurs</w:t>
      </w:r>
      <w:r w:rsidR="00EE0B82">
        <w:t xml:space="preserve">, </w:t>
      </w:r>
      <w:r w:rsidRPr="002D10EB">
        <w:t>si petite</w:t>
      </w:r>
      <w:r w:rsidR="00EE0B82">
        <w:t xml:space="preserve">, </w:t>
      </w:r>
      <w:r w:rsidRPr="002D10EB">
        <w:t>ma maison est encore trop grande</w:t>
      </w:r>
      <w:r w:rsidR="00EE0B82">
        <w:t xml:space="preserve">. </w:t>
      </w:r>
      <w:r w:rsidRPr="002D10EB">
        <w:t>Il y a trois pièces</w:t>
      </w:r>
      <w:r w:rsidR="00EE0B82">
        <w:t xml:space="preserve"> : </w:t>
      </w:r>
      <w:r w:rsidRPr="002D10EB">
        <w:t>la première où l</w:t>
      </w:r>
      <w:r w:rsidR="00EE0B82">
        <w:t>’</w:t>
      </w:r>
      <w:r w:rsidRPr="002D10EB">
        <w:t>on dort</w:t>
      </w:r>
      <w:r w:rsidR="00EE0B82">
        <w:t xml:space="preserve">, </w:t>
      </w:r>
      <w:r w:rsidRPr="002D10EB">
        <w:t>la seconde pour l</w:t>
      </w:r>
      <w:r w:rsidR="00EE0B82">
        <w:t>’</w:t>
      </w:r>
      <w:r w:rsidRPr="002D10EB">
        <w:t>âtre</w:t>
      </w:r>
      <w:r w:rsidR="00EE0B82">
        <w:t xml:space="preserve">. </w:t>
      </w:r>
      <w:r w:rsidRPr="002D10EB">
        <w:t>Qu</w:t>
      </w:r>
      <w:r w:rsidR="00EE0B82">
        <w:t>’</w:t>
      </w:r>
      <w:r w:rsidRPr="002D10EB">
        <w:t>est-ce que je fais de la troisième</w:t>
      </w:r>
      <w:r w:rsidR="00EE0B82">
        <w:t> ?</w:t>
      </w:r>
    </w:p>
    <w:p w14:paraId="21417B2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là</w:t>
      </w:r>
      <w:r>
        <w:t xml:space="preserve">, </w:t>
      </w:r>
      <w:r w:rsidR="000A7E25" w:rsidRPr="002D10EB">
        <w:t>ai-je dit</w:t>
      </w:r>
      <w:r>
        <w:t xml:space="preserve">, </w:t>
      </w:r>
      <w:r w:rsidR="000A7E25" w:rsidRPr="002D10EB">
        <w:t>que j</w:t>
      </w:r>
      <w:r>
        <w:t>’</w:t>
      </w:r>
      <w:r w:rsidR="000A7E25" w:rsidRPr="002D10EB">
        <w:t>écrirai</w:t>
      </w:r>
      <w:r>
        <w:t>.</w:t>
      </w:r>
    </w:p>
    <w:p w14:paraId="681DFC73" w14:textId="77777777" w:rsidR="00EE0B82" w:rsidRDefault="000A7E25" w:rsidP="000A7E25">
      <w:r w:rsidRPr="002D10EB">
        <w:lastRenderedPageBreak/>
        <w:t>Un jour Marie m</w:t>
      </w:r>
      <w:r w:rsidR="00EE0B82">
        <w:t>’</w:t>
      </w:r>
      <w:r w:rsidRPr="002D10EB">
        <w:t>y surprend à clouer au mur de petits pots</w:t>
      </w:r>
      <w:r w:rsidR="00EE0B82">
        <w:t xml:space="preserve">, </w:t>
      </w:r>
      <w:r w:rsidRPr="002D10EB">
        <w:t>de petites tasses</w:t>
      </w:r>
      <w:r w:rsidR="00EE0B82">
        <w:t xml:space="preserve">, </w:t>
      </w:r>
      <w:r w:rsidRPr="002D10EB">
        <w:t>de petites cruches</w:t>
      </w:r>
      <w:r w:rsidR="00EE0B82">
        <w:t xml:space="preserve">. </w:t>
      </w:r>
      <w:r w:rsidRPr="002D10EB">
        <w:t>Je trouvais cela très beau</w:t>
      </w:r>
      <w:r w:rsidR="00EE0B82">
        <w:t>.</w:t>
      </w:r>
    </w:p>
    <w:p w14:paraId="616AC8F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Tiens</w:t>
      </w:r>
      <w:r>
        <w:t xml:space="preserve">, </w:t>
      </w:r>
      <w:r w:rsidR="000A7E25" w:rsidRPr="002D10EB">
        <w:t>m</w:t>
      </w:r>
      <w:r>
        <w:t>’</w:t>
      </w:r>
      <w:r w:rsidR="000A7E25" w:rsidRPr="002D10EB">
        <w:t>a-t-elle demandé</w:t>
      </w:r>
      <w:r>
        <w:t xml:space="preserve">, </w:t>
      </w:r>
      <w:r w:rsidR="000A7E25" w:rsidRPr="002D10EB">
        <w:t>tu ouvres un magasin de porcelaines</w:t>
      </w:r>
      <w:r>
        <w:t> ?</w:t>
      </w:r>
    </w:p>
    <w:p w14:paraId="58AC182C" w14:textId="77777777" w:rsidR="00EE0B82" w:rsidRDefault="000A7E25" w:rsidP="000A7E25">
      <w:r w:rsidRPr="002D10EB">
        <w:t>J</w:t>
      </w:r>
      <w:r w:rsidR="00EE0B82">
        <w:t>’</w:t>
      </w:r>
      <w:r w:rsidRPr="002D10EB">
        <w:t>ai compris</w:t>
      </w:r>
      <w:r w:rsidR="00EE0B82">
        <w:t xml:space="preserve"> : </w:t>
      </w:r>
      <w:r w:rsidRPr="002D10EB">
        <w:t>j</w:t>
      </w:r>
      <w:r w:rsidR="00EE0B82">
        <w:t>’</w:t>
      </w:r>
      <w:r w:rsidRPr="002D10EB">
        <w:t>étais ridicule</w:t>
      </w:r>
      <w:r w:rsidR="00EE0B82">
        <w:t xml:space="preserve">. </w:t>
      </w:r>
      <w:r w:rsidRPr="002D10EB">
        <w:t>On n</w:t>
      </w:r>
      <w:r w:rsidR="00EE0B82">
        <w:t>’</w:t>
      </w:r>
      <w:r w:rsidRPr="002D10EB">
        <w:t>arrange pas une chambre</w:t>
      </w:r>
      <w:r w:rsidR="00EE0B82">
        <w:t xml:space="preserve"> : </w:t>
      </w:r>
      <w:r w:rsidRPr="002D10EB">
        <w:t>on l</w:t>
      </w:r>
      <w:r w:rsidR="00EE0B82">
        <w:t>’</w:t>
      </w:r>
      <w:r w:rsidRPr="002D10EB">
        <w:t>habite</w:t>
      </w:r>
      <w:r w:rsidR="00EE0B82">
        <w:t xml:space="preserve"> ; </w:t>
      </w:r>
      <w:r w:rsidRPr="002D10EB">
        <w:t>elle s</w:t>
      </w:r>
      <w:r w:rsidR="00EE0B82">
        <w:t>’</w:t>
      </w:r>
      <w:r w:rsidRPr="002D10EB">
        <w:t>arrange toute seule</w:t>
      </w:r>
      <w:r w:rsidR="00EE0B82">
        <w:t>.</w:t>
      </w:r>
    </w:p>
    <w:p w14:paraId="5D284086" w14:textId="77777777" w:rsidR="000A7E25" w:rsidRPr="009605DB" w:rsidRDefault="000A7E25" w:rsidP="00EE0B82">
      <w:pPr>
        <w:pStyle w:val="Titre1"/>
      </w:pPr>
      <w:bookmarkStart w:id="5" w:name="_Toc196414837"/>
      <w:r w:rsidRPr="009605DB">
        <w:lastRenderedPageBreak/>
        <w:t>MES VOISINS</w:t>
      </w:r>
      <w:bookmarkEnd w:id="5"/>
    </w:p>
    <w:p w14:paraId="6C404E23" w14:textId="77777777" w:rsidR="00EE0B82" w:rsidRDefault="000A7E25" w:rsidP="000A7E25">
      <w:pPr>
        <w:pStyle w:val="Taille-1Normal"/>
        <w:jc w:val="right"/>
      </w:pPr>
      <w:r w:rsidRPr="002D10EB">
        <w:t>À PAUL ET PAULETTE NOUGÉ</w:t>
      </w:r>
      <w:r w:rsidR="00EE0B82">
        <w:t>.</w:t>
      </w:r>
    </w:p>
    <w:p w14:paraId="7A027F69" w14:textId="77777777" w:rsidR="000A7E25" w:rsidRPr="002D10EB" w:rsidRDefault="000A7E25" w:rsidP="000A7E25">
      <w:pPr>
        <w:pStyle w:val="ParagrapheVideNormal"/>
      </w:pPr>
    </w:p>
    <w:p w14:paraId="4CDED229" w14:textId="77777777" w:rsidR="00EE0B82" w:rsidRDefault="000A7E25" w:rsidP="000A7E25">
      <w:r w:rsidRPr="002D10EB">
        <w:t>Ils ne sont pas gênants</w:t>
      </w:r>
      <w:r w:rsidR="00EE0B82">
        <w:t xml:space="preserve"> ; </w:t>
      </w:r>
      <w:r w:rsidRPr="002D10EB">
        <w:t>ils ne sont pas</w:t>
      </w:r>
      <w:r w:rsidR="00EE0B82">
        <w:t xml:space="preserve">, </w:t>
      </w:r>
      <w:r w:rsidRPr="002D10EB">
        <w:t>tout le jour</w:t>
      </w:r>
      <w:r w:rsidR="00EE0B82">
        <w:t xml:space="preserve">, </w:t>
      </w:r>
      <w:r w:rsidRPr="002D10EB">
        <w:t>à me casser leur piano dans les oreilles</w:t>
      </w:r>
      <w:r w:rsidR="00EE0B82">
        <w:t>.</w:t>
      </w:r>
    </w:p>
    <w:p w14:paraId="1B3141D8" w14:textId="77777777" w:rsidR="00EE0B82" w:rsidRDefault="000A7E25" w:rsidP="000A7E25">
      <w:r w:rsidRPr="002D10EB">
        <w:t>Pour les découvrir</w:t>
      </w:r>
      <w:r w:rsidR="00EE0B82">
        <w:t xml:space="preserve">, </w:t>
      </w:r>
      <w:r w:rsidRPr="002D10EB">
        <w:t>je monte au grenier et pousse la tête à la lucarne</w:t>
      </w:r>
      <w:r w:rsidR="00EE0B82">
        <w:t xml:space="preserve">. </w:t>
      </w:r>
      <w:r w:rsidRPr="002D10EB">
        <w:t>Cette fumée là-bas par-dessus les sapins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François le Boiteux qui souffle dans son âtre</w:t>
      </w:r>
      <w:r w:rsidR="00EE0B82">
        <w:t xml:space="preserve">. </w:t>
      </w:r>
      <w:r w:rsidRPr="002D10EB">
        <w:t>Cette tache de rouge entre les seigles</w:t>
      </w:r>
      <w:r w:rsidR="00EE0B82">
        <w:t xml:space="preserve">, </w:t>
      </w:r>
      <w:r w:rsidRPr="002D10EB">
        <w:t>la grange où Pélagie élève ses volailles</w:t>
      </w:r>
      <w:r w:rsidR="00EE0B82">
        <w:t xml:space="preserve">. </w:t>
      </w:r>
      <w:r w:rsidRPr="002D10EB">
        <w:t>Et derrière ce bouquet de chênes</w:t>
      </w:r>
      <w:r w:rsidR="00EE0B82">
        <w:t xml:space="preserve">, </w:t>
      </w:r>
      <w:r w:rsidRPr="002D10EB">
        <w:t>ce quelque chose de brun qui sort</w:t>
      </w:r>
      <w:r w:rsidR="00EE0B82">
        <w:t xml:space="preserve">, </w:t>
      </w:r>
      <w:r w:rsidRPr="002D10EB">
        <w:t>puis replonge</w:t>
      </w:r>
      <w:r w:rsidR="00EE0B82">
        <w:t xml:space="preserve">, </w:t>
      </w:r>
      <w:r w:rsidRPr="002D10EB">
        <w:t>il m</w:t>
      </w:r>
      <w:r w:rsidR="00EE0B82">
        <w:t>’</w:t>
      </w:r>
      <w:r w:rsidRPr="002D10EB">
        <w:t>a fallu regarder longtemps avant de comprendre que c</w:t>
      </w:r>
      <w:r w:rsidR="00EE0B82">
        <w:t>’</w:t>
      </w:r>
      <w:r w:rsidRPr="002D10EB">
        <w:t>était le moulin d</w:t>
      </w:r>
      <w:r w:rsidR="00EE0B82">
        <w:t>’</w:t>
      </w:r>
      <w:r w:rsidRPr="002D10EB">
        <w:t>Isidore qui faisait tourner ses ailes</w:t>
      </w:r>
      <w:r w:rsidR="00EE0B82">
        <w:t>.</w:t>
      </w:r>
    </w:p>
    <w:p w14:paraId="4BB7B1DE" w14:textId="77777777" w:rsidR="00EE0B82" w:rsidRDefault="000A7E25" w:rsidP="000A7E25">
      <w:r w:rsidRPr="002D10EB">
        <w:t>Phrasie</w:t>
      </w:r>
      <w:r w:rsidR="00EE0B82">
        <w:t xml:space="preserve">, </w:t>
      </w:r>
      <w:r w:rsidRPr="002D10EB">
        <w:t>ma propriétaire</w:t>
      </w:r>
      <w:r w:rsidR="00EE0B82">
        <w:t xml:space="preserve">, </w:t>
      </w:r>
      <w:r w:rsidRPr="002D10EB">
        <w:t>est ma voisine la plus proche</w:t>
      </w:r>
      <w:r w:rsidR="00EE0B82">
        <w:t xml:space="preserve">. </w:t>
      </w:r>
      <w:r w:rsidRPr="002D10EB">
        <w:t>Son toit émerge à gauche</w:t>
      </w:r>
      <w:r w:rsidR="00EE0B82">
        <w:t xml:space="preserve">, </w:t>
      </w:r>
      <w:r w:rsidRPr="002D10EB">
        <w:t>là où la bruyère fait le gros dos</w:t>
      </w:r>
      <w:r w:rsidR="00EE0B82">
        <w:t xml:space="preserve">. </w:t>
      </w:r>
      <w:r w:rsidRPr="002D10EB">
        <w:t>Que je me rende chez elle</w:t>
      </w:r>
      <w:r w:rsidR="00EE0B82">
        <w:t xml:space="preserve">, </w:t>
      </w:r>
      <w:r w:rsidRPr="002D10EB">
        <w:t>en coup de tête</w:t>
      </w:r>
      <w:r w:rsidR="00EE0B82">
        <w:t xml:space="preserve">, </w:t>
      </w:r>
      <w:r w:rsidRPr="002D10EB">
        <w:t>furieux pour une serrure qui grince</w:t>
      </w:r>
      <w:r w:rsidR="00EE0B82">
        <w:t xml:space="preserve">, </w:t>
      </w:r>
      <w:r w:rsidRPr="002D10EB">
        <w:t>ma colère a le temps de réfléchir en route</w:t>
      </w:r>
      <w:r w:rsidR="00EE0B82">
        <w:t xml:space="preserve">. </w:t>
      </w:r>
      <w:r w:rsidRPr="002D10EB">
        <w:t>Je pensais crier</w:t>
      </w:r>
      <w:r w:rsidR="00EE0B82">
        <w:t xml:space="preserve"> : </w:t>
      </w:r>
      <w:r w:rsidRPr="002D10EB">
        <w:t>je dis</w:t>
      </w:r>
      <w:r w:rsidR="00EE0B82">
        <w:t> : « </w:t>
      </w:r>
      <w:r w:rsidRPr="002D10EB">
        <w:t>Bonjour</w:t>
      </w:r>
      <w:r w:rsidR="00EE0B82">
        <w:t xml:space="preserve">, </w:t>
      </w:r>
      <w:r w:rsidRPr="002D10EB">
        <w:t>Phrasie</w:t>
      </w:r>
      <w:r w:rsidR="00EE0B82">
        <w:t xml:space="preserve"> », </w:t>
      </w:r>
      <w:r w:rsidRPr="002D10EB">
        <w:t>et je passe</w:t>
      </w:r>
      <w:r w:rsidR="00EE0B82">
        <w:t>.</w:t>
      </w:r>
    </w:p>
    <w:p w14:paraId="612F668A" w14:textId="77777777" w:rsidR="00EE0B82" w:rsidRDefault="000A7E25" w:rsidP="000A7E25">
      <w:r w:rsidRPr="002D10EB">
        <w:t>Les autres</w:t>
      </w:r>
      <w:r w:rsidR="00EE0B82">
        <w:t xml:space="preserve">, </w:t>
      </w:r>
      <w:r w:rsidRPr="002D10EB">
        <w:t>je sais qu</w:t>
      </w:r>
      <w:r w:rsidR="00EE0B82">
        <w:t>’</w:t>
      </w:r>
      <w:r w:rsidRPr="002D10EB">
        <w:t>ils habitent quelque part</w:t>
      </w:r>
      <w:r w:rsidR="00EE0B82">
        <w:t xml:space="preserve">, </w:t>
      </w:r>
      <w:r w:rsidRPr="002D10EB">
        <w:t>au delà des marais</w:t>
      </w:r>
      <w:r w:rsidR="00EE0B82">
        <w:t xml:space="preserve">, </w:t>
      </w:r>
      <w:r w:rsidRPr="002D10EB">
        <w:t>des sapins ou des champs</w:t>
      </w:r>
      <w:r w:rsidR="00EE0B82">
        <w:t xml:space="preserve">. </w:t>
      </w:r>
      <w:r w:rsidRPr="002D10EB">
        <w:t>Je les vois le dimanche avant la messe</w:t>
      </w:r>
      <w:r w:rsidR="00EE0B82">
        <w:t xml:space="preserve">, </w:t>
      </w:r>
      <w:r w:rsidRPr="002D10EB">
        <w:t>parfois en semaine</w:t>
      </w:r>
      <w:r w:rsidR="00EE0B82">
        <w:t xml:space="preserve">, </w:t>
      </w:r>
      <w:r w:rsidRPr="002D10EB">
        <w:t>au milieu de leurs terres</w:t>
      </w:r>
      <w:r w:rsidR="00EE0B82">
        <w:t>.</w:t>
      </w:r>
    </w:p>
    <w:p w14:paraId="727DB49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coupez du seigle</w:t>
      </w:r>
      <w:r>
        <w:t xml:space="preserve">, </w:t>
      </w:r>
      <w:r w:rsidR="000A7E25" w:rsidRPr="002D10EB">
        <w:t>dis-je</w:t>
      </w:r>
      <w:r>
        <w:t xml:space="preserve">, </w:t>
      </w:r>
      <w:r w:rsidR="000A7E25" w:rsidRPr="002D10EB">
        <w:t>lorsqu</w:t>
      </w:r>
      <w:r>
        <w:t>’</w:t>
      </w:r>
      <w:r w:rsidR="000A7E25" w:rsidRPr="002D10EB">
        <w:t>ils coupent du seigle</w:t>
      </w:r>
      <w:r>
        <w:t>.</w:t>
      </w:r>
    </w:p>
    <w:p w14:paraId="5B86EE3C" w14:textId="77777777" w:rsidR="00EE0B82" w:rsidRDefault="000A7E25" w:rsidP="000A7E25">
      <w:r w:rsidRPr="002D10EB">
        <w:t>Nous causons</w:t>
      </w:r>
      <w:r w:rsidR="00EE0B82">
        <w:t xml:space="preserve">. </w:t>
      </w:r>
      <w:r w:rsidRPr="002D10EB">
        <w:t>Quand il pleut et qu</w:t>
      </w:r>
      <w:r w:rsidR="00EE0B82">
        <w:t>’</w:t>
      </w:r>
      <w:r w:rsidRPr="002D10EB">
        <w:t>il a fait sec</w:t>
      </w:r>
      <w:r w:rsidR="00EE0B82">
        <w:t xml:space="preserve">, </w:t>
      </w:r>
      <w:r w:rsidRPr="002D10EB">
        <w:t>nous constatons</w:t>
      </w:r>
      <w:r w:rsidR="00EE0B82">
        <w:t> : « </w:t>
      </w:r>
      <w:r w:rsidRPr="002D10EB">
        <w:t>Quelle bonne petite pluie</w:t>
      </w:r>
      <w:r w:rsidR="00EE0B82">
        <w:t> ! »</w:t>
      </w:r>
      <w:r w:rsidRPr="002D10EB">
        <w:t xml:space="preserve"> Au moment de semer</w:t>
      </w:r>
      <w:r w:rsidR="00EE0B82">
        <w:t xml:space="preserve">, </w:t>
      </w:r>
      <w:r w:rsidRPr="002D10EB">
        <w:t>si le soleil tarde</w:t>
      </w:r>
      <w:r w:rsidR="00EE0B82">
        <w:t xml:space="preserve">, </w:t>
      </w:r>
      <w:r w:rsidRPr="002D10EB">
        <w:t>nous souhaitons qu</w:t>
      </w:r>
      <w:r w:rsidR="00EE0B82">
        <w:t>’</w:t>
      </w:r>
      <w:r w:rsidRPr="002D10EB">
        <w:t>il se hâte</w:t>
      </w:r>
      <w:r w:rsidR="00EE0B82">
        <w:t xml:space="preserve">. </w:t>
      </w:r>
      <w:r w:rsidRPr="002D10EB">
        <w:t>Mais nous ne calomnions pas le temps à tort et à travers</w:t>
      </w:r>
      <w:r w:rsidR="00EE0B82">
        <w:t>.</w:t>
      </w:r>
    </w:p>
    <w:p w14:paraId="626E4FBB" w14:textId="77777777" w:rsidR="000A7E25" w:rsidRPr="002D10EB" w:rsidRDefault="000A7E25" w:rsidP="000A7E25">
      <w:pPr>
        <w:pStyle w:val="ParagrapheVideNormal"/>
      </w:pPr>
    </w:p>
    <w:p w14:paraId="3CF5B444" w14:textId="77777777" w:rsidR="00EE0B82" w:rsidRDefault="000A7E25" w:rsidP="000A7E25">
      <w:pPr>
        <w:pStyle w:val="Sous-titre"/>
        <w:jc w:val="left"/>
      </w:pPr>
      <w:r w:rsidRPr="002D10EB">
        <w:t>MA PROPRIÉTAIRE</w:t>
      </w:r>
      <w:r w:rsidR="00EE0B82">
        <w:t>.</w:t>
      </w:r>
    </w:p>
    <w:p w14:paraId="309A004A" w14:textId="77777777" w:rsidR="006669CD" w:rsidRDefault="006669CD" w:rsidP="006669CD">
      <w:pPr>
        <w:pStyle w:val="NormalSolidaire"/>
      </w:pPr>
    </w:p>
    <w:p w14:paraId="39116DCB" w14:textId="7ECD9A00" w:rsidR="00EE0B82" w:rsidRDefault="000A7E25" w:rsidP="000A7E25">
      <w:r w:rsidRPr="002D10EB">
        <w:t>Son mari mort</w:t>
      </w:r>
      <w:r w:rsidR="00EE0B82">
        <w:t xml:space="preserve">, </w:t>
      </w:r>
      <w:r w:rsidRPr="002D10EB">
        <w:t>elle n</w:t>
      </w:r>
      <w:r w:rsidR="00EE0B82">
        <w:t>’</w:t>
      </w:r>
      <w:r w:rsidRPr="002D10EB">
        <w:t>a pas dit</w:t>
      </w:r>
      <w:r w:rsidR="00EE0B82">
        <w:t> : « </w:t>
      </w:r>
      <w:r w:rsidRPr="002D10EB">
        <w:t>Je suis contente</w:t>
      </w:r>
      <w:r w:rsidR="00EE0B82">
        <w:t xml:space="preserve"> ». </w:t>
      </w:r>
      <w:r w:rsidRPr="002D10EB">
        <w:t>Mais</w:t>
      </w:r>
      <w:r w:rsidR="00EE0B82">
        <w:t xml:space="preserve">, </w:t>
      </w:r>
      <w:r w:rsidRPr="002D10EB">
        <w:t>depuis</w:t>
      </w:r>
      <w:r w:rsidR="00EE0B82">
        <w:t xml:space="preserve">, </w:t>
      </w:r>
      <w:r w:rsidRPr="002D10EB">
        <w:t>elle n</w:t>
      </w:r>
      <w:r w:rsidR="00EE0B82">
        <w:t>’</w:t>
      </w:r>
      <w:r w:rsidRPr="002D10EB">
        <w:t>a plus à soigner un ivrogne</w:t>
      </w:r>
      <w:r w:rsidR="00EE0B82">
        <w:t>.</w:t>
      </w:r>
    </w:p>
    <w:p w14:paraId="6CADDD75" w14:textId="77777777" w:rsidR="00EE0B82" w:rsidRDefault="000A7E25" w:rsidP="000A7E25">
      <w:r w:rsidRPr="002D10EB">
        <w:t>Son étable a prospéré</w:t>
      </w:r>
      <w:r w:rsidR="00EE0B82">
        <w:t xml:space="preserve"> : </w:t>
      </w:r>
      <w:r w:rsidRPr="002D10EB">
        <w:t>elle a maintenant trois vaches et six enfants</w:t>
      </w:r>
      <w:r w:rsidR="00EE0B82">
        <w:t xml:space="preserve">, </w:t>
      </w:r>
      <w:r w:rsidRPr="002D10EB">
        <w:t>qui travaillent avec elle</w:t>
      </w:r>
      <w:r w:rsidR="00EE0B82">
        <w:t>.</w:t>
      </w:r>
    </w:p>
    <w:p w14:paraId="6515D41A" w14:textId="77777777" w:rsidR="00EE0B82" w:rsidRDefault="000A7E25" w:rsidP="000A7E25">
      <w:r w:rsidRPr="002D10EB">
        <w:t>C</w:t>
      </w:r>
      <w:r w:rsidR="00EE0B82">
        <w:t>’</w:t>
      </w:r>
      <w:r w:rsidRPr="002D10EB">
        <w:t>est Phrasie qui ensevelit ceux qui meurent au village</w:t>
      </w:r>
      <w:r w:rsidR="00EE0B82">
        <w:t xml:space="preserve"> ; </w:t>
      </w:r>
      <w:r w:rsidRPr="002D10EB">
        <w:t>elle aussi qui emmaillote ceux qui viennent</w:t>
      </w:r>
      <w:r w:rsidR="00EE0B82">
        <w:t xml:space="preserve">. </w:t>
      </w:r>
      <w:r w:rsidRPr="002D10EB">
        <w:t>De la naissance à la mort</w:t>
      </w:r>
      <w:r w:rsidR="00EE0B82">
        <w:t xml:space="preserve">, </w:t>
      </w:r>
      <w:r w:rsidRPr="002D10EB">
        <w:t>on peut dire que</w:t>
      </w:r>
      <w:r w:rsidR="00EE0B82">
        <w:t xml:space="preserve">, </w:t>
      </w:r>
      <w:r w:rsidRPr="002D10EB">
        <w:t>dans la région</w:t>
      </w:r>
      <w:r w:rsidR="00EE0B82">
        <w:t xml:space="preserve">, </w:t>
      </w:r>
      <w:r w:rsidRPr="002D10EB">
        <w:t>chacun lui montre</w:t>
      </w:r>
      <w:r w:rsidR="00EE0B82">
        <w:t xml:space="preserve">, </w:t>
      </w:r>
      <w:r w:rsidRPr="002D10EB">
        <w:t>au moins une fois</w:t>
      </w:r>
      <w:r w:rsidR="00EE0B82">
        <w:t xml:space="preserve">, </w:t>
      </w:r>
      <w:r w:rsidRPr="002D10EB">
        <w:t>son derrière</w:t>
      </w:r>
      <w:r w:rsidR="00EE0B82">
        <w:t xml:space="preserve">. </w:t>
      </w:r>
      <w:r w:rsidRPr="002D10EB">
        <w:t>À cause de ce métier</w:t>
      </w:r>
      <w:r w:rsidR="00EE0B82">
        <w:t xml:space="preserve">, </w:t>
      </w:r>
      <w:r w:rsidRPr="002D10EB">
        <w:t>ceux qui ne l</w:t>
      </w:r>
      <w:r w:rsidR="00EE0B82">
        <w:t>’</w:t>
      </w:r>
      <w:r w:rsidRPr="002D10EB">
        <w:t>aiment pas la disent un peu sorcière</w:t>
      </w:r>
      <w:r w:rsidR="00EE0B82">
        <w:t xml:space="preserve">. </w:t>
      </w:r>
      <w:r w:rsidRPr="002D10EB">
        <w:t>Je n</w:t>
      </w:r>
      <w:r w:rsidR="00EE0B82">
        <w:t>’</w:t>
      </w:r>
      <w:r w:rsidRPr="002D10EB">
        <w:t>en crois rien</w:t>
      </w:r>
      <w:r w:rsidR="00EE0B82">
        <w:t>.</w:t>
      </w:r>
    </w:p>
    <w:p w14:paraId="1176DA5E" w14:textId="77777777" w:rsidR="00EE0B82" w:rsidRDefault="000A7E25" w:rsidP="000A7E25">
      <w:r w:rsidRPr="002D10EB">
        <w:t>La ferme qu</w:t>
      </w:r>
      <w:r w:rsidR="00EE0B82">
        <w:t>’</w:t>
      </w:r>
      <w:r w:rsidRPr="002D10EB">
        <w:t>elle me loue appartenait autrefois à ses p</w:t>
      </w:r>
      <w:r w:rsidRPr="002D10EB">
        <w:t>a</w:t>
      </w:r>
      <w:r w:rsidRPr="002D10EB">
        <w:t>rents</w:t>
      </w:r>
      <w:r w:rsidR="00EE0B82">
        <w:t xml:space="preserve">. </w:t>
      </w:r>
      <w:r w:rsidRPr="002D10EB">
        <w:t>Elle y est née</w:t>
      </w:r>
      <w:r w:rsidR="00EE0B82">
        <w:t xml:space="preserve"> ; </w:t>
      </w:r>
      <w:r w:rsidRPr="002D10EB">
        <w:t>elle l</w:t>
      </w:r>
      <w:r w:rsidR="00EE0B82">
        <w:t>’</w:t>
      </w:r>
      <w:r w:rsidRPr="002D10EB">
        <w:t>a rachetée pour six cents francs</w:t>
      </w:r>
      <w:r w:rsidR="00EE0B82">
        <w:t xml:space="preserve"> : </w:t>
      </w:r>
      <w:r w:rsidRPr="002D10EB">
        <w:t>quatre cents d</w:t>
      </w:r>
      <w:r w:rsidR="00EE0B82">
        <w:t>’</w:t>
      </w:r>
      <w:r w:rsidRPr="002D10EB">
        <w:t>une vache</w:t>
      </w:r>
      <w:r w:rsidR="00EE0B82">
        <w:t xml:space="preserve">, </w:t>
      </w:r>
      <w:r w:rsidRPr="002D10EB">
        <w:t>deux cents d</w:t>
      </w:r>
      <w:r w:rsidR="00EE0B82">
        <w:t>’</w:t>
      </w:r>
      <w:r w:rsidRPr="002D10EB">
        <w:t>un cochon</w:t>
      </w:r>
      <w:r w:rsidR="00EE0B82">
        <w:t xml:space="preserve">. </w:t>
      </w:r>
      <w:r w:rsidRPr="002D10EB">
        <w:t>Elle compte bien y revenir plus tard</w:t>
      </w:r>
      <w:r w:rsidR="00EE0B82">
        <w:t xml:space="preserve">, </w:t>
      </w:r>
      <w:r w:rsidRPr="002D10EB">
        <w:t>quand ses enfants seront mariés</w:t>
      </w:r>
      <w:r w:rsidR="00EE0B82">
        <w:t xml:space="preserve">. </w:t>
      </w:r>
      <w:r w:rsidRPr="002D10EB">
        <w:t>Elle me la prête en attendant</w:t>
      </w:r>
      <w:r w:rsidR="00EE0B82">
        <w:t>.</w:t>
      </w:r>
    </w:p>
    <w:p w14:paraId="17A3F15D" w14:textId="77777777" w:rsidR="00EE0B82" w:rsidRDefault="000A7E25" w:rsidP="000A7E25">
      <w:r w:rsidRPr="002D10EB">
        <w:t>Si durable qu</w:t>
      </w:r>
      <w:r w:rsidR="00EE0B82">
        <w:t>’</w:t>
      </w:r>
      <w:r w:rsidRPr="002D10EB">
        <w:t>il paraisse</w:t>
      </w:r>
      <w:r w:rsidR="00EE0B82">
        <w:t xml:space="preserve">, </w:t>
      </w:r>
      <w:r w:rsidRPr="002D10EB">
        <w:t>ce provisoire m</w:t>
      </w:r>
      <w:r w:rsidR="00EE0B82">
        <w:t>’</w:t>
      </w:r>
      <w:r w:rsidRPr="002D10EB">
        <w:t>agace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ai to</w:t>
      </w:r>
      <w:r w:rsidRPr="002D10EB">
        <w:t>u</w:t>
      </w:r>
      <w:r w:rsidRPr="002D10EB">
        <w:t>jours aimé faire des choses définitives</w:t>
      </w:r>
      <w:r w:rsidR="00EE0B82">
        <w:t xml:space="preserve">. </w:t>
      </w:r>
      <w:r w:rsidRPr="002D10EB">
        <w:t>De son côté</w:t>
      </w:r>
      <w:r w:rsidR="00EE0B82">
        <w:t xml:space="preserve">, </w:t>
      </w:r>
      <w:r w:rsidRPr="002D10EB">
        <w:t>bien que je la paie</w:t>
      </w:r>
      <w:r w:rsidR="00EE0B82">
        <w:t xml:space="preserve">, </w:t>
      </w:r>
      <w:r w:rsidRPr="002D10EB">
        <w:t>elle se défend mal d</w:t>
      </w:r>
      <w:r w:rsidR="00EE0B82">
        <w:t>’</w:t>
      </w:r>
      <w:r w:rsidRPr="002D10EB">
        <w:t>une certaine rancune</w:t>
      </w:r>
      <w:r w:rsidR="00EE0B82">
        <w:t xml:space="preserve"> ; </w:t>
      </w:r>
      <w:r w:rsidRPr="002D10EB">
        <w:t>elle m</w:t>
      </w:r>
      <w:r w:rsidR="00EE0B82">
        <w:t>’</w:t>
      </w:r>
      <w:r w:rsidRPr="002D10EB">
        <w:t>en veut de disposer</w:t>
      </w:r>
      <w:r w:rsidR="00EE0B82">
        <w:t xml:space="preserve">, </w:t>
      </w:r>
      <w:r w:rsidRPr="002D10EB">
        <w:t>avant elle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un bien qui est le sien</w:t>
      </w:r>
      <w:r w:rsidR="00EE0B82">
        <w:t xml:space="preserve">. </w:t>
      </w:r>
      <w:r w:rsidRPr="002D10EB">
        <w:t>Elle dit</w:t>
      </w:r>
      <w:r w:rsidR="00EE0B82">
        <w:t> : « </w:t>
      </w:r>
      <w:r w:rsidRPr="002D10EB">
        <w:t>Ma maison</w:t>
      </w:r>
      <w:r w:rsidR="00EE0B82">
        <w:t>. »</w:t>
      </w:r>
      <w:r w:rsidRPr="002D10EB">
        <w:t xml:space="preserve"> Je riposte</w:t>
      </w:r>
      <w:r w:rsidR="00EE0B82">
        <w:t> : « </w:t>
      </w:r>
      <w:r w:rsidRPr="002D10EB">
        <w:t>Ma maison</w:t>
      </w:r>
      <w:r w:rsidR="00EE0B82">
        <w:t> ».</w:t>
      </w:r>
    </w:p>
    <w:p w14:paraId="076F2C85" w14:textId="77777777" w:rsidR="00EE0B82" w:rsidRDefault="000A7E25" w:rsidP="000A7E25">
      <w:r w:rsidRPr="002D10EB">
        <w:t>Il y a entre nous des épingles qui piquent</w:t>
      </w:r>
      <w:r w:rsidR="00EE0B82">
        <w:t>.</w:t>
      </w:r>
    </w:p>
    <w:p w14:paraId="4F0B927A" w14:textId="77777777" w:rsidR="00EE0B82" w:rsidRDefault="000A7E25" w:rsidP="000A7E25">
      <w:r w:rsidRPr="002D10EB">
        <w:t>Et puis</w:t>
      </w:r>
      <w:r w:rsidR="00EE0B82">
        <w:t xml:space="preserve">, </w:t>
      </w:r>
      <w:r w:rsidRPr="002D10EB">
        <w:t>comment voulez-vous qu</w:t>
      </w:r>
      <w:r w:rsidR="00EE0B82">
        <w:t>’</w:t>
      </w:r>
      <w:r w:rsidRPr="002D10EB">
        <w:t>un monsieur cultive</w:t>
      </w:r>
      <w:r w:rsidR="00EE0B82">
        <w:t xml:space="preserve">, </w:t>
      </w:r>
      <w:r w:rsidRPr="002D10EB">
        <w:t>à son gré</w:t>
      </w:r>
      <w:r w:rsidR="00EE0B82">
        <w:t xml:space="preserve">, </w:t>
      </w:r>
      <w:r w:rsidRPr="002D10EB">
        <w:t>sa bonne terre</w:t>
      </w:r>
      <w:r w:rsidR="00EE0B82">
        <w:t> ?</w:t>
      </w:r>
    </w:p>
    <w:p w14:paraId="09FF39F3" w14:textId="77777777" w:rsidR="00EE0B82" w:rsidRDefault="000A7E25" w:rsidP="000A7E25">
      <w:r w:rsidRPr="002D10EB">
        <w:lastRenderedPageBreak/>
        <w:t>Elle goûte de l</w:t>
      </w:r>
      <w:r w:rsidR="00EE0B82">
        <w:t>’</w:t>
      </w:r>
      <w:r w:rsidRPr="002D10EB">
        <w:t>œil mon purin</w:t>
      </w:r>
      <w:r w:rsidR="00EE0B82">
        <w:t xml:space="preserve">. </w:t>
      </w:r>
      <w:r w:rsidRPr="002D10EB">
        <w:t>Quoi que je mange</w:t>
      </w:r>
      <w:r w:rsidR="00EE0B82">
        <w:t xml:space="preserve">, </w:t>
      </w:r>
      <w:r w:rsidRPr="002D10EB">
        <w:t>il est toujours trop maigre</w:t>
      </w:r>
      <w:r w:rsidR="00EE0B82">
        <w:t>.</w:t>
      </w:r>
    </w:p>
    <w:p w14:paraId="1F5EDAC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Tiens</w:t>
      </w:r>
      <w:r>
        <w:t xml:space="preserve">, </w:t>
      </w:r>
      <w:r w:rsidR="000A7E25" w:rsidRPr="002D10EB">
        <w:t>vous avez semé là des carottes</w:t>
      </w:r>
      <w:r>
        <w:t xml:space="preserve"> ; </w:t>
      </w:r>
      <w:r w:rsidR="000A7E25" w:rsidRPr="002D10EB">
        <w:t>moi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y aurais mis des betteraves</w:t>
      </w:r>
      <w:r>
        <w:t>.</w:t>
      </w:r>
    </w:p>
    <w:p w14:paraId="14FB99F3" w14:textId="77777777" w:rsidR="00EE0B82" w:rsidRDefault="000A7E25" w:rsidP="000A7E25">
      <w:r w:rsidRPr="002D10EB">
        <w:t>L</w:t>
      </w:r>
      <w:r w:rsidR="00EE0B82">
        <w:t>’</w:t>
      </w:r>
      <w:r w:rsidRPr="002D10EB">
        <w:t>enclos de mes volailles l</w:t>
      </w:r>
      <w:r w:rsidR="00EE0B82">
        <w:t>’</w:t>
      </w:r>
      <w:r w:rsidRPr="002D10EB">
        <w:t>inquiète</w:t>
      </w:r>
      <w:r w:rsidR="00EE0B82">
        <w:t xml:space="preserve">. </w:t>
      </w:r>
      <w:r w:rsidRPr="002D10EB">
        <w:t>Il n</w:t>
      </w:r>
      <w:r w:rsidR="00EE0B82">
        <w:t>’</w:t>
      </w:r>
      <w:r w:rsidRPr="002D10EB">
        <w:t>y pousse rien</w:t>
      </w:r>
      <w:r w:rsidR="00EE0B82">
        <w:t xml:space="preserve">. </w:t>
      </w:r>
      <w:r w:rsidRPr="002D10EB">
        <w:t>Que de terre perdue</w:t>
      </w:r>
      <w:r w:rsidR="00EE0B82">
        <w:t> !</w:t>
      </w:r>
    </w:p>
    <w:p w14:paraId="134DC5B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Ensemencez cela</w:t>
      </w:r>
      <w:r>
        <w:t xml:space="preserve">, </w:t>
      </w:r>
      <w:r w:rsidR="000A7E25" w:rsidRPr="002D10EB">
        <w:t>conseille Phrasie</w:t>
      </w:r>
      <w:r>
        <w:t xml:space="preserve"> ; </w:t>
      </w:r>
      <w:r w:rsidR="000A7E25" w:rsidRPr="002D10EB">
        <w:t>le sol se repose trop</w:t>
      </w:r>
      <w:r>
        <w:t xml:space="preserve">, </w:t>
      </w:r>
      <w:r w:rsidR="000A7E25" w:rsidRPr="002D10EB">
        <w:t>la bruyère va le reprendre</w:t>
      </w:r>
      <w:r>
        <w:t>.</w:t>
      </w:r>
    </w:p>
    <w:p w14:paraId="29A6A71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non</w:t>
      </w:r>
      <w:r>
        <w:t xml:space="preserve">, </w:t>
      </w:r>
      <w:r w:rsidR="000A7E25" w:rsidRPr="002D10EB">
        <w:t>Phrasie</w:t>
      </w:r>
      <w:r>
        <w:t xml:space="preserve"> ; </w:t>
      </w:r>
      <w:r w:rsidR="000A7E25" w:rsidRPr="002D10EB">
        <w:t>mes poules l</w:t>
      </w:r>
      <w:r>
        <w:t>’</w:t>
      </w:r>
      <w:r w:rsidR="000A7E25" w:rsidRPr="002D10EB">
        <w:t>engraissent</w:t>
      </w:r>
      <w:r>
        <w:t xml:space="preserve"> ; </w:t>
      </w:r>
      <w:r w:rsidR="000A7E25" w:rsidRPr="002D10EB">
        <w:t>vous retrouverez cela plus tard</w:t>
      </w:r>
      <w:r>
        <w:t>.</w:t>
      </w:r>
    </w:p>
    <w:p w14:paraId="796409B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croyez</w:t>
      </w:r>
      <w:r>
        <w:t xml:space="preserve">, </w:t>
      </w:r>
      <w:r w:rsidR="000A7E25" w:rsidRPr="002D10EB">
        <w:t>monsieur</w:t>
      </w:r>
      <w:r>
        <w:t> ?</w:t>
      </w:r>
    </w:p>
    <w:p w14:paraId="0DD6C4AC" w14:textId="77777777" w:rsidR="00EE0B82" w:rsidRDefault="000A7E25" w:rsidP="000A7E25">
      <w:r w:rsidRPr="002D10EB">
        <w:t>Elle s</w:t>
      </w:r>
      <w:r w:rsidR="00EE0B82">
        <w:t>’</w:t>
      </w:r>
      <w:r w:rsidRPr="002D10EB">
        <w:t>en va</w:t>
      </w:r>
      <w:r w:rsidR="00EE0B82">
        <w:t xml:space="preserve">, </w:t>
      </w:r>
      <w:r w:rsidRPr="002D10EB">
        <w:t>rassurée</w:t>
      </w:r>
      <w:r w:rsidR="00EE0B82">
        <w:t xml:space="preserve">. </w:t>
      </w:r>
      <w:r w:rsidRPr="002D10EB">
        <w:t>Dans huit jours</w:t>
      </w:r>
      <w:r w:rsidR="00EE0B82">
        <w:t xml:space="preserve">, </w:t>
      </w:r>
      <w:r w:rsidRPr="002D10EB">
        <w:t>elle reviendra</w:t>
      </w:r>
      <w:r w:rsidR="00EE0B82">
        <w:t xml:space="preserve">, </w:t>
      </w:r>
      <w:r w:rsidRPr="002D10EB">
        <w:t>avec ses inquiétudes</w:t>
      </w:r>
      <w:r w:rsidR="00EE0B82">
        <w:t>.</w:t>
      </w:r>
    </w:p>
    <w:p w14:paraId="0343BDB3" w14:textId="77777777" w:rsidR="000A7E25" w:rsidRPr="002D10EB" w:rsidRDefault="000A7E25" w:rsidP="000A7E25">
      <w:pPr>
        <w:pStyle w:val="ParagrapheVideNormal"/>
      </w:pPr>
    </w:p>
    <w:p w14:paraId="58D12CE1" w14:textId="77777777" w:rsidR="00EE0B82" w:rsidRDefault="000A7E25" w:rsidP="000A7E25">
      <w:r w:rsidRPr="002D10EB">
        <w:t>Le panier au bras</w:t>
      </w:r>
      <w:r w:rsidR="00EE0B82">
        <w:t xml:space="preserve">, </w:t>
      </w:r>
      <w:r w:rsidRPr="002D10EB">
        <w:t>comme si elle portait au village le beurre et les œufs de la semaine</w:t>
      </w:r>
      <w:r w:rsidR="00EE0B82">
        <w:t xml:space="preserve">, </w:t>
      </w:r>
      <w:r w:rsidRPr="002D10EB">
        <w:t>Phrasie vient rôder autour de son bien</w:t>
      </w:r>
      <w:r w:rsidR="00EE0B82">
        <w:t xml:space="preserve">. </w:t>
      </w:r>
      <w:r w:rsidRPr="002D10EB">
        <w:t>Elle croit que je ne la vois pas</w:t>
      </w:r>
      <w:r w:rsidR="00EE0B82">
        <w:t xml:space="preserve">. </w:t>
      </w:r>
      <w:r w:rsidRPr="002D10EB">
        <w:t>Elle se donne l</w:t>
      </w:r>
      <w:r w:rsidR="00EE0B82">
        <w:t>’</w:t>
      </w:r>
      <w:r w:rsidRPr="002D10EB">
        <w:t>air de marcher vite</w:t>
      </w:r>
      <w:r w:rsidR="00EE0B82">
        <w:t xml:space="preserve"> ; </w:t>
      </w:r>
      <w:r w:rsidRPr="002D10EB">
        <w:t>tous les trois pas</w:t>
      </w:r>
      <w:r w:rsidR="00EE0B82">
        <w:t xml:space="preserve">, </w:t>
      </w:r>
      <w:r w:rsidRPr="002D10EB">
        <w:t>elle s</w:t>
      </w:r>
      <w:r w:rsidR="00EE0B82">
        <w:t>’</w:t>
      </w:r>
      <w:r w:rsidRPr="002D10EB">
        <w:t>arrête</w:t>
      </w:r>
      <w:r w:rsidR="00EE0B82">
        <w:t>.</w:t>
      </w:r>
    </w:p>
    <w:p w14:paraId="6BB39E10" w14:textId="77777777" w:rsidR="00EE0B82" w:rsidRDefault="000A7E25" w:rsidP="000A7E25">
      <w:r w:rsidRPr="002D10EB">
        <w:t>Elle vérifie si le grand cerisier a conservé toutes ses branches</w:t>
      </w:r>
      <w:r w:rsidR="00EE0B82">
        <w:t xml:space="preserve"> ; </w:t>
      </w:r>
      <w:r w:rsidRPr="002D10EB">
        <w:t>si rien ne cloche à la potence du puits</w:t>
      </w:r>
      <w:r w:rsidR="00EE0B82">
        <w:t xml:space="preserve"> ; </w:t>
      </w:r>
      <w:r w:rsidRPr="002D10EB">
        <w:t>si le vent n</w:t>
      </w:r>
      <w:r w:rsidR="00EE0B82">
        <w:t>’</w:t>
      </w:r>
      <w:r w:rsidRPr="002D10EB">
        <w:t>a pas définitivement raflé cette tuile qui branlait l</w:t>
      </w:r>
      <w:r w:rsidR="00EE0B82">
        <w:t>’</w:t>
      </w:r>
      <w:r w:rsidRPr="002D10EB">
        <w:t>autre jour</w:t>
      </w:r>
      <w:r w:rsidR="00EE0B82">
        <w:t xml:space="preserve">. </w:t>
      </w:r>
      <w:r w:rsidRPr="002D10EB">
        <w:t>Elle dédaigne mes choux</w:t>
      </w:r>
      <w:r w:rsidR="00EE0B82">
        <w:t xml:space="preserve">, </w:t>
      </w:r>
      <w:r w:rsidRPr="002D10EB">
        <w:t>plus gros que les siens</w:t>
      </w:r>
      <w:r w:rsidR="00EE0B82">
        <w:t>.</w:t>
      </w:r>
    </w:p>
    <w:p w14:paraId="64C3B2FD" w14:textId="77777777" w:rsidR="00EE0B82" w:rsidRDefault="000A7E25" w:rsidP="000A7E25">
      <w:r w:rsidRPr="002D10EB">
        <w:t>Je l</w:t>
      </w:r>
      <w:r w:rsidR="00EE0B82">
        <w:t>’</w:t>
      </w:r>
      <w:r w:rsidRPr="002D10EB">
        <w:t>appelle pour qu</w:t>
      </w:r>
      <w:r w:rsidR="00EE0B82">
        <w:t>’</w:t>
      </w:r>
      <w:r w:rsidRPr="002D10EB">
        <w:t>elle entre</w:t>
      </w:r>
      <w:r w:rsidR="00EE0B82">
        <w:t>.</w:t>
      </w:r>
    </w:p>
    <w:p w14:paraId="42B67265" w14:textId="77777777" w:rsidR="00EE0B82" w:rsidRDefault="000A7E25" w:rsidP="000A7E25">
      <w:r w:rsidRPr="002D10EB">
        <w:t>Contente de voir</w:t>
      </w:r>
      <w:r w:rsidR="00EE0B82">
        <w:t xml:space="preserve">, </w:t>
      </w:r>
      <w:r w:rsidRPr="002D10EB">
        <w:t>elle est furieuse de ce qu</w:t>
      </w:r>
      <w:r w:rsidR="00EE0B82">
        <w:t>’</w:t>
      </w:r>
      <w:r w:rsidRPr="002D10EB">
        <w:t>elle voit</w:t>
      </w:r>
      <w:r w:rsidR="00EE0B82">
        <w:t xml:space="preserve">. </w:t>
      </w:r>
      <w:r w:rsidRPr="002D10EB">
        <w:t>Le trou du plancher n</w:t>
      </w:r>
      <w:r w:rsidR="00EE0B82">
        <w:t>’</w:t>
      </w:r>
      <w:r w:rsidRPr="002D10EB">
        <w:t>a-t-il pas grandi depuis la dernière fois</w:t>
      </w:r>
      <w:r w:rsidR="00EE0B82">
        <w:t xml:space="preserve"> ? </w:t>
      </w:r>
      <w:r w:rsidRPr="002D10EB">
        <w:t>Et tous ces clous qui martyrisent son mur</w:t>
      </w:r>
      <w:r w:rsidR="00EE0B82">
        <w:t> !</w:t>
      </w:r>
    </w:p>
    <w:p w14:paraId="6C4F6867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Tiens</w:t>
      </w:r>
      <w:r>
        <w:t xml:space="preserve">, </w:t>
      </w:r>
      <w:r w:rsidR="000A7E25" w:rsidRPr="002D10EB">
        <w:t>vous avez pendu un nouveau cadre</w:t>
      </w:r>
      <w:r>
        <w:t>.</w:t>
      </w:r>
    </w:p>
    <w:p w14:paraId="3D651DD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. </w:t>
      </w:r>
      <w:r w:rsidR="000A7E25" w:rsidRPr="002D10EB">
        <w:t>Phrasie</w:t>
      </w:r>
      <w:r>
        <w:t xml:space="preserve">, </w:t>
      </w:r>
      <w:r w:rsidR="000A7E25" w:rsidRPr="002D10EB">
        <w:t>et j</w:t>
      </w:r>
      <w:r>
        <w:t>’</w:t>
      </w:r>
      <w:r w:rsidR="000A7E25" w:rsidRPr="002D10EB">
        <w:t>en ai d</w:t>
      </w:r>
      <w:r>
        <w:t>’</w:t>
      </w:r>
      <w:r w:rsidR="000A7E25" w:rsidRPr="002D10EB">
        <w:t>autres</w:t>
      </w:r>
      <w:r>
        <w:t>.</w:t>
      </w:r>
    </w:p>
    <w:p w14:paraId="6B36CCFF" w14:textId="77777777" w:rsidR="00EE0B82" w:rsidRDefault="000A7E25" w:rsidP="000A7E25">
      <w:r w:rsidRPr="002D10EB">
        <w:t>Phrasie pince les lèvres</w:t>
      </w:r>
      <w:r w:rsidR="00EE0B82">
        <w:t>.</w:t>
      </w:r>
    </w:p>
    <w:p w14:paraId="30633133" w14:textId="77777777" w:rsidR="00EE0B82" w:rsidRDefault="000A7E25" w:rsidP="000A7E25">
      <w:r w:rsidRPr="002D10EB">
        <w:t>Un mois durant</w:t>
      </w:r>
      <w:r w:rsidR="00EE0B82">
        <w:t xml:space="preserve">, </w:t>
      </w:r>
      <w:r w:rsidRPr="002D10EB">
        <w:t>nous avons boudé</w:t>
      </w:r>
      <w:r w:rsidR="00EE0B82">
        <w:t>.</w:t>
      </w:r>
    </w:p>
    <w:p w14:paraId="68632DFE" w14:textId="77777777" w:rsidR="00EE0B82" w:rsidRDefault="000A7E25" w:rsidP="000A7E25">
      <w:r w:rsidRPr="002D10EB">
        <w:t>Une nuit le vent avait raflé la tuile</w:t>
      </w:r>
      <w:r w:rsidR="00EE0B82">
        <w:t>.</w:t>
      </w:r>
    </w:p>
    <w:p w14:paraId="3FE8598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faut la remplacer</w:t>
      </w:r>
      <w:r>
        <w:t xml:space="preserve">, </w:t>
      </w:r>
      <w:r w:rsidR="000A7E25" w:rsidRPr="002D10EB">
        <w:t>monsieur</w:t>
      </w:r>
      <w:r>
        <w:t>.</w:t>
      </w:r>
    </w:p>
    <w:p w14:paraId="4FBEFA8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Cela vous regarde</w:t>
      </w:r>
      <w:r>
        <w:t xml:space="preserve">, </w:t>
      </w:r>
      <w:r w:rsidR="000A7E25" w:rsidRPr="002D10EB">
        <w:t>Phrasie</w:t>
      </w:r>
      <w:r>
        <w:t>.</w:t>
      </w:r>
    </w:p>
    <w:p w14:paraId="6C9E54F3" w14:textId="77777777" w:rsidR="00EE0B82" w:rsidRDefault="000A7E25" w:rsidP="000A7E25">
      <w:r w:rsidRPr="002D10EB">
        <w:t>Ni l</w:t>
      </w:r>
      <w:r w:rsidR="00EE0B82">
        <w:t>’</w:t>
      </w:r>
      <w:r w:rsidRPr="002D10EB">
        <w:t>un ni l</w:t>
      </w:r>
      <w:r w:rsidR="00EE0B82">
        <w:t>’</w:t>
      </w:r>
      <w:r w:rsidRPr="002D10EB">
        <w:t>autre ne bougeant</w:t>
      </w:r>
      <w:r w:rsidR="00EE0B82">
        <w:t xml:space="preserve">, </w:t>
      </w:r>
      <w:r w:rsidRPr="002D10EB">
        <w:t>la pluie</w:t>
      </w:r>
      <w:r w:rsidR="00EE0B82">
        <w:t xml:space="preserve">, </w:t>
      </w:r>
      <w:r w:rsidRPr="002D10EB">
        <w:t>par le trou</w:t>
      </w:r>
      <w:r w:rsidR="00EE0B82">
        <w:t xml:space="preserve">, </w:t>
      </w:r>
      <w:r w:rsidRPr="002D10EB">
        <w:t>pourri</w:t>
      </w:r>
      <w:r w:rsidRPr="002D10EB">
        <w:t>s</w:t>
      </w:r>
      <w:r w:rsidRPr="002D10EB">
        <w:t>sait le plancher</w:t>
      </w:r>
      <w:r w:rsidR="00EE0B82">
        <w:t>.</w:t>
      </w:r>
    </w:p>
    <w:p w14:paraId="112DDFCC" w14:textId="77777777" w:rsidR="00EE0B82" w:rsidRDefault="000A7E25" w:rsidP="000A7E25">
      <w:r w:rsidRPr="002D10EB">
        <w:t>Un matin</w:t>
      </w:r>
      <w:r w:rsidR="00EE0B82">
        <w:t xml:space="preserve">, </w:t>
      </w:r>
      <w:r w:rsidRPr="002D10EB">
        <w:t>encore au lit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entends qu</w:t>
      </w:r>
      <w:r w:rsidR="00EE0B82">
        <w:t>’</w:t>
      </w:r>
      <w:r w:rsidRPr="002D10EB">
        <w:t>on marche au-dessus du grenier</w:t>
      </w:r>
      <w:r w:rsidR="00EE0B82">
        <w:t xml:space="preserve">. </w:t>
      </w:r>
      <w:r w:rsidRPr="002D10EB">
        <w:t>Phrasie parlait bas à la grosse voix de son aîné qui est maçon</w:t>
      </w:r>
      <w:r w:rsidR="00EE0B82">
        <w:t>.</w:t>
      </w:r>
    </w:p>
    <w:p w14:paraId="27EF4FC8" w14:textId="77777777" w:rsidR="00EE0B82" w:rsidRDefault="000A7E25" w:rsidP="000A7E25">
      <w:r w:rsidRPr="002D10EB">
        <w:t>Quand je me lève</w:t>
      </w:r>
      <w:r w:rsidR="00EE0B82">
        <w:t xml:space="preserve">, </w:t>
      </w:r>
      <w:r w:rsidRPr="002D10EB">
        <w:t>il y a une tuile neuve</w:t>
      </w:r>
      <w:r w:rsidR="00EE0B82">
        <w:t>.</w:t>
      </w:r>
    </w:p>
    <w:p w14:paraId="22D467C0" w14:textId="77777777" w:rsidR="00EE0B82" w:rsidRDefault="000A7E25" w:rsidP="000A7E25">
      <w:r w:rsidRPr="002D10EB">
        <w:t>Phrasie passait par là</w:t>
      </w:r>
      <w:r w:rsidR="00EE0B82">
        <w:t> :</w:t>
      </w:r>
    </w:p>
    <w:p w14:paraId="499CFE2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, </w:t>
      </w:r>
      <w:r w:rsidR="000A7E25" w:rsidRPr="002D10EB">
        <w:t>monsieur</w:t>
      </w:r>
      <w:r>
        <w:t xml:space="preserve">, </w:t>
      </w:r>
      <w:r w:rsidR="000A7E25" w:rsidRPr="002D10EB">
        <w:t>vous l</w:t>
      </w:r>
      <w:r>
        <w:t>’</w:t>
      </w:r>
      <w:r w:rsidR="000A7E25" w:rsidRPr="002D10EB">
        <w:t>avez remise</w:t>
      </w:r>
      <w:r>
        <w:t> ?</w:t>
      </w:r>
    </w:p>
    <w:p w14:paraId="26CEE9F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oui</w:t>
      </w:r>
      <w:r>
        <w:t xml:space="preserve">, </w:t>
      </w:r>
      <w:r w:rsidR="000A7E25" w:rsidRPr="002D10EB">
        <w:t>Phrasie</w:t>
      </w:r>
      <w:r>
        <w:t xml:space="preserve"> ; </w:t>
      </w:r>
      <w:r w:rsidR="000A7E25" w:rsidRPr="002D10EB">
        <w:t>et elle tient</w:t>
      </w:r>
      <w:r>
        <w:t xml:space="preserve">, </w:t>
      </w:r>
      <w:r w:rsidR="000A7E25" w:rsidRPr="002D10EB">
        <w:t>je vous l</w:t>
      </w:r>
      <w:r>
        <w:t>’</w:t>
      </w:r>
      <w:r w:rsidR="000A7E25" w:rsidRPr="002D10EB">
        <w:t>assure</w:t>
      </w:r>
      <w:r>
        <w:t>.</w:t>
      </w:r>
    </w:p>
    <w:p w14:paraId="6AF3AE94" w14:textId="77777777" w:rsidR="00EE0B82" w:rsidRDefault="000A7E25" w:rsidP="000A7E25">
      <w:r w:rsidRPr="002D10EB">
        <w:t>Phrasie sourit</w:t>
      </w:r>
      <w:r w:rsidR="00EE0B82">
        <w:t xml:space="preserve">. </w:t>
      </w:r>
      <w:r w:rsidRPr="002D10EB">
        <w:t>Nous sommes tous deux contents</w:t>
      </w:r>
      <w:r w:rsidR="00EE0B82">
        <w:t>.</w:t>
      </w:r>
    </w:p>
    <w:p w14:paraId="217D66E4" w14:textId="77777777" w:rsidR="000A7E25" w:rsidRPr="002D10EB" w:rsidRDefault="000A7E25" w:rsidP="000A7E25">
      <w:pPr>
        <w:pStyle w:val="ParagrapheVideNormal"/>
      </w:pPr>
    </w:p>
    <w:p w14:paraId="62E10DDF" w14:textId="77777777" w:rsidR="00EE0B82" w:rsidRDefault="000A7E25" w:rsidP="000A7E25">
      <w:pPr>
        <w:pStyle w:val="Sous-titre"/>
        <w:jc w:val="left"/>
      </w:pPr>
      <w:r w:rsidRPr="002D10EB">
        <w:t>LA CENTENAIRE</w:t>
      </w:r>
      <w:r w:rsidR="00EE0B82">
        <w:t>.</w:t>
      </w:r>
    </w:p>
    <w:p w14:paraId="49FF3217" w14:textId="77777777" w:rsidR="006669CD" w:rsidRDefault="006669CD" w:rsidP="006669CD">
      <w:pPr>
        <w:pStyle w:val="NormalSolidaire"/>
      </w:pPr>
    </w:p>
    <w:p w14:paraId="6EDE0411" w14:textId="3EAB3AE5" w:rsidR="00EE0B82" w:rsidRDefault="000A7E25" w:rsidP="000A7E25">
      <w:r w:rsidRPr="002D10EB">
        <w:t>Je bêchais</w:t>
      </w:r>
      <w:r w:rsidR="00EE0B82">
        <w:t xml:space="preserve">. </w:t>
      </w:r>
      <w:r w:rsidRPr="002D10EB">
        <w:t>Sa grande forme me prend tout à coup mon s</w:t>
      </w:r>
      <w:r w:rsidRPr="002D10EB">
        <w:t>o</w:t>
      </w:r>
      <w:r w:rsidRPr="002D10EB">
        <w:t>leil</w:t>
      </w:r>
      <w:r w:rsidR="00EE0B82">
        <w:t xml:space="preserve">. </w:t>
      </w:r>
      <w:r w:rsidRPr="002D10EB">
        <w:t>Plantée droit</w:t>
      </w:r>
      <w:r w:rsidR="00EE0B82">
        <w:t xml:space="preserve">, </w:t>
      </w:r>
      <w:r w:rsidRPr="002D10EB">
        <w:t>elle m</w:t>
      </w:r>
      <w:r w:rsidR="00EE0B82">
        <w:t>’</w:t>
      </w:r>
      <w:r w:rsidRPr="002D10EB">
        <w:t xml:space="preserve">examine avec des yeux qui brillent </w:t>
      </w:r>
      <w:r w:rsidRPr="002D10EB">
        <w:lastRenderedPageBreak/>
        <w:t>en bleu</w:t>
      </w:r>
      <w:r w:rsidR="00EE0B82">
        <w:t xml:space="preserve">, </w:t>
      </w:r>
      <w:r w:rsidRPr="002D10EB">
        <w:t>comme les cailloux qu</w:t>
      </w:r>
      <w:r w:rsidR="00EE0B82">
        <w:t>’</w:t>
      </w:r>
      <w:r w:rsidRPr="002D10EB">
        <w:t>on ramasse dans le sable</w:t>
      </w:r>
      <w:r w:rsidR="00EE0B82">
        <w:t xml:space="preserve">, </w:t>
      </w:r>
      <w:r w:rsidRPr="002D10EB">
        <w:t>après la pluie</w:t>
      </w:r>
      <w:r w:rsidR="00EE0B82">
        <w:t>.</w:t>
      </w:r>
    </w:p>
    <w:p w14:paraId="564EFB22" w14:textId="77777777" w:rsidR="00EE0B82" w:rsidRDefault="000A7E25" w:rsidP="000A7E25">
      <w:r w:rsidRPr="002D10EB">
        <w:t>Elle a passé cent ans</w:t>
      </w:r>
      <w:r w:rsidR="00EE0B82">
        <w:t>.</w:t>
      </w:r>
    </w:p>
    <w:p w14:paraId="2F05240A" w14:textId="77777777" w:rsidR="00EE0B82" w:rsidRDefault="000A7E25" w:rsidP="000A7E25">
      <w:r w:rsidRPr="002D10EB">
        <w:t>Si elle connaissait le mot</w:t>
      </w:r>
      <w:r w:rsidR="00EE0B82">
        <w:t xml:space="preserve">, </w:t>
      </w:r>
      <w:r w:rsidRPr="002D10EB">
        <w:t>elle dirait</w:t>
      </w:r>
      <w:r w:rsidR="00EE0B82">
        <w:t> :</w:t>
      </w:r>
    </w:p>
    <w:p w14:paraId="7344618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</w:t>
      </w:r>
      <w:r>
        <w:t>’</w:t>
      </w:r>
      <w:r w:rsidR="000A7E25" w:rsidRPr="002D10EB">
        <w:t>âge est une convention</w:t>
      </w:r>
      <w:r>
        <w:t>.</w:t>
      </w:r>
    </w:p>
    <w:p w14:paraId="215F8132" w14:textId="77777777" w:rsidR="00EE0B82" w:rsidRDefault="000A7E25" w:rsidP="000A7E25">
      <w:r w:rsidRPr="002D10EB">
        <w:t>Fi du fauteuil</w:t>
      </w:r>
      <w:r w:rsidR="00EE0B82">
        <w:t xml:space="preserve">, </w:t>
      </w:r>
      <w:r w:rsidRPr="002D10EB">
        <w:t>où les gâteux de la ville tiennent leur rôle de centenaire</w:t>
      </w:r>
      <w:r w:rsidR="00EE0B82">
        <w:t xml:space="preserve">. </w:t>
      </w:r>
      <w:r w:rsidRPr="002D10EB">
        <w:t>Elle est debout</w:t>
      </w:r>
      <w:r w:rsidR="00EE0B82">
        <w:t xml:space="preserve"> – </w:t>
      </w:r>
      <w:r w:rsidRPr="002D10EB">
        <w:t>sans bâton</w:t>
      </w:r>
      <w:r w:rsidR="00EE0B82">
        <w:t xml:space="preserve">, </w:t>
      </w:r>
      <w:r w:rsidRPr="002D10EB">
        <w:t>puisqu</w:t>
      </w:r>
      <w:r w:rsidR="00EE0B82">
        <w:t>’</w:t>
      </w:r>
      <w:r w:rsidRPr="002D10EB">
        <w:t>elle a ses jambes</w:t>
      </w:r>
      <w:r w:rsidR="00EE0B82">
        <w:t>.</w:t>
      </w:r>
    </w:p>
    <w:p w14:paraId="67EC1156" w14:textId="77777777" w:rsidR="00EE0B82" w:rsidRDefault="000A7E25" w:rsidP="000A7E25">
      <w:r w:rsidRPr="002D10EB">
        <w:t>Elle n</w:t>
      </w:r>
      <w:r w:rsidR="00EE0B82">
        <w:t>’</w:t>
      </w:r>
      <w:r w:rsidRPr="002D10EB">
        <w:t>a pas le nez crochu</w:t>
      </w:r>
      <w:r w:rsidR="00EE0B82">
        <w:t xml:space="preserve">, </w:t>
      </w:r>
      <w:r w:rsidRPr="002D10EB">
        <w:t>ni le menton d</w:t>
      </w:r>
      <w:r w:rsidR="00EE0B82">
        <w:t>’</w:t>
      </w:r>
      <w:r w:rsidRPr="002D10EB">
        <w:t>une sorcière</w:t>
      </w:r>
      <w:r w:rsidR="00EE0B82">
        <w:t xml:space="preserve">. </w:t>
      </w:r>
      <w:r w:rsidRPr="002D10EB">
        <w:t>Elle ne crache pas</w:t>
      </w:r>
      <w:r w:rsidR="00EE0B82">
        <w:t xml:space="preserve"> ; </w:t>
      </w:r>
      <w:r w:rsidRPr="002D10EB">
        <w:t>elle ne tousse pas</w:t>
      </w:r>
      <w:r w:rsidR="00EE0B82">
        <w:t xml:space="preserve"> ; </w:t>
      </w:r>
      <w:r w:rsidRPr="002D10EB">
        <w:t>ses lèvres découvrent trois dents qui feraient encore leur effet dans le sourire d</w:t>
      </w:r>
      <w:r w:rsidR="00EE0B82">
        <w:t>’</w:t>
      </w:r>
      <w:r w:rsidRPr="002D10EB">
        <w:t>une jeune fille</w:t>
      </w:r>
      <w:r w:rsidR="00EE0B82">
        <w:t>.</w:t>
      </w:r>
    </w:p>
    <w:p w14:paraId="6661F698" w14:textId="77777777" w:rsidR="00EE0B82" w:rsidRDefault="000A7E25" w:rsidP="000A7E25">
      <w:r w:rsidRPr="002D10EB">
        <w:t>Sa peau se crevasse comme le fond desséché d</w:t>
      </w:r>
      <w:r w:rsidR="00EE0B82">
        <w:t>’</w:t>
      </w:r>
      <w:r w:rsidRPr="002D10EB">
        <w:t>un marais</w:t>
      </w:r>
      <w:r w:rsidR="00EE0B82">
        <w:t xml:space="preserve">, </w:t>
      </w:r>
      <w:r w:rsidRPr="002D10EB">
        <w:t>mais elle n</w:t>
      </w:r>
      <w:r w:rsidR="00EE0B82">
        <w:t>’</w:t>
      </w:r>
      <w:r w:rsidRPr="002D10EB">
        <w:t>a pas plus de rides que les vieilles</w:t>
      </w:r>
      <w:r w:rsidR="00EE0B82">
        <w:t xml:space="preserve">… </w:t>
      </w:r>
      <w:r w:rsidRPr="002D10EB">
        <w:t>plus jeunes</w:t>
      </w:r>
      <w:r w:rsidR="00EE0B82">
        <w:t xml:space="preserve">, </w:t>
      </w:r>
      <w:r w:rsidRPr="002D10EB">
        <w:t>et Fons</w:t>
      </w:r>
      <w:r w:rsidR="00EE0B82">
        <w:t xml:space="preserve">, </w:t>
      </w:r>
      <w:r w:rsidRPr="002D10EB">
        <w:t>son fils</w:t>
      </w:r>
      <w:r w:rsidR="00EE0B82">
        <w:t xml:space="preserve">, </w:t>
      </w:r>
      <w:r w:rsidRPr="002D10EB">
        <w:t>en montre autant</w:t>
      </w:r>
      <w:r w:rsidR="00EE0B82">
        <w:t>.</w:t>
      </w:r>
    </w:p>
    <w:p w14:paraId="573E03B4" w14:textId="77777777" w:rsidR="00EE0B82" w:rsidRDefault="000A7E25" w:rsidP="000A7E25">
      <w:r w:rsidRPr="002D10EB">
        <w:t>Elle dédaigne le bonnet</w:t>
      </w:r>
      <w:r w:rsidR="00EE0B82">
        <w:t xml:space="preserve"> ; </w:t>
      </w:r>
      <w:r w:rsidRPr="002D10EB">
        <w:t>de loin</w:t>
      </w:r>
      <w:r w:rsidR="00EE0B82">
        <w:t xml:space="preserve">, </w:t>
      </w:r>
      <w:r w:rsidRPr="002D10EB">
        <w:t>on croirait qu</w:t>
      </w:r>
      <w:r w:rsidR="00EE0B82">
        <w:t>’</w:t>
      </w:r>
      <w:r w:rsidRPr="002D10EB">
        <w:t>elle en porte</w:t>
      </w:r>
      <w:r w:rsidR="00EE0B82">
        <w:t xml:space="preserve">, </w:t>
      </w:r>
      <w:r w:rsidRPr="002D10EB">
        <w:t>tant ses cheveux sont blancs</w:t>
      </w:r>
      <w:r w:rsidR="00EE0B82">
        <w:t xml:space="preserve">. </w:t>
      </w:r>
      <w:r w:rsidRPr="002D10EB">
        <w:t>Une mèche</w:t>
      </w:r>
      <w:r w:rsidR="00EE0B82">
        <w:t xml:space="preserve">, </w:t>
      </w:r>
      <w:r w:rsidRPr="002D10EB">
        <w:t>restée rousse</w:t>
      </w:r>
      <w:r w:rsidR="00EE0B82">
        <w:t xml:space="preserve">, </w:t>
      </w:r>
      <w:r w:rsidRPr="002D10EB">
        <w:t>lui tient lieu de ruban</w:t>
      </w:r>
      <w:r w:rsidR="00EE0B82">
        <w:t xml:space="preserve">, </w:t>
      </w:r>
      <w:r w:rsidRPr="002D10EB">
        <w:t>par derrière</w:t>
      </w:r>
      <w:r w:rsidR="00EE0B82">
        <w:t>.</w:t>
      </w:r>
    </w:p>
    <w:p w14:paraId="0120EC1B" w14:textId="77777777" w:rsidR="00EE0B82" w:rsidRDefault="000A7E25" w:rsidP="000A7E25">
      <w:r w:rsidRPr="002D10EB">
        <w:t>Elle parle et sa voix ne chevrote pas comme chez les artistes qui jouent les vieilles au théâtre</w:t>
      </w:r>
      <w:r w:rsidR="00EE0B82">
        <w:t>.</w:t>
      </w:r>
    </w:p>
    <w:p w14:paraId="670E87DF" w14:textId="77777777" w:rsidR="00EE0B82" w:rsidRDefault="000A7E25" w:rsidP="000A7E25">
      <w:r w:rsidRPr="002D10EB">
        <w:t>Elle m</w:t>
      </w:r>
      <w:r w:rsidR="00EE0B82">
        <w:t>’</w:t>
      </w:r>
      <w:r w:rsidRPr="002D10EB">
        <w:t>appelle</w:t>
      </w:r>
      <w:r w:rsidR="00EE0B82">
        <w:t> :</w:t>
      </w:r>
    </w:p>
    <w:p w14:paraId="337F5B7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petit</w:t>
      </w:r>
      <w:r>
        <w:t>.</w:t>
      </w:r>
    </w:p>
    <w:p w14:paraId="37E4C74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avez soixante ans</w:t>
      </w:r>
      <w:r>
        <w:t xml:space="preserve">, </w:t>
      </w:r>
      <w:r w:rsidR="000A7E25" w:rsidRPr="002D10EB">
        <w:t>juge-t-elle de Marie</w:t>
      </w:r>
      <w:r>
        <w:t xml:space="preserve">, </w:t>
      </w:r>
      <w:r w:rsidR="000A7E25" w:rsidRPr="002D10EB">
        <w:t>qui en compte trente à peine</w:t>
      </w:r>
      <w:r>
        <w:t>.</w:t>
      </w:r>
    </w:p>
    <w:p w14:paraId="5EBE1A4D" w14:textId="77777777" w:rsidR="00EE0B82" w:rsidRDefault="000A7E25" w:rsidP="000A7E25">
      <w:r w:rsidRPr="002D10EB">
        <w:lastRenderedPageBreak/>
        <w:t>Pour elle</w:t>
      </w:r>
      <w:r w:rsidR="00EE0B82">
        <w:t xml:space="preserve">, </w:t>
      </w:r>
      <w:r w:rsidRPr="002D10EB">
        <w:t>jusqu</w:t>
      </w:r>
      <w:r w:rsidR="00EE0B82">
        <w:t>’</w:t>
      </w:r>
      <w:r w:rsidRPr="002D10EB">
        <w:t>à cinquante</w:t>
      </w:r>
      <w:r w:rsidR="00EE0B82">
        <w:t xml:space="preserve">, </w:t>
      </w:r>
      <w:r w:rsidRPr="002D10EB">
        <w:t>les hommes sont des enfants</w:t>
      </w:r>
      <w:r w:rsidR="00EE0B82">
        <w:t xml:space="preserve">. </w:t>
      </w:r>
      <w:r w:rsidRPr="002D10EB">
        <w:t>À quatre-vingts on commence à vivre</w:t>
      </w:r>
      <w:r w:rsidR="00EE0B82">
        <w:t xml:space="preserve">. </w:t>
      </w:r>
      <w:r w:rsidRPr="002D10EB">
        <w:t>Vieillir</w:t>
      </w:r>
      <w:r w:rsidR="00EE0B82">
        <w:t xml:space="preserve">, </w:t>
      </w:r>
      <w:r w:rsidRPr="002D10EB">
        <w:t>on ne le fait pas</w:t>
      </w:r>
      <w:r w:rsidR="00EE0B82">
        <w:t xml:space="preserve"> : </w:t>
      </w:r>
      <w:r w:rsidRPr="002D10EB">
        <w:t>on meurt</w:t>
      </w:r>
      <w:r w:rsidR="00EE0B82">
        <w:t>.</w:t>
      </w:r>
    </w:p>
    <w:p w14:paraId="3E03F38F" w14:textId="77777777" w:rsidR="00EE0B82" w:rsidRDefault="000A7E25" w:rsidP="000A7E25">
      <w:r w:rsidRPr="002D10EB">
        <w:t>Une fois</w:t>
      </w:r>
      <w:r w:rsidR="00EE0B82">
        <w:t xml:space="preserve">, </w:t>
      </w:r>
      <w:r w:rsidRPr="002D10EB">
        <w:t>elle a cru mourir</w:t>
      </w:r>
      <w:r w:rsidR="00EE0B82">
        <w:t xml:space="preserve">. </w:t>
      </w:r>
      <w:r w:rsidRPr="002D10EB">
        <w:t>Il y a longtemps</w:t>
      </w:r>
      <w:r w:rsidR="00EE0B82">
        <w:t xml:space="preserve">. </w:t>
      </w:r>
      <w:r w:rsidRPr="002D10EB">
        <w:t>Le jour où son homme est revenu mort sur une charrette</w:t>
      </w:r>
      <w:r w:rsidR="00EE0B82">
        <w:t xml:space="preserve">. </w:t>
      </w:r>
      <w:r w:rsidRPr="002D10EB">
        <w:t>Elle n</w:t>
      </w:r>
      <w:r w:rsidR="00EE0B82">
        <w:t>’</w:t>
      </w:r>
      <w:r w:rsidRPr="002D10EB">
        <w:t>a pas réussi</w:t>
      </w:r>
      <w:r w:rsidR="00EE0B82">
        <w:t xml:space="preserve">. </w:t>
      </w:r>
      <w:r w:rsidRPr="002D10EB">
        <w:t>Maintenant elle ne pense qu</w:t>
      </w:r>
      <w:r w:rsidR="00EE0B82">
        <w:t>’</w:t>
      </w:r>
      <w:r w:rsidRPr="002D10EB">
        <w:t>à une chose</w:t>
      </w:r>
      <w:r w:rsidR="00EE0B82">
        <w:t xml:space="preserve"> : </w:t>
      </w:r>
      <w:r w:rsidRPr="002D10EB">
        <w:t>vivre</w:t>
      </w:r>
      <w:r w:rsidR="00EE0B82">
        <w:t>.</w:t>
      </w:r>
    </w:p>
    <w:p w14:paraId="38A38AE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Dans cinq ans</w:t>
      </w:r>
      <w:r>
        <w:t xml:space="preserve">, </w:t>
      </w:r>
      <w:r w:rsidR="000A7E25" w:rsidRPr="002D10EB">
        <w:t>le fils de ma Trees fêtera ses noces d</w:t>
      </w:r>
      <w:r>
        <w:t>’</w:t>
      </w:r>
      <w:r w:rsidR="000A7E25" w:rsidRPr="002D10EB">
        <w:t>argent</w:t>
      </w:r>
      <w:r>
        <w:t xml:space="preserve">. </w:t>
      </w:r>
      <w:r w:rsidR="000A7E25" w:rsidRPr="002D10EB">
        <w:t>J</w:t>
      </w:r>
      <w:r>
        <w:t>’</w:t>
      </w:r>
      <w:r w:rsidR="000A7E25" w:rsidRPr="002D10EB">
        <w:t>y serai</w:t>
      </w:r>
      <w:r>
        <w:t>.</w:t>
      </w:r>
    </w:p>
    <w:p w14:paraId="751433C7" w14:textId="77777777" w:rsidR="00EE0B82" w:rsidRDefault="000A7E25" w:rsidP="000A7E25">
      <w:r w:rsidRPr="002D10EB">
        <w:t>Elle a vu beaucoup de choses</w:t>
      </w:r>
      <w:r w:rsidR="00EE0B82">
        <w:t xml:space="preserve"> : </w:t>
      </w:r>
      <w:r w:rsidRPr="002D10EB">
        <w:t>des vaches crever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autres venir et des cochons</w:t>
      </w:r>
      <w:r w:rsidR="00EE0B82">
        <w:t xml:space="preserve">, </w:t>
      </w:r>
      <w:r w:rsidRPr="002D10EB">
        <w:t>de quoi remplir l</w:t>
      </w:r>
      <w:r w:rsidR="00EE0B82">
        <w:t>’</w:t>
      </w:r>
      <w:r w:rsidRPr="002D10EB">
        <w:t>église</w:t>
      </w:r>
      <w:r w:rsidR="00EE0B82">
        <w:t xml:space="preserve">. </w:t>
      </w:r>
      <w:r w:rsidRPr="002D10EB">
        <w:t xml:space="preserve">Que de foin elle </w:t>
      </w:r>
      <w:proofErr w:type="gramStart"/>
      <w:r w:rsidRPr="002D10EB">
        <w:t>a</w:t>
      </w:r>
      <w:proofErr w:type="gramEnd"/>
      <w:r w:rsidRPr="002D10EB">
        <w:t xml:space="preserve"> retourné</w:t>
      </w:r>
      <w:r w:rsidR="00EE0B82">
        <w:t xml:space="preserve"> ! </w:t>
      </w:r>
      <w:r w:rsidRPr="002D10EB">
        <w:t>que d</w:t>
      </w:r>
      <w:r w:rsidR="00EE0B82">
        <w:t>’</w:t>
      </w:r>
      <w:r w:rsidRPr="002D10EB">
        <w:t>épis noués en gerbe</w:t>
      </w:r>
      <w:r w:rsidR="00EE0B82">
        <w:t xml:space="preserve"> ! </w:t>
      </w:r>
      <w:r w:rsidRPr="002D10EB">
        <w:t>Elle a vu défricher la bruyère où se dresse maintenant le château du baron qui est mort</w:t>
      </w:r>
      <w:r w:rsidR="00EE0B82">
        <w:t xml:space="preserve">. </w:t>
      </w:r>
      <w:r w:rsidRPr="002D10EB">
        <w:t>Elle a vu restaurer le couvent des Trappistes</w:t>
      </w:r>
      <w:r w:rsidR="00EE0B82">
        <w:t xml:space="preserve">, </w:t>
      </w:r>
      <w:r w:rsidRPr="002D10EB">
        <w:t>rebâtir le clocher de Westmalle</w:t>
      </w:r>
      <w:r w:rsidR="00EE0B82">
        <w:t xml:space="preserve">, </w:t>
      </w:r>
      <w:r w:rsidRPr="002D10EB">
        <w:t>la foudre précipiter sur sa ferme la cime du grand chêne qui a eu le temps de refaire ses branches</w:t>
      </w:r>
      <w:r w:rsidR="00EE0B82">
        <w:t xml:space="preserve">. </w:t>
      </w:r>
      <w:r w:rsidRPr="002D10EB">
        <w:t>Et les gens dont elle se souvient que l</w:t>
      </w:r>
      <w:r w:rsidR="00EE0B82">
        <w:t>’</w:t>
      </w:r>
      <w:r w:rsidRPr="002D10EB">
        <w:t>on ne connaît plus</w:t>
      </w:r>
      <w:r w:rsidR="00EE0B82">
        <w:t> !</w:t>
      </w:r>
    </w:p>
    <w:p w14:paraId="2313492A" w14:textId="77777777" w:rsidR="00EE0B82" w:rsidRDefault="000A7E25" w:rsidP="000A7E25">
      <w:r w:rsidRPr="002D10EB">
        <w:t>Elle a dansé avec Fritz le braconnier</w:t>
      </w:r>
      <w:r w:rsidR="00EE0B82">
        <w:t xml:space="preserve">, </w:t>
      </w:r>
      <w:r w:rsidRPr="002D10EB">
        <w:t>qui</w:t>
      </w:r>
      <w:r w:rsidR="00EE0B82">
        <w:t xml:space="preserve">, </w:t>
      </w:r>
      <w:r w:rsidRPr="002D10EB">
        <w:t>en son temps</w:t>
      </w:r>
      <w:r w:rsidR="00EE0B82">
        <w:t xml:space="preserve">, </w:t>
      </w:r>
      <w:r w:rsidRPr="002D10EB">
        <w:t>canarda deux gendarmes</w:t>
      </w:r>
      <w:r w:rsidR="00EE0B82">
        <w:t> :</w:t>
      </w:r>
    </w:p>
    <w:p w14:paraId="35EA8B1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On lui a coupé la tête</w:t>
      </w:r>
      <w:r>
        <w:t xml:space="preserve"> : </w:t>
      </w:r>
      <w:r w:rsidR="000A7E25" w:rsidRPr="002D10EB">
        <w:t>j</w:t>
      </w:r>
      <w:r>
        <w:t>’</w:t>
      </w:r>
      <w:r w:rsidR="000A7E25" w:rsidRPr="002D10EB">
        <w:t>en rêve encore</w:t>
      </w:r>
      <w:r>
        <w:t>.</w:t>
      </w:r>
    </w:p>
    <w:p w14:paraId="01E6484D" w14:textId="77777777" w:rsidR="00EE0B82" w:rsidRDefault="000A7E25" w:rsidP="000A7E25">
      <w:r w:rsidRPr="002D10EB">
        <w:t>Je ne lui demande pas</w:t>
      </w:r>
      <w:r w:rsidR="00EE0B82">
        <w:t xml:space="preserve">, </w:t>
      </w:r>
      <w:r w:rsidRPr="002D10EB">
        <w:t>comme aux centenaires de la ville</w:t>
      </w:r>
      <w:r w:rsidR="00EE0B82">
        <w:t xml:space="preserve">, </w:t>
      </w:r>
      <w:r w:rsidRPr="002D10EB">
        <w:t>ce qu</w:t>
      </w:r>
      <w:r w:rsidR="00EE0B82">
        <w:t>’</w:t>
      </w:r>
      <w:r w:rsidRPr="002D10EB">
        <w:t>elle pense de Napoléon</w:t>
      </w:r>
      <w:r w:rsidR="00EE0B82">
        <w:t xml:space="preserve">. </w:t>
      </w:r>
      <w:r w:rsidRPr="002D10EB">
        <w:t>Je suppose qu</w:t>
      </w:r>
      <w:r w:rsidR="00EE0B82">
        <w:t>’</w:t>
      </w:r>
      <w:r w:rsidRPr="002D10EB">
        <w:t>elle s</w:t>
      </w:r>
      <w:r w:rsidR="00EE0B82">
        <w:t>’</w:t>
      </w:r>
      <w:r w:rsidRPr="002D10EB">
        <w:t>en moque</w:t>
      </w:r>
      <w:r w:rsidR="00EE0B82">
        <w:t>.</w:t>
      </w:r>
    </w:p>
    <w:p w14:paraId="7A7050C4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41D76225" w14:textId="77777777" w:rsidR="00EE0B82" w:rsidRDefault="000A7E25" w:rsidP="000A7E25">
      <w:pPr>
        <w:pStyle w:val="Sous-titre"/>
        <w:jc w:val="right"/>
      </w:pPr>
      <w:r w:rsidRPr="002D10EB">
        <w:t>LES BAERKAELENS</w:t>
      </w:r>
      <w:r w:rsidR="00EE0B82">
        <w:t>.</w:t>
      </w:r>
    </w:p>
    <w:p w14:paraId="488F8F24" w14:textId="77777777" w:rsidR="006669CD" w:rsidRDefault="006669CD" w:rsidP="006669CD">
      <w:pPr>
        <w:pStyle w:val="NormalSolidaire"/>
      </w:pPr>
    </w:p>
    <w:p w14:paraId="7EDD086B" w14:textId="12790A5F" w:rsidR="00EE0B82" w:rsidRDefault="000A7E25" w:rsidP="000A7E25">
      <w:r w:rsidRPr="002D10EB">
        <w:t>Comme leur nom</w:t>
      </w:r>
      <w:r w:rsidR="00EE0B82">
        <w:t xml:space="preserve">, </w:t>
      </w:r>
      <w:r w:rsidRPr="002D10EB">
        <w:t>ils sont bien de leur pays</w:t>
      </w:r>
      <w:r w:rsidR="00EE0B82">
        <w:t xml:space="preserve">. </w:t>
      </w:r>
      <w:r w:rsidRPr="002D10EB">
        <w:t>Ils tiennent une auberge</w:t>
      </w:r>
      <w:r w:rsidR="00EE0B82">
        <w:t xml:space="preserve">. </w:t>
      </w:r>
      <w:r w:rsidRPr="002D10EB">
        <w:t>L</w:t>
      </w:r>
      <w:r w:rsidR="00EE0B82">
        <w:t>’</w:t>
      </w:r>
      <w:r w:rsidRPr="002D10EB">
        <w:t>enseigne dit</w:t>
      </w:r>
      <w:r w:rsidR="00EE0B82">
        <w:t xml:space="preserve"> : </w:t>
      </w:r>
      <w:r w:rsidRPr="002D10EB">
        <w:rPr>
          <w:i/>
          <w:iCs/>
        </w:rPr>
        <w:t>À mi-chemin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 xml:space="preserve">on est </w:t>
      </w:r>
      <w:r w:rsidRPr="002D10EB">
        <w:lastRenderedPageBreak/>
        <w:t>to</w:t>
      </w:r>
      <w:r w:rsidRPr="002D10EB">
        <w:t>u</w:t>
      </w:r>
      <w:r w:rsidRPr="002D10EB">
        <w:t>jours à mi-chemin de quelque chose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en plein champ</w:t>
      </w:r>
      <w:r w:rsidR="00EE0B82">
        <w:t xml:space="preserve">, </w:t>
      </w:r>
      <w:r w:rsidRPr="002D10EB">
        <w:t>à ras de la chaussée</w:t>
      </w:r>
      <w:r w:rsidR="00EE0B82">
        <w:t xml:space="preserve">, </w:t>
      </w:r>
      <w:r w:rsidRPr="002D10EB">
        <w:t>près de la route qui mène au couvent des Tra</w:t>
      </w:r>
      <w:r w:rsidRPr="002D10EB">
        <w:t>p</w:t>
      </w:r>
      <w:r w:rsidRPr="002D10EB">
        <w:t>pistes</w:t>
      </w:r>
      <w:r w:rsidR="00EE0B82">
        <w:t xml:space="preserve">. </w:t>
      </w:r>
      <w:r w:rsidRPr="002D10EB">
        <w:t>Le train s</w:t>
      </w:r>
      <w:r w:rsidR="00EE0B82">
        <w:t>’</w:t>
      </w:r>
      <w:r w:rsidRPr="002D10EB">
        <w:t>arrête en face</w:t>
      </w:r>
      <w:r w:rsidR="00EE0B82">
        <w:t>.</w:t>
      </w:r>
    </w:p>
    <w:p w14:paraId="0098EF0E" w14:textId="77777777" w:rsidR="00EE0B82" w:rsidRDefault="000A7E25" w:rsidP="000A7E25">
      <w:r w:rsidRPr="002D10EB">
        <w:t>La première fois que j</w:t>
      </w:r>
      <w:r w:rsidR="00EE0B82">
        <w:t>’</w:t>
      </w:r>
      <w:r w:rsidRPr="002D10EB">
        <w:t>y buvais ma chope</w:t>
      </w:r>
      <w:r w:rsidR="00EE0B82">
        <w:t> : « </w:t>
      </w:r>
      <w:r w:rsidRPr="002D10EB">
        <w:t>Qu</w:t>
      </w:r>
      <w:r w:rsidR="00EE0B82">
        <w:t>’</w:t>
      </w:r>
      <w:r w:rsidRPr="002D10EB">
        <w:t>on le surveille</w:t>
      </w:r>
      <w:r w:rsidR="00EE0B82">
        <w:t xml:space="preserve"> », </w:t>
      </w:r>
      <w:r w:rsidRPr="002D10EB">
        <w:t>ont-ils dit</w:t>
      </w:r>
      <w:r w:rsidR="00EE0B82">
        <w:t xml:space="preserve">. </w:t>
      </w:r>
      <w:r w:rsidRPr="002D10EB">
        <w:t>Ils se méfiaient de ce monsieur</w:t>
      </w:r>
      <w:r w:rsidR="00EE0B82">
        <w:t xml:space="preserve">. </w:t>
      </w:r>
      <w:r w:rsidRPr="002D10EB">
        <w:t>À présent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un étranger survienne et qu</w:t>
      </w:r>
      <w:r w:rsidR="00EE0B82">
        <w:t>’</w:t>
      </w:r>
      <w:r w:rsidRPr="002D10EB">
        <w:t>ils aient affaire</w:t>
      </w:r>
      <w:r w:rsidR="00EE0B82">
        <w:t xml:space="preserve">, </w:t>
      </w:r>
      <w:r w:rsidRPr="002D10EB">
        <w:t>ils me le confient d</w:t>
      </w:r>
      <w:r w:rsidR="00EE0B82">
        <w:t>’</w:t>
      </w:r>
      <w:r w:rsidRPr="002D10EB">
        <w:t>un clin d</w:t>
      </w:r>
      <w:r w:rsidR="00EE0B82">
        <w:t>’</w:t>
      </w:r>
      <w:r w:rsidRPr="002D10EB">
        <w:t>œil</w:t>
      </w:r>
      <w:r w:rsidR="00EE0B82">
        <w:t xml:space="preserve">. </w:t>
      </w:r>
      <w:r w:rsidRPr="002D10EB">
        <w:t>Nous sommes amis</w:t>
      </w:r>
      <w:r w:rsidR="00EE0B82">
        <w:t>.</w:t>
      </w:r>
    </w:p>
    <w:p w14:paraId="06179B12" w14:textId="77777777" w:rsidR="00EE0B82" w:rsidRDefault="000A7E25" w:rsidP="000A7E25">
      <w:r w:rsidRPr="002D10EB">
        <w:t>J</w:t>
      </w:r>
      <w:r w:rsidR="00EE0B82">
        <w:t>’</w:t>
      </w:r>
      <w:r w:rsidRPr="002D10EB">
        <w:t>ai cru d</w:t>
      </w:r>
      <w:r w:rsidR="00EE0B82">
        <w:t>’</w:t>
      </w:r>
      <w:r w:rsidRPr="002D10EB">
        <w:t>abord que le grand gaillard qu</w:t>
      </w:r>
      <w:r w:rsidR="00EE0B82">
        <w:t>’</w:t>
      </w:r>
      <w:r w:rsidRPr="002D10EB">
        <w:t>on appelait Fons était le père</w:t>
      </w:r>
      <w:r w:rsidR="00EE0B82">
        <w:t xml:space="preserve"> ; </w:t>
      </w:r>
      <w:r w:rsidRPr="002D10EB">
        <w:t>celle qu</w:t>
      </w:r>
      <w:r w:rsidR="00EE0B82">
        <w:t>’</w:t>
      </w:r>
      <w:r w:rsidRPr="002D10EB">
        <w:t>on appelait Mélanie</w:t>
      </w:r>
      <w:r w:rsidR="00EE0B82">
        <w:t xml:space="preserve">, </w:t>
      </w:r>
      <w:r w:rsidRPr="002D10EB">
        <w:t>sa femme</w:t>
      </w:r>
      <w:r w:rsidR="00EE0B82">
        <w:t xml:space="preserve"> ; </w:t>
      </w:r>
      <w:r w:rsidRPr="002D10EB">
        <w:t>et Benooi</w:t>
      </w:r>
      <w:r w:rsidR="00EE0B82">
        <w:t xml:space="preserve">, </w:t>
      </w:r>
      <w:r w:rsidRPr="002D10EB">
        <w:t>un long maigre</w:t>
      </w:r>
      <w:r w:rsidR="00EE0B82">
        <w:t xml:space="preserve">, </w:t>
      </w:r>
      <w:r w:rsidRPr="002D10EB">
        <w:t>leur enfant</w:t>
      </w:r>
      <w:r w:rsidR="00EE0B82">
        <w:t xml:space="preserve">. </w:t>
      </w:r>
      <w:r w:rsidRPr="002D10EB">
        <w:t>En réalité</w:t>
      </w:r>
      <w:r w:rsidR="00EE0B82">
        <w:t xml:space="preserve">, </w:t>
      </w:r>
      <w:r w:rsidRPr="002D10EB">
        <w:t>ils sont frères et sœur</w:t>
      </w:r>
      <w:r w:rsidR="00EE0B82">
        <w:t xml:space="preserve">, </w:t>
      </w:r>
      <w:r w:rsidRPr="002D10EB">
        <w:t>presque du même âge</w:t>
      </w:r>
      <w:r w:rsidR="00EE0B82">
        <w:t xml:space="preserve">, </w:t>
      </w:r>
      <w:r w:rsidRPr="002D10EB">
        <w:t>tous trois célibataires</w:t>
      </w:r>
      <w:r w:rsidR="00EE0B82">
        <w:t>.</w:t>
      </w:r>
    </w:p>
    <w:p w14:paraId="52A4B0BF" w14:textId="77777777" w:rsidR="00EE0B82" w:rsidRDefault="000A7E25" w:rsidP="000A7E25">
      <w:r w:rsidRPr="002D10EB">
        <w:t>Il y a encore le père Baerkaelens</w:t>
      </w:r>
      <w:r w:rsidR="00EE0B82">
        <w:t xml:space="preserve">, </w:t>
      </w:r>
      <w:r w:rsidRPr="002D10EB">
        <w:t>mais il est un peu vieux pour qu</w:t>
      </w:r>
      <w:r w:rsidR="00EE0B82">
        <w:t>’</w:t>
      </w:r>
      <w:r w:rsidRPr="002D10EB">
        <w:t>on en tienne compte</w:t>
      </w:r>
      <w:r w:rsidR="00EE0B82">
        <w:t xml:space="preserve">. </w:t>
      </w:r>
      <w:r w:rsidRPr="002D10EB">
        <w:t>On le respecte autant que la p</w:t>
      </w:r>
      <w:r w:rsidRPr="002D10EB">
        <w:t>a</w:t>
      </w:r>
      <w:r w:rsidRPr="002D10EB">
        <w:t>traque d</w:t>
      </w:r>
      <w:r w:rsidR="00EE0B82">
        <w:t>’</w:t>
      </w:r>
      <w:r w:rsidRPr="002D10EB">
        <w:t>horloge qui</w:t>
      </w:r>
      <w:r w:rsidR="00EE0B82">
        <w:t xml:space="preserve">, </w:t>
      </w:r>
      <w:r w:rsidRPr="002D10EB">
        <w:t>depuis longtemps</w:t>
      </w:r>
      <w:r w:rsidR="00EE0B82">
        <w:t xml:space="preserve">, </w:t>
      </w:r>
      <w:r w:rsidRPr="002D10EB">
        <w:t>oublie de marquer l</w:t>
      </w:r>
      <w:r w:rsidR="00EE0B82">
        <w:t>’</w:t>
      </w:r>
      <w:r w:rsidRPr="002D10EB">
        <w:t>heure</w:t>
      </w:r>
      <w:r w:rsidR="00EE0B82">
        <w:t xml:space="preserve"> ; </w:t>
      </w:r>
      <w:r w:rsidRPr="002D10EB">
        <w:t>il n</w:t>
      </w:r>
      <w:r w:rsidR="00EE0B82">
        <w:t>’</w:t>
      </w:r>
      <w:r w:rsidRPr="002D10EB">
        <w:t>a pas plus d</w:t>
      </w:r>
      <w:r w:rsidR="00EE0B82">
        <w:t>’</w:t>
      </w:r>
      <w:r w:rsidRPr="002D10EB">
        <w:t>importance</w:t>
      </w:r>
      <w:r w:rsidR="00EE0B82">
        <w:t>.</w:t>
      </w:r>
    </w:p>
    <w:p w14:paraId="131D5EFF" w14:textId="77777777" w:rsidR="00EE0B82" w:rsidRDefault="000A7E25" w:rsidP="000A7E25">
      <w:r w:rsidRPr="002D10EB">
        <w:t>Sa seule mission semble d</w:t>
      </w:r>
      <w:r w:rsidR="00EE0B82">
        <w:t>’</w:t>
      </w:r>
      <w:r w:rsidRPr="002D10EB">
        <w:t>empêcher ses enfants de vivre de leurs rentes</w:t>
      </w:r>
      <w:r w:rsidR="00EE0B82">
        <w:t xml:space="preserve">. </w:t>
      </w:r>
      <w:r w:rsidRPr="002D10EB">
        <w:t>Ils sont riches</w:t>
      </w:r>
      <w:r w:rsidR="00EE0B82">
        <w:t xml:space="preserve"> ; </w:t>
      </w:r>
      <w:r w:rsidRPr="002D10EB">
        <w:t>à trois</w:t>
      </w:r>
      <w:r w:rsidR="00EE0B82">
        <w:t xml:space="preserve">, </w:t>
      </w:r>
      <w:r w:rsidRPr="002D10EB">
        <w:t>ils ont bien cinquante mille francs</w:t>
      </w:r>
      <w:r w:rsidR="00EE0B82">
        <w:t> !</w:t>
      </w:r>
    </w:p>
    <w:p w14:paraId="68D21B6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Quand le père sera mort</w:t>
      </w:r>
      <w:r>
        <w:t xml:space="preserve">, </w:t>
      </w:r>
      <w:r w:rsidR="000A7E25" w:rsidRPr="002D10EB">
        <w:t>dit Benooi</w:t>
      </w:r>
      <w:r>
        <w:t xml:space="preserve">, </w:t>
      </w:r>
      <w:r w:rsidR="000A7E25" w:rsidRPr="002D10EB">
        <w:t>nous bâtirons une petite ferme et nous vivrons à notre aise</w:t>
      </w:r>
      <w:r>
        <w:t xml:space="preserve">, </w:t>
      </w:r>
      <w:r w:rsidR="000A7E25" w:rsidRPr="002D10EB">
        <w:t>avec une seule vache</w:t>
      </w:r>
      <w:r>
        <w:t>.</w:t>
      </w:r>
    </w:p>
    <w:p w14:paraId="5F7306A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pourquoi pas dès à présent</w:t>
      </w:r>
      <w:r>
        <w:t> ?</w:t>
      </w:r>
    </w:p>
    <w:p w14:paraId="5AD4122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Ah</w:t>
      </w:r>
      <w:r>
        <w:t xml:space="preserve"> ! </w:t>
      </w:r>
      <w:r w:rsidR="000A7E25" w:rsidRPr="002D10EB">
        <w:t>voilà</w:t>
      </w:r>
      <w:r>
        <w:t>.</w:t>
      </w:r>
    </w:p>
    <w:p w14:paraId="14C882CA" w14:textId="77777777" w:rsidR="00EE0B82" w:rsidRDefault="000A7E25" w:rsidP="000A7E25">
      <w:r w:rsidRPr="002D10EB">
        <w:t>Ce serait sans doute trop long à expliquer</w:t>
      </w:r>
      <w:r w:rsidR="00EE0B82">
        <w:t>.</w:t>
      </w:r>
    </w:p>
    <w:p w14:paraId="6B4E2A17" w14:textId="77777777" w:rsidR="00EE0B82" w:rsidRDefault="000A7E25" w:rsidP="000A7E25">
      <w:r w:rsidRPr="002D10EB">
        <w:t>En attendant</w:t>
      </w:r>
      <w:r w:rsidR="00EE0B82">
        <w:t xml:space="preserve">, </w:t>
      </w:r>
      <w:r w:rsidRPr="002D10EB">
        <w:t>ils triment comme des pauvres</w:t>
      </w:r>
      <w:r w:rsidR="00EE0B82">
        <w:t xml:space="preserve">. </w:t>
      </w:r>
      <w:r w:rsidRPr="002D10EB">
        <w:t>Ils ont sept vaches</w:t>
      </w:r>
      <w:r w:rsidR="00EE0B82">
        <w:t xml:space="preserve">, </w:t>
      </w:r>
      <w:r w:rsidRPr="002D10EB">
        <w:t>un cheval</w:t>
      </w:r>
      <w:r w:rsidR="00EE0B82">
        <w:t xml:space="preserve">, </w:t>
      </w:r>
      <w:r w:rsidRPr="002D10EB">
        <w:t>plusieurs veaux</w:t>
      </w:r>
      <w:r w:rsidR="00EE0B82">
        <w:t xml:space="preserve">, </w:t>
      </w:r>
      <w:r w:rsidRPr="002D10EB">
        <w:t>trois cents poules</w:t>
      </w:r>
      <w:r w:rsidR="00EE0B82">
        <w:t xml:space="preserve">, </w:t>
      </w:r>
      <w:r w:rsidRPr="002D10EB">
        <w:t>des n</w:t>
      </w:r>
      <w:r w:rsidRPr="002D10EB">
        <w:t>i</w:t>
      </w:r>
      <w:r w:rsidRPr="002D10EB">
        <w:t>chées de porcs</w:t>
      </w:r>
      <w:r w:rsidR="00EE0B82">
        <w:t xml:space="preserve">. </w:t>
      </w:r>
      <w:r w:rsidRPr="002D10EB">
        <w:t>Ils cultivent leurs champs</w:t>
      </w:r>
      <w:r w:rsidR="00EE0B82">
        <w:t xml:space="preserve">, </w:t>
      </w:r>
      <w:r w:rsidRPr="002D10EB">
        <w:t>vendent des graines</w:t>
      </w:r>
      <w:r w:rsidR="00EE0B82">
        <w:t xml:space="preserve">, </w:t>
      </w:r>
      <w:r w:rsidRPr="002D10EB">
        <w:t>des semences</w:t>
      </w:r>
      <w:r w:rsidR="00EE0B82">
        <w:t xml:space="preserve">, </w:t>
      </w:r>
      <w:r w:rsidRPr="002D10EB">
        <w:t>des épices</w:t>
      </w:r>
      <w:r w:rsidR="00EE0B82">
        <w:t xml:space="preserve">. </w:t>
      </w:r>
      <w:r w:rsidRPr="002D10EB">
        <w:t>Ils logent des voyageurs</w:t>
      </w:r>
      <w:r w:rsidR="00EE0B82">
        <w:t xml:space="preserve">, </w:t>
      </w:r>
      <w:r w:rsidRPr="002D10EB">
        <w:lastRenderedPageBreak/>
        <w:t>ils entr</w:t>
      </w:r>
      <w:r w:rsidRPr="002D10EB">
        <w:t>e</w:t>
      </w:r>
      <w:r w:rsidRPr="002D10EB">
        <w:t>prennent des charriages</w:t>
      </w:r>
      <w:r w:rsidR="00EE0B82">
        <w:t xml:space="preserve">. </w:t>
      </w:r>
      <w:r w:rsidRPr="002D10EB">
        <w:t>Le soir</w:t>
      </w:r>
      <w:r w:rsidR="00EE0B82">
        <w:t xml:space="preserve">, </w:t>
      </w:r>
      <w:r w:rsidRPr="002D10EB">
        <w:t>Fons rentre de son labour</w:t>
      </w:r>
      <w:r w:rsidR="00EE0B82">
        <w:t xml:space="preserve">, </w:t>
      </w:r>
      <w:r w:rsidRPr="002D10EB">
        <w:t>harassé</w:t>
      </w:r>
      <w:r w:rsidR="00EE0B82">
        <w:t xml:space="preserve"> ; </w:t>
      </w:r>
      <w:r w:rsidRPr="002D10EB">
        <w:t>Mélanie dans son comptoir a pris la migraine</w:t>
      </w:r>
      <w:r w:rsidR="00EE0B82">
        <w:t xml:space="preserve"> ; </w:t>
      </w:r>
      <w:r w:rsidRPr="002D10EB">
        <w:t>Benooi</w:t>
      </w:r>
      <w:r w:rsidR="00EE0B82">
        <w:t xml:space="preserve">, </w:t>
      </w:r>
      <w:r w:rsidRPr="002D10EB">
        <w:t>le moins solide</w:t>
      </w:r>
      <w:r w:rsidR="00EE0B82">
        <w:t xml:space="preserve">, </w:t>
      </w:r>
      <w:r w:rsidRPr="002D10EB">
        <w:t>ne sent plus ses jambes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ils doivent encore établir des comptes</w:t>
      </w:r>
      <w:r w:rsidR="00EE0B82">
        <w:t xml:space="preserve">, </w:t>
      </w:r>
      <w:r w:rsidRPr="002D10EB">
        <w:t>rafistoler des outils</w:t>
      </w:r>
      <w:r w:rsidR="00EE0B82">
        <w:t xml:space="preserve">, </w:t>
      </w:r>
      <w:r w:rsidRPr="002D10EB">
        <w:t>allumer le four et cuire le pain pour les voisins</w:t>
      </w:r>
      <w:r w:rsidR="00EE0B82">
        <w:t xml:space="preserve">, </w:t>
      </w:r>
      <w:r w:rsidRPr="002D10EB">
        <w:t>qui ne se donnent pas cette peine</w:t>
      </w:r>
      <w:r w:rsidR="00EE0B82">
        <w:t>.</w:t>
      </w:r>
    </w:p>
    <w:p w14:paraId="30B1A2BA" w14:textId="77777777" w:rsidR="00EE0B82" w:rsidRDefault="000A7E25" w:rsidP="000A7E25">
      <w:r w:rsidRPr="002D10EB">
        <w:t>L</w:t>
      </w:r>
      <w:r w:rsidR="00EE0B82">
        <w:t>’</w:t>
      </w:r>
      <w:r w:rsidRPr="002D10EB">
        <w:t>auberge sert également de salle d</w:t>
      </w:r>
      <w:r w:rsidR="00EE0B82">
        <w:t>’</w:t>
      </w:r>
      <w:r w:rsidRPr="002D10EB">
        <w:t>attente aux voyageurs</w:t>
      </w:r>
      <w:r w:rsidR="00EE0B82">
        <w:t>.</w:t>
      </w:r>
    </w:p>
    <w:p w14:paraId="29BC827A" w14:textId="77777777" w:rsidR="00EE0B82" w:rsidRDefault="000A7E25" w:rsidP="000A7E25">
      <w:r w:rsidRPr="002D10EB">
        <w:t>Il y a dans un coin une table</w:t>
      </w:r>
      <w:r w:rsidR="00EE0B82">
        <w:t xml:space="preserve">, </w:t>
      </w:r>
      <w:r w:rsidRPr="002D10EB">
        <w:t>avec de l</w:t>
      </w:r>
      <w:r w:rsidR="00EE0B82">
        <w:t>’</w:t>
      </w:r>
      <w:r w:rsidRPr="002D10EB">
        <w:t>encre pour les écritures qu</w:t>
      </w:r>
      <w:r w:rsidR="00EE0B82">
        <w:t>’</w:t>
      </w:r>
      <w:r w:rsidRPr="002D10EB">
        <w:t>on fait quand on expédie des marchandises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Mélanie qui s</w:t>
      </w:r>
      <w:r w:rsidR="00EE0B82">
        <w:t>’</w:t>
      </w:r>
      <w:r w:rsidRPr="002D10EB">
        <w:t>en charge</w:t>
      </w:r>
      <w:r w:rsidR="00EE0B82">
        <w:t xml:space="preserve">, </w:t>
      </w:r>
      <w:r w:rsidRPr="002D10EB">
        <w:t>quelquefois Benooi</w:t>
      </w:r>
      <w:r w:rsidR="00EE0B82">
        <w:t xml:space="preserve">, </w:t>
      </w:r>
      <w:r w:rsidRPr="002D10EB">
        <w:t>rarement Fons</w:t>
      </w:r>
      <w:r w:rsidR="00EE0B82">
        <w:t xml:space="preserve">, </w:t>
      </w:r>
      <w:r w:rsidRPr="002D10EB">
        <w:t>car Fons est distrait et laisse filer le train sans lui confier les b</w:t>
      </w:r>
      <w:r w:rsidRPr="002D10EB">
        <w:t>a</w:t>
      </w:r>
      <w:r w:rsidRPr="002D10EB">
        <w:t>gages</w:t>
      </w:r>
      <w:r w:rsidR="00EE0B82">
        <w:t xml:space="preserve">. </w:t>
      </w:r>
      <w:r w:rsidRPr="002D10EB">
        <w:t>On en retrouve</w:t>
      </w:r>
      <w:r w:rsidR="00EE0B82">
        <w:t xml:space="preserve">, </w:t>
      </w:r>
      <w:r w:rsidRPr="002D10EB">
        <w:t>quelquefois</w:t>
      </w:r>
      <w:r w:rsidR="00EE0B82">
        <w:t xml:space="preserve">, </w:t>
      </w:r>
      <w:r w:rsidRPr="002D10EB">
        <w:t>au bout d</w:t>
      </w:r>
      <w:r w:rsidR="00EE0B82">
        <w:t>’</w:t>
      </w:r>
      <w:r w:rsidRPr="002D10EB">
        <w:t>une semaine</w:t>
      </w:r>
      <w:r w:rsidR="00EE0B82">
        <w:t xml:space="preserve">, </w:t>
      </w:r>
      <w:r w:rsidRPr="002D10EB">
        <w:t>sous le foin</w:t>
      </w:r>
      <w:r w:rsidR="00EE0B82">
        <w:t xml:space="preserve">, </w:t>
      </w:r>
      <w:r w:rsidRPr="002D10EB">
        <w:t>dans la grange</w:t>
      </w:r>
      <w:r w:rsidR="00EE0B82">
        <w:t>.</w:t>
      </w:r>
    </w:p>
    <w:p w14:paraId="3FE6520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ne suis pas chef de gare</w:t>
      </w:r>
      <w:r>
        <w:t xml:space="preserve">, </w:t>
      </w:r>
      <w:r w:rsidR="000A7E25" w:rsidRPr="002D10EB">
        <w:t>répond Fons</w:t>
      </w:r>
      <w:r>
        <w:t>.</w:t>
      </w:r>
    </w:p>
    <w:p w14:paraId="01E65408" w14:textId="77777777" w:rsidR="00EE0B82" w:rsidRDefault="000A7E25" w:rsidP="000A7E25">
      <w:r w:rsidRPr="002D10EB">
        <w:t>Les dimanches d</w:t>
      </w:r>
      <w:r w:rsidR="00EE0B82">
        <w:t>’</w:t>
      </w:r>
      <w:r w:rsidRPr="002D10EB">
        <w:t>été</w:t>
      </w:r>
      <w:r w:rsidR="00EE0B82">
        <w:t xml:space="preserve">, </w:t>
      </w:r>
      <w:r w:rsidRPr="002D10EB">
        <w:t>on sort les tables</w:t>
      </w:r>
      <w:r w:rsidR="00EE0B82">
        <w:t xml:space="preserve">, </w:t>
      </w:r>
      <w:r w:rsidRPr="002D10EB">
        <w:t>pour les promeneurs de la ville</w:t>
      </w:r>
      <w:r w:rsidR="00EE0B82">
        <w:t xml:space="preserve">. </w:t>
      </w:r>
      <w:r w:rsidRPr="002D10EB">
        <w:t xml:space="preserve">Ils arrivent </w:t>
      </w:r>
      <w:proofErr w:type="gramStart"/>
      <w:r w:rsidRPr="002D10EB">
        <w:t>en</w:t>
      </w:r>
      <w:proofErr w:type="gramEnd"/>
      <w:r w:rsidRPr="002D10EB">
        <w:t xml:space="preserve"> vélo</w:t>
      </w:r>
      <w:r w:rsidR="00EE0B82">
        <w:t xml:space="preserve"> : </w:t>
      </w:r>
      <w:r w:rsidRPr="002D10EB">
        <w:t>ils veulent boire de la bière des Trappistes</w:t>
      </w:r>
      <w:r w:rsidR="00EE0B82">
        <w:t xml:space="preserve">, </w:t>
      </w:r>
      <w:r w:rsidRPr="002D10EB">
        <w:t>du vin des Trappistes</w:t>
      </w:r>
      <w:r w:rsidR="00EE0B82">
        <w:t xml:space="preserve">, </w:t>
      </w:r>
      <w:r w:rsidRPr="002D10EB">
        <w:t>et aussi de ce lait qui ne serait pas si bon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ils savaient qu</w:t>
      </w:r>
      <w:r w:rsidR="00EE0B82">
        <w:t>’</w:t>
      </w:r>
      <w:r w:rsidRPr="002D10EB">
        <w:t>en semaine on le verse aux pourceaux</w:t>
      </w:r>
      <w:r w:rsidR="00EE0B82">
        <w:t xml:space="preserve">. </w:t>
      </w:r>
      <w:r w:rsidRPr="002D10EB">
        <w:t>Tout le monde se mêle de servir</w:t>
      </w:r>
      <w:r w:rsidR="00EE0B82">
        <w:t xml:space="preserve">, </w:t>
      </w:r>
      <w:r w:rsidRPr="002D10EB">
        <w:t>Mélanie</w:t>
      </w:r>
      <w:r w:rsidR="00EE0B82">
        <w:t xml:space="preserve">, </w:t>
      </w:r>
      <w:r w:rsidRPr="002D10EB">
        <w:t>Fons</w:t>
      </w:r>
      <w:r w:rsidR="00EE0B82">
        <w:t xml:space="preserve">, </w:t>
      </w:r>
      <w:r w:rsidRPr="002D10EB">
        <w:t>Benooi</w:t>
      </w:r>
      <w:r w:rsidR="00EE0B82">
        <w:t xml:space="preserve">, </w:t>
      </w:r>
      <w:r w:rsidRPr="002D10EB">
        <w:t>le Père qui prend son temps</w:t>
      </w:r>
      <w:r w:rsidR="00EE0B82">
        <w:t xml:space="preserve">. </w:t>
      </w:r>
      <w:r w:rsidRPr="002D10EB">
        <w:t>Le soir</w:t>
      </w:r>
      <w:r w:rsidR="00EE0B82">
        <w:t xml:space="preserve">, </w:t>
      </w:r>
      <w:r w:rsidRPr="002D10EB">
        <w:t>chacun vide sa poche sur le comptoir</w:t>
      </w:r>
      <w:r w:rsidR="00EE0B82">
        <w:t xml:space="preserve"> ; </w:t>
      </w:r>
      <w:r w:rsidRPr="002D10EB">
        <w:t>cela fait beaucoup de sous</w:t>
      </w:r>
      <w:r w:rsidR="00EE0B82">
        <w:t>.</w:t>
      </w:r>
    </w:p>
    <w:p w14:paraId="7C3256D3" w14:textId="77777777" w:rsidR="00EE0B82" w:rsidRDefault="000A7E25" w:rsidP="000A7E25">
      <w:r w:rsidRPr="002D10EB">
        <w:t>Ils ne détestent pas l</w:t>
      </w:r>
      <w:r w:rsidR="00EE0B82">
        <w:t>’</w:t>
      </w:r>
      <w:r w:rsidRPr="002D10EB">
        <w:t>argent</w:t>
      </w:r>
      <w:r w:rsidR="00EE0B82">
        <w:t xml:space="preserve"> ; </w:t>
      </w:r>
      <w:r w:rsidRPr="002D10EB">
        <w:t>puisqu</w:t>
      </w:r>
      <w:r w:rsidR="00EE0B82">
        <w:t>’</w:t>
      </w:r>
      <w:r w:rsidRPr="002D10EB">
        <w:t>ils travaillent</w:t>
      </w:r>
      <w:r w:rsidR="00EE0B82">
        <w:t xml:space="preserve">, </w:t>
      </w:r>
      <w:r w:rsidRPr="002D10EB">
        <w:t>il faut que ça rapporte</w:t>
      </w:r>
      <w:r w:rsidR="00EE0B82">
        <w:t xml:space="preserve">. </w:t>
      </w:r>
      <w:r w:rsidRPr="002D10EB">
        <w:t>Mais ils ne sont pas avares</w:t>
      </w:r>
      <w:r w:rsidR="00EE0B82">
        <w:t xml:space="preserve">. </w:t>
      </w:r>
      <w:r w:rsidRPr="002D10EB">
        <w:t>Qu</w:t>
      </w:r>
      <w:r w:rsidR="00EE0B82">
        <w:t>’</w:t>
      </w:r>
      <w:r w:rsidRPr="002D10EB">
        <w:t>une vache crève</w:t>
      </w:r>
      <w:r w:rsidR="00EE0B82">
        <w:t> :</w:t>
      </w:r>
    </w:p>
    <w:p w14:paraId="3239C50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Bast</w:t>
      </w:r>
      <w:r>
        <w:t xml:space="preserve">, </w:t>
      </w:r>
      <w:r w:rsidR="000A7E25" w:rsidRPr="002D10EB">
        <w:t>on en rachètera une autre</w:t>
      </w:r>
      <w:r>
        <w:t>.</w:t>
      </w:r>
    </w:p>
    <w:p w14:paraId="6D488F5B" w14:textId="77777777" w:rsidR="00EE0B82" w:rsidRDefault="000A7E25" w:rsidP="000A7E25">
      <w:r w:rsidRPr="002D10EB">
        <w:t>Et si la tête d</w:t>
      </w:r>
      <w:r w:rsidR="00EE0B82">
        <w:t>’</w:t>
      </w:r>
      <w:r w:rsidRPr="002D10EB">
        <w:t>un voyageur leur déplaît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cherche ai</w:t>
      </w:r>
      <w:r w:rsidRPr="002D10EB">
        <w:t>l</w:t>
      </w:r>
      <w:r w:rsidRPr="002D10EB">
        <w:t>leurs</w:t>
      </w:r>
      <w:r w:rsidR="00EE0B82">
        <w:t xml:space="preserve"> : </w:t>
      </w:r>
      <w:r w:rsidRPr="002D10EB">
        <w:t>ils n</w:t>
      </w:r>
      <w:r w:rsidR="00EE0B82">
        <w:t>’</w:t>
      </w:r>
      <w:r w:rsidRPr="002D10EB">
        <w:t>ont pas de place</w:t>
      </w:r>
      <w:r w:rsidR="00EE0B82">
        <w:t>.</w:t>
      </w:r>
    </w:p>
    <w:p w14:paraId="13B092E4" w14:textId="77777777" w:rsidR="00EE0B82" w:rsidRDefault="000A7E25" w:rsidP="000A7E25">
      <w:r w:rsidRPr="002D10EB">
        <w:lastRenderedPageBreak/>
        <w:t>Ce sont les Baerkaelens qui ont facilité mon établissement dans le pays</w:t>
      </w:r>
      <w:r w:rsidR="00EE0B82">
        <w:t xml:space="preserve">. </w:t>
      </w:r>
      <w:r w:rsidRPr="002D10EB">
        <w:t>Benooi m</w:t>
      </w:r>
      <w:r w:rsidR="00EE0B82">
        <w:t>’</w:t>
      </w:r>
      <w:r w:rsidRPr="002D10EB">
        <w:t>apprend comment on élève des poules</w:t>
      </w:r>
      <w:r w:rsidR="00EE0B82">
        <w:t xml:space="preserve"> ; </w:t>
      </w:r>
      <w:r w:rsidRPr="002D10EB">
        <w:t>Fons comment on s</w:t>
      </w:r>
      <w:r w:rsidR="00EE0B82">
        <w:t>’</w:t>
      </w:r>
      <w:r w:rsidRPr="002D10EB">
        <w:t>y prend pour avoir un beau jardin</w:t>
      </w:r>
      <w:r w:rsidR="00EE0B82">
        <w:t xml:space="preserve">. </w:t>
      </w:r>
      <w:r w:rsidRPr="002D10EB">
        <w:t>En hiver</w:t>
      </w:r>
      <w:r w:rsidR="00EE0B82">
        <w:t xml:space="preserve">, </w:t>
      </w:r>
      <w:r w:rsidRPr="002D10EB">
        <w:t>ils m</w:t>
      </w:r>
      <w:r w:rsidR="00EE0B82">
        <w:t>’</w:t>
      </w:r>
      <w:r w:rsidRPr="002D10EB">
        <w:t>enseigneront à tresser des paniers</w:t>
      </w:r>
      <w:r w:rsidR="00EE0B82">
        <w:t>.</w:t>
      </w:r>
    </w:p>
    <w:p w14:paraId="77FFFFFA" w14:textId="77777777" w:rsidR="00EE0B82" w:rsidRDefault="000A7E25" w:rsidP="000A7E25">
      <w:r w:rsidRPr="002D10EB">
        <w:t>Je suis libre d</w:t>
      </w:r>
      <w:r w:rsidR="00EE0B82">
        <w:t>’</w:t>
      </w:r>
      <w:r w:rsidRPr="002D10EB">
        <w:t>acheter mes denrées où je veux</w:t>
      </w:r>
      <w:r w:rsidR="00EE0B82">
        <w:t xml:space="preserve">. </w:t>
      </w:r>
      <w:r w:rsidRPr="002D10EB">
        <w:t>Mais il n</w:t>
      </w:r>
      <w:r w:rsidR="00EE0B82">
        <w:t>’</w:t>
      </w:r>
      <w:r w:rsidRPr="002D10EB">
        <w:t>y a rien qu</w:t>
      </w:r>
      <w:r w:rsidR="00EE0B82">
        <w:t>’</w:t>
      </w:r>
      <w:r w:rsidRPr="002D10EB">
        <w:t>ils ne vendent</w:t>
      </w:r>
      <w:r w:rsidR="00EE0B82">
        <w:t xml:space="preserve">. </w:t>
      </w:r>
      <w:r w:rsidRPr="002D10EB">
        <w:t>Tout mon argent passe chez eux</w:t>
      </w:r>
      <w:r w:rsidR="00EE0B82">
        <w:t>.</w:t>
      </w:r>
    </w:p>
    <w:p w14:paraId="330C2124" w14:textId="77777777" w:rsidR="00EE0B82" w:rsidRDefault="000A7E25" w:rsidP="000A7E25">
      <w:r w:rsidRPr="002D10EB">
        <w:t>Cimentée d</w:t>
      </w:r>
      <w:r w:rsidR="00EE0B82">
        <w:t>’</w:t>
      </w:r>
      <w:r w:rsidRPr="002D10EB">
        <w:t>intérêt</w:t>
      </w:r>
      <w:r w:rsidR="00EE0B82">
        <w:t xml:space="preserve">, </w:t>
      </w:r>
      <w:r w:rsidRPr="002D10EB">
        <w:t>notre amitié se cale</w:t>
      </w:r>
      <w:r w:rsidR="00EE0B82">
        <w:t xml:space="preserve">, </w:t>
      </w:r>
      <w:r w:rsidRPr="002D10EB">
        <w:t>solide</w:t>
      </w:r>
      <w:r w:rsidR="00EE0B82">
        <w:t>.</w:t>
      </w:r>
    </w:p>
    <w:p w14:paraId="73603DB6" w14:textId="77777777" w:rsidR="000A7E25" w:rsidRPr="002D10EB" w:rsidRDefault="000A7E25" w:rsidP="000A7E25">
      <w:pPr>
        <w:pStyle w:val="ParagrapheVideNormal"/>
      </w:pPr>
    </w:p>
    <w:p w14:paraId="4E2C74F0" w14:textId="77777777" w:rsidR="00EE0B82" w:rsidRDefault="000A7E25" w:rsidP="000A7E25">
      <w:pPr>
        <w:pStyle w:val="Sous-titre"/>
        <w:jc w:val="left"/>
      </w:pPr>
      <w:r w:rsidRPr="002D10EB">
        <w:t>LE PÈRE BAERKAELENS</w:t>
      </w:r>
      <w:r w:rsidR="00EE0B82">
        <w:t>.</w:t>
      </w:r>
    </w:p>
    <w:p w14:paraId="29ADA87F" w14:textId="77777777" w:rsidR="006669CD" w:rsidRDefault="006669CD" w:rsidP="006669CD">
      <w:pPr>
        <w:pStyle w:val="NormalSolidaire"/>
      </w:pPr>
    </w:p>
    <w:p w14:paraId="1A8F04EA" w14:textId="75CF383E" w:rsidR="00EE0B82" w:rsidRDefault="000A7E25" w:rsidP="000A7E25">
      <w:r w:rsidRPr="002D10EB">
        <w:t>Sa place est dans un fauteuil à l</w:t>
      </w:r>
      <w:r w:rsidR="00EE0B82">
        <w:t>’</w:t>
      </w:r>
      <w:r w:rsidRPr="002D10EB">
        <w:t>auberge</w:t>
      </w:r>
      <w:r w:rsidR="00EE0B82">
        <w:t>.</w:t>
      </w:r>
    </w:p>
    <w:p w14:paraId="7BBC43CB" w14:textId="77777777" w:rsidR="00EE0B82" w:rsidRDefault="000A7E25" w:rsidP="000A7E25">
      <w:r w:rsidRPr="002D10EB">
        <w:t>Tout le monde l</w:t>
      </w:r>
      <w:r w:rsidR="00EE0B82">
        <w:t>’</w:t>
      </w:r>
      <w:r w:rsidRPr="002D10EB">
        <w:t xml:space="preserve">appelle </w:t>
      </w:r>
      <w:r w:rsidR="00EE0B82">
        <w:t>« </w:t>
      </w:r>
      <w:r w:rsidRPr="002D10EB">
        <w:t>Vader</w:t>
      </w:r>
      <w:r w:rsidR="00EE0B82">
        <w:t xml:space="preserve"> », </w:t>
      </w:r>
      <w:r w:rsidRPr="002D10EB">
        <w:t>le Père</w:t>
      </w:r>
      <w:r w:rsidR="00EE0B82">
        <w:t xml:space="preserve">, </w:t>
      </w:r>
      <w:r w:rsidRPr="002D10EB">
        <w:t>sauf les vieux qui savent encore son nom</w:t>
      </w:r>
      <w:r w:rsidR="00EE0B82">
        <w:t xml:space="preserve"> : </w:t>
      </w:r>
      <w:r w:rsidRPr="002D10EB">
        <w:t>Martin</w:t>
      </w:r>
      <w:r w:rsidR="00EE0B82">
        <w:t xml:space="preserve">. </w:t>
      </w:r>
      <w:r w:rsidRPr="002D10EB">
        <w:t>Les gens de la ville disent</w:t>
      </w:r>
      <w:r w:rsidR="00EE0B82">
        <w:t> : « </w:t>
      </w:r>
      <w:r w:rsidRPr="002D10EB">
        <w:t>Monsieur Baerkaelens</w:t>
      </w:r>
      <w:r w:rsidR="00EE0B82">
        <w:t xml:space="preserve"> ». </w:t>
      </w:r>
      <w:r w:rsidRPr="002D10EB">
        <w:t xml:space="preserve">Ce </w:t>
      </w:r>
      <w:r w:rsidR="00EE0B82">
        <w:t>« </w:t>
      </w:r>
      <w:r w:rsidRPr="002D10EB">
        <w:t>Monsieur</w:t>
      </w:r>
      <w:r w:rsidR="00EE0B82">
        <w:t> »</w:t>
      </w:r>
      <w:r w:rsidRPr="002D10EB">
        <w:t xml:space="preserve"> le flatte</w:t>
      </w:r>
      <w:r w:rsidR="00EE0B82">
        <w:t xml:space="preserve">, </w:t>
      </w:r>
      <w:r w:rsidRPr="002D10EB">
        <w:t>et en même temps l</w:t>
      </w:r>
      <w:r w:rsidR="00EE0B82">
        <w:t>’</w:t>
      </w:r>
      <w:r w:rsidRPr="002D10EB">
        <w:t>exaspère</w:t>
      </w:r>
      <w:r w:rsidR="00EE0B82">
        <w:t>.</w:t>
      </w:r>
    </w:p>
    <w:p w14:paraId="0081CB32" w14:textId="77777777" w:rsidR="00EE0B82" w:rsidRDefault="000A7E25" w:rsidP="000A7E25">
      <w:r w:rsidRPr="002D10EB">
        <w:t>Il a quatre-vingts ans</w:t>
      </w:r>
      <w:r w:rsidR="00EE0B82">
        <w:t xml:space="preserve">. </w:t>
      </w:r>
      <w:r w:rsidRPr="002D10EB">
        <w:t>L</w:t>
      </w:r>
      <w:r w:rsidR="00EE0B82">
        <w:t>’</w:t>
      </w:r>
      <w:r w:rsidRPr="002D10EB">
        <w:t>an dernier</w:t>
      </w:r>
      <w:r w:rsidR="00EE0B82">
        <w:t xml:space="preserve">, </w:t>
      </w:r>
      <w:r w:rsidRPr="002D10EB">
        <w:t>il en avait soixante-dix neuf</w:t>
      </w:r>
      <w:r w:rsidR="00EE0B82">
        <w:t xml:space="preserve"> ; </w:t>
      </w:r>
      <w:r w:rsidRPr="002D10EB">
        <w:t>l</w:t>
      </w:r>
      <w:r w:rsidR="00EE0B82">
        <w:t>’</w:t>
      </w:r>
      <w:r w:rsidRPr="002D10EB">
        <w:t>an prochain</w:t>
      </w:r>
      <w:r w:rsidR="00EE0B82">
        <w:t xml:space="preserve">, </w:t>
      </w:r>
      <w:r w:rsidRPr="002D10EB">
        <w:t>il en aura quatre-vingt-un</w:t>
      </w:r>
      <w:r w:rsidR="00EE0B82">
        <w:t xml:space="preserve"> ; </w:t>
      </w:r>
      <w:r w:rsidRPr="002D10EB">
        <w:t>mais on le retrouvera toujours le même</w:t>
      </w:r>
      <w:r w:rsidR="00EE0B82">
        <w:t xml:space="preserve">. </w:t>
      </w:r>
      <w:r w:rsidRPr="002D10EB">
        <w:t>Ce patriarche a la peau rose d</w:t>
      </w:r>
      <w:r w:rsidR="00EE0B82">
        <w:t>’</w:t>
      </w:r>
      <w:r w:rsidRPr="002D10EB">
        <w:t>un enfant</w:t>
      </w:r>
      <w:r w:rsidR="00EE0B82">
        <w:t xml:space="preserve">. </w:t>
      </w:r>
      <w:r w:rsidRPr="002D10EB">
        <w:t>Tendue sur le front</w:t>
      </w:r>
      <w:r w:rsidR="00EE0B82">
        <w:t xml:space="preserve">, </w:t>
      </w:r>
      <w:r w:rsidRPr="002D10EB">
        <w:t>elle y brille comme une vitre</w:t>
      </w:r>
      <w:r w:rsidR="00EE0B82">
        <w:t xml:space="preserve">. </w:t>
      </w:r>
      <w:r w:rsidRPr="002D10EB">
        <w:t>À la fin de la semaine</w:t>
      </w:r>
      <w:r w:rsidR="00EE0B82">
        <w:t xml:space="preserve">, </w:t>
      </w:r>
      <w:r w:rsidRPr="002D10EB">
        <w:t>il est un peu plus vieux</w:t>
      </w:r>
      <w:r w:rsidR="00EE0B82">
        <w:t xml:space="preserve">, </w:t>
      </w:r>
      <w:r w:rsidRPr="002D10EB">
        <w:t>à cause des picots blancs de ses joues qu</w:t>
      </w:r>
      <w:r w:rsidR="00EE0B82">
        <w:t>’</w:t>
      </w:r>
      <w:r w:rsidRPr="002D10EB">
        <w:t>il ne rase que le dimanche</w:t>
      </w:r>
      <w:r w:rsidR="00EE0B82">
        <w:t>.</w:t>
      </w:r>
    </w:p>
    <w:p w14:paraId="0E5CE7CD" w14:textId="77777777" w:rsidR="00EE0B82" w:rsidRDefault="000A7E25" w:rsidP="000A7E25">
      <w:r w:rsidRPr="002D10EB">
        <w:t>Quand il marche</w:t>
      </w:r>
      <w:r w:rsidR="00EE0B82">
        <w:t xml:space="preserve">, </w:t>
      </w:r>
      <w:r w:rsidRPr="002D10EB">
        <w:t>il se tient droit</w:t>
      </w:r>
      <w:r w:rsidR="00EE0B82">
        <w:t xml:space="preserve">, </w:t>
      </w:r>
      <w:r w:rsidRPr="002D10EB">
        <w:t>mais il ne déplace plus très vite ses jambes</w:t>
      </w:r>
      <w:r w:rsidR="00EE0B82">
        <w:t xml:space="preserve">. </w:t>
      </w:r>
      <w:r w:rsidRPr="002D10EB">
        <w:t>Depuis qu</w:t>
      </w:r>
      <w:r w:rsidR="00EE0B82">
        <w:t>’</w:t>
      </w:r>
      <w:r w:rsidRPr="002D10EB">
        <w:t>un vertige l</w:t>
      </w:r>
      <w:r w:rsidR="00EE0B82">
        <w:t>’</w:t>
      </w:r>
      <w:r w:rsidRPr="002D10EB">
        <w:t>a culbuté au fond d</w:t>
      </w:r>
      <w:r w:rsidR="00EE0B82">
        <w:t>’</w:t>
      </w:r>
      <w:r w:rsidRPr="002D10EB">
        <w:t>un ruisseau</w:t>
      </w:r>
      <w:r w:rsidR="00EE0B82">
        <w:t xml:space="preserve">, </w:t>
      </w:r>
      <w:r w:rsidRPr="002D10EB">
        <w:t>on le force à se servir d</w:t>
      </w:r>
      <w:r w:rsidR="00EE0B82">
        <w:t>’</w:t>
      </w:r>
      <w:r w:rsidRPr="002D10EB">
        <w:t>une canne</w:t>
      </w:r>
      <w:r w:rsidR="00EE0B82">
        <w:t xml:space="preserve">. </w:t>
      </w:r>
      <w:r w:rsidRPr="002D10EB">
        <w:t>Il s</w:t>
      </w:r>
      <w:r w:rsidR="00EE0B82">
        <w:t>’</w:t>
      </w:r>
      <w:r w:rsidRPr="002D10EB">
        <w:t>en sert</w:t>
      </w:r>
      <w:r w:rsidR="00EE0B82">
        <w:t xml:space="preserve"> : </w:t>
      </w:r>
      <w:r w:rsidRPr="002D10EB">
        <w:t>il la porte sous le bras</w:t>
      </w:r>
      <w:r w:rsidR="00EE0B82">
        <w:t xml:space="preserve"> ; </w:t>
      </w:r>
      <w:r w:rsidRPr="002D10EB">
        <w:t>ailleurs elle serait gênante</w:t>
      </w:r>
      <w:r w:rsidR="00EE0B82">
        <w:t>.</w:t>
      </w:r>
    </w:p>
    <w:p w14:paraId="1D356484" w14:textId="77777777" w:rsidR="00EE0B82" w:rsidRDefault="000A7E25" w:rsidP="000A7E25">
      <w:r w:rsidRPr="002D10EB">
        <w:t>Vader n</w:t>
      </w:r>
      <w:r w:rsidR="00EE0B82">
        <w:t>’</w:t>
      </w:r>
      <w:r w:rsidRPr="002D10EB">
        <w:t>est jamais malade</w:t>
      </w:r>
      <w:r w:rsidR="00EE0B82">
        <w:t xml:space="preserve">. </w:t>
      </w:r>
      <w:r w:rsidRPr="002D10EB">
        <w:t>Seulement</w:t>
      </w:r>
      <w:r w:rsidR="00EE0B82">
        <w:t xml:space="preserve">, </w:t>
      </w:r>
      <w:r w:rsidRPr="002D10EB">
        <w:t>comme il dit</w:t>
      </w:r>
      <w:r w:rsidR="00EE0B82">
        <w:t xml:space="preserve">, </w:t>
      </w:r>
      <w:r w:rsidRPr="002D10EB">
        <w:t>il a quelquefois des fadeurs</w:t>
      </w:r>
      <w:r w:rsidR="00EE0B82">
        <w:t xml:space="preserve">. </w:t>
      </w:r>
      <w:r w:rsidRPr="002D10EB">
        <w:t>Au déjeuner il se taille</w:t>
      </w:r>
      <w:r w:rsidR="00EE0B82">
        <w:t xml:space="preserve">, </w:t>
      </w:r>
      <w:r w:rsidRPr="002D10EB">
        <w:t xml:space="preserve">dans un grand </w:t>
      </w:r>
      <w:r w:rsidRPr="002D10EB">
        <w:lastRenderedPageBreak/>
        <w:t>pain</w:t>
      </w:r>
      <w:r w:rsidR="00EE0B82">
        <w:t xml:space="preserve">, </w:t>
      </w:r>
      <w:r w:rsidRPr="002D10EB">
        <w:t>quatre tranches qu</w:t>
      </w:r>
      <w:r w:rsidR="00EE0B82">
        <w:t>’</w:t>
      </w:r>
      <w:r w:rsidRPr="002D10EB">
        <w:t>il beurre grassement et enfourne avec deux œufs</w:t>
      </w:r>
      <w:r w:rsidR="00EE0B82">
        <w:t xml:space="preserve">. </w:t>
      </w:r>
      <w:r w:rsidRPr="002D10EB">
        <w:t>Les autres</w:t>
      </w:r>
      <w:r w:rsidR="00EE0B82">
        <w:t xml:space="preserve">, </w:t>
      </w:r>
      <w:r w:rsidRPr="002D10EB">
        <w:t>qui se contentent de lard sur une croûte</w:t>
      </w:r>
      <w:r w:rsidR="00EE0B82">
        <w:t xml:space="preserve">, </w:t>
      </w:r>
      <w:r w:rsidRPr="002D10EB">
        <w:t>le regardent manger</w:t>
      </w:r>
      <w:r w:rsidR="00EE0B82">
        <w:t xml:space="preserve">. </w:t>
      </w:r>
      <w:r w:rsidRPr="002D10EB">
        <w:t>Tout à l</w:t>
      </w:r>
      <w:r w:rsidR="00EE0B82">
        <w:t>’</w:t>
      </w:r>
      <w:r w:rsidRPr="002D10EB">
        <w:t>heure</w:t>
      </w:r>
      <w:r w:rsidR="00EE0B82">
        <w:t xml:space="preserve">, </w:t>
      </w:r>
      <w:r w:rsidRPr="002D10EB">
        <w:t>dans un coin de la cour</w:t>
      </w:r>
      <w:r w:rsidR="00EE0B82">
        <w:t xml:space="preserve">, </w:t>
      </w:r>
      <w:r w:rsidRPr="002D10EB">
        <w:t>le front contre le mur</w:t>
      </w:r>
      <w:r w:rsidR="00EE0B82">
        <w:t xml:space="preserve">, </w:t>
      </w:r>
      <w:r w:rsidRPr="002D10EB">
        <w:t>il rendra le surplus qui lui pèse</w:t>
      </w:r>
      <w:r w:rsidR="00EE0B82">
        <w:t>.</w:t>
      </w:r>
    </w:p>
    <w:p w14:paraId="245DCE0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Vader vomit</w:t>
      </w:r>
      <w:r>
        <w:t xml:space="preserve">, </w:t>
      </w:r>
      <w:r w:rsidR="000A7E25" w:rsidRPr="002D10EB">
        <w:t>dira Mélanie</w:t>
      </w:r>
      <w:r>
        <w:t>.</w:t>
      </w:r>
    </w:p>
    <w:p w14:paraId="3DB65307" w14:textId="77777777" w:rsidR="00EE0B82" w:rsidRDefault="000A7E25" w:rsidP="000A7E25">
      <w:r w:rsidRPr="002D10EB">
        <w:t>Elle ne se dérangera pas</w:t>
      </w:r>
      <w:r w:rsidR="00EE0B82">
        <w:t xml:space="preserve">. </w:t>
      </w:r>
      <w:r w:rsidRPr="002D10EB">
        <w:t>Puisqu</w:t>
      </w:r>
      <w:r w:rsidR="00EE0B82">
        <w:t>’</w:t>
      </w:r>
      <w:r w:rsidRPr="002D10EB">
        <w:t>il a su s</w:t>
      </w:r>
      <w:r w:rsidR="00EE0B82">
        <w:t>’</w:t>
      </w:r>
      <w:r w:rsidRPr="002D10EB">
        <w:t>empiffrer</w:t>
      </w:r>
      <w:r w:rsidR="00EE0B82">
        <w:t xml:space="preserve">, </w:t>
      </w:r>
      <w:r w:rsidRPr="002D10EB">
        <w:t>il saura bien chercher lui-même le verre d</w:t>
      </w:r>
      <w:r w:rsidR="00EE0B82">
        <w:t>’</w:t>
      </w:r>
      <w:r w:rsidRPr="002D10EB">
        <w:t>eau pour se remettre</w:t>
      </w:r>
      <w:r w:rsidR="00EE0B82">
        <w:t>.</w:t>
      </w:r>
    </w:p>
    <w:p w14:paraId="169BF944" w14:textId="77777777" w:rsidR="00EE0B82" w:rsidRDefault="000A7E25" w:rsidP="000A7E25">
      <w:r w:rsidRPr="002D10EB">
        <w:t>Quand ils parlent d</w:t>
      </w:r>
      <w:r w:rsidR="00EE0B82">
        <w:t>’</w:t>
      </w:r>
      <w:r w:rsidRPr="002D10EB">
        <w:t>affaires</w:t>
      </w:r>
      <w:r w:rsidR="00EE0B82">
        <w:t xml:space="preserve">, </w:t>
      </w:r>
      <w:r w:rsidRPr="002D10EB">
        <w:t>les enfants écartent leur père</w:t>
      </w:r>
      <w:r w:rsidR="00EE0B82">
        <w:t xml:space="preserve">, </w:t>
      </w:r>
      <w:r w:rsidRPr="002D10EB">
        <w:t>comme un marmot</w:t>
      </w:r>
      <w:r w:rsidR="00EE0B82">
        <w:t xml:space="preserve">, </w:t>
      </w:r>
      <w:r w:rsidRPr="002D10EB">
        <w:t>car</w:t>
      </w:r>
      <w:r w:rsidR="00EE0B82">
        <w:t xml:space="preserve">, </w:t>
      </w:r>
      <w:r w:rsidRPr="002D10EB">
        <w:t>loquace et vantard</w:t>
      </w:r>
      <w:r w:rsidR="00EE0B82">
        <w:t xml:space="preserve">, </w:t>
      </w:r>
      <w:r w:rsidRPr="002D10EB">
        <w:t>il répète ce qu</w:t>
      </w:r>
      <w:r w:rsidR="00EE0B82">
        <w:t>’</w:t>
      </w:r>
      <w:r w:rsidRPr="002D10EB">
        <w:t>il entend</w:t>
      </w:r>
      <w:r w:rsidR="00EE0B82">
        <w:t xml:space="preserve">, </w:t>
      </w:r>
      <w:r w:rsidRPr="002D10EB">
        <w:t>et de travers</w:t>
      </w:r>
      <w:r w:rsidR="00EE0B82">
        <w:t>.</w:t>
      </w:r>
    </w:p>
    <w:p w14:paraId="78B66D08" w14:textId="77777777" w:rsidR="00EE0B82" w:rsidRDefault="000A7E25" w:rsidP="000A7E25">
      <w:r w:rsidRPr="002D10EB">
        <w:t>Pour le reste</w:t>
      </w:r>
      <w:r w:rsidR="00EE0B82">
        <w:t xml:space="preserve">, </w:t>
      </w:r>
      <w:r w:rsidRPr="002D10EB">
        <w:t>il est libre</w:t>
      </w:r>
      <w:r w:rsidR="00EE0B82">
        <w:t xml:space="preserve">. </w:t>
      </w:r>
      <w:r w:rsidRPr="002D10EB">
        <w:t>Qu</w:t>
      </w:r>
      <w:r w:rsidR="00EE0B82">
        <w:t>’</w:t>
      </w:r>
      <w:r w:rsidRPr="002D10EB">
        <w:t>il fasse son tour au champ</w:t>
      </w:r>
      <w:r w:rsidR="00EE0B82">
        <w:t xml:space="preserve">, </w:t>
      </w:r>
      <w:r w:rsidRPr="002D10EB">
        <w:t>ou se carre dans son fauteuil</w:t>
      </w:r>
      <w:r w:rsidR="00EE0B82">
        <w:t xml:space="preserve">, </w:t>
      </w:r>
      <w:r w:rsidRPr="002D10EB">
        <w:t>il ne compte plus</w:t>
      </w:r>
      <w:r w:rsidR="00EE0B82">
        <w:t xml:space="preserve">. </w:t>
      </w:r>
      <w:r w:rsidRPr="002D10EB">
        <w:t>Il est si peu int</w:t>
      </w:r>
      <w:r w:rsidRPr="002D10EB">
        <w:t>é</w:t>
      </w:r>
      <w:r w:rsidRPr="002D10EB">
        <w:t>ressant qu</w:t>
      </w:r>
      <w:r w:rsidR="00EE0B82">
        <w:t>’</w:t>
      </w:r>
      <w:r w:rsidRPr="002D10EB">
        <w:t>il le devient</w:t>
      </w:r>
      <w:r w:rsidR="00EE0B82">
        <w:t>.</w:t>
      </w:r>
    </w:p>
    <w:p w14:paraId="0981C91D" w14:textId="77777777" w:rsidR="00EE0B82" w:rsidRDefault="000A7E25" w:rsidP="000A7E25">
      <w:r w:rsidRPr="002D10EB">
        <w:t>À l</w:t>
      </w:r>
      <w:r w:rsidR="00EE0B82">
        <w:t>’</w:t>
      </w:r>
      <w:r w:rsidRPr="002D10EB">
        <w:t>auberge</w:t>
      </w:r>
      <w:r w:rsidR="00EE0B82">
        <w:t xml:space="preserve">, </w:t>
      </w:r>
      <w:r w:rsidRPr="002D10EB">
        <w:t>pour qu</w:t>
      </w:r>
      <w:r w:rsidR="00EE0B82">
        <w:t>’</w:t>
      </w:r>
      <w:r w:rsidRPr="002D10EB">
        <w:t>il serve à quelque chose</w:t>
      </w:r>
      <w:r w:rsidR="00EE0B82">
        <w:t xml:space="preserve">, </w:t>
      </w:r>
      <w:r w:rsidRPr="002D10EB">
        <w:t>on a mis à sa portée une clochette</w:t>
      </w:r>
      <w:r w:rsidR="00EE0B82">
        <w:t xml:space="preserve">. </w:t>
      </w:r>
      <w:r w:rsidRPr="002D10EB">
        <w:t>Quand des clients entrent</w:t>
      </w:r>
      <w:r w:rsidR="00EE0B82">
        <w:t xml:space="preserve">, </w:t>
      </w:r>
      <w:r w:rsidRPr="002D10EB">
        <w:t>il sonne avec majesté</w:t>
      </w:r>
      <w:r w:rsidR="00EE0B82">
        <w:t>.</w:t>
      </w:r>
    </w:p>
    <w:p w14:paraId="530D2517" w14:textId="77777777" w:rsidR="00EE0B82" w:rsidRDefault="000A7E25" w:rsidP="000A7E25">
      <w:r w:rsidRPr="002D10EB">
        <w:t>Après le dîner</w:t>
      </w:r>
      <w:r w:rsidR="00EE0B82">
        <w:t xml:space="preserve">, </w:t>
      </w:r>
      <w:r w:rsidRPr="002D10EB">
        <w:t>Vader se met au lit et fait sa sieste</w:t>
      </w:r>
      <w:r w:rsidR="00EE0B82">
        <w:t xml:space="preserve">. </w:t>
      </w:r>
      <w:r w:rsidRPr="002D10EB">
        <w:t>Sa chambre n</w:t>
      </w:r>
      <w:r w:rsidR="00EE0B82">
        <w:t>’</w:t>
      </w:r>
      <w:r w:rsidRPr="002D10EB">
        <w:t>a qu</w:t>
      </w:r>
      <w:r w:rsidR="00EE0B82">
        <w:t>’</w:t>
      </w:r>
      <w:r w:rsidRPr="002D10EB">
        <w:t>une issue</w:t>
      </w:r>
      <w:r w:rsidR="00EE0B82">
        <w:t xml:space="preserve"> : </w:t>
      </w:r>
      <w:r w:rsidRPr="002D10EB">
        <w:t>sur la salle de l</w:t>
      </w:r>
      <w:r w:rsidR="00EE0B82">
        <w:t>’</w:t>
      </w:r>
      <w:r w:rsidRPr="002D10EB">
        <w:t>auberge</w:t>
      </w:r>
      <w:r w:rsidR="00EE0B82">
        <w:t xml:space="preserve">. </w:t>
      </w:r>
      <w:r w:rsidRPr="002D10EB">
        <w:t>À son réveil</w:t>
      </w:r>
      <w:r w:rsidR="00EE0B82">
        <w:t xml:space="preserve">, </w:t>
      </w:r>
      <w:r w:rsidRPr="002D10EB">
        <w:t>on peut le voir entrer par une porte</w:t>
      </w:r>
      <w:r w:rsidR="00EE0B82">
        <w:t xml:space="preserve">, </w:t>
      </w:r>
      <w:r w:rsidRPr="002D10EB">
        <w:t>sortir par une autre</w:t>
      </w:r>
      <w:r w:rsidR="00EE0B82">
        <w:t xml:space="preserve">, </w:t>
      </w:r>
      <w:r w:rsidRPr="002D10EB">
        <w:t>tenant son vase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veut vider lui-même</w:t>
      </w:r>
      <w:r w:rsidR="00EE0B82">
        <w:t>.</w:t>
      </w:r>
    </w:p>
    <w:p w14:paraId="3A54CF1A" w14:textId="77777777" w:rsidR="00EE0B82" w:rsidRDefault="000A7E25" w:rsidP="000A7E25">
      <w:r w:rsidRPr="002D10EB">
        <w:t>Automate d</w:t>
      </w:r>
      <w:r w:rsidR="00EE0B82">
        <w:t>’</w:t>
      </w:r>
      <w:r w:rsidRPr="002D10EB">
        <w:t>une horloge</w:t>
      </w:r>
      <w:r w:rsidR="00EE0B82">
        <w:t xml:space="preserve">, </w:t>
      </w:r>
      <w:r w:rsidRPr="002D10EB">
        <w:t>il montre ainsi qu</w:t>
      </w:r>
      <w:r w:rsidR="00EE0B82">
        <w:t>’</w:t>
      </w:r>
      <w:r w:rsidRPr="002D10EB">
        <w:t>il est deux heures</w:t>
      </w:r>
      <w:r w:rsidR="00EE0B82">
        <w:t>.</w:t>
      </w:r>
    </w:p>
    <w:p w14:paraId="6299F9ED" w14:textId="77777777" w:rsidR="000A7E25" w:rsidRPr="002D10EB" w:rsidRDefault="000A7E25" w:rsidP="000A7E25">
      <w:pPr>
        <w:pStyle w:val="ParagrapheVideNormal"/>
      </w:pPr>
    </w:p>
    <w:p w14:paraId="4815DF00" w14:textId="77777777" w:rsidR="00EE0B82" w:rsidRDefault="000A7E25" w:rsidP="000A7E25">
      <w:pPr>
        <w:pStyle w:val="Sous-titre"/>
        <w:jc w:val="left"/>
      </w:pPr>
      <w:r w:rsidRPr="002D10EB">
        <w:lastRenderedPageBreak/>
        <w:t>BENOOI</w:t>
      </w:r>
      <w:r w:rsidR="00EE0B82">
        <w:t>.</w:t>
      </w:r>
    </w:p>
    <w:p w14:paraId="20481CC1" w14:textId="77777777" w:rsidR="006669CD" w:rsidRDefault="006669CD" w:rsidP="006669CD">
      <w:pPr>
        <w:pStyle w:val="NormalSolidaire"/>
      </w:pPr>
    </w:p>
    <w:p w14:paraId="0A18DE0B" w14:textId="2585FD03" w:rsidR="00EE0B82" w:rsidRDefault="000A7E25" w:rsidP="000A7E25">
      <w:r w:rsidRPr="002D10EB">
        <w:t>Le dimanche soir</w:t>
      </w:r>
      <w:r w:rsidR="00EE0B82">
        <w:t xml:space="preserve">, </w:t>
      </w:r>
      <w:r w:rsidRPr="002D10EB">
        <w:t>en hiver</w:t>
      </w:r>
      <w:r w:rsidR="00EE0B82">
        <w:t xml:space="preserve">, </w:t>
      </w:r>
      <w:r w:rsidRPr="002D10EB">
        <w:t>Benooi frappe à notre porte et vient nous tenir compagnie</w:t>
      </w:r>
      <w:r w:rsidR="00EE0B82">
        <w:t xml:space="preserve">. </w:t>
      </w:r>
      <w:r w:rsidRPr="002D10EB">
        <w:t>Quand il n</w:t>
      </w:r>
      <w:r w:rsidR="00EE0B82">
        <w:t>’</w:t>
      </w:r>
      <w:r w:rsidRPr="002D10EB">
        <w:t>y a pas de lune</w:t>
      </w:r>
      <w:r w:rsidR="00EE0B82">
        <w:t xml:space="preserve">, </w:t>
      </w:r>
      <w:r w:rsidRPr="002D10EB">
        <w:t>il en amène un peu dans sa lanterne</w:t>
      </w:r>
      <w:r w:rsidR="00EE0B82">
        <w:t xml:space="preserve">. </w:t>
      </w:r>
      <w:r w:rsidRPr="002D10EB">
        <w:t>Il la souffle en entrant</w:t>
      </w:r>
      <w:r w:rsidR="00EE0B82">
        <w:t>.</w:t>
      </w:r>
    </w:p>
    <w:p w14:paraId="770AF3B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Bonsoir à tous deux</w:t>
      </w:r>
      <w:r>
        <w:t xml:space="preserve">, </w:t>
      </w:r>
      <w:r w:rsidR="000A7E25" w:rsidRPr="002D10EB">
        <w:t>dit Benooi</w:t>
      </w:r>
      <w:r>
        <w:t>.</w:t>
      </w:r>
    </w:p>
    <w:p w14:paraId="7A344AEE" w14:textId="77777777" w:rsidR="00EE0B82" w:rsidRDefault="000A7E25" w:rsidP="000A7E25">
      <w:r w:rsidRPr="002D10EB">
        <w:t>Sans autre façon</w:t>
      </w:r>
      <w:r w:rsidR="00EE0B82">
        <w:t xml:space="preserve">, </w:t>
      </w:r>
      <w:r w:rsidRPr="002D10EB">
        <w:t>il enlève son manteau</w:t>
      </w:r>
      <w:r w:rsidR="00EE0B82">
        <w:t xml:space="preserve">, </w:t>
      </w:r>
      <w:r w:rsidRPr="002D10EB">
        <w:t>retire ses sabots</w:t>
      </w:r>
      <w:r w:rsidR="00EE0B82">
        <w:t xml:space="preserve">, </w:t>
      </w:r>
      <w:r w:rsidRPr="002D10EB">
        <w:t>glisse les pieds</w:t>
      </w:r>
      <w:r w:rsidR="00EE0B82">
        <w:t xml:space="preserve">, </w:t>
      </w:r>
      <w:r w:rsidRPr="002D10EB">
        <w:t>bien au chaud</w:t>
      </w:r>
      <w:r w:rsidR="00EE0B82">
        <w:t xml:space="preserve">, </w:t>
      </w:r>
      <w:r w:rsidRPr="002D10EB">
        <w:t>dans le four de la cuisinière</w:t>
      </w:r>
      <w:r w:rsidR="00EE0B82">
        <w:t xml:space="preserve">. </w:t>
      </w:r>
      <w:r w:rsidRPr="002D10EB">
        <w:t>Quand ses chaussettes fument</w:t>
      </w:r>
      <w:r w:rsidR="00EE0B82">
        <w:t xml:space="preserve">, </w:t>
      </w:r>
      <w:r w:rsidRPr="002D10EB">
        <w:t>il trouve tout naturel de les tirer</w:t>
      </w:r>
      <w:r w:rsidR="00EE0B82">
        <w:t xml:space="preserve">. </w:t>
      </w:r>
      <w:r w:rsidRPr="002D10EB">
        <w:t>Il arrive que ses pieds soient assez propres</w:t>
      </w:r>
      <w:r w:rsidR="00EE0B82">
        <w:t xml:space="preserve">. </w:t>
      </w:r>
      <w:r w:rsidRPr="002D10EB">
        <w:t>Il chipote ses cors</w:t>
      </w:r>
      <w:r w:rsidR="00EE0B82">
        <w:t> :</w:t>
      </w:r>
    </w:p>
    <w:p w14:paraId="432B871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Ils sont durs</w:t>
      </w:r>
      <w:r>
        <w:t xml:space="preserve">, </w:t>
      </w:r>
      <w:r w:rsidR="000A7E25" w:rsidRPr="002D10EB">
        <w:t>dit-il</w:t>
      </w:r>
      <w:r>
        <w:t>.</w:t>
      </w:r>
    </w:p>
    <w:p w14:paraId="77EB7112" w14:textId="77777777" w:rsidR="00EE0B82" w:rsidRDefault="000A7E25" w:rsidP="000A7E25">
      <w:r w:rsidRPr="002D10EB">
        <w:t>Il nous faut les tâter</w:t>
      </w:r>
      <w:r w:rsidR="00EE0B82">
        <w:t xml:space="preserve">. </w:t>
      </w:r>
      <w:r w:rsidRPr="002D10EB">
        <w:t>Pour peu</w:t>
      </w:r>
      <w:r w:rsidR="00EE0B82">
        <w:t xml:space="preserve">, </w:t>
      </w:r>
      <w:r w:rsidRPr="002D10EB">
        <w:t>il nous inviterait à lui mo</w:t>
      </w:r>
      <w:r w:rsidRPr="002D10EB">
        <w:t>n</w:t>
      </w:r>
      <w:r w:rsidRPr="002D10EB">
        <w:t>trer les nôtres</w:t>
      </w:r>
      <w:r w:rsidR="00EE0B82">
        <w:t xml:space="preserve">. </w:t>
      </w:r>
      <w:r w:rsidRPr="002D10EB">
        <w:t>Ainsi à trois autour du feu</w:t>
      </w:r>
      <w:r w:rsidR="00EE0B82">
        <w:t xml:space="preserve">, </w:t>
      </w:r>
      <w:r w:rsidRPr="002D10EB">
        <w:t>Benooi qui se grille les pieds</w:t>
      </w:r>
      <w:r w:rsidR="00EE0B82">
        <w:t xml:space="preserve">, </w:t>
      </w:r>
      <w:r w:rsidRPr="002D10EB">
        <w:t>Marie qui aime la société</w:t>
      </w:r>
      <w:r w:rsidR="00EE0B82">
        <w:t xml:space="preserve">, </w:t>
      </w:r>
      <w:r w:rsidRPr="002D10EB">
        <w:t>et moi que celle de Benooi ne dérange guère</w:t>
      </w:r>
      <w:r w:rsidR="00EE0B82">
        <w:t xml:space="preserve">, </w:t>
      </w:r>
      <w:r w:rsidRPr="002D10EB">
        <w:t>nous faisons la causette</w:t>
      </w:r>
      <w:r w:rsidR="00EE0B82">
        <w:t xml:space="preserve">. </w:t>
      </w:r>
      <w:r w:rsidRPr="002D10EB">
        <w:t>Si nous ne trouvons rien à dire</w:t>
      </w:r>
      <w:r w:rsidR="00EE0B82">
        <w:t xml:space="preserve">, </w:t>
      </w:r>
      <w:r w:rsidRPr="002D10EB">
        <w:t>sans nous creuser la cervelle</w:t>
      </w:r>
      <w:r w:rsidR="00EE0B82">
        <w:t xml:space="preserve">, </w:t>
      </w:r>
      <w:r w:rsidRPr="002D10EB">
        <w:t>nous nous taisons</w:t>
      </w:r>
      <w:r w:rsidR="00EE0B82">
        <w:t>.</w:t>
      </w:r>
    </w:p>
    <w:p w14:paraId="1E5DC45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soupez avec nous</w:t>
      </w:r>
      <w:r>
        <w:t xml:space="preserve">, </w:t>
      </w:r>
      <w:r w:rsidR="000A7E25" w:rsidRPr="002D10EB">
        <w:t>n</w:t>
      </w:r>
      <w:r>
        <w:t>’</w:t>
      </w:r>
      <w:r w:rsidR="000A7E25" w:rsidRPr="002D10EB">
        <w:t>est-ce pas</w:t>
      </w:r>
      <w:r>
        <w:t xml:space="preserve">, </w:t>
      </w:r>
      <w:r w:rsidR="000A7E25" w:rsidRPr="002D10EB">
        <w:t>Benooi</w:t>
      </w:r>
      <w:r>
        <w:t> ?</w:t>
      </w:r>
    </w:p>
    <w:p w14:paraId="0E4105C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 dépend</w:t>
      </w:r>
      <w:r>
        <w:t xml:space="preserve">, </w:t>
      </w:r>
      <w:r w:rsidR="000A7E25" w:rsidRPr="002D10EB">
        <w:t>dit Benooi</w:t>
      </w:r>
      <w:r>
        <w:t xml:space="preserve"> ; </w:t>
      </w:r>
      <w:r w:rsidR="000A7E25" w:rsidRPr="002D10EB">
        <w:t>qu</w:t>
      </w:r>
      <w:r>
        <w:t>’</w:t>
      </w:r>
      <w:r w:rsidR="000A7E25" w:rsidRPr="002D10EB">
        <w:t>est-ce qu</w:t>
      </w:r>
      <w:r>
        <w:t>’</w:t>
      </w:r>
      <w:r w:rsidR="000A7E25" w:rsidRPr="002D10EB">
        <w:t>il y a</w:t>
      </w:r>
      <w:r>
        <w:t> ?</w:t>
      </w:r>
    </w:p>
    <w:p w14:paraId="6F889A62" w14:textId="77777777" w:rsidR="00EE0B82" w:rsidRDefault="000A7E25" w:rsidP="000A7E25">
      <w:r w:rsidRPr="002D10EB">
        <w:t>Si je disais</w:t>
      </w:r>
      <w:r w:rsidR="00EE0B82">
        <w:t> : « </w:t>
      </w:r>
      <w:r w:rsidRPr="002D10EB">
        <w:t>des tartines</w:t>
      </w:r>
      <w:r w:rsidR="00EE0B82">
        <w:t xml:space="preserve"> », </w:t>
      </w:r>
      <w:r w:rsidRPr="002D10EB">
        <w:t>Benooi aurait juste fini de souper</w:t>
      </w:r>
      <w:r w:rsidR="00EE0B82">
        <w:t>.</w:t>
      </w:r>
    </w:p>
    <w:p w14:paraId="669786A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Du riz au lait</w:t>
      </w:r>
      <w:r>
        <w:t xml:space="preserve">, </w:t>
      </w:r>
      <w:r w:rsidR="000A7E25" w:rsidRPr="002D10EB">
        <w:t>Benooi</w:t>
      </w:r>
      <w:r>
        <w:t>.</w:t>
      </w:r>
    </w:p>
    <w:p w14:paraId="5E169C6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Bon ça</w:t>
      </w:r>
      <w:r>
        <w:t>.</w:t>
      </w:r>
    </w:p>
    <w:p w14:paraId="247AD112" w14:textId="77777777" w:rsidR="00EE0B82" w:rsidRDefault="000A7E25" w:rsidP="000A7E25">
      <w:r w:rsidRPr="002D10EB">
        <w:t>Vite dans ses sabots</w:t>
      </w:r>
      <w:r w:rsidR="00EE0B82">
        <w:t xml:space="preserve">, </w:t>
      </w:r>
      <w:r w:rsidRPr="002D10EB">
        <w:t>il est le premier à table</w:t>
      </w:r>
      <w:r w:rsidR="00EE0B82">
        <w:t>.</w:t>
      </w:r>
    </w:p>
    <w:p w14:paraId="16B3551E" w14:textId="77777777" w:rsidR="00EE0B82" w:rsidRDefault="000A7E25" w:rsidP="000A7E25">
      <w:r w:rsidRPr="002D10EB">
        <w:lastRenderedPageBreak/>
        <w:t>Ni Fons</w:t>
      </w:r>
      <w:r w:rsidR="00EE0B82">
        <w:t xml:space="preserve">, </w:t>
      </w:r>
      <w:r w:rsidRPr="002D10EB">
        <w:t>ni Benooi ne portent la moustache</w:t>
      </w:r>
      <w:r w:rsidR="00EE0B82">
        <w:t xml:space="preserve">. </w:t>
      </w:r>
      <w:r w:rsidRPr="002D10EB">
        <w:t>Rasé de frais</w:t>
      </w:r>
      <w:r w:rsidR="00EE0B82">
        <w:t xml:space="preserve">, </w:t>
      </w:r>
      <w:r w:rsidRPr="002D10EB">
        <w:t>si son costume allait mieux</w:t>
      </w:r>
      <w:r w:rsidR="00EE0B82">
        <w:t xml:space="preserve">, </w:t>
      </w:r>
      <w:r w:rsidRPr="002D10EB">
        <w:t>Benooi aurait assez bien l</w:t>
      </w:r>
      <w:r w:rsidR="00EE0B82">
        <w:t>’</w:t>
      </w:r>
      <w:r w:rsidRPr="002D10EB">
        <w:t>air d</w:t>
      </w:r>
      <w:r w:rsidR="00EE0B82">
        <w:t>’</w:t>
      </w:r>
      <w:r w:rsidRPr="002D10EB">
        <w:t>un Anglais très maigre</w:t>
      </w:r>
      <w:r w:rsidR="00EE0B82">
        <w:t>.</w:t>
      </w:r>
    </w:p>
    <w:p w14:paraId="78D50E80" w14:textId="77777777" w:rsidR="00EE0B82" w:rsidRDefault="000A7E25" w:rsidP="000A7E25">
      <w:r w:rsidRPr="002D10EB">
        <w:t>Peut-être qu</w:t>
      </w:r>
      <w:r w:rsidR="00EE0B82">
        <w:t>’</w:t>
      </w:r>
      <w:r w:rsidRPr="002D10EB">
        <w:t>il se serait marié</w:t>
      </w:r>
      <w:r w:rsidR="00EE0B82">
        <w:t xml:space="preserve"> ; </w:t>
      </w:r>
      <w:r w:rsidRPr="002D10EB">
        <w:t>mais il avait déjà sa sœur</w:t>
      </w:r>
      <w:r w:rsidR="00EE0B82">
        <w:t xml:space="preserve"> : </w:t>
      </w:r>
      <w:r w:rsidRPr="002D10EB">
        <w:t>une femme suffit dans un ménage</w:t>
      </w:r>
      <w:r w:rsidR="00EE0B82">
        <w:t>.</w:t>
      </w:r>
    </w:p>
    <w:p w14:paraId="209A43F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Sucrez votre café</w:t>
      </w:r>
      <w:r>
        <w:t xml:space="preserve">, </w:t>
      </w:r>
      <w:r w:rsidR="000A7E25" w:rsidRPr="002D10EB">
        <w:t>Benooi</w:t>
      </w:r>
      <w:r>
        <w:t>.</w:t>
      </w:r>
    </w:p>
    <w:p w14:paraId="592DC06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Tout de même</w:t>
      </w:r>
      <w:r>
        <w:t xml:space="preserve">, </w:t>
      </w:r>
      <w:r w:rsidR="000A7E25" w:rsidRPr="002D10EB">
        <w:t>je veux bien</w:t>
      </w:r>
      <w:r>
        <w:t>.</w:t>
      </w:r>
    </w:p>
    <w:p w14:paraId="4B3C1F2A" w14:textId="77777777" w:rsidR="00EE0B82" w:rsidRDefault="000A7E25" w:rsidP="000A7E25">
      <w:r w:rsidRPr="002D10EB">
        <w:t>Il s</w:t>
      </w:r>
      <w:r w:rsidR="00EE0B82">
        <w:t>’</w:t>
      </w:r>
      <w:r w:rsidRPr="002D10EB">
        <w:t>en donne trois morceaux</w:t>
      </w:r>
      <w:r w:rsidR="00EE0B82">
        <w:t xml:space="preserve">, </w:t>
      </w:r>
      <w:r w:rsidRPr="002D10EB">
        <w:t>plus un quatrième qu</w:t>
      </w:r>
      <w:r w:rsidR="00EE0B82">
        <w:t>’</w:t>
      </w:r>
      <w:r w:rsidRPr="002D10EB">
        <w:t>il garde comme cuiller pour tourner dans sa tasse</w:t>
      </w:r>
      <w:r w:rsidR="00EE0B82">
        <w:t>.</w:t>
      </w:r>
    </w:p>
    <w:p w14:paraId="5C847AFA" w14:textId="77777777" w:rsidR="00EE0B82" w:rsidRDefault="000A7E25" w:rsidP="000A7E25">
      <w:r w:rsidRPr="002D10EB">
        <w:t>Ce qui intrigue Benooi</w:t>
      </w:r>
      <w:r w:rsidR="00EE0B82">
        <w:t xml:space="preserve">, </w:t>
      </w:r>
      <w:r w:rsidRPr="002D10EB">
        <w:t>ce sont mes cadres et mes scul</w:t>
      </w:r>
      <w:r w:rsidRPr="002D10EB">
        <w:t>p</w:t>
      </w:r>
      <w:r w:rsidRPr="002D10EB">
        <w:t>tures</w:t>
      </w:r>
      <w:r w:rsidR="00EE0B82">
        <w:t xml:space="preserve">. </w:t>
      </w:r>
      <w:r w:rsidRPr="002D10EB">
        <w:t>Il n</w:t>
      </w:r>
      <w:r w:rsidR="00EE0B82">
        <w:t>’</w:t>
      </w:r>
      <w:r w:rsidRPr="002D10EB">
        <w:t>a jamais vu de statues que dans les églises ou sur des cheminées</w:t>
      </w:r>
      <w:r w:rsidR="00EE0B82">
        <w:t xml:space="preserve">, </w:t>
      </w:r>
      <w:r w:rsidRPr="002D10EB">
        <w:t>sous des globes</w:t>
      </w:r>
      <w:r w:rsidR="00EE0B82">
        <w:t xml:space="preserve"> : </w:t>
      </w:r>
      <w:r w:rsidRPr="002D10EB">
        <w:t>des Vierges ou des Saints</w:t>
      </w:r>
      <w:r w:rsidR="00EE0B82">
        <w:t xml:space="preserve">. </w:t>
      </w:r>
      <w:r w:rsidRPr="002D10EB">
        <w:t>Il d</w:t>
      </w:r>
      <w:r w:rsidRPr="002D10EB">
        <w:t>é</w:t>
      </w:r>
      <w:r w:rsidRPr="002D10EB">
        <w:t xml:space="preserve">signe une </w:t>
      </w:r>
      <w:r w:rsidRPr="002D10EB">
        <w:rPr>
          <w:i/>
          <w:iCs/>
        </w:rPr>
        <w:t>Joconde</w:t>
      </w:r>
      <w:r w:rsidR="00EE0B82">
        <w:t>.</w:t>
      </w:r>
    </w:p>
    <w:p w14:paraId="616EB82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Une belle Vierge</w:t>
      </w:r>
      <w:r>
        <w:t xml:space="preserve">, </w:t>
      </w:r>
      <w:r w:rsidR="000A7E25" w:rsidRPr="002D10EB">
        <w:t>dit Benooi</w:t>
      </w:r>
      <w:r>
        <w:t>.</w:t>
      </w:r>
    </w:p>
    <w:p w14:paraId="6F9BF9F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Une belle Vierge</w:t>
      </w:r>
      <w:r>
        <w:t xml:space="preserve">, </w:t>
      </w:r>
      <w:r w:rsidR="000A7E25" w:rsidRPr="002D10EB">
        <w:t>fait-il encore</w:t>
      </w:r>
      <w:r>
        <w:t xml:space="preserve">, </w:t>
      </w:r>
      <w:r w:rsidR="000A7E25" w:rsidRPr="002D10EB">
        <w:t xml:space="preserve">pour une </w:t>
      </w:r>
      <w:r w:rsidR="000A7E25" w:rsidRPr="002D10EB">
        <w:rPr>
          <w:i/>
          <w:iCs/>
        </w:rPr>
        <w:t>Princesse inconnue</w:t>
      </w:r>
      <w:r>
        <w:t>.</w:t>
      </w:r>
    </w:p>
    <w:p w14:paraId="4DD0BF2F" w14:textId="77777777" w:rsidR="00EE0B82" w:rsidRDefault="000A7E25" w:rsidP="000A7E25">
      <w:r w:rsidRPr="002D10EB">
        <w:t>J</w:t>
      </w:r>
      <w:r w:rsidR="00EE0B82">
        <w:t>’</w:t>
      </w:r>
      <w:r w:rsidRPr="002D10EB">
        <w:t>ai beaucoup de ces Vierges</w:t>
      </w:r>
      <w:r w:rsidR="00EE0B82">
        <w:t xml:space="preserve">, </w:t>
      </w:r>
      <w:r w:rsidRPr="002D10EB">
        <w:t>il me croit très dévot</w:t>
      </w:r>
      <w:r w:rsidR="00EE0B82">
        <w:t xml:space="preserve">. </w:t>
      </w:r>
      <w:r w:rsidRPr="002D10EB">
        <w:t>Mais pourquoi</w:t>
      </w:r>
      <w:r w:rsidR="00EE0B82">
        <w:t xml:space="preserve">, </w:t>
      </w:r>
      <w:r w:rsidRPr="002D10EB">
        <w:t>à toutes ces Vierges n</w:t>
      </w:r>
      <w:r w:rsidR="00EE0B82">
        <w:t>’</w:t>
      </w:r>
      <w:r w:rsidRPr="002D10EB">
        <w:t>a-t-on pas mis une auréole</w:t>
      </w:r>
      <w:r w:rsidR="00EE0B82">
        <w:t> ?</w:t>
      </w:r>
    </w:p>
    <w:p w14:paraId="5C435B18" w14:textId="77777777" w:rsidR="00EE0B82" w:rsidRDefault="000A7E25" w:rsidP="000A7E25">
      <w:r w:rsidRPr="002D10EB">
        <w:t xml:space="preserve">Un </w:t>
      </w:r>
      <w:r w:rsidRPr="002D10EB">
        <w:rPr>
          <w:i/>
          <w:iCs/>
        </w:rPr>
        <w:t>Penseur</w:t>
      </w:r>
      <w:r w:rsidRPr="002D10EB">
        <w:t xml:space="preserve"> de Michel-Ange l</w:t>
      </w:r>
      <w:r w:rsidR="00EE0B82">
        <w:t>’</w:t>
      </w:r>
      <w:r w:rsidRPr="002D10EB">
        <w:t>a longtemps chiffonné</w:t>
      </w:r>
      <w:r w:rsidR="00EE0B82">
        <w:t xml:space="preserve">. </w:t>
      </w:r>
      <w:r w:rsidRPr="002D10EB">
        <w:t>À cause du siège</w:t>
      </w:r>
      <w:r w:rsidR="00EE0B82">
        <w:t xml:space="preserve">, </w:t>
      </w:r>
      <w:r w:rsidRPr="002D10EB">
        <w:t>il a d</w:t>
      </w:r>
      <w:r w:rsidR="00EE0B82">
        <w:t>’</w:t>
      </w:r>
      <w:r w:rsidRPr="002D10EB">
        <w:t>abord pensé à saint Pierre</w:t>
      </w:r>
      <w:r w:rsidR="00EE0B82">
        <w:t xml:space="preserve">. </w:t>
      </w:r>
      <w:r w:rsidRPr="002D10EB">
        <w:t>Mais saint Pierre tient des clefs et puis il porte sa barbe</w:t>
      </w:r>
      <w:r w:rsidR="00EE0B82">
        <w:t>.</w:t>
      </w:r>
    </w:p>
    <w:p w14:paraId="1F0A8C9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plutôt un guerrier</w:t>
      </w:r>
      <w:r>
        <w:t xml:space="preserve">, </w:t>
      </w:r>
      <w:r w:rsidR="000A7E25" w:rsidRPr="002D10EB">
        <w:t>dit Benooi</w:t>
      </w:r>
      <w:r>
        <w:t xml:space="preserve"> ; </w:t>
      </w:r>
      <w:r w:rsidR="000A7E25" w:rsidRPr="002D10EB">
        <w:t>voyez sa cuirasse</w:t>
      </w:r>
      <w:r>
        <w:t xml:space="preserve">, </w:t>
      </w:r>
      <w:r w:rsidR="000A7E25" w:rsidRPr="002D10EB">
        <w:t>peut-être saint Sébastien</w:t>
      </w:r>
      <w:r>
        <w:t> ?</w:t>
      </w:r>
    </w:p>
    <w:p w14:paraId="72BFA99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Benooi</w:t>
      </w:r>
      <w:r>
        <w:t xml:space="preserve">, </w:t>
      </w:r>
      <w:r w:rsidR="000A7E25" w:rsidRPr="002D10EB">
        <w:t>saint Sébastien</w:t>
      </w:r>
      <w:r>
        <w:t>.</w:t>
      </w:r>
    </w:p>
    <w:p w14:paraId="3DDAA71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 plutôt saint Donat</w:t>
      </w:r>
      <w:r>
        <w:t xml:space="preserve">, </w:t>
      </w:r>
      <w:r w:rsidR="000A7E25" w:rsidRPr="002D10EB">
        <w:t>qui préserve de la foudre</w:t>
      </w:r>
      <w:r>
        <w:t>.</w:t>
      </w:r>
    </w:p>
    <w:p w14:paraId="0848893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Benooi</w:t>
      </w:r>
      <w:r>
        <w:t xml:space="preserve">, </w:t>
      </w:r>
      <w:r w:rsidR="000A7E25" w:rsidRPr="002D10EB">
        <w:t>saint Donat</w:t>
      </w:r>
      <w:r>
        <w:t>.</w:t>
      </w:r>
    </w:p>
    <w:p w14:paraId="61C448AF" w14:textId="77777777" w:rsidR="00EE0B82" w:rsidRDefault="000A7E25" w:rsidP="000A7E25">
      <w:r w:rsidRPr="002D10EB">
        <w:lastRenderedPageBreak/>
        <w:t>Quand passe le train de neuf heures</w:t>
      </w:r>
      <w:r w:rsidR="00EE0B82">
        <w:t xml:space="preserve">, </w:t>
      </w:r>
      <w:r w:rsidRPr="002D10EB">
        <w:t>Benooi paraît toujours surpris</w:t>
      </w:r>
      <w:r w:rsidR="00EE0B82">
        <w:t xml:space="preserve">. </w:t>
      </w:r>
      <w:r w:rsidRPr="002D10EB">
        <w:t>Il se lève</w:t>
      </w:r>
      <w:r w:rsidR="00EE0B82">
        <w:t> :</w:t>
      </w:r>
    </w:p>
    <w:p w14:paraId="422555A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moi qui dois encore verrouiller mes étables</w:t>
      </w:r>
      <w:r>
        <w:t> !</w:t>
      </w:r>
    </w:p>
    <w:p w14:paraId="2D5335EB" w14:textId="77777777" w:rsidR="00EE0B82" w:rsidRDefault="000A7E25" w:rsidP="000A7E25">
      <w:r w:rsidRPr="002D10EB">
        <w:t>Tandis qu</w:t>
      </w:r>
      <w:r w:rsidR="00EE0B82">
        <w:t>’</w:t>
      </w:r>
      <w:r w:rsidRPr="002D10EB">
        <w:t>avec une allumette</w:t>
      </w:r>
      <w:r w:rsidR="00EE0B82">
        <w:t xml:space="preserve">, </w:t>
      </w:r>
      <w:r w:rsidRPr="002D10EB">
        <w:t>il refourre un peu de lune dans sa lanterne</w:t>
      </w:r>
      <w:r w:rsidR="00EE0B82">
        <w:t xml:space="preserve">, </w:t>
      </w:r>
      <w:r w:rsidRPr="002D10EB">
        <w:t>il pense à la joie de se mettre au lit</w:t>
      </w:r>
      <w:r w:rsidR="00EE0B82">
        <w:t> :</w:t>
      </w:r>
    </w:p>
    <w:p w14:paraId="6C483AD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On se fait un bon creux</w:t>
      </w:r>
      <w:r>
        <w:t xml:space="preserve">. </w:t>
      </w:r>
      <w:r w:rsidR="000A7E25" w:rsidRPr="002D10EB">
        <w:t>On tire la couverture jusqu</w:t>
      </w:r>
      <w:r>
        <w:t>’</w:t>
      </w:r>
      <w:r w:rsidR="000A7E25" w:rsidRPr="002D10EB">
        <w:t>au-dessus de la tête</w:t>
      </w:r>
      <w:r>
        <w:t xml:space="preserve">, </w:t>
      </w:r>
      <w:r w:rsidR="000A7E25" w:rsidRPr="002D10EB">
        <w:t>on ne laisse qu</w:t>
      </w:r>
      <w:r>
        <w:t>’</w:t>
      </w:r>
      <w:r w:rsidR="000A7E25" w:rsidRPr="002D10EB">
        <w:t>un petit trou pour respirer</w:t>
      </w:r>
      <w:r>
        <w:t xml:space="preserve">, </w:t>
      </w:r>
      <w:r w:rsidR="000A7E25" w:rsidRPr="002D10EB">
        <w:t>puis on dort</w:t>
      </w:r>
      <w:r>
        <w:t xml:space="preserve">. </w:t>
      </w:r>
      <w:r w:rsidR="000A7E25" w:rsidRPr="002D10EB">
        <w:t>C</w:t>
      </w:r>
      <w:r>
        <w:t>’</w:t>
      </w:r>
      <w:r w:rsidR="000A7E25" w:rsidRPr="002D10EB">
        <w:t>est bon</w:t>
      </w:r>
      <w:r>
        <w:t>…</w:t>
      </w:r>
    </w:p>
    <w:p w14:paraId="2A05DBA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Exquis</w:t>
      </w:r>
      <w:r>
        <w:t xml:space="preserve">, </w:t>
      </w:r>
      <w:r w:rsidR="000A7E25" w:rsidRPr="002D10EB">
        <w:t>Benooi</w:t>
      </w:r>
      <w:r>
        <w:t>.</w:t>
      </w:r>
    </w:p>
    <w:p w14:paraId="3DC7E98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mais quelquefois les draps sont bien froids</w:t>
      </w:r>
      <w:r>
        <w:t>…</w:t>
      </w:r>
    </w:p>
    <w:p w14:paraId="39570722" w14:textId="77777777" w:rsidR="00EE0B82" w:rsidRDefault="000A7E25" w:rsidP="000A7E25">
      <w:r w:rsidRPr="002D10EB">
        <w:t>Il frissonne</w:t>
      </w:r>
      <w:r w:rsidR="00EE0B82">
        <w:t xml:space="preserve"> ; </w:t>
      </w:r>
      <w:r w:rsidRPr="002D10EB">
        <w:t>il regarde Marie qui</w:t>
      </w:r>
      <w:r w:rsidR="00EE0B82">
        <w:t xml:space="preserve">, </w:t>
      </w:r>
      <w:r w:rsidRPr="002D10EB">
        <w:t>chauffée pour le lit</w:t>
      </w:r>
      <w:r w:rsidR="00EE0B82">
        <w:t xml:space="preserve">, </w:t>
      </w:r>
      <w:r w:rsidRPr="002D10EB">
        <w:t>cherche les boutons de sa jupe</w:t>
      </w:r>
      <w:r w:rsidR="00EE0B82">
        <w:t>.</w:t>
      </w:r>
    </w:p>
    <w:p w14:paraId="5AB97F7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</w:t>
      </w:r>
      <w:r>
        <w:t xml:space="preserve">, </w:t>
      </w:r>
      <w:r w:rsidR="000A7E25" w:rsidRPr="002D10EB">
        <w:t>dit-il</w:t>
      </w:r>
      <w:r>
        <w:t xml:space="preserve">, </w:t>
      </w:r>
      <w:r w:rsidR="000A7E25" w:rsidRPr="002D10EB">
        <w:t>vous avez de la chance</w:t>
      </w:r>
      <w:r>
        <w:t xml:space="preserve"> ; </w:t>
      </w:r>
      <w:r w:rsidR="000A7E25" w:rsidRPr="002D10EB">
        <w:t>vous êtes deux</w:t>
      </w:r>
      <w:r>
        <w:t xml:space="preserve">. </w:t>
      </w:r>
      <w:r w:rsidR="000A7E25" w:rsidRPr="002D10EB">
        <w:t>Vous pouvez vous toucher tant que vous voulez</w:t>
      </w:r>
      <w:r>
        <w:t xml:space="preserve">, </w:t>
      </w:r>
      <w:r w:rsidR="000A7E25" w:rsidRPr="002D10EB">
        <w:t>vous réchauffer l</w:t>
      </w:r>
      <w:r>
        <w:t>’</w:t>
      </w:r>
      <w:r w:rsidR="000A7E25" w:rsidRPr="002D10EB">
        <w:t>un à l</w:t>
      </w:r>
      <w:r>
        <w:t>’</w:t>
      </w:r>
      <w:r w:rsidR="000A7E25" w:rsidRPr="002D10EB">
        <w:t>autre</w:t>
      </w:r>
      <w:r>
        <w:t xml:space="preserve">, </w:t>
      </w:r>
      <w:r w:rsidR="000A7E25" w:rsidRPr="002D10EB">
        <w:t>comme des poussins</w:t>
      </w:r>
      <w:r>
        <w:t xml:space="preserve">, </w:t>
      </w:r>
      <w:r w:rsidR="000A7E25" w:rsidRPr="002D10EB">
        <w:t>ou de petits cochons</w:t>
      </w:r>
      <w:r>
        <w:t>.</w:t>
      </w:r>
    </w:p>
    <w:p w14:paraId="195ACE98" w14:textId="77777777" w:rsidR="00EE0B82" w:rsidRDefault="000A7E25" w:rsidP="000A7E25">
      <w:r w:rsidRPr="002D10EB">
        <w:t>Et quand il dit</w:t>
      </w:r>
      <w:r w:rsidR="00EE0B82">
        <w:t> : « </w:t>
      </w:r>
      <w:r w:rsidRPr="002D10EB">
        <w:t>Petits cochons</w:t>
      </w:r>
      <w:r w:rsidR="00EE0B82">
        <w:t xml:space="preserve"> », </w:t>
      </w:r>
      <w:r w:rsidRPr="002D10EB">
        <w:t>il ne pense pas</w:t>
      </w:r>
      <w:r w:rsidR="00EE0B82">
        <w:t xml:space="preserve">, </w:t>
      </w:r>
      <w:r w:rsidRPr="002D10EB">
        <w:t>je vous l</w:t>
      </w:r>
      <w:r w:rsidR="00EE0B82">
        <w:t>’</w:t>
      </w:r>
      <w:r w:rsidRPr="002D10EB">
        <w:t>assure</w:t>
      </w:r>
      <w:r w:rsidR="00EE0B82">
        <w:t xml:space="preserve">, </w:t>
      </w:r>
      <w:r w:rsidRPr="002D10EB">
        <w:t>ce que vous pensez</w:t>
      </w:r>
      <w:r w:rsidR="00EE0B82">
        <w:t>.</w:t>
      </w:r>
    </w:p>
    <w:p w14:paraId="4BB46E11" w14:textId="77777777" w:rsidR="000A7E25" w:rsidRPr="002D10EB" w:rsidRDefault="000A7E25" w:rsidP="000A7E25">
      <w:pPr>
        <w:pStyle w:val="ParagrapheVideNormal"/>
      </w:pPr>
    </w:p>
    <w:p w14:paraId="63EF5BA3" w14:textId="77777777" w:rsidR="00EE0B82" w:rsidRDefault="000A7E25" w:rsidP="000A7E25">
      <w:pPr>
        <w:pStyle w:val="Sous-titre"/>
        <w:jc w:val="left"/>
      </w:pPr>
      <w:r w:rsidRPr="002D10EB">
        <w:t>MÉLANIE ET FONS</w:t>
      </w:r>
      <w:r w:rsidR="00EE0B82">
        <w:t>.</w:t>
      </w:r>
    </w:p>
    <w:p w14:paraId="595D8164" w14:textId="77777777" w:rsidR="006669CD" w:rsidRDefault="006669CD" w:rsidP="006669CD">
      <w:pPr>
        <w:pStyle w:val="NormalSolidaire"/>
      </w:pPr>
    </w:p>
    <w:p w14:paraId="709B77C5" w14:textId="02A39A27" w:rsidR="00EE0B82" w:rsidRDefault="000A7E25" w:rsidP="000A7E25">
      <w:r w:rsidRPr="002D10EB">
        <w:t>Qu</w:t>
      </w:r>
      <w:r w:rsidR="00EE0B82">
        <w:t>’</w:t>
      </w:r>
      <w:r w:rsidRPr="002D10EB">
        <w:t>elle torde son linge</w:t>
      </w:r>
      <w:r w:rsidR="00EE0B82">
        <w:t xml:space="preserve">, </w:t>
      </w:r>
      <w:r w:rsidRPr="002D10EB">
        <w:t>remmaille des bas</w:t>
      </w:r>
      <w:r w:rsidR="00EE0B82">
        <w:t xml:space="preserve">, </w:t>
      </w:r>
      <w:r w:rsidRPr="002D10EB">
        <w:t>porte dans un seau le lait de ses vaches</w:t>
      </w:r>
      <w:r w:rsidR="00EE0B82">
        <w:t xml:space="preserve">, </w:t>
      </w:r>
      <w:r w:rsidRPr="002D10EB">
        <w:t>je la vois en empereur romain</w:t>
      </w:r>
      <w:r w:rsidR="00EE0B82">
        <w:t xml:space="preserve">. </w:t>
      </w:r>
      <w:r w:rsidRPr="002D10EB">
        <w:t>Elle en a le profil</w:t>
      </w:r>
      <w:r w:rsidR="00EE0B82">
        <w:t xml:space="preserve">, </w:t>
      </w:r>
      <w:r w:rsidRPr="002D10EB">
        <w:t>la lèvre qui méprise</w:t>
      </w:r>
      <w:r w:rsidR="00EE0B82">
        <w:t xml:space="preserve">, </w:t>
      </w:r>
      <w:r w:rsidRPr="002D10EB">
        <w:t>les joues où se boursoufle la graisse des décadences</w:t>
      </w:r>
      <w:r w:rsidR="00EE0B82">
        <w:t xml:space="preserve">. </w:t>
      </w:r>
      <w:r w:rsidRPr="002D10EB">
        <w:t>Sourcils froncés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Tibère qui se fâche</w:t>
      </w:r>
      <w:r w:rsidR="00EE0B82">
        <w:t xml:space="preserve">. </w:t>
      </w:r>
      <w:r w:rsidRPr="002D10EB">
        <w:t>Costumé en femme</w:t>
      </w:r>
      <w:r w:rsidR="00EE0B82">
        <w:t xml:space="preserve">, </w:t>
      </w:r>
      <w:r w:rsidRPr="002D10EB">
        <w:t>dans un comptoir</w:t>
      </w:r>
      <w:r w:rsidR="00EE0B82">
        <w:t xml:space="preserve">, </w:t>
      </w:r>
      <w:r w:rsidRPr="002D10EB">
        <w:t xml:space="preserve">Caligula </w:t>
      </w:r>
      <w:r w:rsidRPr="002D10EB">
        <w:lastRenderedPageBreak/>
        <w:t>s</w:t>
      </w:r>
      <w:r w:rsidR="00EE0B82">
        <w:t>’</w:t>
      </w:r>
      <w:r w:rsidRPr="002D10EB">
        <w:t>amuse à vendre Dieu sait quel poivre aux paysannes</w:t>
      </w:r>
      <w:r w:rsidR="00EE0B82">
        <w:t xml:space="preserve">. </w:t>
      </w:r>
      <w:r w:rsidRPr="002D10EB">
        <w:t>Un jour j</w:t>
      </w:r>
      <w:r w:rsidR="00EE0B82">
        <w:t>’</w:t>
      </w:r>
      <w:r w:rsidRPr="002D10EB">
        <w:t>ai vu N</w:t>
      </w:r>
      <w:r w:rsidRPr="002D10EB">
        <w:t>é</w:t>
      </w:r>
      <w:r w:rsidRPr="002D10EB">
        <w:t>ron sourire au ventre étripé d</w:t>
      </w:r>
      <w:r w:rsidR="00EE0B82">
        <w:t>’</w:t>
      </w:r>
      <w:r w:rsidRPr="002D10EB">
        <w:t>un chrétien</w:t>
      </w:r>
      <w:r w:rsidR="00EE0B82">
        <w:t xml:space="preserve"> : </w:t>
      </w:r>
      <w:r w:rsidRPr="002D10EB">
        <w:t>on avait tué le c</w:t>
      </w:r>
      <w:r w:rsidRPr="002D10EB">
        <w:t>o</w:t>
      </w:r>
      <w:r w:rsidRPr="002D10EB">
        <w:t>chon</w:t>
      </w:r>
      <w:r w:rsidR="00EE0B82">
        <w:t>.</w:t>
      </w:r>
    </w:p>
    <w:p w14:paraId="174EAE90" w14:textId="77777777" w:rsidR="00EE0B82" w:rsidRDefault="000A7E25" w:rsidP="000A7E25">
      <w:r w:rsidRPr="002D10EB">
        <w:t>Avec de petites loques</w:t>
      </w:r>
      <w:r w:rsidR="00EE0B82">
        <w:t xml:space="preserve">, </w:t>
      </w:r>
      <w:r w:rsidRPr="002D10EB">
        <w:t>de petites rognures</w:t>
      </w:r>
      <w:r w:rsidR="00EE0B82">
        <w:t xml:space="preserve">, </w:t>
      </w:r>
      <w:r w:rsidRPr="002D10EB">
        <w:t>des bouts de chemise qu</w:t>
      </w:r>
      <w:r w:rsidR="00EE0B82">
        <w:t>’</w:t>
      </w:r>
      <w:r w:rsidRPr="002D10EB">
        <w:t>elle coud ensemble</w:t>
      </w:r>
      <w:r w:rsidR="00532CEB">
        <w:t>,</w:t>
      </w:r>
      <w:r w:rsidRPr="002D10EB">
        <w:t xml:space="preserve"> Mélanie confectionne quelque chose</w:t>
      </w:r>
      <w:r w:rsidR="00EE0B82">
        <w:t xml:space="preserve">. </w:t>
      </w:r>
      <w:r w:rsidRPr="002D10EB">
        <w:t>Je la complimente sur ce paillasson</w:t>
      </w:r>
      <w:r w:rsidR="00EE0B82">
        <w:t>.</w:t>
      </w:r>
    </w:p>
    <w:p w14:paraId="408B96A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 n</w:t>
      </w:r>
      <w:r>
        <w:t>’</w:t>
      </w:r>
      <w:r w:rsidR="000A7E25" w:rsidRPr="002D10EB">
        <w:t>est pas ça</w:t>
      </w:r>
      <w:r>
        <w:t xml:space="preserve">, </w:t>
      </w:r>
      <w:r w:rsidR="000A7E25" w:rsidRPr="002D10EB">
        <w:t>dit Mélanie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une couverture pour cette pauvre Pélagie</w:t>
      </w:r>
      <w:r>
        <w:t xml:space="preserve">, </w:t>
      </w:r>
      <w:r w:rsidR="000A7E25" w:rsidRPr="002D10EB">
        <w:t>qui est malade</w:t>
      </w:r>
      <w:r>
        <w:t>.</w:t>
      </w:r>
    </w:p>
    <w:p w14:paraId="461FD51E" w14:textId="77777777" w:rsidR="00EE0B82" w:rsidRDefault="000A7E25" w:rsidP="000A7E25">
      <w:r w:rsidRPr="002D10EB">
        <w:t>L</w:t>
      </w:r>
      <w:r w:rsidR="00EE0B82">
        <w:t>’</w:t>
      </w:r>
      <w:r w:rsidRPr="002D10EB">
        <w:t>aumône serait mince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il n</w:t>
      </w:r>
      <w:r w:rsidR="00EE0B82">
        <w:t>’</w:t>
      </w:r>
      <w:r w:rsidRPr="002D10EB">
        <w:t>y avait</w:t>
      </w:r>
      <w:r w:rsidR="00EE0B82">
        <w:t xml:space="preserve">, </w:t>
      </w:r>
      <w:r w:rsidRPr="002D10EB">
        <w:t>pour l</w:t>
      </w:r>
      <w:r w:rsidR="00EE0B82">
        <w:t>’</w:t>
      </w:r>
      <w:r w:rsidRPr="002D10EB">
        <w:t>accompagner</w:t>
      </w:r>
      <w:r w:rsidR="00EE0B82">
        <w:t xml:space="preserve">, </w:t>
      </w:r>
      <w:r w:rsidRPr="002D10EB">
        <w:t>un paquet de linge neuf</w:t>
      </w:r>
      <w:r w:rsidR="00EE0B82">
        <w:t xml:space="preserve">, </w:t>
      </w:r>
      <w:r w:rsidRPr="002D10EB">
        <w:t>une bouteille de vin rouge et un gros jambon dont je bave</w:t>
      </w:r>
      <w:r w:rsidR="00EE0B82">
        <w:t>.</w:t>
      </w:r>
    </w:p>
    <w:p w14:paraId="4E3FC62D" w14:textId="77777777" w:rsidR="00EE0B82" w:rsidRDefault="000A7E25" w:rsidP="000A7E25">
      <w:r w:rsidRPr="002D10EB">
        <w:t>Les mardis</w:t>
      </w:r>
      <w:r w:rsidR="00EE0B82">
        <w:t xml:space="preserve">, </w:t>
      </w:r>
      <w:r w:rsidRPr="002D10EB">
        <w:t>Mélanie part</w:t>
      </w:r>
      <w:r w:rsidR="00EE0B82">
        <w:t xml:space="preserve">, </w:t>
      </w:r>
      <w:r w:rsidRPr="002D10EB">
        <w:t>avec ses paniers</w:t>
      </w:r>
      <w:r w:rsidR="00EE0B82">
        <w:t xml:space="preserve">, </w:t>
      </w:r>
      <w:r w:rsidRPr="002D10EB">
        <w:t>livrer le beurre et les œufs aux clients de la ville</w:t>
      </w:r>
      <w:r w:rsidR="00EE0B82">
        <w:t xml:space="preserve">. </w:t>
      </w:r>
      <w:r w:rsidRPr="002D10EB">
        <w:t>Elle porte sa jupe à plis des dimanches</w:t>
      </w:r>
      <w:r w:rsidR="00EE0B82">
        <w:t xml:space="preserve">, </w:t>
      </w:r>
      <w:r w:rsidRPr="002D10EB">
        <w:t>son châle à pointe</w:t>
      </w:r>
      <w:r w:rsidR="00EE0B82">
        <w:t xml:space="preserve">, </w:t>
      </w:r>
      <w:r w:rsidRPr="002D10EB">
        <w:t>et sur sa toque</w:t>
      </w:r>
      <w:r w:rsidR="00EE0B82">
        <w:t xml:space="preserve">, </w:t>
      </w:r>
      <w:r w:rsidRPr="002D10EB">
        <w:t>une rose en tissu rouge</w:t>
      </w:r>
      <w:r w:rsidR="00EE0B82">
        <w:t xml:space="preserve">. </w:t>
      </w:r>
      <w:r w:rsidRPr="002D10EB">
        <w:t>Quelquefois une migraine l</w:t>
      </w:r>
      <w:r w:rsidR="00EE0B82">
        <w:t>’</w:t>
      </w:r>
      <w:r w:rsidRPr="002D10EB">
        <w:t>empêche de partir</w:t>
      </w:r>
      <w:r w:rsidR="00EE0B82">
        <w:t xml:space="preserve">. </w:t>
      </w:r>
      <w:r w:rsidRPr="002D10EB">
        <w:t>Benooi la remplacerait très bien</w:t>
      </w:r>
      <w:r w:rsidR="00EE0B82">
        <w:t xml:space="preserve">, </w:t>
      </w:r>
      <w:r w:rsidRPr="002D10EB">
        <w:t>mais personne n</w:t>
      </w:r>
      <w:r w:rsidR="00EE0B82">
        <w:t>’</w:t>
      </w:r>
      <w:r w:rsidRPr="002D10EB">
        <w:t>y songe</w:t>
      </w:r>
      <w:r w:rsidR="00EE0B82">
        <w:t xml:space="preserve">, </w:t>
      </w:r>
      <w:r w:rsidRPr="002D10EB">
        <w:t>et c</w:t>
      </w:r>
      <w:r w:rsidR="00EE0B82">
        <w:t>’</w:t>
      </w:r>
      <w:r w:rsidRPr="002D10EB">
        <w:t>est Fons le distrait</w:t>
      </w:r>
      <w:r w:rsidR="00EE0B82">
        <w:t xml:space="preserve">, </w:t>
      </w:r>
      <w:r w:rsidRPr="002D10EB">
        <w:t>qui va</w:t>
      </w:r>
      <w:r w:rsidR="00EE0B82">
        <w:t xml:space="preserve">. </w:t>
      </w:r>
      <w:r w:rsidRPr="002D10EB">
        <w:t>Jusqu</w:t>
      </w:r>
      <w:r w:rsidR="00EE0B82">
        <w:t>’</w:t>
      </w:r>
      <w:r w:rsidRPr="002D10EB">
        <w:t>à son retour on tremble dans la ferme</w:t>
      </w:r>
      <w:r w:rsidR="00EE0B82">
        <w:t xml:space="preserve"> : </w:t>
      </w:r>
      <w:r w:rsidRPr="002D10EB">
        <w:t>Fons s</w:t>
      </w:r>
      <w:r w:rsidR="00EE0B82">
        <w:t>’</w:t>
      </w:r>
      <w:r w:rsidRPr="002D10EB">
        <w:t>embrouille dans ses comptes</w:t>
      </w:r>
      <w:r w:rsidR="00EE0B82">
        <w:t xml:space="preserve"> ; </w:t>
      </w:r>
      <w:r w:rsidRPr="002D10EB">
        <w:t>Fons remet le beurre où il faut les œufs</w:t>
      </w:r>
      <w:r w:rsidR="00EE0B82">
        <w:t xml:space="preserve"> ; </w:t>
      </w:r>
      <w:r w:rsidRPr="002D10EB">
        <w:t>Fons acquitte la note et oublie de ramasser l</w:t>
      </w:r>
      <w:r w:rsidR="00EE0B82">
        <w:t>’</w:t>
      </w:r>
      <w:r w:rsidRPr="002D10EB">
        <w:t>argent</w:t>
      </w:r>
      <w:r w:rsidR="00EE0B82">
        <w:t xml:space="preserve">. </w:t>
      </w:r>
      <w:r w:rsidRPr="002D10EB">
        <w:t>Un jour il est revenu</w:t>
      </w:r>
      <w:r w:rsidR="00EE0B82">
        <w:t xml:space="preserve">, </w:t>
      </w:r>
      <w:r w:rsidRPr="002D10EB">
        <w:t>sans beurre</w:t>
      </w:r>
      <w:r w:rsidR="00EE0B82">
        <w:t xml:space="preserve">, </w:t>
      </w:r>
      <w:r w:rsidRPr="002D10EB">
        <w:t>sans argent</w:t>
      </w:r>
      <w:r w:rsidR="00EE0B82">
        <w:t xml:space="preserve">, </w:t>
      </w:r>
      <w:r w:rsidRPr="002D10EB">
        <w:t>sans paniers</w:t>
      </w:r>
      <w:r w:rsidR="00EE0B82">
        <w:t xml:space="preserve">. </w:t>
      </w:r>
      <w:r w:rsidRPr="002D10EB">
        <w:t>Il les avait déposés quelque part</w:t>
      </w:r>
      <w:r w:rsidR="00EE0B82">
        <w:t>.</w:t>
      </w:r>
    </w:p>
    <w:p w14:paraId="7FA283DC" w14:textId="77777777" w:rsidR="00EE0B82" w:rsidRDefault="000A7E25" w:rsidP="000A7E25">
      <w:r w:rsidRPr="002D10EB">
        <w:t>Ce paysan a des distractions de poète</w:t>
      </w:r>
      <w:r w:rsidR="00EE0B82">
        <w:t xml:space="preserve"> : </w:t>
      </w:r>
      <w:r w:rsidRPr="002D10EB">
        <w:t>son poème c</w:t>
      </w:r>
      <w:r w:rsidR="00EE0B82">
        <w:t>’</w:t>
      </w:r>
      <w:r w:rsidRPr="002D10EB">
        <w:t>est la chasse</w:t>
      </w:r>
      <w:r w:rsidR="00EE0B82">
        <w:t>.</w:t>
      </w:r>
    </w:p>
    <w:p w14:paraId="18A9951F" w14:textId="77777777" w:rsidR="00EE0B82" w:rsidRDefault="000A7E25" w:rsidP="000A7E25">
      <w:r w:rsidRPr="002D10EB">
        <w:t>Quand Fons part pour le labour</w:t>
      </w:r>
      <w:r w:rsidR="00EE0B82">
        <w:t xml:space="preserve">, </w:t>
      </w:r>
      <w:r w:rsidRPr="002D10EB">
        <w:t>il emporte son fusil qu</w:t>
      </w:r>
      <w:r w:rsidR="00EE0B82">
        <w:t>’</w:t>
      </w:r>
      <w:r w:rsidRPr="002D10EB">
        <w:t>il dépose à portée</w:t>
      </w:r>
      <w:r w:rsidR="00EE0B82">
        <w:t xml:space="preserve">, </w:t>
      </w:r>
      <w:r w:rsidRPr="002D10EB">
        <w:t>dans le creux d</w:t>
      </w:r>
      <w:r w:rsidR="00EE0B82">
        <w:t>’</w:t>
      </w:r>
      <w:r w:rsidRPr="002D10EB">
        <w:t>un buisson</w:t>
      </w:r>
      <w:r w:rsidR="00EE0B82">
        <w:t xml:space="preserve">. </w:t>
      </w:r>
      <w:r w:rsidRPr="002D10EB">
        <w:t>Les yeux au ciel</w:t>
      </w:r>
      <w:r w:rsidR="00EE0B82">
        <w:t xml:space="preserve">, </w:t>
      </w:r>
      <w:r w:rsidRPr="002D10EB">
        <w:t>où passent les perdrix</w:t>
      </w:r>
      <w:r w:rsidR="00EE0B82">
        <w:t xml:space="preserve">, </w:t>
      </w:r>
      <w:r w:rsidRPr="002D10EB">
        <w:t>il oublie la terre où traîne la charrue</w:t>
      </w:r>
      <w:r w:rsidR="00EE0B82">
        <w:t xml:space="preserve">. </w:t>
      </w:r>
      <w:r w:rsidRPr="002D10EB">
        <w:t>Heureusement Lice</w:t>
      </w:r>
      <w:r w:rsidR="00EE0B82">
        <w:t xml:space="preserve">, </w:t>
      </w:r>
      <w:r w:rsidRPr="002D10EB">
        <w:t>la jument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y entend à tirer seule un sillon bien droit</w:t>
      </w:r>
      <w:r w:rsidR="00EE0B82">
        <w:t xml:space="preserve">. </w:t>
      </w:r>
      <w:r w:rsidRPr="002D10EB">
        <w:t>Le soir</w:t>
      </w:r>
      <w:r w:rsidR="00EE0B82">
        <w:t xml:space="preserve">, </w:t>
      </w:r>
      <w:r w:rsidRPr="002D10EB">
        <w:t>Fons accroche son fusil dans l</w:t>
      </w:r>
      <w:r w:rsidR="00EE0B82">
        <w:t>’</w:t>
      </w:r>
      <w:r w:rsidRPr="002D10EB">
        <w:t>espèce d</w:t>
      </w:r>
      <w:r w:rsidR="00EE0B82">
        <w:t>’</w:t>
      </w:r>
      <w:r w:rsidRPr="002D10EB">
        <w:t>armoire qui lui sert d</w:t>
      </w:r>
      <w:r w:rsidR="00EE0B82">
        <w:t>’</w:t>
      </w:r>
      <w:r w:rsidRPr="002D10EB">
        <w:t>alcôve</w:t>
      </w:r>
      <w:r w:rsidR="00EE0B82">
        <w:t xml:space="preserve">. </w:t>
      </w:r>
      <w:r w:rsidRPr="002D10EB">
        <w:t>Soudain</w:t>
      </w:r>
      <w:r w:rsidR="00EE0B82">
        <w:t xml:space="preserve">, </w:t>
      </w:r>
      <w:r w:rsidRPr="002D10EB">
        <w:t>il se lève</w:t>
      </w:r>
      <w:r w:rsidR="00EE0B82">
        <w:t> :</w:t>
      </w:r>
    </w:p>
    <w:p w14:paraId="3CCA8607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J</w:t>
      </w:r>
      <w:r>
        <w:t>’</w:t>
      </w:r>
      <w:r w:rsidR="000A7E25" w:rsidRPr="002D10EB">
        <w:t>entends des voleurs</w:t>
      </w:r>
      <w:r>
        <w:t xml:space="preserve">, </w:t>
      </w:r>
      <w:r w:rsidR="000A7E25" w:rsidRPr="002D10EB">
        <w:t>annonce Fons</w:t>
      </w:r>
      <w:r>
        <w:t xml:space="preserve">, </w:t>
      </w:r>
      <w:r w:rsidR="000A7E25" w:rsidRPr="002D10EB">
        <w:t>qui file en braconnier</w:t>
      </w:r>
      <w:r>
        <w:t>.</w:t>
      </w:r>
    </w:p>
    <w:p w14:paraId="4084841F" w14:textId="77777777" w:rsidR="00EE0B82" w:rsidRDefault="000A7E25" w:rsidP="000A7E25">
      <w:r w:rsidRPr="002D10EB">
        <w:t>Quand il entre chez nous</w:t>
      </w:r>
      <w:r w:rsidR="00EE0B82">
        <w:t xml:space="preserve">, </w:t>
      </w:r>
      <w:r w:rsidRPr="002D10EB">
        <w:t>il tire</w:t>
      </w:r>
      <w:r w:rsidR="00EE0B82">
        <w:t xml:space="preserve">, </w:t>
      </w:r>
      <w:r w:rsidRPr="002D10EB">
        <w:t>de sa carnassière</w:t>
      </w:r>
      <w:r w:rsidR="00EE0B82">
        <w:t xml:space="preserve">, </w:t>
      </w:r>
      <w:r w:rsidRPr="002D10EB">
        <w:t>tantôt une grive</w:t>
      </w:r>
      <w:r w:rsidR="00EE0B82">
        <w:t xml:space="preserve">, </w:t>
      </w:r>
      <w:r w:rsidRPr="002D10EB">
        <w:t>tantôt un lapin</w:t>
      </w:r>
      <w:r w:rsidR="00EE0B82">
        <w:t xml:space="preserve">, </w:t>
      </w:r>
      <w:r w:rsidRPr="002D10EB">
        <w:t>parfois un lièvre</w:t>
      </w:r>
      <w:r w:rsidR="00EE0B82">
        <w:t> : « </w:t>
      </w:r>
      <w:r w:rsidRPr="002D10EB">
        <w:t>Voilà pour vous</w:t>
      </w:r>
      <w:r w:rsidR="00EE0B82">
        <w:t xml:space="preserve"> », </w:t>
      </w:r>
      <w:r w:rsidRPr="002D10EB">
        <w:t>et va droit à la cheminée où se trouve mon tabac</w:t>
      </w:r>
      <w:r w:rsidR="00EE0B82">
        <w:t>.</w:t>
      </w:r>
    </w:p>
    <w:p w14:paraId="36CD8157" w14:textId="77777777" w:rsidR="00EE0B82" w:rsidRDefault="000A7E25" w:rsidP="000A7E25">
      <w:r w:rsidRPr="002D10EB">
        <w:t>Crotté de boue ou trempé de sueur</w:t>
      </w:r>
      <w:r w:rsidR="00EE0B82">
        <w:t xml:space="preserve">, </w:t>
      </w:r>
      <w:r w:rsidRPr="002D10EB">
        <w:t>Fons</w:t>
      </w:r>
      <w:r w:rsidR="00EE0B82">
        <w:t xml:space="preserve">, </w:t>
      </w:r>
      <w:r w:rsidRPr="002D10EB">
        <w:t>à la chasse</w:t>
      </w:r>
      <w:r w:rsidR="00EE0B82">
        <w:t xml:space="preserve">, </w:t>
      </w:r>
      <w:r w:rsidRPr="002D10EB">
        <w:t>n</w:t>
      </w:r>
      <w:r w:rsidR="00EE0B82">
        <w:t>’</w:t>
      </w:r>
      <w:r w:rsidRPr="002D10EB">
        <w:t>a jamais ni chaud ni froid</w:t>
      </w:r>
      <w:r w:rsidR="00EE0B82">
        <w:t xml:space="preserve">. </w:t>
      </w:r>
      <w:r w:rsidRPr="002D10EB">
        <w:t>Il a une température spéciale</w:t>
      </w:r>
      <w:r w:rsidR="00EE0B82">
        <w:t xml:space="preserve"> : </w:t>
      </w:r>
      <w:r w:rsidRPr="002D10EB">
        <w:t>il chasse</w:t>
      </w:r>
      <w:r w:rsidR="00EE0B82">
        <w:t>.</w:t>
      </w:r>
    </w:p>
    <w:p w14:paraId="04E7A58D" w14:textId="77777777" w:rsidR="00EE0B82" w:rsidRDefault="000A7E25" w:rsidP="000A7E25">
      <w:r w:rsidRPr="002D10EB">
        <w:t>L</w:t>
      </w:r>
      <w:r w:rsidR="00EE0B82">
        <w:t>’</w:t>
      </w:r>
      <w:r w:rsidRPr="002D10EB">
        <w:t>une après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il sort ses bêtes pour qu</w:t>
      </w:r>
      <w:r w:rsidR="00EE0B82">
        <w:t>’</w:t>
      </w:r>
      <w:r w:rsidRPr="002D10EB">
        <w:t>au bout de leurs pattes je les soupèse</w:t>
      </w:r>
      <w:r w:rsidR="00EE0B82">
        <w:t>.</w:t>
      </w:r>
    </w:p>
    <w:p w14:paraId="45C6B584" w14:textId="77777777" w:rsidR="00EE0B82" w:rsidRDefault="000A7E25" w:rsidP="000A7E25">
      <w:r w:rsidRPr="002D10EB">
        <w:t>J</w:t>
      </w:r>
      <w:r w:rsidR="00EE0B82">
        <w:t>’</w:t>
      </w:r>
      <w:r w:rsidRPr="002D10EB">
        <w:t>en ai les doigts tout rouges</w:t>
      </w:r>
      <w:r w:rsidR="00EE0B82">
        <w:t>.</w:t>
      </w:r>
    </w:p>
    <w:p w14:paraId="732E51A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Celle-ci</w:t>
      </w:r>
      <w:r>
        <w:t xml:space="preserve">, </w:t>
      </w:r>
      <w:r w:rsidR="000A7E25" w:rsidRPr="002D10EB">
        <w:t>dit Fons</w:t>
      </w:r>
      <w:r>
        <w:t xml:space="preserve">, </w:t>
      </w:r>
      <w:r w:rsidR="000A7E25" w:rsidRPr="002D10EB">
        <w:t>je la guettais depuis huit jours</w:t>
      </w:r>
      <w:r>
        <w:t>.</w:t>
      </w:r>
    </w:p>
    <w:p w14:paraId="52FE950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Fons</w:t>
      </w:r>
      <w:r>
        <w:t xml:space="preserve">, </w:t>
      </w:r>
      <w:r w:rsidR="000A7E25" w:rsidRPr="002D10EB">
        <w:t>comment cela</w:t>
      </w:r>
      <w:r>
        <w:t> ?</w:t>
      </w:r>
    </w:p>
    <w:p w14:paraId="0BA84461" w14:textId="77777777" w:rsidR="00EE0B82" w:rsidRDefault="000A7E25" w:rsidP="000A7E25">
      <w:r w:rsidRPr="002D10EB">
        <w:t>Et le voilà parti</w:t>
      </w:r>
      <w:r w:rsidR="00EE0B82">
        <w:t xml:space="preserve">. </w:t>
      </w:r>
      <w:r w:rsidRPr="002D10EB">
        <w:t>Il raconte</w:t>
      </w:r>
      <w:r w:rsidR="00EE0B82">
        <w:t xml:space="preserve">, </w:t>
      </w:r>
      <w:r w:rsidRPr="002D10EB">
        <w:t>il mime</w:t>
      </w:r>
      <w:r w:rsidR="00EE0B82">
        <w:t xml:space="preserve">. </w:t>
      </w:r>
      <w:r w:rsidRPr="002D10EB">
        <w:t>Les chaises deviennent des buissons</w:t>
      </w:r>
      <w:r w:rsidR="00EE0B82">
        <w:t xml:space="preserve"> ; </w:t>
      </w:r>
      <w:r w:rsidRPr="002D10EB">
        <w:t>sous la jupe de ma femme il y a un gîte</w:t>
      </w:r>
      <w:r w:rsidR="00EE0B82">
        <w:t xml:space="preserve"> ; </w:t>
      </w:r>
      <w:r w:rsidRPr="002D10EB">
        <w:t>il recommence son affût derrière la table</w:t>
      </w:r>
      <w:r w:rsidR="00EE0B82">
        <w:t xml:space="preserve"> ; </w:t>
      </w:r>
      <w:r w:rsidRPr="002D10EB">
        <w:t>il épaule</w:t>
      </w:r>
      <w:r w:rsidR="00EE0B82">
        <w:t xml:space="preserve">, </w:t>
      </w:r>
      <w:r w:rsidRPr="002D10EB">
        <w:t>son chien a</w:t>
      </w:r>
      <w:r w:rsidRPr="002D10EB">
        <w:t>t</w:t>
      </w:r>
      <w:r w:rsidRPr="002D10EB">
        <w:t>tend que le coup parte</w:t>
      </w:r>
      <w:r w:rsidR="00EE0B82">
        <w:t>.</w:t>
      </w:r>
    </w:p>
    <w:p w14:paraId="5153E300" w14:textId="77777777" w:rsidR="00EE0B82" w:rsidRDefault="000A7E25" w:rsidP="000A7E25">
      <w:r w:rsidRPr="002D10EB">
        <w:t>Poète</w:t>
      </w:r>
      <w:r w:rsidR="00EE0B82">
        <w:t xml:space="preserve">, </w:t>
      </w:r>
      <w:r w:rsidRPr="002D10EB">
        <w:t>il introduit dans ma chambre la campine entière</w:t>
      </w:r>
      <w:r w:rsidR="00EE0B82">
        <w:t xml:space="preserve">, </w:t>
      </w:r>
      <w:r w:rsidRPr="002D10EB">
        <w:t>avec ses bêtes</w:t>
      </w:r>
      <w:r w:rsidR="00EE0B82">
        <w:t xml:space="preserve">, </w:t>
      </w:r>
      <w:r w:rsidRPr="002D10EB">
        <w:t>ses terriers</w:t>
      </w:r>
      <w:r w:rsidR="00EE0B82">
        <w:t xml:space="preserve">, </w:t>
      </w:r>
      <w:r w:rsidRPr="002D10EB">
        <w:t>ses sapins et Fons le chasseur qui chasse au milieu</w:t>
      </w:r>
      <w:r w:rsidR="00EE0B82">
        <w:t>.</w:t>
      </w:r>
    </w:p>
    <w:p w14:paraId="1A3865D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maintenant</w:t>
      </w:r>
      <w:r>
        <w:t xml:space="preserve">, </w:t>
      </w:r>
      <w:r w:rsidR="000A7E25" w:rsidRPr="002D10EB">
        <w:t>si vous mangiez quelque chose</w:t>
      </w:r>
      <w:r>
        <w:t> ?</w:t>
      </w:r>
    </w:p>
    <w:p w14:paraId="00A6F59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veux bien</w:t>
      </w:r>
      <w:r>
        <w:t xml:space="preserve">, </w:t>
      </w:r>
      <w:r w:rsidR="000A7E25" w:rsidRPr="002D10EB">
        <w:t>dit Fons</w:t>
      </w:r>
      <w:r>
        <w:t xml:space="preserve">, </w:t>
      </w:r>
      <w:r w:rsidR="000A7E25" w:rsidRPr="002D10EB">
        <w:t>si vous avez du hareng</w:t>
      </w:r>
      <w:r>
        <w:t>.</w:t>
      </w:r>
    </w:p>
    <w:p w14:paraId="20279212" w14:textId="77777777" w:rsidR="00EE0B82" w:rsidRDefault="000A7E25" w:rsidP="000A7E25">
      <w:r w:rsidRPr="002D10EB">
        <w:t>Pour Fons</w:t>
      </w:r>
      <w:r w:rsidR="00EE0B82">
        <w:t xml:space="preserve">, </w:t>
      </w:r>
      <w:r w:rsidRPr="002D10EB">
        <w:t>il y a toujours du hareng</w:t>
      </w:r>
      <w:r w:rsidR="00EE0B82">
        <w:t xml:space="preserve">. </w:t>
      </w:r>
      <w:r w:rsidRPr="002D10EB">
        <w:t>Il le veut bien grillé</w:t>
      </w:r>
      <w:r w:rsidR="00EE0B82">
        <w:t xml:space="preserve">, </w:t>
      </w:r>
      <w:r w:rsidRPr="002D10EB">
        <w:t>croustillé dur</w:t>
      </w:r>
      <w:r w:rsidR="00EE0B82">
        <w:t xml:space="preserve"> ; </w:t>
      </w:r>
      <w:r w:rsidRPr="002D10EB">
        <w:t>et d</w:t>
      </w:r>
      <w:r w:rsidR="00EE0B82">
        <w:t>’</w:t>
      </w:r>
      <w:r w:rsidRPr="002D10EB">
        <w:t>une seule pièce</w:t>
      </w:r>
      <w:r w:rsidR="00EE0B82">
        <w:t xml:space="preserve">, </w:t>
      </w:r>
      <w:r w:rsidRPr="002D10EB">
        <w:t>de la tête à la queue</w:t>
      </w:r>
      <w:r w:rsidR="00EE0B82">
        <w:t xml:space="preserve">, </w:t>
      </w:r>
      <w:r w:rsidRPr="002D10EB">
        <w:t>il croque ce charbon</w:t>
      </w:r>
      <w:r w:rsidR="00EE0B82">
        <w:t>.</w:t>
      </w:r>
    </w:p>
    <w:p w14:paraId="291B8094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Quand j</w:t>
      </w:r>
      <w:r>
        <w:t>’</w:t>
      </w:r>
      <w:r w:rsidR="000A7E25" w:rsidRPr="002D10EB">
        <w:t>ai mangé du hareng</w:t>
      </w:r>
      <w:r>
        <w:t xml:space="preserve">, </w:t>
      </w:r>
      <w:r w:rsidR="000A7E25" w:rsidRPr="002D10EB">
        <w:t>dit Fons</w:t>
      </w:r>
      <w:r>
        <w:t xml:space="preserve">, </w:t>
      </w:r>
      <w:r w:rsidR="000A7E25" w:rsidRPr="002D10EB">
        <w:t>je me sens fort comme un bœuf</w:t>
      </w:r>
      <w:r>
        <w:t>.</w:t>
      </w:r>
    </w:p>
    <w:p w14:paraId="1F206A0C" w14:textId="77777777" w:rsidR="00EE0B82" w:rsidRDefault="000A7E25" w:rsidP="000A7E25">
      <w:r w:rsidRPr="002D10EB">
        <w:t>Bien d</w:t>
      </w:r>
      <w:r w:rsidR="00EE0B82">
        <w:t>’</w:t>
      </w:r>
      <w:r w:rsidRPr="002D10EB">
        <w:t>aplomb sur ses bottes</w:t>
      </w:r>
      <w:r w:rsidR="00EE0B82">
        <w:t xml:space="preserve">, </w:t>
      </w:r>
      <w:r w:rsidRPr="002D10EB">
        <w:t>Fons se redresse</w:t>
      </w:r>
      <w:r w:rsidR="00EE0B82">
        <w:t xml:space="preserve">. </w:t>
      </w:r>
      <w:r w:rsidRPr="002D10EB">
        <w:t>Puis il s</w:t>
      </w:r>
      <w:r w:rsidR="00EE0B82">
        <w:t>’</w:t>
      </w:r>
      <w:r w:rsidRPr="002D10EB">
        <w:t>en va</w:t>
      </w:r>
      <w:r w:rsidR="00EE0B82">
        <w:t xml:space="preserve">, </w:t>
      </w:r>
      <w:r w:rsidRPr="002D10EB">
        <w:t>fort comme ce bœuf</w:t>
      </w:r>
      <w:r w:rsidR="00EE0B82">
        <w:t>.</w:t>
      </w:r>
    </w:p>
    <w:p w14:paraId="39911A00" w14:textId="77777777" w:rsidR="00EE0B82" w:rsidRDefault="000A7E25" w:rsidP="000A7E25">
      <w:r w:rsidRPr="002D10EB">
        <w:t>Le chien de Fons s</w:t>
      </w:r>
      <w:r w:rsidR="00EE0B82">
        <w:t>’</w:t>
      </w:r>
      <w:r w:rsidRPr="002D10EB">
        <w:t>appelle Black</w:t>
      </w:r>
      <w:r w:rsidR="00EE0B82">
        <w:t xml:space="preserve">, </w:t>
      </w:r>
      <w:r w:rsidRPr="002D10EB">
        <w:t>ce qui signifie noir</w:t>
      </w:r>
      <w:r w:rsidR="00EE0B82">
        <w:t xml:space="preserve">. </w:t>
      </w:r>
      <w:r w:rsidRPr="002D10EB">
        <w:t>Il le sait mieux que moi</w:t>
      </w:r>
      <w:r w:rsidR="00EE0B82">
        <w:t xml:space="preserve">. </w:t>
      </w:r>
      <w:r w:rsidRPr="002D10EB">
        <w:t>Il connaît l</w:t>
      </w:r>
      <w:r w:rsidR="00EE0B82">
        <w:t>’</w:t>
      </w:r>
      <w:r w:rsidRPr="002D10EB">
        <w:t>anglais et le cultive en de vieux journaux qu</w:t>
      </w:r>
      <w:r w:rsidR="00EE0B82">
        <w:t>’</w:t>
      </w:r>
      <w:r w:rsidRPr="002D10EB">
        <w:t>on lui rapporte de la ville</w:t>
      </w:r>
      <w:r w:rsidR="00EE0B82">
        <w:t>.</w:t>
      </w:r>
    </w:p>
    <w:p w14:paraId="0E9F46B6" w14:textId="77777777" w:rsidR="00EE0B82" w:rsidRDefault="000A7E25" w:rsidP="000A7E25">
      <w:r w:rsidRPr="002D10EB">
        <w:t>Il aime à lire</w:t>
      </w:r>
      <w:r w:rsidR="00EE0B82">
        <w:t xml:space="preserve">. </w:t>
      </w:r>
      <w:r w:rsidRPr="002D10EB">
        <w:t>Je lui passe des livres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étudie</w:t>
      </w:r>
      <w:r w:rsidR="00EE0B82">
        <w:t xml:space="preserve">, </w:t>
      </w:r>
      <w:r w:rsidRPr="002D10EB">
        <w:t>les soirs d</w:t>
      </w:r>
      <w:r w:rsidR="00EE0B82">
        <w:t>’</w:t>
      </w:r>
      <w:r w:rsidRPr="002D10EB">
        <w:t>hiver</w:t>
      </w:r>
      <w:r w:rsidR="00EE0B82">
        <w:t xml:space="preserve">, </w:t>
      </w:r>
      <w:r w:rsidRPr="002D10EB">
        <w:t>près de l</w:t>
      </w:r>
      <w:r w:rsidR="00EE0B82">
        <w:t>’</w:t>
      </w:r>
      <w:r w:rsidRPr="002D10EB">
        <w:t>âtre</w:t>
      </w:r>
      <w:r w:rsidR="00EE0B82">
        <w:t>.</w:t>
      </w:r>
    </w:p>
    <w:p w14:paraId="0F6861AD" w14:textId="77777777" w:rsidR="00EE0B82" w:rsidRDefault="000A7E25" w:rsidP="000A7E25">
      <w:r w:rsidRPr="002D10EB">
        <w:t>Il a lu tous mes Balzac</w:t>
      </w:r>
      <w:r w:rsidR="00EE0B82">
        <w:t> :</w:t>
      </w:r>
    </w:p>
    <w:p w14:paraId="3277EE1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 que j</w:t>
      </w:r>
      <w:r>
        <w:t>’</w:t>
      </w:r>
      <w:r w:rsidR="000A7E25" w:rsidRPr="002D10EB">
        <w:t>aime dans Balzac</w:t>
      </w:r>
      <w:r>
        <w:t xml:space="preserve">, </w:t>
      </w:r>
      <w:r w:rsidR="000A7E25" w:rsidRPr="002D10EB">
        <w:t>dit Fons</w:t>
      </w:r>
      <w:r>
        <w:t xml:space="preserve">, </w:t>
      </w:r>
      <w:r w:rsidR="000A7E25" w:rsidRPr="002D10EB">
        <w:t>ce sont les paysans</w:t>
      </w:r>
      <w:r>
        <w:t>.</w:t>
      </w:r>
    </w:p>
    <w:p w14:paraId="3DF66DD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ceux de Zola</w:t>
      </w:r>
      <w:r>
        <w:t xml:space="preserve">, </w:t>
      </w:r>
      <w:r w:rsidR="000A7E25" w:rsidRPr="002D10EB">
        <w:t>Fons</w:t>
      </w:r>
      <w:r>
        <w:t> ?</w:t>
      </w:r>
    </w:p>
    <w:p w14:paraId="31E1418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Peuh</w:t>
      </w:r>
      <w:r>
        <w:t xml:space="preserve"> ! </w:t>
      </w:r>
      <w:r w:rsidR="000A7E25" w:rsidRPr="002D10EB">
        <w:t>fait Fons</w:t>
      </w:r>
      <w:r>
        <w:t>.</w:t>
      </w:r>
    </w:p>
    <w:p w14:paraId="299C93A5" w14:textId="77777777" w:rsidR="000A7E25" w:rsidRPr="002D10EB" w:rsidRDefault="000A7E25" w:rsidP="000A7E25">
      <w:pPr>
        <w:pStyle w:val="ParagrapheVideNormal"/>
      </w:pPr>
    </w:p>
    <w:p w14:paraId="76D8D71D" w14:textId="77777777" w:rsidR="00EE0B82" w:rsidRDefault="000A7E25" w:rsidP="000A7E25">
      <w:r w:rsidRPr="002D10EB">
        <w:t>Quand Fons parle à Benooi</w:t>
      </w:r>
      <w:r w:rsidR="00EE0B82">
        <w:t xml:space="preserve">, </w:t>
      </w:r>
      <w:r w:rsidRPr="002D10EB">
        <w:t>il dit</w:t>
      </w:r>
      <w:r w:rsidR="00EE0B82">
        <w:t> : « </w:t>
      </w:r>
      <w:r w:rsidRPr="002D10EB">
        <w:t>Garçon</w:t>
      </w:r>
      <w:r w:rsidR="00EE0B82">
        <w:t> ». – « </w:t>
      </w:r>
      <w:r w:rsidRPr="002D10EB">
        <w:t>Ga</w:t>
      </w:r>
      <w:r w:rsidRPr="002D10EB">
        <w:t>r</w:t>
      </w:r>
      <w:r w:rsidRPr="002D10EB">
        <w:t>çon</w:t>
      </w:r>
      <w:r w:rsidR="00EE0B82">
        <w:t xml:space="preserve"> », </w:t>
      </w:r>
      <w:r w:rsidRPr="002D10EB">
        <w:t>répond Benooi</w:t>
      </w:r>
      <w:r w:rsidR="00EE0B82">
        <w:t xml:space="preserve">. </w:t>
      </w:r>
      <w:r w:rsidRPr="002D10EB">
        <w:t>Pour Mélanie</w:t>
      </w:r>
      <w:r w:rsidR="00EE0B82">
        <w:t>, « </w:t>
      </w:r>
      <w:r w:rsidRPr="002D10EB">
        <w:t>Garçon</w:t>
      </w:r>
      <w:r w:rsidR="00EE0B82">
        <w:t> »</w:t>
      </w:r>
      <w:r w:rsidRPr="002D10EB">
        <w:t xml:space="preserve"> serait faux</w:t>
      </w:r>
      <w:r w:rsidR="00EE0B82">
        <w:t xml:space="preserve">, </w:t>
      </w:r>
      <w:r w:rsidRPr="002D10EB">
        <w:t xml:space="preserve">et </w:t>
      </w:r>
      <w:r w:rsidR="00EE0B82">
        <w:t>« </w:t>
      </w:r>
      <w:r w:rsidRPr="002D10EB">
        <w:t>Fille</w:t>
      </w:r>
      <w:r w:rsidR="00EE0B82">
        <w:t> »</w:t>
      </w:r>
      <w:r w:rsidRPr="002D10EB">
        <w:t xml:space="preserve"> peut-être indécent</w:t>
      </w:r>
      <w:r w:rsidR="00EE0B82">
        <w:t xml:space="preserve">. </w:t>
      </w:r>
      <w:r w:rsidRPr="002D10EB">
        <w:t xml:space="preserve">Elle reste </w:t>
      </w:r>
      <w:r w:rsidR="00EE0B82">
        <w:t>« </w:t>
      </w:r>
      <w:r w:rsidRPr="002D10EB">
        <w:t>Mélanie</w:t>
      </w:r>
      <w:r w:rsidR="00EE0B82">
        <w:t> ».</w:t>
      </w:r>
    </w:p>
    <w:p w14:paraId="77C159E2" w14:textId="77777777" w:rsidR="00EE0B82" w:rsidRDefault="000A7E25" w:rsidP="000A7E25">
      <w:r w:rsidRPr="002D10EB">
        <w:t xml:space="preserve">Mélanie dit tantôt </w:t>
      </w:r>
      <w:r w:rsidR="00EE0B82">
        <w:t>« </w:t>
      </w:r>
      <w:r w:rsidRPr="002D10EB">
        <w:t>Garçon</w:t>
      </w:r>
      <w:r w:rsidR="00EE0B82">
        <w:t xml:space="preserve"> » ; </w:t>
      </w:r>
      <w:r w:rsidRPr="002D10EB">
        <w:t xml:space="preserve">tantôt </w:t>
      </w:r>
      <w:r w:rsidR="00EE0B82">
        <w:t>« </w:t>
      </w:r>
      <w:r w:rsidRPr="002D10EB">
        <w:t>Fons</w:t>
      </w:r>
      <w:r w:rsidR="00EE0B82">
        <w:t xml:space="preserve"> », </w:t>
      </w:r>
      <w:r w:rsidRPr="002D10EB">
        <w:t xml:space="preserve">ou </w:t>
      </w:r>
      <w:r w:rsidR="00EE0B82">
        <w:t>« </w:t>
      </w:r>
      <w:r w:rsidRPr="002D10EB">
        <w:t>Benooi</w:t>
      </w:r>
      <w:r w:rsidR="00EE0B82">
        <w:t xml:space="preserve"> ». </w:t>
      </w:r>
      <w:r w:rsidRPr="002D10EB">
        <w:t>Mais il y a une différence</w:t>
      </w:r>
      <w:r w:rsidR="00EE0B82">
        <w:t xml:space="preserve">. </w:t>
      </w:r>
      <w:r w:rsidRPr="002D10EB">
        <w:t xml:space="preserve">Elle ne dirait pas à </w:t>
      </w:r>
      <w:r w:rsidR="00EE0B82">
        <w:t>« </w:t>
      </w:r>
      <w:r w:rsidRPr="002D10EB">
        <w:t>Garçon</w:t>
      </w:r>
      <w:r w:rsidR="00EE0B82">
        <w:t> »</w:t>
      </w:r>
      <w:r w:rsidRPr="002D10EB">
        <w:t xml:space="preserve"> ce qu</w:t>
      </w:r>
      <w:r w:rsidR="00EE0B82">
        <w:t>’</w:t>
      </w:r>
      <w:r w:rsidRPr="002D10EB">
        <w:t xml:space="preserve">elle confie à </w:t>
      </w:r>
      <w:r w:rsidR="00EE0B82">
        <w:t>« </w:t>
      </w:r>
      <w:r w:rsidRPr="002D10EB">
        <w:t>Fons</w:t>
      </w:r>
      <w:r w:rsidR="00EE0B82">
        <w:t> »</w:t>
      </w:r>
      <w:r w:rsidRPr="002D10EB">
        <w:t xml:space="preserve"> ou à </w:t>
      </w:r>
      <w:r w:rsidR="00EE0B82">
        <w:t>« </w:t>
      </w:r>
      <w:r w:rsidRPr="002D10EB">
        <w:t>Benooi</w:t>
      </w:r>
      <w:r w:rsidR="00EE0B82">
        <w:t> ».</w:t>
      </w:r>
    </w:p>
    <w:p w14:paraId="4FA23819" w14:textId="77777777" w:rsidR="00EE0B82" w:rsidRDefault="000A7E25" w:rsidP="000A7E25">
      <w:r w:rsidRPr="002D10EB">
        <w:t>L</w:t>
      </w:r>
      <w:r w:rsidR="00EE0B82">
        <w:t>’</w:t>
      </w:r>
      <w:r w:rsidRPr="002D10EB">
        <w:t>un de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devant les étrangers</w:t>
      </w:r>
      <w:r w:rsidR="00EE0B82">
        <w:t xml:space="preserve">, </w:t>
      </w:r>
      <w:r w:rsidRPr="002D10EB">
        <w:t xml:space="preserve">ils disent </w:t>
      </w:r>
      <w:r w:rsidR="00EE0B82">
        <w:t>« </w:t>
      </w:r>
      <w:r w:rsidRPr="002D10EB">
        <w:t>notre Fons</w:t>
      </w:r>
      <w:r w:rsidR="00EE0B82">
        <w:t> », « </w:t>
      </w:r>
      <w:r w:rsidRPr="002D10EB">
        <w:t>notre Benooi</w:t>
      </w:r>
      <w:r w:rsidR="00EE0B82">
        <w:t> », « </w:t>
      </w:r>
      <w:r w:rsidRPr="002D10EB">
        <w:t>notre Mélanie</w:t>
      </w:r>
      <w:r w:rsidR="00EE0B82">
        <w:t> ».</w:t>
      </w:r>
    </w:p>
    <w:p w14:paraId="1D4F00CF" w14:textId="77777777" w:rsidR="00EE0B82" w:rsidRDefault="000A7E25" w:rsidP="000A7E25">
      <w:r w:rsidRPr="002D10EB">
        <w:t>C</w:t>
      </w:r>
      <w:r w:rsidR="00EE0B82">
        <w:t>’</w:t>
      </w:r>
      <w:r w:rsidRPr="002D10EB">
        <w:t>est doux</w:t>
      </w:r>
      <w:r w:rsidR="00EE0B82">
        <w:t xml:space="preserve">, </w:t>
      </w:r>
      <w:r w:rsidRPr="002D10EB">
        <w:t>comme des frères qui s</w:t>
      </w:r>
      <w:r w:rsidR="00EE0B82">
        <w:t>’</w:t>
      </w:r>
      <w:r w:rsidRPr="002D10EB">
        <w:t>embrassent</w:t>
      </w:r>
      <w:r w:rsidR="00EE0B82">
        <w:t>.</w:t>
      </w:r>
    </w:p>
    <w:p w14:paraId="7ADEC3FC" w14:textId="77777777" w:rsidR="000A7E25" w:rsidRPr="002D10EB" w:rsidRDefault="000A7E25" w:rsidP="000A7E25">
      <w:pPr>
        <w:pStyle w:val="ParagrapheVideNormal"/>
      </w:pPr>
    </w:p>
    <w:p w14:paraId="4F11A2FE" w14:textId="77777777" w:rsidR="00EE0B82" w:rsidRDefault="000A7E25" w:rsidP="000A7E25">
      <w:pPr>
        <w:pStyle w:val="Sous-titre"/>
        <w:jc w:val="left"/>
      </w:pPr>
      <w:r w:rsidRPr="002D10EB">
        <w:lastRenderedPageBreak/>
        <w:t>LA CUISINE</w:t>
      </w:r>
      <w:r w:rsidR="00EE0B82">
        <w:t>.</w:t>
      </w:r>
    </w:p>
    <w:p w14:paraId="63FCD0E1" w14:textId="77777777" w:rsidR="006669CD" w:rsidRDefault="006669CD" w:rsidP="006669CD">
      <w:pPr>
        <w:pStyle w:val="NormalSolidaire"/>
      </w:pPr>
    </w:p>
    <w:p w14:paraId="72A6BB45" w14:textId="2ED2B1D4" w:rsidR="00EE0B82" w:rsidRDefault="000A7E25" w:rsidP="000A7E25">
      <w:r w:rsidRPr="002D10EB">
        <w:t>Dans la cuisine où ils mangent</w:t>
      </w:r>
      <w:r w:rsidR="00EE0B82">
        <w:t> :</w:t>
      </w:r>
    </w:p>
    <w:p w14:paraId="016B2D7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Regarde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ces cendres sur le pavé</w:t>
      </w:r>
      <w:r>
        <w:t xml:space="preserve"> ; </w:t>
      </w:r>
      <w:r w:rsidR="000A7E25" w:rsidRPr="002D10EB">
        <w:t>c</w:t>
      </w:r>
      <w:r>
        <w:t>’</w:t>
      </w:r>
      <w:r w:rsidR="000A7E25" w:rsidRPr="002D10EB">
        <w:t>est sale</w:t>
      </w:r>
      <w:r>
        <w:t>.</w:t>
      </w:r>
    </w:p>
    <w:p w14:paraId="07BC218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On a fait un grand feu</w:t>
      </w:r>
      <w:r>
        <w:t xml:space="preserve">, </w:t>
      </w:r>
      <w:r w:rsidR="000A7E25" w:rsidRPr="002D10EB">
        <w:t>Marie</w:t>
      </w:r>
      <w:r>
        <w:t>.</w:t>
      </w:r>
    </w:p>
    <w:p w14:paraId="575FC03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sur les chaises</w:t>
      </w:r>
      <w:r>
        <w:t xml:space="preserve">, </w:t>
      </w:r>
      <w:r w:rsidR="000A7E25" w:rsidRPr="002D10EB">
        <w:t>tous ces sacs de farine</w:t>
      </w:r>
      <w:r>
        <w:t>…</w:t>
      </w:r>
    </w:p>
    <w:p w14:paraId="0F5EDB5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Benooi va cuire le pain</w:t>
      </w:r>
      <w:r>
        <w:t xml:space="preserve">, </w:t>
      </w:r>
      <w:r w:rsidR="000A7E25" w:rsidRPr="002D10EB">
        <w:t>Marie</w:t>
      </w:r>
      <w:r>
        <w:t>.</w:t>
      </w:r>
    </w:p>
    <w:p w14:paraId="4511351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y fait noir</w:t>
      </w:r>
      <w:r>
        <w:t>.</w:t>
      </w:r>
    </w:p>
    <w:p w14:paraId="402E1B0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 xml:space="preserve">est la faute </w:t>
      </w:r>
      <w:proofErr w:type="gramStart"/>
      <w:r w:rsidR="000A7E25" w:rsidRPr="002D10EB">
        <w:t>à</w:t>
      </w:r>
      <w:proofErr w:type="gramEnd"/>
      <w:r w:rsidR="000A7E25" w:rsidRPr="002D10EB">
        <w:t xml:space="preserve"> l</w:t>
      </w:r>
      <w:r>
        <w:t>’</w:t>
      </w:r>
      <w:r w:rsidR="000A7E25" w:rsidRPr="002D10EB">
        <w:t>auvent qui chipe le jour de la fenêtre</w:t>
      </w:r>
      <w:r>
        <w:t>.</w:t>
      </w:r>
    </w:p>
    <w:p w14:paraId="43CECDE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Cela pue la vache</w:t>
      </w:r>
      <w:r>
        <w:t>.</w:t>
      </w:r>
    </w:p>
    <w:p w14:paraId="6FBEF1C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Elles sont à côté</w:t>
      </w:r>
      <w:r>
        <w:t xml:space="preserve">, </w:t>
      </w:r>
      <w:r w:rsidR="000A7E25" w:rsidRPr="002D10EB">
        <w:t>Marie</w:t>
      </w:r>
      <w:r>
        <w:t>.</w:t>
      </w:r>
    </w:p>
    <w:p w14:paraId="0B4D989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ce plafond qui sème son poivre dans les assiettes</w:t>
      </w:r>
      <w:r>
        <w:t>.</w:t>
      </w:r>
    </w:p>
    <w:p w14:paraId="3AE2942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est vieux</w:t>
      </w:r>
      <w:r>
        <w:t xml:space="preserve">, </w:t>
      </w:r>
      <w:r w:rsidR="000A7E25" w:rsidRPr="002D10EB">
        <w:t>Marie</w:t>
      </w:r>
      <w:r>
        <w:t>.</w:t>
      </w:r>
    </w:p>
    <w:p w14:paraId="215B16E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</w:t>
      </w:r>
      <w:r>
        <w:t>’</w:t>
      </w:r>
      <w:r w:rsidR="000A7E25" w:rsidRPr="002D10EB">
        <w:t>importe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je ne comprends pas qu</w:t>
      </w:r>
      <w:r>
        <w:t>’</w:t>
      </w:r>
      <w:r w:rsidR="000A7E25" w:rsidRPr="002D10EB">
        <w:t>ils pui</w:t>
      </w:r>
      <w:r w:rsidR="000A7E25" w:rsidRPr="002D10EB">
        <w:t>s</w:t>
      </w:r>
      <w:r w:rsidR="000A7E25" w:rsidRPr="002D10EB">
        <w:t>sent manger dans cette cuisine</w:t>
      </w:r>
      <w:r>
        <w:t>.</w:t>
      </w:r>
    </w:p>
    <w:p w14:paraId="3E8986B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Ils ont faim</w:t>
      </w:r>
      <w:r>
        <w:t xml:space="preserve">, </w:t>
      </w:r>
      <w:r w:rsidR="000A7E25" w:rsidRPr="002D10EB">
        <w:t>Marie</w:t>
      </w:r>
      <w:r>
        <w:t>.</w:t>
      </w:r>
    </w:p>
    <w:p w14:paraId="3D02C1B3" w14:textId="77777777" w:rsidR="000A7E25" w:rsidRPr="002D10EB" w:rsidRDefault="000A7E25" w:rsidP="000A7E25">
      <w:pPr>
        <w:pStyle w:val="ParagrapheVideNormal"/>
      </w:pPr>
    </w:p>
    <w:p w14:paraId="2DCDBCFB" w14:textId="77777777" w:rsidR="00EE0B82" w:rsidRDefault="000A7E25" w:rsidP="000A7E25">
      <w:pPr>
        <w:pStyle w:val="Sous-titre"/>
        <w:jc w:val="left"/>
      </w:pPr>
      <w:r w:rsidRPr="002D10EB">
        <w:t>REPOS</w:t>
      </w:r>
      <w:r w:rsidR="00EE0B82">
        <w:t>.</w:t>
      </w:r>
    </w:p>
    <w:p w14:paraId="35236B60" w14:textId="77777777" w:rsidR="006669CD" w:rsidRDefault="006669CD" w:rsidP="006669CD">
      <w:pPr>
        <w:pStyle w:val="NormalSolidaire"/>
      </w:pPr>
    </w:p>
    <w:p w14:paraId="48D7B190" w14:textId="044DBB9F" w:rsidR="00EE0B82" w:rsidRDefault="000A7E25" w:rsidP="000A7E25">
      <w:r w:rsidRPr="002D10EB">
        <w:t>Pour dormir</w:t>
      </w:r>
      <w:r w:rsidR="00EE0B82">
        <w:t xml:space="preserve">, </w:t>
      </w:r>
      <w:r w:rsidRPr="002D10EB">
        <w:t xml:space="preserve">les </w:t>
      </w:r>
      <w:proofErr w:type="spellStart"/>
      <w:r w:rsidRPr="002D10EB">
        <w:t>Baerkaelens</w:t>
      </w:r>
      <w:proofErr w:type="spellEnd"/>
      <w:r w:rsidRPr="002D10EB">
        <w:t xml:space="preserve"> ont chacun leur réduit</w:t>
      </w:r>
      <w:r w:rsidR="00EE0B82">
        <w:t xml:space="preserve">. </w:t>
      </w:r>
      <w:r w:rsidRPr="002D10EB">
        <w:t>Ils l</w:t>
      </w:r>
      <w:r w:rsidR="00EE0B82">
        <w:t>’</w:t>
      </w:r>
      <w:r w:rsidRPr="002D10EB">
        <w:t>appellent une chambre et</w:t>
      </w:r>
      <w:r w:rsidR="00EE0B82">
        <w:t xml:space="preserve">, </w:t>
      </w:r>
      <w:r w:rsidRPr="002D10EB">
        <w:t>en effet</w:t>
      </w:r>
      <w:r w:rsidR="00EE0B82">
        <w:t xml:space="preserve">, </w:t>
      </w:r>
      <w:r w:rsidRPr="002D10EB">
        <w:t>sans compter les murs</w:t>
      </w:r>
      <w:r w:rsidR="00EE0B82">
        <w:t xml:space="preserve">, </w:t>
      </w:r>
      <w:r w:rsidRPr="002D10EB">
        <w:t>les planchers et la porte</w:t>
      </w:r>
      <w:r w:rsidR="00EE0B82">
        <w:t xml:space="preserve">, </w:t>
      </w:r>
      <w:r w:rsidRPr="002D10EB">
        <w:t>il reste un peu de place pour la chaise et le lit</w:t>
      </w:r>
      <w:r w:rsidR="00EE0B82">
        <w:t xml:space="preserve">. </w:t>
      </w:r>
      <w:r w:rsidRPr="002D10EB">
        <w:t xml:space="preserve">Chacun a la sienne dans la partie de la ferme dont il </w:t>
      </w:r>
      <w:r w:rsidRPr="002D10EB">
        <w:lastRenderedPageBreak/>
        <w:t>tient la surveillance</w:t>
      </w:r>
      <w:r w:rsidR="00EE0B82">
        <w:t xml:space="preserve"> : </w:t>
      </w:r>
      <w:r w:rsidRPr="002D10EB">
        <w:t>Vader</w:t>
      </w:r>
      <w:r w:rsidR="00EE0B82">
        <w:t xml:space="preserve">, </w:t>
      </w:r>
      <w:r w:rsidRPr="002D10EB">
        <w:t>au rez-de-chaussée</w:t>
      </w:r>
      <w:r w:rsidR="00EE0B82">
        <w:t xml:space="preserve">, </w:t>
      </w:r>
      <w:r w:rsidRPr="002D10EB">
        <w:t>près du coffre-fort</w:t>
      </w:r>
      <w:r w:rsidR="00EE0B82">
        <w:t xml:space="preserve"> ; </w:t>
      </w:r>
      <w:r w:rsidRPr="002D10EB">
        <w:t>Mélanie</w:t>
      </w:r>
      <w:r w:rsidR="00EE0B82">
        <w:t xml:space="preserve">, </w:t>
      </w:r>
      <w:r w:rsidRPr="002D10EB">
        <w:t>contre l</w:t>
      </w:r>
      <w:r w:rsidR="00EE0B82">
        <w:t>’</w:t>
      </w:r>
      <w:r w:rsidRPr="002D10EB">
        <w:t>étable</w:t>
      </w:r>
      <w:r w:rsidR="00EE0B82">
        <w:t xml:space="preserve">, </w:t>
      </w:r>
      <w:r w:rsidRPr="002D10EB">
        <w:t>où vont les vaches</w:t>
      </w:r>
      <w:r w:rsidR="00EE0B82">
        <w:t xml:space="preserve"> ; </w:t>
      </w:r>
      <w:r w:rsidRPr="002D10EB">
        <w:t>Benooi</w:t>
      </w:r>
      <w:r w:rsidR="00EE0B82">
        <w:t xml:space="preserve">, </w:t>
      </w:r>
      <w:r w:rsidRPr="002D10EB">
        <w:t>non loin des hangars aux cochons</w:t>
      </w:r>
      <w:r w:rsidR="00EE0B82">
        <w:t>.</w:t>
      </w:r>
    </w:p>
    <w:p w14:paraId="15C3CCFD" w14:textId="77777777" w:rsidR="00EE0B82" w:rsidRDefault="000A7E25" w:rsidP="000A7E25">
      <w:r w:rsidRPr="002D10EB">
        <w:t>La chambre de Fons est en bois</w:t>
      </w:r>
      <w:r w:rsidR="00EE0B82">
        <w:t xml:space="preserve"> ; </w:t>
      </w:r>
      <w:r w:rsidRPr="002D10EB">
        <w:t>c</w:t>
      </w:r>
      <w:r w:rsidR="00EE0B82">
        <w:t>’</w:t>
      </w:r>
      <w:r w:rsidRPr="002D10EB">
        <w:t>est une ancienne a</w:t>
      </w:r>
      <w:r w:rsidRPr="002D10EB">
        <w:t>r</w:t>
      </w:r>
      <w:r w:rsidRPr="002D10EB">
        <w:t>moire</w:t>
      </w:r>
      <w:r w:rsidR="00EE0B82">
        <w:t xml:space="preserve">. </w:t>
      </w:r>
      <w:r w:rsidRPr="002D10EB">
        <w:t>Le matelas en remplit le bas</w:t>
      </w:r>
      <w:r w:rsidR="00EE0B82">
        <w:t xml:space="preserve">. </w:t>
      </w:r>
      <w:r w:rsidRPr="002D10EB">
        <w:t>Pour que ce soit vraiment une chambre</w:t>
      </w:r>
      <w:r w:rsidR="00EE0B82">
        <w:t xml:space="preserve">, </w:t>
      </w:r>
      <w:r w:rsidRPr="002D10EB">
        <w:t>Fons y a pendu un Christ</w:t>
      </w:r>
      <w:r w:rsidR="00EE0B82">
        <w:t xml:space="preserve">, </w:t>
      </w:r>
      <w:r w:rsidRPr="002D10EB">
        <w:t>avec son buis</w:t>
      </w:r>
      <w:r w:rsidR="00EE0B82">
        <w:t xml:space="preserve">, </w:t>
      </w:r>
      <w:r w:rsidRPr="002D10EB">
        <w:t>et</w:t>
      </w:r>
      <w:r w:rsidR="00EE0B82">
        <w:t xml:space="preserve">, </w:t>
      </w:r>
      <w:r w:rsidRPr="002D10EB">
        <w:t>tous les soirs</w:t>
      </w:r>
      <w:r w:rsidR="00EE0B82">
        <w:t xml:space="preserve">, </w:t>
      </w:r>
      <w:r w:rsidRPr="002D10EB">
        <w:t>il y accroche son fusil</w:t>
      </w:r>
      <w:r w:rsidR="00EE0B82">
        <w:t xml:space="preserve">. </w:t>
      </w:r>
      <w:r w:rsidRPr="002D10EB">
        <w:t>Seulement</w:t>
      </w:r>
      <w:r w:rsidR="00EE0B82">
        <w:t xml:space="preserve">, </w:t>
      </w:r>
      <w:r w:rsidRPr="002D10EB">
        <w:t>pour tirer sa culotte</w:t>
      </w:r>
      <w:r w:rsidR="00EE0B82">
        <w:t xml:space="preserve">, </w:t>
      </w:r>
      <w:r w:rsidRPr="002D10EB">
        <w:t>il doit se tenir dans la chambre à côté</w:t>
      </w:r>
      <w:r w:rsidR="00EE0B82">
        <w:t xml:space="preserve">, </w:t>
      </w:r>
      <w:r w:rsidRPr="002D10EB">
        <w:t>qui n</w:t>
      </w:r>
      <w:r w:rsidR="00EE0B82">
        <w:t>’</w:t>
      </w:r>
      <w:r w:rsidRPr="002D10EB">
        <w:t>est elle-même qu</w:t>
      </w:r>
      <w:r w:rsidR="00EE0B82">
        <w:t>’</w:t>
      </w:r>
      <w:r w:rsidRPr="002D10EB">
        <w:t>un couloir fort encombré</w:t>
      </w:r>
      <w:r w:rsidR="00EE0B82">
        <w:t xml:space="preserve">, </w:t>
      </w:r>
      <w:r w:rsidRPr="002D10EB">
        <w:t>parce que Benooi y remise sa farine</w:t>
      </w:r>
      <w:r w:rsidR="00EE0B82">
        <w:t>.</w:t>
      </w:r>
    </w:p>
    <w:p w14:paraId="139BBA1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La nuit</w:t>
      </w:r>
      <w:r>
        <w:t xml:space="preserve">, </w:t>
      </w:r>
      <w:r w:rsidR="000A7E25" w:rsidRPr="002D10EB">
        <w:t>dit Fons</w:t>
      </w:r>
      <w:r>
        <w:t xml:space="preserve">, </w:t>
      </w:r>
      <w:r w:rsidR="000A7E25" w:rsidRPr="002D10EB">
        <w:t>je dors</w:t>
      </w:r>
      <w:r>
        <w:t xml:space="preserve">, </w:t>
      </w:r>
      <w:r w:rsidR="000A7E25" w:rsidRPr="002D10EB">
        <w:t>mes portes ouvertes</w:t>
      </w:r>
      <w:r>
        <w:t>.</w:t>
      </w:r>
    </w:p>
    <w:p w14:paraId="583DBB79" w14:textId="77777777" w:rsidR="00EE0B82" w:rsidRDefault="000A7E25" w:rsidP="000A7E25">
      <w:r w:rsidRPr="002D10EB">
        <w:t>Comme les autres</w:t>
      </w:r>
      <w:r w:rsidR="00EE0B82">
        <w:t xml:space="preserve">, </w:t>
      </w:r>
      <w:r w:rsidRPr="002D10EB">
        <w:t>Fons couche sur la paille d</w:t>
      </w:r>
      <w:r w:rsidR="00EE0B82">
        <w:t>’</w:t>
      </w:r>
      <w:r w:rsidRPr="002D10EB">
        <w:t>avoine</w:t>
      </w:r>
      <w:r w:rsidR="00EE0B82">
        <w:t xml:space="preserve">, </w:t>
      </w:r>
      <w:r w:rsidRPr="002D10EB">
        <w:t>qui est plus douce que celle du blé</w:t>
      </w:r>
      <w:r w:rsidR="00EE0B82">
        <w:t xml:space="preserve">. </w:t>
      </w:r>
      <w:r w:rsidRPr="002D10EB">
        <w:t>Les matelas</w:t>
      </w:r>
      <w:r w:rsidR="00EE0B82">
        <w:t xml:space="preserve">, </w:t>
      </w:r>
      <w:r w:rsidRPr="002D10EB">
        <w:t>les vrais</w:t>
      </w:r>
      <w:r w:rsidR="00EE0B82">
        <w:t xml:space="preserve">, </w:t>
      </w:r>
      <w:r w:rsidRPr="002D10EB">
        <w:t>bourrés de laine</w:t>
      </w:r>
      <w:r w:rsidR="00EE0B82">
        <w:t xml:space="preserve">, </w:t>
      </w:r>
      <w:r w:rsidRPr="002D10EB">
        <w:t>sont dans les chambres où logent les étrangers</w:t>
      </w:r>
      <w:r w:rsidR="00EE0B82">
        <w:t>.</w:t>
      </w:r>
    </w:p>
    <w:p w14:paraId="534DEB9F" w14:textId="77777777" w:rsidR="00EE0B82" w:rsidRDefault="000A7E25" w:rsidP="000A7E25">
      <w:r w:rsidRPr="002D10EB">
        <w:t>Cette laine où l</w:t>
      </w:r>
      <w:r w:rsidR="00EE0B82">
        <w:t>’</w:t>
      </w:r>
      <w:r w:rsidRPr="002D10EB">
        <w:t>on se vautre</w:t>
      </w:r>
      <w:r w:rsidR="00EE0B82">
        <w:t xml:space="preserve">, </w:t>
      </w:r>
      <w:r w:rsidRPr="002D10EB">
        <w:t>qui sert indéfiniment</w:t>
      </w:r>
      <w:r w:rsidR="00EE0B82">
        <w:t xml:space="preserve">, </w:t>
      </w:r>
      <w:r w:rsidRPr="002D10EB">
        <w:t>dégoûte Fons</w:t>
      </w:r>
      <w:r w:rsidR="00EE0B82">
        <w:t>.</w:t>
      </w:r>
    </w:p>
    <w:p w14:paraId="6F55045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Moi</w:t>
      </w:r>
      <w:r>
        <w:t xml:space="preserve">, </w:t>
      </w:r>
      <w:r w:rsidR="000A7E25" w:rsidRPr="002D10EB">
        <w:t>dit-il</w:t>
      </w:r>
      <w:r>
        <w:t xml:space="preserve">, </w:t>
      </w:r>
      <w:r w:rsidR="000A7E25" w:rsidRPr="002D10EB">
        <w:t>quand j</w:t>
      </w:r>
      <w:r>
        <w:t>’</w:t>
      </w:r>
      <w:r w:rsidR="000A7E25" w:rsidRPr="002D10EB">
        <w:t>ai sué plein ma paillasse</w:t>
      </w:r>
      <w:r>
        <w:t xml:space="preserve">, </w:t>
      </w:r>
      <w:r w:rsidR="000A7E25" w:rsidRPr="002D10EB">
        <w:t>on la rechange</w:t>
      </w:r>
      <w:r>
        <w:t>.</w:t>
      </w:r>
    </w:p>
    <w:p w14:paraId="2B950FD8" w14:textId="77777777" w:rsidR="00EE0B82" w:rsidRDefault="000A7E25" w:rsidP="000A7E25">
      <w:r w:rsidRPr="002D10EB">
        <w:t>N</w:t>
      </w:r>
      <w:r w:rsidR="00EE0B82">
        <w:t>’</w:t>
      </w:r>
      <w:r w:rsidRPr="002D10EB">
        <w:t>approchez pas de Fons</w:t>
      </w:r>
      <w:r w:rsidR="00EE0B82">
        <w:t xml:space="preserve">, </w:t>
      </w:r>
      <w:r w:rsidRPr="002D10EB">
        <w:t>le matin</w:t>
      </w:r>
      <w:r w:rsidR="00EE0B82">
        <w:t xml:space="preserve">, </w:t>
      </w:r>
      <w:r w:rsidRPr="002D10EB">
        <w:t>quand il sort de son armoire</w:t>
      </w:r>
      <w:r w:rsidR="00EE0B82">
        <w:t xml:space="preserve">. </w:t>
      </w:r>
      <w:r w:rsidRPr="002D10EB">
        <w:t>Si amis que vous soyez</w:t>
      </w:r>
      <w:r w:rsidR="00EE0B82">
        <w:t xml:space="preserve">, </w:t>
      </w:r>
      <w:r w:rsidRPr="002D10EB">
        <w:t>il vous regarderait de travers</w:t>
      </w:r>
      <w:r w:rsidR="00EE0B82">
        <w:t xml:space="preserve">. </w:t>
      </w:r>
      <w:r w:rsidRPr="002D10EB">
        <w:t>Laissez-le d</w:t>
      </w:r>
      <w:r w:rsidR="00EE0B82">
        <w:t>’</w:t>
      </w:r>
      <w:r w:rsidRPr="002D10EB">
        <w:t>abord déplier ses jambes</w:t>
      </w:r>
      <w:r w:rsidR="00EE0B82">
        <w:t xml:space="preserve">, </w:t>
      </w:r>
      <w:r w:rsidRPr="002D10EB">
        <w:t>aller jusqu</w:t>
      </w:r>
      <w:r w:rsidR="00EE0B82">
        <w:t>’</w:t>
      </w:r>
      <w:r w:rsidRPr="002D10EB">
        <w:t>au bout des champs refaire connaissance avec le soleil</w:t>
      </w:r>
      <w:r w:rsidR="00EE0B82">
        <w:t xml:space="preserve">, </w:t>
      </w:r>
      <w:r w:rsidRPr="002D10EB">
        <w:t>les nuages et la terre</w:t>
      </w:r>
      <w:r w:rsidR="00EE0B82">
        <w:t>.</w:t>
      </w:r>
    </w:p>
    <w:p w14:paraId="108DA3D1" w14:textId="77777777" w:rsidR="00EE0B82" w:rsidRDefault="000A7E25" w:rsidP="000A7E25">
      <w:r w:rsidRPr="002D10EB">
        <w:t>Après</w:t>
      </w:r>
      <w:r w:rsidR="00EE0B82">
        <w:t xml:space="preserve">, </w:t>
      </w:r>
      <w:r w:rsidRPr="002D10EB">
        <w:t>il reviendra de lui-même et sourira</w:t>
      </w:r>
      <w:r w:rsidR="00EE0B82">
        <w:t> :</w:t>
      </w:r>
    </w:p>
    <w:p w14:paraId="24D2544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Bonjour</w:t>
      </w:r>
      <w:r>
        <w:t>.</w:t>
      </w:r>
    </w:p>
    <w:p w14:paraId="33F903D6" w14:textId="77777777" w:rsidR="00EE0B82" w:rsidRDefault="000A7E25" w:rsidP="000A7E25">
      <w:r w:rsidRPr="002D10EB">
        <w:t>Comme on pourrait</w:t>
      </w:r>
      <w:r w:rsidR="00EE0B82">
        <w:t xml:space="preserve">, </w:t>
      </w:r>
      <w:r w:rsidRPr="002D10EB">
        <w:t>la nuit</w:t>
      </w:r>
      <w:r w:rsidR="00EE0B82">
        <w:t xml:space="preserve">, </w:t>
      </w:r>
      <w:r w:rsidRPr="002D10EB">
        <w:t>leur voler un cochon</w:t>
      </w:r>
      <w:r w:rsidR="00EE0B82">
        <w:t xml:space="preserve">, </w:t>
      </w:r>
      <w:r w:rsidRPr="002D10EB">
        <w:t>une vache</w:t>
      </w:r>
      <w:r w:rsidR="00EE0B82">
        <w:t xml:space="preserve">, </w:t>
      </w:r>
      <w:r w:rsidRPr="002D10EB">
        <w:t>des poules</w:t>
      </w:r>
      <w:r w:rsidR="00EE0B82">
        <w:t xml:space="preserve">, </w:t>
      </w:r>
      <w:r w:rsidRPr="002D10EB">
        <w:t>ils ont dissimulé dans les étables</w:t>
      </w:r>
      <w:r w:rsidR="00EE0B82">
        <w:t xml:space="preserve">, </w:t>
      </w:r>
      <w:r w:rsidRPr="002D10EB">
        <w:t>à la grange</w:t>
      </w:r>
      <w:r w:rsidR="00EE0B82">
        <w:t xml:space="preserve">, </w:t>
      </w:r>
      <w:r w:rsidRPr="002D10EB">
        <w:t>à l</w:t>
      </w:r>
      <w:r w:rsidR="00EE0B82">
        <w:t>’</w:t>
      </w:r>
      <w:r w:rsidRPr="002D10EB">
        <w:t>auberge</w:t>
      </w:r>
      <w:r w:rsidR="00EE0B82">
        <w:t xml:space="preserve">, </w:t>
      </w:r>
      <w:r w:rsidRPr="002D10EB">
        <w:t>des contacts électriques</w:t>
      </w:r>
      <w:r w:rsidR="00EE0B82">
        <w:t xml:space="preserve">. </w:t>
      </w:r>
      <w:r w:rsidRPr="002D10EB">
        <w:t xml:space="preserve">Il y en a </w:t>
      </w:r>
      <w:r w:rsidRPr="002D10EB">
        <w:lastRenderedPageBreak/>
        <w:t>partout</w:t>
      </w:r>
      <w:r w:rsidR="00EE0B82">
        <w:t xml:space="preserve"> : </w:t>
      </w:r>
      <w:r w:rsidRPr="002D10EB">
        <w:t>aux f</w:t>
      </w:r>
      <w:r w:rsidRPr="002D10EB">
        <w:t>e</w:t>
      </w:r>
      <w:r w:rsidRPr="002D10EB">
        <w:t>nêtres</w:t>
      </w:r>
      <w:r w:rsidR="00EE0B82">
        <w:t xml:space="preserve">, </w:t>
      </w:r>
      <w:r w:rsidRPr="002D10EB">
        <w:t>aux portes</w:t>
      </w:r>
      <w:r w:rsidR="00EE0B82">
        <w:t xml:space="preserve">, </w:t>
      </w:r>
      <w:r w:rsidRPr="002D10EB">
        <w:t>aux guichets</w:t>
      </w:r>
      <w:r w:rsidR="00EE0B82">
        <w:t xml:space="preserve">, </w:t>
      </w:r>
      <w:r w:rsidRPr="002D10EB">
        <w:t>à tout ce qui</w:t>
      </w:r>
      <w:r w:rsidR="00EE0B82">
        <w:t xml:space="preserve">, </w:t>
      </w:r>
      <w:r w:rsidRPr="002D10EB">
        <w:t>dans une ferme</w:t>
      </w:r>
      <w:r w:rsidR="00EE0B82">
        <w:t xml:space="preserve">, </w:t>
      </w:r>
      <w:r w:rsidRPr="002D10EB">
        <w:t>peut s</w:t>
      </w:r>
      <w:r w:rsidR="00EE0B82">
        <w:t>’</w:t>
      </w:r>
      <w:r w:rsidRPr="002D10EB">
        <w:t>ouvrir ou basculer</w:t>
      </w:r>
      <w:r w:rsidR="00EE0B82">
        <w:t xml:space="preserve">. </w:t>
      </w:r>
      <w:r w:rsidRPr="002D10EB">
        <w:t>Nombreux</w:t>
      </w:r>
      <w:r w:rsidR="00EE0B82">
        <w:t xml:space="preserve">, </w:t>
      </w:r>
      <w:r w:rsidRPr="002D10EB">
        <w:t>les fils s</w:t>
      </w:r>
      <w:r w:rsidR="00EE0B82">
        <w:t>’</w:t>
      </w:r>
      <w:r w:rsidRPr="002D10EB">
        <w:t>enroulent à des poteaux</w:t>
      </w:r>
      <w:r w:rsidR="00EE0B82">
        <w:t xml:space="preserve">, </w:t>
      </w:r>
      <w:r w:rsidRPr="002D10EB">
        <w:t>passent sous le sol</w:t>
      </w:r>
      <w:r w:rsidR="00EE0B82">
        <w:t xml:space="preserve">, </w:t>
      </w:r>
      <w:r w:rsidRPr="002D10EB">
        <w:t>se croisent dans l</w:t>
      </w:r>
      <w:r w:rsidR="00EE0B82">
        <w:t>’</w:t>
      </w:r>
      <w:r w:rsidRPr="002D10EB">
        <w:t>air</w:t>
      </w:r>
      <w:r w:rsidR="00EE0B82">
        <w:t xml:space="preserve">. </w:t>
      </w:r>
      <w:r w:rsidRPr="002D10EB">
        <w:t>On se croirait dans une vraie gare</w:t>
      </w:r>
      <w:r w:rsidR="00EE0B82">
        <w:t xml:space="preserve">. </w:t>
      </w:r>
      <w:r w:rsidRPr="002D10EB">
        <w:t>Toutes ces complications aboutissent à la sonnerie</w:t>
      </w:r>
      <w:r w:rsidR="00EE0B82">
        <w:t xml:space="preserve">, </w:t>
      </w:r>
      <w:r w:rsidRPr="002D10EB">
        <w:t>dans la chambre de Benooi</w:t>
      </w:r>
      <w:r w:rsidR="00EE0B82">
        <w:t xml:space="preserve">, </w:t>
      </w:r>
      <w:r w:rsidRPr="002D10EB">
        <w:t>qui</w:t>
      </w:r>
      <w:r w:rsidR="00EE0B82">
        <w:t xml:space="preserve">, </w:t>
      </w:r>
      <w:r w:rsidRPr="002D10EB">
        <w:t>plus nerveux</w:t>
      </w:r>
      <w:r w:rsidR="00EE0B82">
        <w:t xml:space="preserve">, </w:t>
      </w:r>
      <w:r w:rsidRPr="002D10EB">
        <w:t>a le sommeil léger</w:t>
      </w:r>
      <w:r w:rsidR="00EE0B82">
        <w:t xml:space="preserve">. </w:t>
      </w:r>
      <w:r w:rsidRPr="002D10EB">
        <w:t>Au premier tintement</w:t>
      </w:r>
      <w:r w:rsidR="00EE0B82">
        <w:t xml:space="preserve">, </w:t>
      </w:r>
      <w:r w:rsidRPr="002D10EB">
        <w:t>il serait debout</w:t>
      </w:r>
      <w:r w:rsidR="00EE0B82">
        <w:t xml:space="preserve">. </w:t>
      </w:r>
      <w:r w:rsidRPr="002D10EB">
        <w:t>L</w:t>
      </w:r>
      <w:r w:rsidR="00EE0B82">
        <w:t>’</w:t>
      </w:r>
      <w:r w:rsidRPr="002D10EB">
        <w:t>installation est magnifique</w:t>
      </w:r>
      <w:r w:rsidR="00EE0B82">
        <w:t xml:space="preserve"> : </w:t>
      </w:r>
      <w:r w:rsidRPr="002D10EB">
        <w:t>un spécialiste de la ville est venu tout exprès</w:t>
      </w:r>
      <w:r w:rsidR="00EE0B82">
        <w:t xml:space="preserve">. </w:t>
      </w:r>
      <w:r w:rsidRPr="002D10EB">
        <w:t>Seulement</w:t>
      </w:r>
      <w:r w:rsidR="00EE0B82">
        <w:t xml:space="preserve">, </w:t>
      </w:r>
      <w:r w:rsidRPr="002D10EB">
        <w:t>il ne faudrait pas le dire</w:t>
      </w:r>
      <w:r w:rsidR="00EE0B82">
        <w:t xml:space="preserve">, </w:t>
      </w:r>
      <w:r w:rsidRPr="002D10EB">
        <w:t>mais</w:t>
      </w:r>
      <w:r w:rsidR="00EE0B82">
        <w:t xml:space="preserve">, </w:t>
      </w:r>
      <w:r w:rsidRPr="002D10EB">
        <w:t>depuis le temps</w:t>
      </w:r>
      <w:r w:rsidR="00EE0B82">
        <w:t xml:space="preserve">, </w:t>
      </w:r>
      <w:r w:rsidRPr="002D10EB">
        <w:t>on aurait dû renouveler les piles</w:t>
      </w:r>
      <w:r w:rsidR="00EE0B82">
        <w:t>.</w:t>
      </w:r>
    </w:p>
    <w:p w14:paraId="7314F7DD" w14:textId="77777777" w:rsidR="000A7E25" w:rsidRPr="002D10EB" w:rsidRDefault="000A7E25" w:rsidP="000A7E25">
      <w:pPr>
        <w:pStyle w:val="ParagrapheVideNormal"/>
      </w:pPr>
    </w:p>
    <w:p w14:paraId="0675D24C" w14:textId="77777777" w:rsidR="00EE0B82" w:rsidRDefault="000A7E25" w:rsidP="000A7E25">
      <w:pPr>
        <w:pStyle w:val="Sous-titre"/>
        <w:jc w:val="left"/>
      </w:pPr>
      <w:r w:rsidRPr="002D10EB">
        <w:t>LA TABLE</w:t>
      </w:r>
      <w:r w:rsidR="00EE0B82">
        <w:t>.</w:t>
      </w:r>
    </w:p>
    <w:p w14:paraId="5AD3B101" w14:textId="77777777" w:rsidR="006669CD" w:rsidRDefault="006669CD" w:rsidP="006669CD">
      <w:pPr>
        <w:pStyle w:val="NormalSolidaire"/>
      </w:pPr>
    </w:p>
    <w:p w14:paraId="71116E92" w14:textId="36865766" w:rsidR="00EE0B82" w:rsidRDefault="00EE0B82" w:rsidP="000A7E25">
      <w:r>
        <w:t>— </w:t>
      </w:r>
      <w:r w:rsidR="000A7E25" w:rsidRPr="002D10EB">
        <w:t>J</w:t>
      </w:r>
      <w:r>
        <w:t>’</w:t>
      </w:r>
      <w:r w:rsidR="000A7E25" w:rsidRPr="002D10EB">
        <w:t xml:space="preserve">aime fort les </w:t>
      </w:r>
      <w:proofErr w:type="spellStart"/>
      <w:r w:rsidR="000A7E25" w:rsidRPr="002D10EB">
        <w:t>Baerkaelens</w:t>
      </w:r>
      <w:proofErr w:type="spellEnd"/>
      <w:r>
        <w:t xml:space="preserve">, </w:t>
      </w:r>
      <w:r w:rsidR="000A7E25" w:rsidRPr="002D10EB">
        <w:t>mais ils manquent un peu d</w:t>
      </w:r>
      <w:r>
        <w:t>’</w:t>
      </w:r>
      <w:r w:rsidR="000A7E25" w:rsidRPr="002D10EB">
        <w:t>ordre</w:t>
      </w:r>
      <w:r>
        <w:t xml:space="preserve">, </w:t>
      </w:r>
      <w:r w:rsidR="000A7E25" w:rsidRPr="002D10EB">
        <w:t>me dit Marie</w:t>
      </w:r>
      <w:r>
        <w:t xml:space="preserve">, </w:t>
      </w:r>
      <w:r w:rsidR="000A7E25" w:rsidRPr="002D10EB">
        <w:t>qui</w:t>
      </w:r>
      <w:r>
        <w:t xml:space="preserve">, </w:t>
      </w:r>
      <w:r w:rsidR="000A7E25" w:rsidRPr="002D10EB">
        <w:t>elle a beaucoup d</w:t>
      </w:r>
      <w:r>
        <w:t>’</w:t>
      </w:r>
      <w:r w:rsidR="000A7E25" w:rsidRPr="002D10EB">
        <w:t>ordre</w:t>
      </w:r>
      <w:r>
        <w:t>.</w:t>
      </w:r>
    </w:p>
    <w:p w14:paraId="44CBC363" w14:textId="77777777" w:rsidR="00EE0B82" w:rsidRDefault="000A7E25" w:rsidP="000A7E25">
      <w:r w:rsidRPr="002D10EB">
        <w:t>Elle me montre dans la cour</w:t>
      </w:r>
      <w:r w:rsidR="00EE0B82">
        <w:t xml:space="preserve">, </w:t>
      </w:r>
      <w:r w:rsidRPr="002D10EB">
        <w:t>près de la porte de la cuisine</w:t>
      </w:r>
      <w:r w:rsidR="00EE0B82">
        <w:t xml:space="preserve">, </w:t>
      </w:r>
      <w:r w:rsidRPr="002D10EB">
        <w:t>une table</w:t>
      </w:r>
      <w:r w:rsidR="00EE0B82">
        <w:t xml:space="preserve">, </w:t>
      </w:r>
      <w:r w:rsidRPr="002D10EB">
        <w:t>où il y a</w:t>
      </w:r>
      <w:r w:rsidR="00EE0B82">
        <w:t xml:space="preserve">, </w:t>
      </w:r>
      <w:r w:rsidRPr="002D10EB">
        <w:t>en effet</w:t>
      </w:r>
      <w:r w:rsidR="00EE0B82">
        <w:t xml:space="preserve">, </w:t>
      </w:r>
      <w:r w:rsidRPr="002D10EB">
        <w:t>beaucoup de choses</w:t>
      </w:r>
      <w:r w:rsidR="00EE0B82">
        <w:t>.</w:t>
      </w:r>
    </w:p>
    <w:p w14:paraId="5813799E" w14:textId="77777777" w:rsidR="00EE0B82" w:rsidRDefault="000A7E25" w:rsidP="000A7E25">
      <w:r w:rsidRPr="002D10EB">
        <w:t>Il y a du soleil et de la poussière</w:t>
      </w:r>
      <w:r w:rsidR="00EE0B82">
        <w:t xml:space="preserve">, </w:t>
      </w:r>
      <w:r w:rsidRPr="002D10EB">
        <w:t>du sang qui sèche</w:t>
      </w:r>
      <w:r w:rsidR="00EE0B82">
        <w:t xml:space="preserve">, </w:t>
      </w:r>
      <w:r w:rsidRPr="002D10EB">
        <w:t>une poule sans tête</w:t>
      </w:r>
      <w:r w:rsidR="00EE0B82">
        <w:t xml:space="preserve">. </w:t>
      </w:r>
      <w:r w:rsidRPr="002D10EB">
        <w:t>Il y a trois blouses roulées en torchons</w:t>
      </w:r>
      <w:r w:rsidR="00EE0B82">
        <w:t xml:space="preserve">, </w:t>
      </w:r>
      <w:r w:rsidRPr="002D10EB">
        <w:t>un bonnet de Mélanie</w:t>
      </w:r>
      <w:r w:rsidR="00EE0B82">
        <w:t xml:space="preserve">, </w:t>
      </w:r>
      <w:r w:rsidRPr="002D10EB">
        <w:t>un cigare de Benooi</w:t>
      </w:r>
      <w:r w:rsidR="00EE0B82">
        <w:t xml:space="preserve">. </w:t>
      </w:r>
      <w:r w:rsidRPr="002D10EB">
        <w:t>Il y a une mâchoire de porc</w:t>
      </w:r>
      <w:r w:rsidR="00EE0B82">
        <w:t xml:space="preserve">, </w:t>
      </w:r>
      <w:r w:rsidRPr="002D10EB">
        <w:t>un peu de farine sur une tasse</w:t>
      </w:r>
      <w:r w:rsidR="00EE0B82">
        <w:t xml:space="preserve">, </w:t>
      </w:r>
      <w:r w:rsidRPr="002D10EB">
        <w:t>une lanterne rouillée</w:t>
      </w:r>
      <w:r w:rsidR="00EE0B82">
        <w:t xml:space="preserve">. </w:t>
      </w:r>
      <w:r w:rsidRPr="002D10EB">
        <w:t>Il y a des verres</w:t>
      </w:r>
      <w:r w:rsidR="00EE0B82">
        <w:t xml:space="preserve">, </w:t>
      </w:r>
      <w:r w:rsidRPr="002D10EB">
        <w:t>des mouches qui se régalent</w:t>
      </w:r>
      <w:r w:rsidR="00EE0B82">
        <w:t xml:space="preserve">, </w:t>
      </w:r>
      <w:r w:rsidRPr="002D10EB">
        <w:t>des guêpes mortes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autres qui pillent les raisins tombés du mur</w:t>
      </w:r>
      <w:r w:rsidR="00EE0B82">
        <w:t xml:space="preserve">. </w:t>
      </w:r>
      <w:r w:rsidRPr="002D10EB">
        <w:t>Il y a une chatte qui allaite ses petits</w:t>
      </w:r>
      <w:r w:rsidR="00EE0B82">
        <w:t xml:space="preserve">, </w:t>
      </w:r>
      <w:r w:rsidRPr="002D10EB">
        <w:t>deux vases de nuit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un en porcelaine sans rien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autre émaillé</w:t>
      </w:r>
      <w:r w:rsidR="00EE0B82">
        <w:t xml:space="preserve">, </w:t>
      </w:r>
      <w:r w:rsidRPr="002D10EB">
        <w:t>rempli de sable pour écurer les cuivres</w:t>
      </w:r>
      <w:r w:rsidR="00EE0B82">
        <w:t xml:space="preserve">. </w:t>
      </w:r>
      <w:r w:rsidRPr="002D10EB">
        <w:t>Il y a le panier de beurre qu</w:t>
      </w:r>
      <w:r w:rsidR="00EE0B82">
        <w:t>’</w:t>
      </w:r>
      <w:r w:rsidRPr="002D10EB">
        <w:t>on expédiera tantôt à la ville</w:t>
      </w:r>
      <w:r w:rsidR="00EE0B82">
        <w:t xml:space="preserve">. </w:t>
      </w:r>
      <w:r w:rsidRPr="002D10EB">
        <w:t>Il y a deux choux verts</w:t>
      </w:r>
      <w:r w:rsidR="00EE0B82">
        <w:t xml:space="preserve">, </w:t>
      </w:r>
      <w:r w:rsidRPr="002D10EB">
        <w:t>une betterave cuite</w:t>
      </w:r>
      <w:r w:rsidR="00EE0B82">
        <w:t xml:space="preserve">, </w:t>
      </w:r>
      <w:r w:rsidRPr="002D10EB">
        <w:t>le réticule en soie qu</w:t>
      </w:r>
      <w:r w:rsidR="00EE0B82">
        <w:t>’</w:t>
      </w:r>
      <w:r w:rsidRPr="002D10EB">
        <w:t>une promeneuse a confié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il était trop beau pour l</w:t>
      </w:r>
      <w:r w:rsidR="00EE0B82">
        <w:t>’</w:t>
      </w:r>
      <w:r w:rsidRPr="002D10EB">
        <w:t>emporter dans les bois et que Fons a jeté là</w:t>
      </w:r>
      <w:r w:rsidR="00EE0B82">
        <w:t>.</w:t>
      </w:r>
    </w:p>
    <w:p w14:paraId="7E2D7544" w14:textId="77777777" w:rsidR="00EE0B82" w:rsidRDefault="000A7E25" w:rsidP="000A7E25">
      <w:r w:rsidRPr="002D10EB">
        <w:lastRenderedPageBreak/>
        <w:t>Elle sert à tout le monde</w:t>
      </w:r>
      <w:r w:rsidR="00EE0B82">
        <w:t xml:space="preserve">. </w:t>
      </w:r>
      <w:r w:rsidRPr="002D10EB">
        <w:t>Mélanie s</w:t>
      </w:r>
      <w:r w:rsidR="00EE0B82">
        <w:t>’</w:t>
      </w:r>
      <w:r w:rsidRPr="002D10EB">
        <w:t>y coiffe</w:t>
      </w:r>
      <w:r w:rsidR="00EE0B82">
        <w:t xml:space="preserve"> ; </w:t>
      </w:r>
      <w:r w:rsidRPr="002D10EB">
        <w:t>Vader s</w:t>
      </w:r>
      <w:r w:rsidR="00EE0B82">
        <w:t>’</w:t>
      </w:r>
      <w:r w:rsidRPr="002D10EB">
        <w:t>y rase</w:t>
      </w:r>
      <w:r w:rsidR="00EE0B82">
        <w:t xml:space="preserve"> ; </w:t>
      </w:r>
      <w:r w:rsidRPr="002D10EB">
        <w:t>Fons y laisse ses cartouches vides</w:t>
      </w:r>
      <w:r w:rsidR="00EE0B82">
        <w:t xml:space="preserve">, </w:t>
      </w:r>
      <w:r w:rsidRPr="002D10EB">
        <w:t>Benooi sa casquette</w:t>
      </w:r>
      <w:r w:rsidR="00EE0B82">
        <w:t xml:space="preserve">, </w:t>
      </w:r>
      <w:r w:rsidRPr="002D10EB">
        <w:t>moi</w:t>
      </w:r>
      <w:r w:rsidR="00EE0B82">
        <w:t xml:space="preserve">, </w:t>
      </w:r>
      <w:r w:rsidRPr="002D10EB">
        <w:t>ma pipe</w:t>
      </w:r>
      <w:r w:rsidR="00EE0B82">
        <w:t xml:space="preserve">, </w:t>
      </w:r>
      <w:r w:rsidRPr="002D10EB">
        <w:t>quand je me lave les mains</w:t>
      </w:r>
      <w:r w:rsidR="00EE0B82">
        <w:t xml:space="preserve">, </w:t>
      </w:r>
      <w:r w:rsidRPr="002D10EB">
        <w:t>dans le seau de la c</w:t>
      </w:r>
      <w:r w:rsidRPr="002D10EB">
        <w:t>i</w:t>
      </w:r>
      <w:r w:rsidRPr="002D10EB">
        <w:t>terne</w:t>
      </w:r>
      <w:r w:rsidR="00EE0B82">
        <w:t>.</w:t>
      </w:r>
    </w:p>
    <w:p w14:paraId="30F8ADDC" w14:textId="77777777" w:rsidR="00EE0B82" w:rsidRDefault="000A7E25" w:rsidP="000A7E25">
      <w:r w:rsidRPr="002D10EB">
        <w:t>Marie</w:t>
      </w:r>
      <w:r w:rsidR="00EE0B82">
        <w:t xml:space="preserve">, </w:t>
      </w:r>
      <w:r w:rsidRPr="002D10EB">
        <w:t>elle-même</w:t>
      </w:r>
      <w:r w:rsidR="00EE0B82">
        <w:t xml:space="preserve">, </w:t>
      </w:r>
      <w:r w:rsidRPr="002D10EB">
        <w:t>lasse d</w:t>
      </w:r>
      <w:r w:rsidR="00EE0B82">
        <w:t>’</w:t>
      </w:r>
      <w:r w:rsidRPr="002D10EB">
        <w:t>être debout</w:t>
      </w:r>
      <w:r w:rsidR="00EE0B82">
        <w:t xml:space="preserve">, </w:t>
      </w:r>
      <w:r w:rsidRPr="002D10EB">
        <w:t>y a déposé</w:t>
      </w:r>
      <w:r w:rsidR="00EE0B82">
        <w:t xml:space="preserve">, </w:t>
      </w:r>
      <w:r w:rsidRPr="002D10EB">
        <w:t>un jour</w:t>
      </w:r>
      <w:r w:rsidR="00EE0B82">
        <w:t xml:space="preserve">, </w:t>
      </w:r>
      <w:r w:rsidRPr="002D10EB">
        <w:t>son gros derrière</w:t>
      </w:r>
      <w:r w:rsidR="00EE0B82">
        <w:t>.</w:t>
      </w:r>
    </w:p>
    <w:p w14:paraId="4F32AA0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Tu vois</w:t>
      </w:r>
      <w:r>
        <w:t xml:space="preserve">, </w:t>
      </w:r>
      <w:r w:rsidR="000A7E25" w:rsidRPr="002D10EB">
        <w:t>ai-je dit</w:t>
      </w:r>
      <w:r>
        <w:t xml:space="preserve">, </w:t>
      </w:r>
      <w:r w:rsidR="000A7E25" w:rsidRPr="002D10EB">
        <w:t>tu n</w:t>
      </w:r>
      <w:r>
        <w:t>’</w:t>
      </w:r>
      <w:r w:rsidR="000A7E25" w:rsidRPr="002D10EB">
        <w:t>as pas d</w:t>
      </w:r>
      <w:r>
        <w:t>’</w:t>
      </w:r>
      <w:r w:rsidR="000A7E25" w:rsidRPr="002D10EB">
        <w:t>ordre</w:t>
      </w:r>
      <w:r>
        <w:t>.</w:t>
      </w:r>
    </w:p>
    <w:p w14:paraId="65B10DCE" w14:textId="77777777" w:rsidR="00EE0B82" w:rsidRDefault="000A7E25" w:rsidP="000A7E25">
      <w:r w:rsidRPr="002D10EB">
        <w:t>Elle s</w:t>
      </w:r>
      <w:r w:rsidR="00EE0B82">
        <w:t>’</w:t>
      </w:r>
      <w:r w:rsidRPr="002D10EB">
        <w:t>est levée tout de suite</w:t>
      </w:r>
      <w:r w:rsidR="00EE0B82">
        <w:t>.</w:t>
      </w:r>
    </w:p>
    <w:p w14:paraId="546B7412" w14:textId="77777777" w:rsidR="000A7E25" w:rsidRPr="002D10EB" w:rsidRDefault="000A7E25" w:rsidP="000A7E25">
      <w:pPr>
        <w:pStyle w:val="ParagrapheVideNormal"/>
      </w:pPr>
    </w:p>
    <w:p w14:paraId="3950C762" w14:textId="77777777" w:rsidR="00EE0B82" w:rsidRDefault="000A7E25" w:rsidP="000A7E25">
      <w:pPr>
        <w:pStyle w:val="Sous-titre"/>
        <w:jc w:val="left"/>
      </w:pPr>
      <w:r w:rsidRPr="002D10EB">
        <w:t>STRAATMEST</w:t>
      </w:r>
      <w:r w:rsidR="00EE0B82">
        <w:t>.</w:t>
      </w:r>
    </w:p>
    <w:p w14:paraId="0FCEF930" w14:textId="77777777" w:rsidR="006669CD" w:rsidRDefault="006669CD" w:rsidP="006669CD">
      <w:pPr>
        <w:pStyle w:val="NormalSolidaire"/>
      </w:pPr>
    </w:p>
    <w:p w14:paraId="6AFDC334" w14:textId="0A58E828" w:rsidR="00EE0B82" w:rsidRDefault="000A7E25" w:rsidP="000A7E25">
      <w:r w:rsidRPr="002D10EB">
        <w:t>Traduisez</w:t>
      </w:r>
      <w:r w:rsidR="00EE0B82">
        <w:t xml:space="preserve"> : </w:t>
      </w:r>
      <w:r w:rsidRPr="002D10EB">
        <w:t>fumier de rue</w:t>
      </w:r>
      <w:r w:rsidR="00EE0B82">
        <w:t xml:space="preserve">. </w:t>
      </w:r>
      <w:r w:rsidRPr="002D10EB">
        <w:t>Cela leur arrive d</w:t>
      </w:r>
      <w:r w:rsidR="00EE0B82">
        <w:t>’</w:t>
      </w:r>
      <w:r w:rsidRPr="002D10EB">
        <w:t>Anvers par wagon et cela pue</w:t>
      </w:r>
      <w:r w:rsidR="00EE0B82">
        <w:t xml:space="preserve">. </w:t>
      </w:r>
      <w:r w:rsidRPr="002D10EB">
        <w:t>On y trouve de tout</w:t>
      </w:r>
      <w:r w:rsidR="00EE0B82">
        <w:t xml:space="preserve"> : </w:t>
      </w:r>
      <w:r w:rsidRPr="002D10EB">
        <w:t>trognons de choux</w:t>
      </w:r>
      <w:r w:rsidR="00EE0B82">
        <w:t xml:space="preserve">, </w:t>
      </w:r>
      <w:r w:rsidRPr="002D10EB">
        <w:t>têtes de poissons</w:t>
      </w:r>
      <w:r w:rsidR="00EE0B82">
        <w:t xml:space="preserve">, </w:t>
      </w:r>
      <w:r w:rsidRPr="002D10EB">
        <w:t>peaux de banane</w:t>
      </w:r>
      <w:r w:rsidR="00EE0B82">
        <w:t xml:space="preserve">, </w:t>
      </w:r>
      <w:r w:rsidRPr="002D10EB">
        <w:t>verres de lampe</w:t>
      </w:r>
      <w:r w:rsidR="00EE0B82">
        <w:t xml:space="preserve">, </w:t>
      </w:r>
      <w:r w:rsidRPr="002D10EB">
        <w:t>chats crevés</w:t>
      </w:r>
      <w:r w:rsidR="00EE0B82">
        <w:t xml:space="preserve">. </w:t>
      </w:r>
      <w:r w:rsidRPr="002D10EB">
        <w:t>Avec les yeux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un tas à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on peut contrôler</w:t>
      </w:r>
      <w:r w:rsidR="00EE0B82">
        <w:t> : « </w:t>
      </w:r>
      <w:r w:rsidRPr="002D10EB">
        <w:t>Ceci est du fumier de riche</w:t>
      </w:r>
      <w:r w:rsidR="00EE0B82">
        <w:t xml:space="preserve">, </w:t>
      </w:r>
      <w:r w:rsidRPr="002D10EB">
        <w:t>ceci du fumier de pauvre</w:t>
      </w:r>
      <w:r w:rsidR="00EE0B82">
        <w:t>. »</w:t>
      </w:r>
      <w:r w:rsidRPr="002D10EB">
        <w:t xml:space="preserve"> Pour le nez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odeur est la même</w:t>
      </w:r>
      <w:r w:rsidR="00EE0B82">
        <w:t>.</w:t>
      </w:r>
    </w:p>
    <w:p w14:paraId="2436A278" w14:textId="77777777" w:rsidR="00EE0B82" w:rsidRDefault="000A7E25" w:rsidP="000A7E25">
      <w:r w:rsidRPr="002D10EB">
        <w:t>Debout</w:t>
      </w:r>
      <w:r w:rsidR="00EE0B82">
        <w:t xml:space="preserve">, </w:t>
      </w:r>
      <w:r w:rsidRPr="002D10EB">
        <w:t>sur son wagon</w:t>
      </w:r>
      <w:r w:rsidR="00EE0B82">
        <w:t xml:space="preserve">, </w:t>
      </w:r>
      <w:r w:rsidRPr="002D10EB">
        <w:t>Fons attrape quelque chose avec des plumes</w:t>
      </w:r>
      <w:r w:rsidR="00EE0B82">
        <w:t xml:space="preserve">, </w:t>
      </w:r>
      <w:r w:rsidRPr="002D10EB">
        <w:t>on dirait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une poule morte</w:t>
      </w:r>
      <w:r w:rsidR="00EE0B82">
        <w:t>.</w:t>
      </w:r>
    </w:p>
    <w:p w14:paraId="5F03A3B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me demande</w:t>
      </w:r>
      <w:r>
        <w:t xml:space="preserve">, </w:t>
      </w:r>
      <w:r w:rsidR="000A7E25" w:rsidRPr="002D10EB">
        <w:t>dit Fons</w:t>
      </w:r>
      <w:r>
        <w:t xml:space="preserve">, </w:t>
      </w:r>
      <w:r w:rsidR="000A7E25" w:rsidRPr="002D10EB">
        <w:t>qui a pu mettre cette cochonnerie sur sa tête</w:t>
      </w:r>
      <w:r>
        <w:t> ?</w:t>
      </w:r>
    </w:p>
    <w:p w14:paraId="29AD9B2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ceci</w:t>
      </w:r>
      <w:r>
        <w:t xml:space="preserve">, </w:t>
      </w:r>
      <w:r w:rsidR="000A7E25" w:rsidRPr="002D10EB">
        <w:t>rit Benooi</w:t>
      </w:r>
      <w:r>
        <w:t xml:space="preserve">, </w:t>
      </w:r>
      <w:r w:rsidR="000A7E25" w:rsidRPr="002D10EB">
        <w:t>qui balance une fripaille à cordes et moisissures</w:t>
      </w:r>
      <w:r>
        <w:t xml:space="preserve">, </w:t>
      </w:r>
      <w:r w:rsidR="000A7E25" w:rsidRPr="002D10EB">
        <w:t>où l</w:t>
      </w:r>
      <w:r>
        <w:t>’</w:t>
      </w:r>
      <w:r w:rsidR="000A7E25" w:rsidRPr="002D10EB">
        <w:t>on était peut-être fière de montrer des nénés</w:t>
      </w:r>
      <w:r>
        <w:t>.</w:t>
      </w:r>
    </w:p>
    <w:p w14:paraId="0426B716" w14:textId="77777777" w:rsidR="00EE0B82" w:rsidRDefault="000A7E25" w:rsidP="000A7E25">
      <w:r w:rsidRPr="002D10EB">
        <w:t>On pourrait philosopher là-dessus</w:t>
      </w:r>
      <w:r w:rsidR="00EE0B82">
        <w:t xml:space="preserve">. </w:t>
      </w:r>
      <w:r w:rsidRPr="002D10EB">
        <w:t>Mais pouah</w:t>
      </w:r>
      <w:r w:rsidR="00EE0B82">
        <w:t> !</w:t>
      </w:r>
    </w:p>
    <w:p w14:paraId="5C4A812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Une fois en terre</w:t>
      </w:r>
      <w:r>
        <w:t xml:space="preserve">, </w:t>
      </w:r>
      <w:r w:rsidR="000A7E25" w:rsidRPr="002D10EB">
        <w:t>dit Fons</w:t>
      </w:r>
      <w:r>
        <w:t xml:space="preserve">, </w:t>
      </w:r>
      <w:r w:rsidR="000A7E25" w:rsidRPr="002D10EB">
        <w:t>ce n</w:t>
      </w:r>
      <w:r>
        <w:t>’</w:t>
      </w:r>
      <w:r w:rsidR="000A7E25" w:rsidRPr="002D10EB">
        <w:t>est plus sale</w:t>
      </w:r>
      <w:r>
        <w:t>.</w:t>
      </w:r>
    </w:p>
    <w:p w14:paraId="3148F3C2" w14:textId="77777777" w:rsidR="000A7E25" w:rsidRPr="002D10EB" w:rsidRDefault="000A7E25" w:rsidP="000A7E25">
      <w:pPr>
        <w:pStyle w:val="ParagrapheVideNormal"/>
      </w:pPr>
    </w:p>
    <w:p w14:paraId="56BC1D5C" w14:textId="77777777" w:rsidR="00EE0B82" w:rsidRDefault="000A7E25" w:rsidP="000A7E25">
      <w:pPr>
        <w:pStyle w:val="Sous-titre"/>
        <w:jc w:val="left"/>
      </w:pPr>
      <w:r w:rsidRPr="002D10EB">
        <w:lastRenderedPageBreak/>
        <w:t>TREES</w:t>
      </w:r>
      <w:r w:rsidR="00EE0B82">
        <w:t>.</w:t>
      </w:r>
    </w:p>
    <w:p w14:paraId="75101E9F" w14:textId="77777777" w:rsidR="006669CD" w:rsidRDefault="006669CD" w:rsidP="006669CD">
      <w:pPr>
        <w:pStyle w:val="NormalSolidaire"/>
      </w:pPr>
    </w:p>
    <w:p w14:paraId="09BF41FE" w14:textId="0D2239CD" w:rsidR="00EE0B82" w:rsidRDefault="000A7E25" w:rsidP="000A7E25">
      <w:r w:rsidRPr="002D10EB">
        <w:t>Elle est de la famille</w:t>
      </w:r>
      <w:r w:rsidR="00EE0B82">
        <w:t xml:space="preserve">, </w:t>
      </w:r>
      <w:r w:rsidRPr="002D10EB">
        <w:t>puisqu</w:t>
      </w:r>
      <w:r w:rsidR="00EE0B82">
        <w:t>’</w:t>
      </w:r>
      <w:r w:rsidRPr="002D10EB">
        <w:t>elle est la servante</w:t>
      </w:r>
      <w:r w:rsidR="00EE0B82">
        <w:t xml:space="preserve">. </w:t>
      </w:r>
      <w:r w:rsidRPr="002D10EB">
        <w:t>Deux yeux tirés tout chauds hors de l</w:t>
      </w:r>
      <w:r w:rsidR="00EE0B82">
        <w:t>’</w:t>
      </w:r>
      <w:r w:rsidRPr="002D10EB">
        <w:t>âtre</w:t>
      </w:r>
      <w:r w:rsidR="00EE0B82">
        <w:t xml:space="preserve">. </w:t>
      </w:r>
      <w:r w:rsidRPr="002D10EB">
        <w:t>Orpheline</w:t>
      </w:r>
      <w:r w:rsidR="00EE0B82">
        <w:t xml:space="preserve">, </w:t>
      </w:r>
      <w:r w:rsidRPr="002D10EB">
        <w:t>elle a vingt-trois ans et plus de bien que ses maîtres</w:t>
      </w:r>
      <w:r w:rsidR="00EE0B82">
        <w:t xml:space="preserve">. </w:t>
      </w:r>
      <w:r w:rsidRPr="002D10EB">
        <w:t>En ville</w:t>
      </w:r>
      <w:r w:rsidR="00EE0B82">
        <w:t xml:space="preserve">, </w:t>
      </w:r>
      <w:r w:rsidRPr="002D10EB">
        <w:t>avec sa dot</w:t>
      </w:r>
      <w:r w:rsidR="00EE0B82">
        <w:t xml:space="preserve">, </w:t>
      </w:r>
      <w:r w:rsidRPr="002D10EB">
        <w:t>elle serait une demoiselle à corset</w:t>
      </w:r>
      <w:r w:rsidR="00EE0B82">
        <w:t xml:space="preserve">, </w:t>
      </w:r>
      <w:r w:rsidRPr="002D10EB">
        <w:t>à gouvernante</w:t>
      </w:r>
      <w:r w:rsidR="00EE0B82">
        <w:t xml:space="preserve">, </w:t>
      </w:r>
      <w:r w:rsidRPr="002D10EB">
        <w:t>à leçons de peinture</w:t>
      </w:r>
      <w:r w:rsidR="00EE0B82">
        <w:t xml:space="preserve">, </w:t>
      </w:r>
      <w:r w:rsidRPr="002D10EB">
        <w:t>beaucoup trop belle pour un monsieur de huit mille francs par an</w:t>
      </w:r>
      <w:r w:rsidR="00EE0B82">
        <w:t>.</w:t>
      </w:r>
    </w:p>
    <w:p w14:paraId="09537283" w14:textId="77777777" w:rsidR="00EE0B82" w:rsidRDefault="000A7E25" w:rsidP="000A7E25">
      <w:r w:rsidRPr="002D10EB">
        <w:t>Heureusement pour Trees</w:t>
      </w:r>
      <w:r w:rsidR="00EE0B82">
        <w:t xml:space="preserve">, </w:t>
      </w:r>
      <w:r w:rsidRPr="002D10EB">
        <w:t>elle n</w:t>
      </w:r>
      <w:r w:rsidR="00EE0B82">
        <w:t>’</w:t>
      </w:r>
      <w:r w:rsidRPr="002D10EB">
        <w:t>est pas de la ville</w:t>
      </w:r>
      <w:r w:rsidR="00EE0B82">
        <w:t xml:space="preserve">. </w:t>
      </w:r>
      <w:r w:rsidRPr="002D10EB">
        <w:t xml:space="preserve">Elle vient </w:t>
      </w:r>
      <w:r w:rsidR="00EE0B82">
        <w:t>« </w:t>
      </w:r>
      <w:r w:rsidRPr="002D10EB">
        <w:t>de l</w:t>
      </w:r>
      <w:r w:rsidR="00EE0B82">
        <w:t>’</w:t>
      </w:r>
      <w:r w:rsidRPr="002D10EB">
        <w:t>autre côté du bois</w:t>
      </w:r>
      <w:r w:rsidR="00EE0B82">
        <w:t xml:space="preserve"> », </w:t>
      </w:r>
      <w:r w:rsidRPr="002D10EB">
        <w:t>ce qui est encore plus loin que Westmalle</w:t>
      </w:r>
      <w:r w:rsidR="00EE0B82">
        <w:t>.</w:t>
      </w:r>
    </w:p>
    <w:p w14:paraId="615CB8C5" w14:textId="77777777" w:rsidR="00EE0B82" w:rsidRDefault="000A7E25" w:rsidP="000A7E25">
      <w:r w:rsidRPr="002D10EB">
        <w:t>Elle trait les vaches</w:t>
      </w:r>
      <w:r w:rsidR="00EE0B82">
        <w:t xml:space="preserve">. </w:t>
      </w:r>
      <w:r w:rsidRPr="002D10EB">
        <w:t>Elle bat le beurre</w:t>
      </w:r>
      <w:r w:rsidR="00EE0B82">
        <w:t xml:space="preserve">. </w:t>
      </w:r>
      <w:r w:rsidRPr="002D10EB">
        <w:t>Elle porte sur le dos des sacs à renverser un homme</w:t>
      </w:r>
      <w:r w:rsidR="00EE0B82">
        <w:t xml:space="preserve">. </w:t>
      </w:r>
      <w:r w:rsidRPr="002D10EB">
        <w:t>Et son gars</w:t>
      </w:r>
      <w:r w:rsidR="00EE0B82">
        <w:t xml:space="preserve">, </w:t>
      </w:r>
      <w:r w:rsidRPr="002D10EB">
        <w:t>pour l</w:t>
      </w:r>
      <w:r w:rsidR="00EE0B82">
        <w:t>’</w:t>
      </w:r>
      <w:r w:rsidRPr="002D10EB">
        <w:t>avoir</w:t>
      </w:r>
      <w:r w:rsidR="00EE0B82">
        <w:t xml:space="preserve">, </w:t>
      </w:r>
      <w:r w:rsidRPr="002D10EB">
        <w:t>aura les bras plus solides que les rentes</w:t>
      </w:r>
      <w:r w:rsidR="00EE0B82">
        <w:t>.</w:t>
      </w:r>
    </w:p>
    <w:p w14:paraId="3D294BB6" w14:textId="77777777" w:rsidR="000A7E25" w:rsidRPr="002D10EB" w:rsidRDefault="000A7E25" w:rsidP="000A7E25">
      <w:pPr>
        <w:pStyle w:val="ParagrapheVideNormal"/>
      </w:pPr>
    </w:p>
    <w:p w14:paraId="744A5F67" w14:textId="77777777" w:rsidR="00EE0B82" w:rsidRDefault="000A7E25" w:rsidP="000A7E25">
      <w:pPr>
        <w:pStyle w:val="Sous-titre"/>
        <w:jc w:val="left"/>
      </w:pPr>
      <w:r w:rsidRPr="002D10EB">
        <w:t>DÉRACINÉS</w:t>
      </w:r>
      <w:r w:rsidR="00EE0B82">
        <w:t>.</w:t>
      </w:r>
    </w:p>
    <w:p w14:paraId="5140E650" w14:textId="77777777" w:rsidR="006669CD" w:rsidRDefault="006669CD" w:rsidP="006669CD">
      <w:pPr>
        <w:pStyle w:val="NormalSolidaire"/>
      </w:pPr>
    </w:p>
    <w:p w14:paraId="643AEDE6" w14:textId="07F80768" w:rsidR="00EE0B82" w:rsidRDefault="000A7E25" w:rsidP="000A7E25">
      <w:r w:rsidRPr="002D10EB">
        <w:t>Un dimanche de kermesse</w:t>
      </w:r>
      <w:r w:rsidR="00EE0B82">
        <w:t xml:space="preserve">, </w:t>
      </w:r>
      <w:r w:rsidRPr="002D10EB">
        <w:t>dans l</w:t>
      </w:r>
      <w:r w:rsidR="00EE0B82">
        <w:t>’</w:t>
      </w:r>
      <w:r w:rsidRPr="002D10EB">
        <w:t>auberge pleine de monde</w:t>
      </w:r>
      <w:r w:rsidR="00EE0B82">
        <w:t xml:space="preserve">, </w:t>
      </w:r>
      <w:r w:rsidRPr="002D10EB">
        <w:t>Mélanie m</w:t>
      </w:r>
      <w:r w:rsidR="00EE0B82">
        <w:t>’</w:t>
      </w:r>
      <w:r w:rsidRPr="002D10EB">
        <w:t>appelle et me présente deux messieurs</w:t>
      </w:r>
      <w:r w:rsidR="00EE0B82">
        <w:t xml:space="preserve">, </w:t>
      </w:r>
      <w:r w:rsidRPr="002D10EB">
        <w:t>à tête de rustre</w:t>
      </w:r>
      <w:r w:rsidR="00EE0B82">
        <w:t xml:space="preserve">, </w:t>
      </w:r>
      <w:r w:rsidRPr="002D10EB">
        <w:t>habillés comme en ville</w:t>
      </w:r>
      <w:r w:rsidR="00EE0B82">
        <w:t>.</w:t>
      </w:r>
    </w:p>
    <w:p w14:paraId="43C57795" w14:textId="77777777" w:rsidR="00EE0B82" w:rsidRDefault="000A7E25" w:rsidP="000A7E25">
      <w:r w:rsidRPr="002D10EB">
        <w:t>L</w:t>
      </w:r>
      <w:r w:rsidR="00EE0B82">
        <w:t>’</w:t>
      </w:r>
      <w:r w:rsidRPr="002D10EB">
        <w:t>un s</w:t>
      </w:r>
      <w:r w:rsidR="00EE0B82">
        <w:t>’</w:t>
      </w:r>
      <w:r w:rsidRPr="002D10EB">
        <w:t>accompagne d</w:t>
      </w:r>
      <w:r w:rsidR="00EE0B82">
        <w:t>’</w:t>
      </w:r>
      <w:r w:rsidRPr="002D10EB">
        <w:t>une femme et d</w:t>
      </w:r>
      <w:r w:rsidR="00EE0B82">
        <w:t>’</w:t>
      </w:r>
      <w:r w:rsidRPr="002D10EB">
        <w:t>enfants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autre est seul</w:t>
      </w:r>
      <w:r w:rsidR="00EE0B82">
        <w:t>.</w:t>
      </w:r>
    </w:p>
    <w:p w14:paraId="09895F9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frère Jérôme</w:t>
      </w:r>
      <w:r>
        <w:t xml:space="preserve">, </w:t>
      </w:r>
      <w:r w:rsidR="000A7E25" w:rsidRPr="002D10EB">
        <w:t>mon frère Ernest</w:t>
      </w:r>
      <w:r>
        <w:t>.</w:t>
      </w:r>
    </w:p>
    <w:p w14:paraId="762573EE" w14:textId="77777777" w:rsidR="00EE0B82" w:rsidRDefault="000A7E25" w:rsidP="000A7E25">
      <w:r w:rsidRPr="002D10EB">
        <w:t>D</w:t>
      </w:r>
      <w:r w:rsidR="00EE0B82">
        <w:t>’</w:t>
      </w:r>
      <w:r w:rsidRPr="002D10EB">
        <w:t>où sortent-ils</w:t>
      </w:r>
      <w:r w:rsidR="00EE0B82">
        <w:t xml:space="preserve">, </w:t>
      </w:r>
      <w:r w:rsidRPr="002D10EB">
        <w:t>ces deux-là</w:t>
      </w:r>
      <w:r w:rsidR="00EE0B82">
        <w:t xml:space="preserve"> ? </w:t>
      </w:r>
      <w:r w:rsidRPr="002D10EB">
        <w:t>Le premier est chef de gare à Bruges</w:t>
      </w:r>
      <w:r w:rsidR="00EE0B82">
        <w:t xml:space="preserve"> ; </w:t>
      </w:r>
      <w:r w:rsidRPr="002D10EB">
        <w:t>le second</w:t>
      </w:r>
      <w:r w:rsidR="00EE0B82">
        <w:t xml:space="preserve">, </w:t>
      </w:r>
      <w:r w:rsidRPr="002D10EB">
        <w:rPr>
          <w:i/>
          <w:iCs/>
        </w:rPr>
        <w:t>professeur</w:t>
      </w:r>
      <w:r w:rsidRPr="002D10EB">
        <w:t xml:space="preserve"> à Bruxelles</w:t>
      </w:r>
      <w:r w:rsidR="00EE0B82">
        <w:t xml:space="preserve"> : </w:t>
      </w:r>
      <w:r w:rsidRPr="002D10EB">
        <w:t>il faut entendre instituteur</w:t>
      </w:r>
      <w:r w:rsidR="00EE0B82">
        <w:t>.</w:t>
      </w:r>
    </w:p>
    <w:p w14:paraId="15DD5B43" w14:textId="77777777" w:rsidR="00EE0B82" w:rsidRDefault="000A7E25" w:rsidP="000A7E25">
      <w:r w:rsidRPr="002D10EB">
        <w:lastRenderedPageBreak/>
        <w:t>Je ne les aime pas</w:t>
      </w:r>
      <w:r w:rsidR="00EE0B82">
        <w:t xml:space="preserve"> ; </w:t>
      </w:r>
      <w:r w:rsidRPr="002D10EB">
        <w:t>ils ont beau</w:t>
      </w:r>
      <w:r w:rsidR="00EE0B82">
        <w:t xml:space="preserve">, </w:t>
      </w:r>
      <w:r w:rsidRPr="002D10EB">
        <w:t>les jours suivants</w:t>
      </w:r>
      <w:r w:rsidR="00EE0B82">
        <w:t xml:space="preserve">, </w:t>
      </w:r>
      <w:r w:rsidRPr="002D10EB">
        <w:t>enlever leur redingote</w:t>
      </w:r>
      <w:r w:rsidR="00EE0B82">
        <w:t xml:space="preserve">, </w:t>
      </w:r>
      <w:r w:rsidRPr="002D10EB">
        <w:t>fendre du bois</w:t>
      </w:r>
      <w:r w:rsidR="00EE0B82">
        <w:t xml:space="preserve">, </w:t>
      </w:r>
      <w:r w:rsidRPr="002D10EB">
        <w:t>manger du lard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un garde son air de cuistre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ses allures de bureaucrate</w:t>
      </w:r>
      <w:r w:rsidR="00EE0B82">
        <w:t>.</w:t>
      </w:r>
    </w:p>
    <w:p w14:paraId="6802DF19" w14:textId="77777777" w:rsidR="00EE0B82" w:rsidRDefault="000A7E25" w:rsidP="000A7E25">
      <w:r w:rsidRPr="002D10EB">
        <w:t>Ils ne sont plus d</w:t>
      </w:r>
      <w:r w:rsidR="00EE0B82">
        <w:t>’</w:t>
      </w:r>
      <w:r w:rsidRPr="002D10EB">
        <w:t>ici</w:t>
      </w:r>
      <w:r w:rsidR="00EE0B82">
        <w:t xml:space="preserve">. </w:t>
      </w:r>
      <w:r w:rsidRPr="002D10EB">
        <w:t>Ce ne sont plus des Baerkaelens</w:t>
      </w:r>
      <w:r w:rsidR="00EE0B82">
        <w:t>.</w:t>
      </w:r>
    </w:p>
    <w:p w14:paraId="5135A00B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1149974C" w14:textId="77777777" w:rsidR="00EE0B82" w:rsidRDefault="000A7E25" w:rsidP="000A7E25">
      <w:pPr>
        <w:pStyle w:val="Sous-titre"/>
        <w:jc w:val="left"/>
      </w:pPr>
      <w:r w:rsidRPr="002D10EB">
        <w:t>LA VIEILLE</w:t>
      </w:r>
      <w:r w:rsidR="00EE0B82">
        <w:t>.</w:t>
      </w:r>
    </w:p>
    <w:p w14:paraId="0B688687" w14:textId="77777777" w:rsidR="006669CD" w:rsidRDefault="006669CD" w:rsidP="006669CD">
      <w:pPr>
        <w:pStyle w:val="NormalSolidaire"/>
      </w:pPr>
    </w:p>
    <w:p w14:paraId="4F3DF528" w14:textId="0B2E5466" w:rsidR="00EE0B82" w:rsidRDefault="000A7E25" w:rsidP="000A7E25">
      <w:r w:rsidRPr="002D10EB">
        <w:t>Elle est toute mince</w:t>
      </w:r>
      <w:r w:rsidR="00EE0B82">
        <w:t xml:space="preserve"> : </w:t>
      </w:r>
      <w:r w:rsidRPr="002D10EB">
        <w:t>de dos</w:t>
      </w:r>
      <w:r w:rsidR="00EE0B82">
        <w:t xml:space="preserve">, </w:t>
      </w:r>
      <w:r w:rsidRPr="002D10EB">
        <w:t>un satyre la prendrait aisément pour une fillette</w:t>
      </w:r>
      <w:r w:rsidR="00EE0B82">
        <w:t xml:space="preserve">. </w:t>
      </w:r>
      <w:r w:rsidRPr="002D10EB">
        <w:t>De face</w:t>
      </w:r>
      <w:r w:rsidR="00EE0B82">
        <w:t xml:space="preserve">, </w:t>
      </w:r>
      <w:r w:rsidRPr="002D10EB">
        <w:t>il faudrait être aveugle</w:t>
      </w:r>
      <w:r w:rsidR="00EE0B82">
        <w:t xml:space="preserve">. </w:t>
      </w:r>
      <w:r w:rsidRPr="002D10EB">
        <w:t>Elle est vieille</w:t>
      </w:r>
      <w:r w:rsidR="00EE0B82">
        <w:t xml:space="preserve">, </w:t>
      </w:r>
      <w:r w:rsidRPr="002D10EB">
        <w:t>elle est sale</w:t>
      </w:r>
      <w:r w:rsidR="00EE0B82">
        <w:t xml:space="preserve">. </w:t>
      </w:r>
      <w:r w:rsidRPr="002D10EB">
        <w:t>La poussière qui s</w:t>
      </w:r>
      <w:r w:rsidR="00EE0B82">
        <w:t>’</w:t>
      </w:r>
      <w:r w:rsidRPr="002D10EB">
        <w:t>encrasse dans le creux de ses meubles remplit les rainures de son visage en bois mort</w:t>
      </w:r>
      <w:r w:rsidR="00EE0B82">
        <w:t xml:space="preserve">. </w:t>
      </w:r>
      <w:r w:rsidRPr="002D10EB">
        <w:t>Qu</w:t>
      </w:r>
      <w:r w:rsidR="00EE0B82">
        <w:t>’</w:t>
      </w:r>
      <w:r w:rsidRPr="002D10EB">
        <w:t>a-t-elle fait de ses cils</w:t>
      </w:r>
      <w:r w:rsidR="00EE0B82">
        <w:t xml:space="preserve"> ? </w:t>
      </w:r>
      <w:r w:rsidRPr="002D10EB">
        <w:t>Les dents parties</w:t>
      </w:r>
      <w:r w:rsidR="00EE0B82">
        <w:t xml:space="preserve">, </w:t>
      </w:r>
      <w:r w:rsidRPr="002D10EB">
        <w:t>ses joues s</w:t>
      </w:r>
      <w:r w:rsidR="00EE0B82">
        <w:t>’</w:t>
      </w:r>
      <w:r w:rsidRPr="002D10EB">
        <w:t>écroulent vers l</w:t>
      </w:r>
      <w:r w:rsidR="00EE0B82">
        <w:t>’</w:t>
      </w:r>
      <w:r w:rsidRPr="002D10EB">
        <w:t>intérieur</w:t>
      </w:r>
      <w:r w:rsidR="00EE0B82">
        <w:t xml:space="preserve">. </w:t>
      </w:r>
      <w:r w:rsidRPr="002D10EB">
        <w:t>Trop de choses ont passé sur ses lèvres</w:t>
      </w:r>
      <w:r w:rsidR="00EE0B82">
        <w:t xml:space="preserve">, </w:t>
      </w:r>
      <w:r w:rsidRPr="002D10EB">
        <w:t>on ne trouve plus rien de ce seuil usé</w:t>
      </w:r>
      <w:r w:rsidR="00EE0B82">
        <w:t>.</w:t>
      </w:r>
    </w:p>
    <w:p w14:paraId="16F2E25D" w14:textId="77777777" w:rsidR="00EE0B82" w:rsidRDefault="000A7E25" w:rsidP="000A7E25">
      <w:pPr>
        <w:rPr>
          <w:rFonts w:eastAsia="Georgia"/>
        </w:rPr>
      </w:pPr>
      <w:r w:rsidRPr="002D10EB">
        <w:t>Elle vit seule et sa ferme est loin</w:t>
      </w:r>
      <w:r w:rsidR="00EE0B82">
        <w:t xml:space="preserve">. </w:t>
      </w:r>
      <w:r w:rsidRPr="002D10EB">
        <w:t>Jamais elle n</w:t>
      </w:r>
      <w:r w:rsidR="00EE0B82">
        <w:t>’</w:t>
      </w:r>
      <w:r w:rsidRPr="002D10EB">
        <w:t>en sort</w:t>
      </w:r>
      <w:r w:rsidR="00EE0B82">
        <w:t xml:space="preserve">, </w:t>
      </w:r>
      <w:r w:rsidRPr="002D10EB">
        <w:t>personne n</w:t>
      </w:r>
      <w:r w:rsidR="00EE0B82">
        <w:t>’</w:t>
      </w:r>
      <w:r w:rsidRPr="002D10EB">
        <w:t>y passe</w:t>
      </w:r>
      <w:r w:rsidR="00EE0B82">
        <w:t xml:space="preserve">. </w:t>
      </w:r>
      <w:r w:rsidRPr="002D10EB">
        <w:t>Elle ne sait certainement pas qu</w:t>
      </w:r>
      <w:r w:rsidR="00EE0B82">
        <w:t>’</w:t>
      </w:r>
      <w:r w:rsidRPr="002D10EB">
        <w:t>il existe des villes</w:t>
      </w:r>
      <w:r w:rsidR="00EE0B82">
        <w:t xml:space="preserve">. </w:t>
      </w:r>
      <w:r w:rsidRPr="002D10EB">
        <w:t>Si on lui affirmait qu</w:t>
      </w:r>
      <w:r w:rsidR="00EE0B82">
        <w:t>’</w:t>
      </w:r>
      <w:r w:rsidRPr="002D10EB">
        <w:t>il y a un train aux Trappistes</w:t>
      </w:r>
      <w:r w:rsidR="00EE0B82">
        <w:t xml:space="preserve">, </w:t>
      </w:r>
      <w:r w:rsidRPr="002D10EB">
        <w:t>elle vous demanderait</w:t>
      </w:r>
      <w:r w:rsidR="00EE0B82">
        <w:t> : « </w:t>
      </w:r>
      <w:r w:rsidRPr="002D10EB">
        <w:t>Un train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est-ce donc</w:t>
      </w:r>
      <w:r w:rsidR="00EE0B82">
        <w:t> ? »</w:t>
      </w:r>
    </w:p>
    <w:p w14:paraId="7EE2D3A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loin</w:t>
      </w:r>
      <w:r>
        <w:t xml:space="preserve">, </w:t>
      </w:r>
      <w:r w:rsidR="000A7E25" w:rsidRPr="002D10EB">
        <w:t>dit-elle de Westmalle</w:t>
      </w:r>
      <w:r>
        <w:t xml:space="preserve">, </w:t>
      </w:r>
      <w:r w:rsidR="000A7E25" w:rsidRPr="002D10EB">
        <w:t>qui est cependant sa paroisse</w:t>
      </w:r>
      <w:r>
        <w:t>.</w:t>
      </w:r>
    </w:p>
    <w:p w14:paraId="5EDEFE57" w14:textId="77777777" w:rsidR="00EE0B82" w:rsidRDefault="000A7E25" w:rsidP="000A7E25">
      <w:r w:rsidRPr="002D10EB">
        <w:t>Elle demeure tout là-bas</w:t>
      </w:r>
      <w:r w:rsidR="00EE0B82">
        <w:t xml:space="preserve">, </w:t>
      </w:r>
      <w:r w:rsidRPr="002D10EB">
        <w:t>de l</w:t>
      </w:r>
      <w:r w:rsidR="00EE0B82">
        <w:t>’</w:t>
      </w:r>
      <w:r w:rsidRPr="002D10EB">
        <w:t>autre côté des sapins</w:t>
      </w:r>
      <w:r w:rsidR="00EE0B82">
        <w:t xml:space="preserve">, </w:t>
      </w:r>
      <w:r w:rsidRPr="002D10EB">
        <w:t>où l</w:t>
      </w:r>
      <w:r w:rsidR="00EE0B82">
        <w:t>’</w:t>
      </w:r>
      <w:r w:rsidRPr="002D10EB">
        <w:t>on ne voit plus que de la bruyère</w:t>
      </w:r>
      <w:r w:rsidR="00EE0B82">
        <w:t xml:space="preserve">. </w:t>
      </w:r>
      <w:r w:rsidRPr="002D10EB">
        <w:t>Si loin qu</w:t>
      </w:r>
      <w:r w:rsidR="00EE0B82">
        <w:t>’</w:t>
      </w:r>
      <w:r w:rsidRPr="002D10EB">
        <w:t>il chasse</w:t>
      </w:r>
      <w:r w:rsidR="00EE0B82">
        <w:t xml:space="preserve">, </w:t>
      </w:r>
      <w:r w:rsidRPr="002D10EB">
        <w:t>Fons ne se risque jamais jusque-là</w:t>
      </w:r>
      <w:r w:rsidR="00EE0B82">
        <w:t xml:space="preserve">. </w:t>
      </w:r>
      <w:r w:rsidRPr="002D10EB">
        <w:t>Pas de chemin</w:t>
      </w:r>
      <w:r w:rsidR="00EE0B82">
        <w:t xml:space="preserve"> : </w:t>
      </w:r>
      <w:r w:rsidRPr="002D10EB">
        <w:t>un bout de sentier qui va boire à tous les marécages</w:t>
      </w:r>
      <w:r w:rsidR="00EE0B82">
        <w:t xml:space="preserve">. </w:t>
      </w:r>
      <w:r w:rsidRPr="002D10EB">
        <w:t>En été</w:t>
      </w:r>
      <w:r w:rsidR="00EE0B82">
        <w:t xml:space="preserve">, </w:t>
      </w:r>
      <w:r w:rsidRPr="002D10EB">
        <w:t>avec des bottes</w:t>
      </w:r>
      <w:r w:rsidR="00EE0B82">
        <w:t xml:space="preserve">, </w:t>
      </w:r>
      <w:r w:rsidRPr="002D10EB">
        <w:t>on irait encore</w:t>
      </w:r>
      <w:r w:rsidR="00EE0B82">
        <w:t xml:space="preserve"> : </w:t>
      </w:r>
      <w:r w:rsidRPr="002D10EB">
        <w:t>mais l</w:t>
      </w:r>
      <w:r w:rsidR="00EE0B82">
        <w:t>’</w:t>
      </w:r>
      <w:r w:rsidRPr="002D10EB">
        <w:t>hiver</w:t>
      </w:r>
      <w:r w:rsidR="00EE0B82">
        <w:t xml:space="preserve">, </w:t>
      </w:r>
      <w:r w:rsidRPr="002D10EB">
        <w:t>après les pluies</w:t>
      </w:r>
      <w:r w:rsidR="00EE0B82">
        <w:t xml:space="preserve">, </w:t>
      </w:r>
      <w:r w:rsidRPr="002D10EB">
        <w:t>il faut craindre les fo</w:t>
      </w:r>
      <w:r w:rsidRPr="002D10EB">
        <w:t>n</w:t>
      </w:r>
      <w:r w:rsidRPr="002D10EB">
        <w:t>drières</w:t>
      </w:r>
      <w:r w:rsidR="00EE0B82">
        <w:t xml:space="preserve">, </w:t>
      </w:r>
      <w:r w:rsidRPr="002D10EB">
        <w:t>sans parler de ces mousses qui vous aspirent jusqu</w:t>
      </w:r>
      <w:r w:rsidR="00EE0B82">
        <w:t>’</w:t>
      </w:r>
      <w:r w:rsidRPr="002D10EB">
        <w:t>aux genoux</w:t>
      </w:r>
      <w:r w:rsidR="00EE0B82">
        <w:t xml:space="preserve">, </w:t>
      </w:r>
      <w:r w:rsidRPr="002D10EB">
        <w:t>en vous crachant leur eau d</w:t>
      </w:r>
      <w:r w:rsidR="00EE0B82">
        <w:t>’</w:t>
      </w:r>
      <w:r w:rsidRPr="002D10EB">
        <w:t>éponge sale</w:t>
      </w:r>
      <w:r w:rsidR="00EE0B82">
        <w:t>. M. </w:t>
      </w:r>
      <w:r w:rsidRPr="002D10EB">
        <w:t>le curé</w:t>
      </w:r>
      <w:r w:rsidR="00EE0B82">
        <w:t xml:space="preserve">, </w:t>
      </w:r>
      <w:r w:rsidRPr="002D10EB">
        <w:t>qui</w:t>
      </w:r>
      <w:r w:rsidR="00EE0B82">
        <w:t xml:space="preserve">, </w:t>
      </w:r>
      <w:r w:rsidRPr="002D10EB">
        <w:t>une fois l</w:t>
      </w:r>
      <w:r w:rsidR="00EE0B82">
        <w:t>’</w:t>
      </w:r>
      <w:r w:rsidRPr="002D10EB">
        <w:t>an</w:t>
      </w:r>
      <w:r w:rsidR="00EE0B82">
        <w:t xml:space="preserve">, </w:t>
      </w:r>
      <w:r w:rsidRPr="002D10EB">
        <w:t>lui apporte le Bon Dieu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 xml:space="preserve">elle </w:t>
      </w:r>
      <w:r w:rsidRPr="002D10EB">
        <w:lastRenderedPageBreak/>
        <w:t>est trop vieille pour chercher elle-même</w:t>
      </w:r>
      <w:r w:rsidR="00EE0B82">
        <w:t xml:space="preserve">, </w:t>
      </w:r>
      <w:r w:rsidRPr="002D10EB">
        <w:t>a failli un jour s</w:t>
      </w:r>
      <w:r w:rsidR="00EE0B82">
        <w:t>’</w:t>
      </w:r>
      <w:r w:rsidRPr="002D10EB">
        <w:t>y noyer</w:t>
      </w:r>
      <w:r w:rsidR="00EE0B82">
        <w:t xml:space="preserve">. </w:t>
      </w:r>
      <w:r w:rsidRPr="002D10EB">
        <w:t>Il s</w:t>
      </w:r>
      <w:r w:rsidR="00EE0B82">
        <w:t>’</w:t>
      </w:r>
      <w:r w:rsidRPr="002D10EB">
        <w:t>enfonçait déjà</w:t>
      </w:r>
      <w:r w:rsidR="00EE0B82">
        <w:t xml:space="preserve">. </w:t>
      </w:r>
      <w:r w:rsidRPr="002D10EB">
        <w:t>Le sacristain</w:t>
      </w:r>
      <w:r w:rsidR="00EE0B82">
        <w:t xml:space="preserve">, </w:t>
      </w:r>
      <w:r w:rsidRPr="002D10EB">
        <w:t>en le dépêtrant</w:t>
      </w:r>
      <w:r w:rsidR="00EE0B82">
        <w:t xml:space="preserve">, </w:t>
      </w:r>
      <w:r w:rsidRPr="002D10EB">
        <w:t>y a laissé un sabot et sa lanterne</w:t>
      </w:r>
      <w:r w:rsidR="00EE0B82">
        <w:t>.</w:t>
      </w:r>
    </w:p>
    <w:p w14:paraId="2BD04ADD" w14:textId="77777777" w:rsidR="00EE0B82" w:rsidRDefault="000A7E25" w:rsidP="000A7E25">
      <w:r w:rsidRPr="002D10EB">
        <w:t>La ferme a le même âge que la vieille</w:t>
      </w:r>
      <w:r w:rsidR="00EE0B82">
        <w:t xml:space="preserve">, </w:t>
      </w:r>
      <w:r w:rsidRPr="002D10EB">
        <w:t>ce qui</w:t>
      </w:r>
      <w:r w:rsidR="00EE0B82">
        <w:t xml:space="preserve">, </w:t>
      </w:r>
      <w:r w:rsidRPr="002D10EB">
        <w:t>pour une masure en torchis</w:t>
      </w:r>
      <w:r w:rsidR="00EE0B82">
        <w:t xml:space="preserve">, </w:t>
      </w:r>
      <w:r w:rsidRPr="002D10EB">
        <w:t>est un bel âge</w:t>
      </w:r>
      <w:r w:rsidR="00EE0B82">
        <w:t xml:space="preserve">. </w:t>
      </w:r>
      <w:r w:rsidRPr="002D10EB">
        <w:t>Elle ne tombe pas tout à fait en morceaux</w:t>
      </w:r>
      <w:r w:rsidR="00EE0B82">
        <w:t xml:space="preserve">. </w:t>
      </w:r>
      <w:r w:rsidRPr="002D10EB">
        <w:t>Elle n</w:t>
      </w:r>
      <w:r w:rsidR="00EE0B82">
        <w:t>’</w:t>
      </w:r>
      <w:r w:rsidRPr="002D10EB">
        <w:t>est guère compliquée</w:t>
      </w:r>
      <w:r w:rsidR="00EE0B82">
        <w:t xml:space="preserve">. </w:t>
      </w:r>
      <w:r w:rsidRPr="002D10EB">
        <w:t>Quelques tuiles pour le toit</w:t>
      </w:r>
      <w:r w:rsidR="00EE0B82">
        <w:t xml:space="preserve">, </w:t>
      </w:r>
      <w:r w:rsidRPr="002D10EB">
        <w:t>de la glaise comme murs</w:t>
      </w:r>
      <w:r w:rsidR="00EE0B82">
        <w:t xml:space="preserve">, </w:t>
      </w:r>
      <w:r w:rsidRPr="002D10EB">
        <w:t>une vitre qui sert de fenêtre</w:t>
      </w:r>
      <w:r w:rsidR="00EE0B82">
        <w:t xml:space="preserve">, </w:t>
      </w:r>
      <w:r w:rsidRPr="002D10EB">
        <w:t>entre deux ouvertures qui sont des portes</w:t>
      </w:r>
      <w:r w:rsidR="00EE0B82">
        <w:t xml:space="preserve">. </w:t>
      </w:r>
      <w:r w:rsidRPr="002D10EB">
        <w:t>À l</w:t>
      </w:r>
      <w:r w:rsidR="00EE0B82">
        <w:t>’</w:t>
      </w:r>
      <w:r w:rsidRPr="002D10EB">
        <w:t>intérieur</w:t>
      </w:r>
      <w:r w:rsidR="00EE0B82">
        <w:t xml:space="preserve">, </w:t>
      </w:r>
      <w:r w:rsidRPr="002D10EB">
        <w:t>un lattis divise la pièce en deux parts</w:t>
      </w:r>
      <w:r w:rsidR="00EE0B82">
        <w:t xml:space="preserve"> : </w:t>
      </w:r>
      <w:r w:rsidRPr="002D10EB">
        <w:t>celle de droite pour la femme</w:t>
      </w:r>
      <w:r w:rsidR="00EE0B82">
        <w:t xml:space="preserve">, </w:t>
      </w:r>
      <w:r w:rsidRPr="002D10EB">
        <w:t>celle de gauche pour sa vache</w:t>
      </w:r>
      <w:r w:rsidR="00EE0B82">
        <w:t xml:space="preserve">. </w:t>
      </w:r>
      <w:r w:rsidRPr="002D10EB">
        <w:t>Dans sa chambre où elle est seule à meugler</w:t>
      </w:r>
      <w:r w:rsidR="00EE0B82">
        <w:t xml:space="preserve">, </w:t>
      </w:r>
      <w:r w:rsidRPr="002D10EB">
        <w:t>la vache a plus de place que la vieille</w:t>
      </w:r>
      <w:r w:rsidR="00EE0B82">
        <w:t xml:space="preserve">, </w:t>
      </w:r>
      <w:r w:rsidRPr="002D10EB">
        <w:t>qui</w:t>
      </w:r>
      <w:r w:rsidR="00EE0B82">
        <w:t xml:space="preserve">, </w:t>
      </w:r>
      <w:r w:rsidRPr="002D10EB">
        <w:t>dans la sienne</w:t>
      </w:r>
      <w:r w:rsidR="00EE0B82">
        <w:t xml:space="preserve">, </w:t>
      </w:r>
      <w:r w:rsidRPr="002D10EB">
        <w:t>doit non seulement manger et dormir</w:t>
      </w:r>
      <w:r w:rsidR="00EE0B82">
        <w:t xml:space="preserve">, </w:t>
      </w:r>
      <w:r w:rsidRPr="002D10EB">
        <w:t>comme sa bête</w:t>
      </w:r>
      <w:r w:rsidR="00EE0B82">
        <w:t xml:space="preserve">, </w:t>
      </w:r>
      <w:r w:rsidRPr="002D10EB">
        <w:t>mais cuire son pain</w:t>
      </w:r>
      <w:r w:rsidR="00EE0B82">
        <w:t xml:space="preserve">, </w:t>
      </w:r>
      <w:r w:rsidRPr="002D10EB">
        <w:t>remiser du fourrage</w:t>
      </w:r>
      <w:r w:rsidR="00EE0B82">
        <w:t xml:space="preserve">, </w:t>
      </w:r>
      <w:r w:rsidRPr="002D10EB">
        <w:t>battre son beurre</w:t>
      </w:r>
      <w:r w:rsidR="00EE0B82">
        <w:t>.</w:t>
      </w:r>
    </w:p>
    <w:p w14:paraId="70D4D267" w14:textId="77777777" w:rsidR="00EE0B82" w:rsidRDefault="000A7E25" w:rsidP="000A7E25">
      <w:r w:rsidRPr="002D10EB">
        <w:t>Sa maison étant si petite</w:t>
      </w:r>
      <w:r w:rsidR="00EE0B82">
        <w:t xml:space="preserve">, </w:t>
      </w:r>
      <w:r w:rsidRPr="002D10EB">
        <w:t>ses enfants n</w:t>
      </w:r>
      <w:r w:rsidR="00EE0B82">
        <w:t>’</w:t>
      </w:r>
      <w:r w:rsidRPr="002D10EB">
        <w:t>ont pu y tenir</w:t>
      </w:r>
      <w:r w:rsidR="00EE0B82">
        <w:t xml:space="preserve"> ; </w:t>
      </w:r>
      <w:r w:rsidRPr="002D10EB">
        <w:t>ils sont partis</w:t>
      </w:r>
      <w:r w:rsidR="00EE0B82">
        <w:t xml:space="preserve">, </w:t>
      </w:r>
      <w:r w:rsidRPr="002D10EB">
        <w:t>morts</w:t>
      </w:r>
      <w:r w:rsidR="00EE0B82">
        <w:t xml:space="preserve">. </w:t>
      </w:r>
      <w:r w:rsidRPr="002D10EB">
        <w:t>Son homme aussi</w:t>
      </w:r>
      <w:r w:rsidR="00EE0B82">
        <w:t xml:space="preserve">, </w:t>
      </w:r>
      <w:r w:rsidRPr="002D10EB">
        <w:t>il y a vingt ans</w:t>
      </w:r>
      <w:r w:rsidR="00EE0B82">
        <w:t xml:space="preserve">. </w:t>
      </w:r>
      <w:r w:rsidRPr="002D10EB">
        <w:t>Un soir avant de se coucher</w:t>
      </w:r>
      <w:r w:rsidR="00EE0B82">
        <w:t xml:space="preserve">, </w:t>
      </w:r>
      <w:r w:rsidRPr="002D10EB">
        <w:t>il a pendu sa culotte contre le mur</w:t>
      </w:r>
      <w:r w:rsidR="00EE0B82">
        <w:t xml:space="preserve">, </w:t>
      </w:r>
      <w:r w:rsidRPr="002D10EB">
        <w:t>à un clou</w:t>
      </w:r>
      <w:r w:rsidR="00EE0B82">
        <w:t xml:space="preserve"> : </w:t>
      </w:r>
      <w:r w:rsidRPr="002D10EB">
        <w:t>il ne l</w:t>
      </w:r>
      <w:r w:rsidR="00EE0B82">
        <w:t>’</w:t>
      </w:r>
      <w:r w:rsidRPr="002D10EB">
        <w:t>a plus reprise</w:t>
      </w:r>
      <w:r w:rsidR="00EE0B82">
        <w:t xml:space="preserve"> ; </w:t>
      </w:r>
      <w:r w:rsidRPr="002D10EB">
        <w:t>elle y est encore</w:t>
      </w:r>
      <w:r w:rsidR="00EE0B82">
        <w:t>.</w:t>
      </w:r>
    </w:p>
    <w:p w14:paraId="2F98BC9E" w14:textId="77777777" w:rsidR="00EE0B82" w:rsidRDefault="000A7E25" w:rsidP="000A7E25">
      <w:r w:rsidRPr="002D10EB">
        <w:t>Autrefois</w:t>
      </w:r>
      <w:r w:rsidR="00EE0B82">
        <w:t xml:space="preserve">, </w:t>
      </w:r>
      <w:r w:rsidRPr="002D10EB">
        <w:t>elle avait son homme pour l</w:t>
      </w:r>
      <w:r w:rsidR="00EE0B82">
        <w:t>’</w:t>
      </w:r>
      <w:r w:rsidRPr="002D10EB">
        <w:t>aider</w:t>
      </w:r>
      <w:r w:rsidR="00EE0B82">
        <w:t xml:space="preserve"> ; </w:t>
      </w:r>
      <w:r w:rsidRPr="002D10EB">
        <w:t>à présent</w:t>
      </w:r>
      <w:r w:rsidR="00EE0B82">
        <w:t xml:space="preserve">, </w:t>
      </w:r>
      <w:r w:rsidRPr="002D10EB">
        <w:t>elle n</w:t>
      </w:r>
      <w:r w:rsidR="00EE0B82">
        <w:t>’</w:t>
      </w:r>
      <w:r w:rsidRPr="002D10EB">
        <w:t>a plus qu</w:t>
      </w:r>
      <w:r w:rsidR="00EE0B82">
        <w:t>’</w:t>
      </w:r>
      <w:r w:rsidRPr="002D10EB">
        <w:t>une brouette dont les brancards sont brisés</w:t>
      </w:r>
      <w:r w:rsidR="00EE0B82">
        <w:t xml:space="preserve">. </w:t>
      </w:r>
      <w:r w:rsidRPr="002D10EB">
        <w:t>Elle fait tout par elle-même</w:t>
      </w:r>
      <w:r w:rsidR="00EE0B82">
        <w:t xml:space="preserve"> : </w:t>
      </w:r>
      <w:r w:rsidRPr="002D10EB">
        <w:t>on n</w:t>
      </w:r>
      <w:r w:rsidR="00EE0B82">
        <w:t>’</w:t>
      </w:r>
      <w:r w:rsidRPr="002D10EB">
        <w:t>est jamais trop vieille pour travailler</w:t>
      </w:r>
      <w:r w:rsidR="00EE0B82">
        <w:t xml:space="preserve">. </w:t>
      </w:r>
      <w:r w:rsidRPr="002D10EB">
        <w:t>Elle met cinq semaines à remuer un champ d</w:t>
      </w:r>
      <w:r w:rsidR="00EE0B82">
        <w:t>’</w:t>
      </w:r>
      <w:r w:rsidRPr="002D10EB">
        <w:t>un jour</w:t>
      </w:r>
      <w:r w:rsidR="00EE0B82">
        <w:t>.</w:t>
      </w:r>
    </w:p>
    <w:p w14:paraId="1188D557" w14:textId="77777777" w:rsidR="00EE0B82" w:rsidRDefault="000A7E25" w:rsidP="000A7E25">
      <w:r w:rsidRPr="002D10EB">
        <w:t>J</w:t>
      </w:r>
      <w:r w:rsidR="00EE0B82">
        <w:t>’</w:t>
      </w:r>
      <w:r w:rsidRPr="002D10EB">
        <w:t>entre chez elle sous prétexte qu</w:t>
      </w:r>
      <w:r w:rsidR="00EE0B82">
        <w:t>’</w:t>
      </w:r>
      <w:r w:rsidRPr="002D10EB">
        <w:t xml:space="preserve">au-dessus de sa porte une enseigne annonce </w:t>
      </w:r>
      <w:r w:rsidR="00EE0B82">
        <w:t>« </w:t>
      </w:r>
      <w:r w:rsidRPr="002D10EB">
        <w:t>Herberg</w:t>
      </w:r>
      <w:r w:rsidR="00EE0B82">
        <w:t xml:space="preserve"> », </w:t>
      </w:r>
      <w:r w:rsidRPr="002D10EB">
        <w:t xml:space="preserve">ce qui signifie </w:t>
      </w:r>
      <w:r w:rsidR="00EE0B82">
        <w:t>« </w:t>
      </w:r>
      <w:r w:rsidRPr="002D10EB">
        <w:t>auberge</w:t>
      </w:r>
      <w:r w:rsidR="00EE0B82">
        <w:t> ».</w:t>
      </w:r>
    </w:p>
    <w:p w14:paraId="496D193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 n</w:t>
      </w:r>
      <w:r>
        <w:t>’</w:t>
      </w:r>
      <w:r w:rsidR="000A7E25" w:rsidRPr="002D10EB">
        <w:t>est pas ça</w:t>
      </w:r>
      <w:r>
        <w:t xml:space="preserve">, </w:t>
      </w:r>
      <w:r w:rsidR="000A7E25" w:rsidRPr="002D10EB">
        <w:t>dit-elle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du bois pour boucher un trou</w:t>
      </w:r>
      <w:r>
        <w:t>.</w:t>
      </w:r>
    </w:p>
    <w:p w14:paraId="796D05B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Tout de même</w:t>
      </w:r>
      <w:r>
        <w:t xml:space="preserve">, </w:t>
      </w:r>
      <w:r w:rsidR="000A7E25" w:rsidRPr="002D10EB">
        <w:t>vous me donnerez bien un verre de lait</w:t>
      </w:r>
      <w:r>
        <w:t>.</w:t>
      </w:r>
    </w:p>
    <w:p w14:paraId="6680C978" w14:textId="77777777" w:rsidR="00EE0B82" w:rsidRDefault="000A7E25" w:rsidP="000A7E25">
      <w:r w:rsidRPr="002D10EB">
        <w:lastRenderedPageBreak/>
        <w:t>Sa tête branle</w:t>
      </w:r>
      <w:r w:rsidR="00EE0B82">
        <w:t> : « </w:t>
      </w:r>
      <w:r w:rsidRPr="002D10EB">
        <w:t>Non</w:t>
      </w:r>
      <w:r w:rsidR="00EE0B82">
        <w:t xml:space="preserve">… </w:t>
      </w:r>
      <w:r w:rsidRPr="002D10EB">
        <w:t>non</w:t>
      </w:r>
      <w:r w:rsidR="00EE0B82">
        <w:t>… »</w:t>
      </w:r>
      <w:r w:rsidRPr="002D10EB">
        <w:t xml:space="preserve"> De sa bouche</w:t>
      </w:r>
      <w:r w:rsidR="00EE0B82">
        <w:t xml:space="preserve">, </w:t>
      </w:r>
      <w:r w:rsidRPr="002D10EB">
        <w:t>il sort</w:t>
      </w:r>
      <w:r w:rsidR="00EE0B82">
        <w:t> :</w:t>
      </w:r>
    </w:p>
    <w:p w14:paraId="75BDDCD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je veux bien</w:t>
      </w:r>
      <w:r>
        <w:t>.</w:t>
      </w:r>
    </w:p>
    <w:p w14:paraId="0FCDA1DC" w14:textId="77777777" w:rsidR="00EE0B82" w:rsidRDefault="000A7E25" w:rsidP="000A7E25">
      <w:r w:rsidRPr="002D10EB">
        <w:t>Elle va jusqu</w:t>
      </w:r>
      <w:r w:rsidR="00EE0B82">
        <w:t>’</w:t>
      </w:r>
      <w:r w:rsidRPr="002D10EB">
        <w:t>à l</w:t>
      </w:r>
      <w:r w:rsidR="00EE0B82">
        <w:t>’</w:t>
      </w:r>
      <w:r w:rsidRPr="002D10EB">
        <w:t>armoire pour prendre un bol</w:t>
      </w:r>
      <w:r w:rsidR="00EE0B82">
        <w:t xml:space="preserve">, </w:t>
      </w:r>
      <w:r w:rsidRPr="002D10EB">
        <w:t>et ce n</w:t>
      </w:r>
      <w:r w:rsidR="00EE0B82">
        <w:t>’</w:t>
      </w:r>
      <w:r w:rsidRPr="002D10EB">
        <w:t>est pas très long</w:t>
      </w:r>
      <w:r w:rsidR="00EE0B82">
        <w:t xml:space="preserve">. </w:t>
      </w:r>
      <w:r w:rsidRPr="002D10EB">
        <w:t>Pour le lait</w:t>
      </w:r>
      <w:r w:rsidR="00EE0B82">
        <w:t xml:space="preserve">, </w:t>
      </w:r>
      <w:r w:rsidRPr="002D10EB">
        <w:t>il faut qu</w:t>
      </w:r>
      <w:r w:rsidR="00EE0B82">
        <w:t>’</w:t>
      </w:r>
      <w:r w:rsidRPr="002D10EB">
        <w:t>elle s</w:t>
      </w:r>
      <w:r w:rsidR="00EE0B82">
        <w:t>’</w:t>
      </w:r>
      <w:r w:rsidRPr="002D10EB">
        <w:t>agenouille devant sa table</w:t>
      </w:r>
      <w:r w:rsidR="00EE0B82">
        <w:t xml:space="preserve">, </w:t>
      </w:r>
      <w:r w:rsidRPr="002D10EB">
        <w:t>déplace une chaise</w:t>
      </w:r>
      <w:r w:rsidR="00EE0B82">
        <w:t xml:space="preserve">, </w:t>
      </w:r>
      <w:r w:rsidRPr="002D10EB">
        <w:t>enlève deux paniers</w:t>
      </w:r>
      <w:r w:rsidR="00EE0B82">
        <w:t xml:space="preserve">, </w:t>
      </w:r>
      <w:r w:rsidRPr="002D10EB">
        <w:t>farfouille entre des sacs où</w:t>
      </w:r>
      <w:r w:rsidR="00EE0B82">
        <w:t xml:space="preserve">, </w:t>
      </w:r>
      <w:r w:rsidRPr="002D10EB">
        <w:t>Dieu sait pourquoi</w:t>
      </w:r>
      <w:r w:rsidR="00EE0B82">
        <w:t xml:space="preserve">, </w:t>
      </w:r>
      <w:r w:rsidRPr="002D10EB">
        <w:t>elle a caché sa terrine</w:t>
      </w:r>
      <w:r w:rsidR="00EE0B82">
        <w:t>.</w:t>
      </w:r>
    </w:p>
    <w:p w14:paraId="5EC73DAD" w14:textId="77777777" w:rsidR="00EE0B82" w:rsidRDefault="000A7E25" w:rsidP="000A7E25">
      <w:r w:rsidRPr="002D10EB">
        <w:t>Au moment de me l</w:t>
      </w:r>
      <w:r w:rsidR="00EE0B82">
        <w:t>’</w:t>
      </w:r>
      <w:r w:rsidRPr="002D10EB">
        <w:t>offrir</w:t>
      </w:r>
      <w:r w:rsidR="00EE0B82">
        <w:t xml:space="preserve">, </w:t>
      </w:r>
      <w:r w:rsidRPr="002D10EB">
        <w:t>elle reprend le bol parce qu</w:t>
      </w:r>
      <w:r w:rsidR="00EE0B82">
        <w:t>’</w:t>
      </w:r>
      <w:r w:rsidRPr="002D10EB">
        <w:t>il y nage une mouche</w:t>
      </w:r>
      <w:r w:rsidR="00EE0B82">
        <w:t xml:space="preserve">. </w:t>
      </w:r>
      <w:r w:rsidRPr="002D10EB">
        <w:t>Elle la sauve avec son doigt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aurais préféré la mouche</w:t>
      </w:r>
      <w:r w:rsidR="00EE0B82">
        <w:t>.</w:t>
      </w:r>
    </w:p>
    <w:p w14:paraId="1C95FE0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 vous avez faim</w:t>
      </w:r>
      <w:r>
        <w:t xml:space="preserve">, </w:t>
      </w:r>
      <w:r w:rsidR="000A7E25" w:rsidRPr="002D10EB">
        <w:t>voilà l</w:t>
      </w:r>
      <w:r>
        <w:t>’</w:t>
      </w:r>
      <w:r w:rsidR="000A7E25" w:rsidRPr="002D10EB">
        <w:t>armoire</w:t>
      </w:r>
      <w:r>
        <w:t>.</w:t>
      </w:r>
    </w:p>
    <w:p w14:paraId="413E0BE9" w14:textId="77777777" w:rsidR="00EE0B82" w:rsidRDefault="000A7E25" w:rsidP="000A7E25">
      <w:r w:rsidRPr="002D10EB">
        <w:t>Elle regarde comment je bois</w:t>
      </w:r>
      <w:r w:rsidR="00EE0B82">
        <w:t xml:space="preserve">. </w:t>
      </w:r>
      <w:r w:rsidRPr="002D10EB">
        <w:t>Trois poules sont entrées et regardent aussi</w:t>
      </w:r>
      <w:r w:rsidR="00EE0B82">
        <w:t xml:space="preserve">. </w:t>
      </w:r>
      <w:r w:rsidRPr="002D10EB">
        <w:t>Je sauve</w:t>
      </w:r>
      <w:r w:rsidR="00EE0B82">
        <w:t xml:space="preserve">, </w:t>
      </w:r>
      <w:r w:rsidRPr="002D10EB">
        <w:t>à leur intention</w:t>
      </w:r>
      <w:r w:rsidR="00EE0B82">
        <w:t xml:space="preserve">, </w:t>
      </w:r>
      <w:r w:rsidRPr="002D10EB">
        <w:t>une deuxième mouche</w:t>
      </w:r>
      <w:r w:rsidR="00EE0B82">
        <w:t>.</w:t>
      </w:r>
    </w:p>
    <w:p w14:paraId="045BAF2F" w14:textId="77777777" w:rsidR="00EE0B82" w:rsidRDefault="000A7E25" w:rsidP="000A7E25">
      <w:r w:rsidRPr="002D10EB">
        <w:t>Elle aime beaucoup bavarder</w:t>
      </w:r>
      <w:r w:rsidR="00EE0B82">
        <w:t xml:space="preserve"> ; </w:t>
      </w:r>
      <w:r w:rsidRPr="002D10EB">
        <w:t>mais ses idées vont plus vite que ses mots qui se perdent en route</w:t>
      </w:r>
      <w:r w:rsidR="00EE0B82">
        <w:t>.</w:t>
      </w:r>
    </w:p>
    <w:p w14:paraId="4C5C40C4" w14:textId="77777777" w:rsidR="00EE0B82" w:rsidRDefault="000A7E25" w:rsidP="000A7E25">
      <w:r w:rsidRPr="002D10EB">
        <w:t>Je lui montre ses poules</w:t>
      </w:r>
      <w:r w:rsidR="00EE0B82">
        <w:t>.</w:t>
      </w:r>
    </w:p>
    <w:p w14:paraId="0A2D7CD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n</w:t>
      </w:r>
      <w:r>
        <w:t>’</w:t>
      </w:r>
      <w:r w:rsidR="000A7E25" w:rsidRPr="002D10EB">
        <w:t>en avez que trois</w:t>
      </w:r>
      <w:r>
        <w:t> ?</w:t>
      </w:r>
    </w:p>
    <w:p w14:paraId="0E1C0613" w14:textId="77777777" w:rsidR="00EE0B82" w:rsidRDefault="000A7E25" w:rsidP="000A7E25">
      <w:r w:rsidRPr="002D10EB">
        <w:t>Elle lève un doigt</w:t>
      </w:r>
      <w:r w:rsidR="00EE0B82">
        <w:t xml:space="preserve">, </w:t>
      </w:r>
      <w:r w:rsidRPr="002D10EB">
        <w:t>un autre</w:t>
      </w:r>
      <w:r w:rsidR="00EE0B82">
        <w:t xml:space="preserve">, </w:t>
      </w:r>
      <w:r w:rsidRPr="002D10EB">
        <w:t>puis un autre</w:t>
      </w:r>
      <w:r w:rsidR="00EE0B82">
        <w:t xml:space="preserve"> : </w:t>
      </w:r>
      <w:r w:rsidRPr="002D10EB">
        <w:t>cela fait bien trois</w:t>
      </w:r>
      <w:r w:rsidR="00EE0B82">
        <w:t>.</w:t>
      </w:r>
    </w:p>
    <w:p w14:paraId="6421CDEF" w14:textId="77777777" w:rsidR="00EE0B82" w:rsidRDefault="000A7E25" w:rsidP="000A7E25">
      <w:r w:rsidRPr="002D10EB">
        <w:t>Elle ajoute</w:t>
      </w:r>
      <w:r w:rsidR="00EE0B82">
        <w:t> :</w:t>
      </w:r>
    </w:p>
    <w:p w14:paraId="7FE62B2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faudrait un coq</w:t>
      </w:r>
      <w:r>
        <w:t xml:space="preserve">, </w:t>
      </w:r>
      <w:r w:rsidR="000A7E25" w:rsidRPr="002D10EB">
        <w:t>et mon mari est mort</w:t>
      </w:r>
      <w:r>
        <w:t>.</w:t>
      </w:r>
    </w:p>
    <w:p w14:paraId="3C12757F" w14:textId="77777777" w:rsidR="00EE0B82" w:rsidRDefault="000A7E25" w:rsidP="000A7E25">
      <w:r w:rsidRPr="002D10EB">
        <w:t>Elle veut dire</w:t>
      </w:r>
      <w:r w:rsidR="00EE0B82">
        <w:t> :</w:t>
      </w:r>
    </w:p>
    <w:p w14:paraId="2B326C9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 mon mari vivait</w:t>
      </w:r>
      <w:r>
        <w:t xml:space="preserve">, </w:t>
      </w:r>
      <w:r w:rsidR="000A7E25" w:rsidRPr="002D10EB">
        <w:t>il me chercherait un coq</w:t>
      </w:r>
      <w:r>
        <w:t xml:space="preserve">, </w:t>
      </w:r>
      <w:r w:rsidR="000A7E25" w:rsidRPr="002D10EB">
        <w:t>ce qui me permettrait d</w:t>
      </w:r>
      <w:r>
        <w:t>’</w:t>
      </w:r>
      <w:r w:rsidR="000A7E25" w:rsidRPr="002D10EB">
        <w:t>élever de nouvelles poules</w:t>
      </w:r>
      <w:r>
        <w:t>.</w:t>
      </w:r>
    </w:p>
    <w:p w14:paraId="487BD1F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Alors</w:t>
      </w:r>
      <w:r>
        <w:t xml:space="preserve">, </w:t>
      </w:r>
      <w:r w:rsidR="000A7E25" w:rsidRPr="002D10EB">
        <w:t>voulez-vous que je vous procure un coq</w:t>
      </w:r>
      <w:r>
        <w:t> ?</w:t>
      </w:r>
    </w:p>
    <w:p w14:paraId="5131C72B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Oui</w:t>
      </w:r>
      <w:r>
        <w:t xml:space="preserve">, </w:t>
      </w:r>
      <w:r w:rsidR="000A7E25" w:rsidRPr="002D10EB">
        <w:t>fait-elle</w:t>
      </w:r>
      <w:r>
        <w:t xml:space="preserve">, </w:t>
      </w:r>
      <w:r w:rsidR="000A7E25" w:rsidRPr="002D10EB">
        <w:t>un tout blanc et qui boite</w:t>
      </w:r>
      <w:r>
        <w:t>.</w:t>
      </w:r>
    </w:p>
    <w:p w14:paraId="7DB2946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Qui boite</w:t>
      </w:r>
      <w:r>
        <w:t xml:space="preserve"> ? </w:t>
      </w:r>
      <w:r w:rsidR="000A7E25" w:rsidRPr="002D10EB">
        <w:t>Pourquoi</w:t>
      </w:r>
      <w:r>
        <w:t> ?</w:t>
      </w:r>
    </w:p>
    <w:p w14:paraId="46F56208" w14:textId="77777777" w:rsidR="00EE0B82" w:rsidRDefault="000A7E25" w:rsidP="000A7E25">
      <w:r w:rsidRPr="002D10EB">
        <w:t>Elle ne répond plus</w:t>
      </w:r>
      <w:r w:rsidR="00EE0B82">
        <w:t>.</w:t>
      </w:r>
    </w:p>
    <w:p w14:paraId="4EBEA28C" w14:textId="77777777" w:rsidR="00EE0B82" w:rsidRDefault="000A7E25" w:rsidP="000A7E25">
      <w:r w:rsidRPr="002D10EB">
        <w:t>Comme je vais partir</w:t>
      </w:r>
      <w:r w:rsidR="00EE0B82">
        <w:t xml:space="preserve">, </w:t>
      </w:r>
      <w:r w:rsidRPr="002D10EB">
        <w:t>elle s</w:t>
      </w:r>
      <w:r w:rsidR="00EE0B82">
        <w:t>’</w:t>
      </w:r>
      <w:r w:rsidRPr="002D10EB">
        <w:t>étonne de me voir rouler du t</w:t>
      </w:r>
      <w:r w:rsidRPr="002D10EB">
        <w:t>a</w:t>
      </w:r>
      <w:r w:rsidRPr="002D10EB">
        <w:t>bac dans un papier</w:t>
      </w:r>
      <w:r w:rsidR="00EE0B82">
        <w:t xml:space="preserve">, </w:t>
      </w:r>
      <w:r w:rsidRPr="002D10EB">
        <w:t>au lieu de le bourrer dans une pipe</w:t>
      </w:r>
      <w:r w:rsidR="00EE0B82">
        <w:t xml:space="preserve">. </w:t>
      </w:r>
      <w:r w:rsidRPr="002D10EB">
        <w:t>Elle pense à son homme</w:t>
      </w:r>
      <w:r w:rsidR="00EE0B82">
        <w:t xml:space="preserve">, </w:t>
      </w:r>
      <w:r w:rsidRPr="002D10EB">
        <w:t>et à sa pipe</w:t>
      </w:r>
      <w:r w:rsidR="00EE0B82">
        <w:t>.</w:t>
      </w:r>
    </w:p>
    <w:p w14:paraId="026EC64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en avait une</w:t>
      </w:r>
      <w:r>
        <w:t>.</w:t>
      </w:r>
    </w:p>
    <w:p w14:paraId="6EBA51F6" w14:textId="77777777" w:rsidR="00EE0B82" w:rsidRDefault="000A7E25" w:rsidP="000A7E25">
      <w:r w:rsidRPr="002D10EB">
        <w:t>Elle refuse mon argent</w:t>
      </w:r>
      <w:r w:rsidR="00EE0B82">
        <w:t xml:space="preserve">, </w:t>
      </w:r>
      <w:r w:rsidRPr="002D10EB">
        <w:t>car sans pipe on est pauvre</w:t>
      </w:r>
      <w:r w:rsidR="00EE0B82">
        <w:t>.</w:t>
      </w:r>
    </w:p>
    <w:p w14:paraId="7CE729F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 ce cas</w:t>
      </w:r>
      <w:r>
        <w:t xml:space="preserve">, </w:t>
      </w:r>
      <w:r w:rsidR="000A7E25" w:rsidRPr="002D10EB">
        <w:t>je vous apporterai un coq</w:t>
      </w:r>
      <w:r>
        <w:t>.</w:t>
      </w:r>
    </w:p>
    <w:p w14:paraId="4B42440C" w14:textId="77777777" w:rsidR="00EE0B82" w:rsidRDefault="000A7E25" w:rsidP="000A7E25">
      <w:r w:rsidRPr="002D10EB">
        <w:t>Avec sa tête</w:t>
      </w:r>
      <w:r w:rsidR="00EE0B82">
        <w:t xml:space="preserve">, </w:t>
      </w:r>
      <w:r w:rsidRPr="002D10EB">
        <w:t xml:space="preserve">elle fait </w:t>
      </w:r>
      <w:r w:rsidR="00EE0B82">
        <w:t>« </w:t>
      </w:r>
      <w:r w:rsidRPr="002D10EB">
        <w:t>non</w:t>
      </w:r>
      <w:r w:rsidR="00EE0B82">
        <w:t> ».</w:t>
      </w:r>
    </w:p>
    <w:p w14:paraId="48394D5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dit-elle</w:t>
      </w:r>
      <w:r>
        <w:t xml:space="preserve">, </w:t>
      </w:r>
      <w:r w:rsidR="000A7E25" w:rsidRPr="002D10EB">
        <w:t>un tout blanc et qui boite</w:t>
      </w:r>
      <w:r>
        <w:t>.</w:t>
      </w:r>
    </w:p>
    <w:p w14:paraId="5957BE71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1631E0BA" w14:textId="77777777" w:rsidR="00EE0B82" w:rsidRDefault="000A7E25" w:rsidP="000A7E25">
      <w:pPr>
        <w:pStyle w:val="Sous-titre"/>
        <w:jc w:val="left"/>
      </w:pPr>
      <w:r w:rsidRPr="002D10EB">
        <w:t>LE FORGERON</w:t>
      </w:r>
      <w:r w:rsidR="00EE0B82">
        <w:t>.</w:t>
      </w:r>
    </w:p>
    <w:p w14:paraId="0BF98FF4" w14:textId="77777777" w:rsidR="004669F9" w:rsidRDefault="004669F9" w:rsidP="004669F9">
      <w:pPr>
        <w:pStyle w:val="NormalSolidaire"/>
      </w:pPr>
    </w:p>
    <w:p w14:paraId="1286F3B9" w14:textId="1129CF12" w:rsidR="00EE0B82" w:rsidRDefault="000A7E25" w:rsidP="000A7E25">
      <w:r w:rsidRPr="002D10EB">
        <w:t>Laid</w:t>
      </w:r>
      <w:r w:rsidR="00EE0B82">
        <w:t xml:space="preserve">, </w:t>
      </w:r>
      <w:r w:rsidRPr="002D10EB">
        <w:t>tordu</w:t>
      </w:r>
      <w:r w:rsidR="00EE0B82">
        <w:t xml:space="preserve">, </w:t>
      </w:r>
      <w:r w:rsidRPr="002D10EB">
        <w:t>en tablier de cuir</w:t>
      </w:r>
      <w:r w:rsidR="00EE0B82">
        <w:t xml:space="preserve">, </w:t>
      </w:r>
      <w:r w:rsidRPr="002D10EB">
        <w:t>Léonard a façonné toutes les charrues du village</w:t>
      </w:r>
      <w:r w:rsidR="00EE0B82">
        <w:t>.</w:t>
      </w:r>
    </w:p>
    <w:p w14:paraId="5E40C3DE" w14:textId="77777777" w:rsidR="00EE0B82" w:rsidRDefault="000A7E25" w:rsidP="000A7E25">
      <w:r w:rsidRPr="002D10EB">
        <w:t>Il fait noir dans sa forge</w:t>
      </w:r>
      <w:r w:rsidR="00EE0B82">
        <w:t xml:space="preserve">, </w:t>
      </w:r>
      <w:r w:rsidRPr="002D10EB">
        <w:t>noir avec une grande flamme et le forgeron comme une ombre parmi les étincelles</w:t>
      </w:r>
      <w:r w:rsidR="00EE0B82">
        <w:t xml:space="preserve">. </w:t>
      </w:r>
      <w:r w:rsidRPr="002D10EB">
        <w:t>Quelquefois au-dessus du brasier sa face apparaît</w:t>
      </w:r>
      <w:r w:rsidR="00EE0B82">
        <w:t xml:space="preserve">, </w:t>
      </w:r>
      <w:r w:rsidRPr="002D10EB">
        <w:t>rouge et nette</w:t>
      </w:r>
      <w:r w:rsidR="00EE0B82">
        <w:t xml:space="preserve">, </w:t>
      </w:r>
      <w:r w:rsidRPr="002D10EB">
        <w:t>avec des yeux qui clignotent et sa barbe remplie de lumière</w:t>
      </w:r>
      <w:r w:rsidR="00EE0B82">
        <w:t xml:space="preserve">. </w:t>
      </w:r>
      <w:r w:rsidRPr="002D10EB">
        <w:t>On voudrait emporter ce Rembrandt pour son mur</w:t>
      </w:r>
      <w:r w:rsidR="00EE0B82">
        <w:t>.</w:t>
      </w:r>
    </w:p>
    <w:p w14:paraId="75A6F64F" w14:textId="77777777" w:rsidR="00EE0B82" w:rsidRDefault="000A7E25" w:rsidP="000A7E25">
      <w:r w:rsidRPr="002D10EB">
        <w:t>Il vit avec une femme qui n</w:t>
      </w:r>
      <w:r w:rsidR="00EE0B82">
        <w:t>’</w:t>
      </w:r>
      <w:r w:rsidRPr="002D10EB">
        <w:t>est pas sa femme et à laquelle il a façonné une dizaine de Vulcains</w:t>
      </w:r>
      <w:r w:rsidR="00EE0B82">
        <w:t xml:space="preserve">, </w:t>
      </w:r>
      <w:r w:rsidRPr="002D10EB">
        <w:t>noirs et crépus comme lui</w:t>
      </w:r>
      <w:r w:rsidR="00EE0B82">
        <w:t>.</w:t>
      </w:r>
    </w:p>
    <w:p w14:paraId="21442CA9" w14:textId="77777777" w:rsidR="00EE0B82" w:rsidRDefault="000A7E25" w:rsidP="000A7E25">
      <w:r w:rsidRPr="002D10EB">
        <w:lastRenderedPageBreak/>
        <w:t>Au village</w:t>
      </w:r>
      <w:r w:rsidR="00EE0B82">
        <w:t xml:space="preserve">, </w:t>
      </w:r>
      <w:r w:rsidRPr="002D10EB">
        <w:t>pour un autre</w:t>
      </w:r>
      <w:r w:rsidR="00EE0B82">
        <w:t xml:space="preserve">, </w:t>
      </w:r>
      <w:r w:rsidRPr="002D10EB">
        <w:t>ce serait un scandale</w:t>
      </w:r>
      <w:r w:rsidR="00EE0B82">
        <w:t xml:space="preserve">. </w:t>
      </w:r>
      <w:r w:rsidRPr="002D10EB">
        <w:t>Mais il est matois</w:t>
      </w:r>
      <w:r w:rsidR="00EE0B82">
        <w:t xml:space="preserve">, </w:t>
      </w:r>
      <w:r w:rsidRPr="002D10EB">
        <w:t>Léonard</w:t>
      </w:r>
      <w:r w:rsidR="00EE0B82">
        <w:t xml:space="preserve"> ; </w:t>
      </w:r>
      <w:r w:rsidRPr="002D10EB">
        <w:t>il vous rafistole</w:t>
      </w:r>
      <w:r w:rsidR="00EE0B82">
        <w:t xml:space="preserve">, </w:t>
      </w:r>
      <w:r w:rsidRPr="002D10EB">
        <w:t>si volontiers et pour rien</w:t>
      </w:r>
      <w:r w:rsidR="00EE0B82">
        <w:t xml:space="preserve">, </w:t>
      </w:r>
      <w:r w:rsidRPr="002D10EB">
        <w:t>une bêche tordue ou les tronçons d</w:t>
      </w:r>
      <w:r w:rsidR="00EE0B82">
        <w:t>’</w:t>
      </w:r>
      <w:r w:rsidRPr="002D10EB">
        <w:t>une chaîne</w:t>
      </w:r>
      <w:r w:rsidR="00EE0B82">
        <w:t xml:space="preserve">, </w:t>
      </w:r>
      <w:r w:rsidRPr="002D10EB">
        <w:t>que les paysans pointilleux auraient mauvaise grâce à penser à sa faute</w:t>
      </w:r>
      <w:r w:rsidR="00EE0B82">
        <w:t>.</w:t>
      </w:r>
    </w:p>
    <w:p w14:paraId="4F7221E4" w14:textId="77777777" w:rsidR="00EE0B82" w:rsidRDefault="00EE0B82" w:rsidP="000A7E25">
      <w:r>
        <w:t>M. </w:t>
      </w:r>
      <w:r w:rsidR="000A7E25" w:rsidRPr="002D10EB">
        <w:t>le Curé lui-même</w:t>
      </w:r>
      <w:r>
        <w:t xml:space="preserve">, </w:t>
      </w:r>
      <w:r w:rsidR="000A7E25" w:rsidRPr="002D10EB">
        <w:t>qui le confesse</w:t>
      </w:r>
      <w:r>
        <w:t xml:space="preserve">, </w:t>
      </w:r>
      <w:r w:rsidR="000A7E25" w:rsidRPr="002D10EB">
        <w:t>feint de tout ignorer</w:t>
      </w:r>
      <w:r>
        <w:t xml:space="preserve">. </w:t>
      </w:r>
      <w:r w:rsidR="000A7E25" w:rsidRPr="002D10EB">
        <w:t>Il habite non loin</w:t>
      </w:r>
      <w:r>
        <w:t xml:space="preserve"> ; </w:t>
      </w:r>
      <w:r w:rsidR="000A7E25" w:rsidRPr="002D10EB">
        <w:t>quand il passe</w:t>
      </w:r>
      <w:r>
        <w:t xml:space="preserve">, </w:t>
      </w:r>
      <w:r w:rsidR="000A7E25" w:rsidRPr="002D10EB">
        <w:t>il entre une minute et va ju</w:t>
      </w:r>
      <w:r w:rsidR="000A7E25" w:rsidRPr="002D10EB">
        <w:t>s</w:t>
      </w:r>
      <w:r w:rsidR="000A7E25" w:rsidRPr="002D10EB">
        <w:t>qu</w:t>
      </w:r>
      <w:r>
        <w:t>’</w:t>
      </w:r>
      <w:r w:rsidR="000A7E25" w:rsidRPr="002D10EB">
        <w:t>au fond de la forge dire bonjour à la mère qui tend</w:t>
      </w:r>
      <w:r>
        <w:t xml:space="preserve">, </w:t>
      </w:r>
      <w:r w:rsidR="000A7E25" w:rsidRPr="002D10EB">
        <w:t>à son dernier-né</w:t>
      </w:r>
      <w:r>
        <w:t xml:space="preserve">, </w:t>
      </w:r>
      <w:r w:rsidR="000A7E25" w:rsidRPr="002D10EB">
        <w:t>un beau sein nu de Madone</w:t>
      </w:r>
      <w:r>
        <w:t>.</w:t>
      </w:r>
    </w:p>
    <w:p w14:paraId="688B0124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37B7AFB3" w14:textId="77777777" w:rsidR="00EE0B82" w:rsidRDefault="000A7E25" w:rsidP="000A7E25">
      <w:pPr>
        <w:pStyle w:val="Sous-titre"/>
        <w:jc w:val="left"/>
      </w:pPr>
      <w:r w:rsidRPr="002D10EB">
        <w:t>L</w:t>
      </w:r>
      <w:r w:rsidR="00EE0B82">
        <w:t>’</w:t>
      </w:r>
      <w:r w:rsidRPr="002D10EB">
        <w:t>ABBÉ BRÛLANT</w:t>
      </w:r>
      <w:r w:rsidR="00EE0B82">
        <w:t>.</w:t>
      </w:r>
    </w:p>
    <w:p w14:paraId="11F68471" w14:textId="77777777" w:rsidR="004669F9" w:rsidRDefault="004669F9" w:rsidP="004669F9">
      <w:pPr>
        <w:pStyle w:val="NormalSolidaire"/>
      </w:pPr>
    </w:p>
    <w:p w14:paraId="1CDC35E7" w14:textId="752B1CA3" w:rsidR="00EE0B82" w:rsidRDefault="000A7E25" w:rsidP="000A7E25">
      <w:r w:rsidRPr="002D10EB">
        <w:t>Nous sommes de la même ville</w:t>
      </w:r>
      <w:r w:rsidR="00EE0B82">
        <w:t xml:space="preserve">, </w:t>
      </w:r>
      <w:r w:rsidRPr="002D10EB">
        <w:t>mais il a fallu que nous fassions un crochet</w:t>
      </w:r>
      <w:r w:rsidR="00EE0B82">
        <w:t xml:space="preserve">, </w:t>
      </w:r>
      <w:r w:rsidRPr="002D10EB">
        <w:t>lui par la Chine</w:t>
      </w:r>
      <w:r w:rsidR="00EE0B82">
        <w:t xml:space="preserve">, </w:t>
      </w:r>
      <w:r w:rsidRPr="002D10EB">
        <w:t>moi par Bruxelles</w:t>
      </w:r>
      <w:r w:rsidR="00EE0B82">
        <w:t xml:space="preserve">, </w:t>
      </w:r>
      <w:r w:rsidRPr="002D10EB">
        <w:t>pour nous rencontrer et faire connaissance</w:t>
      </w:r>
      <w:r w:rsidR="00EE0B82">
        <w:t>.</w:t>
      </w:r>
    </w:p>
    <w:p w14:paraId="470CAA85" w14:textId="77777777" w:rsidR="00EE0B82" w:rsidRDefault="000A7E25" w:rsidP="000A7E25">
      <w:r w:rsidRPr="002D10EB">
        <w:t>Il portait la culotte du jeune homme</w:t>
      </w:r>
      <w:r w:rsidR="00EE0B82">
        <w:t xml:space="preserve">, </w:t>
      </w:r>
      <w:r w:rsidRPr="002D10EB">
        <w:t>quand je n</w:t>
      </w:r>
      <w:r w:rsidR="00EE0B82">
        <w:t>’</w:t>
      </w:r>
      <w:r w:rsidRPr="002D10EB">
        <w:t>étais pas encore né</w:t>
      </w:r>
      <w:r w:rsidR="00EE0B82">
        <w:t xml:space="preserve">. </w:t>
      </w:r>
      <w:r w:rsidRPr="002D10EB">
        <w:t>Il a connu le collégien qui devait devenir mon père</w:t>
      </w:r>
      <w:r w:rsidR="00EE0B82">
        <w:t xml:space="preserve">, </w:t>
      </w:r>
      <w:r w:rsidRPr="002D10EB">
        <w:t>et folâtré avec une de mes tantes</w:t>
      </w:r>
      <w:r w:rsidR="00EE0B82">
        <w:t xml:space="preserve">, </w:t>
      </w:r>
      <w:r w:rsidRPr="002D10EB">
        <w:t>que je croyais une personne plus austère</w:t>
      </w:r>
      <w:r w:rsidR="00EE0B82">
        <w:t>.</w:t>
      </w:r>
    </w:p>
    <w:p w14:paraId="4BF694B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pas si austère</w:t>
      </w:r>
      <w:r>
        <w:t xml:space="preserve">, </w:t>
      </w:r>
      <w:r w:rsidR="000A7E25" w:rsidRPr="002D10EB">
        <w:t>dit l</w:t>
      </w:r>
      <w:r>
        <w:t>’</w:t>
      </w:r>
      <w:r w:rsidR="000A7E25" w:rsidRPr="002D10EB">
        <w:t>abbé</w:t>
      </w:r>
      <w:r>
        <w:t>.</w:t>
      </w:r>
    </w:p>
    <w:p w14:paraId="4DB43FF8" w14:textId="77777777" w:rsidR="00EE0B82" w:rsidRDefault="000A7E25" w:rsidP="000A7E25">
      <w:r w:rsidRPr="002D10EB">
        <w:t>Missionnaire</w:t>
      </w:r>
      <w:r w:rsidR="00EE0B82">
        <w:t xml:space="preserve">, </w:t>
      </w:r>
      <w:r w:rsidRPr="002D10EB">
        <w:t>il a révélé le saint nom de Dieu aux Mongols</w:t>
      </w:r>
      <w:r w:rsidR="00EE0B82">
        <w:t xml:space="preserve">, </w:t>
      </w:r>
      <w:r w:rsidRPr="002D10EB">
        <w:t>des sauvages qui ne croient qu</w:t>
      </w:r>
      <w:r w:rsidR="00EE0B82">
        <w:t>’</w:t>
      </w:r>
      <w:r w:rsidRPr="002D10EB">
        <w:t>en Bouddha</w:t>
      </w:r>
      <w:r w:rsidR="00EE0B82">
        <w:t>.</w:t>
      </w:r>
    </w:p>
    <w:p w14:paraId="1706E0D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</w:t>
      </w:r>
      <w:r>
        <w:t>’</w:t>
      </w:r>
      <w:r w:rsidR="000A7E25" w:rsidRPr="002D10EB">
        <w:t>étais seul de mon espèce</w:t>
      </w:r>
      <w:r>
        <w:t xml:space="preserve">. </w:t>
      </w:r>
      <w:r w:rsidR="000A7E25" w:rsidRPr="002D10EB">
        <w:t>L</w:t>
      </w:r>
      <w:r>
        <w:t>’</w:t>
      </w:r>
      <w:r w:rsidR="000A7E25" w:rsidRPr="002D10EB">
        <w:t>hiver</w:t>
      </w:r>
      <w:r>
        <w:t xml:space="preserve">, </w:t>
      </w:r>
      <w:r w:rsidR="000A7E25" w:rsidRPr="002D10EB">
        <w:t>je me taillais une hutte dans la neige</w:t>
      </w:r>
      <w:r>
        <w:t xml:space="preserve">, </w:t>
      </w:r>
      <w:r w:rsidR="000A7E25" w:rsidRPr="002D10EB">
        <w:t>je grelottais sous des fourrures</w:t>
      </w:r>
      <w:r>
        <w:t xml:space="preserve">. </w:t>
      </w:r>
      <w:r w:rsidR="000A7E25" w:rsidRPr="002D10EB">
        <w:t>L</w:t>
      </w:r>
      <w:r>
        <w:t>’</w:t>
      </w:r>
      <w:r w:rsidR="000A7E25" w:rsidRPr="002D10EB">
        <w:t>été</w:t>
      </w:r>
      <w:r>
        <w:t xml:space="preserve">, </w:t>
      </w:r>
      <w:r w:rsidR="000A7E25" w:rsidRPr="002D10EB">
        <w:t>je v</w:t>
      </w:r>
      <w:r w:rsidR="000A7E25" w:rsidRPr="002D10EB">
        <w:t>i</w:t>
      </w:r>
      <w:r w:rsidR="000A7E25" w:rsidRPr="002D10EB">
        <w:t>vais nu</w:t>
      </w:r>
      <w:r>
        <w:t xml:space="preserve">, </w:t>
      </w:r>
      <w:r w:rsidR="000A7E25" w:rsidRPr="002D10EB">
        <w:t>sous une pellicule de soie</w:t>
      </w:r>
      <w:r>
        <w:t>.</w:t>
      </w:r>
    </w:p>
    <w:p w14:paraId="7DED5AF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vous aviez une église</w:t>
      </w:r>
      <w:r>
        <w:t xml:space="preserve">, </w:t>
      </w:r>
      <w:r w:rsidR="000A7E25" w:rsidRPr="002D10EB">
        <w:t>une école</w:t>
      </w:r>
      <w:r>
        <w:t xml:space="preserve">, </w:t>
      </w:r>
      <w:r w:rsidR="000A7E25" w:rsidRPr="002D10EB">
        <w:t>des catéchumènes</w:t>
      </w:r>
      <w:r>
        <w:t> ?</w:t>
      </w:r>
    </w:p>
    <w:p w14:paraId="15C7D063" w14:textId="77777777" w:rsidR="00EE0B82" w:rsidRDefault="000A7E25" w:rsidP="000A7E25">
      <w:r w:rsidRPr="002D10EB">
        <w:lastRenderedPageBreak/>
        <w:t>L</w:t>
      </w:r>
      <w:r w:rsidR="00EE0B82">
        <w:t>’</w:t>
      </w:r>
      <w:r w:rsidRPr="002D10EB">
        <w:t>abbé fait un grand geste qui ne dit rien</w:t>
      </w:r>
      <w:r w:rsidR="00EE0B82">
        <w:t>.</w:t>
      </w:r>
    </w:p>
    <w:p w14:paraId="2D9215D8" w14:textId="77777777" w:rsidR="00EE0B82" w:rsidRDefault="000A7E25" w:rsidP="000A7E25">
      <w:r w:rsidRPr="002D10EB">
        <w:t>On le dit un peu fou</w:t>
      </w:r>
      <w:r w:rsidR="00EE0B82">
        <w:t xml:space="preserve"> : </w:t>
      </w:r>
      <w:r w:rsidRPr="002D10EB">
        <w:t>il ne pense plus comme ici</w:t>
      </w:r>
      <w:r w:rsidR="00EE0B82">
        <w:t xml:space="preserve">. </w:t>
      </w:r>
      <w:r w:rsidRPr="002D10EB">
        <w:t>L</w:t>
      </w:r>
      <w:r w:rsidR="00EE0B82">
        <w:t>’</w:t>
      </w:r>
      <w:r w:rsidRPr="002D10EB">
        <w:t>Occident est beaucoup trop discipliné pour un homme qui a moralisé les sauvages</w:t>
      </w:r>
      <w:r w:rsidR="00EE0B82">
        <w:t>.</w:t>
      </w:r>
    </w:p>
    <w:p w14:paraId="585CDBEE" w14:textId="77777777" w:rsidR="00EE0B82" w:rsidRDefault="000A7E25" w:rsidP="000A7E25">
      <w:r w:rsidRPr="002D10EB">
        <w:t>Malgré Bouddha</w:t>
      </w:r>
      <w:r w:rsidR="00EE0B82">
        <w:t xml:space="preserve">, </w:t>
      </w:r>
      <w:r w:rsidRPr="002D10EB">
        <w:t>je crois qu</w:t>
      </w:r>
      <w:r w:rsidR="00EE0B82">
        <w:t>’</w:t>
      </w:r>
      <w:r w:rsidRPr="002D10EB">
        <w:t>il regrette l</w:t>
      </w:r>
      <w:r w:rsidR="00EE0B82">
        <w:t>’</w:t>
      </w:r>
      <w:r w:rsidRPr="002D10EB">
        <w:t>Orient</w:t>
      </w:r>
      <w:r w:rsidR="00EE0B82">
        <w:t xml:space="preserve">, </w:t>
      </w:r>
      <w:r w:rsidRPr="002D10EB">
        <w:t>ou</w:t>
      </w:r>
      <w:r w:rsidR="00EE0B82">
        <w:t xml:space="preserve">, </w:t>
      </w:r>
      <w:r w:rsidRPr="002D10EB">
        <w:t>peut-être</w:t>
      </w:r>
      <w:r w:rsidR="00EE0B82">
        <w:t xml:space="preserve">, </w:t>
      </w:r>
      <w:r w:rsidRPr="002D10EB">
        <w:t>sont-ce les Mongols qui ont converti leur missionnaire</w:t>
      </w:r>
      <w:r w:rsidR="00EE0B82">
        <w:t>.</w:t>
      </w:r>
    </w:p>
    <w:p w14:paraId="7D6E18D7" w14:textId="77777777" w:rsidR="00EE0B82" w:rsidRDefault="000A7E25" w:rsidP="000A7E25">
      <w:r w:rsidRPr="002D10EB">
        <w:t>Rentré au pays</w:t>
      </w:r>
      <w:r w:rsidR="00EE0B82">
        <w:t xml:space="preserve">, </w:t>
      </w:r>
      <w:r w:rsidRPr="002D10EB">
        <w:t>il a commis une faute</w:t>
      </w:r>
      <w:r w:rsidR="00EE0B82">
        <w:t xml:space="preserve">. </w:t>
      </w:r>
      <w:r w:rsidRPr="002D10EB">
        <w:t>Quelle faute</w:t>
      </w:r>
      <w:r w:rsidR="00EE0B82">
        <w:t xml:space="preserve"> ? </w:t>
      </w:r>
      <w:r w:rsidRPr="002D10EB">
        <w:t>Les paysans ne la précisent pas</w:t>
      </w:r>
      <w:r w:rsidR="00EE0B82">
        <w:t>.</w:t>
      </w:r>
    </w:p>
    <w:p w14:paraId="03BBF91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</w:t>
      </w:r>
      <w:r>
        <w:t>’</w:t>
      </w:r>
      <w:r w:rsidR="000A7E25" w:rsidRPr="002D10EB">
        <w:t>abbé</w:t>
      </w:r>
      <w:r>
        <w:t xml:space="preserve">, </w:t>
      </w:r>
      <w:r w:rsidR="000A7E25" w:rsidRPr="002D10EB">
        <w:t>dit Benooi</w:t>
      </w:r>
      <w:r>
        <w:t xml:space="preserve">, </w:t>
      </w:r>
      <w:r w:rsidR="000A7E25" w:rsidRPr="002D10EB">
        <w:t>est venu un jour avec sa valise</w:t>
      </w:r>
      <w:r>
        <w:t xml:space="preserve">. </w:t>
      </w:r>
      <w:r w:rsidR="000A7E25" w:rsidRPr="002D10EB">
        <w:t>Il a raconté qu</w:t>
      </w:r>
      <w:r>
        <w:t>’</w:t>
      </w:r>
      <w:r w:rsidR="000A7E25" w:rsidRPr="002D10EB">
        <w:t>il venait faire une retraite chez les Trappistes</w:t>
      </w:r>
      <w:r>
        <w:t xml:space="preserve">. </w:t>
      </w:r>
      <w:r w:rsidR="000A7E25" w:rsidRPr="002D10EB">
        <w:t>En réalité</w:t>
      </w:r>
      <w:r>
        <w:t xml:space="preserve">, </w:t>
      </w:r>
      <w:r w:rsidR="000A7E25" w:rsidRPr="002D10EB">
        <w:t>son évêque l</w:t>
      </w:r>
      <w:r>
        <w:t>’</w:t>
      </w:r>
      <w:r w:rsidR="000A7E25" w:rsidRPr="002D10EB">
        <w:t>avait envoyé en pénitence</w:t>
      </w:r>
      <w:r>
        <w:t xml:space="preserve">. </w:t>
      </w:r>
      <w:r w:rsidR="000A7E25" w:rsidRPr="002D10EB">
        <w:t>Sa retraite finie</w:t>
      </w:r>
      <w:r>
        <w:t xml:space="preserve">, </w:t>
      </w:r>
      <w:r w:rsidR="000A7E25" w:rsidRPr="002D10EB">
        <w:t>il a pris une chambre chez nous</w:t>
      </w:r>
      <w:r>
        <w:t xml:space="preserve"> ; </w:t>
      </w:r>
      <w:r w:rsidR="000A7E25" w:rsidRPr="002D10EB">
        <w:t>le pays lui a plu</w:t>
      </w:r>
      <w:r>
        <w:t xml:space="preserve"> ; </w:t>
      </w:r>
      <w:r w:rsidR="000A7E25" w:rsidRPr="002D10EB">
        <w:t>il est resté</w:t>
      </w:r>
      <w:r>
        <w:t>.</w:t>
      </w:r>
    </w:p>
    <w:p w14:paraId="5D4F293D" w14:textId="77777777" w:rsidR="00EE0B82" w:rsidRDefault="000A7E25" w:rsidP="000A7E25">
      <w:r w:rsidRPr="002D10EB">
        <w:t>La Campine le console de l</w:t>
      </w:r>
      <w:r w:rsidR="00EE0B82">
        <w:t>’</w:t>
      </w:r>
      <w:r w:rsidRPr="002D10EB">
        <w:t>Orient</w:t>
      </w:r>
      <w:r w:rsidR="00EE0B82">
        <w:t xml:space="preserve">. </w:t>
      </w:r>
      <w:r w:rsidRPr="002D10EB">
        <w:t>Il y vit libre</w:t>
      </w:r>
      <w:r w:rsidR="00EE0B82">
        <w:t xml:space="preserve">, </w:t>
      </w:r>
      <w:r w:rsidRPr="002D10EB">
        <w:t>comme là-bas</w:t>
      </w:r>
      <w:r w:rsidR="00EE0B82">
        <w:t xml:space="preserve">, </w:t>
      </w:r>
      <w:r w:rsidRPr="002D10EB">
        <w:t>sans remords</w:t>
      </w:r>
      <w:r w:rsidR="00EE0B82">
        <w:t xml:space="preserve">, </w:t>
      </w:r>
      <w:r w:rsidRPr="002D10EB">
        <w:t>en bohème</w:t>
      </w:r>
      <w:r w:rsidR="00EE0B82">
        <w:t>.</w:t>
      </w:r>
    </w:p>
    <w:p w14:paraId="40EDF31C" w14:textId="77777777" w:rsidR="00EE0B82" w:rsidRDefault="000A7E25" w:rsidP="000A7E25">
      <w:r w:rsidRPr="002D10EB">
        <w:t>Croit-il encore en Dieu</w:t>
      </w:r>
      <w:r w:rsidR="00EE0B82">
        <w:t> ?</w:t>
      </w:r>
    </w:p>
    <w:p w14:paraId="03944CDF" w14:textId="77777777" w:rsidR="00EE0B82" w:rsidRDefault="000A7E25" w:rsidP="000A7E25">
      <w:r w:rsidRPr="002D10EB">
        <w:t>L</w:t>
      </w:r>
      <w:r w:rsidR="00EE0B82">
        <w:t>’</w:t>
      </w:r>
      <w:r w:rsidRPr="002D10EB">
        <w:t>abbé enjambe un ruisseau</w:t>
      </w:r>
      <w:r w:rsidR="00EE0B82">
        <w:t xml:space="preserve">. </w:t>
      </w:r>
      <w:r w:rsidRPr="002D10EB">
        <w:t>De loin il me crie</w:t>
      </w:r>
      <w:r w:rsidR="00EE0B82">
        <w:t> :</w:t>
      </w:r>
    </w:p>
    <w:p w14:paraId="6B55B65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rentre</w:t>
      </w:r>
      <w:r>
        <w:t xml:space="preserve"> : </w:t>
      </w:r>
      <w:r w:rsidR="000A7E25" w:rsidRPr="002D10EB">
        <w:t>c</w:t>
      </w:r>
      <w:r>
        <w:t>’</w:t>
      </w:r>
      <w:r w:rsidR="000A7E25" w:rsidRPr="002D10EB">
        <w:t>est l</w:t>
      </w:r>
      <w:r>
        <w:t>’</w:t>
      </w:r>
      <w:r w:rsidR="000A7E25" w:rsidRPr="002D10EB">
        <w:t>heure de mon bréviaire</w:t>
      </w:r>
      <w:r>
        <w:t>.</w:t>
      </w:r>
    </w:p>
    <w:p w14:paraId="52420632" w14:textId="77777777" w:rsidR="00EE0B82" w:rsidRDefault="000A7E25" w:rsidP="000A7E25">
      <w:r w:rsidRPr="002D10EB">
        <w:t>Le temps de venir à sa haie et je le surprends qui martyrise du bois</w:t>
      </w:r>
      <w:r w:rsidR="00EE0B82">
        <w:t xml:space="preserve">, </w:t>
      </w:r>
      <w:r w:rsidRPr="002D10EB">
        <w:t>à coups de hache</w:t>
      </w:r>
      <w:r w:rsidR="00EE0B82">
        <w:t> :</w:t>
      </w:r>
    </w:p>
    <w:p w14:paraId="49F4821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Travailler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prier</w:t>
      </w:r>
      <w:r>
        <w:t>.</w:t>
      </w:r>
    </w:p>
    <w:p w14:paraId="44302CC3" w14:textId="77777777" w:rsidR="00EE0B82" w:rsidRDefault="000A7E25" w:rsidP="000A7E25">
      <w:r w:rsidRPr="002D10EB">
        <w:t>Et han</w:t>
      </w:r>
      <w:r w:rsidR="00EE0B82">
        <w:t xml:space="preserve"> ! </w:t>
      </w:r>
      <w:r w:rsidRPr="002D10EB">
        <w:t>il tape dur</w:t>
      </w:r>
      <w:r w:rsidR="00EE0B82">
        <w:t>.</w:t>
      </w:r>
    </w:p>
    <w:p w14:paraId="0731FE59" w14:textId="77777777" w:rsidR="00EE0B82" w:rsidRDefault="000A7E25" w:rsidP="000A7E25">
      <w:r w:rsidRPr="002D10EB">
        <w:t>L</w:t>
      </w:r>
      <w:r w:rsidR="00EE0B82">
        <w:t>’</w:t>
      </w:r>
      <w:r w:rsidRPr="002D10EB">
        <w:t>abbé rabote une planche</w:t>
      </w:r>
      <w:r w:rsidR="00EE0B82">
        <w:t> :</w:t>
      </w:r>
    </w:p>
    <w:p w14:paraId="23F7571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Voyez</w:t>
      </w:r>
      <w:r>
        <w:t xml:space="preserve">, </w:t>
      </w:r>
      <w:r w:rsidR="000A7E25" w:rsidRPr="002D10EB">
        <w:t>je suis comme saint Joseph</w:t>
      </w:r>
      <w:r>
        <w:t>.</w:t>
      </w:r>
    </w:p>
    <w:p w14:paraId="62D45D53" w14:textId="77777777" w:rsidR="00EE0B82" w:rsidRDefault="000A7E25" w:rsidP="000A7E25">
      <w:r w:rsidRPr="002D10EB">
        <w:lastRenderedPageBreak/>
        <w:t>Demain il forgera du fer</w:t>
      </w:r>
      <w:r w:rsidR="00EE0B82">
        <w:t xml:space="preserve">, </w:t>
      </w:r>
      <w:r w:rsidRPr="002D10EB">
        <w:t>et saint Éloi n</w:t>
      </w:r>
      <w:r w:rsidR="00EE0B82">
        <w:t>’</w:t>
      </w:r>
      <w:r w:rsidRPr="002D10EB">
        <w:t>aura pas travaillé mieux</w:t>
      </w:r>
      <w:r w:rsidR="00EE0B82">
        <w:t xml:space="preserve">. </w:t>
      </w:r>
      <w:r w:rsidRPr="002D10EB">
        <w:t>Le paradis est peuplé de personnages dont il imite les saints exemples</w:t>
      </w:r>
      <w:r w:rsidR="00EE0B82">
        <w:t xml:space="preserve">. </w:t>
      </w:r>
      <w:r w:rsidRPr="002D10EB">
        <w:t>Il les cite en souriant</w:t>
      </w:r>
      <w:r w:rsidR="00EE0B82">
        <w:t xml:space="preserve">. </w:t>
      </w:r>
      <w:r w:rsidRPr="002D10EB">
        <w:t>Mais qu</w:t>
      </w:r>
      <w:r w:rsidR="00EE0B82">
        <w:t>’</w:t>
      </w:r>
      <w:r w:rsidRPr="002D10EB">
        <w:t>y a-t-il derrière ce sourire</w:t>
      </w:r>
      <w:r w:rsidR="00EE0B82">
        <w:t> ?</w:t>
      </w:r>
    </w:p>
    <w:p w14:paraId="080D28CD" w14:textId="77777777" w:rsidR="000A7E25" w:rsidRPr="002D10EB" w:rsidRDefault="000A7E25" w:rsidP="000A7E25">
      <w:r w:rsidRPr="002D10EB">
        <w:t>Et comme il expédie sa messe</w:t>
      </w:r>
      <w:r w:rsidR="00EE0B82">
        <w:t xml:space="preserve"> ! </w:t>
      </w:r>
      <w:r w:rsidRPr="002D10EB">
        <w:t>Il la dit tous les jours</w:t>
      </w:r>
      <w:r w:rsidR="00EE0B82">
        <w:t xml:space="preserve">, </w:t>
      </w:r>
      <w:r w:rsidRPr="002D10EB">
        <w:t>au couvent des Trappistes</w:t>
      </w:r>
      <w:r w:rsidR="00EE0B82">
        <w:t xml:space="preserve">, </w:t>
      </w:r>
      <w:r w:rsidRPr="002D10EB">
        <w:t>sur un petit autel qu</w:t>
      </w:r>
      <w:r w:rsidR="00EE0B82">
        <w:t>’</w:t>
      </w:r>
      <w:r w:rsidRPr="002D10EB">
        <w:t>on lui a réservé</w:t>
      </w:r>
      <w:r w:rsidR="00EE0B82">
        <w:t xml:space="preserve">. </w:t>
      </w:r>
      <w:r w:rsidRPr="002D10EB">
        <w:t>Y assiste qui veut</w:t>
      </w:r>
      <w:r w:rsidR="00EE0B82">
        <w:t xml:space="preserve">. </w:t>
      </w:r>
      <w:r w:rsidRPr="002D10EB">
        <w:t>Courtisan familier</w:t>
      </w:r>
      <w:r w:rsidR="00EE0B82">
        <w:t xml:space="preserve">, </w:t>
      </w:r>
      <w:r w:rsidRPr="002D10EB">
        <w:t>il bouscule le Bon Dieu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ait à s</w:t>
      </w:r>
      <w:r w:rsidR="00EE0B82">
        <w:t>’</w:t>
      </w:r>
      <w:r w:rsidRPr="002D10EB">
        <w:t>incarner lestement dans l</w:t>
      </w:r>
      <w:r w:rsidR="00EE0B82">
        <w:t>’</w:t>
      </w:r>
      <w:r w:rsidRPr="002D10EB">
        <w:t>hostie</w:t>
      </w:r>
      <w:r w:rsidR="00EE0B82">
        <w:t xml:space="preserve">. </w:t>
      </w:r>
      <w:r w:rsidRPr="002D10EB">
        <w:t>À peine a-t-il quitté l</w:t>
      </w:r>
      <w:r w:rsidR="00EE0B82">
        <w:t>’</w:t>
      </w:r>
      <w:r w:rsidRPr="002D10EB">
        <w:t>Évangile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lève déjà le calice pour l</w:t>
      </w:r>
      <w:r w:rsidR="00EE0B82">
        <w:t>’</w:t>
      </w:r>
      <w:r w:rsidRPr="002D10EB">
        <w:t>Offertoire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très commode</w:t>
      </w:r>
      <w:r w:rsidR="00EE0B82">
        <w:t xml:space="preserve">, </w:t>
      </w:r>
      <w:r w:rsidRPr="002D10EB">
        <w:t>le dimanche</w:t>
      </w:r>
      <w:r w:rsidR="00EE0B82">
        <w:t xml:space="preserve">, </w:t>
      </w:r>
      <w:r w:rsidRPr="002D10EB">
        <w:t>pour les chasseurs qui ne veulent pas perdre un long temps à la messe</w:t>
      </w:r>
      <w:r w:rsidR="00EE0B82">
        <w:t xml:space="preserve">. </w:t>
      </w:r>
      <w:r w:rsidRPr="002D10EB">
        <w:t>Les chiens attachés dans la cour</w:t>
      </w:r>
      <w:r w:rsidR="00EE0B82">
        <w:t xml:space="preserve">, </w:t>
      </w:r>
      <w:r w:rsidRPr="002D10EB">
        <w:t>ils se rangent autour de son autel</w:t>
      </w:r>
      <w:r w:rsidR="00EE0B82">
        <w:t xml:space="preserve">, </w:t>
      </w:r>
      <w:r w:rsidRPr="002D10EB">
        <w:t>bottés</w:t>
      </w:r>
      <w:r w:rsidR="00EE0B82">
        <w:t xml:space="preserve">, </w:t>
      </w:r>
      <w:r w:rsidRPr="002D10EB">
        <w:t>carnassière au dos</w:t>
      </w:r>
      <w:r w:rsidR="00EE0B82">
        <w:t xml:space="preserve">, </w:t>
      </w:r>
      <w:r w:rsidRPr="002D10EB">
        <w:t>le fusil en travers sur leur chaise</w:t>
      </w:r>
      <w:r w:rsidR="00EE0B82">
        <w:t xml:space="preserve">. </w:t>
      </w:r>
      <w:r w:rsidRPr="002D10EB">
        <w:t>Plus il y a du monde</w:t>
      </w:r>
      <w:r w:rsidR="00EE0B82">
        <w:t xml:space="preserve">, </w:t>
      </w:r>
      <w:r w:rsidRPr="002D10EB">
        <w:t>plus l</w:t>
      </w:r>
      <w:r w:rsidR="00EE0B82">
        <w:t>’</w:t>
      </w:r>
      <w:r w:rsidRPr="002D10EB">
        <w:t>abbé se dépêche</w:t>
      </w:r>
      <w:r w:rsidR="00EE0B82">
        <w:t xml:space="preserve">. </w:t>
      </w:r>
      <w:r w:rsidRPr="002D10EB">
        <w:t>À la fin</w:t>
      </w:r>
      <w:r w:rsidR="00EE0B82">
        <w:t xml:space="preserve">, </w:t>
      </w:r>
      <w:r w:rsidRPr="002D10EB">
        <w:t>il crie</w:t>
      </w:r>
      <w:r w:rsidR="00EE0B82">
        <w:t> : « </w:t>
      </w:r>
      <w:r w:rsidRPr="002D10EB">
        <w:rPr>
          <w:i/>
          <w:iCs/>
        </w:rPr>
        <w:t>Ite missa est</w:t>
      </w:r>
      <w:r w:rsidR="00EE0B82">
        <w:t xml:space="preserve"> », </w:t>
      </w:r>
      <w:r w:rsidRPr="002D10EB">
        <w:t>comme s</w:t>
      </w:r>
      <w:r w:rsidR="00EE0B82">
        <w:t>’</w:t>
      </w:r>
      <w:r w:rsidRPr="002D10EB">
        <w:t>il souhaitait</w:t>
      </w:r>
      <w:r w:rsidR="00EE0B82">
        <w:t> : « </w:t>
      </w:r>
      <w:r w:rsidRPr="002D10EB">
        <w:t>Bonne chance</w:t>
      </w:r>
      <w:r w:rsidR="00EE0B82">
        <w:t> ! »</w:t>
      </w:r>
    </w:p>
    <w:p w14:paraId="7BE2E64F" w14:textId="77777777" w:rsidR="00EE0B82" w:rsidRDefault="000A7E25" w:rsidP="000A7E25">
      <w:r w:rsidRPr="002D10EB">
        <w:t>La figure de l</w:t>
      </w:r>
      <w:r w:rsidR="00EE0B82">
        <w:t>’</w:t>
      </w:r>
      <w:r w:rsidRPr="002D10EB">
        <w:t>abbé est reliée en un vieux cuir brun</w:t>
      </w:r>
      <w:r w:rsidR="00EE0B82">
        <w:t xml:space="preserve">, </w:t>
      </w:r>
      <w:r w:rsidRPr="002D10EB">
        <w:t>mangé de crevasses</w:t>
      </w:r>
      <w:r w:rsidR="00EE0B82">
        <w:t xml:space="preserve">. </w:t>
      </w:r>
      <w:r w:rsidRPr="002D10EB">
        <w:t>Cela résiste à tous les temps</w:t>
      </w:r>
      <w:r w:rsidR="00EE0B82">
        <w:t xml:space="preserve">. </w:t>
      </w:r>
      <w:r w:rsidRPr="002D10EB">
        <w:t>Mais qu</w:t>
      </w:r>
      <w:r w:rsidR="00EE0B82">
        <w:t>’</w:t>
      </w:r>
      <w:r w:rsidRPr="002D10EB">
        <w:t>il soulève son tricorne</w:t>
      </w:r>
      <w:r w:rsidR="00EE0B82">
        <w:t xml:space="preserve">, </w:t>
      </w:r>
      <w:r w:rsidRPr="002D10EB">
        <w:t>la peau en dessous apparaît d</w:t>
      </w:r>
      <w:r w:rsidR="00EE0B82">
        <w:t>’</w:t>
      </w:r>
      <w:r w:rsidRPr="002D10EB">
        <w:t>un parchemin si pur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on a envie d</w:t>
      </w:r>
      <w:r w:rsidR="00EE0B82">
        <w:t>’</w:t>
      </w:r>
      <w:r w:rsidRPr="002D10EB">
        <w:t>y écrire une belle phrase</w:t>
      </w:r>
      <w:r w:rsidR="00EE0B82">
        <w:t>.</w:t>
      </w:r>
    </w:p>
    <w:p w14:paraId="4AAA5A7C" w14:textId="77777777" w:rsidR="00EE0B82" w:rsidRDefault="000A7E25" w:rsidP="000A7E25">
      <w:r w:rsidRPr="002D10EB">
        <w:t>Si la soutane de l</w:t>
      </w:r>
      <w:r w:rsidR="00EE0B82">
        <w:t>’</w:t>
      </w:r>
      <w:r w:rsidRPr="002D10EB">
        <w:t>abbé avait tous ses boutons</w:t>
      </w:r>
      <w:r w:rsidR="00EE0B82">
        <w:t xml:space="preserve">, </w:t>
      </w:r>
      <w:r w:rsidRPr="002D10EB">
        <w:t>elle en aurait trente-trois</w:t>
      </w:r>
      <w:r w:rsidR="00EE0B82">
        <w:t xml:space="preserve">. </w:t>
      </w:r>
      <w:r w:rsidRPr="002D10EB">
        <w:t>Un jour</w:t>
      </w:r>
      <w:r w:rsidR="00EE0B82">
        <w:t xml:space="preserve">, </w:t>
      </w:r>
      <w:r w:rsidRPr="002D10EB">
        <w:t>elle en a quatre</w:t>
      </w:r>
      <w:r w:rsidR="00EE0B82">
        <w:t xml:space="preserve">, </w:t>
      </w:r>
      <w:r w:rsidRPr="002D10EB">
        <w:t>quelquefois deux</w:t>
      </w:r>
      <w:r w:rsidR="00EE0B82">
        <w:t xml:space="preserve">, </w:t>
      </w:r>
      <w:r w:rsidRPr="002D10EB">
        <w:t>mais elle a toujours autant de taches</w:t>
      </w:r>
      <w:r w:rsidR="00EE0B82">
        <w:t>.</w:t>
      </w:r>
    </w:p>
    <w:p w14:paraId="045E3592" w14:textId="77777777" w:rsidR="00EE0B82" w:rsidRDefault="000A7E25" w:rsidP="000A7E25">
      <w:r w:rsidRPr="002D10EB">
        <w:t>Il craint de la salir</w:t>
      </w:r>
      <w:r w:rsidR="00EE0B82">
        <w:t xml:space="preserve">. </w:t>
      </w:r>
      <w:r w:rsidRPr="002D10EB">
        <w:t>Chez lui</w:t>
      </w:r>
      <w:r w:rsidR="00EE0B82">
        <w:t xml:space="preserve">, </w:t>
      </w:r>
      <w:r w:rsidRPr="002D10EB">
        <w:t>quand il travaille</w:t>
      </w:r>
      <w:r w:rsidR="00EE0B82">
        <w:t xml:space="preserve">, </w:t>
      </w:r>
      <w:r w:rsidRPr="002D10EB">
        <w:t>il met</w:t>
      </w:r>
      <w:r w:rsidR="00EE0B82">
        <w:t xml:space="preserve">, </w:t>
      </w:r>
      <w:r w:rsidRPr="002D10EB">
        <w:t>par-dessus</w:t>
      </w:r>
      <w:r w:rsidR="00EE0B82">
        <w:t xml:space="preserve">, </w:t>
      </w:r>
      <w:r w:rsidRPr="002D10EB">
        <w:t>une belle robe de mandarin</w:t>
      </w:r>
      <w:r w:rsidR="00EE0B82">
        <w:t xml:space="preserve">, </w:t>
      </w:r>
      <w:r w:rsidRPr="002D10EB">
        <w:t>en soie bleue</w:t>
      </w:r>
      <w:r w:rsidR="00EE0B82">
        <w:t xml:space="preserve">, </w:t>
      </w:r>
      <w:r w:rsidRPr="002D10EB">
        <w:t>frangée d</w:t>
      </w:r>
      <w:r w:rsidR="00EE0B82">
        <w:t>’</w:t>
      </w:r>
      <w:r w:rsidRPr="002D10EB">
        <w:t>or et de boue</w:t>
      </w:r>
      <w:r w:rsidR="00EE0B82">
        <w:t>.</w:t>
      </w:r>
    </w:p>
    <w:p w14:paraId="2D39D272" w14:textId="77777777" w:rsidR="00EE0B82" w:rsidRDefault="000A7E25" w:rsidP="000A7E25">
      <w:r w:rsidRPr="002D10EB">
        <w:t>On le voit ainsi dans son jardin</w:t>
      </w:r>
      <w:r w:rsidR="00EE0B82">
        <w:t xml:space="preserve">, </w:t>
      </w:r>
      <w:r w:rsidRPr="002D10EB">
        <w:t>tirant le râteau</w:t>
      </w:r>
      <w:r w:rsidR="00EE0B82">
        <w:t xml:space="preserve">, </w:t>
      </w:r>
      <w:r w:rsidRPr="002D10EB">
        <w:t>entre ses légumes</w:t>
      </w:r>
      <w:r w:rsidR="00EE0B82">
        <w:t> :</w:t>
      </w:r>
    </w:p>
    <w:p w14:paraId="1E4B1FE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faut</w:t>
      </w:r>
      <w:r>
        <w:t xml:space="preserve">, </w:t>
      </w:r>
      <w:r w:rsidR="000A7E25" w:rsidRPr="002D10EB">
        <w:t>dit-il</w:t>
      </w:r>
      <w:r>
        <w:t xml:space="preserve">, </w:t>
      </w:r>
      <w:r w:rsidR="000A7E25" w:rsidRPr="002D10EB">
        <w:t>respecter la tunique du Christ</w:t>
      </w:r>
      <w:r>
        <w:t>.</w:t>
      </w:r>
    </w:p>
    <w:p w14:paraId="4314AFFF" w14:textId="77777777" w:rsidR="00EE0B82" w:rsidRDefault="000A7E25" w:rsidP="000A7E25">
      <w:r w:rsidRPr="002D10EB">
        <w:lastRenderedPageBreak/>
        <w:t>De son voyage en Chine</w:t>
      </w:r>
      <w:r w:rsidR="00EE0B82">
        <w:t xml:space="preserve">, </w:t>
      </w:r>
      <w:r w:rsidRPr="002D10EB">
        <w:t>il a ramené une collection de bibelots dont il est très fier</w:t>
      </w:r>
      <w:r w:rsidR="00EE0B82">
        <w:t xml:space="preserve"> : </w:t>
      </w:r>
      <w:r w:rsidRPr="002D10EB">
        <w:t>idoles au ventre d</w:t>
      </w:r>
      <w:r w:rsidR="00EE0B82">
        <w:t>’</w:t>
      </w:r>
      <w:r w:rsidRPr="002D10EB">
        <w:t>ivoire</w:t>
      </w:r>
      <w:r w:rsidR="00EE0B82">
        <w:t xml:space="preserve">, </w:t>
      </w:r>
      <w:r w:rsidRPr="002D10EB">
        <w:t>paysages sur papier de riz</w:t>
      </w:r>
      <w:r w:rsidR="00EE0B82">
        <w:t xml:space="preserve">, </w:t>
      </w:r>
      <w:r w:rsidRPr="002D10EB">
        <w:t>menues obscénités en bois qu</w:t>
      </w:r>
      <w:r w:rsidR="00EE0B82">
        <w:t>’</w:t>
      </w:r>
      <w:r w:rsidRPr="002D10EB">
        <w:t>il manie</w:t>
      </w:r>
      <w:r w:rsidR="00EE0B82">
        <w:t xml:space="preserve">, </w:t>
      </w:r>
      <w:r w:rsidRPr="002D10EB">
        <w:t>avec innocence</w:t>
      </w:r>
      <w:r w:rsidR="00EE0B82">
        <w:t xml:space="preserve">, </w:t>
      </w:r>
      <w:r w:rsidRPr="002D10EB">
        <w:t>entre ses doigts consacrés</w:t>
      </w:r>
      <w:r w:rsidR="00EE0B82">
        <w:t xml:space="preserve">. </w:t>
      </w:r>
      <w:r w:rsidRPr="002D10EB">
        <w:t>Il les montre volontiers aux visiteurs qui ont de l</w:t>
      </w:r>
      <w:r w:rsidR="00EE0B82">
        <w:t>’</w:t>
      </w:r>
      <w:r w:rsidRPr="002D10EB">
        <w:t>argent</w:t>
      </w:r>
      <w:r w:rsidR="00EE0B82">
        <w:t xml:space="preserve">. </w:t>
      </w:r>
      <w:r w:rsidRPr="002D10EB">
        <w:t>Il tient à ces souvenirs</w:t>
      </w:r>
      <w:r w:rsidR="00EE0B82">
        <w:t xml:space="preserve">, </w:t>
      </w:r>
      <w:r w:rsidRPr="002D10EB">
        <w:t>mais ne r</w:t>
      </w:r>
      <w:r w:rsidRPr="002D10EB">
        <w:t>e</w:t>
      </w:r>
      <w:r w:rsidRPr="002D10EB">
        <w:t>fuse pas d</w:t>
      </w:r>
      <w:r w:rsidR="00EE0B82">
        <w:t>’</w:t>
      </w:r>
      <w:r w:rsidRPr="002D10EB">
        <w:t>en vendre</w:t>
      </w:r>
      <w:r w:rsidR="00EE0B82">
        <w:t xml:space="preserve"> : </w:t>
      </w:r>
      <w:r w:rsidRPr="002D10EB">
        <w:t>il connaît d</w:t>
      </w:r>
      <w:r w:rsidR="00EE0B82">
        <w:t>’</w:t>
      </w:r>
      <w:r w:rsidRPr="002D10EB">
        <w:t>ailleurs tel endroit de la ville où s</w:t>
      </w:r>
      <w:r w:rsidR="00EE0B82">
        <w:t>’</w:t>
      </w:r>
      <w:r w:rsidRPr="002D10EB">
        <w:t>en procurer de nouveaux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aura également ramenés de la Chine</w:t>
      </w:r>
      <w:r w:rsidR="00EE0B82">
        <w:t>.</w:t>
      </w:r>
    </w:p>
    <w:p w14:paraId="0BB0AEDE" w14:textId="77777777" w:rsidR="00EE0B82" w:rsidRDefault="000A7E25" w:rsidP="000A7E25">
      <w:r w:rsidRPr="002D10EB">
        <w:t>L</w:t>
      </w:r>
      <w:r w:rsidR="00EE0B82">
        <w:t>’</w:t>
      </w:r>
      <w:r w:rsidRPr="002D10EB">
        <w:t>abbé est un malin</w:t>
      </w:r>
      <w:r w:rsidR="00EE0B82">
        <w:t> :</w:t>
      </w:r>
    </w:p>
    <w:p w14:paraId="14313D5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Regardez mon four à pain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en ai imaginé le modèle</w:t>
      </w:r>
      <w:r>
        <w:t>.</w:t>
      </w:r>
    </w:p>
    <w:p w14:paraId="400AD90B" w14:textId="77777777" w:rsidR="00EE0B82" w:rsidRDefault="000A7E25" w:rsidP="000A7E25">
      <w:r w:rsidRPr="002D10EB">
        <w:t>Il me mène au fond du jardin</w:t>
      </w:r>
      <w:r w:rsidR="00EE0B82">
        <w:t xml:space="preserve">, </w:t>
      </w:r>
      <w:r w:rsidRPr="002D10EB">
        <w:t>devant un tumulus de glaise</w:t>
      </w:r>
      <w:r w:rsidR="00EE0B82">
        <w:t xml:space="preserve">, </w:t>
      </w:r>
      <w:r w:rsidRPr="002D10EB">
        <w:t>avec une cheminée de locomotive et un grand trou au milieu</w:t>
      </w:r>
      <w:r w:rsidR="00EE0B82">
        <w:t> :</w:t>
      </w:r>
    </w:p>
    <w:p w14:paraId="7B355BC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Les paysans ne savent pas cuire leur pain</w:t>
      </w:r>
      <w:r>
        <w:t xml:space="preserve">. </w:t>
      </w:r>
      <w:r w:rsidR="000A7E25" w:rsidRPr="002D10EB">
        <w:t>Le mien est excellent</w:t>
      </w:r>
      <w:r>
        <w:t xml:space="preserve">. </w:t>
      </w:r>
      <w:r w:rsidR="000A7E25" w:rsidRPr="002D10EB">
        <w:t>Goûtez</w:t>
      </w:r>
      <w:r>
        <w:t>.</w:t>
      </w:r>
    </w:p>
    <w:p w14:paraId="490FBB63" w14:textId="77777777" w:rsidR="00EE0B82" w:rsidRDefault="000A7E25" w:rsidP="000A7E25">
      <w:r w:rsidRPr="002D10EB">
        <w:t>Il me tend quelque chose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noir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dur</w:t>
      </w:r>
      <w:r w:rsidR="00EE0B82">
        <w:t xml:space="preserve">, </w:t>
      </w:r>
      <w:r w:rsidRPr="002D10EB">
        <w:t>ça croque</w:t>
      </w:r>
      <w:r w:rsidR="00EE0B82">
        <w:t xml:space="preserve">. </w:t>
      </w:r>
      <w:r w:rsidRPr="002D10EB">
        <w:t>Comme charbon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assez réussi</w:t>
      </w:r>
      <w:r w:rsidR="00EE0B82">
        <w:t>.</w:t>
      </w:r>
    </w:p>
    <w:p w14:paraId="7B949ECD" w14:textId="77777777" w:rsidR="00EE0B82" w:rsidRDefault="000A7E25" w:rsidP="000A7E25">
      <w:r w:rsidRPr="002D10EB">
        <w:t>L</w:t>
      </w:r>
      <w:r w:rsidR="00EE0B82">
        <w:t>’</w:t>
      </w:r>
      <w:r w:rsidRPr="002D10EB">
        <w:t>abbé connaît tous les métiers</w:t>
      </w:r>
      <w:r w:rsidR="00EE0B82">
        <w:t xml:space="preserve"> : </w:t>
      </w:r>
      <w:r w:rsidRPr="002D10EB">
        <w:t>laissez-le faire</w:t>
      </w:r>
      <w:r w:rsidR="00EE0B82">
        <w:t xml:space="preserve">. </w:t>
      </w:r>
      <w:r w:rsidRPr="002D10EB">
        <w:t>Les o</w:t>
      </w:r>
      <w:r w:rsidRPr="002D10EB">
        <w:t>u</w:t>
      </w:r>
      <w:r w:rsidRPr="002D10EB">
        <w:t>vriers qui maçonnaient sa maison n</w:t>
      </w:r>
      <w:r w:rsidR="00EE0B82">
        <w:t>’</w:t>
      </w:r>
      <w:r w:rsidRPr="002D10EB">
        <w:t>en seraient pas venus à bout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il ne leur avait gâché</w:t>
      </w:r>
      <w:r w:rsidR="00EE0B82">
        <w:t xml:space="preserve">, </w:t>
      </w:r>
      <w:r w:rsidRPr="002D10EB">
        <w:t>lui-même</w:t>
      </w:r>
      <w:r w:rsidR="00EE0B82">
        <w:t xml:space="preserve">, </w:t>
      </w:r>
      <w:r w:rsidRPr="002D10EB">
        <w:t>le plâtre</w:t>
      </w:r>
      <w:r w:rsidR="00EE0B82">
        <w:t xml:space="preserve">. </w:t>
      </w:r>
      <w:r w:rsidRPr="002D10EB">
        <w:t>Ingénieur</w:t>
      </w:r>
      <w:r w:rsidR="00EE0B82">
        <w:t xml:space="preserve">, </w:t>
      </w:r>
      <w:r w:rsidRPr="002D10EB">
        <w:t>il ravine son jardin pour y lancer des ponts</w:t>
      </w:r>
      <w:r w:rsidR="00EE0B82">
        <w:t xml:space="preserve">. </w:t>
      </w:r>
      <w:r w:rsidRPr="002D10EB">
        <w:t>Il cultive les tomates</w:t>
      </w:r>
      <w:r w:rsidR="00EE0B82">
        <w:t xml:space="preserve"> ; </w:t>
      </w:r>
      <w:r w:rsidRPr="002D10EB">
        <w:t>il sélectionne des volailles</w:t>
      </w:r>
      <w:r w:rsidR="00EE0B82">
        <w:t xml:space="preserve"> ; </w:t>
      </w:r>
      <w:r w:rsidRPr="002D10EB">
        <w:t>il a toujours de grands travaux en train</w:t>
      </w:r>
      <w:r w:rsidR="00EE0B82">
        <w:t xml:space="preserve">. </w:t>
      </w:r>
      <w:r w:rsidRPr="002D10EB">
        <w:t>Il ne lui manque qu</w:t>
      </w:r>
      <w:r w:rsidR="00EE0B82">
        <w:t>’</w:t>
      </w:r>
      <w:r w:rsidRPr="002D10EB">
        <w:t>une chose</w:t>
      </w:r>
      <w:r w:rsidR="00EE0B82">
        <w:t xml:space="preserve"> : </w:t>
      </w:r>
      <w:r w:rsidRPr="002D10EB">
        <w:t>de les continuer</w:t>
      </w:r>
      <w:r w:rsidR="00EE0B82">
        <w:t xml:space="preserve">. </w:t>
      </w:r>
      <w:r w:rsidRPr="002D10EB">
        <w:t>Pendant qu</w:t>
      </w:r>
      <w:r w:rsidR="00EE0B82">
        <w:t>’</w:t>
      </w:r>
      <w:r w:rsidRPr="002D10EB">
        <w:t>il cajole ses tomates</w:t>
      </w:r>
      <w:r w:rsidR="00EE0B82">
        <w:t xml:space="preserve">, </w:t>
      </w:r>
      <w:r w:rsidRPr="002D10EB">
        <w:t>ses poules prennent la morve</w:t>
      </w:r>
      <w:r w:rsidR="00EE0B82">
        <w:t xml:space="preserve"> ; </w:t>
      </w:r>
      <w:r w:rsidRPr="002D10EB">
        <w:t>quand il s</w:t>
      </w:r>
      <w:r w:rsidR="00EE0B82">
        <w:t>’</w:t>
      </w:r>
      <w:r w:rsidRPr="002D10EB">
        <w:t>occupe de les soigner</w:t>
      </w:r>
      <w:r w:rsidR="00EE0B82">
        <w:t xml:space="preserve">, </w:t>
      </w:r>
      <w:r w:rsidRPr="002D10EB">
        <w:t>ses ponts s</w:t>
      </w:r>
      <w:r w:rsidR="00EE0B82">
        <w:t>’</w:t>
      </w:r>
      <w:r w:rsidRPr="002D10EB">
        <w:t>écroulent</w:t>
      </w:r>
      <w:r w:rsidR="00EE0B82">
        <w:t>.</w:t>
      </w:r>
    </w:p>
    <w:p w14:paraId="0F9D1683" w14:textId="77777777" w:rsidR="00EE0B82" w:rsidRDefault="000A7E25" w:rsidP="000A7E25">
      <w:r w:rsidRPr="002D10EB">
        <w:t>Il semble surtout construire des ruines</w:t>
      </w:r>
      <w:r w:rsidR="00EE0B82">
        <w:t>.</w:t>
      </w:r>
    </w:p>
    <w:p w14:paraId="187552C5" w14:textId="77777777" w:rsidR="00EE0B82" w:rsidRDefault="000A7E25" w:rsidP="000A7E25">
      <w:r w:rsidRPr="002D10EB">
        <w:t>Sa maison</w:t>
      </w:r>
      <w:r w:rsidR="00EE0B82">
        <w:t xml:space="preserve">, </w:t>
      </w:r>
      <w:r w:rsidRPr="002D10EB">
        <w:t>toutefois</w:t>
      </w:r>
      <w:r w:rsidR="00EE0B82">
        <w:t xml:space="preserve">, </w:t>
      </w:r>
      <w:r w:rsidRPr="002D10EB">
        <w:t>est complète</w:t>
      </w:r>
      <w:r w:rsidR="00EE0B82">
        <w:t xml:space="preserve">. </w:t>
      </w:r>
      <w:r w:rsidRPr="002D10EB">
        <w:t>Elle est même double</w:t>
      </w:r>
      <w:r w:rsidR="00EE0B82">
        <w:t xml:space="preserve"> : </w:t>
      </w:r>
      <w:r w:rsidRPr="002D10EB">
        <w:t>deux vestibules</w:t>
      </w:r>
      <w:r w:rsidR="00EE0B82">
        <w:t xml:space="preserve">, </w:t>
      </w:r>
      <w:r w:rsidRPr="002D10EB">
        <w:t>deux balcons</w:t>
      </w:r>
      <w:r w:rsidR="00EE0B82">
        <w:t xml:space="preserve">, </w:t>
      </w:r>
      <w:r w:rsidRPr="002D10EB">
        <w:t>deux fois ce qu</w:t>
      </w:r>
      <w:r w:rsidR="00EE0B82">
        <w:t>’</w:t>
      </w:r>
      <w:r w:rsidRPr="002D10EB">
        <w:t xml:space="preserve">il lui </w:t>
      </w:r>
      <w:r w:rsidRPr="002D10EB">
        <w:lastRenderedPageBreak/>
        <w:t>fallait de pièces</w:t>
      </w:r>
      <w:r w:rsidR="00EE0B82">
        <w:t xml:space="preserve">. </w:t>
      </w:r>
      <w:r w:rsidRPr="002D10EB">
        <w:t>Il espérait en louer une partie aux villégiateurs d</w:t>
      </w:r>
      <w:r w:rsidR="00EE0B82">
        <w:t>’</w:t>
      </w:r>
      <w:r w:rsidRPr="002D10EB">
        <w:t>été</w:t>
      </w:r>
      <w:r w:rsidR="00EE0B82">
        <w:t xml:space="preserve">. </w:t>
      </w:r>
      <w:r w:rsidRPr="002D10EB">
        <w:t>La première année</w:t>
      </w:r>
      <w:r w:rsidR="00EE0B82">
        <w:t xml:space="preserve">, </w:t>
      </w:r>
      <w:r w:rsidRPr="002D10EB">
        <w:t>ces villégiateurs ne sont pas venus</w:t>
      </w:r>
      <w:r w:rsidR="00EE0B82">
        <w:t xml:space="preserve"> : </w:t>
      </w:r>
      <w:r w:rsidRPr="002D10EB">
        <w:t>maint</w:t>
      </w:r>
      <w:r w:rsidRPr="002D10EB">
        <w:t>e</w:t>
      </w:r>
      <w:r w:rsidRPr="002D10EB">
        <w:t>nant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lui qui ne veut plus</w:t>
      </w:r>
      <w:r w:rsidR="00EE0B82">
        <w:t>.</w:t>
      </w:r>
    </w:p>
    <w:p w14:paraId="67F5055D" w14:textId="77777777" w:rsidR="00EE0B82" w:rsidRDefault="000A7E25" w:rsidP="000A7E25">
      <w:r w:rsidRPr="002D10EB">
        <w:t>Ces chambres</w:t>
      </w:r>
      <w:r w:rsidR="00EE0B82">
        <w:t xml:space="preserve">, </w:t>
      </w:r>
      <w:r w:rsidRPr="002D10EB">
        <w:t>où les souris sèment leurs pilules</w:t>
      </w:r>
      <w:r w:rsidR="00EE0B82">
        <w:t xml:space="preserve">, </w:t>
      </w:r>
      <w:r w:rsidRPr="002D10EB">
        <w:t>ne lui conviennent pas</w:t>
      </w:r>
      <w:r w:rsidR="00EE0B82">
        <w:t xml:space="preserve"> : </w:t>
      </w:r>
      <w:r w:rsidRPr="002D10EB">
        <w:t>elles sont beaucoup trop grandes</w:t>
      </w:r>
      <w:r w:rsidR="00EE0B82">
        <w:t xml:space="preserve">. </w:t>
      </w:r>
      <w:r w:rsidRPr="002D10EB">
        <w:t>Il s</w:t>
      </w:r>
      <w:r w:rsidR="00EE0B82">
        <w:t>’</w:t>
      </w:r>
      <w:r w:rsidRPr="002D10EB">
        <w:t>en maçonne à sa manière</w:t>
      </w:r>
      <w:r w:rsidR="00EE0B82">
        <w:t xml:space="preserve">, </w:t>
      </w:r>
      <w:r w:rsidRPr="002D10EB">
        <w:t>avec d</w:t>
      </w:r>
      <w:r w:rsidR="00EE0B82">
        <w:t>’</w:t>
      </w:r>
      <w:r w:rsidRPr="002D10EB">
        <w:t>anciennes fenêtres</w:t>
      </w:r>
      <w:r w:rsidR="00EE0B82">
        <w:t xml:space="preserve">, </w:t>
      </w:r>
      <w:r w:rsidRPr="002D10EB">
        <w:t>des briques de rebut qu</w:t>
      </w:r>
      <w:r w:rsidR="00EE0B82">
        <w:t>’</w:t>
      </w:r>
      <w:r w:rsidRPr="002D10EB">
        <w:t>il achète à mesure chez les démolisseurs</w:t>
      </w:r>
      <w:r w:rsidR="00EE0B82">
        <w:t>.</w:t>
      </w:r>
    </w:p>
    <w:p w14:paraId="3DDBAAA9" w14:textId="77777777" w:rsidR="00EE0B82" w:rsidRDefault="000A7E25" w:rsidP="000A7E25">
      <w:r w:rsidRPr="002D10EB">
        <w:t>La porte de son salon provient d</w:t>
      </w:r>
      <w:r w:rsidR="00EE0B82">
        <w:t>’</w:t>
      </w:r>
      <w:r w:rsidRPr="002D10EB">
        <w:t>un restaurant</w:t>
      </w:r>
      <w:r w:rsidR="00EE0B82">
        <w:t xml:space="preserve">. </w:t>
      </w:r>
      <w:r w:rsidRPr="002D10EB">
        <w:t>Elle est v</w:t>
      </w:r>
      <w:r w:rsidRPr="002D10EB">
        <w:t>i</w:t>
      </w:r>
      <w:r w:rsidRPr="002D10EB">
        <w:t>trée</w:t>
      </w:r>
      <w:r w:rsidR="00EE0B82">
        <w:t xml:space="preserve">. </w:t>
      </w:r>
      <w:r w:rsidRPr="002D10EB">
        <w:t>La glace de gauche renseigne</w:t>
      </w:r>
      <w:r w:rsidR="00EE0B82">
        <w:t> : « </w:t>
      </w:r>
      <w:r w:rsidRPr="002D10EB">
        <w:t>Entrée des</w:t>
      </w:r>
      <w:r w:rsidR="00EE0B82">
        <w:t>… »</w:t>
      </w:r>
      <w:r w:rsidRPr="002D10EB">
        <w:t xml:space="preserve"> Sur celle de droite</w:t>
      </w:r>
      <w:r w:rsidR="00EE0B82">
        <w:t xml:space="preserve">, </w:t>
      </w:r>
      <w:r w:rsidRPr="002D10EB">
        <w:t>deux Amours nus se sucent les lèvres</w:t>
      </w:r>
      <w:r w:rsidR="00EE0B82">
        <w:t xml:space="preserve">. </w:t>
      </w:r>
      <w:r w:rsidRPr="002D10EB">
        <w:t>L</w:t>
      </w:r>
      <w:r w:rsidR="00EE0B82">
        <w:t>’</w:t>
      </w:r>
      <w:r w:rsidRPr="002D10EB">
        <w:t>un est une petite fille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autre très visiblement le contraire</w:t>
      </w:r>
      <w:r w:rsidR="00EE0B82">
        <w:t>.</w:t>
      </w:r>
    </w:p>
    <w:p w14:paraId="2F2EE21F" w14:textId="77777777" w:rsidR="00EE0B82" w:rsidRDefault="000A7E25" w:rsidP="000A7E25">
      <w:r w:rsidRPr="002D10EB">
        <w:t>L</w:t>
      </w:r>
      <w:r w:rsidR="00EE0B82">
        <w:t>’</w:t>
      </w:r>
      <w:r w:rsidRPr="002D10EB">
        <w:t>abbé n</w:t>
      </w:r>
      <w:r w:rsidR="00EE0B82">
        <w:t>’</w:t>
      </w:r>
      <w:r w:rsidRPr="002D10EB">
        <w:t>aime pas le gaspillage</w:t>
      </w:r>
      <w:r w:rsidR="00EE0B82">
        <w:t xml:space="preserve">. </w:t>
      </w:r>
      <w:r w:rsidRPr="002D10EB">
        <w:t>Il achète son sucre en pain</w:t>
      </w:r>
      <w:r w:rsidR="00EE0B82">
        <w:t xml:space="preserve">, </w:t>
      </w:r>
      <w:r w:rsidRPr="002D10EB">
        <w:t>ce qui est moins cher que de l</w:t>
      </w:r>
      <w:r w:rsidR="00EE0B82">
        <w:t>’</w:t>
      </w:r>
      <w:r w:rsidRPr="002D10EB">
        <w:t>acheter en morceaux</w:t>
      </w:r>
      <w:r w:rsidR="00EE0B82">
        <w:t xml:space="preserve">. </w:t>
      </w:r>
      <w:r w:rsidRPr="002D10EB">
        <w:t>Le bloc trône au milieu de la table reléché par les mouches</w:t>
      </w:r>
      <w:r w:rsidR="00EE0B82">
        <w:t xml:space="preserve">. </w:t>
      </w:r>
      <w:r w:rsidRPr="002D10EB">
        <w:t>Quand il en veut</w:t>
      </w:r>
      <w:r w:rsidR="00EE0B82">
        <w:t xml:space="preserve">, </w:t>
      </w:r>
      <w:r w:rsidRPr="002D10EB">
        <w:t>avec un maillet et un ciseau</w:t>
      </w:r>
      <w:r w:rsidR="00EE0B82">
        <w:t xml:space="preserve">, </w:t>
      </w:r>
      <w:r w:rsidRPr="002D10EB">
        <w:t>il frappe dessus</w:t>
      </w:r>
      <w:r w:rsidR="00EE0B82">
        <w:t xml:space="preserve">, </w:t>
      </w:r>
      <w:r w:rsidRPr="002D10EB">
        <w:t>comme un sculpteur qui taille une statue</w:t>
      </w:r>
      <w:r w:rsidR="00EE0B82">
        <w:t xml:space="preserve">. </w:t>
      </w:r>
      <w:r w:rsidRPr="002D10EB">
        <w:t>Les éclats volent par terre</w:t>
      </w:r>
      <w:r w:rsidR="00EE0B82">
        <w:t xml:space="preserve">, </w:t>
      </w:r>
      <w:r w:rsidRPr="002D10EB">
        <w:t>où la servante les retrouve et les balaie aux ordures</w:t>
      </w:r>
      <w:r w:rsidR="00EE0B82">
        <w:t>.</w:t>
      </w:r>
    </w:p>
    <w:p w14:paraId="34A5991A" w14:textId="77777777" w:rsidR="00EE0B82" w:rsidRDefault="000A7E25" w:rsidP="000A7E25">
      <w:r w:rsidRPr="002D10EB">
        <w:t>Au fait</w:t>
      </w:r>
      <w:r w:rsidR="00EE0B82">
        <w:t xml:space="preserve">, </w:t>
      </w:r>
      <w:r w:rsidRPr="002D10EB">
        <w:t>est-ce bien une servante</w:t>
      </w:r>
      <w:r w:rsidR="00EE0B82">
        <w:t xml:space="preserve"> ? </w:t>
      </w:r>
      <w:r w:rsidRPr="002D10EB">
        <w:t>Forte et jeune</w:t>
      </w:r>
      <w:r w:rsidR="00EE0B82">
        <w:t xml:space="preserve">, </w:t>
      </w:r>
      <w:r w:rsidRPr="002D10EB">
        <w:t>elle a la poitrine un peu lourde pour servir un abbé</w:t>
      </w:r>
      <w:r w:rsidR="00EE0B82">
        <w:t>.</w:t>
      </w:r>
    </w:p>
    <w:p w14:paraId="4FEF4C1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sa nièce</w:t>
      </w:r>
      <w:r>
        <w:t xml:space="preserve">, </w:t>
      </w:r>
      <w:r w:rsidR="000A7E25" w:rsidRPr="002D10EB">
        <w:t>dit Benooi</w:t>
      </w:r>
      <w:r>
        <w:t xml:space="preserve">, </w:t>
      </w:r>
      <w:r w:rsidR="000A7E25" w:rsidRPr="002D10EB">
        <w:t>dont la figure</w:t>
      </w:r>
      <w:r>
        <w:t xml:space="preserve">, </w:t>
      </w:r>
      <w:r w:rsidR="000A7E25" w:rsidRPr="002D10EB">
        <w:t>tout à coup</w:t>
      </w:r>
      <w:r>
        <w:t xml:space="preserve">, </w:t>
      </w:r>
      <w:r w:rsidR="000A7E25" w:rsidRPr="002D10EB">
        <w:t>devient un morceau de bois</w:t>
      </w:r>
      <w:r>
        <w:t>.</w:t>
      </w:r>
    </w:p>
    <w:p w14:paraId="2A47F44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le petit garçon</w:t>
      </w:r>
      <w:r>
        <w:t xml:space="preserve">, </w:t>
      </w:r>
      <w:r w:rsidR="000A7E25" w:rsidRPr="002D10EB">
        <w:t>Benooi</w:t>
      </w:r>
      <w:r>
        <w:t> ?</w:t>
      </w:r>
    </w:p>
    <w:p w14:paraId="2573891C" w14:textId="77777777" w:rsidR="00EE0B82" w:rsidRDefault="000A7E25" w:rsidP="000A7E25">
      <w:r w:rsidRPr="002D10EB">
        <w:t>Car l</w:t>
      </w:r>
      <w:r w:rsidR="00EE0B82">
        <w:t>’</w:t>
      </w:r>
      <w:r w:rsidRPr="002D10EB">
        <w:t>abbé se réserve</w:t>
      </w:r>
      <w:r w:rsidR="00EE0B82">
        <w:t xml:space="preserve">, </w:t>
      </w:r>
      <w:r w:rsidRPr="002D10EB">
        <w:t>également pour le service</w:t>
      </w:r>
      <w:r w:rsidR="00EE0B82">
        <w:t xml:space="preserve">, </w:t>
      </w:r>
      <w:r w:rsidRPr="002D10EB">
        <w:t>un petit garçon dont les reins</w:t>
      </w:r>
      <w:r w:rsidR="00EE0B82">
        <w:t xml:space="preserve">, </w:t>
      </w:r>
      <w:r w:rsidRPr="002D10EB">
        <w:t>comme ceux de la servante</w:t>
      </w:r>
      <w:r w:rsidR="00EE0B82">
        <w:t xml:space="preserve">, </w:t>
      </w:r>
      <w:r w:rsidRPr="002D10EB">
        <w:t>sont bien rebondis</w:t>
      </w:r>
      <w:r w:rsidR="00EE0B82">
        <w:t>.</w:t>
      </w:r>
    </w:p>
    <w:p w14:paraId="5C5FC2EC" w14:textId="77777777" w:rsidR="00EE0B82" w:rsidRDefault="000A7E25" w:rsidP="000A7E25">
      <w:r w:rsidRPr="002D10EB">
        <w:t>Pour dix francs</w:t>
      </w:r>
      <w:r w:rsidR="00EE0B82">
        <w:t xml:space="preserve">, </w:t>
      </w:r>
      <w:r w:rsidRPr="002D10EB">
        <w:t>chez les Baerkaelens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abbé s</w:t>
      </w:r>
      <w:r w:rsidR="00EE0B82">
        <w:t>’</w:t>
      </w:r>
      <w:r w:rsidRPr="002D10EB">
        <w:t>est procuré deux bécanes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un couple anversois avait laissées en gage</w:t>
      </w:r>
      <w:r w:rsidR="00EE0B82">
        <w:t xml:space="preserve">. </w:t>
      </w:r>
      <w:r w:rsidRPr="002D10EB">
        <w:t>À cause de la soutane</w:t>
      </w:r>
      <w:r w:rsidR="00EE0B82">
        <w:t xml:space="preserve">, </w:t>
      </w:r>
      <w:r w:rsidRPr="002D10EB">
        <w:t xml:space="preserve">il a gardé pour lui la bicyclette de la </w:t>
      </w:r>
      <w:r w:rsidRPr="002D10EB">
        <w:lastRenderedPageBreak/>
        <w:t>dame</w:t>
      </w:r>
      <w:r w:rsidR="00EE0B82">
        <w:t xml:space="preserve">. </w:t>
      </w:r>
      <w:r w:rsidRPr="002D10EB">
        <w:t>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qui est grande</w:t>
      </w:r>
      <w:r w:rsidR="00EE0B82">
        <w:t xml:space="preserve">, </w:t>
      </w:r>
      <w:r w:rsidRPr="002D10EB">
        <w:t>sert à la bonne quand elle se rend au village</w:t>
      </w:r>
      <w:r w:rsidR="00EE0B82">
        <w:t xml:space="preserve">. </w:t>
      </w:r>
      <w:r w:rsidRPr="002D10EB">
        <w:t>Il l</w:t>
      </w:r>
      <w:r w:rsidR="00EE0B82">
        <w:t>’</w:t>
      </w:r>
      <w:r w:rsidRPr="002D10EB">
        <w:t>accompagne quelquefois</w:t>
      </w:r>
      <w:r w:rsidR="00EE0B82">
        <w:t xml:space="preserve">. </w:t>
      </w:r>
      <w:r w:rsidRPr="002D10EB">
        <w:t>Les mollets découverts</w:t>
      </w:r>
      <w:r w:rsidR="00EE0B82">
        <w:t xml:space="preserve">, </w:t>
      </w:r>
      <w:r w:rsidRPr="002D10EB">
        <w:t>la servante file grand train</w:t>
      </w:r>
      <w:r w:rsidR="00EE0B82">
        <w:t xml:space="preserve">. </w:t>
      </w:r>
      <w:r w:rsidRPr="002D10EB">
        <w:t>Rouge</w:t>
      </w:r>
      <w:r w:rsidR="00EE0B82">
        <w:t xml:space="preserve">, </w:t>
      </w:r>
      <w:r w:rsidRPr="002D10EB">
        <w:t>le tricorne dans la nuque</w:t>
      </w:r>
      <w:r w:rsidR="00EE0B82">
        <w:t xml:space="preserve">, </w:t>
      </w:r>
      <w:r w:rsidRPr="002D10EB">
        <w:t>la soutane pleine de vent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abbé zigzague au loin</w:t>
      </w:r>
      <w:r w:rsidR="00EE0B82">
        <w:t xml:space="preserve">, </w:t>
      </w:r>
      <w:r w:rsidRPr="002D10EB">
        <w:t>en détresse</w:t>
      </w:r>
      <w:r w:rsidR="00EE0B82">
        <w:t xml:space="preserve">, </w:t>
      </w:r>
      <w:r w:rsidRPr="002D10EB">
        <w:t>derrière elle</w:t>
      </w:r>
      <w:r w:rsidR="00EE0B82">
        <w:t>.</w:t>
      </w:r>
    </w:p>
    <w:p w14:paraId="60C5CA13" w14:textId="77777777" w:rsidR="00EE0B82" w:rsidRDefault="000A7E25" w:rsidP="000A7E25">
      <w:r w:rsidRPr="002D10EB">
        <w:t>Un jour</w:t>
      </w:r>
      <w:r w:rsidR="00EE0B82">
        <w:t xml:space="preserve">, </w:t>
      </w:r>
      <w:r w:rsidRPr="002D10EB">
        <w:t>chez un brocanteur de la ville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abbé découvre une auto</w:t>
      </w:r>
      <w:r w:rsidR="00EE0B82">
        <w:t xml:space="preserve">, </w:t>
      </w:r>
      <w:r w:rsidRPr="002D10EB">
        <w:t>la trouve à son goût et</w:t>
      </w:r>
      <w:r w:rsidR="00EE0B82">
        <w:t xml:space="preserve">, </w:t>
      </w:r>
      <w:r w:rsidRPr="002D10EB">
        <w:t>la machine étant un peu vieille</w:t>
      </w:r>
      <w:r w:rsidR="00EE0B82">
        <w:t xml:space="preserve">, </w:t>
      </w:r>
      <w:r w:rsidRPr="002D10EB">
        <w:t>se décide à la ramener lui-même sur un camion</w:t>
      </w:r>
      <w:r w:rsidR="00EE0B82">
        <w:t xml:space="preserve">. </w:t>
      </w:r>
      <w:r w:rsidRPr="002D10EB">
        <w:t>Ce fut un gros émoi au village</w:t>
      </w:r>
      <w:r w:rsidR="00EE0B82">
        <w:t xml:space="preserve">. </w:t>
      </w:r>
      <w:r w:rsidRPr="002D10EB">
        <w:t>La charge était lourde</w:t>
      </w:r>
      <w:r w:rsidR="00EE0B82">
        <w:t xml:space="preserve">. </w:t>
      </w:r>
      <w:r w:rsidRPr="002D10EB">
        <w:t>On ne reconnut pas d</w:t>
      </w:r>
      <w:r w:rsidR="00EE0B82">
        <w:t>’</w:t>
      </w:r>
      <w:r w:rsidRPr="002D10EB">
        <w:t>abord ce charretier</w:t>
      </w:r>
      <w:r w:rsidR="00EE0B82">
        <w:t xml:space="preserve">, </w:t>
      </w:r>
      <w:r w:rsidRPr="002D10EB">
        <w:t>déguisé en prêtre</w:t>
      </w:r>
      <w:r w:rsidR="00EE0B82">
        <w:t xml:space="preserve">, </w:t>
      </w:r>
      <w:r w:rsidRPr="002D10EB">
        <w:t xml:space="preserve">qui tapait sur ses bêtes en leur lançant des </w:t>
      </w:r>
      <w:r w:rsidR="00EE0B82">
        <w:t>« </w:t>
      </w:r>
      <w:r w:rsidRPr="002D10EB">
        <w:t>Nom de Dieu</w:t>
      </w:r>
      <w:r w:rsidR="00EE0B82">
        <w:t>… ».</w:t>
      </w:r>
    </w:p>
    <w:p w14:paraId="1EE61BC9" w14:textId="77777777" w:rsidR="00EE0B82" w:rsidRDefault="000A7E25" w:rsidP="000A7E25">
      <w:r w:rsidRPr="002D10EB">
        <w:t>C</w:t>
      </w:r>
      <w:r w:rsidR="00EE0B82">
        <w:t>’</w:t>
      </w:r>
      <w:r w:rsidRPr="002D10EB">
        <w:t>était une antique guimbarde</w:t>
      </w:r>
      <w:r w:rsidR="00EE0B82">
        <w:t xml:space="preserve">, </w:t>
      </w:r>
      <w:r w:rsidRPr="002D10EB">
        <w:t>haute sur pattes</w:t>
      </w:r>
      <w:r w:rsidR="00EE0B82">
        <w:t xml:space="preserve">, </w:t>
      </w:r>
      <w:r w:rsidRPr="002D10EB">
        <w:t>dont le moteur semblait loger l</w:t>
      </w:r>
      <w:r w:rsidR="00EE0B82">
        <w:t>’</w:t>
      </w:r>
      <w:r w:rsidRPr="002D10EB">
        <w:t>âme rétive de Rossinante</w:t>
      </w:r>
      <w:r w:rsidR="00EE0B82">
        <w:t xml:space="preserve">. </w:t>
      </w:r>
      <w:r w:rsidRPr="002D10EB">
        <w:t>À force de limes et de marteaux</w:t>
      </w:r>
      <w:r w:rsidR="00EE0B82">
        <w:t xml:space="preserve">, </w:t>
      </w:r>
      <w:r w:rsidRPr="002D10EB">
        <w:t>il en fait quelque chose qui bouge</w:t>
      </w:r>
      <w:r w:rsidR="00EE0B82">
        <w:t>.</w:t>
      </w:r>
    </w:p>
    <w:p w14:paraId="7CC4C289" w14:textId="77777777" w:rsidR="00EE0B82" w:rsidRDefault="000A7E25" w:rsidP="000A7E25">
      <w:r w:rsidRPr="002D10EB">
        <w:t>Tout à coup</w:t>
      </w:r>
      <w:r w:rsidR="00EE0B82">
        <w:t xml:space="preserve">, </w:t>
      </w:r>
      <w:r w:rsidRPr="002D10EB">
        <w:t>sur la chaussée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entends une fusillade</w:t>
      </w:r>
      <w:r w:rsidR="00EE0B82">
        <w:t xml:space="preserve">, </w:t>
      </w:r>
      <w:r w:rsidRPr="002D10EB">
        <w:t>puis un grand ballottement de ferrailles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l</w:t>
      </w:r>
      <w:r w:rsidR="00EE0B82">
        <w:t>’</w:t>
      </w:r>
      <w:r w:rsidRPr="002D10EB">
        <w:t>auto de l</w:t>
      </w:r>
      <w:r w:rsidR="00EE0B82">
        <w:t>’</w:t>
      </w:r>
      <w:r w:rsidRPr="002D10EB">
        <w:t>abbé qui approche</w:t>
      </w:r>
      <w:r w:rsidR="00EE0B82">
        <w:t xml:space="preserve">. </w:t>
      </w:r>
      <w:r w:rsidRPr="002D10EB">
        <w:t>Je la saluerai</w:t>
      </w:r>
      <w:r w:rsidR="00EE0B82">
        <w:t xml:space="preserve">, </w:t>
      </w:r>
      <w:r w:rsidRPr="002D10EB">
        <w:t>tout à l</w:t>
      </w:r>
      <w:r w:rsidR="00EE0B82">
        <w:t>’</w:t>
      </w:r>
      <w:r w:rsidRPr="002D10EB">
        <w:t>heure</w:t>
      </w:r>
      <w:r w:rsidR="00EE0B82">
        <w:t xml:space="preserve">, </w:t>
      </w:r>
      <w:r w:rsidRPr="002D10EB">
        <w:t>au passage</w:t>
      </w:r>
      <w:r w:rsidR="00EE0B82">
        <w:t xml:space="preserve">, </w:t>
      </w:r>
      <w:r w:rsidRPr="002D10EB">
        <w:t>mais rien ne presse</w:t>
      </w:r>
      <w:r w:rsidR="00EE0B82">
        <w:t xml:space="preserve">. </w:t>
      </w:r>
      <w:r w:rsidRPr="002D10EB">
        <w:t>Je puis flâner</w:t>
      </w:r>
      <w:r w:rsidR="00EE0B82">
        <w:t xml:space="preserve">, </w:t>
      </w:r>
      <w:r w:rsidRPr="002D10EB">
        <w:t>finir cette lettre</w:t>
      </w:r>
      <w:r w:rsidR="00EE0B82">
        <w:t xml:space="preserve">, </w:t>
      </w:r>
      <w:r w:rsidRPr="002D10EB">
        <w:t>bourrer ma pipe</w:t>
      </w:r>
      <w:r w:rsidR="00EE0B82">
        <w:t xml:space="preserve">, </w:t>
      </w:r>
      <w:r w:rsidRPr="002D10EB">
        <w:t>quand je viens sur ma porte</w:t>
      </w:r>
      <w:r w:rsidR="00EE0B82">
        <w:t xml:space="preserve">, </w:t>
      </w:r>
      <w:r w:rsidRPr="002D10EB">
        <w:t>il est toujours trop tôt</w:t>
      </w:r>
      <w:r w:rsidR="00EE0B82">
        <w:t>.</w:t>
      </w:r>
    </w:p>
    <w:p w14:paraId="2367FDC7" w14:textId="77777777" w:rsidR="00EE0B82" w:rsidRDefault="000A7E25" w:rsidP="000A7E25">
      <w:r w:rsidRPr="002D10EB">
        <w:t>L</w:t>
      </w:r>
      <w:r w:rsidR="00EE0B82">
        <w:t>’</w:t>
      </w:r>
      <w:r w:rsidRPr="002D10EB">
        <w:t>abbé aimait le canotage</w:t>
      </w:r>
      <w:r w:rsidR="00EE0B82">
        <w:t xml:space="preserve">. </w:t>
      </w:r>
      <w:r w:rsidRPr="002D10EB">
        <w:t>Un jour</w:t>
      </w:r>
      <w:r w:rsidR="00EE0B82">
        <w:t xml:space="preserve">, </w:t>
      </w:r>
      <w:r w:rsidRPr="002D10EB">
        <w:t>il découvre une barque et</w:t>
      </w:r>
      <w:r w:rsidR="00EE0B82">
        <w:t xml:space="preserve">, </w:t>
      </w:r>
      <w:r w:rsidRPr="002D10EB">
        <w:t>pour n</w:t>
      </w:r>
      <w:r w:rsidR="00EE0B82">
        <w:t>’</w:t>
      </w:r>
      <w:r w:rsidRPr="002D10EB">
        <w:t>avoir pas à ramer</w:t>
      </w:r>
      <w:r w:rsidR="00EE0B82">
        <w:t xml:space="preserve">, </w:t>
      </w:r>
      <w:r w:rsidRPr="002D10EB">
        <w:t>y adapte une hélice avec le moteur de son auto</w:t>
      </w:r>
      <w:r w:rsidR="00EE0B82">
        <w:t xml:space="preserve">. </w:t>
      </w:r>
      <w:r w:rsidRPr="002D10EB">
        <w:t>Cela marchait très bien</w:t>
      </w:r>
      <w:r w:rsidR="00EE0B82">
        <w:t>.</w:t>
      </w:r>
    </w:p>
    <w:p w14:paraId="677F8672" w14:textId="77777777" w:rsidR="00EE0B82" w:rsidRDefault="000A7E25" w:rsidP="000A7E25">
      <w:r w:rsidRPr="002D10EB">
        <w:t>Un soir</w:t>
      </w:r>
      <w:r w:rsidR="00EE0B82">
        <w:t xml:space="preserve">, </w:t>
      </w:r>
      <w:r w:rsidRPr="002D10EB">
        <w:t>comme il voguait avec sa bonne</w:t>
      </w:r>
      <w:r w:rsidR="00EE0B82">
        <w:t xml:space="preserve">, </w:t>
      </w:r>
      <w:r w:rsidRPr="002D10EB">
        <w:t>sur un canal</w:t>
      </w:r>
      <w:r w:rsidR="00EE0B82">
        <w:t xml:space="preserve">, </w:t>
      </w:r>
      <w:r w:rsidRPr="002D10EB">
        <w:t>aux environs de la Hollande</w:t>
      </w:r>
      <w:r w:rsidR="00EE0B82">
        <w:t xml:space="preserve">, </w:t>
      </w:r>
      <w:r w:rsidRPr="002D10EB">
        <w:t>les douaniers se méfièrent</w:t>
      </w:r>
      <w:r w:rsidR="00EE0B82">
        <w:t>.</w:t>
      </w:r>
    </w:p>
    <w:p w14:paraId="2255A46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fraudez</w:t>
      </w:r>
      <w:r>
        <w:t>.</w:t>
      </w:r>
    </w:p>
    <w:p w14:paraId="4A8FAC0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Pardon</w:t>
      </w:r>
      <w:r>
        <w:t xml:space="preserve">, </w:t>
      </w:r>
      <w:r w:rsidR="000A7E25" w:rsidRPr="002D10EB">
        <w:t>je suis abbé</w:t>
      </w:r>
      <w:r>
        <w:t xml:space="preserve">, </w:t>
      </w:r>
      <w:r w:rsidR="000A7E25" w:rsidRPr="002D10EB">
        <w:t>voyez ma robe</w:t>
      </w:r>
      <w:r>
        <w:t>.</w:t>
      </w:r>
    </w:p>
    <w:p w14:paraId="04C64D8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Contrebandier</w:t>
      </w:r>
      <w:r>
        <w:t>.</w:t>
      </w:r>
    </w:p>
    <w:p w14:paraId="4698D92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Prêtre</w:t>
      </w:r>
      <w:r>
        <w:t>.</w:t>
      </w:r>
    </w:p>
    <w:p w14:paraId="70CEC3D1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Nous verrons bien</w:t>
      </w:r>
      <w:r>
        <w:t>.</w:t>
      </w:r>
    </w:p>
    <w:p w14:paraId="473B1A4B" w14:textId="77777777" w:rsidR="00EE0B82" w:rsidRDefault="000A7E25" w:rsidP="000A7E25">
      <w:r w:rsidRPr="002D10EB">
        <w:t>On l</w:t>
      </w:r>
      <w:r w:rsidR="00EE0B82">
        <w:t>’</w:t>
      </w:r>
      <w:r w:rsidRPr="002D10EB">
        <w:t>enferma dans un cachot</w:t>
      </w:r>
      <w:r w:rsidR="00EE0B82">
        <w:t xml:space="preserve"> : </w:t>
      </w:r>
      <w:r w:rsidRPr="002D10EB">
        <w:t>on le retint pendant trois jours</w:t>
      </w:r>
      <w:r w:rsidR="00EE0B82">
        <w:t xml:space="preserve">. </w:t>
      </w:r>
      <w:r w:rsidRPr="002D10EB">
        <w:t>Et aussi la servante</w:t>
      </w:r>
      <w:r w:rsidR="00EE0B82">
        <w:t>.</w:t>
      </w:r>
    </w:p>
    <w:p w14:paraId="416C825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Dans le même cachot</w:t>
      </w:r>
      <w:r>
        <w:t xml:space="preserve">, </w:t>
      </w:r>
      <w:r w:rsidR="000A7E25" w:rsidRPr="002D10EB">
        <w:t>monsieur l</w:t>
      </w:r>
      <w:r>
        <w:t>’</w:t>
      </w:r>
      <w:r w:rsidR="000A7E25" w:rsidRPr="002D10EB">
        <w:t>abbé</w:t>
      </w:r>
      <w:r>
        <w:t> ?</w:t>
      </w:r>
    </w:p>
    <w:p w14:paraId="7AD12E4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. </w:t>
      </w:r>
      <w:r w:rsidR="000A7E25" w:rsidRPr="002D10EB">
        <w:t>Et rien que de la paille pour nous deux</w:t>
      </w:r>
      <w:r>
        <w:t>.</w:t>
      </w:r>
    </w:p>
    <w:p w14:paraId="45EA32FD" w14:textId="77777777" w:rsidR="00EE0B82" w:rsidRDefault="000A7E25" w:rsidP="000A7E25">
      <w:r w:rsidRPr="002D10EB">
        <w:t>Ce qu</w:t>
      </w:r>
      <w:r w:rsidR="00EE0B82">
        <w:t>’</w:t>
      </w:r>
      <w:r w:rsidRPr="002D10EB">
        <w:t>il y a de plus grave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qu</w:t>
      </w:r>
      <w:r w:rsidR="00EE0B82">
        <w:t>’</w:t>
      </w:r>
      <w:r w:rsidRPr="002D10EB">
        <w:t>à tant chercher s</w:t>
      </w:r>
      <w:r w:rsidR="00EE0B82">
        <w:t>’</w:t>
      </w:r>
      <w:r w:rsidRPr="002D10EB">
        <w:t>il était prêtre</w:t>
      </w:r>
      <w:r w:rsidR="00EE0B82">
        <w:t xml:space="preserve">, </w:t>
      </w:r>
      <w:r w:rsidRPr="002D10EB">
        <w:t>les douaniers oublièrent de visiter la barque</w:t>
      </w:r>
      <w:r w:rsidR="00EE0B82">
        <w:t>.</w:t>
      </w:r>
    </w:p>
    <w:p w14:paraId="44B2E6D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</w:t>
      </w:r>
      <w:r>
        <w:t xml:space="preserve">, </w:t>
      </w:r>
      <w:r w:rsidR="000A7E25" w:rsidRPr="002D10EB">
        <w:t>naturellement</w:t>
      </w:r>
      <w:r>
        <w:t xml:space="preserve">, </w:t>
      </w:r>
      <w:r w:rsidR="000A7E25" w:rsidRPr="002D10EB">
        <w:t>vous ne cachiez rien</w:t>
      </w:r>
      <w:r>
        <w:t> ?</w:t>
      </w:r>
    </w:p>
    <w:p w14:paraId="1E4F3C5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Rien</w:t>
      </w:r>
      <w:r>
        <w:t xml:space="preserve">, </w:t>
      </w:r>
      <w:r w:rsidR="000A7E25" w:rsidRPr="002D10EB">
        <w:t>dit l</w:t>
      </w:r>
      <w:r>
        <w:t>’</w:t>
      </w:r>
      <w:r w:rsidR="000A7E25" w:rsidRPr="002D10EB">
        <w:t>abbé qui m</w:t>
      </w:r>
      <w:r>
        <w:t>’</w:t>
      </w:r>
      <w:r w:rsidR="000A7E25" w:rsidRPr="002D10EB">
        <w:t>offre</w:t>
      </w:r>
      <w:r>
        <w:t xml:space="preserve">, </w:t>
      </w:r>
      <w:r w:rsidR="000A7E25" w:rsidRPr="002D10EB">
        <w:t>en souriant</w:t>
      </w:r>
      <w:r>
        <w:t xml:space="preserve">, </w:t>
      </w:r>
      <w:r w:rsidR="000A7E25" w:rsidRPr="002D10EB">
        <w:t>un de ces bons cigares comme on n</w:t>
      </w:r>
      <w:r>
        <w:t>’</w:t>
      </w:r>
      <w:r w:rsidR="000A7E25" w:rsidRPr="002D10EB">
        <w:t>en trouve qu</w:t>
      </w:r>
      <w:r>
        <w:t>’</w:t>
      </w:r>
      <w:r w:rsidR="000A7E25" w:rsidRPr="002D10EB">
        <w:t>en Hollande</w:t>
      </w:r>
      <w:r>
        <w:t>.</w:t>
      </w:r>
    </w:p>
    <w:p w14:paraId="60C9EAAE" w14:textId="77777777" w:rsidR="00EE0B82" w:rsidRDefault="000A7E25" w:rsidP="000A7E25">
      <w:r w:rsidRPr="002D10EB">
        <w:t>N</w:t>
      </w:r>
      <w:r w:rsidR="00EE0B82">
        <w:t>’</w:t>
      </w:r>
      <w:r w:rsidRPr="002D10EB">
        <w:t>importe</w:t>
      </w:r>
      <w:r w:rsidR="00EE0B82">
        <w:t xml:space="preserve">. </w:t>
      </w:r>
      <w:r w:rsidRPr="002D10EB">
        <w:t>Cette mésaventure l</w:t>
      </w:r>
      <w:r w:rsidR="00EE0B82">
        <w:t>’</w:t>
      </w:r>
      <w:r w:rsidRPr="002D10EB">
        <w:t>a dégoûté du canotage</w:t>
      </w:r>
      <w:r w:rsidR="00EE0B82">
        <w:t xml:space="preserve">. </w:t>
      </w:r>
      <w:r w:rsidRPr="002D10EB">
        <w:t>Il a démonté sa barque</w:t>
      </w:r>
      <w:r w:rsidR="00EE0B82">
        <w:t xml:space="preserve">. </w:t>
      </w:r>
      <w:r w:rsidRPr="002D10EB">
        <w:t>Quille en l</w:t>
      </w:r>
      <w:r w:rsidR="00EE0B82">
        <w:t>’</w:t>
      </w:r>
      <w:r w:rsidRPr="002D10EB">
        <w:t>air</w:t>
      </w:r>
      <w:r w:rsidR="00EE0B82">
        <w:t xml:space="preserve">, </w:t>
      </w:r>
      <w:r w:rsidRPr="002D10EB">
        <w:t>au fond du jardin</w:t>
      </w:r>
      <w:r w:rsidR="00EE0B82">
        <w:t xml:space="preserve">, </w:t>
      </w:r>
      <w:r w:rsidRPr="002D10EB">
        <w:t>elle sert de toiture au poulailler</w:t>
      </w:r>
      <w:r w:rsidR="00EE0B82">
        <w:t xml:space="preserve">. </w:t>
      </w:r>
      <w:r w:rsidRPr="002D10EB">
        <w:t>Il n</w:t>
      </w:r>
      <w:r w:rsidR="00EE0B82">
        <w:t>’</w:t>
      </w:r>
      <w:r w:rsidRPr="002D10EB">
        <w:t>a d</w:t>
      </w:r>
      <w:r w:rsidR="00EE0B82">
        <w:t>’</w:t>
      </w:r>
      <w:r w:rsidRPr="002D10EB">
        <w:t>ailleurs plus de poules</w:t>
      </w:r>
      <w:r w:rsidR="00EE0B82">
        <w:t>.</w:t>
      </w:r>
    </w:p>
    <w:p w14:paraId="3D3D0DB2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6A43427F" w14:textId="77777777" w:rsidR="00EE0B82" w:rsidRDefault="000A7E25" w:rsidP="000A7E25">
      <w:pPr>
        <w:pStyle w:val="Sous-titre"/>
        <w:jc w:val="left"/>
      </w:pPr>
      <w:r w:rsidRPr="002D10EB">
        <w:t>SÉLECTION</w:t>
      </w:r>
      <w:r w:rsidR="00EE0B82">
        <w:t>.</w:t>
      </w:r>
    </w:p>
    <w:p w14:paraId="1B1A24FC" w14:textId="77777777" w:rsidR="004669F9" w:rsidRPr="004669F9" w:rsidRDefault="004669F9" w:rsidP="004669F9">
      <w:pPr>
        <w:pStyle w:val="NormalSolidaire"/>
      </w:pPr>
    </w:p>
    <w:p w14:paraId="315B045D" w14:textId="77777777" w:rsidR="00EE0B82" w:rsidRDefault="000A7E25" w:rsidP="000A7E25">
      <w:r w:rsidRPr="002D10EB">
        <w:t>Gilles est venu au monde avec des jambes inégales</w:t>
      </w:r>
      <w:r w:rsidR="00EE0B82">
        <w:t xml:space="preserve"> : </w:t>
      </w:r>
      <w:r w:rsidRPr="002D10EB">
        <w:t>la droite plus longue que la gauche</w:t>
      </w:r>
      <w:r w:rsidR="00EE0B82">
        <w:t>.</w:t>
      </w:r>
    </w:p>
    <w:p w14:paraId="0BC331CA" w14:textId="77777777" w:rsidR="00EE0B82" w:rsidRDefault="000A7E25" w:rsidP="000A7E25">
      <w:r w:rsidRPr="002D10EB">
        <w:t>Quand il marche et qu</w:t>
      </w:r>
      <w:r w:rsidR="00EE0B82">
        <w:t>’</w:t>
      </w:r>
      <w:r w:rsidRPr="002D10EB">
        <w:t>il s</w:t>
      </w:r>
      <w:r w:rsidR="00EE0B82">
        <w:t>’</w:t>
      </w:r>
      <w:r w:rsidRPr="002D10EB">
        <w:t>appuie sur la droite</w:t>
      </w:r>
      <w:r w:rsidR="00EE0B82">
        <w:t xml:space="preserve">, </w:t>
      </w:r>
      <w:r w:rsidRPr="002D10EB">
        <w:t>il paraît très grand</w:t>
      </w:r>
      <w:r w:rsidR="00EE0B82">
        <w:t xml:space="preserve"> ; </w:t>
      </w:r>
      <w:r w:rsidRPr="002D10EB">
        <w:t>puis</w:t>
      </w:r>
      <w:r w:rsidR="00EE0B82">
        <w:t xml:space="preserve">, </w:t>
      </w:r>
      <w:r w:rsidRPr="002D10EB">
        <w:t>tout à coup</w:t>
      </w:r>
      <w:r w:rsidR="00EE0B82">
        <w:t xml:space="preserve">, </w:t>
      </w:r>
      <w:r w:rsidRPr="002D10EB">
        <w:t>il s</w:t>
      </w:r>
      <w:r w:rsidR="00EE0B82">
        <w:t>’</w:t>
      </w:r>
      <w:r w:rsidRPr="002D10EB">
        <w:t>effondre et devient très petit</w:t>
      </w:r>
      <w:r w:rsidR="00EE0B82">
        <w:t xml:space="preserve">. </w:t>
      </w:r>
      <w:r w:rsidRPr="002D10EB">
        <w:t>Après quoi</w:t>
      </w:r>
      <w:r w:rsidR="00EE0B82">
        <w:t xml:space="preserve">, </w:t>
      </w:r>
      <w:r w:rsidRPr="002D10EB">
        <w:t>il remonte</w:t>
      </w:r>
      <w:r w:rsidR="00EE0B82">
        <w:t xml:space="preserve"> : </w:t>
      </w:r>
      <w:r w:rsidRPr="002D10EB">
        <w:t>c</w:t>
      </w:r>
      <w:r w:rsidR="00EE0B82">
        <w:t>’</w:t>
      </w:r>
      <w:r w:rsidRPr="002D10EB">
        <w:t>est la jambe la plus longue qui est la bonne</w:t>
      </w:r>
      <w:r w:rsidR="00EE0B82">
        <w:t>.</w:t>
      </w:r>
    </w:p>
    <w:p w14:paraId="5A59C93B" w14:textId="77777777" w:rsidR="00EE0B82" w:rsidRDefault="000A7E25" w:rsidP="000A7E25">
      <w:r w:rsidRPr="002D10EB">
        <w:t>Mais au repos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veuille</w:t>
      </w:r>
      <w:r w:rsidR="00EE0B82">
        <w:t xml:space="preserve">, </w:t>
      </w:r>
      <w:r w:rsidRPr="002D10EB">
        <w:t>des deux pieds à la fois</w:t>
      </w:r>
      <w:r w:rsidR="00EE0B82">
        <w:t xml:space="preserve">, </w:t>
      </w:r>
      <w:r w:rsidRPr="002D10EB">
        <w:t>se camper sur le sol</w:t>
      </w:r>
      <w:r w:rsidR="00EE0B82">
        <w:t xml:space="preserve">, </w:t>
      </w:r>
      <w:r w:rsidRPr="002D10EB">
        <w:t>il faut qu</w:t>
      </w:r>
      <w:r w:rsidR="00EE0B82">
        <w:t>’</w:t>
      </w:r>
      <w:r w:rsidRPr="002D10EB">
        <w:t xml:space="preserve">il croque cette bonne jambe ou se </w:t>
      </w:r>
      <w:r w:rsidRPr="002D10EB">
        <w:lastRenderedPageBreak/>
        <w:t>déhanche pour l</w:t>
      </w:r>
      <w:r w:rsidR="00EE0B82">
        <w:t>’</w:t>
      </w:r>
      <w:r w:rsidRPr="002D10EB">
        <w:t>arrondir en cerceau</w:t>
      </w:r>
      <w:r w:rsidR="00EE0B82">
        <w:t xml:space="preserve">. </w:t>
      </w:r>
      <w:r w:rsidRPr="002D10EB">
        <w:t>Elle le gêne si fort qu</w:t>
      </w:r>
      <w:r w:rsidR="00EE0B82">
        <w:t>’</w:t>
      </w:r>
      <w:r w:rsidRPr="002D10EB">
        <w:t>elle devient la mauvaise</w:t>
      </w:r>
      <w:r w:rsidR="00EE0B82">
        <w:t>.</w:t>
      </w:r>
    </w:p>
    <w:p w14:paraId="4189B4C6" w14:textId="77777777" w:rsidR="00EE0B82" w:rsidRDefault="000A7E25" w:rsidP="000A7E25">
      <w:r w:rsidRPr="002D10EB">
        <w:t>Il frappe dessus</w:t>
      </w:r>
      <w:r w:rsidR="00EE0B82">
        <w:t>.</w:t>
      </w:r>
    </w:p>
    <w:p w14:paraId="5AE8EFB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Sans cette garce</w:t>
      </w:r>
      <w:r>
        <w:t xml:space="preserve">, </w:t>
      </w:r>
      <w:r w:rsidR="000A7E25" w:rsidRPr="002D10EB">
        <w:t>je serais Trappiste</w:t>
      </w:r>
      <w:r>
        <w:t>.</w:t>
      </w:r>
    </w:p>
    <w:p w14:paraId="35401206" w14:textId="77777777" w:rsidR="00EE0B82" w:rsidRDefault="000A7E25" w:rsidP="000A7E25">
      <w:r w:rsidRPr="002D10EB">
        <w:t>Il avait la vocation</w:t>
      </w:r>
      <w:r w:rsidR="00EE0B82">
        <w:t xml:space="preserve">. </w:t>
      </w:r>
      <w:r w:rsidRPr="002D10EB">
        <w:t>Mais le Père Abbé ne l</w:t>
      </w:r>
      <w:r w:rsidR="00EE0B82">
        <w:t>’</w:t>
      </w:r>
      <w:r w:rsidRPr="002D10EB">
        <w:t>a pas voulu et l</w:t>
      </w:r>
      <w:r w:rsidR="00EE0B82">
        <w:t>’</w:t>
      </w:r>
      <w:r w:rsidRPr="002D10EB">
        <w:t>admet simplement comme ouvrier de la ferme</w:t>
      </w:r>
      <w:r w:rsidR="00EE0B82">
        <w:t xml:space="preserve">. </w:t>
      </w:r>
      <w:r w:rsidRPr="002D10EB">
        <w:t>Alors il a pris femme</w:t>
      </w:r>
      <w:r w:rsidR="00EE0B82">
        <w:t xml:space="preserve">, </w:t>
      </w:r>
      <w:r w:rsidRPr="002D10EB">
        <w:t>un laideron</w:t>
      </w:r>
      <w:r w:rsidR="00EE0B82">
        <w:t xml:space="preserve">, </w:t>
      </w:r>
      <w:r w:rsidRPr="002D10EB">
        <w:t>sa cousine</w:t>
      </w:r>
      <w:r w:rsidR="00EE0B82">
        <w:t xml:space="preserve">, </w:t>
      </w:r>
      <w:r w:rsidRPr="002D10EB">
        <w:t>qui louche et que l</w:t>
      </w:r>
      <w:r w:rsidR="00EE0B82">
        <w:t>’</w:t>
      </w:r>
      <w:r w:rsidRPr="002D10EB">
        <w:t>on dit un peu idiote</w:t>
      </w:r>
      <w:r w:rsidR="00EE0B82">
        <w:t xml:space="preserve">. </w:t>
      </w:r>
      <w:r w:rsidRPr="002D10EB">
        <w:t>Ils s</w:t>
      </w:r>
      <w:r w:rsidR="00EE0B82">
        <w:t>’</w:t>
      </w:r>
      <w:r w:rsidRPr="002D10EB">
        <w:t>aiment</w:t>
      </w:r>
      <w:r w:rsidR="00EE0B82">
        <w:t xml:space="preserve">, </w:t>
      </w:r>
      <w:r w:rsidRPr="002D10EB">
        <w:t>comme on s</w:t>
      </w:r>
      <w:r w:rsidR="00EE0B82">
        <w:t>’</w:t>
      </w:r>
      <w:r w:rsidRPr="002D10EB">
        <w:t>aime ici</w:t>
      </w:r>
      <w:r w:rsidR="00EE0B82">
        <w:t xml:space="preserve">, </w:t>
      </w:r>
      <w:r w:rsidRPr="002D10EB">
        <w:t>pour la progéniture</w:t>
      </w:r>
      <w:r w:rsidR="00EE0B82">
        <w:t xml:space="preserve">. </w:t>
      </w:r>
      <w:r w:rsidRPr="002D10EB">
        <w:t>Chaque année</w:t>
      </w:r>
      <w:r w:rsidR="00EE0B82">
        <w:t xml:space="preserve">, </w:t>
      </w:r>
      <w:r w:rsidRPr="002D10EB">
        <w:t>en même temps que la vigne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idiote donne son fruit</w:t>
      </w:r>
      <w:r w:rsidR="00EE0B82">
        <w:t>.</w:t>
      </w:r>
    </w:p>
    <w:p w14:paraId="760036E9" w14:textId="77777777" w:rsidR="00EE0B82" w:rsidRDefault="000A7E25" w:rsidP="000A7E25">
      <w:r w:rsidRPr="002D10EB">
        <w:t>Ils en sont au septième</w:t>
      </w:r>
      <w:r w:rsidR="00EE0B82">
        <w:t xml:space="preserve">. </w:t>
      </w:r>
      <w:r w:rsidRPr="002D10EB">
        <w:t>Un boiteux avec une idiote</w:t>
      </w:r>
      <w:r w:rsidR="00EE0B82">
        <w:t xml:space="preserve">, </w:t>
      </w:r>
      <w:r w:rsidRPr="002D10EB">
        <w:t>on s</w:t>
      </w:r>
      <w:r w:rsidR="00EE0B82">
        <w:t>’</w:t>
      </w:r>
      <w:r w:rsidRPr="002D10EB">
        <w:t>imagine quels monstres</w:t>
      </w:r>
      <w:r w:rsidR="00EE0B82">
        <w:t xml:space="preserve">. </w:t>
      </w:r>
      <w:r w:rsidRPr="002D10EB">
        <w:t>Et</w:t>
      </w:r>
      <w:r w:rsidR="00EE0B82">
        <w:t xml:space="preserve">, </w:t>
      </w:r>
      <w:r w:rsidRPr="002D10EB">
        <w:t>en effet</w:t>
      </w:r>
      <w:r w:rsidR="00EE0B82">
        <w:t xml:space="preserve"> : </w:t>
      </w:r>
      <w:r w:rsidRPr="002D10EB">
        <w:t>morveux</w:t>
      </w:r>
      <w:r w:rsidR="00EE0B82">
        <w:t xml:space="preserve">, </w:t>
      </w:r>
      <w:r w:rsidRPr="002D10EB">
        <w:t>campés droit</w:t>
      </w:r>
      <w:r w:rsidR="00EE0B82">
        <w:t xml:space="preserve">, </w:t>
      </w:r>
      <w:r w:rsidRPr="002D10EB">
        <w:t>les yeux francs</w:t>
      </w:r>
      <w:r w:rsidR="00EE0B82">
        <w:t xml:space="preserve">, </w:t>
      </w:r>
      <w:r w:rsidRPr="002D10EB">
        <w:t>ces monstres sont si beaux</w:t>
      </w:r>
      <w:r w:rsidR="00EE0B82">
        <w:t xml:space="preserve">, </w:t>
      </w:r>
      <w:r w:rsidRPr="002D10EB">
        <w:t>que les mamans de la ville en bavent</w:t>
      </w:r>
      <w:r w:rsidR="00EE0B82">
        <w:t>.</w:t>
      </w:r>
    </w:p>
    <w:p w14:paraId="01477478" w14:textId="77777777" w:rsidR="00EE0B82" w:rsidRDefault="000A7E25" w:rsidP="000A7E25">
      <w:proofErr w:type="gramStart"/>
      <w:r w:rsidRPr="002D10EB">
        <w:t>P</w:t>
      </w:r>
      <w:r w:rsidR="00EE0B82">
        <w:t>’</w:t>
      </w:r>
      <w:r w:rsidRPr="002D10EB">
        <w:t>tite</w:t>
      </w:r>
      <w:proofErr w:type="gramEnd"/>
      <w:r w:rsidRPr="002D10EB">
        <w:t xml:space="preserve"> Jeanne est leur avant-dernière</w:t>
      </w:r>
      <w:r w:rsidR="00EE0B82">
        <w:t xml:space="preserve">. </w:t>
      </w:r>
      <w:r w:rsidRPr="002D10EB">
        <w:t>Elle a trois ans</w:t>
      </w:r>
      <w:r w:rsidR="00EE0B82">
        <w:t xml:space="preserve">, </w:t>
      </w:r>
      <w:r w:rsidRPr="002D10EB">
        <w:t>elle est déjà boulotte</w:t>
      </w:r>
      <w:r w:rsidR="00EE0B82">
        <w:t xml:space="preserve">. </w:t>
      </w:r>
      <w:r w:rsidRPr="002D10EB">
        <w:t>Quelquefois elle s</w:t>
      </w:r>
      <w:r w:rsidR="00EE0B82">
        <w:t>’</w:t>
      </w:r>
      <w:r w:rsidRPr="002D10EB">
        <w:t>aventure chez le Monsieur et s</w:t>
      </w:r>
      <w:r w:rsidR="00EE0B82">
        <w:t>’</w:t>
      </w:r>
      <w:r w:rsidRPr="002D10EB">
        <w:t>amuse à courir sur les pierres rouges du carrelage</w:t>
      </w:r>
      <w:r w:rsidR="00EE0B82">
        <w:t xml:space="preserve">. </w:t>
      </w:r>
      <w:r w:rsidRPr="002D10EB">
        <w:t>Elle n</w:t>
      </w:r>
      <w:r w:rsidR="00EE0B82">
        <w:t>’</w:t>
      </w:r>
      <w:r w:rsidRPr="002D10EB">
        <w:t>a pas encore beaucoup d</w:t>
      </w:r>
      <w:r w:rsidR="00EE0B82">
        <w:t>’</w:t>
      </w:r>
      <w:r w:rsidRPr="002D10EB">
        <w:t>équilibre</w:t>
      </w:r>
      <w:r w:rsidR="00EE0B82">
        <w:t xml:space="preserve">. </w:t>
      </w:r>
      <w:r w:rsidRPr="002D10EB">
        <w:t>Ronde et soufflée comme une balle</w:t>
      </w:r>
      <w:r w:rsidR="00EE0B82">
        <w:t xml:space="preserve">, </w:t>
      </w:r>
      <w:r w:rsidRPr="002D10EB">
        <w:t>à chaque instant je m</w:t>
      </w:r>
      <w:r w:rsidR="00EE0B82">
        <w:t>’</w:t>
      </w:r>
      <w:r w:rsidRPr="002D10EB">
        <w:t>attends à la voir rebondir</w:t>
      </w:r>
      <w:r w:rsidR="00EE0B82">
        <w:t xml:space="preserve">… </w:t>
      </w:r>
      <w:r w:rsidRPr="002D10EB">
        <w:t>Et la voilà qui se répand</w:t>
      </w:r>
      <w:r w:rsidR="00EE0B82">
        <w:t xml:space="preserve">, </w:t>
      </w:r>
      <w:r w:rsidRPr="002D10EB">
        <w:t>comme un bol de lait</w:t>
      </w:r>
      <w:r w:rsidR="00EE0B82">
        <w:t>.</w:t>
      </w:r>
    </w:p>
    <w:p w14:paraId="2D4BE1C2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532091DD" w14:textId="77777777" w:rsidR="00EE0B82" w:rsidRDefault="000A7E25" w:rsidP="000A7E25">
      <w:pPr>
        <w:pStyle w:val="Sous-titre"/>
        <w:jc w:val="left"/>
      </w:pPr>
      <w:r w:rsidRPr="002D10EB">
        <w:t>LES BOHÉMIENS</w:t>
      </w:r>
      <w:r w:rsidR="00EE0B82">
        <w:t>.</w:t>
      </w:r>
    </w:p>
    <w:p w14:paraId="277F6434" w14:textId="77777777" w:rsidR="004669F9" w:rsidRPr="004669F9" w:rsidRDefault="004669F9" w:rsidP="004669F9">
      <w:pPr>
        <w:pStyle w:val="NormalSolidaire"/>
      </w:pPr>
    </w:p>
    <w:p w14:paraId="2388AE15" w14:textId="77777777" w:rsidR="00EE0B82" w:rsidRDefault="000A7E25" w:rsidP="000A7E25">
      <w:r w:rsidRPr="002D10EB">
        <w:t>Ceux-là ne sont pas d</w:t>
      </w:r>
      <w:r w:rsidR="00EE0B82">
        <w:t>’</w:t>
      </w:r>
      <w:r w:rsidRPr="002D10EB">
        <w:t>ici</w:t>
      </w:r>
      <w:r w:rsidR="00EE0B82">
        <w:t xml:space="preserve">, </w:t>
      </w:r>
      <w:r w:rsidRPr="002D10EB">
        <w:t>ni d</w:t>
      </w:r>
      <w:r w:rsidR="00EE0B82">
        <w:t>’</w:t>
      </w:r>
      <w:r w:rsidRPr="002D10EB">
        <w:t>ailleurs</w:t>
      </w:r>
      <w:r w:rsidR="00EE0B82">
        <w:t xml:space="preserve">, </w:t>
      </w:r>
      <w:r w:rsidRPr="002D10EB">
        <w:t>ni de nulle part</w:t>
      </w:r>
      <w:r w:rsidR="00EE0B82">
        <w:t xml:space="preserve">. </w:t>
      </w:r>
      <w:r w:rsidRPr="002D10EB">
        <w:t>Ils arrivent un soir avec leur maison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arrêtent au bord de la route et deviennent</w:t>
      </w:r>
      <w:r w:rsidR="00EE0B82">
        <w:t xml:space="preserve">, </w:t>
      </w:r>
      <w:r w:rsidRPr="002D10EB">
        <w:t>pour un jour</w:t>
      </w:r>
      <w:r w:rsidR="00EE0B82">
        <w:t xml:space="preserve">, </w:t>
      </w:r>
      <w:r w:rsidRPr="002D10EB">
        <w:t>des voisins</w:t>
      </w:r>
      <w:r w:rsidR="00EE0B82">
        <w:t xml:space="preserve">. </w:t>
      </w:r>
      <w:r w:rsidRPr="002D10EB">
        <w:t>Trop serrés dans la roulotte</w:t>
      </w:r>
      <w:r w:rsidR="00EE0B82">
        <w:t xml:space="preserve">, </w:t>
      </w:r>
      <w:r w:rsidRPr="002D10EB">
        <w:t>ils se répandent en plein air</w:t>
      </w:r>
      <w:r w:rsidR="00EE0B82">
        <w:t xml:space="preserve">. </w:t>
      </w:r>
      <w:r w:rsidRPr="002D10EB">
        <w:t>Leur marmite bout sous les arbres</w:t>
      </w:r>
      <w:r w:rsidR="00EE0B82">
        <w:t xml:space="preserve"> ; </w:t>
      </w:r>
      <w:r w:rsidRPr="002D10EB">
        <w:t xml:space="preserve">les femmes se lavent dehors comme si </w:t>
      </w:r>
      <w:r w:rsidRPr="002D10EB">
        <w:lastRenderedPageBreak/>
        <w:t>elles se tro</w:t>
      </w:r>
      <w:r w:rsidRPr="002D10EB">
        <w:t>u</w:t>
      </w:r>
      <w:r w:rsidRPr="002D10EB">
        <w:t>vaient derrière une muraille</w:t>
      </w:r>
      <w:r w:rsidR="00EE0B82">
        <w:t xml:space="preserve">, </w:t>
      </w:r>
      <w:r w:rsidRPr="002D10EB">
        <w:t>sous un toit</w:t>
      </w:r>
      <w:r w:rsidR="00EE0B82">
        <w:t xml:space="preserve">. </w:t>
      </w:r>
      <w:r w:rsidRPr="002D10EB">
        <w:t>L</w:t>
      </w:r>
      <w:r w:rsidR="00EE0B82">
        <w:t>’</w:t>
      </w:r>
      <w:r w:rsidRPr="002D10EB">
        <w:t>hiver</w:t>
      </w:r>
      <w:r w:rsidR="00EE0B82">
        <w:t xml:space="preserve">, </w:t>
      </w:r>
      <w:r w:rsidRPr="002D10EB">
        <w:t>ils sortent moins</w:t>
      </w:r>
      <w:r w:rsidR="00EE0B82">
        <w:t xml:space="preserve"> : </w:t>
      </w:r>
      <w:r w:rsidRPr="002D10EB">
        <w:t>la porte close</w:t>
      </w:r>
      <w:r w:rsidR="00EE0B82">
        <w:t xml:space="preserve">, </w:t>
      </w:r>
      <w:r w:rsidRPr="002D10EB">
        <w:t>leur cheminée fume</w:t>
      </w:r>
      <w:r w:rsidR="00EE0B82">
        <w:t>.</w:t>
      </w:r>
    </w:p>
    <w:p w14:paraId="4D8B0EE1" w14:textId="77777777" w:rsidR="00EE0B82" w:rsidRDefault="000A7E25" w:rsidP="000A7E25">
      <w:r w:rsidRPr="002D10EB">
        <w:t>Ils n</w:t>
      </w:r>
      <w:r w:rsidR="00EE0B82">
        <w:t>’</w:t>
      </w:r>
      <w:r w:rsidRPr="002D10EB">
        <w:t>ont pas besoin de charbon</w:t>
      </w:r>
      <w:r w:rsidR="00EE0B82">
        <w:t xml:space="preserve">. </w:t>
      </w:r>
      <w:r w:rsidRPr="002D10EB">
        <w:t>Leur combustible</w:t>
      </w:r>
      <w:r w:rsidR="00EE0B82">
        <w:t xml:space="preserve">, </w:t>
      </w:r>
      <w:r w:rsidRPr="002D10EB">
        <w:t>ils l</w:t>
      </w:r>
      <w:r w:rsidR="00EE0B82">
        <w:t>’</w:t>
      </w:r>
      <w:r w:rsidRPr="002D10EB">
        <w:t>achètent à coups de hache</w:t>
      </w:r>
      <w:r w:rsidR="00EE0B82">
        <w:t xml:space="preserve">, </w:t>
      </w:r>
      <w:r w:rsidRPr="002D10EB">
        <w:t>dans les sapinières</w:t>
      </w:r>
      <w:r w:rsidR="00EE0B82">
        <w:t>.</w:t>
      </w:r>
    </w:p>
    <w:p w14:paraId="6AC6B0DE" w14:textId="77777777" w:rsidR="00EE0B82" w:rsidRDefault="000A7E25" w:rsidP="000A7E25">
      <w:r w:rsidRPr="002D10EB">
        <w:t>Il y a parfois plusieurs femmes pour un seul homme</w:t>
      </w:r>
      <w:r w:rsidR="00EE0B82">
        <w:t xml:space="preserve"> ; </w:t>
      </w:r>
      <w:r w:rsidRPr="002D10EB">
        <w:t>so</w:t>
      </w:r>
      <w:r w:rsidRPr="002D10EB">
        <w:t>u</w:t>
      </w:r>
      <w:r w:rsidRPr="002D10EB">
        <w:t>vent plusieurs hommes pour une seule femme</w:t>
      </w:r>
      <w:r w:rsidR="00EE0B82">
        <w:t xml:space="preserve"> ; </w:t>
      </w:r>
      <w:r w:rsidRPr="002D10EB">
        <w:t>rarement autant d</w:t>
      </w:r>
      <w:r w:rsidR="00EE0B82">
        <w:t>’</w:t>
      </w:r>
      <w:r w:rsidRPr="002D10EB">
        <w:t>hommes que de femmes</w:t>
      </w:r>
      <w:r w:rsidR="00EE0B82">
        <w:t xml:space="preserve">. </w:t>
      </w:r>
      <w:r w:rsidRPr="002D10EB">
        <w:t>Mais il y a toujours beaucoup de gosses</w:t>
      </w:r>
      <w:r w:rsidR="00EE0B82">
        <w:t>.</w:t>
      </w:r>
    </w:p>
    <w:p w14:paraId="637C1A66" w14:textId="77777777" w:rsidR="00EE0B82" w:rsidRDefault="000A7E25" w:rsidP="000A7E25">
      <w:r w:rsidRPr="002D10EB">
        <w:t>Ces femmes</w:t>
      </w:r>
      <w:r w:rsidR="00EE0B82">
        <w:t xml:space="preserve">, </w:t>
      </w:r>
      <w:r w:rsidRPr="002D10EB">
        <w:t>que sont-elles pour ces hommes</w:t>
      </w:r>
      <w:r w:rsidR="00EE0B82">
        <w:t xml:space="preserve"> ? </w:t>
      </w:r>
      <w:r w:rsidRPr="002D10EB">
        <w:t>Sœurs</w:t>
      </w:r>
      <w:r w:rsidR="00EE0B82">
        <w:t xml:space="preserve">, </w:t>
      </w:r>
      <w:r w:rsidRPr="002D10EB">
        <w:t>cousines</w:t>
      </w:r>
      <w:r w:rsidR="00EE0B82">
        <w:t xml:space="preserve">, </w:t>
      </w:r>
      <w:r w:rsidRPr="002D10EB">
        <w:t>épouses</w:t>
      </w:r>
      <w:r w:rsidR="00EE0B82">
        <w:t xml:space="preserve">, </w:t>
      </w:r>
      <w:r w:rsidRPr="002D10EB">
        <w:t>on ne sait</w:t>
      </w:r>
      <w:r w:rsidR="00EE0B82">
        <w:t xml:space="preserve">. </w:t>
      </w:r>
      <w:r w:rsidRPr="002D10EB">
        <w:t>Peut-être un peu de tout cela</w:t>
      </w:r>
      <w:r w:rsidR="00EE0B82">
        <w:t xml:space="preserve">, </w:t>
      </w:r>
      <w:r w:rsidRPr="002D10EB">
        <w:t>en même temps</w:t>
      </w:r>
      <w:r w:rsidR="00EE0B82">
        <w:t>.</w:t>
      </w:r>
    </w:p>
    <w:p w14:paraId="2B0DAEAC" w14:textId="77777777" w:rsidR="00EE0B82" w:rsidRDefault="000A7E25" w:rsidP="000A7E25">
      <w:r w:rsidRPr="002D10EB">
        <w:t>Les gosses jouent avec les chiens</w:t>
      </w:r>
      <w:r w:rsidR="00EE0B82">
        <w:t xml:space="preserve">, </w:t>
      </w:r>
      <w:r w:rsidRPr="002D10EB">
        <w:t>ceux-ci revêtus de leurs poils comme ceux-là de leurs nippes</w:t>
      </w:r>
      <w:r w:rsidR="00EE0B82">
        <w:t xml:space="preserve">. </w:t>
      </w:r>
      <w:r w:rsidRPr="002D10EB">
        <w:t>Mais tandis que pour les bêtes on hésite</w:t>
      </w:r>
      <w:r w:rsidR="00EE0B82">
        <w:t xml:space="preserve">, </w:t>
      </w:r>
      <w:r w:rsidRPr="002D10EB">
        <w:t>pour les enfants on voit tout de suite si l</w:t>
      </w:r>
      <w:r w:rsidR="00EE0B82">
        <w:t>’</w:t>
      </w:r>
      <w:r w:rsidRPr="002D10EB">
        <w:t>on a affaire à la petite sœur ou à son petit frère</w:t>
      </w:r>
      <w:r w:rsidR="00EE0B82">
        <w:t>.</w:t>
      </w:r>
    </w:p>
    <w:p w14:paraId="46F2BA60" w14:textId="77777777" w:rsidR="00EE0B82" w:rsidRDefault="000A7E25" w:rsidP="000A7E25">
      <w:r w:rsidRPr="002D10EB">
        <w:t>Les grandes</w:t>
      </w:r>
      <w:r w:rsidR="00EE0B82">
        <w:t xml:space="preserve">, </w:t>
      </w:r>
      <w:r w:rsidRPr="002D10EB">
        <w:t>quand elles ont arrangé la frange de cheveux qui doit se trouver sur le front</w:t>
      </w:r>
      <w:r w:rsidR="00EE0B82">
        <w:t xml:space="preserve">, </w:t>
      </w:r>
      <w:r w:rsidRPr="002D10EB">
        <w:t>le reste peut pendre</w:t>
      </w:r>
      <w:r w:rsidR="00EE0B82">
        <w:t xml:space="preserve">, </w:t>
      </w:r>
      <w:r w:rsidRPr="002D10EB">
        <w:t>elles sont coiffées</w:t>
      </w:r>
      <w:r w:rsidR="00EE0B82">
        <w:t xml:space="preserve">. </w:t>
      </w:r>
      <w:r w:rsidRPr="002D10EB">
        <w:t>Pour se vêtir</w:t>
      </w:r>
      <w:r w:rsidR="00EE0B82">
        <w:t xml:space="preserve">, </w:t>
      </w:r>
      <w:r w:rsidRPr="002D10EB">
        <w:t>elles aiment les couleurs éclatantes</w:t>
      </w:r>
      <w:r w:rsidR="00EE0B82">
        <w:t xml:space="preserve">, </w:t>
      </w:r>
      <w:r w:rsidRPr="002D10EB">
        <w:t>le rouge qui fait bien entre les arbres</w:t>
      </w:r>
      <w:r w:rsidR="00EE0B82">
        <w:t xml:space="preserve">, </w:t>
      </w:r>
      <w:r w:rsidRPr="002D10EB">
        <w:t>le vert qui accompagnera ce qu</w:t>
      </w:r>
      <w:r w:rsidR="00EE0B82">
        <w:t>’</w:t>
      </w:r>
      <w:r w:rsidRPr="002D10EB">
        <w:t>elles ont déjà de rouge</w:t>
      </w:r>
      <w:r w:rsidR="00EE0B82">
        <w:t xml:space="preserve">. </w:t>
      </w:r>
      <w:r w:rsidRPr="002D10EB">
        <w:t>D</w:t>
      </w:r>
      <w:r w:rsidR="00EE0B82">
        <w:t>’</w:t>
      </w:r>
      <w:r w:rsidRPr="002D10EB">
        <w:t>ailleurs</w:t>
      </w:r>
      <w:r w:rsidR="00EE0B82">
        <w:t xml:space="preserve">, </w:t>
      </w:r>
      <w:r w:rsidRPr="002D10EB">
        <w:t>elles ne sont pas difficiles</w:t>
      </w:r>
      <w:r w:rsidR="00EE0B82">
        <w:t xml:space="preserve"> ; </w:t>
      </w:r>
      <w:r w:rsidRPr="002D10EB">
        <w:t>qu</w:t>
      </w:r>
      <w:r w:rsidR="00EE0B82">
        <w:t>’</w:t>
      </w:r>
      <w:r w:rsidRPr="002D10EB">
        <w:t>une haie</w:t>
      </w:r>
      <w:r w:rsidR="00EE0B82">
        <w:t xml:space="preserve">, </w:t>
      </w:r>
      <w:r w:rsidRPr="002D10EB">
        <w:t>au passage</w:t>
      </w:r>
      <w:r w:rsidR="00EE0B82">
        <w:t xml:space="preserve">, </w:t>
      </w:r>
      <w:r w:rsidRPr="002D10EB">
        <w:t>leur offre quelque frusque</w:t>
      </w:r>
      <w:r w:rsidR="00EE0B82">
        <w:t xml:space="preserve">, </w:t>
      </w:r>
      <w:r w:rsidRPr="002D10EB">
        <w:t>ni rouge ni verte</w:t>
      </w:r>
      <w:r w:rsidR="00EE0B82">
        <w:t>, « </w:t>
      </w:r>
      <w:r w:rsidRPr="002D10EB">
        <w:t>Merci bien</w:t>
      </w:r>
      <w:r w:rsidR="00EE0B82">
        <w:t xml:space="preserve"> », </w:t>
      </w:r>
      <w:r w:rsidRPr="002D10EB">
        <w:t>elles l</w:t>
      </w:r>
      <w:r w:rsidR="00EE0B82">
        <w:t>’</w:t>
      </w:r>
      <w:r w:rsidRPr="002D10EB">
        <w:t>acceptent</w:t>
      </w:r>
      <w:r w:rsidR="00EE0B82">
        <w:t>.</w:t>
      </w:r>
    </w:p>
    <w:p w14:paraId="68E4D010" w14:textId="77777777" w:rsidR="00EE0B82" w:rsidRDefault="000A7E25" w:rsidP="000A7E25">
      <w:r w:rsidRPr="002D10EB">
        <w:t>Les hommes s</w:t>
      </w:r>
      <w:r w:rsidR="00EE0B82">
        <w:t>’</w:t>
      </w:r>
      <w:r w:rsidRPr="002D10EB">
        <w:t>habillent comme tout le monde</w:t>
      </w:r>
      <w:r w:rsidR="00EE0B82">
        <w:t xml:space="preserve">, </w:t>
      </w:r>
      <w:r w:rsidRPr="002D10EB">
        <w:t>en plus sale</w:t>
      </w:r>
      <w:r w:rsidR="00EE0B82">
        <w:t xml:space="preserve">, </w:t>
      </w:r>
      <w:r w:rsidRPr="002D10EB">
        <w:t>avec un grand luxe de trous et de déchirures</w:t>
      </w:r>
      <w:r w:rsidR="00EE0B82">
        <w:t xml:space="preserve">. </w:t>
      </w:r>
      <w:r w:rsidRPr="002D10EB">
        <w:t>Il n</w:t>
      </w:r>
      <w:r w:rsidR="00EE0B82">
        <w:t>’</w:t>
      </w:r>
      <w:r w:rsidRPr="002D10EB">
        <w:t>y a qu</w:t>
      </w:r>
      <w:r w:rsidR="00EE0B82">
        <w:t>’</w:t>
      </w:r>
      <w:r w:rsidRPr="002D10EB">
        <w:t>une chose</w:t>
      </w:r>
      <w:r w:rsidR="00EE0B82">
        <w:t xml:space="preserve"> ; </w:t>
      </w:r>
      <w:r w:rsidRPr="002D10EB">
        <w:t>pour être tout à fait beau</w:t>
      </w:r>
      <w:r w:rsidR="00EE0B82">
        <w:t xml:space="preserve">, </w:t>
      </w:r>
      <w:r w:rsidRPr="002D10EB">
        <w:t>le pantalon doit s</w:t>
      </w:r>
      <w:r w:rsidR="00EE0B82">
        <w:t>’</w:t>
      </w:r>
      <w:r w:rsidRPr="002D10EB">
        <w:t>évaser par le bas</w:t>
      </w:r>
      <w:r w:rsidR="00EE0B82">
        <w:t xml:space="preserve">. </w:t>
      </w:r>
      <w:r w:rsidRPr="002D10EB">
        <w:t>Ils travaillent de préférence à ne rien faire</w:t>
      </w:r>
      <w:r w:rsidR="00EE0B82">
        <w:t>.</w:t>
      </w:r>
    </w:p>
    <w:p w14:paraId="2D0ED1D3" w14:textId="77777777" w:rsidR="00EE0B82" w:rsidRDefault="000A7E25" w:rsidP="000A7E25">
      <w:r w:rsidRPr="002D10EB">
        <w:t>Les femmes sont plus actives</w:t>
      </w:r>
      <w:r w:rsidR="00EE0B82">
        <w:t xml:space="preserve">. </w:t>
      </w:r>
      <w:r w:rsidRPr="002D10EB">
        <w:t>Pieds nus</w:t>
      </w:r>
      <w:r w:rsidR="00EE0B82">
        <w:t xml:space="preserve">, </w:t>
      </w:r>
      <w:r w:rsidRPr="002D10EB">
        <w:t>ne cachant rien de leurs mollets</w:t>
      </w:r>
      <w:r w:rsidR="00EE0B82">
        <w:t xml:space="preserve">, </w:t>
      </w:r>
      <w:r w:rsidRPr="002D10EB">
        <w:t>elles vont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une ferme à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présenter des crayons</w:t>
      </w:r>
      <w:r w:rsidR="00EE0B82">
        <w:t xml:space="preserve">, </w:t>
      </w:r>
      <w:r w:rsidRPr="002D10EB">
        <w:t>du cirage</w:t>
      </w:r>
      <w:r w:rsidR="00EE0B82">
        <w:t xml:space="preserve">, </w:t>
      </w:r>
      <w:r w:rsidRPr="002D10EB">
        <w:t>ou simplement la main pour qu</w:t>
      </w:r>
      <w:r w:rsidR="00EE0B82">
        <w:t>’</w:t>
      </w:r>
      <w:r w:rsidRPr="002D10EB">
        <w:t xml:space="preserve">on la </w:t>
      </w:r>
      <w:r w:rsidRPr="002D10EB">
        <w:lastRenderedPageBreak/>
        <w:t>re</w:t>
      </w:r>
      <w:r w:rsidRPr="002D10EB">
        <w:t>m</w:t>
      </w:r>
      <w:r w:rsidRPr="002D10EB">
        <w:t>plisse de quelque chose</w:t>
      </w:r>
      <w:r w:rsidR="00EE0B82">
        <w:t xml:space="preserve">. </w:t>
      </w:r>
      <w:r w:rsidRPr="002D10EB">
        <w:t>Comme les artistes de théâtre</w:t>
      </w:r>
      <w:r w:rsidR="00EE0B82">
        <w:t xml:space="preserve">, </w:t>
      </w:r>
      <w:r w:rsidRPr="002D10EB">
        <w:t>elles ont deux figures</w:t>
      </w:r>
      <w:r w:rsidR="00EE0B82">
        <w:t xml:space="preserve"> : </w:t>
      </w:r>
      <w:r w:rsidRPr="002D10EB">
        <w:t>l</w:t>
      </w:r>
      <w:r w:rsidR="00EE0B82">
        <w:t>’</w:t>
      </w:r>
      <w:r w:rsidRPr="002D10EB">
        <w:t>une que le bon Dieu leur a faite et qui sert chez eux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autre qu</w:t>
      </w:r>
      <w:r w:rsidR="00EE0B82">
        <w:t>’</w:t>
      </w:r>
      <w:r w:rsidRPr="002D10EB">
        <w:t>elles s</w:t>
      </w:r>
      <w:r w:rsidR="00EE0B82">
        <w:t>’</w:t>
      </w:r>
      <w:r w:rsidRPr="002D10EB">
        <w:t>arrangent</w:t>
      </w:r>
      <w:r w:rsidR="00EE0B82">
        <w:t xml:space="preserve">, </w:t>
      </w:r>
      <w:r w:rsidRPr="002D10EB">
        <w:t>avec des yeux qui pleurent pour attendrir les gens</w:t>
      </w:r>
      <w:r w:rsidR="00EE0B82">
        <w:t xml:space="preserve">. </w:t>
      </w:r>
      <w:r w:rsidRPr="002D10EB">
        <w:t>Pendant qu</w:t>
      </w:r>
      <w:r w:rsidR="00EE0B82">
        <w:t>’</w:t>
      </w:r>
      <w:r w:rsidRPr="002D10EB">
        <w:t>elles vous occupent à vous la montrer sur le seuil</w:t>
      </w:r>
      <w:r w:rsidR="00EE0B82">
        <w:t xml:space="preserve">, </w:t>
      </w:r>
      <w:r w:rsidRPr="002D10EB">
        <w:t>les marmots</w:t>
      </w:r>
      <w:r w:rsidR="00EE0B82">
        <w:t xml:space="preserve">, </w:t>
      </w:r>
      <w:r w:rsidRPr="002D10EB">
        <w:t>avec leur véritable figure</w:t>
      </w:r>
      <w:r w:rsidR="00EE0B82">
        <w:t xml:space="preserve">, </w:t>
      </w:r>
      <w:r w:rsidRPr="002D10EB">
        <w:t>vérifient dans la cour si rien ne traîne</w:t>
      </w:r>
      <w:r w:rsidR="00EE0B82">
        <w:t>.</w:t>
      </w:r>
    </w:p>
    <w:p w14:paraId="2C946797" w14:textId="77777777" w:rsidR="00EE0B82" w:rsidRDefault="000A7E25" w:rsidP="000A7E25">
      <w:r w:rsidRPr="002D10EB">
        <w:t>Les paysans n</w:t>
      </w:r>
      <w:r w:rsidR="00EE0B82">
        <w:t>’</w:t>
      </w:r>
      <w:r w:rsidRPr="002D10EB">
        <w:t>aiment pas ces maraudeurs</w:t>
      </w:r>
      <w:r w:rsidR="00EE0B82">
        <w:t xml:space="preserve">. </w:t>
      </w:r>
      <w:r w:rsidRPr="002D10EB">
        <w:t>Ils leur répo</w:t>
      </w:r>
      <w:r w:rsidRPr="002D10EB">
        <w:t>n</w:t>
      </w:r>
      <w:r w:rsidRPr="002D10EB">
        <w:t>dent avec rudesse</w:t>
      </w:r>
      <w:r w:rsidR="00EE0B82">
        <w:t xml:space="preserve">, </w:t>
      </w:r>
      <w:r w:rsidRPr="002D10EB">
        <w:t>et ce qu</w:t>
      </w:r>
      <w:r w:rsidR="00EE0B82">
        <w:t>’</w:t>
      </w:r>
      <w:r w:rsidRPr="002D10EB">
        <w:t>ils leur abandonnent</w:t>
      </w:r>
      <w:r w:rsidR="00EE0B82">
        <w:t xml:space="preserve">, </w:t>
      </w:r>
      <w:r w:rsidRPr="002D10EB">
        <w:t>on le leur prendrait tout de même</w:t>
      </w:r>
      <w:r w:rsidR="00EE0B82">
        <w:t xml:space="preserve">. </w:t>
      </w:r>
      <w:r w:rsidRPr="002D10EB">
        <w:t>Il est beaucoup plus simple de ne pas les croire des voleurs</w:t>
      </w:r>
      <w:r w:rsidR="00EE0B82">
        <w:t>.</w:t>
      </w:r>
    </w:p>
    <w:p w14:paraId="5456E0D3" w14:textId="77777777" w:rsidR="00EE0B82" w:rsidRDefault="000A7E25" w:rsidP="000A7E25">
      <w:r w:rsidRPr="002D10EB">
        <w:t>À ceux qui s</w:t>
      </w:r>
      <w:r w:rsidR="00EE0B82">
        <w:t>’</w:t>
      </w:r>
      <w:r w:rsidRPr="002D10EB">
        <w:t>installent près de ma maison</w:t>
      </w:r>
      <w:r w:rsidR="00EE0B82">
        <w:t xml:space="preserve">, </w:t>
      </w:r>
      <w:r w:rsidRPr="002D10EB">
        <w:t>je fais bon a</w:t>
      </w:r>
      <w:r w:rsidRPr="002D10EB">
        <w:t>c</w:t>
      </w:r>
      <w:r w:rsidRPr="002D10EB">
        <w:t>cueil</w:t>
      </w:r>
      <w:r w:rsidR="00EE0B82">
        <w:t xml:space="preserve">. </w:t>
      </w:r>
      <w:r w:rsidRPr="002D10EB">
        <w:t>Je vais les voir</w:t>
      </w:r>
      <w:r w:rsidR="00EE0B82">
        <w:t xml:space="preserve">. </w:t>
      </w:r>
      <w:r w:rsidRPr="002D10EB">
        <w:t>Les femmes enlèvent pour moi leur visage de mendiantes</w:t>
      </w:r>
      <w:r w:rsidR="00EE0B82">
        <w:t xml:space="preserve">. </w:t>
      </w:r>
      <w:r w:rsidRPr="002D10EB">
        <w:t>Elles me reçoivent</w:t>
      </w:r>
      <w:r w:rsidR="00EE0B82">
        <w:t xml:space="preserve">, </w:t>
      </w:r>
      <w:r w:rsidRPr="002D10EB">
        <w:t>les yeux clairs</w:t>
      </w:r>
      <w:r w:rsidR="00EE0B82">
        <w:t xml:space="preserve">, </w:t>
      </w:r>
      <w:r w:rsidRPr="002D10EB">
        <w:t>avec des dents qui rient</w:t>
      </w:r>
      <w:r w:rsidR="00EE0B82">
        <w:t xml:space="preserve">. </w:t>
      </w:r>
      <w:r w:rsidRPr="002D10EB">
        <w:t>Les hommes parlent moins</w:t>
      </w:r>
      <w:r w:rsidR="00EE0B82">
        <w:t xml:space="preserve">. </w:t>
      </w:r>
      <w:r w:rsidRPr="002D10EB">
        <w:t>On dirait mes coqs</w:t>
      </w:r>
      <w:r w:rsidR="00EE0B82">
        <w:t xml:space="preserve">, </w:t>
      </w:r>
      <w:r w:rsidRPr="002D10EB">
        <w:t>quand je passe au milieu de leurs poules</w:t>
      </w:r>
      <w:r w:rsidR="00EE0B82">
        <w:t>.</w:t>
      </w:r>
    </w:p>
    <w:p w14:paraId="23FBD7BE" w14:textId="77777777" w:rsidR="00EE0B82" w:rsidRDefault="000A7E25" w:rsidP="000A7E25">
      <w:r w:rsidRPr="002D10EB">
        <w:t>Ils ne m</w:t>
      </w:r>
      <w:r w:rsidR="00EE0B82">
        <w:t>’</w:t>
      </w:r>
      <w:r w:rsidRPr="002D10EB">
        <w:t xml:space="preserve">appellent pas </w:t>
      </w:r>
      <w:r w:rsidR="00EE0B82">
        <w:t>« </w:t>
      </w:r>
      <w:r w:rsidRPr="002D10EB">
        <w:t>Monsieur</w:t>
      </w:r>
      <w:r w:rsidR="00EE0B82">
        <w:t xml:space="preserve"> ». </w:t>
      </w:r>
      <w:r w:rsidRPr="002D10EB">
        <w:t xml:space="preserve">Les hommes disent </w:t>
      </w:r>
      <w:r w:rsidR="00EE0B82">
        <w:t>« </w:t>
      </w:r>
      <w:r w:rsidRPr="002D10EB">
        <w:t>Baes</w:t>
      </w:r>
      <w:r w:rsidR="00EE0B82">
        <w:t xml:space="preserve"> ». </w:t>
      </w:r>
      <w:r w:rsidRPr="002D10EB">
        <w:t>Cela veut dire patron</w:t>
      </w:r>
      <w:r w:rsidR="00EE0B82">
        <w:t xml:space="preserve">. </w:t>
      </w:r>
      <w:r w:rsidRPr="002D10EB">
        <w:t>Les femmes adoucissent</w:t>
      </w:r>
      <w:r w:rsidR="00EE0B82">
        <w:t> : « </w:t>
      </w:r>
      <w:r w:rsidRPr="002D10EB">
        <w:t>Baeske</w:t>
      </w:r>
      <w:r w:rsidR="00EE0B82">
        <w:t xml:space="preserve"> », </w:t>
      </w:r>
      <w:r w:rsidRPr="002D10EB">
        <w:t>petit patron</w:t>
      </w:r>
      <w:r w:rsidR="00EE0B82">
        <w:t xml:space="preserve">, </w:t>
      </w:r>
      <w:r w:rsidRPr="002D10EB">
        <w:t>ce qui est plus câlin quand on veut obtenir quelque chose</w:t>
      </w:r>
      <w:r w:rsidR="00EE0B82">
        <w:t>.</w:t>
      </w:r>
    </w:p>
    <w:p w14:paraId="0F906CBE" w14:textId="77777777" w:rsidR="00EE0B82" w:rsidRDefault="000A7E25" w:rsidP="000A7E25">
      <w:r w:rsidRPr="002D10EB">
        <w:t>Ils n</w:t>
      </w:r>
      <w:r w:rsidR="00EE0B82">
        <w:t>’</w:t>
      </w:r>
      <w:r w:rsidRPr="002D10EB">
        <w:t>abusent pas</w:t>
      </w:r>
      <w:r w:rsidR="00EE0B82">
        <w:t xml:space="preserve">. </w:t>
      </w:r>
      <w:r w:rsidRPr="002D10EB">
        <w:t>Leurs tartines reçues</w:t>
      </w:r>
      <w:r w:rsidR="00EE0B82">
        <w:t xml:space="preserve">, </w:t>
      </w:r>
      <w:r w:rsidRPr="002D10EB">
        <w:t>comme je n</w:t>
      </w:r>
      <w:r w:rsidR="00EE0B82">
        <w:t>’</w:t>
      </w:r>
      <w:r w:rsidRPr="002D10EB">
        <w:t>ai pas de vaches</w:t>
      </w:r>
      <w:r w:rsidR="00EE0B82">
        <w:t xml:space="preserve">, </w:t>
      </w:r>
      <w:r w:rsidRPr="002D10EB">
        <w:t>ils ne m</w:t>
      </w:r>
      <w:r w:rsidR="00EE0B82">
        <w:t>’</w:t>
      </w:r>
      <w:r w:rsidRPr="002D10EB">
        <w:t>ennuient pas après un peu de lait</w:t>
      </w:r>
      <w:r w:rsidR="00EE0B82">
        <w:t xml:space="preserve">. </w:t>
      </w:r>
      <w:r w:rsidRPr="002D10EB">
        <w:t>Mon eau leur suffit</w:t>
      </w:r>
      <w:r w:rsidR="00EE0B82">
        <w:t xml:space="preserve">. </w:t>
      </w:r>
      <w:r w:rsidRPr="002D10EB">
        <w:t>Le puits est là dans l</w:t>
      </w:r>
      <w:r w:rsidR="00EE0B82">
        <w:t>’</w:t>
      </w:r>
      <w:r w:rsidRPr="002D10EB">
        <w:t>enclos où courent mes poules</w:t>
      </w:r>
      <w:r w:rsidR="00EE0B82">
        <w:t xml:space="preserve">. </w:t>
      </w:r>
      <w:r w:rsidRPr="002D10EB">
        <w:t>Dix fois le jour</w:t>
      </w:r>
      <w:r w:rsidR="00EE0B82">
        <w:t xml:space="preserve">, </w:t>
      </w:r>
      <w:r w:rsidRPr="002D10EB">
        <w:t>ils m</w:t>
      </w:r>
      <w:r w:rsidR="00EE0B82">
        <w:t>’</w:t>
      </w:r>
      <w:r w:rsidRPr="002D10EB">
        <w:t>envoient les gosses avec des seaux</w:t>
      </w:r>
      <w:r w:rsidR="00EE0B82">
        <w:t>.</w:t>
      </w:r>
    </w:p>
    <w:p w14:paraId="32A86AE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Baeske</w:t>
      </w:r>
      <w:r>
        <w:t xml:space="preserve">, </w:t>
      </w:r>
      <w:r w:rsidR="000A7E25" w:rsidRPr="002D10EB">
        <w:t>de l</w:t>
      </w:r>
      <w:r>
        <w:t>’</w:t>
      </w:r>
      <w:r w:rsidR="000A7E25" w:rsidRPr="002D10EB">
        <w:t>eau</w:t>
      </w:r>
      <w:r>
        <w:t>.</w:t>
      </w:r>
    </w:p>
    <w:p w14:paraId="0219C40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oui</w:t>
      </w:r>
      <w:r>
        <w:t xml:space="preserve">, </w:t>
      </w:r>
      <w:r w:rsidR="000A7E25" w:rsidRPr="002D10EB">
        <w:t>allez</w:t>
      </w:r>
      <w:r>
        <w:t>.</w:t>
      </w:r>
    </w:p>
    <w:p w14:paraId="318255E0" w14:textId="77777777" w:rsidR="00EE0B82" w:rsidRDefault="000A7E25" w:rsidP="000A7E25">
      <w:r w:rsidRPr="002D10EB">
        <w:t>Je ne demande qu</w:t>
      </w:r>
      <w:r w:rsidR="00EE0B82">
        <w:t>’</w:t>
      </w:r>
      <w:r w:rsidRPr="002D10EB">
        <w:t>une chose</w:t>
      </w:r>
      <w:r w:rsidR="00EE0B82">
        <w:t xml:space="preserve"> : </w:t>
      </w:r>
      <w:r w:rsidRPr="002D10EB">
        <w:t>qu</w:t>
      </w:r>
      <w:r w:rsidR="00EE0B82">
        <w:t>’</w:t>
      </w:r>
      <w:r w:rsidRPr="002D10EB">
        <w:t>ils referment la porte</w:t>
      </w:r>
      <w:r w:rsidR="00EE0B82">
        <w:t xml:space="preserve">. </w:t>
      </w:r>
      <w:r w:rsidRPr="002D10EB">
        <w:t>Leur seau plein</w:t>
      </w:r>
      <w:r w:rsidR="00EE0B82">
        <w:t xml:space="preserve">, </w:t>
      </w:r>
      <w:r w:rsidRPr="002D10EB">
        <w:t>ils rajustent le loquet avec toutes sortes de pr</w:t>
      </w:r>
      <w:r w:rsidRPr="002D10EB">
        <w:t>é</w:t>
      </w:r>
      <w:r w:rsidRPr="002D10EB">
        <w:t>cautions qui leur laissent le temps de bien voir</w:t>
      </w:r>
      <w:r w:rsidR="00EE0B82">
        <w:t xml:space="preserve">. </w:t>
      </w:r>
      <w:r w:rsidRPr="002D10EB">
        <w:t xml:space="preserve">Une heure </w:t>
      </w:r>
      <w:r w:rsidRPr="002D10EB">
        <w:lastRenderedPageBreak/>
        <w:t>après</w:t>
      </w:r>
      <w:r w:rsidR="00EE0B82">
        <w:t xml:space="preserve">, </w:t>
      </w:r>
      <w:r w:rsidRPr="002D10EB">
        <w:t>pris de scrupules</w:t>
      </w:r>
      <w:r w:rsidR="00EE0B82">
        <w:t xml:space="preserve">, </w:t>
      </w:r>
      <w:r w:rsidRPr="002D10EB">
        <w:t>ils reviennent s</w:t>
      </w:r>
      <w:r w:rsidR="00EE0B82">
        <w:t>’</w:t>
      </w:r>
      <w:r w:rsidRPr="002D10EB">
        <w:t>assurer qu</w:t>
      </w:r>
      <w:r w:rsidR="00EE0B82">
        <w:t>’</w:t>
      </w:r>
      <w:r w:rsidRPr="002D10EB">
        <w:t>il tient to</w:t>
      </w:r>
      <w:r w:rsidRPr="002D10EB">
        <w:t>u</w:t>
      </w:r>
      <w:r w:rsidRPr="002D10EB">
        <w:t>jours</w:t>
      </w:r>
      <w:r w:rsidR="00EE0B82">
        <w:t>.</w:t>
      </w:r>
    </w:p>
    <w:p w14:paraId="70254C9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Baeske</w:t>
      </w:r>
      <w:r>
        <w:t xml:space="preserve">, </w:t>
      </w:r>
      <w:r w:rsidR="000A7E25" w:rsidRPr="002D10EB">
        <w:t>me dit ce moutard</w:t>
      </w:r>
      <w:r>
        <w:t xml:space="preserve">, </w:t>
      </w:r>
      <w:r w:rsidR="000A7E25" w:rsidRPr="002D10EB">
        <w:t>voyez donc le beau clou que j</w:t>
      </w:r>
      <w:r>
        <w:t>’</w:t>
      </w:r>
      <w:r w:rsidR="000A7E25" w:rsidRPr="002D10EB">
        <w:t>ai trouvé près de votre étable</w:t>
      </w:r>
      <w:r>
        <w:t>.</w:t>
      </w:r>
    </w:p>
    <w:p w14:paraId="61F8220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Garde-le</w:t>
      </w:r>
      <w:r>
        <w:t xml:space="preserve">, </w:t>
      </w:r>
      <w:r w:rsidR="000A7E25" w:rsidRPr="002D10EB">
        <w:t>petit</w:t>
      </w:r>
      <w:r>
        <w:t xml:space="preserve">, </w:t>
      </w:r>
      <w:r w:rsidR="000A7E25" w:rsidRPr="002D10EB">
        <w:t>il est pour toi</w:t>
      </w:r>
      <w:r>
        <w:t xml:space="preserve">. </w:t>
      </w:r>
      <w:r w:rsidR="000A7E25" w:rsidRPr="002D10EB">
        <w:t>Il te servira tiens</w:t>
      </w:r>
      <w:r>
        <w:t xml:space="preserve">, </w:t>
      </w:r>
      <w:r w:rsidR="000A7E25" w:rsidRPr="002D10EB">
        <w:t>à faire un trou dans ce petit machin</w:t>
      </w:r>
      <w:r>
        <w:t xml:space="preserve">, </w:t>
      </w:r>
      <w:r w:rsidR="000A7E25" w:rsidRPr="002D10EB">
        <w:t>que sans doute tu as aussi trouvé près de l</w:t>
      </w:r>
      <w:r>
        <w:t>’</w:t>
      </w:r>
      <w:r w:rsidR="000A7E25" w:rsidRPr="002D10EB">
        <w:t>étable</w:t>
      </w:r>
      <w:r>
        <w:t>…</w:t>
      </w:r>
    </w:p>
    <w:p w14:paraId="073D88F6" w14:textId="77777777" w:rsidR="00EE0B82" w:rsidRDefault="000A7E25" w:rsidP="000A7E25">
      <w:r w:rsidRPr="002D10EB">
        <w:t>Le machin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un œuf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dissimule dans sa main</w:t>
      </w:r>
      <w:r w:rsidR="00EE0B82">
        <w:t>.</w:t>
      </w:r>
    </w:p>
    <w:p w14:paraId="5EBBFDD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celui-là</w:t>
      </w:r>
      <w:r>
        <w:t xml:space="preserve">, </w:t>
      </w:r>
      <w:r w:rsidR="000A7E25" w:rsidRPr="002D10EB">
        <w:t>il n</w:t>
      </w:r>
      <w:r>
        <w:t>’</w:t>
      </w:r>
      <w:r w:rsidR="000A7E25" w:rsidRPr="002D10EB">
        <w:t>est pas à vous</w:t>
      </w:r>
      <w:r>
        <w:t xml:space="preserve"> ; </w:t>
      </w:r>
      <w:r w:rsidR="000A7E25" w:rsidRPr="002D10EB">
        <w:t>je l</w:t>
      </w:r>
      <w:r>
        <w:t>’</w:t>
      </w:r>
      <w:r w:rsidR="000A7E25" w:rsidRPr="002D10EB">
        <w:t>ai trouvé dans le bois</w:t>
      </w:r>
      <w:r>
        <w:t>.</w:t>
      </w:r>
    </w:p>
    <w:p w14:paraId="6D06DF79" w14:textId="77777777" w:rsidR="00EE0B82" w:rsidRDefault="000A7E25" w:rsidP="000A7E25">
      <w:r w:rsidRPr="002D10EB">
        <w:t>Et après tout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bien possible</w:t>
      </w:r>
      <w:r w:rsidR="00EE0B82">
        <w:t>.</w:t>
      </w:r>
    </w:p>
    <w:p w14:paraId="3BB81D25" w14:textId="77777777" w:rsidR="00EE0B82" w:rsidRDefault="000A7E25" w:rsidP="000A7E25">
      <w:r w:rsidRPr="002D10EB">
        <w:t>Quand ils sont sur le point de partir</w:t>
      </w:r>
      <w:r w:rsidR="00EE0B82">
        <w:t xml:space="preserve">, </w:t>
      </w:r>
      <w:r w:rsidRPr="002D10EB">
        <w:t>je tâche de passer par là</w:t>
      </w:r>
      <w:r w:rsidR="00EE0B82">
        <w:t xml:space="preserve">. </w:t>
      </w:r>
      <w:r w:rsidRPr="002D10EB">
        <w:t>Si leur roue s</w:t>
      </w:r>
      <w:r w:rsidR="00EE0B82">
        <w:t>’</w:t>
      </w:r>
      <w:r w:rsidRPr="002D10EB">
        <w:t>est ensablée</w:t>
      </w:r>
      <w:r w:rsidR="00EE0B82">
        <w:t xml:space="preserve">, </w:t>
      </w:r>
      <w:r w:rsidRPr="002D10EB">
        <w:t>ils me demandent un coup de main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en suis très fier</w:t>
      </w:r>
      <w:r w:rsidR="00EE0B82">
        <w:t xml:space="preserve">. </w:t>
      </w:r>
      <w:r w:rsidRPr="002D10EB">
        <w:t>Ils ne le demandent pas à tout le monde</w:t>
      </w:r>
      <w:r w:rsidR="00EE0B82">
        <w:t>.</w:t>
      </w:r>
    </w:p>
    <w:p w14:paraId="2142D56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feriez mieux</w:t>
      </w:r>
      <w:r>
        <w:t xml:space="preserve">, </w:t>
      </w:r>
      <w:r w:rsidR="000A7E25" w:rsidRPr="002D10EB">
        <w:t>dit Benooi</w:t>
      </w:r>
      <w:r>
        <w:t xml:space="preserve">, </w:t>
      </w:r>
      <w:r w:rsidR="000A7E25" w:rsidRPr="002D10EB">
        <w:t>d</w:t>
      </w:r>
      <w:r>
        <w:t>’</w:t>
      </w:r>
      <w:r w:rsidR="000A7E25" w:rsidRPr="002D10EB">
        <w:t>avertir les gendarmes</w:t>
      </w:r>
      <w:r>
        <w:t xml:space="preserve">, </w:t>
      </w:r>
      <w:r w:rsidR="000A7E25" w:rsidRPr="002D10EB">
        <w:t>qu</w:t>
      </w:r>
      <w:r>
        <w:t>’</w:t>
      </w:r>
      <w:r w:rsidR="000A7E25" w:rsidRPr="002D10EB">
        <w:t>ils fassent déguerpir cette engeance</w:t>
      </w:r>
      <w:r>
        <w:t>.</w:t>
      </w:r>
    </w:p>
    <w:p w14:paraId="1C01BCC4" w14:textId="77777777" w:rsidR="00EE0B82" w:rsidRDefault="000A7E25" w:rsidP="000A7E25">
      <w:r w:rsidRPr="002D10EB">
        <w:t>Mais je la préfère</w:t>
      </w:r>
      <w:r w:rsidR="00EE0B82">
        <w:t xml:space="preserve">, </w:t>
      </w:r>
      <w:r w:rsidRPr="002D10EB">
        <w:t>moi</w:t>
      </w:r>
      <w:r w:rsidR="00EE0B82">
        <w:t xml:space="preserve">, </w:t>
      </w:r>
      <w:r w:rsidRPr="002D10EB">
        <w:t>cette engeance</w:t>
      </w:r>
      <w:r w:rsidR="00EE0B82">
        <w:t xml:space="preserve">, </w:t>
      </w:r>
      <w:r w:rsidRPr="002D10EB">
        <w:t>aux gendarmes</w:t>
      </w:r>
      <w:r w:rsidR="00EE0B82">
        <w:t xml:space="preserve">. </w:t>
      </w:r>
      <w:r w:rsidRPr="002D10EB">
        <w:t>Mes amis le savent bien</w:t>
      </w:r>
      <w:r w:rsidR="00EE0B82">
        <w:t xml:space="preserve">. </w:t>
      </w:r>
      <w:r w:rsidRPr="002D10EB">
        <w:t>À peine ceux-ci</w:t>
      </w:r>
      <w:r w:rsidR="00EE0B82">
        <w:t xml:space="preserve">, </w:t>
      </w:r>
      <w:r w:rsidRPr="002D10EB">
        <w:t>qui avaient une roulotte verte</w:t>
      </w:r>
      <w:r w:rsidR="00EE0B82">
        <w:t xml:space="preserve">, </w:t>
      </w:r>
      <w:r w:rsidRPr="002D10EB">
        <w:t>m</w:t>
      </w:r>
      <w:r w:rsidR="00EE0B82">
        <w:t>’</w:t>
      </w:r>
      <w:r w:rsidRPr="002D10EB">
        <w:t xml:space="preserve">ont-ils souhaité </w:t>
      </w:r>
      <w:r w:rsidR="00EE0B82">
        <w:t>« </w:t>
      </w:r>
      <w:r w:rsidRPr="002D10EB">
        <w:t>au revoir</w:t>
      </w:r>
      <w:r w:rsidR="00EE0B82">
        <w:t xml:space="preserve"> », </w:t>
      </w:r>
      <w:r w:rsidRPr="002D10EB">
        <w:t>qu</w:t>
      </w:r>
      <w:r w:rsidR="00EE0B82">
        <w:t>’</w:t>
      </w:r>
      <w:r w:rsidRPr="002D10EB">
        <w:t>en voilà d</w:t>
      </w:r>
      <w:r w:rsidR="00EE0B82">
        <w:t>’</w:t>
      </w:r>
      <w:r w:rsidRPr="002D10EB">
        <w:t>autres avec une jaune</w:t>
      </w:r>
      <w:r w:rsidR="00EE0B82">
        <w:t>.</w:t>
      </w:r>
    </w:p>
    <w:p w14:paraId="09B377B5" w14:textId="77777777" w:rsidR="00EE0B82" w:rsidRDefault="000A7E25" w:rsidP="000A7E25">
      <w:r w:rsidRPr="002D10EB">
        <w:t>Une veille de Noël</w:t>
      </w:r>
      <w:r w:rsidR="00EE0B82">
        <w:t xml:space="preserve">, </w:t>
      </w:r>
      <w:r w:rsidRPr="002D10EB">
        <w:t>elles semblent s</w:t>
      </w:r>
      <w:r w:rsidR="00EE0B82">
        <w:t>’</w:t>
      </w:r>
      <w:r w:rsidRPr="002D10EB">
        <w:t>être donné toutes re</w:t>
      </w:r>
      <w:r w:rsidRPr="002D10EB">
        <w:t>n</w:t>
      </w:r>
      <w:r w:rsidRPr="002D10EB">
        <w:t>dez-vous</w:t>
      </w:r>
      <w:r w:rsidR="00EE0B82">
        <w:t xml:space="preserve">. </w:t>
      </w:r>
      <w:r w:rsidRPr="002D10EB">
        <w:t>À midi</w:t>
      </w:r>
      <w:r w:rsidR="00EE0B82">
        <w:t xml:space="preserve">, </w:t>
      </w:r>
      <w:r w:rsidRPr="002D10EB">
        <w:t>il y en avait dix</w:t>
      </w:r>
      <w:r w:rsidR="00EE0B82">
        <w:t xml:space="preserve">. </w:t>
      </w:r>
      <w:r w:rsidRPr="002D10EB">
        <w:t>Le soir il y en venait d</w:t>
      </w:r>
      <w:r w:rsidR="00EE0B82">
        <w:t>’</w:t>
      </w:r>
      <w:r w:rsidRPr="002D10EB">
        <w:t>autres</w:t>
      </w:r>
      <w:r w:rsidR="00EE0B82">
        <w:t xml:space="preserve">. </w:t>
      </w:r>
      <w:r w:rsidRPr="002D10EB">
        <w:t>Cela forma devant ma baraque</w:t>
      </w:r>
      <w:r w:rsidR="00EE0B82">
        <w:t xml:space="preserve">, </w:t>
      </w:r>
      <w:r w:rsidRPr="002D10EB">
        <w:t>sous les sapins</w:t>
      </w:r>
      <w:r w:rsidR="00EE0B82">
        <w:t xml:space="preserve">, </w:t>
      </w:r>
      <w:r w:rsidRPr="002D10EB">
        <w:t>tout un village de roulottes</w:t>
      </w:r>
      <w:r w:rsidR="00EE0B82">
        <w:t>.</w:t>
      </w:r>
    </w:p>
    <w:p w14:paraId="45041FB0" w14:textId="77777777" w:rsidR="00EE0B82" w:rsidRDefault="000A7E25" w:rsidP="000A7E25">
      <w:r w:rsidRPr="002D10EB">
        <w:t>Comme c</w:t>
      </w:r>
      <w:r w:rsidR="00EE0B82">
        <w:t>’</w:t>
      </w:r>
      <w:r w:rsidRPr="002D10EB">
        <w:t>était également la Noël pour eux</w:t>
      </w:r>
      <w:r w:rsidR="00EE0B82">
        <w:t xml:space="preserve">, </w:t>
      </w:r>
      <w:r w:rsidRPr="002D10EB">
        <w:t>ils l</w:t>
      </w:r>
      <w:r w:rsidR="00EE0B82">
        <w:t>’</w:t>
      </w:r>
      <w:r w:rsidRPr="002D10EB">
        <w:t>ont fêtée à leur manière</w:t>
      </w:r>
      <w:r w:rsidR="00EE0B82">
        <w:t xml:space="preserve">, </w:t>
      </w:r>
      <w:r w:rsidRPr="002D10EB">
        <w:t xml:space="preserve">en mangeant autour de grands feux allumés </w:t>
      </w:r>
      <w:r w:rsidRPr="002D10EB">
        <w:lastRenderedPageBreak/>
        <w:t>sous les arbres</w:t>
      </w:r>
      <w:r w:rsidR="00EE0B82">
        <w:t xml:space="preserve">. </w:t>
      </w:r>
      <w:r w:rsidRPr="002D10EB">
        <w:t>Il faisait doux</w:t>
      </w:r>
      <w:r w:rsidR="00EE0B82">
        <w:t xml:space="preserve">. </w:t>
      </w:r>
      <w:r w:rsidRPr="002D10EB">
        <w:t>Couché depuis longtemps</w:t>
      </w:r>
      <w:r w:rsidR="00EE0B82">
        <w:t xml:space="preserve">, </w:t>
      </w:r>
      <w:r w:rsidRPr="002D10EB">
        <w:t>je les écoutais encore chanter et rire</w:t>
      </w:r>
      <w:r w:rsidR="00EE0B82">
        <w:t>.</w:t>
      </w:r>
    </w:p>
    <w:p w14:paraId="4A4080F9" w14:textId="77777777" w:rsidR="00EE0B82" w:rsidRDefault="000A7E25" w:rsidP="000A7E25">
      <w:r w:rsidRPr="002D10EB">
        <w:t>Sans compter les gosses et les vieux</w:t>
      </w:r>
      <w:r w:rsidR="00EE0B82">
        <w:t xml:space="preserve">, </w:t>
      </w:r>
      <w:r w:rsidRPr="002D10EB">
        <w:t>ils étaient bien soixante</w:t>
      </w:r>
      <w:r w:rsidR="00EE0B82">
        <w:t xml:space="preserve"> : </w:t>
      </w:r>
      <w:r w:rsidRPr="002D10EB">
        <w:t>les femmes</w:t>
      </w:r>
      <w:r w:rsidR="00EE0B82">
        <w:t xml:space="preserve">, </w:t>
      </w:r>
      <w:r w:rsidRPr="002D10EB">
        <w:t>des gaillardes</w:t>
      </w:r>
      <w:r w:rsidR="00EE0B82">
        <w:t xml:space="preserve"> ; </w:t>
      </w:r>
      <w:r w:rsidRPr="002D10EB">
        <w:t>les hommes</w:t>
      </w:r>
      <w:r w:rsidR="00EE0B82">
        <w:t xml:space="preserve">, </w:t>
      </w:r>
      <w:r w:rsidRPr="002D10EB">
        <w:t>endentés comme des loups</w:t>
      </w:r>
      <w:r w:rsidR="00EE0B82">
        <w:t xml:space="preserve">. </w:t>
      </w:r>
      <w:r w:rsidRPr="002D10EB">
        <w:t>Et pour tout ce troupeau</w:t>
      </w:r>
      <w:r w:rsidR="00EE0B82">
        <w:t xml:space="preserve">, </w:t>
      </w:r>
      <w:r w:rsidRPr="002D10EB">
        <w:t>ils ne m</w:t>
      </w:r>
      <w:r w:rsidR="00EE0B82">
        <w:t>’</w:t>
      </w:r>
      <w:r w:rsidRPr="002D10EB">
        <w:t>ont volé qu</w:t>
      </w:r>
      <w:r w:rsidR="00EE0B82">
        <w:t>’</w:t>
      </w:r>
      <w:r w:rsidRPr="002D10EB">
        <w:t>une seule poule</w:t>
      </w:r>
      <w:r w:rsidR="00EE0B82">
        <w:t xml:space="preserve">. </w:t>
      </w:r>
      <w:r w:rsidRPr="002D10EB">
        <w:t>Et encore</w:t>
      </w:r>
      <w:r w:rsidR="00EE0B82">
        <w:t xml:space="preserve">, </w:t>
      </w:r>
      <w:r w:rsidRPr="002D10EB">
        <w:t>la plus maigre</w:t>
      </w:r>
      <w:r w:rsidR="00EE0B82">
        <w:t>.</w:t>
      </w:r>
    </w:p>
    <w:p w14:paraId="27A0A8B9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597599FF" w14:textId="77777777" w:rsidR="00EE0B82" w:rsidRDefault="00EE0B82" w:rsidP="000A7E25">
      <w:pPr>
        <w:pStyle w:val="Sous-titre"/>
        <w:jc w:val="left"/>
      </w:pPr>
      <w:r>
        <w:t>« </w:t>
      </w:r>
      <w:proofErr w:type="spellStart"/>
      <w:r w:rsidR="000A7E25" w:rsidRPr="002D10EB">
        <w:t>MOCHEU</w:t>
      </w:r>
      <w:proofErr w:type="spellEnd"/>
      <w:r>
        <w:t> ».</w:t>
      </w:r>
    </w:p>
    <w:p w14:paraId="0AABA2BC" w14:textId="77777777" w:rsidR="004669F9" w:rsidRPr="004669F9" w:rsidRDefault="004669F9" w:rsidP="004669F9">
      <w:pPr>
        <w:pStyle w:val="NormalSolidaire"/>
      </w:pPr>
    </w:p>
    <w:p w14:paraId="0FA1AED8" w14:textId="77777777" w:rsidR="00EE0B82" w:rsidRDefault="000A7E25" w:rsidP="000A7E25">
      <w:r w:rsidRPr="002D10EB">
        <w:t>À vrai dire</w:t>
      </w:r>
      <w:r w:rsidR="00EE0B82">
        <w:t xml:space="preserve">, </w:t>
      </w:r>
      <w:r w:rsidRPr="002D10EB">
        <w:t>quand je raconte que les voisins m</w:t>
      </w:r>
      <w:r w:rsidR="00EE0B82">
        <w:t>’</w:t>
      </w:r>
      <w:r w:rsidRPr="002D10EB">
        <w:t xml:space="preserve">appellent </w:t>
      </w:r>
      <w:r w:rsidR="00EE0B82">
        <w:t>« </w:t>
      </w:r>
      <w:r w:rsidRPr="002D10EB">
        <w:t>monsieur</w:t>
      </w:r>
      <w:r w:rsidR="00EE0B82">
        <w:t xml:space="preserve"> », </w:t>
      </w:r>
      <w:r w:rsidRPr="002D10EB">
        <w:t>je me vante</w:t>
      </w:r>
      <w:r w:rsidR="00EE0B82">
        <w:t xml:space="preserve">. </w:t>
      </w:r>
      <w:r w:rsidRPr="002D10EB">
        <w:t>Ils disent</w:t>
      </w:r>
      <w:r w:rsidR="00EE0B82">
        <w:t> : « </w:t>
      </w:r>
      <w:r w:rsidRPr="002D10EB">
        <w:t>menher</w:t>
      </w:r>
      <w:r w:rsidR="00EE0B82">
        <w:t> ».</w:t>
      </w:r>
    </w:p>
    <w:p w14:paraId="48BD5AD4" w14:textId="77777777" w:rsidR="00EE0B82" w:rsidRDefault="000A7E25" w:rsidP="000A7E25">
      <w:r w:rsidRPr="002D10EB">
        <w:t>Il y a pourtant un monsieur</w:t>
      </w:r>
      <w:r w:rsidR="00EE0B82">
        <w:t xml:space="preserve"> ; </w:t>
      </w:r>
      <w:r w:rsidRPr="002D10EB">
        <w:t>c</w:t>
      </w:r>
      <w:r w:rsidR="00EE0B82">
        <w:t>’</w:t>
      </w:r>
      <w:r w:rsidRPr="002D10EB">
        <w:t xml:space="preserve">est </w:t>
      </w:r>
      <w:r w:rsidR="00EE0B82">
        <w:t>M. </w:t>
      </w:r>
      <w:r w:rsidRPr="002D10EB">
        <w:t>Leroi</w:t>
      </w:r>
      <w:r w:rsidR="00EE0B82">
        <w:t>.</w:t>
      </w:r>
    </w:p>
    <w:p w14:paraId="23523FFF" w14:textId="77777777" w:rsidR="00EE0B82" w:rsidRDefault="00EE0B82" w:rsidP="000A7E25">
      <w:r>
        <w:t>M. </w:t>
      </w:r>
      <w:r w:rsidR="000A7E25" w:rsidRPr="002D10EB">
        <w:t>Leroi est arrivé tout jeune de son pays</w:t>
      </w:r>
      <w:r>
        <w:t xml:space="preserve">. </w:t>
      </w:r>
      <w:r w:rsidR="000A7E25" w:rsidRPr="002D10EB">
        <w:t>On ne compr</w:t>
      </w:r>
      <w:r w:rsidR="000A7E25" w:rsidRPr="002D10EB">
        <w:t>e</w:t>
      </w:r>
      <w:r w:rsidR="000A7E25" w:rsidRPr="002D10EB">
        <w:t>nait pas sa langue</w:t>
      </w:r>
      <w:r>
        <w:t xml:space="preserve">. </w:t>
      </w:r>
      <w:r w:rsidR="000A7E25" w:rsidRPr="002D10EB">
        <w:t>Les déménageurs le hélaient</w:t>
      </w:r>
      <w:r>
        <w:t> : « </w:t>
      </w:r>
      <w:r w:rsidR="000A7E25" w:rsidRPr="002D10EB">
        <w:t>Hé</w:t>
      </w:r>
      <w:r>
        <w:t xml:space="preserve"> ! </w:t>
      </w:r>
      <w:r w:rsidR="000A7E25" w:rsidRPr="002D10EB">
        <w:t>Monsieur</w:t>
      </w:r>
      <w:r>
        <w:t>. »</w:t>
      </w:r>
      <w:r w:rsidR="000A7E25" w:rsidRPr="002D10EB">
        <w:t xml:space="preserve"> </w:t>
      </w:r>
      <w:r>
        <w:t>« </w:t>
      </w:r>
      <w:r w:rsidR="000A7E25" w:rsidRPr="002D10EB">
        <w:t>Monsieur</w:t>
      </w:r>
      <w:r>
        <w:t> »</w:t>
      </w:r>
      <w:r w:rsidR="000A7E25" w:rsidRPr="002D10EB">
        <w:t xml:space="preserve"> est resté</w:t>
      </w:r>
      <w:r>
        <w:t xml:space="preserve">, </w:t>
      </w:r>
      <w:r w:rsidR="000A7E25" w:rsidRPr="002D10EB">
        <w:t>mais plus simple</w:t>
      </w:r>
      <w:r>
        <w:t xml:space="preserve">, </w:t>
      </w:r>
      <w:r w:rsidR="000A7E25" w:rsidRPr="002D10EB">
        <w:t>arrangé pour des lèvres d</w:t>
      </w:r>
      <w:r>
        <w:t>’</w:t>
      </w:r>
      <w:r w:rsidR="000A7E25" w:rsidRPr="002D10EB">
        <w:t>ici</w:t>
      </w:r>
      <w:r>
        <w:t> : « </w:t>
      </w:r>
      <w:r w:rsidR="000A7E25" w:rsidRPr="002D10EB">
        <w:t>Mocheu</w:t>
      </w:r>
      <w:r>
        <w:t xml:space="preserve"> », </w:t>
      </w:r>
      <w:r w:rsidR="000A7E25" w:rsidRPr="002D10EB">
        <w:t>et Leroi est devenu Lerooi</w:t>
      </w:r>
      <w:r>
        <w:t xml:space="preserve">, </w:t>
      </w:r>
      <w:r w:rsidR="000A7E25" w:rsidRPr="002D10EB">
        <w:t>comme au lieu de Benoît</w:t>
      </w:r>
      <w:r>
        <w:t xml:space="preserve">, </w:t>
      </w:r>
      <w:r w:rsidR="000A7E25" w:rsidRPr="002D10EB">
        <w:t>Benooi</w:t>
      </w:r>
      <w:r>
        <w:t>.</w:t>
      </w:r>
    </w:p>
    <w:p w14:paraId="256DF055" w14:textId="77777777" w:rsidR="00EE0B82" w:rsidRDefault="000A7E25" w:rsidP="000A7E25">
      <w:r w:rsidRPr="002D10EB">
        <w:t xml:space="preserve">La ferme de </w:t>
      </w:r>
      <w:r w:rsidR="00EE0B82">
        <w:t>« </w:t>
      </w:r>
      <w:r w:rsidRPr="002D10EB">
        <w:t>Mocheu</w:t>
      </w:r>
      <w:r w:rsidR="00EE0B82">
        <w:t> »</w:t>
      </w:r>
      <w:r w:rsidRPr="002D10EB">
        <w:t xml:space="preserve"> fait concurrence à la ferme des Trappistes</w:t>
      </w:r>
      <w:r w:rsidR="00EE0B82">
        <w:t>. « </w:t>
      </w:r>
      <w:r w:rsidRPr="002D10EB">
        <w:t>Mocheu</w:t>
      </w:r>
      <w:r w:rsidR="00EE0B82">
        <w:t> »</w:t>
      </w:r>
      <w:r w:rsidRPr="002D10EB">
        <w:t xml:space="preserve"> n</w:t>
      </w:r>
      <w:r w:rsidR="00EE0B82">
        <w:t>’</w:t>
      </w:r>
      <w:r w:rsidRPr="002D10EB">
        <w:t>est pas exactement un agriculteur</w:t>
      </w:r>
      <w:r w:rsidR="00EE0B82">
        <w:t xml:space="preserve"> : </w:t>
      </w:r>
      <w:r w:rsidRPr="002D10EB">
        <w:t>il est agronome</w:t>
      </w:r>
      <w:r w:rsidR="00EE0B82">
        <w:t xml:space="preserve">. </w:t>
      </w:r>
      <w:r w:rsidRPr="002D10EB">
        <w:t>La culture</w:t>
      </w:r>
      <w:r w:rsidR="00EE0B82">
        <w:t xml:space="preserve">, </w:t>
      </w:r>
      <w:r w:rsidRPr="002D10EB">
        <w:t>il l</w:t>
      </w:r>
      <w:r w:rsidR="00EE0B82">
        <w:t>’</w:t>
      </w:r>
      <w:r w:rsidRPr="002D10EB">
        <w:t>a étudiée dans les livres</w:t>
      </w:r>
      <w:r w:rsidR="00EE0B82">
        <w:t xml:space="preserve">. </w:t>
      </w:r>
      <w:r w:rsidRPr="002D10EB">
        <w:t>Il s</w:t>
      </w:r>
      <w:r w:rsidR="00EE0B82">
        <w:t>’</w:t>
      </w:r>
      <w:r w:rsidRPr="002D10EB">
        <w:t>y co</w:t>
      </w:r>
      <w:r w:rsidRPr="002D10EB">
        <w:t>n</w:t>
      </w:r>
      <w:r w:rsidRPr="002D10EB">
        <w:t>naît mieux que les paysans qui l</w:t>
      </w:r>
      <w:r w:rsidR="00EE0B82">
        <w:t>’</w:t>
      </w:r>
      <w:r w:rsidRPr="002D10EB">
        <w:t>étudient sur de la terre</w:t>
      </w:r>
      <w:r w:rsidR="00EE0B82">
        <w:t xml:space="preserve">. </w:t>
      </w:r>
      <w:r w:rsidRPr="002D10EB">
        <w:t>Il i</w:t>
      </w:r>
      <w:r w:rsidRPr="002D10EB">
        <w:t>n</w:t>
      </w:r>
      <w:r w:rsidRPr="002D10EB">
        <w:t>nove</w:t>
      </w:r>
      <w:r w:rsidR="00EE0B82">
        <w:t xml:space="preserve"> : </w:t>
      </w:r>
      <w:r w:rsidRPr="002D10EB">
        <w:t>ce qu</w:t>
      </w:r>
      <w:r w:rsidR="00EE0B82">
        <w:t>’</w:t>
      </w:r>
      <w:r w:rsidRPr="002D10EB">
        <w:t>il sème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à la machine</w:t>
      </w:r>
      <w:r w:rsidR="00EE0B82">
        <w:t xml:space="preserve">. </w:t>
      </w:r>
      <w:r w:rsidRPr="002D10EB">
        <w:t>Il fourre</w:t>
      </w:r>
      <w:r w:rsidR="00EE0B82">
        <w:t xml:space="preserve">, </w:t>
      </w:r>
      <w:r w:rsidRPr="002D10EB">
        <w:t>dans les champs</w:t>
      </w:r>
      <w:r w:rsidR="00EE0B82">
        <w:t xml:space="preserve">, </w:t>
      </w:r>
      <w:r w:rsidRPr="002D10EB">
        <w:t>toutes sortes d</w:t>
      </w:r>
      <w:r w:rsidR="00EE0B82">
        <w:t>’</w:t>
      </w:r>
      <w:r w:rsidRPr="002D10EB">
        <w:t>engrais</w:t>
      </w:r>
      <w:r w:rsidR="00EE0B82">
        <w:t xml:space="preserve">, </w:t>
      </w:r>
      <w:r w:rsidRPr="002D10EB">
        <w:t>comme de la laine ou de vieux chapeaux</w:t>
      </w:r>
      <w:r w:rsidR="00EE0B82">
        <w:t xml:space="preserve">, </w:t>
      </w:r>
      <w:r w:rsidRPr="002D10EB">
        <w:t>qui convenaient chez lui</w:t>
      </w:r>
      <w:r w:rsidR="00EE0B82">
        <w:t xml:space="preserve">, </w:t>
      </w:r>
      <w:r w:rsidRPr="002D10EB">
        <w:t>mais que le sable d</w:t>
      </w:r>
      <w:r w:rsidR="00EE0B82">
        <w:t>’</w:t>
      </w:r>
      <w:r w:rsidRPr="002D10EB">
        <w:t>ici rend</w:t>
      </w:r>
      <w:r w:rsidR="00EE0B82">
        <w:t xml:space="preserve">, </w:t>
      </w:r>
      <w:r w:rsidRPr="002D10EB">
        <w:t>après des années</w:t>
      </w:r>
      <w:r w:rsidR="00EE0B82">
        <w:t xml:space="preserve">, </w:t>
      </w:r>
      <w:r w:rsidRPr="002D10EB">
        <w:t>tels qu</w:t>
      </w:r>
      <w:r w:rsidR="00EE0B82">
        <w:t>’</w:t>
      </w:r>
      <w:r w:rsidRPr="002D10EB">
        <w:t>il les a reçus</w:t>
      </w:r>
      <w:r w:rsidR="00EE0B82">
        <w:t xml:space="preserve">. </w:t>
      </w:r>
      <w:r w:rsidRPr="002D10EB">
        <w:t>Cela fait pousser beaucoup de mauvaises herbes</w:t>
      </w:r>
      <w:r w:rsidR="00EE0B82">
        <w:t>.</w:t>
      </w:r>
    </w:p>
    <w:p w14:paraId="05A9A66D" w14:textId="77777777" w:rsidR="00EE0B82" w:rsidRDefault="000A7E25" w:rsidP="000A7E25">
      <w:r w:rsidRPr="002D10EB">
        <w:t>Les paysans en riraient</w:t>
      </w:r>
      <w:r w:rsidR="00EE0B82">
        <w:t xml:space="preserve">, </w:t>
      </w:r>
      <w:r w:rsidRPr="002D10EB">
        <w:t>mais il y a autre chose</w:t>
      </w:r>
      <w:r w:rsidR="00EE0B82">
        <w:t>.</w:t>
      </w:r>
    </w:p>
    <w:p w14:paraId="58626A41" w14:textId="77777777" w:rsidR="00EE0B82" w:rsidRDefault="000A7E25" w:rsidP="000A7E25">
      <w:r w:rsidRPr="002D10EB">
        <w:lastRenderedPageBreak/>
        <w:t>Venu de si loin</w:t>
      </w:r>
      <w:r w:rsidR="00EE0B82">
        <w:t>, « </w:t>
      </w:r>
      <w:r w:rsidRPr="002D10EB">
        <w:t>Mocheu</w:t>
      </w:r>
      <w:r w:rsidR="00EE0B82">
        <w:t> »</w:t>
      </w:r>
      <w:r w:rsidRPr="002D10EB">
        <w:t xml:space="preserve"> a des opinions</w:t>
      </w:r>
      <w:r w:rsidR="00EE0B82">
        <w:t>. « </w:t>
      </w:r>
      <w:r w:rsidRPr="002D10EB">
        <w:t>Mocheu</w:t>
      </w:r>
      <w:r w:rsidR="00EE0B82">
        <w:t> »</w:t>
      </w:r>
      <w:r w:rsidRPr="002D10EB">
        <w:t xml:space="preserve"> ne va jamais à la messe</w:t>
      </w:r>
      <w:r w:rsidR="00EE0B82">
        <w:t>. « </w:t>
      </w:r>
      <w:r w:rsidRPr="002D10EB">
        <w:t>Mocheu</w:t>
      </w:r>
      <w:r w:rsidR="00EE0B82">
        <w:t> »</w:t>
      </w:r>
      <w:r w:rsidRPr="002D10EB">
        <w:t xml:space="preserve"> ne fait jamais ses Pâques</w:t>
      </w:r>
      <w:r w:rsidR="00EE0B82">
        <w:t>. « </w:t>
      </w:r>
      <w:r w:rsidRPr="002D10EB">
        <w:t>Mocheu</w:t>
      </w:r>
      <w:r w:rsidR="00EE0B82">
        <w:t> »</w:t>
      </w:r>
      <w:r w:rsidRPr="002D10EB">
        <w:t xml:space="preserve"> n</w:t>
      </w:r>
      <w:r w:rsidR="00EE0B82">
        <w:t>’</w:t>
      </w:r>
      <w:r w:rsidRPr="002D10EB">
        <w:t>entre jamais à l</w:t>
      </w:r>
      <w:r w:rsidR="00EE0B82">
        <w:t>’</w:t>
      </w:r>
      <w:r w:rsidRPr="002D10EB">
        <w:t>église</w:t>
      </w:r>
      <w:r w:rsidR="00EE0B82">
        <w:t xml:space="preserve">. </w:t>
      </w:r>
      <w:r w:rsidRPr="002D10EB">
        <w:t>Il est sorcier</w:t>
      </w:r>
      <w:r w:rsidR="00EE0B82">
        <w:t>.</w:t>
      </w:r>
    </w:p>
    <w:p w14:paraId="52932477" w14:textId="77777777" w:rsidR="00EE0B82" w:rsidRDefault="000A7E25" w:rsidP="000A7E25">
      <w:r w:rsidRPr="002D10EB">
        <w:t>Vader le sait</w:t>
      </w:r>
      <w:r w:rsidR="00EE0B82">
        <w:t xml:space="preserve"> : </w:t>
      </w:r>
      <w:r w:rsidRPr="002D10EB">
        <w:t>il a la preuve</w:t>
      </w:r>
      <w:r w:rsidR="00EE0B82">
        <w:t>.</w:t>
      </w:r>
    </w:p>
    <w:p w14:paraId="71EAD5C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venait d</w:t>
      </w:r>
      <w:r>
        <w:t>’</w:t>
      </w:r>
      <w:r w:rsidR="000A7E25" w:rsidRPr="002D10EB">
        <w:t>arriver</w:t>
      </w:r>
      <w:r>
        <w:t xml:space="preserve">, </w:t>
      </w:r>
      <w:r w:rsidR="000A7E25" w:rsidRPr="002D10EB">
        <w:t>raconte Vader</w:t>
      </w:r>
      <w:r>
        <w:t xml:space="preserve">, </w:t>
      </w:r>
      <w:r w:rsidR="000A7E25" w:rsidRPr="002D10EB">
        <w:t>quand un incendie éclate dans les écuries de Mocheu</w:t>
      </w:r>
      <w:r>
        <w:t xml:space="preserve">. </w:t>
      </w:r>
      <w:r w:rsidR="000A7E25" w:rsidRPr="002D10EB">
        <w:t>Un incendie</w:t>
      </w:r>
      <w:r>
        <w:t xml:space="preserve">, </w:t>
      </w:r>
      <w:r w:rsidR="000A7E25" w:rsidRPr="002D10EB">
        <w:t>ça n</w:t>
      </w:r>
      <w:r>
        <w:t>’</w:t>
      </w:r>
      <w:r w:rsidR="000A7E25" w:rsidRPr="002D10EB">
        <w:t>est déjà pas naturel</w:t>
      </w:r>
      <w:r>
        <w:t xml:space="preserve">. </w:t>
      </w:r>
      <w:r w:rsidR="000A7E25" w:rsidRPr="002D10EB">
        <w:t>Dans l</w:t>
      </w:r>
      <w:r>
        <w:t>’</w:t>
      </w:r>
      <w:r w:rsidR="000A7E25" w:rsidRPr="002D10EB">
        <w:t>écurie</w:t>
      </w:r>
      <w:r>
        <w:t xml:space="preserve">, </w:t>
      </w:r>
      <w:r w:rsidR="000A7E25" w:rsidRPr="002D10EB">
        <w:t>il y avait deux chevaux</w:t>
      </w:r>
      <w:r>
        <w:t xml:space="preserve">. </w:t>
      </w:r>
      <w:r w:rsidR="000A7E25" w:rsidRPr="002D10EB">
        <w:t>Une première fois</w:t>
      </w:r>
      <w:r>
        <w:t xml:space="preserve">, </w:t>
      </w:r>
      <w:r w:rsidR="000A7E25" w:rsidRPr="002D10EB">
        <w:t>Mocheu se jette et ramène un cheval</w:t>
      </w:r>
      <w:r>
        <w:t xml:space="preserve"> ; </w:t>
      </w:r>
      <w:r w:rsidR="000A7E25" w:rsidRPr="002D10EB">
        <w:t>une seconde fois</w:t>
      </w:r>
      <w:r>
        <w:t xml:space="preserve">, </w:t>
      </w:r>
      <w:r w:rsidR="000A7E25" w:rsidRPr="002D10EB">
        <w:t>il retourne et ramène l</w:t>
      </w:r>
      <w:r>
        <w:t>’</w:t>
      </w:r>
      <w:r w:rsidR="000A7E25" w:rsidRPr="002D10EB">
        <w:t>autre cheval</w:t>
      </w:r>
      <w:r>
        <w:t xml:space="preserve">. </w:t>
      </w:r>
      <w:r w:rsidR="000A7E25" w:rsidRPr="002D10EB">
        <w:t>Eh bien</w:t>
      </w:r>
      <w:r>
        <w:t xml:space="preserve">, </w:t>
      </w:r>
      <w:r w:rsidR="000A7E25" w:rsidRPr="002D10EB">
        <w:t>le croiriez-vous</w:t>
      </w:r>
      <w:r>
        <w:t xml:space="preserve">, </w:t>
      </w:r>
      <w:r w:rsidR="000A7E25" w:rsidRPr="002D10EB">
        <w:t>à traverser ainsi deux fois les flammes</w:t>
      </w:r>
      <w:r>
        <w:t xml:space="preserve">, </w:t>
      </w:r>
      <w:r w:rsidR="000A7E25" w:rsidRPr="002D10EB">
        <w:t>pas un seul</w:t>
      </w:r>
      <w:r>
        <w:t xml:space="preserve">, </w:t>
      </w:r>
      <w:r w:rsidR="000A7E25" w:rsidRPr="002D10EB">
        <w:t>entendez-vous</w:t>
      </w:r>
      <w:r>
        <w:t xml:space="preserve">, </w:t>
      </w:r>
      <w:r w:rsidR="000A7E25" w:rsidRPr="002D10EB">
        <w:t>pas un seul de ses cheveux n</w:t>
      </w:r>
      <w:r>
        <w:t>’</w:t>
      </w:r>
      <w:r w:rsidR="000A7E25" w:rsidRPr="002D10EB">
        <w:t>avait été touché</w:t>
      </w:r>
      <w:r>
        <w:t>.</w:t>
      </w:r>
    </w:p>
    <w:p w14:paraId="5918FAE1" w14:textId="77777777" w:rsidR="00EE0B82" w:rsidRDefault="000A7E25" w:rsidP="000A7E25">
      <w:r w:rsidRPr="002D10EB">
        <w:t>Comment s</w:t>
      </w:r>
      <w:r w:rsidR="00EE0B82">
        <w:t>’</w:t>
      </w:r>
      <w:r w:rsidRPr="002D10EB">
        <w:t>étonner</w:t>
      </w:r>
      <w:r w:rsidR="00EE0B82">
        <w:t xml:space="preserve">, </w:t>
      </w:r>
      <w:r w:rsidRPr="002D10EB">
        <w:t>après cela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 xml:space="preserve">il pousse dans les champs de </w:t>
      </w:r>
      <w:r w:rsidR="00EE0B82">
        <w:t>« </w:t>
      </w:r>
      <w:r w:rsidRPr="002D10EB">
        <w:t>Mocheu</w:t>
      </w:r>
      <w:r w:rsidR="00EE0B82">
        <w:t> »</w:t>
      </w:r>
      <w:r w:rsidRPr="002D10EB">
        <w:t xml:space="preserve"> plus d</w:t>
      </w:r>
      <w:r w:rsidR="00EE0B82">
        <w:t>’</w:t>
      </w:r>
      <w:r w:rsidRPr="002D10EB">
        <w:t>orties que de seigle</w:t>
      </w:r>
      <w:r w:rsidR="00EE0B82">
        <w:t> ?</w:t>
      </w:r>
    </w:p>
    <w:p w14:paraId="2E5D68AD" w14:textId="77777777" w:rsidR="00EE0B82" w:rsidRDefault="000A7E25" w:rsidP="000A7E25">
      <w:r w:rsidRPr="002D10EB">
        <w:t>Pourtant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incroyance de Mocheu est bonne à quelque chose</w:t>
      </w:r>
      <w:r w:rsidR="00EE0B82">
        <w:t>.</w:t>
      </w:r>
    </w:p>
    <w:p w14:paraId="50856DA5" w14:textId="77777777" w:rsidR="00EE0B82" w:rsidRDefault="000A7E25" w:rsidP="000A7E25">
      <w:r w:rsidRPr="002D10EB">
        <w:t>Quand un gars se présente comme valet à la ferme des Trappistes et qu</w:t>
      </w:r>
      <w:r w:rsidR="00EE0B82">
        <w:t>’</w:t>
      </w:r>
      <w:r w:rsidRPr="002D10EB">
        <w:t>on fait mine d</w:t>
      </w:r>
      <w:r w:rsidR="00EE0B82">
        <w:t>’</w:t>
      </w:r>
      <w:r w:rsidRPr="002D10EB">
        <w:t>hésiter</w:t>
      </w:r>
      <w:r w:rsidR="00EE0B82">
        <w:t> :</w:t>
      </w:r>
    </w:p>
    <w:p w14:paraId="29CC20A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me présenterai chez Mocheu</w:t>
      </w:r>
      <w:r>
        <w:t xml:space="preserve">, </w:t>
      </w:r>
      <w:r w:rsidR="000A7E25" w:rsidRPr="002D10EB">
        <w:t>dit le gars</w:t>
      </w:r>
      <w:r>
        <w:t>.</w:t>
      </w:r>
    </w:p>
    <w:p w14:paraId="170D1B4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Restez</w:t>
      </w:r>
      <w:r>
        <w:t xml:space="preserve">, </w:t>
      </w:r>
      <w:r w:rsidR="000A7E25" w:rsidRPr="002D10EB">
        <w:t>dit le Frère</w:t>
      </w:r>
      <w:r>
        <w:t>.</w:t>
      </w:r>
    </w:p>
    <w:p w14:paraId="6CDC5B9E" w14:textId="77777777" w:rsidR="000A7E25" w:rsidRPr="009605DB" w:rsidRDefault="000A7E25" w:rsidP="00EE0B82">
      <w:pPr>
        <w:pStyle w:val="Titre1"/>
      </w:pPr>
      <w:bookmarkStart w:id="6" w:name="_Toc196414838"/>
      <w:r w:rsidRPr="009605DB">
        <w:lastRenderedPageBreak/>
        <w:t>ENTRE NOUS</w:t>
      </w:r>
      <w:bookmarkEnd w:id="6"/>
    </w:p>
    <w:p w14:paraId="5CB39AA8" w14:textId="77777777" w:rsidR="00EE0B82" w:rsidRDefault="000A7E25" w:rsidP="000A7E25">
      <w:pPr>
        <w:pStyle w:val="Taille-1Normal"/>
        <w:jc w:val="right"/>
      </w:pPr>
      <w:r w:rsidRPr="009605DB">
        <w:t>À GEORGES GIROUX</w:t>
      </w:r>
      <w:r w:rsidR="00EE0B82">
        <w:t>.</w:t>
      </w:r>
    </w:p>
    <w:p w14:paraId="71410C59" w14:textId="77777777" w:rsidR="000A7E25" w:rsidRPr="002D10EB" w:rsidRDefault="000A7E25" w:rsidP="000A7E25">
      <w:pPr>
        <w:pStyle w:val="ParagrapheVideNormal"/>
      </w:pPr>
    </w:p>
    <w:p w14:paraId="6783B30F" w14:textId="77777777" w:rsidR="00EE0B82" w:rsidRDefault="000A7E25" w:rsidP="000A7E25">
      <w:r w:rsidRPr="002D10EB">
        <w:t>Je ne me lave pas tous les jours</w:t>
      </w:r>
      <w:r w:rsidR="00EE0B82">
        <w:t xml:space="preserve"> ; </w:t>
      </w:r>
      <w:r w:rsidRPr="002D10EB">
        <w:t>je me peigne si cela me plaît</w:t>
      </w:r>
      <w:r w:rsidR="00EE0B82">
        <w:t xml:space="preserve">, </w:t>
      </w:r>
      <w:r w:rsidRPr="002D10EB">
        <w:t>et ne mets un faux col que le dimanche pour la messe</w:t>
      </w:r>
      <w:r w:rsidR="00EE0B82">
        <w:t>.</w:t>
      </w:r>
    </w:p>
    <w:p w14:paraId="427922B0" w14:textId="77777777" w:rsidR="00EE0B82" w:rsidRDefault="000A7E25" w:rsidP="000A7E25">
      <w:r w:rsidRPr="002D10EB">
        <w:t>Je porte un béret parce que je n</w:t>
      </w:r>
      <w:r w:rsidR="00EE0B82">
        <w:t>’</w:t>
      </w:r>
      <w:r w:rsidRPr="002D10EB">
        <w:t>aime pas les visières</w:t>
      </w:r>
      <w:r w:rsidR="00EE0B82">
        <w:t xml:space="preserve">, </w:t>
      </w:r>
      <w:r w:rsidRPr="002D10EB">
        <w:t>mais je ne m</w:t>
      </w:r>
      <w:r w:rsidR="00EE0B82">
        <w:t>’</w:t>
      </w:r>
      <w:r w:rsidRPr="002D10EB">
        <w:t xml:space="preserve">offusque pas quand les paysans disent </w:t>
      </w:r>
      <w:r w:rsidR="00EE0B82">
        <w:t>« </w:t>
      </w:r>
      <w:r w:rsidRPr="002D10EB">
        <w:t>votre casquette</w:t>
      </w:r>
      <w:r w:rsidR="00EE0B82">
        <w:t xml:space="preserve"> », </w:t>
      </w:r>
      <w:r w:rsidRPr="002D10EB">
        <w:t>comme de la leur</w:t>
      </w:r>
      <w:r w:rsidR="00EE0B82">
        <w:t>.</w:t>
      </w:r>
    </w:p>
    <w:p w14:paraId="3C34846B" w14:textId="77777777" w:rsidR="00EE0B82" w:rsidRDefault="000A7E25" w:rsidP="000A7E25">
      <w:r w:rsidRPr="002D10EB">
        <w:t>Mes amis de la ville s</w:t>
      </w:r>
      <w:r w:rsidR="00EE0B82">
        <w:t>’</w:t>
      </w:r>
      <w:r w:rsidRPr="002D10EB">
        <w:t>étonnent</w:t>
      </w:r>
      <w:r w:rsidR="00EE0B82">
        <w:t xml:space="preserve">. </w:t>
      </w:r>
      <w:r w:rsidRPr="002D10EB">
        <w:t>Comment</w:t>
      </w:r>
      <w:r w:rsidR="00EE0B82">
        <w:t xml:space="preserve">, </w:t>
      </w:r>
      <w:r w:rsidRPr="002D10EB">
        <w:t>sans argent</w:t>
      </w:r>
      <w:r w:rsidR="00EE0B82">
        <w:t xml:space="preserve">, </w:t>
      </w:r>
      <w:r w:rsidRPr="002D10EB">
        <w:t>ai-je pu me créer une vie libre à la campagne</w:t>
      </w:r>
      <w:r w:rsidR="00EE0B82">
        <w:t xml:space="preserve"> ? </w:t>
      </w:r>
      <w:r w:rsidRPr="002D10EB">
        <w:t>Qu</w:t>
      </w:r>
      <w:r w:rsidR="00EE0B82">
        <w:t>’</w:t>
      </w:r>
      <w:r w:rsidRPr="002D10EB">
        <w:t>ils essaient</w:t>
      </w:r>
      <w:r w:rsidR="00EE0B82">
        <w:t xml:space="preserve">. </w:t>
      </w:r>
      <w:r w:rsidRPr="002D10EB">
        <w:t>Rien de plus simple</w:t>
      </w:r>
      <w:r w:rsidR="00EE0B82">
        <w:t xml:space="preserve">. </w:t>
      </w:r>
      <w:r w:rsidRPr="002D10EB">
        <w:t>Il suffit de n</w:t>
      </w:r>
      <w:r w:rsidR="00EE0B82">
        <w:t>’</w:t>
      </w:r>
      <w:r w:rsidRPr="002D10EB">
        <w:t>avoir pas besoin d</w:t>
      </w:r>
      <w:r w:rsidR="00EE0B82">
        <w:t>’</w:t>
      </w:r>
      <w:r w:rsidRPr="002D10EB">
        <w:t>argent</w:t>
      </w:r>
      <w:r w:rsidR="00EE0B82">
        <w:t xml:space="preserve">. </w:t>
      </w:r>
      <w:r w:rsidRPr="002D10EB">
        <w:t>Ceux qui en ont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ignorent</w:t>
      </w:r>
      <w:r w:rsidR="00EE0B82">
        <w:t>.</w:t>
      </w:r>
    </w:p>
    <w:p w14:paraId="45C8C57A" w14:textId="77777777" w:rsidR="00EE0B82" w:rsidRDefault="000A7E25" w:rsidP="000A7E25">
      <w:r w:rsidRPr="002D10EB">
        <w:t>Pour vivre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élève des poules</w:t>
      </w:r>
      <w:r w:rsidR="00EE0B82">
        <w:t xml:space="preserve"> : </w:t>
      </w:r>
      <w:r w:rsidRPr="002D10EB">
        <w:t>deux cents</w:t>
      </w:r>
      <w:r w:rsidR="00EE0B82">
        <w:t xml:space="preserve">. </w:t>
      </w:r>
      <w:r w:rsidRPr="002D10EB">
        <w:t>Il ne suffit pas d</w:t>
      </w:r>
      <w:r w:rsidR="00EE0B82">
        <w:t>’</w:t>
      </w:r>
      <w:r w:rsidRPr="002D10EB">
        <w:t>avoir quelque part des poules</w:t>
      </w:r>
      <w:r w:rsidR="00EE0B82">
        <w:t xml:space="preserve">, </w:t>
      </w:r>
      <w:r w:rsidRPr="002D10EB">
        <w:t>puis d</w:t>
      </w:r>
      <w:r w:rsidR="00EE0B82">
        <w:t>’</w:t>
      </w:r>
      <w:r w:rsidRPr="002D10EB">
        <w:t>attendre qu</w:t>
      </w:r>
      <w:r w:rsidR="00EE0B82">
        <w:t>’</w:t>
      </w:r>
      <w:r w:rsidRPr="002D10EB">
        <w:t>elles po</w:t>
      </w:r>
      <w:r w:rsidRPr="002D10EB">
        <w:t>n</w:t>
      </w:r>
      <w:r w:rsidRPr="002D10EB">
        <w:t>dent</w:t>
      </w:r>
      <w:r w:rsidR="00EE0B82">
        <w:t xml:space="preserve">. </w:t>
      </w:r>
      <w:r w:rsidRPr="002D10EB">
        <w:t>Des poules</w:t>
      </w:r>
      <w:r w:rsidR="00EE0B82">
        <w:t xml:space="preserve">, </w:t>
      </w:r>
      <w:r w:rsidRPr="002D10EB">
        <w:t>ça mange et ça fait le contraire</w:t>
      </w:r>
      <w:r w:rsidR="00EE0B82">
        <w:t xml:space="preserve">. </w:t>
      </w:r>
      <w:r w:rsidRPr="002D10EB">
        <w:t>Il faut des soins</w:t>
      </w:r>
      <w:r w:rsidR="00EE0B82">
        <w:t xml:space="preserve"> : </w:t>
      </w:r>
      <w:r w:rsidRPr="002D10EB">
        <w:t>je les donne</w:t>
      </w:r>
      <w:r w:rsidR="00EE0B82">
        <w:t xml:space="preserve">. </w:t>
      </w:r>
      <w:r w:rsidRPr="002D10EB">
        <w:t>Ce n</w:t>
      </w:r>
      <w:r w:rsidR="00EE0B82">
        <w:t>’</w:t>
      </w:r>
      <w:r w:rsidRPr="002D10EB">
        <w:t>est pas plus bête que de se tuer</w:t>
      </w:r>
      <w:r w:rsidR="00EE0B82">
        <w:t xml:space="preserve">, </w:t>
      </w:r>
      <w:r w:rsidRPr="002D10EB">
        <w:t>dans un bureau</w:t>
      </w:r>
      <w:r w:rsidR="00EE0B82">
        <w:t xml:space="preserve">, </w:t>
      </w:r>
      <w:r w:rsidRPr="002D10EB">
        <w:t>pour un patron dont on se fiche</w:t>
      </w:r>
      <w:r w:rsidR="00EE0B82">
        <w:t>.</w:t>
      </w:r>
    </w:p>
    <w:p w14:paraId="424CB389" w14:textId="77777777" w:rsidR="00EE0B82" w:rsidRDefault="000A7E25" w:rsidP="000A7E25">
      <w:r w:rsidRPr="002D10EB">
        <w:t>En ville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étais un homme toujours en colère</w:t>
      </w:r>
      <w:r w:rsidR="00EE0B82">
        <w:t xml:space="preserve">. </w:t>
      </w:r>
      <w:r w:rsidRPr="002D10EB">
        <w:t>Ici</w:t>
      </w:r>
      <w:r w:rsidR="00EE0B82">
        <w:t xml:space="preserve">, </w:t>
      </w:r>
      <w:r w:rsidRPr="002D10EB">
        <w:t>il arrive que je chante</w:t>
      </w:r>
      <w:r w:rsidR="00EE0B82">
        <w:t xml:space="preserve">. </w:t>
      </w:r>
      <w:r w:rsidRPr="002D10EB">
        <w:t>Ma femme</w:t>
      </w:r>
      <w:r w:rsidR="00EE0B82">
        <w:t xml:space="preserve">, </w:t>
      </w:r>
      <w:r w:rsidRPr="002D10EB">
        <w:t>qui m</w:t>
      </w:r>
      <w:r w:rsidR="00EE0B82">
        <w:t>’</w:t>
      </w:r>
      <w:r w:rsidRPr="002D10EB">
        <w:t>entend</w:t>
      </w:r>
      <w:r w:rsidR="00EE0B82">
        <w:t xml:space="preserve">, </w:t>
      </w:r>
      <w:r w:rsidRPr="002D10EB">
        <w:t>est heureuse</w:t>
      </w:r>
      <w:r w:rsidR="00EE0B82">
        <w:t xml:space="preserve">. </w:t>
      </w:r>
      <w:r w:rsidRPr="002D10EB">
        <w:t>Les premiers jours</w:t>
      </w:r>
      <w:r w:rsidR="00EE0B82">
        <w:t xml:space="preserve">, </w:t>
      </w:r>
      <w:r w:rsidRPr="002D10EB">
        <w:t>elle avait quelquefois les yeux rouges</w:t>
      </w:r>
      <w:r w:rsidR="00EE0B82">
        <w:t xml:space="preserve">. </w:t>
      </w:r>
      <w:r w:rsidRPr="002D10EB">
        <w:t>Elle disait</w:t>
      </w:r>
      <w:r w:rsidR="00EE0B82">
        <w:t> :</w:t>
      </w:r>
    </w:p>
    <w:p w14:paraId="13905CE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le soleil</w:t>
      </w:r>
      <w:r>
        <w:t>.</w:t>
      </w:r>
    </w:p>
    <w:p w14:paraId="24498E85" w14:textId="77777777" w:rsidR="00EE0B82" w:rsidRDefault="000A7E25" w:rsidP="000A7E25">
      <w:r w:rsidRPr="002D10EB">
        <w:t>Nous étions pourtant en hiver</w:t>
      </w:r>
      <w:r w:rsidR="00EE0B82">
        <w:t>.</w:t>
      </w:r>
    </w:p>
    <w:p w14:paraId="34ED546A" w14:textId="77777777" w:rsidR="00EE0B82" w:rsidRDefault="000A7E25" w:rsidP="000A7E25">
      <w:r w:rsidRPr="002D10EB">
        <w:t>Maintenant elle a pris l</w:t>
      </w:r>
      <w:r w:rsidR="00EE0B82">
        <w:t>’</w:t>
      </w:r>
      <w:r w:rsidRPr="002D10EB">
        <w:t>habitude</w:t>
      </w:r>
      <w:r w:rsidR="00EE0B82">
        <w:t xml:space="preserve">. </w:t>
      </w:r>
      <w:r w:rsidRPr="002D10EB">
        <w:t>Elle se dévoue et le sait</w:t>
      </w:r>
      <w:r w:rsidR="00EE0B82">
        <w:t xml:space="preserve">. </w:t>
      </w:r>
      <w:r w:rsidRPr="002D10EB">
        <w:t>Elle aime la campagne</w:t>
      </w:r>
      <w:r w:rsidR="00EE0B82">
        <w:t xml:space="preserve">, </w:t>
      </w:r>
      <w:r w:rsidRPr="002D10EB">
        <w:t>parce que la campagne me fait du bien</w:t>
      </w:r>
      <w:r w:rsidR="00EE0B82">
        <w:t xml:space="preserve">. </w:t>
      </w:r>
      <w:r w:rsidRPr="002D10EB">
        <w:t>Plus jamais elle ne voudrait retourner en ville</w:t>
      </w:r>
      <w:r w:rsidR="00EE0B82">
        <w:t xml:space="preserve">. </w:t>
      </w:r>
      <w:r w:rsidRPr="002D10EB">
        <w:t xml:space="preserve">Elle le </w:t>
      </w:r>
      <w:r w:rsidRPr="002D10EB">
        <w:lastRenderedPageBreak/>
        <w:t>jure</w:t>
      </w:r>
      <w:r w:rsidR="00EE0B82">
        <w:t xml:space="preserve">. </w:t>
      </w:r>
      <w:r w:rsidRPr="002D10EB">
        <w:t>Mes amis</w:t>
      </w:r>
      <w:r w:rsidR="00EE0B82">
        <w:t xml:space="preserve">, </w:t>
      </w:r>
      <w:r w:rsidRPr="002D10EB">
        <w:t>ma famille</w:t>
      </w:r>
      <w:r w:rsidR="00EE0B82">
        <w:t xml:space="preserve">, </w:t>
      </w:r>
      <w:r w:rsidRPr="002D10EB">
        <w:t>la sienne</w:t>
      </w:r>
      <w:r w:rsidR="00EE0B82">
        <w:t xml:space="preserve">, </w:t>
      </w:r>
      <w:r w:rsidRPr="002D10EB">
        <w:t>ceux qui m</w:t>
      </w:r>
      <w:r w:rsidR="00EE0B82">
        <w:t>’</w:t>
      </w:r>
      <w:r w:rsidRPr="002D10EB">
        <w:t>écrivent la félicitent d</w:t>
      </w:r>
      <w:r w:rsidR="00EE0B82">
        <w:t>’</w:t>
      </w:r>
      <w:r w:rsidRPr="002D10EB">
        <w:t>être si bonne</w:t>
      </w:r>
      <w:r w:rsidR="00EE0B82">
        <w:t xml:space="preserve">. </w:t>
      </w:r>
      <w:r w:rsidRPr="002D10EB">
        <w:t>Je lui relis ces lettres</w:t>
      </w:r>
      <w:r w:rsidR="00EE0B82">
        <w:t xml:space="preserve"> : </w:t>
      </w:r>
      <w:r w:rsidRPr="002D10EB">
        <w:t>quand on est si bonne</w:t>
      </w:r>
      <w:r w:rsidR="00EE0B82">
        <w:t xml:space="preserve">, </w:t>
      </w:r>
      <w:r w:rsidRPr="002D10EB">
        <w:t>il est encourageant que les autres le disent</w:t>
      </w:r>
      <w:r w:rsidR="00EE0B82">
        <w:t>.</w:t>
      </w:r>
    </w:p>
    <w:p w14:paraId="0FCC4705" w14:textId="77777777" w:rsidR="00EE0B82" w:rsidRDefault="000A7E25" w:rsidP="000A7E25">
      <w:r w:rsidRPr="002D10EB">
        <w:t>En ville</w:t>
      </w:r>
      <w:r w:rsidR="00EE0B82">
        <w:t xml:space="preserve">, </w:t>
      </w:r>
      <w:r w:rsidRPr="002D10EB">
        <w:t>avant de se choisir une robe</w:t>
      </w:r>
      <w:r w:rsidR="00EE0B82">
        <w:t xml:space="preserve">, </w:t>
      </w:r>
      <w:r w:rsidRPr="002D10EB">
        <w:t>Marie palpait bea</w:t>
      </w:r>
      <w:r w:rsidRPr="002D10EB">
        <w:t>u</w:t>
      </w:r>
      <w:r w:rsidRPr="002D10EB">
        <w:t>coup d</w:t>
      </w:r>
      <w:r w:rsidR="00EE0B82">
        <w:t>’</w:t>
      </w:r>
      <w:r w:rsidRPr="002D10EB">
        <w:t>étoffes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était solide</w:t>
      </w:r>
      <w:r w:rsidR="00EE0B82">
        <w:t xml:space="preserve">, </w:t>
      </w:r>
      <w:r w:rsidRPr="002D10EB">
        <w:t>cela durait</w:t>
      </w:r>
      <w:r w:rsidR="00EE0B82">
        <w:t xml:space="preserve">. </w:t>
      </w:r>
      <w:r w:rsidRPr="002D10EB">
        <w:t>Mais elle avait toujours l</w:t>
      </w:r>
      <w:r w:rsidR="00EE0B82">
        <w:t>’</w:t>
      </w:r>
      <w:r w:rsidRPr="002D10EB">
        <w:t>air d</w:t>
      </w:r>
      <w:r w:rsidR="00EE0B82">
        <w:t>’</w:t>
      </w:r>
      <w:r w:rsidRPr="002D10EB">
        <w:t>arriver du village pour visiter les vitrines de la rue Neuve</w:t>
      </w:r>
      <w:r w:rsidR="00EE0B82">
        <w:t xml:space="preserve">. </w:t>
      </w:r>
      <w:r w:rsidRPr="002D10EB">
        <w:t>Plantureuse et grasse</w:t>
      </w:r>
      <w:r w:rsidR="00EE0B82">
        <w:t xml:space="preserve">, </w:t>
      </w:r>
      <w:r w:rsidRPr="002D10EB">
        <w:t>avec sa poitrine en peau de Flamande</w:t>
      </w:r>
      <w:r w:rsidR="00EE0B82">
        <w:t xml:space="preserve">, </w:t>
      </w:r>
      <w:r w:rsidRPr="002D10EB">
        <w:t>elle n</w:t>
      </w:r>
      <w:r w:rsidR="00EE0B82">
        <w:t>’</w:t>
      </w:r>
      <w:r w:rsidRPr="002D10EB">
        <w:t>était bien que nue</w:t>
      </w:r>
      <w:r w:rsidR="00EE0B82">
        <w:t>.</w:t>
      </w:r>
    </w:p>
    <w:p w14:paraId="2ACD3C7F" w14:textId="77777777" w:rsidR="00EE0B82" w:rsidRDefault="000A7E25" w:rsidP="000A7E25">
      <w:r w:rsidRPr="002D10EB">
        <w:t>Ici</w:t>
      </w:r>
      <w:r w:rsidR="00EE0B82">
        <w:t xml:space="preserve">, </w:t>
      </w:r>
      <w:r w:rsidRPr="002D10EB">
        <w:t>elle est parfaite</w:t>
      </w:r>
      <w:r w:rsidR="00EE0B82">
        <w:t xml:space="preserve">. </w:t>
      </w:r>
      <w:r w:rsidRPr="002D10EB">
        <w:t>Dans un chiffon rouge</w:t>
      </w:r>
      <w:r w:rsidR="00EE0B82">
        <w:t xml:space="preserve">, </w:t>
      </w:r>
      <w:r w:rsidRPr="002D10EB">
        <w:t>elle s</w:t>
      </w:r>
      <w:r w:rsidR="00EE0B82">
        <w:t>’</w:t>
      </w:r>
      <w:r w:rsidRPr="002D10EB">
        <w:t>est taillé une jupe à la mode campinoise</w:t>
      </w:r>
      <w:r w:rsidR="00EE0B82">
        <w:t xml:space="preserve">, </w:t>
      </w:r>
      <w:r w:rsidRPr="002D10EB">
        <w:t>courte avec de gros plis sur le derrière</w:t>
      </w:r>
      <w:r w:rsidR="00EE0B82">
        <w:t xml:space="preserve">. </w:t>
      </w:r>
      <w:r w:rsidRPr="002D10EB">
        <w:t>On voit ses mollets solides et ses pieds bien au large dans les sabots</w:t>
      </w:r>
      <w:r w:rsidR="00EE0B82">
        <w:t xml:space="preserve">. </w:t>
      </w:r>
      <w:r w:rsidRPr="002D10EB">
        <w:t>Libres</w:t>
      </w:r>
      <w:r w:rsidR="00EE0B82">
        <w:t xml:space="preserve">, </w:t>
      </w:r>
      <w:r w:rsidRPr="002D10EB">
        <w:t>ses seins ne demandent qu</w:t>
      </w:r>
      <w:r w:rsidR="00EE0B82">
        <w:t>’</w:t>
      </w:r>
      <w:r w:rsidRPr="002D10EB">
        <w:t>à gonfler</w:t>
      </w:r>
      <w:r w:rsidR="00EE0B82">
        <w:t xml:space="preserve"> ; </w:t>
      </w:r>
      <w:r w:rsidRPr="002D10EB">
        <w:t>son ventre est rond tout à son aise et</w:t>
      </w:r>
      <w:r w:rsidR="00EE0B82">
        <w:t xml:space="preserve">, </w:t>
      </w:r>
      <w:r w:rsidRPr="002D10EB">
        <w:t>encore plus</w:t>
      </w:r>
      <w:r w:rsidR="00EE0B82">
        <w:t xml:space="preserve">, </w:t>
      </w:r>
      <w:r w:rsidRPr="002D10EB">
        <w:t>ce que je lorgne</w:t>
      </w:r>
      <w:r w:rsidR="00EE0B82">
        <w:t xml:space="preserve">, </w:t>
      </w:r>
      <w:r w:rsidRPr="002D10EB">
        <w:t>fort et massif</w:t>
      </w:r>
      <w:r w:rsidR="00EE0B82">
        <w:t xml:space="preserve">, </w:t>
      </w:r>
      <w:r w:rsidRPr="002D10EB">
        <w:t>quand elle se courbe</w:t>
      </w:r>
      <w:r w:rsidR="00EE0B82">
        <w:t>.</w:t>
      </w:r>
    </w:p>
    <w:p w14:paraId="1E969806" w14:textId="77777777" w:rsidR="00EE0B82" w:rsidRDefault="000A7E25" w:rsidP="000A7E25">
      <w:r w:rsidRPr="002D10EB">
        <w:t>De la ville</w:t>
      </w:r>
      <w:r w:rsidR="00EE0B82">
        <w:t xml:space="preserve">, </w:t>
      </w:r>
      <w:r w:rsidRPr="002D10EB">
        <w:t>ce que Marie appréciait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qu</w:t>
      </w:r>
      <w:r w:rsidR="00EE0B82">
        <w:t>’</w:t>
      </w:r>
      <w:r w:rsidRPr="002D10EB">
        <w:t>on y mangeait bien</w:t>
      </w:r>
      <w:r w:rsidR="00EE0B82">
        <w:t xml:space="preserve">. </w:t>
      </w:r>
      <w:r w:rsidRPr="002D10EB">
        <w:t>Ici nos menus sont maigres</w:t>
      </w:r>
      <w:r w:rsidR="00EE0B82">
        <w:t xml:space="preserve"> : </w:t>
      </w:r>
      <w:r w:rsidRPr="002D10EB">
        <w:t>graissées de lard ou mêlées de salade</w:t>
      </w:r>
      <w:r w:rsidR="00EE0B82">
        <w:t xml:space="preserve">, </w:t>
      </w:r>
      <w:r w:rsidRPr="002D10EB">
        <w:t>pommes de terre à midi</w:t>
      </w:r>
      <w:r w:rsidR="00EE0B82">
        <w:t xml:space="preserve">, </w:t>
      </w:r>
      <w:r w:rsidRPr="002D10EB">
        <w:t>pommes de terre le soir</w:t>
      </w:r>
      <w:r w:rsidR="00EE0B82">
        <w:t>.</w:t>
      </w:r>
    </w:p>
    <w:p w14:paraId="1252E76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Tout de même</w:t>
      </w:r>
      <w:r>
        <w:t xml:space="preserve">, </w:t>
      </w:r>
      <w:r w:rsidR="000A7E25" w:rsidRPr="002D10EB">
        <w:t>savoure Marie</w:t>
      </w:r>
      <w:r>
        <w:t xml:space="preserve">, </w:t>
      </w:r>
      <w:r w:rsidR="000A7E25" w:rsidRPr="002D10EB">
        <w:t>on ne se fatigue jamais des pommes de terre</w:t>
      </w:r>
      <w:r>
        <w:t>.</w:t>
      </w:r>
    </w:p>
    <w:p w14:paraId="11838634" w14:textId="77777777" w:rsidR="000A7E25" w:rsidRPr="002D10EB" w:rsidRDefault="000A7E25" w:rsidP="000A7E25">
      <w:pPr>
        <w:pStyle w:val="ParagrapheVideNormal"/>
      </w:pPr>
    </w:p>
    <w:p w14:paraId="7DC02612" w14:textId="77777777" w:rsidR="00EE0B82" w:rsidRDefault="000A7E25" w:rsidP="000A7E25">
      <w:pPr>
        <w:pStyle w:val="Sous-titre"/>
        <w:jc w:val="left"/>
      </w:pPr>
      <w:r w:rsidRPr="002D10EB">
        <w:t>LE TRAVAIL QUOTIDIEN</w:t>
      </w:r>
      <w:r w:rsidR="00EE0B82">
        <w:t>.</w:t>
      </w:r>
    </w:p>
    <w:p w14:paraId="45F5904D" w14:textId="77777777" w:rsidR="004669F9" w:rsidRPr="004669F9" w:rsidRDefault="004669F9" w:rsidP="004669F9">
      <w:pPr>
        <w:pStyle w:val="NormalSolidaire"/>
      </w:pPr>
    </w:p>
    <w:p w14:paraId="4F816EAF" w14:textId="77777777" w:rsidR="00EE0B82" w:rsidRDefault="000A7E25" w:rsidP="000A7E25">
      <w:r w:rsidRPr="002D10EB">
        <w:t>Je scie en tranches le bois que nous brûlons dans l</w:t>
      </w:r>
      <w:r w:rsidR="00EE0B82">
        <w:t>’</w:t>
      </w:r>
      <w:r w:rsidRPr="002D10EB">
        <w:t>âtre</w:t>
      </w:r>
      <w:r w:rsidR="00EE0B82">
        <w:t xml:space="preserve">. </w:t>
      </w:r>
      <w:r w:rsidRPr="002D10EB">
        <w:t>Quelquefois j</w:t>
      </w:r>
      <w:r w:rsidR="00EE0B82">
        <w:t>’</w:t>
      </w:r>
      <w:r w:rsidRPr="002D10EB">
        <w:t>y ajoute un morceau de mon doigt</w:t>
      </w:r>
      <w:r w:rsidR="00EE0B82">
        <w:t xml:space="preserve"> : </w:t>
      </w:r>
      <w:r w:rsidRPr="002D10EB">
        <w:t>ça saigne</w:t>
      </w:r>
      <w:r w:rsidR="00EE0B82">
        <w:t>.</w:t>
      </w:r>
    </w:p>
    <w:p w14:paraId="33800A0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Nom de Dieu</w:t>
      </w:r>
      <w:r>
        <w:t xml:space="preserve">, </w:t>
      </w:r>
      <w:r w:rsidR="000A7E25" w:rsidRPr="002D10EB">
        <w:t>Marie</w:t>
      </w:r>
      <w:r>
        <w:t> !</w:t>
      </w:r>
    </w:p>
    <w:p w14:paraId="520CF825" w14:textId="77777777" w:rsidR="00EE0B82" w:rsidRDefault="000A7E25" w:rsidP="000A7E25">
      <w:r w:rsidRPr="002D10EB">
        <w:t>C</w:t>
      </w:r>
      <w:r w:rsidR="00EE0B82">
        <w:t>’</w:t>
      </w:r>
      <w:r w:rsidRPr="002D10EB">
        <w:t xml:space="preserve">est toujours </w:t>
      </w:r>
      <w:proofErr w:type="gramStart"/>
      <w:r w:rsidRPr="002D10EB">
        <w:t>de sa</w:t>
      </w:r>
      <w:proofErr w:type="gramEnd"/>
      <w:r w:rsidRPr="002D10EB">
        <w:t xml:space="preserve"> faute</w:t>
      </w:r>
      <w:r w:rsidR="00EE0B82">
        <w:t>.</w:t>
      </w:r>
    </w:p>
    <w:p w14:paraId="5698823A" w14:textId="77777777" w:rsidR="00EE0B82" w:rsidRDefault="000A7E25" w:rsidP="000A7E25">
      <w:r w:rsidRPr="002D10EB">
        <w:lastRenderedPageBreak/>
        <w:t>D</w:t>
      </w:r>
      <w:r w:rsidR="00EE0B82">
        <w:t>’</w:t>
      </w:r>
      <w:r w:rsidRPr="002D10EB">
        <w:t>une ancienne neurasthénie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ai gardé le droit d</w:t>
      </w:r>
      <w:r w:rsidR="00EE0B82">
        <w:t>’</w:t>
      </w:r>
      <w:r w:rsidRPr="002D10EB">
        <w:t>être irritable</w:t>
      </w:r>
      <w:r w:rsidR="00EE0B82">
        <w:t xml:space="preserve">. </w:t>
      </w:r>
      <w:r w:rsidRPr="002D10EB">
        <w:t>Qu</w:t>
      </w:r>
      <w:r w:rsidR="00EE0B82">
        <w:t>’</w:t>
      </w:r>
      <w:r w:rsidRPr="002D10EB">
        <w:t>une contrariété survienne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une poule crève ou refuse de couver</w:t>
      </w:r>
      <w:r w:rsidR="00EE0B82">
        <w:t xml:space="preserve">, </w:t>
      </w:r>
      <w:r w:rsidRPr="002D10EB">
        <w:t>je m</w:t>
      </w:r>
      <w:r w:rsidR="00EE0B82">
        <w:t>’</w:t>
      </w:r>
      <w:r w:rsidRPr="002D10EB">
        <w:t>emballe</w:t>
      </w:r>
      <w:r w:rsidR="00EE0B82">
        <w:t xml:space="preserve">, </w:t>
      </w:r>
      <w:r w:rsidRPr="002D10EB">
        <w:t>je grince des dents</w:t>
      </w:r>
      <w:r w:rsidR="00EE0B82">
        <w:t xml:space="preserve">, </w:t>
      </w:r>
      <w:r w:rsidRPr="002D10EB">
        <w:t>je crie très fort</w:t>
      </w:r>
      <w:r w:rsidR="00EE0B82">
        <w:t xml:space="preserve"> – </w:t>
      </w:r>
      <w:r w:rsidRPr="002D10EB">
        <w:t>contre Marie</w:t>
      </w:r>
      <w:r w:rsidR="00EE0B82">
        <w:t xml:space="preserve">, </w:t>
      </w:r>
      <w:r w:rsidRPr="002D10EB">
        <w:t>qui est toujours responsable</w:t>
      </w:r>
      <w:r w:rsidR="00EE0B82">
        <w:t xml:space="preserve">. </w:t>
      </w:r>
      <w:r w:rsidRPr="002D10EB">
        <w:t>N</w:t>
      </w:r>
      <w:r w:rsidR="00EE0B82">
        <w:t>’</w:t>
      </w:r>
      <w:r w:rsidRPr="002D10EB">
        <w:t>aurait-elle pas dû prévoir que cette poule tomberait malade</w:t>
      </w:r>
      <w:r w:rsidR="00EE0B82">
        <w:t xml:space="preserve">, </w:t>
      </w:r>
      <w:r w:rsidRPr="002D10EB">
        <w:t>que le vent</w:t>
      </w:r>
      <w:r w:rsidR="00EE0B82">
        <w:t xml:space="preserve">, </w:t>
      </w:r>
      <w:r w:rsidRPr="002D10EB">
        <w:t>en une nuit</w:t>
      </w:r>
      <w:r w:rsidR="00EE0B82">
        <w:t xml:space="preserve">, </w:t>
      </w:r>
      <w:r w:rsidRPr="002D10EB">
        <w:t>démolirait ce hangar que j</w:t>
      </w:r>
      <w:r w:rsidR="00EE0B82">
        <w:t>’</w:t>
      </w:r>
      <w:r w:rsidRPr="002D10EB">
        <w:t>avais mis huit jours à clouer</w:t>
      </w:r>
      <w:r w:rsidR="00EE0B82">
        <w:t> ?</w:t>
      </w:r>
    </w:p>
    <w:p w14:paraId="33C8BC4B" w14:textId="77777777" w:rsidR="00EE0B82" w:rsidRDefault="000A7E25" w:rsidP="000A7E25">
      <w:r w:rsidRPr="002D10EB">
        <w:t>Mais quand une chose réussit</w:t>
      </w:r>
      <w:r w:rsidR="00EE0B82">
        <w:t xml:space="preserve">, </w:t>
      </w:r>
      <w:r w:rsidRPr="002D10EB">
        <w:t>je suis fier</w:t>
      </w:r>
      <w:r w:rsidR="00EE0B82">
        <w:t xml:space="preserve">, </w:t>
      </w:r>
      <w:r w:rsidRPr="002D10EB">
        <w:t>tout seul</w:t>
      </w:r>
      <w:r w:rsidR="00EE0B82">
        <w:t>.</w:t>
      </w:r>
    </w:p>
    <w:p w14:paraId="36EC5F31" w14:textId="77777777" w:rsidR="00EE0B82" w:rsidRDefault="000A7E25" w:rsidP="000A7E25">
      <w:r w:rsidRPr="002D10EB">
        <w:t>Avec de vieilles caisses</w:t>
      </w:r>
      <w:r w:rsidR="00EE0B82">
        <w:t xml:space="preserve">, </w:t>
      </w:r>
      <w:r w:rsidRPr="002D10EB">
        <w:t xml:space="preserve">je fabrique des </w:t>
      </w:r>
      <w:r w:rsidR="00EE0B82">
        <w:t>« </w:t>
      </w:r>
      <w:r w:rsidRPr="002D10EB">
        <w:t>mues</w:t>
      </w:r>
      <w:r w:rsidR="00EE0B82">
        <w:t xml:space="preserve"> », </w:t>
      </w:r>
      <w:r w:rsidRPr="002D10EB">
        <w:t>des e</w:t>
      </w:r>
      <w:r w:rsidRPr="002D10EB">
        <w:t>s</w:t>
      </w:r>
      <w:r w:rsidRPr="002D10EB">
        <w:t>pèces de cages où j</w:t>
      </w:r>
      <w:r w:rsidR="00EE0B82">
        <w:t>’</w:t>
      </w:r>
      <w:r w:rsidRPr="002D10EB">
        <w:t>emprisonne les mères poules qui</w:t>
      </w:r>
      <w:r w:rsidR="00EE0B82">
        <w:t xml:space="preserve">, </w:t>
      </w:r>
      <w:r w:rsidRPr="002D10EB">
        <w:t>sinon</w:t>
      </w:r>
      <w:r w:rsidR="00EE0B82">
        <w:t xml:space="preserve">, </w:t>
      </w:r>
      <w:r w:rsidRPr="002D10EB">
        <w:t>vagabonderaient trop loin avec leur famille</w:t>
      </w:r>
      <w:r w:rsidR="00EE0B82">
        <w:t xml:space="preserve">. </w:t>
      </w:r>
      <w:r w:rsidRPr="002D10EB">
        <w:t>Grosse besogne</w:t>
      </w:r>
      <w:r w:rsidR="00EE0B82">
        <w:t xml:space="preserve"> : </w:t>
      </w:r>
      <w:r w:rsidRPr="002D10EB">
        <w:t>scier des planches</w:t>
      </w:r>
      <w:r w:rsidR="00EE0B82">
        <w:t xml:space="preserve">, </w:t>
      </w:r>
      <w:r w:rsidRPr="002D10EB">
        <w:t>ajuster des lattes</w:t>
      </w:r>
      <w:r w:rsidR="00EE0B82">
        <w:t xml:space="preserve">, </w:t>
      </w:r>
      <w:r w:rsidRPr="002D10EB">
        <w:t>ouvrir sur le côté une petite porte pour introduire la bête</w:t>
      </w:r>
      <w:r w:rsidR="00EE0B82">
        <w:t xml:space="preserve">. </w:t>
      </w:r>
      <w:r w:rsidRPr="002D10EB">
        <w:t>Ces minuties m</w:t>
      </w:r>
      <w:r w:rsidR="00EE0B82">
        <w:t>’</w:t>
      </w:r>
      <w:r w:rsidRPr="002D10EB">
        <w:t>énervent d</w:t>
      </w:r>
      <w:r w:rsidR="00EE0B82">
        <w:t>’</w:t>
      </w:r>
      <w:r w:rsidRPr="002D10EB">
        <w:t>avance</w:t>
      </w:r>
      <w:r w:rsidR="00EE0B82">
        <w:t xml:space="preserve">. </w:t>
      </w:r>
      <w:r w:rsidRPr="002D10EB">
        <w:t>Marie me dit</w:t>
      </w:r>
      <w:r w:rsidR="00EE0B82">
        <w:t> :</w:t>
      </w:r>
    </w:p>
    <w:p w14:paraId="250C9B6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, </w:t>
      </w:r>
      <w:r w:rsidR="000A7E25" w:rsidRPr="002D10EB">
        <w:t>ne vas-tu pas faire une promenade</w:t>
      </w:r>
      <w:r>
        <w:t> ?</w:t>
      </w:r>
    </w:p>
    <w:p w14:paraId="6FB214D5" w14:textId="77777777" w:rsidR="00EE0B82" w:rsidRDefault="000A7E25" w:rsidP="000A7E25">
      <w:r w:rsidRPr="002D10EB">
        <w:t>Je pourrais</w:t>
      </w:r>
      <w:r w:rsidR="00EE0B82">
        <w:t xml:space="preserve">, </w:t>
      </w:r>
      <w:r w:rsidRPr="002D10EB">
        <w:t>en effet</w:t>
      </w:r>
      <w:r w:rsidR="00EE0B82">
        <w:t xml:space="preserve">, </w:t>
      </w:r>
      <w:r w:rsidRPr="002D10EB">
        <w:t>faire une promenade</w:t>
      </w:r>
      <w:r w:rsidR="00EE0B82">
        <w:t xml:space="preserve">. </w:t>
      </w:r>
      <w:r w:rsidRPr="002D10EB">
        <w:t>Je détache Spitz et nous allons</w:t>
      </w:r>
      <w:r w:rsidR="00EE0B82">
        <w:t xml:space="preserve">, </w:t>
      </w:r>
      <w:r w:rsidRPr="002D10EB">
        <w:t>soit à la mare où il aime à nager</w:t>
      </w:r>
      <w:r w:rsidR="00EE0B82">
        <w:t xml:space="preserve">, </w:t>
      </w:r>
      <w:r w:rsidRPr="002D10EB">
        <w:t>soit dans la bruyère où vogue l</w:t>
      </w:r>
      <w:r w:rsidR="00EE0B82">
        <w:t>’</w:t>
      </w:r>
      <w:r w:rsidRPr="002D10EB">
        <w:t>ombre des nuages</w:t>
      </w:r>
      <w:r w:rsidR="00EE0B82">
        <w:t>.</w:t>
      </w:r>
    </w:p>
    <w:p w14:paraId="1DD6107D" w14:textId="77777777" w:rsidR="00EE0B82" w:rsidRDefault="000A7E25" w:rsidP="000A7E25">
      <w:r w:rsidRPr="002D10EB">
        <w:t>À notre retour</w:t>
      </w:r>
      <w:r w:rsidR="00EE0B82">
        <w:t xml:space="preserve">, </w:t>
      </w:r>
      <w:r w:rsidRPr="002D10EB">
        <w:t xml:space="preserve">les </w:t>
      </w:r>
      <w:r w:rsidR="00EE0B82">
        <w:t>« </w:t>
      </w:r>
      <w:r w:rsidRPr="002D10EB">
        <w:t>mues</w:t>
      </w:r>
      <w:r w:rsidR="00EE0B82">
        <w:t> »</w:t>
      </w:r>
      <w:r w:rsidRPr="002D10EB">
        <w:t xml:space="preserve"> sont achevées</w:t>
      </w:r>
      <w:r w:rsidR="00EE0B82">
        <w:t xml:space="preserve">, </w:t>
      </w:r>
      <w:r w:rsidRPr="002D10EB">
        <w:t>les portes fonctionnent</w:t>
      </w:r>
      <w:r w:rsidR="00EE0B82">
        <w:t xml:space="preserve">, </w:t>
      </w:r>
      <w:r w:rsidRPr="002D10EB">
        <w:t>il ne reste à planter qu</w:t>
      </w:r>
      <w:r w:rsidR="00EE0B82">
        <w:t>’</w:t>
      </w:r>
      <w:r w:rsidRPr="002D10EB">
        <w:t>un dernier clou</w:t>
      </w:r>
      <w:r w:rsidR="00EE0B82">
        <w:t xml:space="preserve">. </w:t>
      </w:r>
      <w:r w:rsidRPr="002D10EB">
        <w:t>Marie me passe le marteau et je frappe</w:t>
      </w:r>
      <w:r w:rsidR="00EE0B82">
        <w:t>.</w:t>
      </w:r>
    </w:p>
    <w:p w14:paraId="38434E79" w14:textId="6EBFAFE1" w:rsidR="00EE0B82" w:rsidRDefault="000A7E25" w:rsidP="000A7E25">
      <w:r w:rsidRPr="002D10EB">
        <w:t>Le soir</w:t>
      </w:r>
      <w:r w:rsidR="00EE0B82">
        <w:t xml:space="preserve">, </w:t>
      </w:r>
      <w:r w:rsidRPr="002D10EB">
        <w:t xml:space="preserve">je dis à </w:t>
      </w:r>
      <w:proofErr w:type="spellStart"/>
      <w:r w:rsidRPr="002D10EB">
        <w:t>Benooi</w:t>
      </w:r>
      <w:proofErr w:type="spellEnd"/>
      <w:r w:rsidR="0002697F">
        <w:t> :</w:t>
      </w:r>
    </w:p>
    <w:p w14:paraId="0926413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Venez donc voir les belles mues que j</w:t>
      </w:r>
      <w:r>
        <w:t>’</w:t>
      </w:r>
      <w:r w:rsidR="000A7E25" w:rsidRPr="002D10EB">
        <w:t>ai faites</w:t>
      </w:r>
      <w:r>
        <w:t>.</w:t>
      </w:r>
    </w:p>
    <w:p w14:paraId="1BA18D5D" w14:textId="77777777" w:rsidR="00EE0B82" w:rsidRDefault="000A7E25" w:rsidP="000A7E25">
      <w:r w:rsidRPr="002D10EB">
        <w:t>J</w:t>
      </w:r>
      <w:r w:rsidR="00EE0B82">
        <w:t>’</w:t>
      </w:r>
      <w:r w:rsidRPr="002D10EB">
        <w:t>abats de cette façon beaucoup de besogne</w:t>
      </w:r>
      <w:r w:rsidR="00EE0B82">
        <w:t>.</w:t>
      </w:r>
    </w:p>
    <w:p w14:paraId="1FB8F836" w14:textId="77777777" w:rsidR="00EE0B82" w:rsidRDefault="000A7E25" w:rsidP="000A7E25">
      <w:r w:rsidRPr="002D10EB">
        <w:t>Trois fois le jour</w:t>
      </w:r>
      <w:r w:rsidR="00EE0B82">
        <w:t xml:space="preserve">, </w:t>
      </w:r>
      <w:r w:rsidRPr="002D10EB">
        <w:t>je rafraîchis la boisson de mes poules</w:t>
      </w:r>
      <w:r w:rsidR="00EE0B82">
        <w:t xml:space="preserve">. </w:t>
      </w:r>
      <w:r w:rsidRPr="002D10EB">
        <w:t>Je vais jusqu</w:t>
      </w:r>
      <w:r w:rsidR="00EE0B82">
        <w:t>’</w:t>
      </w:r>
      <w:r w:rsidRPr="002D10EB">
        <w:t>au bout du jardin</w:t>
      </w:r>
      <w:r w:rsidR="00EE0B82">
        <w:t xml:space="preserve">, </w:t>
      </w:r>
      <w:r w:rsidRPr="002D10EB">
        <w:t>je vais jusqu</w:t>
      </w:r>
      <w:r w:rsidR="00EE0B82">
        <w:t>’</w:t>
      </w:r>
      <w:r w:rsidRPr="002D10EB">
        <w:t>au bout du bois</w:t>
      </w:r>
      <w:r w:rsidR="00EE0B82">
        <w:t xml:space="preserve">, </w:t>
      </w:r>
      <w:r w:rsidRPr="002D10EB">
        <w:t>je vais jusqu</w:t>
      </w:r>
      <w:r w:rsidR="00EE0B82">
        <w:t>’</w:t>
      </w:r>
      <w:r w:rsidRPr="002D10EB">
        <w:t>au bout de la bruyère</w:t>
      </w:r>
      <w:r w:rsidR="00EE0B82">
        <w:t xml:space="preserve">. </w:t>
      </w:r>
      <w:r w:rsidRPr="002D10EB">
        <w:t>Je regarde mes bêtes manger</w:t>
      </w:r>
      <w:r w:rsidR="00EE0B82">
        <w:t xml:space="preserve">. </w:t>
      </w:r>
      <w:r w:rsidRPr="002D10EB">
        <w:t>Je vérifie</w:t>
      </w:r>
      <w:r w:rsidR="00EE0B82">
        <w:t xml:space="preserve">, </w:t>
      </w:r>
      <w:r w:rsidRPr="002D10EB">
        <w:t>à la couleur des crêtes</w:t>
      </w:r>
      <w:r w:rsidR="00EE0B82">
        <w:t xml:space="preserve">, </w:t>
      </w:r>
      <w:r w:rsidRPr="002D10EB">
        <w:t xml:space="preserve">celles qui pondront et </w:t>
      </w:r>
      <w:r w:rsidRPr="002D10EB">
        <w:lastRenderedPageBreak/>
        <w:t>celles qui ne pondront plus</w:t>
      </w:r>
      <w:r w:rsidR="00EE0B82">
        <w:t xml:space="preserve">. </w:t>
      </w:r>
      <w:r w:rsidRPr="002D10EB">
        <w:t>Je récolte les œufs</w:t>
      </w:r>
      <w:r w:rsidR="00EE0B82">
        <w:t xml:space="preserve">, </w:t>
      </w:r>
      <w:r w:rsidRPr="002D10EB">
        <w:t>je les compte</w:t>
      </w:r>
      <w:r w:rsidR="00EE0B82">
        <w:t xml:space="preserve">, </w:t>
      </w:r>
      <w:r w:rsidRPr="002D10EB">
        <w:t>je les recompte</w:t>
      </w:r>
      <w:r w:rsidR="00EE0B82">
        <w:t xml:space="preserve">. </w:t>
      </w:r>
      <w:r w:rsidRPr="002D10EB">
        <w:t>Je fais de hautes flambées dans l</w:t>
      </w:r>
      <w:r w:rsidR="00EE0B82">
        <w:t>’</w:t>
      </w:r>
      <w:r w:rsidRPr="002D10EB">
        <w:t>âtre</w:t>
      </w:r>
      <w:r w:rsidR="00EE0B82">
        <w:t xml:space="preserve">. </w:t>
      </w:r>
      <w:r w:rsidRPr="002D10EB">
        <w:t>Je laisse déborder la bouilloire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après il est amusant de souffler dans les cendres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analyse</w:t>
      </w:r>
      <w:r w:rsidR="00EE0B82">
        <w:t xml:space="preserve">, </w:t>
      </w:r>
      <w:r w:rsidRPr="002D10EB">
        <w:t>jusqu</w:t>
      </w:r>
      <w:r w:rsidR="00EE0B82">
        <w:t>’</w:t>
      </w:r>
      <w:r w:rsidRPr="002D10EB">
        <w:t>à la moindre nuance</w:t>
      </w:r>
      <w:r w:rsidR="00EE0B82">
        <w:t xml:space="preserve">, </w:t>
      </w:r>
      <w:r w:rsidRPr="002D10EB">
        <w:t>la palette du couchant</w:t>
      </w:r>
      <w:r w:rsidR="00EE0B82">
        <w:t xml:space="preserve">. </w:t>
      </w:r>
      <w:r w:rsidRPr="002D10EB">
        <w:t>Le soir</w:t>
      </w:r>
      <w:r w:rsidR="00EE0B82">
        <w:t xml:space="preserve">, </w:t>
      </w:r>
      <w:r w:rsidRPr="002D10EB">
        <w:t>je verrouille les étables</w:t>
      </w:r>
      <w:r w:rsidR="00EE0B82">
        <w:t xml:space="preserve">, </w:t>
      </w:r>
      <w:r w:rsidRPr="002D10EB">
        <w:t>je caresse mes poussins</w:t>
      </w:r>
      <w:r w:rsidR="00EE0B82">
        <w:t xml:space="preserve">, </w:t>
      </w:r>
      <w:r w:rsidRPr="002D10EB">
        <w:t>je converse avec ceux qui me répondent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installe Spitz dans sa paille</w:t>
      </w:r>
      <w:r w:rsidR="00EE0B82">
        <w:t xml:space="preserve">, </w:t>
      </w:r>
      <w:r w:rsidRPr="002D10EB">
        <w:t>Fox dans ses plumes</w:t>
      </w:r>
      <w:r w:rsidR="00EE0B82">
        <w:t xml:space="preserve">. </w:t>
      </w:r>
      <w:r w:rsidRPr="002D10EB">
        <w:t>Je me couche</w:t>
      </w:r>
      <w:r w:rsidR="00EE0B82">
        <w:t xml:space="preserve"> : </w:t>
      </w:r>
      <w:r w:rsidRPr="002D10EB">
        <w:t>je suis très fatigué</w:t>
      </w:r>
      <w:r w:rsidR="00EE0B82">
        <w:t>.</w:t>
      </w:r>
    </w:p>
    <w:p w14:paraId="1616F7C7" w14:textId="77777777" w:rsidR="00EE0B82" w:rsidRDefault="000A7E25" w:rsidP="000A7E25">
      <w:r w:rsidRPr="002D10EB">
        <w:t>Je fais encore autre chose</w:t>
      </w:r>
      <w:r w:rsidR="00EE0B82">
        <w:t>.</w:t>
      </w:r>
    </w:p>
    <w:p w14:paraId="0A2C3DB3" w14:textId="77777777" w:rsidR="000A7E25" w:rsidRPr="002D10EB" w:rsidRDefault="000A7E25" w:rsidP="000A7E25">
      <w:r w:rsidRPr="002D10EB">
        <w:t>Quand Benooi apporte les sacs de grains pour mes poules</w:t>
      </w:r>
      <w:r w:rsidR="00EE0B82">
        <w:t xml:space="preserve">, </w:t>
      </w:r>
      <w:r w:rsidRPr="002D10EB">
        <w:t>je monte</w:t>
      </w:r>
      <w:r w:rsidR="00EE0B82">
        <w:t xml:space="preserve">, </w:t>
      </w:r>
      <w:r w:rsidRPr="002D10EB">
        <w:t>devant lui</w:t>
      </w:r>
      <w:r w:rsidR="00EE0B82">
        <w:t xml:space="preserve">, </w:t>
      </w:r>
      <w:r w:rsidRPr="002D10EB">
        <w:t>au grenier</w:t>
      </w:r>
      <w:r w:rsidR="00EE0B82">
        <w:t xml:space="preserve">, </w:t>
      </w:r>
      <w:r w:rsidRPr="002D10EB">
        <w:t>ouvrir la trappe et</w:t>
      </w:r>
      <w:r w:rsidR="00EE0B82">
        <w:t xml:space="preserve">, </w:t>
      </w:r>
      <w:r w:rsidRPr="002D10EB">
        <w:t>pendant qu</w:t>
      </w:r>
      <w:r w:rsidR="00EE0B82">
        <w:t>’</w:t>
      </w:r>
      <w:r w:rsidRPr="002D10EB">
        <w:t>il geint sous ses cent kilos</w:t>
      </w:r>
      <w:r w:rsidR="00EE0B82">
        <w:t xml:space="preserve">, </w:t>
      </w:r>
      <w:r w:rsidRPr="002D10EB">
        <w:t>je dis</w:t>
      </w:r>
      <w:r w:rsidR="00EE0B82">
        <w:t> : « </w:t>
      </w:r>
      <w:r w:rsidRPr="002D10EB">
        <w:t>Ça va</w:t>
      </w:r>
      <w:r w:rsidR="00EE0B82">
        <w:t xml:space="preserve">, </w:t>
      </w:r>
      <w:r w:rsidRPr="002D10EB">
        <w:t>Benooi</w:t>
      </w:r>
      <w:r w:rsidR="00EE0B82">
        <w:t> ? »</w:t>
      </w:r>
    </w:p>
    <w:p w14:paraId="5E47BC8A" w14:textId="77777777" w:rsidR="00EE0B82" w:rsidRDefault="000A7E25" w:rsidP="000A7E25">
      <w:r w:rsidRPr="002D10EB">
        <w:t>Sur le derrière de ma maison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ai cloué un banc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où je vois à la fois le ciel</w:t>
      </w:r>
      <w:r w:rsidR="00EE0B82">
        <w:t xml:space="preserve">, </w:t>
      </w:r>
      <w:r w:rsidRPr="002D10EB">
        <w:t>la bruyère et mes poules</w:t>
      </w:r>
      <w:r w:rsidR="00EE0B82">
        <w:t xml:space="preserve">. </w:t>
      </w:r>
      <w:r w:rsidRPr="002D10EB">
        <w:t>La bruyère est rose ou verte ou bien de bronze</w:t>
      </w:r>
      <w:r w:rsidR="00EE0B82">
        <w:t xml:space="preserve">, </w:t>
      </w:r>
      <w:r w:rsidRPr="002D10EB">
        <w:t>le ciel un peu mauve</w:t>
      </w:r>
      <w:r w:rsidR="00EE0B82">
        <w:t xml:space="preserve">, </w:t>
      </w:r>
      <w:r w:rsidRPr="002D10EB">
        <w:t>mes poules éternellement blanches</w:t>
      </w:r>
      <w:r w:rsidR="00EE0B82">
        <w:t xml:space="preserve">. </w:t>
      </w:r>
      <w:r w:rsidRPr="002D10EB">
        <w:t>Il y a parfois des abeilles à ras des fleurs</w:t>
      </w:r>
      <w:r w:rsidR="00EE0B82">
        <w:t xml:space="preserve">, </w:t>
      </w:r>
      <w:r w:rsidRPr="002D10EB">
        <w:t>de singuliers petits nuages</w:t>
      </w:r>
      <w:r w:rsidR="00EE0B82">
        <w:t xml:space="preserve">, </w:t>
      </w:r>
      <w:r w:rsidRPr="002D10EB">
        <w:t>dont je me demande les uns où ils vont</w:t>
      </w:r>
      <w:r w:rsidR="00EE0B82">
        <w:t xml:space="preserve">, </w:t>
      </w:r>
      <w:r w:rsidRPr="002D10EB">
        <w:t>les autres d</w:t>
      </w:r>
      <w:r w:rsidR="00EE0B82">
        <w:t>’</w:t>
      </w:r>
      <w:r w:rsidRPr="002D10EB">
        <w:t>où ils viennent</w:t>
      </w:r>
      <w:r w:rsidR="00EE0B82">
        <w:t xml:space="preserve">. </w:t>
      </w:r>
      <w:r w:rsidRPr="002D10EB">
        <w:t>Il y a</w:t>
      </w:r>
      <w:r w:rsidR="00EE0B82">
        <w:t xml:space="preserve">, </w:t>
      </w:r>
      <w:r w:rsidRPr="002D10EB">
        <w:t>tout là-bas</w:t>
      </w:r>
      <w:r w:rsidR="00EE0B82">
        <w:t xml:space="preserve">, </w:t>
      </w:r>
      <w:r w:rsidRPr="002D10EB">
        <w:t>la veste rouge de Wannus qui rentre avec sa bêche</w:t>
      </w:r>
      <w:r w:rsidR="00EE0B82">
        <w:t xml:space="preserve">. </w:t>
      </w:r>
      <w:r w:rsidRPr="002D10EB">
        <w:t>Il y a le soir qui sent bon</w:t>
      </w:r>
      <w:r w:rsidR="00EE0B82">
        <w:t xml:space="preserve">, </w:t>
      </w:r>
      <w:r w:rsidRPr="002D10EB">
        <w:t>une chaumière qui fume</w:t>
      </w:r>
      <w:r w:rsidR="00EE0B82">
        <w:t xml:space="preserve">. </w:t>
      </w:r>
      <w:r w:rsidRPr="002D10EB">
        <w:t>Il y a</w:t>
      </w:r>
      <w:r w:rsidR="00EE0B82">
        <w:t>…</w:t>
      </w:r>
    </w:p>
    <w:p w14:paraId="0118E30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Chéri</w:t>
      </w:r>
      <w:r>
        <w:t xml:space="preserve">, </w:t>
      </w:r>
      <w:r w:rsidR="000A7E25" w:rsidRPr="002D10EB">
        <w:t>tant que tu ne fais rien</w:t>
      </w:r>
      <w:r>
        <w:t xml:space="preserve">, </w:t>
      </w:r>
      <w:r w:rsidR="000A7E25" w:rsidRPr="002D10EB">
        <w:t>veux-tu</w:t>
      </w:r>
      <w:r>
        <w:t>…</w:t>
      </w:r>
    </w:p>
    <w:p w14:paraId="32CA8F23" w14:textId="77777777" w:rsidR="00EE0B82" w:rsidRDefault="000A7E25" w:rsidP="000A7E25">
      <w:r w:rsidRPr="002D10EB">
        <w:t>D</w:t>
      </w:r>
      <w:r w:rsidR="00EE0B82">
        <w:t>’</w:t>
      </w:r>
      <w:r w:rsidRPr="002D10EB">
        <w:t>abord</w:t>
      </w:r>
      <w:r w:rsidR="00EE0B82">
        <w:t xml:space="preserve">, </w:t>
      </w:r>
      <w:r w:rsidRPr="002D10EB">
        <w:t>je fais toujours quelque chose</w:t>
      </w:r>
      <w:r w:rsidR="00EE0B82">
        <w:t>…</w:t>
      </w:r>
    </w:p>
    <w:p w14:paraId="1FE1F468" w14:textId="77777777" w:rsidR="000A7E25" w:rsidRPr="002D10EB" w:rsidRDefault="000A7E25" w:rsidP="000A7E25">
      <w:pPr>
        <w:pStyle w:val="ParagrapheVideNormal"/>
      </w:pPr>
    </w:p>
    <w:p w14:paraId="3A69EBB9" w14:textId="77777777" w:rsidR="00EE0B82" w:rsidRDefault="000A7E25" w:rsidP="000A7E25">
      <w:r w:rsidRPr="002D10EB">
        <w:t>J</w:t>
      </w:r>
      <w:r w:rsidR="00EE0B82">
        <w:t>’</w:t>
      </w:r>
      <w:r w:rsidRPr="002D10EB">
        <w:t>ai dit à Marie</w:t>
      </w:r>
      <w:r w:rsidR="00EE0B82">
        <w:t> :</w:t>
      </w:r>
    </w:p>
    <w:p w14:paraId="0C84E14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me charge de puiser l</w:t>
      </w:r>
      <w:r>
        <w:t>’</w:t>
      </w:r>
      <w:r w:rsidR="000A7E25" w:rsidRPr="002D10EB">
        <w:t>eau</w:t>
      </w:r>
      <w:r>
        <w:t>.</w:t>
      </w:r>
    </w:p>
    <w:p w14:paraId="60C414E5" w14:textId="77777777" w:rsidR="00EE0B82" w:rsidRDefault="000A7E25" w:rsidP="000A7E25">
      <w:r w:rsidRPr="002D10EB">
        <w:t>C</w:t>
      </w:r>
      <w:r w:rsidR="00EE0B82">
        <w:t>’</w:t>
      </w:r>
      <w:r w:rsidRPr="002D10EB">
        <w:t>est ma fonction</w:t>
      </w:r>
      <w:r w:rsidR="00EE0B82">
        <w:t xml:space="preserve">. </w:t>
      </w:r>
      <w:r w:rsidRPr="002D10EB">
        <w:t>Le seau descend dans la citerne au bout d</w:t>
      </w:r>
      <w:r w:rsidR="00EE0B82">
        <w:t>’</w:t>
      </w:r>
      <w:r w:rsidRPr="002D10EB">
        <w:t>une perche</w:t>
      </w:r>
      <w:r w:rsidR="00EE0B82">
        <w:t xml:space="preserve">, </w:t>
      </w:r>
      <w:r w:rsidRPr="002D10EB">
        <w:t>suspendue elle-même à un tronc d</w:t>
      </w:r>
      <w:r w:rsidR="00EE0B82">
        <w:t>’</w:t>
      </w:r>
      <w:r w:rsidRPr="002D10EB">
        <w:t xml:space="preserve">arbre </w:t>
      </w:r>
      <w:r w:rsidRPr="002D10EB">
        <w:lastRenderedPageBreak/>
        <w:t>en équ</w:t>
      </w:r>
      <w:r w:rsidRPr="002D10EB">
        <w:t>i</w:t>
      </w:r>
      <w:r w:rsidRPr="002D10EB">
        <w:t>libre sur un autre tronc</w:t>
      </w:r>
      <w:r w:rsidR="00EE0B82">
        <w:t xml:space="preserve">. </w:t>
      </w:r>
      <w:r w:rsidRPr="002D10EB">
        <w:t>Cela ne paraît pas</w:t>
      </w:r>
      <w:r w:rsidR="00EE0B82">
        <w:t xml:space="preserve">, </w:t>
      </w:r>
      <w:r w:rsidRPr="002D10EB">
        <w:t>mais c</w:t>
      </w:r>
      <w:r w:rsidR="00EE0B82">
        <w:t>’</w:t>
      </w:r>
      <w:r w:rsidRPr="002D10EB">
        <w:t>est moins compliqué qu</w:t>
      </w:r>
      <w:r w:rsidR="00EE0B82">
        <w:t>’</w:t>
      </w:r>
      <w:r w:rsidRPr="002D10EB">
        <w:t>une pompe</w:t>
      </w:r>
      <w:r w:rsidR="00EE0B82">
        <w:t>.</w:t>
      </w:r>
    </w:p>
    <w:p w14:paraId="5D6291CC" w14:textId="77777777" w:rsidR="00EE0B82" w:rsidRDefault="000A7E25" w:rsidP="000A7E25">
      <w:r w:rsidRPr="002D10EB">
        <w:t>Pour que ce soit tout à fait beau</w:t>
      </w:r>
      <w:r w:rsidR="00EE0B82">
        <w:t xml:space="preserve">, </w:t>
      </w:r>
      <w:r w:rsidRPr="002D10EB">
        <w:t>il faut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un seul coup</w:t>
      </w:r>
      <w:r w:rsidR="00EE0B82">
        <w:t xml:space="preserve">, </w:t>
      </w:r>
      <w:r w:rsidRPr="002D10EB">
        <w:t>basculer le seau et le remplir jusqu</w:t>
      </w:r>
      <w:r w:rsidR="00EE0B82">
        <w:t>’</w:t>
      </w:r>
      <w:r w:rsidRPr="002D10EB">
        <w:t>au bord</w:t>
      </w:r>
      <w:r w:rsidR="00EE0B82">
        <w:t xml:space="preserve">. </w:t>
      </w:r>
      <w:r w:rsidRPr="002D10EB">
        <w:t>Quand je puise de l</w:t>
      </w:r>
      <w:r w:rsidR="00EE0B82">
        <w:t>’</w:t>
      </w:r>
      <w:r w:rsidRPr="002D10EB">
        <w:t>eau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y mets du style</w:t>
      </w:r>
      <w:r w:rsidR="00EE0B82">
        <w:t xml:space="preserve">. </w:t>
      </w:r>
      <w:r w:rsidRPr="002D10EB">
        <w:t>Si ça rate</w:t>
      </w:r>
      <w:r w:rsidR="00EE0B82">
        <w:t xml:space="preserve">, </w:t>
      </w:r>
      <w:r w:rsidRPr="002D10EB">
        <w:t>je recommence</w:t>
      </w:r>
      <w:r w:rsidR="00EE0B82">
        <w:t xml:space="preserve">. </w:t>
      </w:r>
      <w:r w:rsidRPr="002D10EB">
        <w:t>Que Marie</w:t>
      </w:r>
      <w:r w:rsidR="00EE0B82">
        <w:t xml:space="preserve">, </w:t>
      </w:r>
      <w:r w:rsidRPr="002D10EB">
        <w:t>qui attend</w:t>
      </w:r>
      <w:r w:rsidR="00EE0B82">
        <w:t xml:space="preserve">, </w:t>
      </w:r>
      <w:r w:rsidRPr="002D10EB">
        <w:t>attende</w:t>
      </w:r>
      <w:r w:rsidR="00EE0B82">
        <w:t>.</w:t>
      </w:r>
    </w:p>
    <w:p w14:paraId="29801B93" w14:textId="77777777" w:rsidR="00EE0B82" w:rsidRDefault="000A7E25" w:rsidP="000A7E25">
      <w:r w:rsidRPr="002D10EB">
        <w:t>Chaque matin</w:t>
      </w:r>
      <w:r w:rsidR="00EE0B82">
        <w:t xml:space="preserve">, </w:t>
      </w:r>
      <w:r w:rsidRPr="002D10EB">
        <w:t>je pars avec ma brouette récolter</w:t>
      </w:r>
      <w:r w:rsidR="00EE0B82">
        <w:t xml:space="preserve">, </w:t>
      </w:r>
      <w:r w:rsidRPr="002D10EB">
        <w:t>dans les champs des Baerkaelens</w:t>
      </w:r>
      <w:r w:rsidR="00EE0B82">
        <w:t xml:space="preserve">, </w:t>
      </w:r>
      <w:r w:rsidRPr="002D10EB">
        <w:t>les mauvaises herbes pour mes poules</w:t>
      </w:r>
      <w:r w:rsidR="00EE0B82">
        <w:t xml:space="preserve"> : </w:t>
      </w:r>
      <w:r w:rsidRPr="002D10EB">
        <w:t>il y a du mouron</w:t>
      </w:r>
      <w:r w:rsidR="00EE0B82">
        <w:t xml:space="preserve">, </w:t>
      </w:r>
      <w:r w:rsidRPr="002D10EB">
        <w:t>de l</w:t>
      </w:r>
      <w:r w:rsidR="00EE0B82">
        <w:t>’</w:t>
      </w:r>
      <w:r w:rsidRPr="002D10EB">
        <w:t>oseille sauvage</w:t>
      </w:r>
      <w:r w:rsidR="00EE0B82">
        <w:t xml:space="preserve">, </w:t>
      </w:r>
      <w:r w:rsidRPr="002D10EB">
        <w:t>un chou en trichant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autres plantes dont je devrais demander le nom à mes poules qui les aiment</w:t>
      </w:r>
      <w:r w:rsidR="00EE0B82">
        <w:t>.</w:t>
      </w:r>
    </w:p>
    <w:p w14:paraId="32AE8F6D" w14:textId="77777777" w:rsidR="00EE0B82" w:rsidRDefault="000A7E25" w:rsidP="000A7E25">
      <w:r w:rsidRPr="002D10EB">
        <w:t>Comme c</w:t>
      </w:r>
      <w:r w:rsidR="00EE0B82">
        <w:t>’</w:t>
      </w:r>
      <w:r w:rsidRPr="002D10EB">
        <w:t>est le matin</w:t>
      </w:r>
      <w:r w:rsidR="00EE0B82">
        <w:t xml:space="preserve">, </w:t>
      </w:r>
      <w:r w:rsidRPr="002D10EB">
        <w:t>les champs ont encore leur rosée</w:t>
      </w:r>
      <w:r w:rsidR="00EE0B82">
        <w:t> :</w:t>
      </w:r>
    </w:p>
    <w:p w14:paraId="6DC104D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Pourquoi</w:t>
      </w:r>
      <w:r>
        <w:t xml:space="preserve">, </w:t>
      </w:r>
      <w:r w:rsidR="000A7E25" w:rsidRPr="002D10EB">
        <w:t>me dit Benooi</w:t>
      </w:r>
      <w:r>
        <w:t xml:space="preserve">, </w:t>
      </w:r>
      <w:r w:rsidR="000A7E25" w:rsidRPr="002D10EB">
        <w:t>ne pas venir plus tard</w:t>
      </w:r>
      <w:r>
        <w:t xml:space="preserve"> ? </w:t>
      </w:r>
      <w:r w:rsidR="000A7E25" w:rsidRPr="002D10EB">
        <w:t>Vous ne vous mouilleriez pas ainsi</w:t>
      </w:r>
      <w:r>
        <w:t>.</w:t>
      </w:r>
    </w:p>
    <w:p w14:paraId="20E38772" w14:textId="77777777" w:rsidR="00EE0B82" w:rsidRDefault="000A7E25" w:rsidP="000A7E25">
      <w:r w:rsidRPr="002D10EB">
        <w:t>Mais j</w:t>
      </w:r>
      <w:r w:rsidR="00EE0B82">
        <w:t>’</w:t>
      </w:r>
      <w:r w:rsidRPr="002D10EB">
        <w:t>aime à me mouiller</w:t>
      </w:r>
      <w:r w:rsidR="00EE0B82">
        <w:t xml:space="preserve">. </w:t>
      </w:r>
      <w:r w:rsidRPr="002D10EB">
        <w:t>Je mets des bottes</w:t>
      </w:r>
      <w:r w:rsidR="00EE0B82">
        <w:t xml:space="preserve">. </w:t>
      </w:r>
      <w:r w:rsidRPr="002D10EB">
        <w:t>Je patauge entre les betteraves qui me versent toute l</w:t>
      </w:r>
      <w:r w:rsidR="00EE0B82">
        <w:t>’</w:t>
      </w:r>
      <w:r w:rsidRPr="002D10EB">
        <w:t>eau de leurs feuilles et Spitz qui me suit a l</w:t>
      </w:r>
      <w:r w:rsidR="00EE0B82">
        <w:t>’</w:t>
      </w:r>
      <w:r w:rsidRPr="002D10EB">
        <w:t>air de nager</w:t>
      </w:r>
      <w:r w:rsidR="00EE0B82">
        <w:t>.</w:t>
      </w:r>
    </w:p>
    <w:p w14:paraId="53CFE413" w14:textId="77777777" w:rsidR="00EE0B82" w:rsidRDefault="000A7E25" w:rsidP="000A7E25">
      <w:r w:rsidRPr="002D10EB">
        <w:t>Nous nous fatiguons très fort</w:t>
      </w:r>
      <w:r w:rsidR="00EE0B82">
        <w:t xml:space="preserve">, </w:t>
      </w:r>
      <w:r w:rsidRPr="002D10EB">
        <w:t>car l</w:t>
      </w:r>
      <w:r w:rsidR="00EE0B82">
        <w:t>’</w:t>
      </w:r>
      <w:r w:rsidRPr="002D10EB">
        <w:t>herbe qui pousse ici me paraît moins savoureuse que l</w:t>
      </w:r>
      <w:r w:rsidR="00EE0B82">
        <w:t>’</w:t>
      </w:r>
      <w:r w:rsidRPr="002D10EB">
        <w:t>herbe qui pousse là-bas</w:t>
      </w:r>
      <w:r w:rsidR="00EE0B82">
        <w:t xml:space="preserve">. </w:t>
      </w:r>
      <w:r w:rsidRPr="002D10EB">
        <w:t>Alors</w:t>
      </w:r>
      <w:r w:rsidR="00EE0B82">
        <w:t xml:space="preserve">, </w:t>
      </w:r>
      <w:r w:rsidRPr="002D10EB">
        <w:t>il faut que je m</w:t>
      </w:r>
      <w:r w:rsidR="00EE0B82">
        <w:t>’</w:t>
      </w:r>
      <w:r w:rsidRPr="002D10EB">
        <w:t>y rende</w:t>
      </w:r>
      <w:r w:rsidR="00EE0B82">
        <w:t>.</w:t>
      </w:r>
    </w:p>
    <w:p w14:paraId="696D8790" w14:textId="77777777" w:rsidR="00EE0B82" w:rsidRDefault="000A7E25" w:rsidP="000A7E25">
      <w:r w:rsidRPr="002D10EB">
        <w:t>Derrière mon enclos</w:t>
      </w:r>
      <w:r w:rsidR="00EE0B82">
        <w:t xml:space="preserve">, </w:t>
      </w:r>
      <w:r w:rsidRPr="002D10EB">
        <w:t>je défriche un coin de la lande</w:t>
      </w:r>
      <w:r w:rsidR="00EE0B82">
        <w:t xml:space="preserve">. </w:t>
      </w:r>
      <w:r w:rsidRPr="002D10EB">
        <w:t>Cela deviendra un champ très vaste</w:t>
      </w:r>
      <w:r w:rsidR="00EE0B82">
        <w:t xml:space="preserve">, </w:t>
      </w:r>
      <w:r w:rsidRPr="002D10EB">
        <w:t>plus tard</w:t>
      </w:r>
      <w:r w:rsidR="00EE0B82">
        <w:t xml:space="preserve">, </w:t>
      </w:r>
      <w:r w:rsidRPr="002D10EB">
        <w:t>car il faut du temps</w:t>
      </w:r>
      <w:r w:rsidR="00EE0B82">
        <w:t xml:space="preserve">. </w:t>
      </w:r>
      <w:r w:rsidRPr="002D10EB">
        <w:t>Coriace</w:t>
      </w:r>
      <w:r w:rsidR="00EE0B82">
        <w:t xml:space="preserve">, </w:t>
      </w:r>
      <w:r w:rsidRPr="002D10EB">
        <w:t>la bruyère résiste sous ma bêche</w:t>
      </w:r>
      <w:r w:rsidR="00EE0B82">
        <w:t xml:space="preserve"> : </w:t>
      </w:r>
      <w:r w:rsidRPr="002D10EB">
        <w:t>entre chaque pell</w:t>
      </w:r>
      <w:r w:rsidRPr="002D10EB">
        <w:t>e</w:t>
      </w:r>
      <w:r w:rsidRPr="002D10EB">
        <w:t>tée</w:t>
      </w:r>
      <w:r w:rsidR="00EE0B82">
        <w:t xml:space="preserve">, </w:t>
      </w:r>
      <w:r w:rsidRPr="002D10EB">
        <w:t>je dois me reposer d</w:t>
      </w:r>
      <w:r w:rsidR="00EE0B82">
        <w:t>’</w:t>
      </w:r>
      <w:r w:rsidRPr="002D10EB">
        <w:t>une pipe</w:t>
      </w:r>
      <w:r w:rsidR="00EE0B82">
        <w:t>.</w:t>
      </w:r>
    </w:p>
    <w:p w14:paraId="29F69746" w14:textId="77777777" w:rsidR="00EE0B82" w:rsidRDefault="000A7E25" w:rsidP="000A7E25">
      <w:r w:rsidRPr="002D10EB">
        <w:t>Le soir</w:t>
      </w:r>
      <w:r w:rsidR="00EE0B82">
        <w:t xml:space="preserve">, </w:t>
      </w:r>
      <w:r w:rsidRPr="002D10EB">
        <w:t>le front en sueur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invite Marie à venir contempler mon ouvrage</w:t>
      </w:r>
      <w:r w:rsidR="00EE0B82">
        <w:t>.</w:t>
      </w:r>
    </w:p>
    <w:p w14:paraId="74162AD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 avance</w:t>
      </w:r>
      <w:r>
        <w:t xml:space="preserve">, </w:t>
      </w:r>
      <w:r w:rsidR="000A7E25" w:rsidRPr="002D10EB">
        <w:t>dit Marie</w:t>
      </w:r>
      <w:r>
        <w:t>.</w:t>
      </w:r>
    </w:p>
    <w:p w14:paraId="1176BF8B" w14:textId="77777777" w:rsidR="00EE0B82" w:rsidRDefault="000A7E25" w:rsidP="000A7E25">
      <w:r w:rsidRPr="002D10EB">
        <w:lastRenderedPageBreak/>
        <w:t>Je crois bien</w:t>
      </w:r>
      <w:r w:rsidR="00EE0B82">
        <w:t xml:space="preserve"> ; </w:t>
      </w:r>
      <w:r w:rsidRPr="002D10EB">
        <w:t>elle s</w:t>
      </w:r>
      <w:r w:rsidR="00EE0B82">
        <w:t>’</w:t>
      </w:r>
      <w:r w:rsidRPr="002D10EB">
        <w:t>assied</w:t>
      </w:r>
      <w:r w:rsidR="00EE0B82">
        <w:t xml:space="preserve"> ; </w:t>
      </w:r>
      <w:r w:rsidRPr="002D10EB">
        <w:t>de toute mon avance</w:t>
      </w:r>
      <w:r w:rsidR="00EE0B82">
        <w:t xml:space="preserve">, </w:t>
      </w:r>
      <w:r w:rsidRPr="002D10EB">
        <w:t>je ne trouve plus rien</w:t>
      </w:r>
      <w:r w:rsidR="00EE0B82">
        <w:t xml:space="preserve">, </w:t>
      </w:r>
      <w:r w:rsidRPr="002D10EB">
        <w:t>sous son derrière</w:t>
      </w:r>
      <w:r w:rsidR="00EE0B82">
        <w:t>.</w:t>
      </w:r>
    </w:p>
    <w:p w14:paraId="139F02F4" w14:textId="77777777" w:rsidR="000A7E25" w:rsidRPr="002D10EB" w:rsidRDefault="000A7E25" w:rsidP="000A7E25">
      <w:pPr>
        <w:pStyle w:val="ParagrapheVideNormal"/>
      </w:pPr>
    </w:p>
    <w:p w14:paraId="5640FABE" w14:textId="77777777" w:rsidR="00EE0B82" w:rsidRDefault="000A7E25" w:rsidP="000A7E25">
      <w:pPr>
        <w:pStyle w:val="Sous-titre"/>
        <w:jc w:val="left"/>
      </w:pPr>
      <w:r w:rsidRPr="002D10EB">
        <w:t>L</w:t>
      </w:r>
      <w:r w:rsidR="00EE0B82">
        <w:t>’</w:t>
      </w:r>
      <w:r w:rsidRPr="002D10EB">
        <w:t>ORDRE</w:t>
      </w:r>
      <w:r w:rsidR="00EE0B82">
        <w:t>.</w:t>
      </w:r>
    </w:p>
    <w:p w14:paraId="1F926A02" w14:textId="77777777" w:rsidR="004669F9" w:rsidRPr="004669F9" w:rsidRDefault="004669F9" w:rsidP="004669F9">
      <w:pPr>
        <w:pStyle w:val="NormalSolidaire"/>
      </w:pPr>
    </w:p>
    <w:p w14:paraId="15E03C65" w14:textId="77777777" w:rsidR="00EE0B82" w:rsidRDefault="000A7E25" w:rsidP="000A7E25">
      <w:r w:rsidRPr="002D10EB">
        <w:t>Dans un ménage</w:t>
      </w:r>
      <w:r w:rsidR="00EE0B82">
        <w:t xml:space="preserve">, </w:t>
      </w:r>
      <w:r w:rsidRPr="002D10EB">
        <w:t>il en faut</w:t>
      </w:r>
      <w:r w:rsidR="00EE0B82">
        <w:t xml:space="preserve">. </w:t>
      </w:r>
      <w:r w:rsidRPr="002D10EB">
        <w:t>Marie le sait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un principe</w:t>
      </w:r>
      <w:r w:rsidR="00EE0B82">
        <w:t xml:space="preserve">. </w:t>
      </w:r>
      <w:r w:rsidRPr="002D10EB">
        <w:t>Elle s</w:t>
      </w:r>
      <w:r w:rsidR="00EE0B82">
        <w:t>’</w:t>
      </w:r>
      <w:r w:rsidRPr="002D10EB">
        <w:t>appuie là-dessus</w:t>
      </w:r>
      <w:r w:rsidR="00EE0B82">
        <w:t xml:space="preserve">, </w:t>
      </w:r>
      <w:r w:rsidRPr="002D10EB">
        <w:t>comme on s</w:t>
      </w:r>
      <w:r w:rsidR="00EE0B82">
        <w:t>’</w:t>
      </w:r>
      <w:r w:rsidRPr="002D10EB">
        <w:t>appuie sur un principe</w:t>
      </w:r>
      <w:r w:rsidR="00EE0B82">
        <w:t xml:space="preserve">, </w:t>
      </w:r>
      <w:r w:rsidRPr="002D10EB">
        <w:t>sans comprendre que l</w:t>
      </w:r>
      <w:r w:rsidR="00EE0B82">
        <w:t>’</w:t>
      </w:r>
      <w:r w:rsidRPr="002D10EB">
        <w:t>ordre d</w:t>
      </w:r>
      <w:r w:rsidR="00EE0B82">
        <w:t>’</w:t>
      </w:r>
      <w:r w:rsidRPr="002D10EB">
        <w:t>une étable n</w:t>
      </w:r>
      <w:r w:rsidR="00EE0B82">
        <w:t>’</w:t>
      </w:r>
      <w:r w:rsidRPr="002D10EB">
        <w:t>est pas celui d</w:t>
      </w:r>
      <w:r w:rsidR="00EE0B82">
        <w:t>’</w:t>
      </w:r>
      <w:r w:rsidRPr="002D10EB">
        <w:t>un salon</w:t>
      </w:r>
      <w:r w:rsidR="00EE0B82">
        <w:t>.</w:t>
      </w:r>
    </w:p>
    <w:p w14:paraId="56799B59" w14:textId="77777777" w:rsidR="00EE0B82" w:rsidRDefault="000A7E25" w:rsidP="000A7E25">
      <w:r w:rsidRPr="002D10EB">
        <w:t>Elle use de beaucoup d</w:t>
      </w:r>
      <w:r w:rsidR="00EE0B82">
        <w:t>’</w:t>
      </w:r>
      <w:r w:rsidRPr="002D10EB">
        <w:t>eau</w:t>
      </w:r>
      <w:r w:rsidR="00EE0B82">
        <w:t xml:space="preserve">. </w:t>
      </w:r>
      <w:r w:rsidRPr="002D10EB">
        <w:t>Son carrelage frotté à vif</w:t>
      </w:r>
      <w:r w:rsidR="00EE0B82">
        <w:t xml:space="preserve">, </w:t>
      </w:r>
      <w:r w:rsidRPr="002D10EB">
        <w:t>jusqu</w:t>
      </w:r>
      <w:r w:rsidR="00EE0B82">
        <w:t>’</w:t>
      </w:r>
      <w:r w:rsidRPr="002D10EB">
        <w:t>au rouge</w:t>
      </w:r>
      <w:r w:rsidR="00EE0B82">
        <w:t xml:space="preserve">, </w:t>
      </w:r>
      <w:r w:rsidRPr="002D10EB">
        <w:t>elle y sème</w:t>
      </w:r>
      <w:r w:rsidR="00EE0B82">
        <w:t xml:space="preserve">, </w:t>
      </w:r>
      <w:r w:rsidRPr="002D10EB">
        <w:t>afin qu</w:t>
      </w:r>
      <w:r w:rsidR="00EE0B82">
        <w:t>’</w:t>
      </w:r>
      <w:r w:rsidRPr="002D10EB">
        <w:t>il reste net</w:t>
      </w:r>
      <w:r w:rsidR="00EE0B82">
        <w:t xml:space="preserve">, </w:t>
      </w:r>
      <w:r w:rsidRPr="002D10EB">
        <w:t>du sable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y ajoute le mien qui me tombe des sabots</w:t>
      </w:r>
      <w:r w:rsidR="00EE0B82">
        <w:t>.</w:t>
      </w:r>
    </w:p>
    <w:p w14:paraId="1249891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Dieu</w:t>
      </w:r>
      <w:r>
        <w:t xml:space="preserve">, </w:t>
      </w:r>
      <w:r w:rsidR="000A7E25" w:rsidRPr="002D10EB">
        <w:t>que tu es sale</w:t>
      </w:r>
      <w:r>
        <w:t> !</w:t>
      </w:r>
    </w:p>
    <w:p w14:paraId="2A1BFB96" w14:textId="77777777" w:rsidR="00EE0B82" w:rsidRDefault="000A7E25" w:rsidP="000A7E25">
      <w:r w:rsidRPr="002D10EB">
        <w:t>Pourquoi</w:t>
      </w:r>
      <w:r w:rsidR="00EE0B82">
        <w:t xml:space="preserve"> ? </w:t>
      </w:r>
      <w:r w:rsidRPr="002D10EB">
        <w:t>Son sable est blanc</w:t>
      </w:r>
      <w:r w:rsidR="00EE0B82">
        <w:t xml:space="preserve">, </w:t>
      </w:r>
      <w:r w:rsidRPr="002D10EB">
        <w:t>le mien jaune c</w:t>
      </w:r>
      <w:r w:rsidR="00EE0B82">
        <w:t>’</w:t>
      </w:r>
      <w:r w:rsidRPr="002D10EB">
        <w:t>est toute la différence</w:t>
      </w:r>
      <w:r w:rsidR="00EE0B82">
        <w:t>.</w:t>
      </w:r>
    </w:p>
    <w:p w14:paraId="0E8F7BFE" w14:textId="77777777" w:rsidR="00EE0B82" w:rsidRDefault="000A7E25" w:rsidP="000A7E25">
      <w:r w:rsidRPr="002D10EB">
        <w:t>Après son nettoyage</w:t>
      </w:r>
      <w:r w:rsidR="00EE0B82">
        <w:t xml:space="preserve">, </w:t>
      </w:r>
      <w:r w:rsidRPr="002D10EB">
        <w:t>quand j</w:t>
      </w:r>
      <w:r w:rsidR="00EE0B82">
        <w:t>’</w:t>
      </w:r>
      <w:r w:rsidRPr="002D10EB">
        <w:t>annonce</w:t>
      </w:r>
      <w:r w:rsidR="00EE0B82">
        <w:t> : « </w:t>
      </w:r>
      <w:r w:rsidRPr="002D10EB">
        <w:t>Je vais fumer une pipe</w:t>
      </w:r>
      <w:r w:rsidR="00EE0B82">
        <w:t xml:space="preserve"> », </w:t>
      </w:r>
      <w:r w:rsidRPr="002D10EB">
        <w:t>Marie se demande avec angoisse où je lancerai l</w:t>
      </w:r>
      <w:r w:rsidR="00EE0B82">
        <w:t>’</w:t>
      </w:r>
      <w:r w:rsidRPr="002D10EB">
        <w:t>allumette</w:t>
      </w:r>
      <w:r w:rsidR="00EE0B82">
        <w:t xml:space="preserve">. </w:t>
      </w:r>
      <w:r w:rsidRPr="002D10EB">
        <w:t>Gêné</w:t>
      </w:r>
      <w:r w:rsidR="00EE0B82">
        <w:t xml:space="preserve">, </w:t>
      </w:r>
      <w:r w:rsidRPr="002D10EB">
        <w:t>par ce regard</w:t>
      </w:r>
      <w:r w:rsidR="00EE0B82">
        <w:t xml:space="preserve">, </w:t>
      </w:r>
      <w:r w:rsidRPr="002D10EB">
        <w:t>je ne sais plus que faire</w:t>
      </w:r>
      <w:r w:rsidR="00EE0B82">
        <w:t xml:space="preserve">. </w:t>
      </w:r>
      <w:r w:rsidRPr="002D10EB">
        <w:t>Dois-je avaler ce morceau de bois</w:t>
      </w:r>
      <w:r w:rsidR="00EE0B82">
        <w:t xml:space="preserve">, </w:t>
      </w:r>
      <w:r w:rsidRPr="002D10EB">
        <w:t>le déchiqueter en parcelles invisibles</w:t>
      </w:r>
      <w:r w:rsidR="00EE0B82">
        <w:t xml:space="preserve">, </w:t>
      </w:r>
      <w:r w:rsidRPr="002D10EB">
        <w:t>ou me dérangerai-je de ma place pour le jeter dans l</w:t>
      </w:r>
      <w:r w:rsidR="00EE0B82">
        <w:t>’</w:t>
      </w:r>
      <w:r w:rsidRPr="002D10EB">
        <w:t>âtre</w:t>
      </w:r>
      <w:r w:rsidR="00EE0B82">
        <w:t xml:space="preserve"> ? </w:t>
      </w:r>
      <w:r w:rsidRPr="002D10EB">
        <w:t>Je ne fais rien de tout cela</w:t>
      </w:r>
      <w:r w:rsidR="00EE0B82">
        <w:t xml:space="preserve"> ; </w:t>
      </w:r>
      <w:r w:rsidRPr="002D10EB">
        <w:t>mais tantôt Marie</w:t>
      </w:r>
      <w:r w:rsidR="00EE0B82">
        <w:t xml:space="preserve">, </w:t>
      </w:r>
      <w:r w:rsidRPr="002D10EB">
        <w:t>qui tâtonnera dans l</w:t>
      </w:r>
      <w:r w:rsidR="00EE0B82">
        <w:t>’</w:t>
      </w:r>
      <w:r w:rsidRPr="002D10EB">
        <w:t>obscurité</w:t>
      </w:r>
      <w:r w:rsidR="00EE0B82">
        <w:t xml:space="preserve">, </w:t>
      </w:r>
      <w:r w:rsidRPr="002D10EB">
        <w:t>pour allumer la lampe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étonnera de trouver</w:t>
      </w:r>
      <w:r w:rsidR="00EE0B82">
        <w:t xml:space="preserve">, </w:t>
      </w:r>
      <w:r w:rsidRPr="002D10EB">
        <w:t>dans la boîte</w:t>
      </w:r>
      <w:r w:rsidR="00EE0B82">
        <w:t xml:space="preserve">, </w:t>
      </w:r>
      <w:r w:rsidRPr="002D10EB">
        <w:t>tant d</w:t>
      </w:r>
      <w:r w:rsidR="00EE0B82">
        <w:t>’</w:t>
      </w:r>
      <w:r w:rsidRPr="002D10EB">
        <w:t>allumettes ayant déjà servi</w:t>
      </w:r>
      <w:r w:rsidR="00EE0B82">
        <w:t>.</w:t>
      </w:r>
    </w:p>
    <w:p w14:paraId="3194723A" w14:textId="77777777" w:rsidR="00EE0B82" w:rsidRDefault="000A7E25" w:rsidP="000A7E25">
      <w:r w:rsidRPr="002D10EB">
        <w:t>Si j</w:t>
      </w:r>
      <w:r w:rsidR="00EE0B82">
        <w:t>’</w:t>
      </w:r>
      <w:r w:rsidRPr="002D10EB">
        <w:t>ai besoin du marteau</w:t>
      </w:r>
      <w:r w:rsidR="00EE0B82">
        <w:t xml:space="preserve">, </w:t>
      </w:r>
      <w:r w:rsidRPr="002D10EB">
        <w:t>je sais où</w:t>
      </w:r>
      <w:r w:rsidR="00EE0B82">
        <w:t xml:space="preserve">, </w:t>
      </w:r>
      <w:r w:rsidRPr="002D10EB">
        <w:t>la dernière fois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ai planté un clou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y vais</w:t>
      </w:r>
      <w:r w:rsidR="00EE0B82">
        <w:t xml:space="preserve">. </w:t>
      </w:r>
      <w:r w:rsidRPr="002D10EB">
        <w:t>Le marteau n</w:t>
      </w:r>
      <w:r w:rsidR="00EE0B82">
        <w:t>’</w:t>
      </w:r>
      <w:r w:rsidRPr="002D10EB">
        <w:t>est plus là</w:t>
      </w:r>
      <w:r w:rsidR="00EE0B82">
        <w:t>.</w:t>
      </w:r>
    </w:p>
    <w:p w14:paraId="26EEE25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Marie</w:t>
      </w:r>
      <w:r>
        <w:t xml:space="preserve">, </w:t>
      </w:r>
      <w:r w:rsidR="000A7E25" w:rsidRPr="002D10EB">
        <w:t>où as-tu mis le marteau</w:t>
      </w:r>
      <w:r>
        <w:t> ?</w:t>
      </w:r>
    </w:p>
    <w:p w14:paraId="356D806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À sa place</w:t>
      </w:r>
      <w:r>
        <w:t>.</w:t>
      </w:r>
    </w:p>
    <w:p w14:paraId="44E347EE" w14:textId="77777777" w:rsidR="00EE0B82" w:rsidRDefault="000A7E25" w:rsidP="000A7E25">
      <w:r w:rsidRPr="002D10EB">
        <w:lastRenderedPageBreak/>
        <w:t>Oui</w:t>
      </w:r>
      <w:r w:rsidR="00EE0B82">
        <w:t xml:space="preserve">, </w:t>
      </w:r>
      <w:r w:rsidRPr="002D10EB">
        <w:t>mais voilà</w:t>
      </w:r>
      <w:r w:rsidR="00EE0B82">
        <w:t xml:space="preserve">, </w:t>
      </w:r>
      <w:r w:rsidRPr="002D10EB">
        <w:t>où est-elle</w:t>
      </w:r>
      <w:r w:rsidR="00EE0B82">
        <w:t xml:space="preserve">, </w:t>
      </w:r>
      <w:r w:rsidRPr="002D10EB">
        <w:t>sa place</w:t>
      </w:r>
      <w:r w:rsidR="00EE0B82">
        <w:t> ?</w:t>
      </w:r>
    </w:p>
    <w:p w14:paraId="5E4B59DD" w14:textId="77777777" w:rsidR="000A7E25" w:rsidRPr="002D10EB" w:rsidRDefault="000A7E25" w:rsidP="000A7E25">
      <w:pPr>
        <w:pStyle w:val="ParagrapheVideNormal"/>
      </w:pPr>
    </w:p>
    <w:p w14:paraId="0BC35C6A" w14:textId="77777777" w:rsidR="00EE0B82" w:rsidRDefault="000A7E25" w:rsidP="000A7E25">
      <w:pPr>
        <w:pStyle w:val="Sous-titre"/>
        <w:jc w:val="left"/>
      </w:pPr>
      <w:r w:rsidRPr="002D10EB">
        <w:t>LE JARDIN</w:t>
      </w:r>
      <w:r w:rsidR="00EE0B82">
        <w:t>.</w:t>
      </w:r>
    </w:p>
    <w:p w14:paraId="12306F01" w14:textId="77777777" w:rsidR="004669F9" w:rsidRPr="004669F9" w:rsidRDefault="004669F9" w:rsidP="004669F9">
      <w:pPr>
        <w:pStyle w:val="NormalSolidaire"/>
      </w:pPr>
    </w:p>
    <w:p w14:paraId="60BCFBEA" w14:textId="77777777" w:rsidR="00EE0B82" w:rsidRDefault="000A7E25" w:rsidP="000A7E25">
      <w:r w:rsidRPr="002D10EB">
        <w:t>Quand je soigne le jardin</w:t>
      </w:r>
      <w:r w:rsidR="00EE0B82">
        <w:t xml:space="preserve">, </w:t>
      </w:r>
      <w:r w:rsidRPr="002D10EB">
        <w:t>je n</w:t>
      </w:r>
      <w:r w:rsidR="00EE0B82">
        <w:t>’</w:t>
      </w:r>
      <w:r w:rsidRPr="002D10EB">
        <w:t>emploie pas la bêche trop brutale</w:t>
      </w:r>
      <w:r w:rsidR="00EE0B82">
        <w:t xml:space="preserve">, </w:t>
      </w:r>
      <w:r w:rsidRPr="002D10EB">
        <w:t>mais la fourche</w:t>
      </w:r>
      <w:r w:rsidR="00EE0B82">
        <w:t xml:space="preserve">. </w:t>
      </w:r>
      <w:r w:rsidRPr="002D10EB">
        <w:t>Plus légère</w:t>
      </w:r>
      <w:r w:rsidR="00EE0B82">
        <w:t xml:space="preserve">, </w:t>
      </w:r>
      <w:r w:rsidRPr="002D10EB">
        <w:t>elle brise le sol et lâche</w:t>
      </w:r>
      <w:r w:rsidR="00EE0B82">
        <w:t xml:space="preserve">, </w:t>
      </w:r>
      <w:r w:rsidRPr="002D10EB">
        <w:t>entre les dents</w:t>
      </w:r>
      <w:r w:rsidR="00EE0B82">
        <w:t xml:space="preserve">, </w:t>
      </w:r>
      <w:r w:rsidRPr="002D10EB">
        <w:t>les mottes trop pesantes</w:t>
      </w:r>
      <w:r w:rsidR="00EE0B82">
        <w:t>.</w:t>
      </w:r>
    </w:p>
    <w:p w14:paraId="4D191CB2" w14:textId="77777777" w:rsidR="00EE0B82" w:rsidRDefault="000A7E25" w:rsidP="000A7E25">
      <w:r w:rsidRPr="002D10EB">
        <w:t>Indulgente</w:t>
      </w:r>
      <w:r w:rsidR="00EE0B82">
        <w:t xml:space="preserve">, </w:t>
      </w:r>
      <w:r w:rsidRPr="002D10EB">
        <w:t>la terre ferme les yeux et se laisse faire</w:t>
      </w:r>
      <w:r w:rsidR="00EE0B82">
        <w:t xml:space="preserve"> ; </w:t>
      </w:r>
      <w:r w:rsidRPr="002D10EB">
        <w:t>à ma fourche</w:t>
      </w:r>
      <w:r w:rsidR="00EE0B82">
        <w:t xml:space="preserve">, </w:t>
      </w:r>
      <w:r w:rsidRPr="002D10EB">
        <w:t>elle donne ce que les autres lui demandent à coups de bêche</w:t>
      </w:r>
      <w:r w:rsidR="00EE0B82">
        <w:t xml:space="preserve"> : </w:t>
      </w:r>
      <w:r w:rsidRPr="002D10EB">
        <w:t>un peu de blé</w:t>
      </w:r>
      <w:r w:rsidR="00EE0B82">
        <w:t xml:space="preserve">, </w:t>
      </w:r>
      <w:r w:rsidRPr="002D10EB">
        <w:t>des carottes</w:t>
      </w:r>
      <w:r w:rsidR="00EE0B82">
        <w:t xml:space="preserve">, </w:t>
      </w:r>
      <w:r w:rsidRPr="002D10EB">
        <w:t>quelques choux et</w:t>
      </w:r>
      <w:r w:rsidR="00EE0B82">
        <w:t xml:space="preserve">, </w:t>
      </w:r>
      <w:r w:rsidRPr="002D10EB">
        <w:t>parfois</w:t>
      </w:r>
      <w:r w:rsidR="00EE0B82">
        <w:t xml:space="preserve">, </w:t>
      </w:r>
      <w:r w:rsidRPr="002D10EB">
        <w:t>un gros ver de corail rouge</w:t>
      </w:r>
      <w:r w:rsidR="00EE0B82">
        <w:t>.</w:t>
      </w:r>
    </w:p>
    <w:p w14:paraId="576EA697" w14:textId="77777777" w:rsidR="00EE0B82" w:rsidRDefault="000A7E25" w:rsidP="000A7E25">
      <w:r w:rsidRPr="002D10EB">
        <w:t>Tout ce que Marie sème</w:t>
      </w:r>
      <w:r w:rsidR="00EE0B82">
        <w:t xml:space="preserve">, </w:t>
      </w:r>
      <w:r w:rsidRPr="002D10EB">
        <w:t>pousse dru</w:t>
      </w:r>
      <w:r w:rsidR="00EE0B82">
        <w:t xml:space="preserve">, </w:t>
      </w:r>
      <w:r w:rsidRPr="002D10EB">
        <w:t>touffu</w:t>
      </w:r>
      <w:r w:rsidR="00EE0B82">
        <w:t xml:space="preserve">, </w:t>
      </w:r>
      <w:r w:rsidRPr="002D10EB">
        <w:t>trop serré</w:t>
      </w:r>
      <w:r w:rsidR="00EE0B82">
        <w:t>.</w:t>
      </w:r>
    </w:p>
    <w:p w14:paraId="4AF9C51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Ménagez vos graines</w:t>
      </w:r>
      <w:r>
        <w:t xml:space="preserve">, </w:t>
      </w:r>
      <w:r w:rsidR="000A7E25" w:rsidRPr="002D10EB">
        <w:t>dit Fons</w:t>
      </w:r>
      <w:r>
        <w:t xml:space="preserve">, </w:t>
      </w:r>
      <w:r w:rsidR="000A7E25" w:rsidRPr="002D10EB">
        <w:t>vous en jetez trop</w:t>
      </w:r>
      <w:r>
        <w:t>.</w:t>
      </w:r>
    </w:p>
    <w:p w14:paraId="6B0B2C8B" w14:textId="77777777" w:rsidR="00EE0B82" w:rsidRDefault="000A7E25" w:rsidP="000A7E25">
      <w:r w:rsidRPr="002D10EB">
        <w:t>Bonne Marie</w:t>
      </w:r>
      <w:r w:rsidR="00EE0B82">
        <w:t xml:space="preserve"> ! </w:t>
      </w:r>
      <w:r w:rsidRPr="002D10EB">
        <w:t>On voit bien qu</w:t>
      </w:r>
      <w:r w:rsidR="00EE0B82">
        <w:t>’</w:t>
      </w:r>
      <w:r w:rsidRPr="002D10EB">
        <w:t>elle est faite pour recevoir</w:t>
      </w:r>
      <w:r w:rsidR="00EE0B82">
        <w:t xml:space="preserve">, </w:t>
      </w:r>
      <w:r w:rsidRPr="002D10EB">
        <w:t>et non pour donner la semence</w:t>
      </w:r>
      <w:r w:rsidR="00EE0B82">
        <w:t>.</w:t>
      </w:r>
    </w:p>
    <w:p w14:paraId="26B8AFE2" w14:textId="77777777" w:rsidR="00EE0B82" w:rsidRDefault="000A7E25" w:rsidP="000A7E25">
      <w:r w:rsidRPr="002D10EB">
        <w:t>De la cuisine</w:t>
      </w:r>
      <w:r w:rsidR="00EE0B82">
        <w:t xml:space="preserve">, </w:t>
      </w:r>
      <w:r w:rsidRPr="002D10EB">
        <w:t>en plein coup de feu</w:t>
      </w:r>
      <w:r w:rsidR="00EE0B82">
        <w:t xml:space="preserve">, </w:t>
      </w:r>
      <w:r w:rsidRPr="002D10EB">
        <w:t>Marie me crie</w:t>
      </w:r>
      <w:r w:rsidR="00EE0B82">
        <w:t> :</w:t>
      </w:r>
    </w:p>
    <w:p w14:paraId="16402D6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André</w:t>
      </w:r>
      <w:r>
        <w:t xml:space="preserve">, </w:t>
      </w:r>
      <w:r w:rsidR="000A7E25" w:rsidRPr="002D10EB">
        <w:t>vite</w:t>
      </w:r>
      <w:r>
        <w:t xml:space="preserve">, </w:t>
      </w:r>
      <w:r w:rsidR="000A7E25" w:rsidRPr="002D10EB">
        <w:t>veux-tu me prendre trois poireaux</w:t>
      </w:r>
      <w:r>
        <w:t> ?</w:t>
      </w:r>
    </w:p>
    <w:p w14:paraId="371B442E" w14:textId="77777777" w:rsidR="00EE0B82" w:rsidRDefault="000A7E25" w:rsidP="000A7E25">
      <w:r w:rsidRPr="002D10EB">
        <w:t>Je veux bien</w:t>
      </w:r>
      <w:r w:rsidR="00EE0B82">
        <w:t xml:space="preserve">, </w:t>
      </w:r>
      <w:r w:rsidRPr="002D10EB">
        <w:t>mais bougonne</w:t>
      </w:r>
      <w:r w:rsidR="00EE0B82">
        <w:t xml:space="preserve">. </w:t>
      </w:r>
      <w:r w:rsidRPr="002D10EB">
        <w:t>Je déteste le jardinage</w:t>
      </w:r>
      <w:r w:rsidR="00EE0B82">
        <w:t xml:space="preserve"> : </w:t>
      </w:r>
      <w:r w:rsidRPr="002D10EB">
        <w:t>toutes ces petites choses que l</w:t>
      </w:r>
      <w:r w:rsidR="00EE0B82">
        <w:t>’</w:t>
      </w:r>
      <w:r w:rsidRPr="002D10EB">
        <w:t>on sème</w:t>
      </w:r>
      <w:r w:rsidR="00EE0B82">
        <w:t xml:space="preserve">, </w:t>
      </w:r>
      <w:r w:rsidRPr="002D10EB">
        <w:t>que l</w:t>
      </w:r>
      <w:r w:rsidR="00EE0B82">
        <w:t>’</w:t>
      </w:r>
      <w:r w:rsidRPr="002D10EB">
        <w:t>on plante</w:t>
      </w:r>
      <w:r w:rsidR="00EE0B82">
        <w:t xml:space="preserve">, </w:t>
      </w:r>
      <w:r w:rsidRPr="002D10EB">
        <w:t>qui pourrissent</w:t>
      </w:r>
      <w:r w:rsidR="00EE0B82">
        <w:t xml:space="preserve">, </w:t>
      </w:r>
      <w:r w:rsidRPr="002D10EB">
        <w:t>ne sont pas dans mes attributions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aime mieux la grande culture</w:t>
      </w:r>
      <w:r w:rsidR="00EE0B82">
        <w:t xml:space="preserve">, </w:t>
      </w:r>
      <w:r w:rsidRPr="002D10EB">
        <w:t>chez les autres</w:t>
      </w:r>
      <w:r w:rsidR="00EE0B82">
        <w:t>.</w:t>
      </w:r>
    </w:p>
    <w:p w14:paraId="2C13582D" w14:textId="77777777" w:rsidR="00EE0B82" w:rsidRDefault="000A7E25" w:rsidP="000A7E25">
      <w:r w:rsidRPr="002D10EB">
        <w:t>Furieux d</w:t>
      </w:r>
      <w:r w:rsidR="00EE0B82">
        <w:t>’</w:t>
      </w:r>
      <w:r w:rsidRPr="002D10EB">
        <w:t>avance</w:t>
      </w:r>
      <w:r w:rsidR="00EE0B82">
        <w:t xml:space="preserve">, </w:t>
      </w:r>
      <w:r w:rsidRPr="002D10EB">
        <w:t>devant le carré de poireaux</w:t>
      </w:r>
      <w:r w:rsidR="00EE0B82">
        <w:t xml:space="preserve">, </w:t>
      </w:r>
      <w:r w:rsidRPr="002D10EB">
        <w:t>je choisis le plus fort</w:t>
      </w:r>
      <w:r w:rsidR="00EE0B82">
        <w:t xml:space="preserve">, </w:t>
      </w:r>
      <w:r w:rsidRPr="002D10EB">
        <w:t>celui qui enfonce le plus profondément sa tête blanche dans la terre</w:t>
      </w:r>
      <w:r w:rsidR="00EE0B82">
        <w:t xml:space="preserve">. </w:t>
      </w:r>
      <w:r w:rsidRPr="002D10EB">
        <w:t>À deux mains je l</w:t>
      </w:r>
      <w:r w:rsidR="00EE0B82">
        <w:t>’</w:t>
      </w:r>
      <w:r w:rsidRPr="002D10EB">
        <w:t>empoigne</w:t>
      </w:r>
      <w:r w:rsidR="00EE0B82">
        <w:t xml:space="preserve"> ; </w:t>
      </w:r>
      <w:r w:rsidRPr="002D10EB">
        <w:t>et</w:t>
      </w:r>
      <w:r w:rsidR="00EE0B82">
        <w:t xml:space="preserve">, </w:t>
      </w:r>
      <w:r w:rsidRPr="002D10EB">
        <w:t>du premier coup</w:t>
      </w:r>
      <w:r w:rsidR="00EE0B82">
        <w:t xml:space="preserve">, </w:t>
      </w:r>
      <w:r w:rsidRPr="002D10EB">
        <w:t>il ne vient que les feuilles</w:t>
      </w:r>
      <w:r w:rsidR="00EE0B82">
        <w:t xml:space="preserve">. </w:t>
      </w:r>
      <w:r w:rsidRPr="002D10EB">
        <w:t>Je les rejette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en attrape un second</w:t>
      </w:r>
      <w:r w:rsidR="00EE0B82">
        <w:t xml:space="preserve">. </w:t>
      </w:r>
      <w:r w:rsidRPr="002D10EB">
        <w:t>Tonnerre</w:t>
      </w:r>
      <w:r w:rsidR="00EE0B82">
        <w:t xml:space="preserve"> ! </w:t>
      </w:r>
      <w:r w:rsidRPr="002D10EB">
        <w:t>encore rien que les feuilles</w:t>
      </w:r>
      <w:r w:rsidR="00EE0B82">
        <w:t xml:space="preserve">. </w:t>
      </w:r>
      <w:r w:rsidRPr="002D10EB">
        <w:t xml:space="preserve">Je les </w:t>
      </w:r>
      <w:r w:rsidRPr="002D10EB">
        <w:lastRenderedPageBreak/>
        <w:t>rejette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en essaie un troisième</w:t>
      </w:r>
      <w:r w:rsidR="00EE0B82">
        <w:t xml:space="preserve">, </w:t>
      </w:r>
      <w:r w:rsidRPr="002D10EB">
        <w:t>puis d</w:t>
      </w:r>
      <w:r w:rsidR="00EE0B82">
        <w:t>’</w:t>
      </w:r>
      <w:r w:rsidRPr="002D10EB">
        <w:t>autres et comme</w:t>
      </w:r>
      <w:r w:rsidR="00EE0B82">
        <w:t xml:space="preserve">, </w:t>
      </w:r>
      <w:r w:rsidRPr="002D10EB">
        <w:t>sapristi</w:t>
      </w:r>
      <w:r w:rsidR="00EE0B82">
        <w:t xml:space="preserve"> ! </w:t>
      </w:r>
      <w:r w:rsidRPr="002D10EB">
        <w:t>je m</w:t>
      </w:r>
      <w:r w:rsidR="00EE0B82">
        <w:t>’</w:t>
      </w:r>
      <w:r w:rsidRPr="002D10EB">
        <w:t>entête et que</w:t>
      </w:r>
      <w:r w:rsidR="00EE0B82">
        <w:t xml:space="preserve">, </w:t>
      </w:r>
      <w:r w:rsidRPr="002D10EB">
        <w:t>nom de nom</w:t>
      </w:r>
      <w:r w:rsidR="00EE0B82">
        <w:t xml:space="preserve"> ! </w:t>
      </w:r>
      <w:r w:rsidRPr="002D10EB">
        <w:t>ils s</w:t>
      </w:r>
      <w:r w:rsidR="00EE0B82">
        <w:t>’</w:t>
      </w:r>
      <w:r w:rsidRPr="002D10EB">
        <w:t>obstinent</w:t>
      </w:r>
      <w:r w:rsidR="00EE0B82">
        <w:t xml:space="preserve">, </w:t>
      </w:r>
      <w:r w:rsidRPr="002D10EB">
        <w:t>tout le carré y passe</w:t>
      </w:r>
      <w:r w:rsidR="00EE0B82">
        <w:t>.</w:t>
      </w:r>
    </w:p>
    <w:p w14:paraId="7D2A8A6A" w14:textId="77777777" w:rsidR="00EE0B82" w:rsidRDefault="000A7E25" w:rsidP="000A7E25">
      <w:r w:rsidRPr="002D10EB">
        <w:t>Je reviens les mains vides</w:t>
      </w:r>
      <w:r w:rsidR="00EE0B82">
        <w:t xml:space="preserve">. </w:t>
      </w:r>
      <w:r w:rsidRPr="002D10EB">
        <w:t>Elles puent le poireau</w:t>
      </w:r>
      <w:r w:rsidR="00EE0B82">
        <w:t> !</w:t>
      </w:r>
    </w:p>
    <w:p w14:paraId="640CFD11" w14:textId="77777777" w:rsidR="00EE0B82" w:rsidRDefault="000A7E25" w:rsidP="000A7E25">
      <w:r w:rsidRPr="002D10EB">
        <w:t>Un sentier côtoie mon jardin</w:t>
      </w:r>
      <w:r w:rsidR="00EE0B82">
        <w:t xml:space="preserve">. </w:t>
      </w:r>
      <w:r w:rsidRPr="002D10EB">
        <w:t>Ma propriétaire</w:t>
      </w:r>
      <w:r w:rsidR="00EE0B82">
        <w:t xml:space="preserve">, </w:t>
      </w:r>
      <w:r w:rsidRPr="002D10EB">
        <w:t>qui mou</w:t>
      </w:r>
      <w:r w:rsidRPr="002D10EB">
        <w:t>r</w:t>
      </w:r>
      <w:r w:rsidRPr="002D10EB">
        <w:t>rait si une charrette posait les roues sur son bien</w:t>
      </w:r>
      <w:r w:rsidR="00EE0B82">
        <w:t xml:space="preserve">, </w:t>
      </w:r>
      <w:r w:rsidRPr="002D10EB">
        <w:t>a fait planter</w:t>
      </w:r>
      <w:r w:rsidR="00EE0B82">
        <w:t xml:space="preserve">, </w:t>
      </w:r>
      <w:r w:rsidRPr="002D10EB">
        <w:t>tout du long</w:t>
      </w:r>
      <w:r w:rsidR="00EE0B82">
        <w:t xml:space="preserve">, </w:t>
      </w:r>
      <w:r w:rsidRPr="002D10EB">
        <w:t>des piquets et tendre du fil de fer</w:t>
      </w:r>
      <w:r w:rsidR="00EE0B82">
        <w:t>.</w:t>
      </w:r>
    </w:p>
    <w:p w14:paraId="6155590E" w14:textId="77777777" w:rsidR="00EE0B82" w:rsidRDefault="000A7E25" w:rsidP="000A7E25">
      <w:r w:rsidRPr="002D10EB">
        <w:t>Cette clôture m</w:t>
      </w:r>
      <w:r w:rsidR="00EE0B82">
        <w:t>’</w:t>
      </w:r>
      <w:r w:rsidRPr="002D10EB">
        <w:t>agace</w:t>
      </w:r>
      <w:r w:rsidR="00EE0B82">
        <w:t>.</w:t>
      </w:r>
    </w:p>
    <w:p w14:paraId="22464CCC" w14:textId="77777777" w:rsidR="00EE0B82" w:rsidRDefault="000A7E25" w:rsidP="000A7E25">
      <w:r w:rsidRPr="002D10EB">
        <w:t>Un jour</w:t>
      </w:r>
      <w:r w:rsidR="00EE0B82">
        <w:t xml:space="preserve">, </w:t>
      </w:r>
      <w:r w:rsidRPr="002D10EB">
        <w:t>une poule s</w:t>
      </w:r>
      <w:r w:rsidR="00EE0B82">
        <w:t>’</w:t>
      </w:r>
      <w:r w:rsidRPr="002D10EB">
        <w:t>évade et j</w:t>
      </w:r>
      <w:r w:rsidR="00EE0B82">
        <w:t>’</w:t>
      </w:r>
      <w:r w:rsidRPr="002D10EB">
        <w:t>aperçois Marie qui la pourchasse</w:t>
      </w:r>
      <w:r w:rsidR="00EE0B82">
        <w:t xml:space="preserve">, </w:t>
      </w:r>
      <w:r w:rsidRPr="002D10EB">
        <w:t>entre ses pois et ses salades</w:t>
      </w:r>
      <w:r w:rsidR="00EE0B82">
        <w:t xml:space="preserve">. </w:t>
      </w:r>
      <w:r w:rsidRPr="002D10EB">
        <w:t>Elle est un peu lourde</w:t>
      </w:r>
      <w:r w:rsidR="00EE0B82">
        <w:t xml:space="preserve">, </w:t>
      </w:r>
      <w:r w:rsidRPr="002D10EB">
        <w:t>Marie</w:t>
      </w:r>
      <w:r w:rsidR="00EE0B82">
        <w:t xml:space="preserve"> ; </w:t>
      </w:r>
      <w:r w:rsidRPr="002D10EB">
        <w:t>je m</w:t>
      </w:r>
      <w:r w:rsidR="00EE0B82">
        <w:t>’</w:t>
      </w:r>
      <w:r w:rsidRPr="002D10EB">
        <w:t>énerve à la voir</w:t>
      </w:r>
      <w:r w:rsidR="00EE0B82">
        <w:t xml:space="preserve">, </w:t>
      </w:r>
      <w:r w:rsidRPr="002D10EB">
        <w:t>les mains prêtes à prendre</w:t>
      </w:r>
      <w:r w:rsidR="00EE0B82">
        <w:t xml:space="preserve">, </w:t>
      </w:r>
      <w:r w:rsidRPr="002D10EB">
        <w:t>courir sus à la poule</w:t>
      </w:r>
      <w:r w:rsidR="00EE0B82">
        <w:t xml:space="preserve">, </w:t>
      </w:r>
      <w:r w:rsidRPr="002D10EB">
        <w:t>croire qu</w:t>
      </w:r>
      <w:r w:rsidR="00EE0B82">
        <w:t>’</w:t>
      </w:r>
      <w:r w:rsidRPr="002D10EB">
        <w:t>elle la tient et chaque fois la manquer</w:t>
      </w:r>
      <w:r w:rsidR="00EE0B82">
        <w:t>.</w:t>
      </w:r>
    </w:p>
    <w:p w14:paraId="7DFCF85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Attends</w:t>
      </w:r>
      <w:r>
        <w:t xml:space="preserve">, </w:t>
      </w:r>
      <w:r w:rsidR="000A7E25" w:rsidRPr="002D10EB">
        <w:t>lui dis-je</w:t>
      </w:r>
      <w:r>
        <w:t xml:space="preserve">, </w:t>
      </w:r>
      <w:r w:rsidR="000A7E25" w:rsidRPr="002D10EB">
        <w:t>je vais t</w:t>
      </w:r>
      <w:r>
        <w:t>’</w:t>
      </w:r>
      <w:r w:rsidR="000A7E25" w:rsidRPr="002D10EB">
        <w:t>aider</w:t>
      </w:r>
      <w:r>
        <w:t xml:space="preserve"> ; </w:t>
      </w:r>
      <w:r w:rsidR="000A7E25" w:rsidRPr="002D10EB">
        <w:t>je suis plus leste que toi</w:t>
      </w:r>
      <w:r>
        <w:t>.</w:t>
      </w:r>
    </w:p>
    <w:p w14:paraId="6CD0E1D9" w14:textId="77777777" w:rsidR="00EE0B82" w:rsidRDefault="000A7E25" w:rsidP="000A7E25">
      <w:r w:rsidRPr="002D10EB">
        <w:t>Je me précipite</w:t>
      </w:r>
      <w:r w:rsidR="00EE0B82">
        <w:t xml:space="preserve">, </w:t>
      </w:r>
      <w:r w:rsidRPr="002D10EB">
        <w:t>et</w:t>
      </w:r>
      <w:r w:rsidR="00EE0B82">
        <w:t xml:space="preserve">, </w:t>
      </w:r>
      <w:r w:rsidRPr="002D10EB">
        <w:t>très leste</w:t>
      </w:r>
      <w:r w:rsidR="00EE0B82">
        <w:t xml:space="preserve">, </w:t>
      </w:r>
      <w:r w:rsidRPr="002D10EB">
        <w:t>en effet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oublie la clôture et trébuche au beau milieu</w:t>
      </w:r>
      <w:r w:rsidR="00EE0B82">
        <w:t xml:space="preserve">, </w:t>
      </w:r>
      <w:r w:rsidRPr="002D10EB">
        <w:t>par terre</w:t>
      </w:r>
      <w:r w:rsidR="00EE0B82">
        <w:t>.</w:t>
      </w:r>
    </w:p>
    <w:p w14:paraId="2475289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Nom de Dieu</w:t>
      </w:r>
      <w:r>
        <w:t> !</w:t>
      </w:r>
    </w:p>
    <w:p w14:paraId="3DA1D0FD" w14:textId="77777777" w:rsidR="00EE0B82" w:rsidRDefault="000A7E25" w:rsidP="000A7E25">
      <w:r w:rsidRPr="002D10EB">
        <w:t>Furieux contre la propriétaire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empoigne son fil</w:t>
      </w:r>
      <w:r w:rsidR="00EE0B82">
        <w:t xml:space="preserve">, </w:t>
      </w:r>
      <w:r w:rsidRPr="002D10EB">
        <w:t>comme si c</w:t>
      </w:r>
      <w:r w:rsidR="00EE0B82">
        <w:t>’</w:t>
      </w:r>
      <w:r w:rsidRPr="002D10EB">
        <w:t>était elle</w:t>
      </w:r>
      <w:r w:rsidR="00EE0B82">
        <w:t xml:space="preserve">, </w:t>
      </w:r>
      <w:r w:rsidRPr="002D10EB">
        <w:t>je le secoue</w:t>
      </w:r>
      <w:r w:rsidR="00EE0B82">
        <w:t xml:space="preserve">, </w:t>
      </w:r>
      <w:r w:rsidRPr="002D10EB">
        <w:t>et</w:t>
      </w:r>
      <w:r w:rsidR="00EE0B82">
        <w:t xml:space="preserve">, </w:t>
      </w:r>
      <w:r w:rsidRPr="002D10EB">
        <w:t>du premier coup</w:t>
      </w:r>
      <w:r w:rsidR="00EE0B82">
        <w:t xml:space="preserve">, </w:t>
      </w:r>
      <w:r w:rsidRPr="002D10EB">
        <w:t>fais sauter trois poteaux qu</w:t>
      </w:r>
      <w:r w:rsidR="00EE0B82">
        <w:t>’</w:t>
      </w:r>
      <w:r w:rsidRPr="002D10EB">
        <w:t>il avait fallu force maillets pour enfoncer dans le sable</w:t>
      </w:r>
      <w:r w:rsidR="00EE0B82">
        <w:t>.</w:t>
      </w:r>
    </w:p>
    <w:p w14:paraId="03DB47F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ne te croyais pas si fort</w:t>
      </w:r>
      <w:r>
        <w:t xml:space="preserve">, </w:t>
      </w:r>
      <w:r w:rsidR="000A7E25" w:rsidRPr="002D10EB">
        <w:t>dit Marie qui n</w:t>
      </w:r>
      <w:r>
        <w:t>’</w:t>
      </w:r>
      <w:r w:rsidR="000A7E25" w:rsidRPr="002D10EB">
        <w:t>ose pas rire</w:t>
      </w:r>
      <w:r>
        <w:t>.</w:t>
      </w:r>
    </w:p>
    <w:p w14:paraId="0E6572BB" w14:textId="77777777" w:rsidR="000A7E25" w:rsidRPr="002D10EB" w:rsidRDefault="000A7E25" w:rsidP="000A7E25">
      <w:pPr>
        <w:pStyle w:val="ParagrapheVideNormal"/>
      </w:pPr>
    </w:p>
    <w:p w14:paraId="64EF1DCA" w14:textId="77777777" w:rsidR="00EE0B82" w:rsidRDefault="000A7E25" w:rsidP="000A7E25">
      <w:pPr>
        <w:pStyle w:val="Sous-titre"/>
        <w:jc w:val="left"/>
      </w:pPr>
      <w:r w:rsidRPr="002D10EB">
        <w:lastRenderedPageBreak/>
        <w:t>JOURNAUX</w:t>
      </w:r>
      <w:r w:rsidR="00EE0B82">
        <w:t>.</w:t>
      </w:r>
    </w:p>
    <w:p w14:paraId="63FF4D01" w14:textId="77777777" w:rsidR="004669F9" w:rsidRPr="004669F9" w:rsidRDefault="004669F9" w:rsidP="004669F9">
      <w:pPr>
        <w:pStyle w:val="NormalSolidaire"/>
      </w:pPr>
    </w:p>
    <w:p w14:paraId="4456AE84" w14:textId="77777777" w:rsidR="00EE0B82" w:rsidRDefault="000A7E25" w:rsidP="000A7E25">
      <w:r w:rsidRPr="002D10EB">
        <w:t>Je ne sais pourquoi cet ami s</w:t>
      </w:r>
      <w:r w:rsidR="00EE0B82">
        <w:t>’</w:t>
      </w:r>
      <w:r w:rsidRPr="002D10EB">
        <w:t>obstine à m</w:t>
      </w:r>
      <w:r w:rsidR="00EE0B82">
        <w:t>’</w:t>
      </w:r>
      <w:r w:rsidRPr="002D10EB">
        <w:t>envoyer ses journaux</w:t>
      </w:r>
      <w:r w:rsidR="00EE0B82">
        <w:t xml:space="preserve">. </w:t>
      </w:r>
      <w:r w:rsidRPr="002D10EB">
        <w:t>Avec ma permission</w:t>
      </w:r>
      <w:r w:rsidR="00EE0B82">
        <w:t xml:space="preserve">, </w:t>
      </w:r>
      <w:r w:rsidRPr="002D10EB">
        <w:t>pour ne pas allonger sa route</w:t>
      </w:r>
      <w:r w:rsidR="00EE0B82">
        <w:t xml:space="preserve">, </w:t>
      </w:r>
      <w:r w:rsidRPr="002D10EB">
        <w:t>le facteur me les apporte en bloc</w:t>
      </w:r>
      <w:r w:rsidR="00EE0B82">
        <w:t xml:space="preserve">, </w:t>
      </w:r>
      <w:r w:rsidRPr="002D10EB">
        <w:t>une fois la semaine</w:t>
      </w:r>
      <w:r w:rsidR="00EE0B82">
        <w:t xml:space="preserve">, </w:t>
      </w:r>
      <w:r w:rsidRPr="002D10EB">
        <w:t>le samedi</w:t>
      </w:r>
      <w:r w:rsidR="00EE0B82">
        <w:t xml:space="preserve">. </w:t>
      </w:r>
      <w:r w:rsidRPr="002D10EB">
        <w:t>Cela représente beaucoup de papier</w:t>
      </w:r>
      <w:r w:rsidR="00EE0B82">
        <w:t xml:space="preserve">. </w:t>
      </w:r>
      <w:r w:rsidRPr="002D10EB">
        <w:t>Pour ce que nous en faisons</w:t>
      </w:r>
      <w:r w:rsidR="00EE0B82">
        <w:t xml:space="preserve">, </w:t>
      </w:r>
      <w:r w:rsidRPr="002D10EB">
        <w:t>il y en a trop</w:t>
      </w:r>
      <w:r w:rsidR="00EE0B82">
        <w:t>.</w:t>
      </w:r>
    </w:p>
    <w:p w14:paraId="4C71D984" w14:textId="77777777" w:rsidR="00EE0B82" w:rsidRDefault="000A7E25" w:rsidP="000A7E25">
      <w:r w:rsidRPr="002D10EB">
        <w:t>Mon ami m</w:t>
      </w:r>
      <w:r w:rsidR="00EE0B82">
        <w:t>’</w:t>
      </w:r>
      <w:r w:rsidRPr="002D10EB">
        <w:t>écrit</w:t>
      </w:r>
      <w:r w:rsidR="00EE0B82">
        <w:t> :</w:t>
      </w:r>
    </w:p>
    <w:p w14:paraId="46B2757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Avez-vous lu l</w:t>
      </w:r>
      <w:r>
        <w:t>’</w:t>
      </w:r>
      <w:r w:rsidR="000A7E25" w:rsidRPr="002D10EB">
        <w:t>article d</w:t>
      </w:r>
      <w:r>
        <w:t>’</w:t>
      </w:r>
      <w:r w:rsidR="000A7E25" w:rsidRPr="002D10EB">
        <w:t>un Tel</w:t>
      </w:r>
      <w:r>
        <w:t xml:space="preserve">. </w:t>
      </w:r>
      <w:r w:rsidR="000A7E25" w:rsidRPr="002D10EB">
        <w:t>Je l</w:t>
      </w:r>
      <w:r>
        <w:t>’</w:t>
      </w:r>
      <w:r w:rsidR="000A7E25" w:rsidRPr="002D10EB">
        <w:t>ai marqué au crayon</w:t>
      </w:r>
      <w:r>
        <w:t>.</w:t>
      </w:r>
    </w:p>
    <w:p w14:paraId="47505DBF" w14:textId="77777777" w:rsidR="00EE0B82" w:rsidRDefault="000A7E25" w:rsidP="000A7E25">
      <w:r w:rsidRPr="002D10EB">
        <w:t>J</w:t>
      </w:r>
      <w:r w:rsidR="00EE0B82">
        <w:t>’</w:t>
      </w:r>
      <w:r w:rsidRPr="002D10EB">
        <w:t>ai répondu de confiance</w:t>
      </w:r>
      <w:r w:rsidR="00EE0B82">
        <w:t> :</w:t>
      </w:r>
    </w:p>
    <w:p w14:paraId="71293F3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Admirable</w:t>
      </w:r>
      <w:r>
        <w:t> !</w:t>
      </w:r>
    </w:p>
    <w:p w14:paraId="566B81EA" w14:textId="77777777" w:rsidR="00EE0B82" w:rsidRDefault="000A7E25" w:rsidP="000A7E25">
      <w:r w:rsidRPr="002D10EB">
        <w:t>Il paraît que ce n</w:t>
      </w:r>
      <w:r w:rsidR="00EE0B82">
        <w:t>’</w:t>
      </w:r>
      <w:r w:rsidRPr="002D10EB">
        <w:t>était pas cela</w:t>
      </w:r>
      <w:r w:rsidR="00EE0B82">
        <w:t>.</w:t>
      </w:r>
    </w:p>
    <w:p w14:paraId="7563D2EF" w14:textId="77777777" w:rsidR="00EE0B82" w:rsidRDefault="000A7E25" w:rsidP="000A7E25">
      <w:r w:rsidRPr="002D10EB">
        <w:t>Pour faire œuvre pie</w:t>
      </w:r>
      <w:r w:rsidR="00EE0B82">
        <w:t xml:space="preserve">, </w:t>
      </w:r>
      <w:r w:rsidRPr="002D10EB">
        <w:t>Marie s</w:t>
      </w:r>
      <w:r w:rsidR="00EE0B82">
        <w:t>’</w:t>
      </w:r>
      <w:r w:rsidRPr="002D10EB">
        <w:t xml:space="preserve">est abonnée au </w:t>
      </w:r>
      <w:r w:rsidRPr="002D10EB">
        <w:rPr>
          <w:i/>
          <w:iCs/>
        </w:rPr>
        <w:t>Messager de la Vierge</w:t>
      </w:r>
      <w:r w:rsidR="00EE0B82">
        <w:t xml:space="preserve">, </w:t>
      </w:r>
      <w:r w:rsidRPr="002D10EB">
        <w:t>une petite feuille rédigée par des Pères</w:t>
      </w:r>
      <w:r w:rsidR="00EE0B82">
        <w:t xml:space="preserve">. </w:t>
      </w:r>
      <w:r w:rsidRPr="002D10EB">
        <w:t xml:space="preserve">Le </w:t>
      </w:r>
      <w:r w:rsidRPr="002D10EB">
        <w:rPr>
          <w:i/>
          <w:iCs/>
        </w:rPr>
        <w:t>Messager</w:t>
      </w:r>
      <w:r w:rsidRPr="002D10EB">
        <w:t xml:space="preserve"> paraît tous les dimanches et rapporte</w:t>
      </w:r>
      <w:r w:rsidR="00EE0B82">
        <w:t xml:space="preserve">, </w:t>
      </w:r>
      <w:r w:rsidRPr="002D10EB">
        <w:t>à bon compte</w:t>
      </w:r>
      <w:r w:rsidR="00EE0B82">
        <w:t xml:space="preserve">, </w:t>
      </w:r>
      <w:r w:rsidRPr="002D10EB">
        <w:t>un peu de lecture et beaucoup d</w:t>
      </w:r>
      <w:r w:rsidR="00EE0B82">
        <w:t>’</w:t>
      </w:r>
      <w:r w:rsidRPr="002D10EB">
        <w:t>indulgences</w:t>
      </w:r>
      <w:r w:rsidR="00EE0B82">
        <w:t xml:space="preserve">. </w:t>
      </w:r>
      <w:r w:rsidRPr="002D10EB">
        <w:t>On y trouve l</w:t>
      </w:r>
      <w:r w:rsidR="00EE0B82">
        <w:t>’</w:t>
      </w:r>
      <w:r w:rsidRPr="002D10EB">
        <w:t>évangile du jour</w:t>
      </w:r>
      <w:r w:rsidR="00EE0B82">
        <w:t xml:space="preserve">, </w:t>
      </w:r>
      <w:r w:rsidRPr="002D10EB">
        <w:t>la vie d</w:t>
      </w:r>
      <w:r w:rsidR="00EE0B82">
        <w:t>’</w:t>
      </w:r>
      <w:r w:rsidRPr="002D10EB">
        <w:t>un saint</w:t>
      </w:r>
      <w:r w:rsidR="00EE0B82">
        <w:t xml:space="preserve">, </w:t>
      </w:r>
      <w:r w:rsidRPr="002D10EB">
        <w:t>des demandes de prières</w:t>
      </w:r>
      <w:r w:rsidR="00EE0B82">
        <w:t xml:space="preserve">, </w:t>
      </w:r>
      <w:r w:rsidRPr="002D10EB">
        <w:t>des mots d</w:t>
      </w:r>
      <w:r w:rsidR="00EE0B82">
        <w:t>’</w:t>
      </w:r>
      <w:r w:rsidRPr="002D10EB">
        <w:t>esprit</w:t>
      </w:r>
      <w:r w:rsidR="00EE0B82">
        <w:t xml:space="preserve">, </w:t>
      </w:r>
      <w:r w:rsidRPr="002D10EB">
        <w:t>une histoire édifiante dont on suit</w:t>
      </w:r>
      <w:r w:rsidR="00EE0B82">
        <w:t xml:space="preserve">, </w:t>
      </w:r>
      <w:r w:rsidRPr="002D10EB">
        <w:t>sans alarmes</w:t>
      </w:r>
      <w:r w:rsidR="00EE0B82">
        <w:t xml:space="preserve">, </w:t>
      </w:r>
      <w:r w:rsidRPr="002D10EB">
        <w:t>les péripéties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une semaine à l</w:t>
      </w:r>
      <w:r w:rsidR="00EE0B82">
        <w:t>’</w:t>
      </w:r>
      <w:r w:rsidRPr="002D10EB">
        <w:t>autre</w:t>
      </w:r>
      <w:r w:rsidR="00EE0B82">
        <w:t>.</w:t>
      </w:r>
    </w:p>
    <w:p w14:paraId="11A00E5E" w14:textId="77777777" w:rsidR="00EE0B82" w:rsidRDefault="000A7E25" w:rsidP="000A7E25">
      <w:r w:rsidRPr="002D10EB">
        <w:t>C</w:t>
      </w:r>
      <w:r w:rsidR="00EE0B82">
        <w:t>’</w:t>
      </w:r>
      <w:r w:rsidRPr="002D10EB">
        <w:t>est une congréganiste</w:t>
      </w:r>
      <w:r w:rsidR="00EE0B82">
        <w:t xml:space="preserve">, </w:t>
      </w:r>
      <w:r w:rsidRPr="002D10EB">
        <w:t>Cordula</w:t>
      </w:r>
      <w:r w:rsidR="00EE0B82">
        <w:t xml:space="preserve">, </w:t>
      </w:r>
      <w:r w:rsidRPr="002D10EB">
        <w:t>la fille du boulanger</w:t>
      </w:r>
      <w:r w:rsidR="00EE0B82">
        <w:t xml:space="preserve">, </w:t>
      </w:r>
      <w:r w:rsidRPr="002D10EB">
        <w:t>qui nous l</w:t>
      </w:r>
      <w:r w:rsidR="00EE0B82">
        <w:t>’</w:t>
      </w:r>
      <w:r w:rsidRPr="002D10EB">
        <w:t>apporte</w:t>
      </w:r>
      <w:r w:rsidR="00EE0B82">
        <w:t xml:space="preserve">, </w:t>
      </w:r>
      <w:r w:rsidRPr="002D10EB">
        <w:t>après le salut de trois heures</w:t>
      </w:r>
      <w:r w:rsidR="00EE0B82">
        <w:t xml:space="preserve">. </w:t>
      </w:r>
      <w:r w:rsidRPr="002D10EB">
        <w:t>Elle a seize ans</w:t>
      </w:r>
      <w:r w:rsidR="00EE0B82">
        <w:t xml:space="preserve"> ; </w:t>
      </w:r>
      <w:r w:rsidRPr="002D10EB">
        <w:t>elle est jolie</w:t>
      </w:r>
      <w:r w:rsidR="00EE0B82">
        <w:t xml:space="preserve">. </w:t>
      </w:r>
      <w:r w:rsidRPr="002D10EB">
        <w:t>De loin</w:t>
      </w:r>
      <w:r w:rsidR="00EE0B82">
        <w:t xml:space="preserve">, </w:t>
      </w:r>
      <w:r w:rsidRPr="002D10EB">
        <w:t>je guette son corsage clair entre les champs</w:t>
      </w:r>
      <w:r w:rsidR="00EE0B82">
        <w:t xml:space="preserve">. </w:t>
      </w:r>
      <w:r w:rsidRPr="002D10EB">
        <w:t>Quand elle arrive</w:t>
      </w:r>
      <w:r w:rsidR="00EE0B82">
        <w:t xml:space="preserve">, </w:t>
      </w:r>
      <w:r w:rsidRPr="002D10EB">
        <w:t>comme par hasard</w:t>
      </w:r>
      <w:r w:rsidR="00EE0B82">
        <w:t xml:space="preserve">, </w:t>
      </w:r>
      <w:r w:rsidRPr="002D10EB">
        <w:t>je suis sur le seuil</w:t>
      </w:r>
      <w:r w:rsidR="00EE0B82">
        <w:t>.</w:t>
      </w:r>
    </w:p>
    <w:p w14:paraId="4453E339" w14:textId="77777777" w:rsidR="00EE0B82" w:rsidRDefault="000A7E25" w:rsidP="000A7E25">
      <w:r w:rsidRPr="002D10EB">
        <w:t>Je n</w:t>
      </w:r>
      <w:r w:rsidR="00EE0B82">
        <w:t>’</w:t>
      </w:r>
      <w:r w:rsidRPr="002D10EB">
        <w:t>accepte jamais son papier</w:t>
      </w:r>
      <w:r w:rsidR="00EE0B82">
        <w:t> :</w:t>
      </w:r>
    </w:p>
    <w:p w14:paraId="6140C89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Marie</w:t>
      </w:r>
      <w:r>
        <w:t xml:space="preserve">, </w:t>
      </w:r>
      <w:r w:rsidR="000A7E25" w:rsidRPr="002D10EB">
        <w:t>dis-je vers la porte</w:t>
      </w:r>
      <w:r>
        <w:t xml:space="preserve">, </w:t>
      </w:r>
      <w:r w:rsidR="000A7E25" w:rsidRPr="002D10EB">
        <w:t>voilà ton journal</w:t>
      </w:r>
      <w:r>
        <w:t>.</w:t>
      </w:r>
    </w:p>
    <w:p w14:paraId="0D5C1C41" w14:textId="77777777" w:rsidR="00EE0B82" w:rsidRDefault="000A7E25" w:rsidP="000A7E25">
      <w:r w:rsidRPr="002D10EB">
        <w:lastRenderedPageBreak/>
        <w:t>Marie ne vient pas tout de suite</w:t>
      </w:r>
      <w:r w:rsidR="00EE0B82">
        <w:t xml:space="preserve">. </w:t>
      </w:r>
      <w:r w:rsidRPr="002D10EB">
        <w:t>Ainsi</w:t>
      </w:r>
      <w:r w:rsidR="00EE0B82">
        <w:t xml:space="preserve">, </w:t>
      </w:r>
      <w:r w:rsidRPr="002D10EB">
        <w:t>quelques instants</w:t>
      </w:r>
      <w:r w:rsidR="00EE0B82">
        <w:t xml:space="preserve">, </w:t>
      </w:r>
      <w:r w:rsidRPr="002D10EB">
        <w:t>nous sommes seuls à l</w:t>
      </w:r>
      <w:r w:rsidR="00EE0B82">
        <w:t>’</w:t>
      </w:r>
      <w:r w:rsidRPr="002D10EB">
        <w:t>attendre</w:t>
      </w:r>
      <w:r w:rsidR="00EE0B82">
        <w:t xml:space="preserve">, </w:t>
      </w:r>
      <w:r w:rsidRPr="002D10EB">
        <w:t>Cordula gênée</w:t>
      </w:r>
      <w:r w:rsidR="00EE0B82">
        <w:t xml:space="preserve">, </w:t>
      </w:r>
      <w:r w:rsidRPr="002D10EB">
        <w:t>moi sournois</w:t>
      </w:r>
      <w:r w:rsidR="00EE0B82">
        <w:t>.</w:t>
      </w:r>
    </w:p>
    <w:p w14:paraId="21B4A376" w14:textId="77777777" w:rsidR="00EE0B82" w:rsidRDefault="000A7E25" w:rsidP="000A7E25">
      <w:r w:rsidRPr="002D10EB">
        <w:t>Grande</w:t>
      </w:r>
      <w:r w:rsidR="00EE0B82">
        <w:t xml:space="preserve">, </w:t>
      </w:r>
      <w:r w:rsidRPr="002D10EB">
        <w:t>sans corset</w:t>
      </w:r>
      <w:r w:rsidR="00EE0B82">
        <w:t xml:space="preserve">, </w:t>
      </w:r>
      <w:r w:rsidRPr="002D10EB">
        <w:t>elle a des cheveux blonds</w:t>
      </w:r>
      <w:r w:rsidR="00EE0B82">
        <w:t xml:space="preserve">, </w:t>
      </w:r>
      <w:r w:rsidRPr="002D10EB">
        <w:t>une bouche en cerise</w:t>
      </w:r>
      <w:r w:rsidR="00EE0B82">
        <w:t xml:space="preserve">, </w:t>
      </w:r>
      <w:r w:rsidRPr="002D10EB">
        <w:t>de jolies choses sur la poitrine qui n</w:t>
      </w:r>
      <w:r w:rsidR="00EE0B82">
        <w:t>’</w:t>
      </w:r>
      <w:r w:rsidRPr="002D10EB">
        <w:t>est déjà plus d</w:t>
      </w:r>
      <w:r w:rsidR="00EE0B82">
        <w:t>’</w:t>
      </w:r>
      <w:r w:rsidRPr="002D10EB">
        <w:t>une fillette</w:t>
      </w:r>
      <w:r w:rsidR="00EE0B82">
        <w:t xml:space="preserve">. </w:t>
      </w:r>
      <w:r w:rsidRPr="002D10EB">
        <w:t>Je mets partout un peu de mes regards</w:t>
      </w:r>
      <w:r w:rsidR="00EE0B82">
        <w:t>.</w:t>
      </w:r>
    </w:p>
    <w:p w14:paraId="29EFA20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 vous êtes rouge</w:t>
      </w:r>
      <w:r>
        <w:t xml:space="preserve">, </w:t>
      </w:r>
      <w:r w:rsidR="000A7E25" w:rsidRPr="002D10EB">
        <w:t>Cordula</w:t>
      </w:r>
      <w:r>
        <w:t xml:space="preserve"> ; </w:t>
      </w:r>
      <w:r w:rsidR="000A7E25" w:rsidRPr="002D10EB">
        <w:t>fait-il vraiment si chaud</w:t>
      </w:r>
      <w:r>
        <w:t> ?</w:t>
      </w:r>
    </w:p>
    <w:p w14:paraId="692807A3" w14:textId="77777777" w:rsidR="00EE0B82" w:rsidRDefault="000A7E25" w:rsidP="000A7E25">
      <w:r w:rsidRPr="002D10EB">
        <w:t>Plus rouge encore</w:t>
      </w:r>
      <w:r w:rsidR="00EE0B82">
        <w:t xml:space="preserve">, </w:t>
      </w:r>
      <w:r w:rsidRPr="002D10EB">
        <w:t>Cordula baisse les yeux</w:t>
      </w:r>
      <w:r w:rsidR="00EE0B82">
        <w:t xml:space="preserve">. </w:t>
      </w:r>
      <w:r w:rsidRPr="002D10EB">
        <w:t>Satyre converti</w:t>
      </w:r>
      <w:r w:rsidR="00EE0B82">
        <w:t xml:space="preserve">, </w:t>
      </w:r>
      <w:r w:rsidRPr="002D10EB">
        <w:t>je détourne les miens</w:t>
      </w:r>
      <w:r w:rsidR="00EE0B82">
        <w:t xml:space="preserve">, </w:t>
      </w:r>
      <w:r w:rsidRPr="002D10EB">
        <w:t>pour ne pas pécher davantage sur cette enfant de la Vierge</w:t>
      </w:r>
      <w:r w:rsidR="00EE0B82">
        <w:t>.</w:t>
      </w:r>
    </w:p>
    <w:p w14:paraId="3FB9E649" w14:textId="77777777" w:rsidR="000A7E25" w:rsidRPr="002D10EB" w:rsidRDefault="000A7E25" w:rsidP="000A7E25">
      <w:pPr>
        <w:pStyle w:val="ParagrapheVideNormal"/>
      </w:pPr>
    </w:p>
    <w:p w14:paraId="59C451D7" w14:textId="77777777" w:rsidR="00EE0B82" w:rsidRDefault="000A7E25" w:rsidP="000A7E25">
      <w:pPr>
        <w:pStyle w:val="Sous-titre"/>
        <w:jc w:val="left"/>
      </w:pPr>
      <w:r w:rsidRPr="002D10EB">
        <w:t>LITTÉRATURE</w:t>
      </w:r>
      <w:r w:rsidR="00EE0B82">
        <w:t>.</w:t>
      </w:r>
    </w:p>
    <w:p w14:paraId="738E4715" w14:textId="77777777" w:rsidR="004669F9" w:rsidRPr="004669F9" w:rsidRDefault="004669F9" w:rsidP="004669F9">
      <w:pPr>
        <w:pStyle w:val="NormalSolidaire"/>
      </w:pPr>
    </w:p>
    <w:p w14:paraId="5B847E58" w14:textId="77777777" w:rsidR="00EE0B82" w:rsidRDefault="000A7E25" w:rsidP="000A7E25">
      <w:r w:rsidRPr="002D10EB">
        <w:t>J</w:t>
      </w:r>
      <w:r w:rsidR="00EE0B82">
        <w:t>’</w:t>
      </w:r>
      <w:r w:rsidRPr="002D10EB">
        <w:t>ai une pièce où je pourrais écrire</w:t>
      </w:r>
      <w:r w:rsidR="00EE0B82">
        <w:t xml:space="preserve">. </w:t>
      </w:r>
      <w:r w:rsidRPr="002D10EB">
        <w:t>Il y a la table</w:t>
      </w:r>
      <w:r w:rsidR="00EE0B82">
        <w:t xml:space="preserve">, </w:t>
      </w:r>
      <w:r w:rsidRPr="002D10EB">
        <w:t>il y a du papier</w:t>
      </w:r>
      <w:r w:rsidR="00EE0B82">
        <w:t xml:space="preserve">, </w:t>
      </w:r>
      <w:r w:rsidRPr="002D10EB">
        <w:t>il y a même le porte-plume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y médite</w:t>
      </w:r>
      <w:r w:rsidR="00EE0B82">
        <w:t xml:space="preserve">. </w:t>
      </w:r>
      <w:r w:rsidRPr="002D10EB">
        <w:t>Je médite beaucoup depuis que je connais les Trappistes</w:t>
      </w:r>
      <w:r w:rsidR="00EE0B82">
        <w:t xml:space="preserve">. </w:t>
      </w:r>
      <w:r w:rsidRPr="002D10EB">
        <w:t>Je lis l</w:t>
      </w:r>
      <w:r w:rsidR="00EE0B82">
        <w:t>’</w:t>
      </w:r>
      <w:r w:rsidRPr="002D10EB">
        <w:rPr>
          <w:i/>
          <w:iCs/>
        </w:rPr>
        <w:t>Imitation</w:t>
      </w:r>
      <w:r w:rsidR="00EE0B82">
        <w:t>.</w:t>
      </w:r>
    </w:p>
    <w:p w14:paraId="04EFDCA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 Dieu</w:t>
      </w:r>
      <w:r>
        <w:t xml:space="preserve">, </w:t>
      </w:r>
      <w:r w:rsidR="000A7E25" w:rsidRPr="002D10EB">
        <w:t>dit le pieux livre</w:t>
      </w:r>
      <w:r>
        <w:t xml:space="preserve">, </w:t>
      </w:r>
      <w:r w:rsidR="000A7E25" w:rsidRPr="002D10EB">
        <w:t>en Dieu seul</w:t>
      </w:r>
      <w:r>
        <w:t xml:space="preserve">, </w:t>
      </w:r>
      <w:r w:rsidR="000A7E25" w:rsidRPr="002D10EB">
        <w:t>il faut trouver la paix</w:t>
      </w:r>
      <w:r>
        <w:t xml:space="preserve"> ; </w:t>
      </w:r>
      <w:r w:rsidR="000A7E25" w:rsidRPr="002D10EB">
        <w:t>c</w:t>
      </w:r>
      <w:r>
        <w:t>’</w:t>
      </w:r>
      <w:r w:rsidR="000A7E25" w:rsidRPr="002D10EB">
        <w:t>est à Lui qu</w:t>
      </w:r>
      <w:r>
        <w:t>’</w:t>
      </w:r>
      <w:r w:rsidR="000A7E25" w:rsidRPr="002D10EB">
        <w:t>il faut revenir</w:t>
      </w:r>
      <w:r>
        <w:t xml:space="preserve">, </w:t>
      </w:r>
      <w:r w:rsidR="000A7E25" w:rsidRPr="002D10EB">
        <w:t>en Lui qu</w:t>
      </w:r>
      <w:r>
        <w:t>’</w:t>
      </w:r>
      <w:r w:rsidR="000A7E25" w:rsidRPr="002D10EB">
        <w:t>il faut placer son espérance</w:t>
      </w:r>
      <w:r>
        <w:t xml:space="preserve">, </w:t>
      </w:r>
      <w:r w:rsidR="000A7E25" w:rsidRPr="002D10EB">
        <w:t>retranchant les sollicitudes vaines et laissant là tout le reste</w:t>
      </w:r>
      <w:r>
        <w:t>.</w:t>
      </w:r>
    </w:p>
    <w:p w14:paraId="00EF93C3" w14:textId="77777777" w:rsidR="00EE0B82" w:rsidRDefault="000A7E25" w:rsidP="000A7E25">
      <w:r w:rsidRPr="002D10EB">
        <w:t>Comme c</w:t>
      </w:r>
      <w:r w:rsidR="00EE0B82">
        <w:t>’</w:t>
      </w:r>
      <w:r w:rsidRPr="002D10EB">
        <w:t>est vrai</w:t>
      </w:r>
      <w:r w:rsidR="00EE0B82">
        <w:t xml:space="preserve"> ; </w:t>
      </w:r>
      <w:r w:rsidRPr="002D10EB">
        <w:t>comme il serait doux de revenir à Dieu</w:t>
      </w:r>
      <w:r w:rsidR="00EE0B82">
        <w:t xml:space="preserve">, </w:t>
      </w:r>
      <w:r w:rsidRPr="002D10EB">
        <w:t>laissant là tout le reste</w:t>
      </w:r>
      <w:r w:rsidR="00EE0B82">
        <w:t xml:space="preserve">, </w:t>
      </w:r>
      <w:r w:rsidRPr="002D10EB">
        <w:t>quand la phrase que l</w:t>
      </w:r>
      <w:r w:rsidR="00EE0B82">
        <w:t>’</w:t>
      </w:r>
      <w:r w:rsidRPr="002D10EB">
        <w:t>on cherche ne vient pas</w:t>
      </w:r>
      <w:r w:rsidR="00EE0B82">
        <w:t> !</w:t>
      </w:r>
    </w:p>
    <w:p w14:paraId="020444B5" w14:textId="77777777" w:rsidR="00EE0B82" w:rsidRDefault="000A7E25" w:rsidP="000A7E25">
      <w:r w:rsidRPr="002D10EB">
        <w:t>J</w:t>
      </w:r>
      <w:r w:rsidR="00EE0B82">
        <w:t>’</w:t>
      </w:r>
      <w:r w:rsidRPr="002D10EB">
        <w:t>en trouve quelquefois</w:t>
      </w:r>
      <w:r w:rsidR="00EE0B82">
        <w:t xml:space="preserve">, </w:t>
      </w:r>
      <w:r w:rsidRPr="002D10EB">
        <w:t>des phrases</w:t>
      </w:r>
      <w:r w:rsidR="00EE0B82">
        <w:t xml:space="preserve">. </w:t>
      </w:r>
      <w:r w:rsidRPr="002D10EB">
        <w:t>Je dis à Fons</w:t>
      </w:r>
      <w:r w:rsidR="00EE0B82">
        <w:t> :</w:t>
      </w:r>
    </w:p>
    <w:p w14:paraId="78CC9550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Aujourd</w:t>
      </w:r>
      <w:r>
        <w:t>’</w:t>
      </w:r>
      <w:r w:rsidR="000A7E25" w:rsidRPr="002D10EB">
        <w:t>hui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ai vendu deux cents de ces petites choses rondes et blanches que vous appelez</w:t>
      </w:r>
      <w:r>
        <w:t xml:space="preserve">, </w:t>
      </w:r>
      <w:r w:rsidR="000A7E25" w:rsidRPr="002D10EB">
        <w:t>je crois</w:t>
      </w:r>
      <w:r>
        <w:t xml:space="preserve">, </w:t>
      </w:r>
      <w:r w:rsidR="000A7E25" w:rsidRPr="002D10EB">
        <w:t>des œufs</w:t>
      </w:r>
      <w:r>
        <w:t>.</w:t>
      </w:r>
    </w:p>
    <w:p w14:paraId="5B89274A" w14:textId="77777777" w:rsidR="00EE0B82" w:rsidRDefault="000A7E25" w:rsidP="000A7E25">
      <w:r w:rsidRPr="002D10EB">
        <w:t>Avec ses deux poings</w:t>
      </w:r>
      <w:r w:rsidR="00EE0B82">
        <w:t xml:space="preserve">, </w:t>
      </w:r>
      <w:r w:rsidRPr="002D10EB">
        <w:t>Fons se comprime le front par où l</w:t>
      </w:r>
      <w:r w:rsidR="00EE0B82">
        <w:t>’</w:t>
      </w:r>
      <w:r w:rsidRPr="002D10EB">
        <w:t>on pense</w:t>
      </w:r>
      <w:r w:rsidR="00EE0B82">
        <w:t> :</w:t>
      </w:r>
    </w:p>
    <w:p w14:paraId="37B531E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ne comprends pas les devinettes</w:t>
      </w:r>
      <w:r>
        <w:t xml:space="preserve">, </w:t>
      </w:r>
      <w:r w:rsidR="000A7E25" w:rsidRPr="002D10EB">
        <w:t>dit Fons</w:t>
      </w:r>
      <w:r>
        <w:t>.</w:t>
      </w:r>
    </w:p>
    <w:p w14:paraId="3D483399" w14:textId="77777777" w:rsidR="000A7E25" w:rsidRPr="002D10EB" w:rsidRDefault="000A7E25" w:rsidP="000A7E25">
      <w:pPr>
        <w:pStyle w:val="ParagrapheVideNormal"/>
      </w:pPr>
    </w:p>
    <w:p w14:paraId="15F055C4" w14:textId="77777777" w:rsidR="00EE0B82" w:rsidRDefault="000A7E25" w:rsidP="000A7E25">
      <w:r w:rsidRPr="002D10EB">
        <w:t>Le paysan qui vous rencontre vous saluera</w:t>
      </w:r>
      <w:r w:rsidR="00EE0B82">
        <w:t xml:space="preserve">, </w:t>
      </w:r>
      <w:r w:rsidRPr="002D10EB">
        <w:t>suivant l</w:t>
      </w:r>
      <w:r w:rsidR="00EE0B82">
        <w:t>’</w:t>
      </w:r>
      <w:r w:rsidRPr="002D10EB">
        <w:t>heure</w:t>
      </w:r>
      <w:r w:rsidR="00EE0B82">
        <w:t> : « </w:t>
      </w:r>
      <w:r w:rsidRPr="002D10EB">
        <w:t>jour</w:t>
      </w:r>
      <w:r w:rsidR="00EE0B82">
        <w:t xml:space="preserve">, </w:t>
      </w:r>
      <w:r w:rsidRPr="002D10EB">
        <w:t>midi ou soir</w:t>
      </w:r>
      <w:r w:rsidR="00EE0B82">
        <w:t xml:space="preserve"> ». </w:t>
      </w:r>
      <w:r w:rsidRPr="002D10EB">
        <w:t>Pas besoin qu</w:t>
      </w:r>
      <w:r w:rsidR="00EE0B82">
        <w:t>’</w:t>
      </w:r>
      <w:r w:rsidRPr="002D10EB">
        <w:t>il précise</w:t>
      </w:r>
      <w:r w:rsidR="00EE0B82">
        <w:t xml:space="preserve"> : </w:t>
      </w:r>
      <w:r w:rsidRPr="002D10EB">
        <w:rPr>
          <w:i/>
          <w:iCs/>
        </w:rPr>
        <w:t>Bo</w:t>
      </w:r>
      <w:r w:rsidRPr="002D10EB">
        <w:rPr>
          <w:i/>
          <w:iCs/>
        </w:rPr>
        <w:t>n</w:t>
      </w:r>
      <w:r w:rsidRPr="002D10EB">
        <w:rPr>
          <w:i/>
          <w:iCs/>
        </w:rPr>
        <w:t>jour</w:t>
      </w:r>
      <w:r w:rsidR="00EE0B82">
        <w:t xml:space="preserve">, </w:t>
      </w:r>
      <w:r w:rsidRPr="002D10EB">
        <w:rPr>
          <w:i/>
          <w:iCs/>
        </w:rPr>
        <w:t>Bonsoir</w:t>
      </w:r>
      <w:r w:rsidR="00EE0B82">
        <w:t xml:space="preserve">. </w:t>
      </w:r>
      <w:r w:rsidRPr="002D10EB">
        <w:t>Puisqu</w:t>
      </w:r>
      <w:r w:rsidR="00EE0B82">
        <w:t>’</w:t>
      </w:r>
      <w:r w:rsidRPr="002D10EB">
        <w:t>il vous le souhaite</w:t>
      </w:r>
      <w:r w:rsidR="00EE0B82">
        <w:t xml:space="preserve">, </w:t>
      </w:r>
      <w:r w:rsidRPr="002D10EB">
        <w:t>cela va de soi</w:t>
      </w:r>
      <w:r w:rsidR="00EE0B82">
        <w:t xml:space="preserve">, </w:t>
      </w:r>
      <w:r w:rsidRPr="002D10EB">
        <w:t>et c</w:t>
      </w:r>
      <w:r w:rsidR="00EE0B82">
        <w:t>’</w:t>
      </w:r>
      <w:r w:rsidRPr="002D10EB">
        <w:t>est un mot de gagné Leçon de style</w:t>
      </w:r>
      <w:r w:rsidR="00EE0B82">
        <w:t>.</w:t>
      </w:r>
    </w:p>
    <w:p w14:paraId="40170A3C" w14:textId="77777777" w:rsidR="000A7E25" w:rsidRPr="009605DB" w:rsidRDefault="000A7E25" w:rsidP="00EE0B82">
      <w:pPr>
        <w:pStyle w:val="Titre1"/>
      </w:pPr>
      <w:bookmarkStart w:id="7" w:name="_Toc196414839"/>
      <w:r w:rsidRPr="009605DB">
        <w:lastRenderedPageBreak/>
        <w:t>SPITZ</w:t>
      </w:r>
      <w:bookmarkEnd w:id="7"/>
    </w:p>
    <w:p w14:paraId="4EF064F5" w14:textId="77777777" w:rsidR="00EE0B82" w:rsidRDefault="000A7E25" w:rsidP="000A7E25">
      <w:pPr>
        <w:pStyle w:val="Taille-1Normal"/>
        <w:jc w:val="right"/>
      </w:pPr>
      <w:r w:rsidRPr="002D10EB">
        <w:t>À FRÉDÉRIC LEFÈVRE</w:t>
      </w:r>
      <w:r w:rsidR="00EE0B82">
        <w:t>.</w:t>
      </w:r>
    </w:p>
    <w:p w14:paraId="775DD794" w14:textId="77777777" w:rsidR="000A7E25" w:rsidRPr="002D10EB" w:rsidRDefault="000A7E25" w:rsidP="000A7E25">
      <w:pPr>
        <w:pStyle w:val="ParagrapheVideNormal"/>
      </w:pPr>
    </w:p>
    <w:p w14:paraId="66243B07" w14:textId="77777777" w:rsidR="00EE0B82" w:rsidRDefault="000A7E25" w:rsidP="000A7E25">
      <w:r w:rsidRPr="002D10EB">
        <w:t>J</w:t>
      </w:r>
      <w:r w:rsidR="00EE0B82">
        <w:t>’</w:t>
      </w:r>
      <w:r w:rsidRPr="002D10EB">
        <w:t>ai beau avoir la barbe sale</w:t>
      </w:r>
      <w:r w:rsidR="00EE0B82">
        <w:t xml:space="preserve">, </w:t>
      </w:r>
      <w:r w:rsidRPr="002D10EB">
        <w:t>un pantalon troué</w:t>
      </w:r>
      <w:r w:rsidR="00EE0B82">
        <w:t xml:space="preserve">, </w:t>
      </w:r>
      <w:r w:rsidRPr="002D10EB">
        <w:t>des sabots comme eux</w:t>
      </w:r>
      <w:r w:rsidR="00EE0B82">
        <w:t xml:space="preserve">, </w:t>
      </w:r>
      <w:r w:rsidRPr="002D10EB">
        <w:t>les premiers jours</w:t>
      </w:r>
      <w:r w:rsidR="00EE0B82">
        <w:t xml:space="preserve">, </w:t>
      </w:r>
      <w:r w:rsidRPr="002D10EB">
        <w:t>ils m</w:t>
      </w:r>
      <w:r w:rsidR="00EE0B82">
        <w:t>’</w:t>
      </w:r>
      <w:r w:rsidRPr="002D10EB">
        <w:t>ont vu en faux col</w:t>
      </w:r>
      <w:r w:rsidR="00EE0B82">
        <w:t xml:space="preserve">, </w:t>
      </w:r>
      <w:r w:rsidRPr="002D10EB">
        <w:t xml:space="preserve">je reste </w:t>
      </w:r>
      <w:r w:rsidR="00EE0B82">
        <w:t>« </w:t>
      </w:r>
      <w:r w:rsidRPr="002D10EB">
        <w:t>Monsieur</w:t>
      </w:r>
      <w:r w:rsidR="00EE0B82">
        <w:t> ».</w:t>
      </w:r>
    </w:p>
    <w:p w14:paraId="16F97BE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Monsieur</w:t>
      </w:r>
      <w:r>
        <w:t xml:space="preserve">, </w:t>
      </w:r>
      <w:r w:rsidR="000A7E25" w:rsidRPr="002D10EB">
        <w:t>me dit François</w:t>
      </w:r>
      <w:r>
        <w:t xml:space="preserve">, </w:t>
      </w:r>
      <w:r w:rsidR="000A7E25" w:rsidRPr="002D10EB">
        <w:t>le charron</w:t>
      </w:r>
      <w:r>
        <w:t xml:space="preserve">, </w:t>
      </w:r>
      <w:r w:rsidR="000A7E25" w:rsidRPr="002D10EB">
        <w:t>qui veut se d</w:t>
      </w:r>
      <w:r w:rsidR="000A7E25" w:rsidRPr="002D10EB">
        <w:t>é</w:t>
      </w:r>
      <w:r w:rsidR="000A7E25" w:rsidRPr="002D10EB">
        <w:t>faire d</w:t>
      </w:r>
      <w:r>
        <w:t>’</w:t>
      </w:r>
      <w:r w:rsidR="000A7E25" w:rsidRPr="002D10EB">
        <w:t>un chien</w:t>
      </w:r>
      <w:r>
        <w:t xml:space="preserve">. </w:t>
      </w:r>
      <w:r w:rsidR="000A7E25" w:rsidRPr="002D10EB">
        <w:t>Spitz n</w:t>
      </w:r>
      <w:r>
        <w:t>’</w:t>
      </w:r>
      <w:r w:rsidR="000A7E25" w:rsidRPr="002D10EB">
        <w:t>a pas son pareil pour garder une ferme</w:t>
      </w:r>
      <w:r>
        <w:t xml:space="preserve">. </w:t>
      </w:r>
      <w:r w:rsidR="000A7E25" w:rsidRPr="002D10EB">
        <w:t>Venez le voir</w:t>
      </w:r>
      <w:r>
        <w:t>.</w:t>
      </w:r>
    </w:p>
    <w:p w14:paraId="7C12DFCC" w14:textId="77777777" w:rsidR="00EE0B82" w:rsidRDefault="000A7E25" w:rsidP="000A7E25">
      <w:r w:rsidRPr="002D10EB">
        <w:t>Il me guide dans sa cour</w:t>
      </w:r>
      <w:r w:rsidR="00EE0B82">
        <w:t xml:space="preserve">, </w:t>
      </w:r>
      <w:r w:rsidRPr="002D10EB">
        <w:t>entre des charrettes sans roue et des roues sans charrettes</w:t>
      </w:r>
      <w:r w:rsidR="00EE0B82">
        <w:t xml:space="preserve">. </w:t>
      </w:r>
      <w:r w:rsidRPr="002D10EB">
        <w:t>Tout au fond</w:t>
      </w:r>
      <w:r w:rsidR="00EE0B82">
        <w:t xml:space="preserve">, </w:t>
      </w:r>
      <w:r w:rsidRPr="002D10EB">
        <w:t>dès qu</w:t>
      </w:r>
      <w:r w:rsidR="00EE0B82">
        <w:t>’</w:t>
      </w:r>
      <w:r w:rsidRPr="002D10EB">
        <w:t>elle nous ape</w:t>
      </w:r>
      <w:r w:rsidRPr="002D10EB">
        <w:t>r</w:t>
      </w:r>
      <w:r w:rsidRPr="002D10EB">
        <w:t>çoit</w:t>
      </w:r>
      <w:r w:rsidR="00EE0B82">
        <w:t xml:space="preserve">, </w:t>
      </w:r>
      <w:r w:rsidRPr="002D10EB">
        <w:t>une grosse bête noire</w:t>
      </w:r>
      <w:r w:rsidR="00EE0B82">
        <w:t xml:space="preserve">, </w:t>
      </w:r>
      <w:r w:rsidRPr="002D10EB">
        <w:t>retenue par une forte chaîne</w:t>
      </w:r>
      <w:r w:rsidR="00EE0B82">
        <w:t xml:space="preserve">, </w:t>
      </w:r>
      <w:r w:rsidRPr="002D10EB">
        <w:t>jaillit hors de sa niche</w:t>
      </w:r>
      <w:r w:rsidR="00EE0B82">
        <w:t xml:space="preserve">, </w:t>
      </w:r>
      <w:r w:rsidRPr="002D10EB">
        <w:t>et poils dressés</w:t>
      </w:r>
      <w:r w:rsidR="00EE0B82">
        <w:t xml:space="preserve">, </w:t>
      </w:r>
      <w:r w:rsidRPr="002D10EB">
        <w:t>crocs dehors</w:t>
      </w:r>
      <w:r w:rsidR="00EE0B82">
        <w:t xml:space="preserve">, </w:t>
      </w:r>
      <w:r w:rsidRPr="002D10EB">
        <w:t>prouve à coups de gueule qu</w:t>
      </w:r>
      <w:r w:rsidR="00EE0B82">
        <w:t>’</w:t>
      </w:r>
      <w:r w:rsidRPr="002D10EB">
        <w:t>elle s</w:t>
      </w:r>
      <w:r w:rsidR="00EE0B82">
        <w:t>’</w:t>
      </w:r>
      <w:r w:rsidRPr="002D10EB">
        <w:t>y entend à surveiller une ferme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</w:t>
      </w:r>
      <w:r w:rsidR="00EE0B82">
        <w:t xml:space="preserve">, </w:t>
      </w:r>
      <w:r w:rsidRPr="002D10EB">
        <w:t>en e</w:t>
      </w:r>
      <w:r w:rsidRPr="002D10EB">
        <w:t>f</w:t>
      </w:r>
      <w:r w:rsidRPr="002D10EB">
        <w:t>fet</w:t>
      </w:r>
      <w:r w:rsidR="00EE0B82">
        <w:t xml:space="preserve">, </w:t>
      </w:r>
      <w:r w:rsidRPr="002D10EB">
        <w:t>un chien terrible</w:t>
      </w:r>
      <w:r w:rsidR="00EE0B82">
        <w:t>.</w:t>
      </w:r>
    </w:p>
    <w:p w14:paraId="7B208C9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</w:t>
      </w:r>
      <w:r>
        <w:t>’</w:t>
      </w:r>
      <w:r w:rsidR="000A7E25" w:rsidRPr="002D10EB">
        <w:t>est-ce pas</w:t>
      </w:r>
      <w:r>
        <w:t xml:space="preserve"> ? </w:t>
      </w:r>
      <w:r w:rsidR="000A7E25" w:rsidRPr="002D10EB">
        <w:t>dit François</w:t>
      </w:r>
      <w:r>
        <w:t xml:space="preserve">, </w:t>
      </w:r>
      <w:r w:rsidR="000A7E25" w:rsidRPr="002D10EB">
        <w:t>qui en paraît</w:t>
      </w:r>
      <w:r>
        <w:t xml:space="preserve">, </w:t>
      </w:r>
      <w:r w:rsidR="000A7E25" w:rsidRPr="002D10EB">
        <w:t>lui-même</w:t>
      </w:r>
      <w:r>
        <w:t xml:space="preserve">, </w:t>
      </w:r>
      <w:r w:rsidR="000A7E25" w:rsidRPr="002D10EB">
        <w:t>étonné</w:t>
      </w:r>
      <w:r>
        <w:t>.</w:t>
      </w:r>
    </w:p>
    <w:p w14:paraId="2ABF7ED0" w14:textId="77777777" w:rsidR="00EE0B82" w:rsidRDefault="000A7E25" w:rsidP="000A7E25">
      <w:r w:rsidRPr="002D10EB">
        <w:t>Très fier</w:t>
      </w:r>
      <w:r w:rsidR="00EE0B82">
        <w:t xml:space="preserve">, </w:t>
      </w:r>
      <w:r w:rsidRPr="002D10EB">
        <w:t>il me laisse une minute admirer à distance</w:t>
      </w:r>
      <w:r w:rsidR="00EE0B82">
        <w:t xml:space="preserve">, </w:t>
      </w:r>
      <w:r w:rsidRPr="002D10EB">
        <w:t>puis nous faisons quelques pas</w:t>
      </w:r>
      <w:r w:rsidR="00EE0B82">
        <w:t xml:space="preserve">. </w:t>
      </w:r>
      <w:r w:rsidRPr="002D10EB">
        <w:t>Tiens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y a-t-il</w:t>
      </w:r>
      <w:r w:rsidR="00EE0B82">
        <w:t xml:space="preserve"> ? </w:t>
      </w:r>
      <w:r w:rsidRPr="002D10EB">
        <w:t>À mesure que j</w:t>
      </w:r>
      <w:r w:rsidR="00EE0B82">
        <w:t>’</w:t>
      </w:r>
      <w:r w:rsidRPr="002D10EB">
        <w:t>approche</w:t>
      </w:r>
      <w:r w:rsidR="00EE0B82">
        <w:t xml:space="preserve">, </w:t>
      </w:r>
      <w:r w:rsidRPr="002D10EB">
        <w:t>Spitz transforme sa manière</w:t>
      </w:r>
      <w:r w:rsidR="00EE0B82">
        <w:t xml:space="preserve"> ; </w:t>
      </w:r>
      <w:r w:rsidRPr="002D10EB">
        <w:t>il n</w:t>
      </w:r>
      <w:r w:rsidR="00EE0B82">
        <w:t>’</w:t>
      </w:r>
      <w:r w:rsidRPr="002D10EB">
        <w:t>aboie plus</w:t>
      </w:r>
      <w:r w:rsidR="00EE0B82">
        <w:t xml:space="preserve">, </w:t>
      </w:r>
      <w:r w:rsidRPr="002D10EB">
        <w:t>il jappe</w:t>
      </w:r>
      <w:r w:rsidR="00EE0B82">
        <w:t xml:space="preserve"> ; </w:t>
      </w:r>
      <w:r w:rsidRPr="002D10EB">
        <w:t>il rentre les dents</w:t>
      </w:r>
      <w:r w:rsidR="00EE0B82">
        <w:t xml:space="preserve"> ; </w:t>
      </w:r>
      <w:r w:rsidRPr="002D10EB">
        <w:t>on dirait qu</w:t>
      </w:r>
      <w:r w:rsidR="00EE0B82">
        <w:t>’</w:t>
      </w:r>
      <w:r w:rsidRPr="002D10EB">
        <w:t>il a peur</w:t>
      </w:r>
      <w:r w:rsidR="00EE0B82">
        <w:t xml:space="preserve">. </w:t>
      </w:r>
      <w:r w:rsidRPr="002D10EB">
        <w:t>Plus près</w:t>
      </w:r>
      <w:r w:rsidR="00EE0B82">
        <w:t xml:space="preserve">, </w:t>
      </w:r>
      <w:r w:rsidRPr="002D10EB">
        <w:t>il se couche sur le ventre</w:t>
      </w:r>
      <w:r w:rsidR="00EE0B82">
        <w:t xml:space="preserve">, </w:t>
      </w:r>
      <w:r w:rsidRPr="002D10EB">
        <w:t>et dès qu</w:t>
      </w:r>
      <w:r w:rsidR="00EE0B82">
        <w:t>’</w:t>
      </w:r>
      <w:r w:rsidRPr="002D10EB">
        <w:t>il le peut</w:t>
      </w:r>
      <w:r w:rsidR="00EE0B82">
        <w:t xml:space="preserve">, </w:t>
      </w:r>
      <w:r w:rsidRPr="002D10EB">
        <w:t>le voilà qui se dresse et</w:t>
      </w:r>
      <w:r w:rsidR="00EE0B82">
        <w:t xml:space="preserve">, </w:t>
      </w:r>
      <w:r w:rsidRPr="002D10EB">
        <w:t>les pattes sur mes épaules</w:t>
      </w:r>
      <w:r w:rsidR="00EE0B82">
        <w:t xml:space="preserve">, </w:t>
      </w:r>
      <w:r w:rsidRPr="002D10EB">
        <w:t>se décide à me lécher la figure</w:t>
      </w:r>
      <w:r w:rsidR="00EE0B82">
        <w:t>.</w:t>
      </w:r>
    </w:p>
    <w:p w14:paraId="0F70BD5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curieux</w:t>
      </w:r>
      <w:r>
        <w:t xml:space="preserve">, </w:t>
      </w:r>
      <w:r w:rsidR="000A7E25" w:rsidRPr="002D10EB">
        <w:t>dit François</w:t>
      </w:r>
      <w:r>
        <w:t>.</w:t>
      </w:r>
    </w:p>
    <w:p w14:paraId="731B986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dis-je</w:t>
      </w:r>
      <w:r>
        <w:t xml:space="preserve">, </w:t>
      </w:r>
      <w:r w:rsidR="000A7E25" w:rsidRPr="002D10EB">
        <w:t>François</w:t>
      </w:r>
      <w:r>
        <w:t xml:space="preserve">, </w:t>
      </w:r>
      <w:r w:rsidR="000A7E25" w:rsidRPr="002D10EB">
        <w:t>je sais dompter les bêtes</w:t>
      </w:r>
      <w:r>
        <w:t>.</w:t>
      </w:r>
    </w:p>
    <w:p w14:paraId="04B2884E" w14:textId="77777777" w:rsidR="00EE0B82" w:rsidRDefault="000A7E25" w:rsidP="000A7E25">
      <w:r w:rsidRPr="002D10EB">
        <w:lastRenderedPageBreak/>
        <w:t>Je blague un peu</w:t>
      </w:r>
      <w:r w:rsidR="00EE0B82">
        <w:t xml:space="preserve">, </w:t>
      </w:r>
      <w:r w:rsidRPr="002D10EB">
        <w:t>mais s</w:t>
      </w:r>
      <w:r w:rsidR="00EE0B82">
        <w:t>’</w:t>
      </w:r>
      <w:r w:rsidRPr="002D10EB">
        <w:t>il sourit</w:t>
      </w:r>
      <w:r w:rsidR="00EE0B82">
        <w:t xml:space="preserve">, </w:t>
      </w:r>
      <w:r w:rsidRPr="002D10EB">
        <w:t>François</w:t>
      </w:r>
      <w:r w:rsidR="00EE0B82">
        <w:t xml:space="preserve">, </w:t>
      </w:r>
      <w:r w:rsidRPr="002D10EB">
        <w:t>je ne le vois pas</w:t>
      </w:r>
      <w:r w:rsidR="00EE0B82">
        <w:t xml:space="preserve">, </w:t>
      </w:r>
      <w:r w:rsidRPr="002D10EB">
        <w:t>tant il se garde bien derrière sa grosse moustache</w:t>
      </w:r>
      <w:r w:rsidR="00EE0B82">
        <w:t>.</w:t>
      </w:r>
    </w:p>
    <w:p w14:paraId="5023C691" w14:textId="77777777" w:rsidR="00EE0B82" w:rsidRDefault="000A7E25" w:rsidP="000A7E25">
      <w:r w:rsidRPr="002D10EB">
        <w:t>Tout à fait rassuré</w:t>
      </w:r>
      <w:r w:rsidR="00EE0B82">
        <w:t xml:space="preserve">, </w:t>
      </w:r>
      <w:r w:rsidRPr="002D10EB">
        <w:t>Spitz me flaire aux jambes</w:t>
      </w:r>
      <w:r w:rsidR="00EE0B82">
        <w:t xml:space="preserve">, </w:t>
      </w:r>
      <w:r w:rsidRPr="002D10EB">
        <w:t>me fourre son museau pour que je le pelote</w:t>
      </w:r>
      <w:r w:rsidR="00EE0B82">
        <w:t xml:space="preserve">. </w:t>
      </w:r>
      <w:r w:rsidRPr="002D10EB">
        <w:t>De près</w:t>
      </w:r>
      <w:r w:rsidR="00EE0B82">
        <w:t xml:space="preserve">, </w:t>
      </w:r>
      <w:r w:rsidRPr="002D10EB">
        <w:t>ce gardien féroce a le regard d</w:t>
      </w:r>
      <w:r w:rsidR="00EE0B82">
        <w:t>’</w:t>
      </w:r>
      <w:r w:rsidRPr="002D10EB">
        <w:t>un bon chien</w:t>
      </w:r>
      <w:r w:rsidR="00EE0B82">
        <w:t xml:space="preserve"> ; </w:t>
      </w:r>
      <w:r w:rsidRPr="002D10EB">
        <w:t>son crin est rude</w:t>
      </w:r>
      <w:r w:rsidR="00EE0B82">
        <w:t xml:space="preserve">, </w:t>
      </w:r>
      <w:r w:rsidRPr="002D10EB">
        <w:t>son ventre ballonne un peu</w:t>
      </w:r>
      <w:r w:rsidR="00EE0B82">
        <w:t xml:space="preserve">. </w:t>
      </w:r>
      <w:r w:rsidRPr="002D10EB">
        <w:t>Je vois à sa brave gueule que nous sommes déjà des amis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tout ce que je demande</w:t>
      </w:r>
      <w:r w:rsidR="00EE0B82">
        <w:t>.</w:t>
      </w:r>
    </w:p>
    <w:p w14:paraId="0785854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combien votre chien</w:t>
      </w:r>
      <w:r>
        <w:t> ?</w:t>
      </w:r>
    </w:p>
    <w:p w14:paraId="28572ED7" w14:textId="77777777" w:rsidR="00EE0B82" w:rsidRDefault="000A7E25" w:rsidP="000A7E25">
      <w:r w:rsidRPr="002D10EB">
        <w:t>François a mis le pied sur une roue et se gratte la tête</w:t>
      </w:r>
      <w:r w:rsidR="00EE0B82">
        <w:t xml:space="preserve">. </w:t>
      </w:r>
      <w:r w:rsidRPr="002D10EB">
        <w:t>Il sait</w:t>
      </w:r>
      <w:r w:rsidR="00EE0B82">
        <w:t xml:space="preserve">, </w:t>
      </w:r>
      <w:r w:rsidRPr="002D10EB">
        <w:t>comme moi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lâchera sa bête pour cinq francs</w:t>
      </w:r>
      <w:r w:rsidR="00EE0B82">
        <w:t xml:space="preserve">, </w:t>
      </w:r>
      <w:r w:rsidRPr="002D10EB">
        <w:t>il l</w:t>
      </w:r>
      <w:r w:rsidR="00EE0B82">
        <w:t>’</w:t>
      </w:r>
      <w:r w:rsidRPr="002D10EB">
        <w:t>a dit au village</w:t>
      </w:r>
      <w:r w:rsidR="00EE0B82">
        <w:t xml:space="preserve">. </w:t>
      </w:r>
      <w:r w:rsidRPr="002D10EB">
        <w:t>Mais s</w:t>
      </w:r>
      <w:r w:rsidR="00EE0B82">
        <w:t>’</w:t>
      </w:r>
      <w:r w:rsidRPr="002D10EB">
        <w:t>il en tirait dix</w:t>
      </w:r>
      <w:r w:rsidR="00EE0B82">
        <w:t xml:space="preserve"> ? </w:t>
      </w:r>
      <w:r w:rsidRPr="002D10EB">
        <w:t>Et puis</w:t>
      </w:r>
      <w:r w:rsidR="00EE0B82">
        <w:t xml:space="preserve">, </w:t>
      </w:r>
      <w:r w:rsidRPr="002D10EB">
        <w:t>il a le temps</w:t>
      </w:r>
      <w:r w:rsidR="00EE0B82">
        <w:t xml:space="preserve"> : </w:t>
      </w:r>
      <w:r w:rsidRPr="002D10EB">
        <w:t>entre paysans</w:t>
      </w:r>
      <w:r w:rsidR="00EE0B82">
        <w:t xml:space="preserve">, </w:t>
      </w:r>
      <w:r w:rsidRPr="002D10EB">
        <w:t>on lésine</w:t>
      </w:r>
      <w:r w:rsidR="00EE0B82">
        <w:t xml:space="preserve">, </w:t>
      </w:r>
      <w:r w:rsidRPr="002D10EB">
        <w:t>on discute</w:t>
      </w:r>
      <w:r w:rsidR="00EE0B82">
        <w:t xml:space="preserve">, </w:t>
      </w:r>
      <w:r w:rsidRPr="002D10EB">
        <w:t>on ruse</w:t>
      </w:r>
      <w:r w:rsidR="00EE0B82">
        <w:t xml:space="preserve">, </w:t>
      </w:r>
      <w:r w:rsidRPr="002D10EB">
        <w:t>alors seulement on tombe d</w:t>
      </w:r>
      <w:r w:rsidR="00EE0B82">
        <w:t>’</w:t>
      </w:r>
      <w:r w:rsidRPr="002D10EB">
        <w:t>accord</w:t>
      </w:r>
      <w:r w:rsidR="00EE0B82">
        <w:t>.</w:t>
      </w:r>
    </w:p>
    <w:p w14:paraId="33ACC87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, </w:t>
      </w:r>
      <w:r w:rsidR="000A7E25" w:rsidRPr="002D10EB">
        <w:t>calcule François</w:t>
      </w:r>
      <w:r>
        <w:t xml:space="preserve">, </w:t>
      </w:r>
      <w:r w:rsidR="000A7E25" w:rsidRPr="002D10EB">
        <w:t>puisque cette bête vous convient</w:t>
      </w:r>
      <w:r>
        <w:t xml:space="preserve">, </w:t>
      </w:r>
      <w:r w:rsidR="000A7E25" w:rsidRPr="002D10EB">
        <w:t>je vous la donne pour dix francs</w:t>
      </w:r>
      <w:r>
        <w:t>.</w:t>
      </w:r>
    </w:p>
    <w:p w14:paraId="06937FA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Dix francs</w:t>
      </w:r>
      <w:r>
        <w:t xml:space="preserve">, </w:t>
      </w:r>
      <w:r w:rsidR="000A7E25" w:rsidRPr="002D10EB">
        <w:t>François</w:t>
      </w:r>
      <w:r>
        <w:t xml:space="preserve"> ! </w:t>
      </w:r>
      <w:r w:rsidR="000A7E25" w:rsidRPr="002D10EB">
        <w:t>D</w:t>
      </w:r>
      <w:r>
        <w:t>’</w:t>
      </w:r>
      <w:r w:rsidR="000A7E25" w:rsidRPr="002D10EB">
        <w:t>abord</w:t>
      </w:r>
      <w:r>
        <w:t xml:space="preserve">, </w:t>
      </w:r>
      <w:r w:rsidR="000A7E25" w:rsidRPr="002D10EB">
        <w:t>je n</w:t>
      </w:r>
      <w:r>
        <w:t>’</w:t>
      </w:r>
      <w:r w:rsidR="000A7E25" w:rsidRPr="002D10EB">
        <w:t>ai pas dit que cette bête me convienne</w:t>
      </w:r>
      <w:r>
        <w:t xml:space="preserve">. </w:t>
      </w:r>
      <w:r w:rsidR="000A7E25" w:rsidRPr="002D10EB">
        <w:t>Elle n</w:t>
      </w:r>
      <w:r>
        <w:t>’</w:t>
      </w:r>
      <w:r w:rsidR="000A7E25" w:rsidRPr="002D10EB">
        <w:t>est plus jeune</w:t>
      </w:r>
      <w:r>
        <w:t xml:space="preserve"> ; </w:t>
      </w:r>
      <w:r w:rsidR="000A7E25" w:rsidRPr="002D10EB">
        <w:t>regardez son museau</w:t>
      </w:r>
      <w:r>
        <w:t xml:space="preserve"> : </w:t>
      </w:r>
      <w:r w:rsidR="000A7E25" w:rsidRPr="002D10EB">
        <w:t>il grisonne</w:t>
      </w:r>
      <w:r>
        <w:t>.</w:t>
      </w:r>
    </w:p>
    <w:p w14:paraId="6396191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</w:t>
      </w:r>
      <w:r>
        <w:t xml:space="preserve">, </w:t>
      </w:r>
      <w:r w:rsidR="000A7E25" w:rsidRPr="002D10EB">
        <w:t>dit François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de naissance</w:t>
      </w:r>
      <w:r>
        <w:t xml:space="preserve">. </w:t>
      </w:r>
      <w:r w:rsidR="000A7E25" w:rsidRPr="002D10EB">
        <w:t>D</w:t>
      </w:r>
      <w:r>
        <w:t>’</w:t>
      </w:r>
      <w:r w:rsidR="000A7E25" w:rsidRPr="002D10EB">
        <w:t>ailleurs</w:t>
      </w:r>
      <w:r>
        <w:t xml:space="preserve">, </w:t>
      </w:r>
      <w:r w:rsidR="000A7E25" w:rsidRPr="002D10EB">
        <w:t>à la campagne</w:t>
      </w:r>
      <w:r>
        <w:t xml:space="preserve">, </w:t>
      </w:r>
      <w:r w:rsidR="000A7E25" w:rsidRPr="002D10EB">
        <w:t>les chiens ont la vie longue</w:t>
      </w:r>
      <w:r>
        <w:t>…</w:t>
      </w:r>
    </w:p>
    <w:p w14:paraId="104E64C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oh</w:t>
      </w:r>
      <w:r>
        <w:t xml:space="preserve"> ! </w:t>
      </w:r>
      <w:r w:rsidR="000A7E25" w:rsidRPr="002D10EB">
        <w:t>François</w:t>
      </w:r>
      <w:r>
        <w:t>.</w:t>
      </w:r>
    </w:p>
    <w:p w14:paraId="2A7BCCD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Bien sûr</w:t>
      </w:r>
      <w:r>
        <w:t xml:space="preserve">. </w:t>
      </w:r>
      <w:r w:rsidR="000A7E25" w:rsidRPr="002D10EB">
        <w:t>Et puis elle est facile à nourrir</w:t>
      </w:r>
      <w:r>
        <w:t xml:space="preserve">. </w:t>
      </w:r>
      <w:r w:rsidR="000A7E25" w:rsidRPr="002D10EB">
        <w:t>Deux pommes de terre à midi</w:t>
      </w:r>
      <w:r>
        <w:t xml:space="preserve">, </w:t>
      </w:r>
      <w:r w:rsidR="000A7E25" w:rsidRPr="002D10EB">
        <w:t>le soir de l</w:t>
      </w:r>
      <w:r>
        <w:t>’</w:t>
      </w:r>
      <w:r w:rsidR="000A7E25" w:rsidRPr="002D10EB">
        <w:t>eau</w:t>
      </w:r>
      <w:r>
        <w:t xml:space="preserve">, </w:t>
      </w:r>
      <w:r w:rsidR="000A7E25" w:rsidRPr="002D10EB">
        <w:t>pas davantage</w:t>
      </w:r>
      <w:r>
        <w:t>.</w:t>
      </w:r>
    </w:p>
    <w:p w14:paraId="6A6E9C6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 peu</w:t>
      </w:r>
      <w:r>
        <w:t xml:space="preserve">, </w:t>
      </w:r>
      <w:r w:rsidR="000A7E25" w:rsidRPr="002D10EB">
        <w:t>François</w:t>
      </w:r>
      <w:r>
        <w:t xml:space="preserve">. </w:t>
      </w:r>
      <w:r w:rsidR="000A7E25" w:rsidRPr="002D10EB">
        <w:t>Votre chien est donc malade</w:t>
      </w:r>
      <w:r>
        <w:t> ?</w:t>
      </w:r>
    </w:p>
    <w:p w14:paraId="30726FF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se reprend François</w:t>
      </w:r>
      <w:r>
        <w:t xml:space="preserve">, </w:t>
      </w:r>
      <w:r w:rsidR="000A7E25" w:rsidRPr="002D10EB">
        <w:t>je ne dis pas que si vous lui donniez un pain de seigle</w:t>
      </w:r>
      <w:r>
        <w:t xml:space="preserve">, </w:t>
      </w:r>
      <w:r w:rsidR="000A7E25" w:rsidRPr="002D10EB">
        <w:t>il ne l</w:t>
      </w:r>
      <w:r>
        <w:t>’</w:t>
      </w:r>
      <w:r w:rsidR="000A7E25" w:rsidRPr="002D10EB">
        <w:t>avalerait pas tout entier</w:t>
      </w:r>
      <w:r>
        <w:t xml:space="preserve">. </w:t>
      </w:r>
      <w:r w:rsidR="000A7E25" w:rsidRPr="002D10EB">
        <w:t>Il mange ce qu</w:t>
      </w:r>
      <w:r>
        <w:t>’</w:t>
      </w:r>
      <w:r w:rsidR="000A7E25" w:rsidRPr="002D10EB">
        <w:t>on veut</w:t>
      </w:r>
      <w:r>
        <w:t xml:space="preserve">. </w:t>
      </w:r>
      <w:r w:rsidR="000A7E25" w:rsidRPr="002D10EB">
        <w:t>N</w:t>
      </w:r>
      <w:r>
        <w:t>’</w:t>
      </w:r>
      <w:r w:rsidR="000A7E25" w:rsidRPr="002D10EB">
        <w:t>est-ce pas</w:t>
      </w:r>
      <w:r>
        <w:t xml:space="preserve">, </w:t>
      </w:r>
      <w:r w:rsidR="000A7E25" w:rsidRPr="002D10EB">
        <w:t>Spitz</w:t>
      </w:r>
      <w:r>
        <w:t> ?</w:t>
      </w:r>
    </w:p>
    <w:p w14:paraId="313DFCB8" w14:textId="77777777" w:rsidR="00EE0B82" w:rsidRDefault="000A7E25" w:rsidP="000A7E25">
      <w:r w:rsidRPr="002D10EB">
        <w:lastRenderedPageBreak/>
        <w:t>Couché sur le flanc</w:t>
      </w:r>
      <w:r w:rsidR="00EE0B82">
        <w:t xml:space="preserve">, </w:t>
      </w:r>
      <w:r w:rsidRPr="002D10EB">
        <w:t>Spitz écoute</w:t>
      </w:r>
      <w:r w:rsidR="00EE0B82">
        <w:t xml:space="preserve">, </w:t>
      </w:r>
      <w:r w:rsidRPr="002D10EB">
        <w:t>avec les yeux</w:t>
      </w:r>
      <w:r w:rsidR="00EE0B82">
        <w:t xml:space="preserve">, </w:t>
      </w:r>
      <w:r w:rsidRPr="002D10EB">
        <w:t>ce que dit le monsieur</w:t>
      </w:r>
      <w:r w:rsidR="00EE0B82">
        <w:t xml:space="preserve"> ; </w:t>
      </w:r>
      <w:r w:rsidRPr="002D10EB">
        <w:t>et sa queue fait risette</w:t>
      </w:r>
      <w:r w:rsidR="00EE0B82">
        <w:t>.</w:t>
      </w:r>
    </w:p>
    <w:p w14:paraId="3214FC35" w14:textId="77777777" w:rsidR="00EE0B82" w:rsidRDefault="000A7E25" w:rsidP="000A7E25">
      <w:r w:rsidRPr="002D10EB">
        <w:t>À mon tour de mettre le pied sur la roue</w:t>
      </w:r>
      <w:r w:rsidR="00EE0B82">
        <w:t> :</w:t>
      </w:r>
    </w:p>
    <w:p w14:paraId="6A1C3D2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, </w:t>
      </w:r>
      <w:r w:rsidR="000A7E25" w:rsidRPr="002D10EB">
        <w:t>voilà</w:t>
      </w:r>
      <w:r>
        <w:t xml:space="preserve">, </w:t>
      </w:r>
      <w:r w:rsidR="000A7E25" w:rsidRPr="002D10EB">
        <w:t>François</w:t>
      </w:r>
      <w:r>
        <w:t xml:space="preserve">. </w:t>
      </w:r>
      <w:r w:rsidR="000A7E25" w:rsidRPr="002D10EB">
        <w:t>Je veux bien vous donner cinq francs</w:t>
      </w:r>
      <w:r>
        <w:t xml:space="preserve">. </w:t>
      </w:r>
      <w:r w:rsidR="000A7E25" w:rsidRPr="002D10EB">
        <w:t>Et c</w:t>
      </w:r>
      <w:r>
        <w:t>’</w:t>
      </w:r>
      <w:r w:rsidR="000A7E25" w:rsidRPr="002D10EB">
        <w:t>est encore cher</w:t>
      </w:r>
      <w:r>
        <w:t xml:space="preserve">. </w:t>
      </w:r>
      <w:r w:rsidR="000A7E25" w:rsidRPr="002D10EB">
        <w:t>Aussi vous me laisserez le collier par-dessus le marché</w:t>
      </w:r>
      <w:r>
        <w:t>.</w:t>
      </w:r>
    </w:p>
    <w:p w14:paraId="58637223" w14:textId="77777777" w:rsidR="00EE0B82" w:rsidRDefault="000A7E25" w:rsidP="000A7E25">
      <w:r w:rsidRPr="002D10EB">
        <w:t>Ce finaud de François</w:t>
      </w:r>
      <w:r w:rsidR="00EE0B82">
        <w:t xml:space="preserve">, </w:t>
      </w:r>
      <w:r w:rsidRPr="002D10EB">
        <w:t>il n</w:t>
      </w:r>
      <w:r w:rsidR="00EE0B82">
        <w:t>’</w:t>
      </w:r>
      <w:r w:rsidRPr="002D10EB">
        <w:t>a rien entendu</w:t>
      </w:r>
      <w:r w:rsidR="00EE0B82">
        <w:t xml:space="preserve">. </w:t>
      </w:r>
      <w:r w:rsidRPr="002D10EB">
        <w:t>Il voit dans son jardin une poule qui l</w:t>
      </w:r>
      <w:r w:rsidR="00EE0B82">
        <w:t>’</w:t>
      </w:r>
      <w:r w:rsidRPr="002D10EB">
        <w:t>agace</w:t>
      </w:r>
      <w:r w:rsidR="00EE0B82">
        <w:t xml:space="preserve">. </w:t>
      </w:r>
      <w:r w:rsidRPr="002D10EB">
        <w:t>Il faut qu</w:t>
      </w:r>
      <w:r w:rsidR="00EE0B82">
        <w:t>’</w:t>
      </w:r>
      <w:r w:rsidRPr="002D10EB">
        <w:t>il lui lance des pierres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aille jusque-là pour chasser cette sale bête</w:t>
      </w:r>
      <w:r w:rsidR="00EE0B82">
        <w:t xml:space="preserve">. </w:t>
      </w:r>
      <w:r w:rsidRPr="002D10EB">
        <w:t>Quand il r</w:t>
      </w:r>
      <w:r w:rsidRPr="002D10EB">
        <w:t>e</w:t>
      </w:r>
      <w:r w:rsidRPr="002D10EB">
        <w:t>vient</w:t>
      </w:r>
      <w:r w:rsidR="00EE0B82">
        <w:t xml:space="preserve">, </w:t>
      </w:r>
      <w:r w:rsidRPr="002D10EB">
        <w:t>il ne pense plus du tout à son chien</w:t>
      </w:r>
      <w:r w:rsidR="00EE0B82">
        <w:t xml:space="preserve">. </w:t>
      </w:r>
      <w:r w:rsidRPr="002D10EB">
        <w:t>Il me parle de ses poules</w:t>
      </w:r>
      <w:r w:rsidR="00EE0B82">
        <w:t xml:space="preserve">, </w:t>
      </w:r>
      <w:r w:rsidRPr="002D10EB">
        <w:t>puis des miennes</w:t>
      </w:r>
      <w:r w:rsidR="00EE0B82">
        <w:t xml:space="preserve"> ; </w:t>
      </w:r>
      <w:r w:rsidRPr="002D10EB">
        <w:t>il y a aussi la récolte qui sera bonne</w:t>
      </w:r>
      <w:r w:rsidR="00EE0B82">
        <w:t xml:space="preserve">, </w:t>
      </w:r>
      <w:r w:rsidRPr="002D10EB">
        <w:t>la chasse qui va s</w:t>
      </w:r>
      <w:r w:rsidR="00EE0B82">
        <w:t>’</w:t>
      </w:r>
      <w:r w:rsidRPr="002D10EB">
        <w:t>ouvrir</w:t>
      </w:r>
      <w:r w:rsidR="00EE0B82">
        <w:t>.</w:t>
      </w:r>
    </w:p>
    <w:p w14:paraId="7A1E888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À propos</w:t>
      </w:r>
      <w:r>
        <w:t xml:space="preserve">, </w:t>
      </w:r>
      <w:r w:rsidR="000A7E25" w:rsidRPr="002D10EB">
        <w:t>Spitz chasse</w:t>
      </w:r>
      <w:r>
        <w:t>.</w:t>
      </w:r>
    </w:p>
    <w:p w14:paraId="006948E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Moi pas</w:t>
      </w:r>
      <w:r>
        <w:t xml:space="preserve">, </w:t>
      </w:r>
      <w:r w:rsidR="000A7E25" w:rsidRPr="002D10EB">
        <w:t>François</w:t>
      </w:r>
      <w:r>
        <w:t>.</w:t>
      </w:r>
    </w:p>
    <w:p w14:paraId="621EFBC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Ah</w:t>
      </w:r>
      <w:r>
        <w:t xml:space="preserve"> !… </w:t>
      </w:r>
      <w:r w:rsidR="000A7E25" w:rsidRPr="002D10EB">
        <w:t>Mais vous avez une brouette et Spitz tire à la brouette</w:t>
      </w:r>
      <w:r>
        <w:t xml:space="preserve">. </w:t>
      </w:r>
      <w:r w:rsidR="000A7E25" w:rsidRPr="002D10EB">
        <w:t>Tâtez son râble</w:t>
      </w:r>
      <w:r>
        <w:t xml:space="preserve">, </w:t>
      </w:r>
      <w:r w:rsidR="000A7E25" w:rsidRPr="002D10EB">
        <w:t>il est solide</w:t>
      </w:r>
      <w:r>
        <w:t>.</w:t>
      </w:r>
    </w:p>
    <w:p w14:paraId="59AD885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 xml:space="preserve">, </w:t>
      </w:r>
      <w:r w:rsidR="000A7E25" w:rsidRPr="002D10EB">
        <w:t>François</w:t>
      </w:r>
      <w:r>
        <w:t xml:space="preserve">. </w:t>
      </w:r>
      <w:r w:rsidR="000A7E25" w:rsidRPr="002D10EB">
        <w:t>Après tout</w:t>
      </w:r>
      <w:r>
        <w:t xml:space="preserve">, </w:t>
      </w:r>
      <w:r w:rsidR="000A7E25" w:rsidRPr="002D10EB">
        <w:t>je ne le prendrai pas</w:t>
      </w:r>
      <w:r>
        <w:t xml:space="preserve">. </w:t>
      </w:r>
      <w:r w:rsidR="000A7E25" w:rsidRPr="002D10EB">
        <w:t>C</w:t>
      </w:r>
      <w:r>
        <w:t>’</w:t>
      </w:r>
      <w:r w:rsidR="000A7E25" w:rsidRPr="002D10EB">
        <w:t>est une femelle et je préfère un mâle</w:t>
      </w:r>
      <w:r>
        <w:t xml:space="preserve">. </w:t>
      </w:r>
      <w:r w:rsidR="000A7E25" w:rsidRPr="002D10EB">
        <w:t>Je ne tiens pas aux petits</w:t>
      </w:r>
      <w:r>
        <w:t xml:space="preserve">, </w:t>
      </w:r>
      <w:r w:rsidR="000A7E25" w:rsidRPr="002D10EB">
        <w:t>vous comprenez</w:t>
      </w:r>
      <w:r>
        <w:t> ?</w:t>
      </w:r>
    </w:p>
    <w:p w14:paraId="7154365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Ah</w:t>
      </w:r>
      <w:r>
        <w:t xml:space="preserve"> ! </w:t>
      </w:r>
      <w:r w:rsidR="000A7E25" w:rsidRPr="002D10EB">
        <w:t>vous ne tenez pas aux petits</w:t>
      </w:r>
      <w:r>
        <w:t> ?</w:t>
      </w:r>
    </w:p>
    <w:p w14:paraId="46B48A8E" w14:textId="77777777" w:rsidR="00EE0B82" w:rsidRDefault="000A7E25" w:rsidP="000A7E25">
      <w:r w:rsidRPr="002D10EB">
        <w:t>D</w:t>
      </w:r>
      <w:r w:rsidR="00EE0B82">
        <w:t>’</w:t>
      </w:r>
      <w:r w:rsidRPr="002D10EB">
        <w:t>un brusque coup de pied</w:t>
      </w:r>
      <w:r w:rsidR="00EE0B82">
        <w:t xml:space="preserve">, </w:t>
      </w:r>
      <w:r w:rsidRPr="002D10EB">
        <w:t>François envoie son chien se coucher dans la niche</w:t>
      </w:r>
      <w:r w:rsidR="00EE0B82">
        <w:t xml:space="preserve">. </w:t>
      </w:r>
      <w:r w:rsidRPr="002D10EB">
        <w:t>Il m</w:t>
      </w:r>
      <w:r w:rsidR="00EE0B82">
        <w:t>’</w:t>
      </w:r>
      <w:r w:rsidRPr="002D10EB">
        <w:t>entraîne un peu plus loin</w:t>
      </w:r>
      <w:r w:rsidR="00EE0B82">
        <w:t>.</w:t>
      </w:r>
    </w:p>
    <w:p w14:paraId="17344E3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Écoutez</w:t>
      </w:r>
      <w:r>
        <w:t xml:space="preserve">, </w:t>
      </w:r>
      <w:r w:rsidR="000A7E25" w:rsidRPr="002D10EB">
        <w:t>souffle-t-il</w:t>
      </w:r>
      <w:r>
        <w:t xml:space="preserve">, </w:t>
      </w:r>
      <w:r w:rsidR="000A7E25" w:rsidRPr="002D10EB">
        <w:t>ne le dites à personne</w:t>
      </w:r>
      <w:r>
        <w:t xml:space="preserve">. </w:t>
      </w:r>
      <w:r w:rsidR="000A7E25" w:rsidRPr="002D10EB">
        <w:t>Pour vous</w:t>
      </w:r>
      <w:r>
        <w:t xml:space="preserve">, </w:t>
      </w:r>
      <w:r w:rsidR="000A7E25" w:rsidRPr="002D10EB">
        <w:t>je le laisserai pour cinq francs</w:t>
      </w:r>
      <w:r>
        <w:t>.</w:t>
      </w:r>
    </w:p>
    <w:p w14:paraId="4CA96BA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Le chien et le collier</w:t>
      </w:r>
      <w:r>
        <w:t xml:space="preserve">, </w:t>
      </w:r>
      <w:r w:rsidR="000A7E25" w:rsidRPr="002D10EB">
        <w:t>François</w:t>
      </w:r>
      <w:r>
        <w:t>.</w:t>
      </w:r>
    </w:p>
    <w:p w14:paraId="1A9386B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Soit</w:t>
      </w:r>
      <w:r>
        <w:t xml:space="preserve">, </w:t>
      </w:r>
      <w:r w:rsidR="000A7E25" w:rsidRPr="002D10EB">
        <w:t>dit François</w:t>
      </w:r>
      <w:r>
        <w:t>.</w:t>
      </w:r>
    </w:p>
    <w:p w14:paraId="28A3D1EE" w14:textId="77777777" w:rsidR="00EE0B82" w:rsidRDefault="000A7E25" w:rsidP="000A7E25">
      <w:r w:rsidRPr="002D10EB">
        <w:lastRenderedPageBreak/>
        <w:t>Mais il n</w:t>
      </w:r>
      <w:r w:rsidR="00EE0B82">
        <w:t>’</w:t>
      </w:r>
      <w:r w:rsidRPr="002D10EB">
        <w:t>a pas l</w:t>
      </w:r>
      <w:r w:rsidR="00EE0B82">
        <w:t>’</w:t>
      </w:r>
      <w:r w:rsidRPr="002D10EB">
        <w:t>air content</w:t>
      </w:r>
      <w:r w:rsidR="00EE0B82">
        <w:t>.</w:t>
      </w:r>
    </w:p>
    <w:p w14:paraId="2FB95AD3" w14:textId="77777777" w:rsidR="00EE0B82" w:rsidRDefault="000A7E25" w:rsidP="000A7E25">
      <w:r w:rsidRPr="002D10EB">
        <w:t>Cinq francs pour un ami</w:t>
      </w:r>
      <w:r w:rsidR="00EE0B82">
        <w:t xml:space="preserve">, </w:t>
      </w:r>
      <w:r w:rsidRPr="002D10EB">
        <w:t>en ville ça coûterait plus cher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avais une laisse toute prête</w:t>
      </w:r>
      <w:r w:rsidR="00EE0B82">
        <w:t xml:space="preserve">. </w:t>
      </w:r>
      <w:r w:rsidRPr="002D10EB">
        <w:t>Tandis qu</w:t>
      </w:r>
      <w:r w:rsidR="00EE0B82">
        <w:t>’</w:t>
      </w:r>
      <w:r w:rsidRPr="002D10EB">
        <w:t>on l</w:t>
      </w:r>
      <w:r w:rsidR="00EE0B82">
        <w:t>’</w:t>
      </w:r>
      <w:r w:rsidRPr="002D10EB">
        <w:t>attache</w:t>
      </w:r>
      <w:r w:rsidR="00EE0B82">
        <w:t xml:space="preserve">, </w:t>
      </w:r>
      <w:r w:rsidRPr="002D10EB">
        <w:t>Spitz tire plus du côté de la route que du côté de son maître</w:t>
      </w:r>
      <w:r w:rsidR="00EE0B82">
        <w:t>.</w:t>
      </w:r>
    </w:p>
    <w:p w14:paraId="74DE0F7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Au revoir</w:t>
      </w:r>
      <w:r>
        <w:t xml:space="preserve">, </w:t>
      </w:r>
      <w:r w:rsidR="000A7E25" w:rsidRPr="002D10EB">
        <w:t>François</w:t>
      </w:r>
      <w:r>
        <w:t>.</w:t>
      </w:r>
    </w:p>
    <w:p w14:paraId="0603442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Au revoir</w:t>
      </w:r>
      <w:r>
        <w:t xml:space="preserve">, </w:t>
      </w:r>
      <w:r w:rsidR="000A7E25" w:rsidRPr="002D10EB">
        <w:t>monsieur</w:t>
      </w:r>
      <w:r>
        <w:t>.</w:t>
      </w:r>
    </w:p>
    <w:p w14:paraId="46599D59" w14:textId="77777777" w:rsidR="00EE0B82" w:rsidRDefault="00EE0B82" w:rsidP="000A7E25">
      <w:r>
        <w:rPr>
          <w:rFonts w:eastAsia="Georgia"/>
        </w:rPr>
        <w:t xml:space="preserve">… </w:t>
      </w:r>
      <w:r w:rsidR="000A7E25" w:rsidRPr="002D10EB">
        <w:t>Nous sommes déjà loin</w:t>
      </w:r>
      <w:r>
        <w:t xml:space="preserve">, </w:t>
      </w:r>
      <w:r w:rsidR="000A7E25" w:rsidRPr="002D10EB">
        <w:t>quand François me rappelle</w:t>
      </w:r>
      <w:r>
        <w:t>.</w:t>
      </w:r>
    </w:p>
    <w:p w14:paraId="76F646B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Hé</w:t>
      </w:r>
      <w:r>
        <w:t xml:space="preserve"> ! </w:t>
      </w:r>
      <w:r w:rsidR="000A7E25" w:rsidRPr="002D10EB">
        <w:t>Monsieur</w:t>
      </w:r>
      <w:r>
        <w:t> !</w:t>
      </w:r>
    </w:p>
    <w:p w14:paraId="6104673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Quoi donc</w:t>
      </w:r>
      <w:r>
        <w:t xml:space="preserve">, </w:t>
      </w:r>
      <w:r w:rsidR="000A7E25" w:rsidRPr="002D10EB">
        <w:t>François</w:t>
      </w:r>
      <w:r>
        <w:t> ?</w:t>
      </w:r>
    </w:p>
    <w:p w14:paraId="00F9CAB6" w14:textId="77777777" w:rsidR="00EE0B82" w:rsidRDefault="000A7E25" w:rsidP="000A7E25">
      <w:r w:rsidRPr="002D10EB">
        <w:t>Sa moustache danse si fort que</w:t>
      </w:r>
      <w:r w:rsidR="00EE0B82">
        <w:t xml:space="preserve">, </w:t>
      </w:r>
      <w:r w:rsidRPr="002D10EB">
        <w:t>cette fois</w:t>
      </w:r>
      <w:r w:rsidR="00EE0B82">
        <w:t xml:space="preserve">, </w:t>
      </w:r>
      <w:r w:rsidRPr="002D10EB">
        <w:t>je distingue son sourire</w:t>
      </w:r>
      <w:r w:rsidR="00EE0B82">
        <w:t>.</w:t>
      </w:r>
    </w:p>
    <w:p w14:paraId="09E24E0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Monsieur</w:t>
      </w:r>
      <w:r>
        <w:t xml:space="preserve">, </w:t>
      </w:r>
      <w:r w:rsidR="000A7E25" w:rsidRPr="002D10EB">
        <w:t>quand Spitz aura des petits</w:t>
      </w:r>
      <w:r>
        <w:t xml:space="preserve">, </w:t>
      </w:r>
      <w:r w:rsidR="000A7E25" w:rsidRPr="002D10EB">
        <w:t>je me recommande</w:t>
      </w:r>
      <w:r>
        <w:t xml:space="preserve"> : </w:t>
      </w:r>
      <w:r w:rsidR="000A7E25" w:rsidRPr="002D10EB">
        <w:t>ce sera pour dans quinze jours</w:t>
      </w:r>
      <w:r>
        <w:t>.</w:t>
      </w:r>
    </w:p>
    <w:p w14:paraId="49D85F4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Comment</w:t>
      </w:r>
      <w:r>
        <w:t xml:space="preserve">, </w:t>
      </w:r>
      <w:r w:rsidR="000A7E25" w:rsidRPr="002D10EB">
        <w:t>François</w:t>
      </w:r>
      <w:r>
        <w:t xml:space="preserve">, </w:t>
      </w:r>
      <w:r w:rsidR="000A7E25" w:rsidRPr="002D10EB">
        <w:t>des petits</w:t>
      </w:r>
      <w:r>
        <w:t xml:space="preserve">, </w:t>
      </w:r>
      <w:r w:rsidR="000A7E25" w:rsidRPr="002D10EB">
        <w:t>dans quinze jours</w:t>
      </w:r>
      <w:r>
        <w:t> ?</w:t>
      </w:r>
    </w:p>
    <w:p w14:paraId="0CCCDC8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</w:t>
      </w:r>
      <w:r>
        <w:t xml:space="preserve"> ! </w:t>
      </w:r>
      <w:r w:rsidR="000A7E25" w:rsidRPr="002D10EB">
        <w:t>Monsieur</w:t>
      </w:r>
      <w:r>
        <w:t xml:space="preserve">, </w:t>
      </w:r>
      <w:r w:rsidR="000A7E25" w:rsidRPr="002D10EB">
        <w:t>ne vous l</w:t>
      </w:r>
      <w:r>
        <w:t>’</w:t>
      </w:r>
      <w:r w:rsidR="000A7E25" w:rsidRPr="002D10EB">
        <w:t>avais-je pas dit</w:t>
      </w:r>
      <w:r>
        <w:t> ?</w:t>
      </w:r>
    </w:p>
    <w:p w14:paraId="2A344CF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</w:t>
      </w:r>
      <w:r>
        <w:t xml:space="preserve">… </w:t>
      </w:r>
      <w:r w:rsidR="000A7E25" w:rsidRPr="002D10EB">
        <w:t>Si</w:t>
      </w:r>
      <w:r>
        <w:t xml:space="preserve">… </w:t>
      </w:r>
      <w:r w:rsidR="000A7E25" w:rsidRPr="002D10EB">
        <w:t>François</w:t>
      </w:r>
      <w:r>
        <w:t>.</w:t>
      </w:r>
    </w:p>
    <w:p w14:paraId="337A0649" w14:textId="77777777" w:rsidR="00EE0B82" w:rsidRDefault="000A7E25" w:rsidP="000A7E25">
      <w:r w:rsidRPr="002D10EB">
        <w:t>Mais je ne suis plus si content</w:t>
      </w:r>
      <w:r w:rsidR="00EE0B82">
        <w:t>.</w:t>
      </w:r>
    </w:p>
    <w:p w14:paraId="6B4FF4D6" w14:textId="77777777" w:rsidR="000A7E25" w:rsidRPr="002D10EB" w:rsidRDefault="000A7E25" w:rsidP="000A7E25">
      <w:pPr>
        <w:pStyle w:val="ParagrapheVideNormal2"/>
      </w:pPr>
    </w:p>
    <w:p w14:paraId="7570992B" w14:textId="77777777" w:rsidR="00EE0B82" w:rsidRDefault="000A7E25" w:rsidP="000A7E25">
      <w:r w:rsidRPr="002D10EB">
        <w:t>Étalée sur le flanc</w:t>
      </w:r>
      <w:r w:rsidR="00EE0B82">
        <w:t xml:space="preserve">, </w:t>
      </w:r>
      <w:r w:rsidRPr="002D10EB">
        <w:t>Spitz se dégonfle d</w:t>
      </w:r>
      <w:r w:rsidR="00EE0B82">
        <w:t>’</w:t>
      </w:r>
      <w:r w:rsidRPr="002D10EB">
        <w:t>un chiot</w:t>
      </w:r>
      <w:r w:rsidR="00EE0B82">
        <w:t xml:space="preserve">, </w:t>
      </w:r>
      <w:r w:rsidRPr="002D10EB">
        <w:t>à tête noire</w:t>
      </w:r>
      <w:r w:rsidR="00EE0B82">
        <w:t xml:space="preserve">, </w:t>
      </w:r>
      <w:r w:rsidRPr="002D10EB">
        <w:t>les pattes couleur de chair</w:t>
      </w:r>
      <w:r w:rsidR="00EE0B82">
        <w:t xml:space="preserve">, </w:t>
      </w:r>
      <w:r w:rsidRPr="002D10EB">
        <w:t>dont je me déferai sans peine</w:t>
      </w:r>
      <w:r w:rsidR="00EE0B82">
        <w:t xml:space="preserve">, </w:t>
      </w:r>
      <w:r w:rsidRPr="002D10EB">
        <w:t>pui</w:t>
      </w:r>
      <w:r w:rsidRPr="002D10EB">
        <w:t>s</w:t>
      </w:r>
      <w:r w:rsidRPr="002D10EB">
        <w:t>qu</w:t>
      </w:r>
      <w:r w:rsidR="00EE0B82">
        <w:t>’</w:t>
      </w:r>
      <w:r w:rsidRPr="002D10EB">
        <w:t>il est déjà mort</w:t>
      </w:r>
      <w:r w:rsidR="00EE0B82">
        <w:t>.</w:t>
      </w:r>
    </w:p>
    <w:p w14:paraId="7BB10852" w14:textId="77777777" w:rsidR="00EE0B82" w:rsidRDefault="000A7E25" w:rsidP="000A7E25">
      <w:r w:rsidRPr="002D10EB">
        <w:t>Je tâte le ventre à ma bête</w:t>
      </w:r>
      <w:r w:rsidR="00EE0B82">
        <w:t xml:space="preserve">. </w:t>
      </w:r>
      <w:r w:rsidRPr="002D10EB">
        <w:t>Le sac est vide</w:t>
      </w:r>
      <w:r w:rsidR="00EE0B82">
        <w:t xml:space="preserve">. </w:t>
      </w:r>
      <w:r w:rsidRPr="002D10EB">
        <w:t>Enfin seuls</w:t>
      </w:r>
      <w:r w:rsidR="00EE0B82">
        <w:t> !</w:t>
      </w:r>
    </w:p>
    <w:p w14:paraId="51991BD0" w14:textId="77777777" w:rsidR="00EE0B82" w:rsidRDefault="000A7E25" w:rsidP="000A7E25">
      <w:r w:rsidRPr="002D10EB">
        <w:t>Spitz a de la race</w:t>
      </w:r>
      <w:r w:rsidR="00EE0B82">
        <w:t xml:space="preserve"> : </w:t>
      </w:r>
      <w:r w:rsidRPr="002D10EB">
        <w:t>c</w:t>
      </w:r>
      <w:r w:rsidR="00EE0B82">
        <w:t>’</w:t>
      </w:r>
      <w:r w:rsidRPr="002D10EB">
        <w:t>est un noble</w:t>
      </w:r>
      <w:r w:rsidR="00EE0B82">
        <w:t xml:space="preserve">, </w:t>
      </w:r>
      <w:r w:rsidRPr="002D10EB">
        <w:t>un vrai</w:t>
      </w:r>
      <w:r w:rsidR="00EE0B82">
        <w:t xml:space="preserve">, </w:t>
      </w:r>
      <w:r w:rsidRPr="002D10EB">
        <w:t>pas un de ces freluquets à blason que l</w:t>
      </w:r>
      <w:r w:rsidR="00EE0B82">
        <w:t>’</w:t>
      </w:r>
      <w:r w:rsidRPr="002D10EB">
        <w:t xml:space="preserve">on fabrique dans les chenils de la </w:t>
      </w:r>
      <w:r w:rsidRPr="002D10EB">
        <w:lastRenderedPageBreak/>
        <w:t>ville</w:t>
      </w:r>
      <w:r w:rsidR="00EE0B82">
        <w:t xml:space="preserve">. </w:t>
      </w:r>
      <w:r w:rsidRPr="002D10EB">
        <w:t>Chien de berger</w:t>
      </w:r>
      <w:r w:rsidR="00EE0B82">
        <w:t xml:space="preserve">, </w:t>
      </w:r>
      <w:r w:rsidRPr="002D10EB">
        <w:t>il est né dans une étable</w:t>
      </w:r>
      <w:r w:rsidR="00EE0B82">
        <w:t xml:space="preserve">, </w:t>
      </w:r>
      <w:r w:rsidRPr="002D10EB">
        <w:t>au milieu du troupeau que surveillait sa mère</w:t>
      </w:r>
      <w:r w:rsidR="00EE0B82">
        <w:t xml:space="preserve">. </w:t>
      </w:r>
      <w:r w:rsidRPr="002D10EB">
        <w:t>Il a des crins</w:t>
      </w:r>
      <w:r w:rsidR="00EE0B82">
        <w:t xml:space="preserve">, </w:t>
      </w:r>
      <w:r w:rsidRPr="002D10EB">
        <w:t>des dents à mordre</w:t>
      </w:r>
      <w:r w:rsidR="00EE0B82">
        <w:t xml:space="preserve">, </w:t>
      </w:r>
      <w:r w:rsidRPr="002D10EB">
        <w:t>à tr</w:t>
      </w:r>
      <w:r w:rsidRPr="002D10EB">
        <w:t>a</w:t>
      </w:r>
      <w:r w:rsidRPr="002D10EB">
        <w:t>vers la laine</w:t>
      </w:r>
      <w:r w:rsidR="00EE0B82">
        <w:t xml:space="preserve">, </w:t>
      </w:r>
      <w:r w:rsidRPr="002D10EB">
        <w:t>les cuisses aux moutons</w:t>
      </w:r>
      <w:r w:rsidR="00EE0B82">
        <w:t>.</w:t>
      </w:r>
    </w:p>
    <w:p w14:paraId="79CCD54C" w14:textId="77777777" w:rsidR="00EE0B82" w:rsidRDefault="000A7E25" w:rsidP="000A7E25">
      <w:r w:rsidRPr="002D10EB">
        <w:t>Il n</w:t>
      </w:r>
      <w:r w:rsidR="00EE0B82">
        <w:t>’</w:t>
      </w:r>
      <w:r w:rsidRPr="002D10EB">
        <w:t>a pas la queue en panache</w:t>
      </w:r>
      <w:r w:rsidR="00EE0B82">
        <w:t xml:space="preserve"> : </w:t>
      </w:r>
      <w:r w:rsidRPr="002D10EB">
        <w:t>il n</w:t>
      </w:r>
      <w:r w:rsidR="00EE0B82">
        <w:t>’</w:t>
      </w:r>
      <w:r w:rsidRPr="002D10EB">
        <w:t>en porte qu</w:t>
      </w:r>
      <w:r w:rsidR="00EE0B82">
        <w:t>’</w:t>
      </w:r>
      <w:r w:rsidRPr="002D10EB">
        <w:t>un mo</w:t>
      </w:r>
      <w:r w:rsidRPr="002D10EB">
        <w:t>i</w:t>
      </w:r>
      <w:r w:rsidRPr="002D10EB">
        <w:t>gnon</w:t>
      </w:r>
      <w:r w:rsidR="00EE0B82">
        <w:t xml:space="preserve">, </w:t>
      </w:r>
      <w:r w:rsidRPr="002D10EB">
        <w:t>et encore a-t-on planté de travers cette baguette</w:t>
      </w:r>
      <w:r w:rsidR="00EE0B82">
        <w:t xml:space="preserve">. </w:t>
      </w:r>
      <w:r w:rsidRPr="002D10EB">
        <w:t>Elle lui suffit pour ce qu</w:t>
      </w:r>
      <w:r w:rsidR="00EE0B82">
        <w:t>’</w:t>
      </w:r>
      <w:r w:rsidRPr="002D10EB">
        <w:t>il veut dire</w:t>
      </w:r>
      <w:r w:rsidR="00EE0B82">
        <w:t xml:space="preserve"> : </w:t>
      </w:r>
      <w:r w:rsidRPr="002D10EB">
        <w:t>plus il rit</w:t>
      </w:r>
      <w:r w:rsidR="00EE0B82">
        <w:t xml:space="preserve">, </w:t>
      </w:r>
      <w:r w:rsidRPr="002D10EB">
        <w:t>plus elle bat vite</w:t>
      </w:r>
      <w:r w:rsidR="00EE0B82">
        <w:t>.</w:t>
      </w:r>
    </w:p>
    <w:p w14:paraId="421FC38A" w14:textId="77777777" w:rsidR="00EE0B82" w:rsidRDefault="000A7E25" w:rsidP="000A7E25">
      <w:r w:rsidRPr="002D10EB">
        <w:t>Un jour</w:t>
      </w:r>
      <w:r w:rsidR="00EE0B82">
        <w:t xml:space="preserve">, </w:t>
      </w:r>
      <w:r w:rsidRPr="002D10EB">
        <w:t>je lui ai montré une palissade</w:t>
      </w:r>
      <w:r w:rsidR="00EE0B82">
        <w:t xml:space="preserve">, </w:t>
      </w:r>
      <w:r w:rsidRPr="002D10EB">
        <w:t>pour qu</w:t>
      </w:r>
      <w:r w:rsidR="00EE0B82">
        <w:t>’</w:t>
      </w:r>
      <w:r w:rsidRPr="002D10EB">
        <w:t>il sautât par-dessus</w:t>
      </w:r>
      <w:r w:rsidR="00EE0B82">
        <w:t xml:space="preserve">, </w:t>
      </w:r>
      <w:r w:rsidRPr="002D10EB">
        <w:t>comme le font</w:t>
      </w:r>
      <w:r w:rsidR="00EE0B82">
        <w:t xml:space="preserve">, </w:t>
      </w:r>
      <w:r w:rsidRPr="002D10EB">
        <w:t>avec élégance</w:t>
      </w:r>
      <w:r w:rsidR="00EE0B82">
        <w:t xml:space="preserve">, </w:t>
      </w:r>
      <w:r w:rsidRPr="002D10EB">
        <w:t>les bergers de la ville</w:t>
      </w:r>
      <w:r w:rsidR="00EE0B82">
        <w:t>.</w:t>
      </w:r>
    </w:p>
    <w:p w14:paraId="579D539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Allez</w:t>
      </w:r>
      <w:r>
        <w:t xml:space="preserve">, </w:t>
      </w:r>
      <w:r w:rsidR="000A7E25" w:rsidRPr="002D10EB">
        <w:t>hep</w:t>
      </w:r>
      <w:r>
        <w:t> !</w:t>
      </w:r>
    </w:p>
    <w:p w14:paraId="499C5BC9" w14:textId="77777777" w:rsidR="00EE0B82" w:rsidRDefault="000A7E25" w:rsidP="000A7E25">
      <w:r w:rsidRPr="002D10EB">
        <w:t>Spitz n</w:t>
      </w:r>
      <w:r w:rsidR="00EE0B82">
        <w:t>’</w:t>
      </w:r>
      <w:r w:rsidRPr="002D10EB">
        <w:t>a pas haussé les épaules</w:t>
      </w:r>
      <w:r w:rsidR="00EE0B82">
        <w:t xml:space="preserve"> ; </w:t>
      </w:r>
      <w:r w:rsidRPr="002D10EB">
        <w:t>plus malin que son maître</w:t>
      </w:r>
      <w:r w:rsidR="00EE0B82">
        <w:t xml:space="preserve">, </w:t>
      </w:r>
      <w:r w:rsidRPr="002D10EB">
        <w:t>il s</w:t>
      </w:r>
      <w:r w:rsidR="00EE0B82">
        <w:t>’</w:t>
      </w:r>
      <w:r w:rsidRPr="002D10EB">
        <w:t>est coulé en dessous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était</w:t>
      </w:r>
      <w:r w:rsidR="00EE0B82">
        <w:t xml:space="preserve">, </w:t>
      </w:r>
      <w:r w:rsidRPr="002D10EB">
        <w:t>en effet</w:t>
      </w:r>
      <w:r w:rsidR="00EE0B82">
        <w:t xml:space="preserve">, </w:t>
      </w:r>
      <w:r w:rsidRPr="002D10EB">
        <w:t>plus simple</w:t>
      </w:r>
      <w:r w:rsidR="00EE0B82">
        <w:t xml:space="preserve">. </w:t>
      </w:r>
      <w:r w:rsidRPr="002D10EB">
        <w:t>Pourtant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un ruisseau le gêne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un bond il le franchit</w:t>
      </w:r>
      <w:r w:rsidR="00EE0B82">
        <w:t xml:space="preserve">. </w:t>
      </w:r>
      <w:r w:rsidRPr="002D10EB">
        <w:t>S</w:t>
      </w:r>
      <w:r w:rsidR="00EE0B82">
        <w:t>’</w:t>
      </w:r>
      <w:r w:rsidRPr="002D10EB">
        <w:t>il tombe dedans</w:t>
      </w:r>
      <w:r w:rsidR="00EE0B82">
        <w:t xml:space="preserve">, </w:t>
      </w:r>
      <w:r w:rsidRPr="002D10EB">
        <w:t>bast</w:t>
      </w:r>
      <w:r w:rsidR="00EE0B82">
        <w:t xml:space="preserve">, </w:t>
      </w:r>
      <w:r w:rsidRPr="002D10EB">
        <w:t>il continue à la nage</w:t>
      </w:r>
      <w:r w:rsidR="00EE0B82">
        <w:t>.</w:t>
      </w:r>
    </w:p>
    <w:p w14:paraId="0E7A1400" w14:textId="77777777" w:rsidR="00EE0B82" w:rsidRDefault="000A7E25" w:rsidP="000A7E25">
      <w:r w:rsidRPr="002D10EB">
        <w:t>Je ne vois pas Spitz faisant le beau sur le tapis d</w:t>
      </w:r>
      <w:r w:rsidR="00EE0B82">
        <w:t>’</w:t>
      </w:r>
      <w:r w:rsidRPr="002D10EB">
        <w:t>un salon</w:t>
      </w:r>
      <w:r w:rsidR="00EE0B82">
        <w:t xml:space="preserve">. </w:t>
      </w:r>
      <w:r w:rsidRPr="002D10EB">
        <w:t>Il sent le chien</w:t>
      </w:r>
      <w:r w:rsidR="00EE0B82">
        <w:t xml:space="preserve">. </w:t>
      </w:r>
      <w:r w:rsidRPr="002D10EB">
        <w:t>Si loin qu</w:t>
      </w:r>
      <w:r w:rsidR="00EE0B82">
        <w:t>’</w:t>
      </w:r>
      <w:r w:rsidRPr="002D10EB">
        <w:t>elle va</w:t>
      </w:r>
      <w:r w:rsidR="00EE0B82">
        <w:t xml:space="preserve">, </w:t>
      </w:r>
      <w:r w:rsidRPr="002D10EB">
        <w:t>il se torche avec sa langue de flanelle rouge</w:t>
      </w:r>
      <w:r w:rsidR="00EE0B82">
        <w:t xml:space="preserve">. </w:t>
      </w:r>
      <w:r w:rsidRPr="002D10EB">
        <w:t>Il a des puces</w:t>
      </w:r>
      <w:r w:rsidR="00EE0B82">
        <w:t xml:space="preserve">, </w:t>
      </w:r>
      <w:r w:rsidRPr="002D10EB">
        <w:t>de grosses</w:t>
      </w:r>
      <w:r w:rsidR="00EE0B82">
        <w:t xml:space="preserve">, </w:t>
      </w:r>
      <w:r w:rsidRPr="002D10EB">
        <w:t>bien noires</w:t>
      </w:r>
      <w:r w:rsidR="00EE0B82">
        <w:t xml:space="preserve">, </w:t>
      </w:r>
      <w:r w:rsidRPr="002D10EB">
        <w:t>bien mordantes</w:t>
      </w:r>
      <w:r w:rsidR="00EE0B82">
        <w:t xml:space="preserve">. </w:t>
      </w:r>
      <w:r w:rsidRPr="002D10EB">
        <w:t>Depuis que nous sommes amis</w:t>
      </w:r>
      <w:r w:rsidR="00EE0B82">
        <w:t xml:space="preserve">, </w:t>
      </w:r>
      <w:r w:rsidRPr="002D10EB">
        <w:t>il me les partage en frère</w:t>
      </w:r>
      <w:r w:rsidR="00EE0B82">
        <w:t>.</w:t>
      </w:r>
    </w:p>
    <w:p w14:paraId="7C5DFFA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Ici</w:t>
      </w:r>
      <w:r>
        <w:t xml:space="preserve">, </w:t>
      </w:r>
      <w:r w:rsidR="000A7E25" w:rsidRPr="002D10EB">
        <w:t>Spitz</w:t>
      </w:r>
      <w:r>
        <w:t>.</w:t>
      </w:r>
    </w:p>
    <w:p w14:paraId="3D2526E5" w14:textId="77777777" w:rsidR="00EE0B82" w:rsidRDefault="000A7E25" w:rsidP="000A7E25">
      <w:r w:rsidRPr="002D10EB">
        <w:t>Il se couche sur le dos</w:t>
      </w:r>
      <w:r w:rsidR="00EE0B82">
        <w:t xml:space="preserve">, </w:t>
      </w:r>
      <w:r w:rsidRPr="002D10EB">
        <w:t>cuisses ouvertes ne cachant rien de ce qui fait de Spitz une belle fille</w:t>
      </w:r>
      <w:r w:rsidR="00EE0B82">
        <w:t xml:space="preserve">. </w:t>
      </w:r>
      <w:r w:rsidRPr="002D10EB">
        <w:t>Entre les poils</w:t>
      </w:r>
      <w:r w:rsidR="00EE0B82">
        <w:t xml:space="preserve">, </w:t>
      </w:r>
      <w:r w:rsidRPr="002D10EB">
        <w:t>les puces grouillent comme des fourmis sous l</w:t>
      </w:r>
      <w:r w:rsidR="00EE0B82">
        <w:t>’</w:t>
      </w:r>
      <w:r w:rsidRPr="002D10EB">
        <w:t>herbe</w:t>
      </w:r>
      <w:r w:rsidR="00EE0B82">
        <w:t xml:space="preserve">. </w:t>
      </w:r>
      <w:r w:rsidRPr="002D10EB">
        <w:t>Elles filent</w:t>
      </w:r>
      <w:r w:rsidR="00EE0B82">
        <w:t xml:space="preserve">, </w:t>
      </w:r>
      <w:r w:rsidRPr="002D10EB">
        <w:t>lestes</w:t>
      </w:r>
      <w:r w:rsidR="00EE0B82">
        <w:t xml:space="preserve">, </w:t>
      </w:r>
      <w:r w:rsidRPr="002D10EB">
        <w:t>sous mes doigts</w:t>
      </w:r>
      <w:r w:rsidR="00EE0B82">
        <w:t xml:space="preserve">, </w:t>
      </w:r>
      <w:r w:rsidRPr="002D10EB">
        <w:t>et je les pourchasse tantôt sur la poitrine</w:t>
      </w:r>
      <w:r w:rsidR="00EE0B82">
        <w:t xml:space="preserve">, </w:t>
      </w:r>
      <w:r w:rsidRPr="002D10EB">
        <w:t>tantôt au coin chaud des oreilles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en croque</w:t>
      </w:r>
      <w:r w:rsidR="00EE0B82">
        <w:t>.</w:t>
      </w:r>
    </w:p>
    <w:p w14:paraId="555203D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Encore une</w:t>
      </w:r>
      <w:r>
        <w:t xml:space="preserve">, </w:t>
      </w:r>
      <w:r w:rsidR="000A7E25" w:rsidRPr="002D10EB">
        <w:t>Spitz</w:t>
      </w:r>
      <w:r>
        <w:t>.</w:t>
      </w:r>
    </w:p>
    <w:p w14:paraId="466966F5" w14:textId="77777777" w:rsidR="00EE0B82" w:rsidRDefault="000A7E25" w:rsidP="000A7E25">
      <w:r w:rsidRPr="002D10EB">
        <w:t>Spitz se redresse</w:t>
      </w:r>
      <w:r w:rsidR="00EE0B82">
        <w:t xml:space="preserve">. </w:t>
      </w:r>
      <w:r w:rsidRPr="002D10EB">
        <w:t>Lion d</w:t>
      </w:r>
      <w:r w:rsidR="00EE0B82">
        <w:t>’</w:t>
      </w:r>
      <w:r w:rsidRPr="002D10EB">
        <w:t>écusson</w:t>
      </w:r>
      <w:r w:rsidR="00EE0B82">
        <w:t xml:space="preserve">, </w:t>
      </w:r>
      <w:r w:rsidRPr="002D10EB">
        <w:t>il darde la langue et lape</w:t>
      </w:r>
      <w:r w:rsidR="00EE0B82">
        <w:t xml:space="preserve">, </w:t>
      </w:r>
      <w:r w:rsidRPr="002D10EB">
        <w:t>au bout de mon ongle</w:t>
      </w:r>
      <w:r w:rsidR="00EE0B82">
        <w:t xml:space="preserve">, </w:t>
      </w:r>
      <w:r w:rsidRPr="002D10EB">
        <w:t>la délicatesse que je lui présente</w:t>
      </w:r>
      <w:r w:rsidR="00EE0B82">
        <w:t>.</w:t>
      </w:r>
    </w:p>
    <w:p w14:paraId="549F8C69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C</w:t>
      </w:r>
      <w:r>
        <w:t>’</w:t>
      </w:r>
      <w:r w:rsidR="000A7E25" w:rsidRPr="002D10EB">
        <w:t>est bon</w:t>
      </w:r>
      <w:r>
        <w:t xml:space="preserve">, </w:t>
      </w:r>
      <w:r w:rsidR="000A7E25" w:rsidRPr="002D10EB">
        <w:t>Spitz</w:t>
      </w:r>
      <w:r>
        <w:t> ?</w:t>
      </w:r>
    </w:p>
    <w:p w14:paraId="07DA75F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Comment donc</w:t>
      </w:r>
      <w:r>
        <w:t xml:space="preserve"> ! </w:t>
      </w:r>
      <w:r w:rsidR="000A7E25" w:rsidRPr="002D10EB">
        <w:t>fait Spitz</w:t>
      </w:r>
      <w:r>
        <w:t xml:space="preserve">, </w:t>
      </w:r>
      <w:r w:rsidR="000A7E25" w:rsidRPr="002D10EB">
        <w:t>qui se remet sur le dos</w:t>
      </w:r>
      <w:r>
        <w:t>.</w:t>
      </w:r>
    </w:p>
    <w:p w14:paraId="62EBFB5D" w14:textId="77777777" w:rsidR="00EE0B82" w:rsidRDefault="000A7E25" w:rsidP="000A7E25">
      <w:r w:rsidRPr="002D10EB">
        <w:t>Spitz est un pleutre</w:t>
      </w:r>
      <w:r w:rsidR="00EE0B82">
        <w:t xml:space="preserve">, </w:t>
      </w:r>
      <w:r w:rsidRPr="002D10EB">
        <w:t>je suis seul à le savoir</w:t>
      </w:r>
      <w:r w:rsidR="00EE0B82">
        <w:t xml:space="preserve">. </w:t>
      </w:r>
      <w:r w:rsidRPr="002D10EB">
        <w:t>En qualité de chien de garde</w:t>
      </w:r>
      <w:r w:rsidR="00EE0B82">
        <w:t xml:space="preserve">, </w:t>
      </w:r>
      <w:r w:rsidRPr="002D10EB">
        <w:t>il a sa niche dans l</w:t>
      </w:r>
      <w:r w:rsidR="00EE0B82">
        <w:t>’</w:t>
      </w:r>
      <w:r w:rsidRPr="002D10EB">
        <w:t>enclos au milieu de mes poules</w:t>
      </w:r>
      <w:r w:rsidR="00EE0B82">
        <w:t xml:space="preserve">. </w:t>
      </w:r>
      <w:r w:rsidRPr="002D10EB">
        <w:t>À la grosseur de sa chaîne</w:t>
      </w:r>
      <w:r w:rsidR="00EE0B82">
        <w:t xml:space="preserve">, </w:t>
      </w:r>
      <w:r w:rsidRPr="002D10EB">
        <w:t>on voit que c</w:t>
      </w:r>
      <w:r w:rsidR="00EE0B82">
        <w:t>’</w:t>
      </w:r>
      <w:r w:rsidRPr="002D10EB">
        <w:t>est un chien f</w:t>
      </w:r>
      <w:r w:rsidRPr="002D10EB">
        <w:t>é</w:t>
      </w:r>
      <w:r w:rsidRPr="002D10EB">
        <w:t>roce</w:t>
      </w:r>
      <w:r w:rsidR="00EE0B82">
        <w:t>.</w:t>
      </w:r>
    </w:p>
    <w:p w14:paraId="121703F1" w14:textId="77777777" w:rsidR="00EE0B82" w:rsidRDefault="000A7E25" w:rsidP="000A7E25">
      <w:r w:rsidRPr="002D10EB">
        <w:t>Grimpé sur sa maison</w:t>
      </w:r>
      <w:r w:rsidR="00EE0B82">
        <w:t xml:space="preserve">, </w:t>
      </w:r>
      <w:r w:rsidRPr="002D10EB">
        <w:t>il domine le paysage et veille</w:t>
      </w:r>
      <w:r w:rsidR="00EE0B82">
        <w:t xml:space="preserve">. </w:t>
      </w:r>
      <w:r w:rsidRPr="002D10EB">
        <w:t>Tout ce qui bouge</w:t>
      </w:r>
      <w:r w:rsidR="00EE0B82">
        <w:t xml:space="preserve">, </w:t>
      </w:r>
      <w:r w:rsidRPr="002D10EB">
        <w:t>il me l</w:t>
      </w:r>
      <w:r w:rsidR="00EE0B82">
        <w:t>’</w:t>
      </w:r>
      <w:r w:rsidRPr="002D10EB">
        <w:t>annonce</w:t>
      </w:r>
      <w:r w:rsidR="00EE0B82">
        <w:t xml:space="preserve">. </w:t>
      </w:r>
      <w:r w:rsidRPr="002D10EB">
        <w:t>Il le fait avec discernement</w:t>
      </w:r>
      <w:r w:rsidR="00EE0B82">
        <w:t xml:space="preserve">. </w:t>
      </w:r>
      <w:r w:rsidRPr="002D10EB">
        <w:t>Pour une charrette au loin</w:t>
      </w:r>
      <w:r w:rsidR="00EE0B82">
        <w:t xml:space="preserve">, </w:t>
      </w:r>
      <w:r w:rsidRPr="002D10EB">
        <w:t>trois longs cris</w:t>
      </w:r>
      <w:r w:rsidR="00EE0B82">
        <w:t xml:space="preserve"> ; </w:t>
      </w:r>
      <w:r w:rsidRPr="002D10EB">
        <w:t>pour un cheval</w:t>
      </w:r>
      <w:r w:rsidR="00EE0B82">
        <w:t xml:space="preserve">, </w:t>
      </w:r>
      <w:r w:rsidRPr="002D10EB">
        <w:t>il jappe</w:t>
      </w:r>
      <w:r w:rsidR="00EE0B82">
        <w:t xml:space="preserve"> ; </w:t>
      </w:r>
      <w:r w:rsidRPr="002D10EB">
        <w:t>un coup de gueule</w:t>
      </w:r>
      <w:r w:rsidR="00EE0B82">
        <w:t xml:space="preserve">, </w:t>
      </w:r>
      <w:r w:rsidRPr="002D10EB">
        <w:t>si c</w:t>
      </w:r>
      <w:r w:rsidR="00EE0B82">
        <w:t>’</w:t>
      </w:r>
      <w:r w:rsidRPr="002D10EB">
        <w:t>est une vache</w:t>
      </w:r>
      <w:r w:rsidR="00EE0B82">
        <w:t xml:space="preserve"> ; </w:t>
      </w:r>
      <w:r w:rsidRPr="002D10EB">
        <w:t>rien</w:t>
      </w:r>
      <w:r w:rsidR="00EE0B82">
        <w:t xml:space="preserve">, </w:t>
      </w:r>
      <w:r w:rsidRPr="002D10EB">
        <w:t>si ce sont des c</w:t>
      </w:r>
      <w:r w:rsidRPr="002D10EB">
        <w:t>o</w:t>
      </w:r>
      <w:r w:rsidRPr="002D10EB">
        <w:t>chons</w:t>
      </w:r>
      <w:r w:rsidR="00EE0B82">
        <w:t>.</w:t>
      </w:r>
    </w:p>
    <w:p w14:paraId="17FEF045" w14:textId="77777777" w:rsidR="00EE0B82" w:rsidRDefault="000A7E25" w:rsidP="000A7E25">
      <w:r w:rsidRPr="002D10EB">
        <w:t>Animal en équilibre sur sa niche</w:t>
      </w:r>
      <w:r w:rsidR="00EE0B82">
        <w:t xml:space="preserve">, </w:t>
      </w:r>
      <w:r w:rsidRPr="002D10EB">
        <w:t>il salue le vélo du facteur</w:t>
      </w:r>
      <w:r w:rsidR="00EE0B82">
        <w:t xml:space="preserve">, </w:t>
      </w:r>
      <w:r w:rsidRPr="002D10EB">
        <w:t>cet autre animal en équilibre sur des roues</w:t>
      </w:r>
      <w:r w:rsidR="00EE0B82">
        <w:t>.</w:t>
      </w:r>
    </w:p>
    <w:p w14:paraId="2A5457FE" w14:textId="77777777" w:rsidR="00EE0B82" w:rsidRDefault="000A7E25" w:rsidP="000A7E25">
      <w:r w:rsidRPr="002D10EB">
        <w:t>Mais que des passants longent l</w:t>
      </w:r>
      <w:r w:rsidR="00EE0B82">
        <w:t>’</w:t>
      </w:r>
      <w:r w:rsidRPr="002D10EB">
        <w:t>enclos</w:t>
      </w:r>
      <w:r w:rsidR="00EE0B82">
        <w:t xml:space="preserve">, </w:t>
      </w:r>
      <w:r w:rsidRPr="002D10EB">
        <w:t>soudain furieux</w:t>
      </w:r>
      <w:r w:rsidR="00EE0B82">
        <w:t xml:space="preserve">, </w:t>
      </w:r>
      <w:r w:rsidRPr="002D10EB">
        <w:t>il les engueule</w:t>
      </w:r>
      <w:r w:rsidR="00EE0B82">
        <w:t xml:space="preserve">, </w:t>
      </w:r>
      <w:r w:rsidRPr="002D10EB">
        <w:t>sort les dents</w:t>
      </w:r>
      <w:r w:rsidR="00EE0B82">
        <w:t xml:space="preserve">, </w:t>
      </w:r>
      <w:r w:rsidRPr="002D10EB">
        <w:t>montre</w:t>
      </w:r>
      <w:r w:rsidR="00EE0B82">
        <w:t xml:space="preserve">, </w:t>
      </w:r>
      <w:r w:rsidRPr="002D10EB">
        <w:t>en les plantant dans sa niche</w:t>
      </w:r>
      <w:r w:rsidR="00EE0B82">
        <w:t xml:space="preserve">, </w:t>
      </w:r>
      <w:r w:rsidRPr="002D10EB">
        <w:t>comment il les enfoncerait dans une jambe</w:t>
      </w:r>
      <w:r w:rsidR="00EE0B82">
        <w:t xml:space="preserve">. </w:t>
      </w:r>
      <w:r w:rsidRPr="002D10EB">
        <w:t>Impressionnés</w:t>
      </w:r>
      <w:r w:rsidR="00EE0B82">
        <w:t xml:space="preserve">, </w:t>
      </w:r>
      <w:r w:rsidRPr="002D10EB">
        <w:t>les gens s</w:t>
      </w:r>
      <w:r w:rsidR="00EE0B82">
        <w:t>’</w:t>
      </w:r>
      <w:r w:rsidRPr="002D10EB">
        <w:t>écartent par un long détour</w:t>
      </w:r>
      <w:r w:rsidR="00EE0B82">
        <w:t xml:space="preserve">. </w:t>
      </w:r>
      <w:r w:rsidRPr="002D10EB">
        <w:t>Heureusement</w:t>
      </w:r>
      <w:r w:rsidR="00EE0B82">
        <w:t xml:space="preserve">, </w:t>
      </w:r>
      <w:r w:rsidRPr="002D10EB">
        <w:t>car que ferait Spitz</w:t>
      </w:r>
      <w:r w:rsidR="00EE0B82">
        <w:t> ?</w:t>
      </w:r>
    </w:p>
    <w:p w14:paraId="00C06559" w14:textId="77777777" w:rsidR="00EE0B82" w:rsidRDefault="000A7E25" w:rsidP="000A7E25">
      <w:r w:rsidRPr="002D10EB">
        <w:t>De loin</w:t>
      </w:r>
      <w:r w:rsidR="00EE0B82">
        <w:t xml:space="preserve">, </w:t>
      </w:r>
      <w:r w:rsidRPr="002D10EB">
        <w:t>ils m</w:t>
      </w:r>
      <w:r w:rsidR="00EE0B82">
        <w:t>’</w:t>
      </w:r>
      <w:r w:rsidRPr="002D10EB">
        <w:t>interpellent</w:t>
      </w:r>
      <w:r w:rsidR="00EE0B82">
        <w:t> :</w:t>
      </w:r>
    </w:p>
    <w:p w14:paraId="6FFCB20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Hé</w:t>
      </w:r>
      <w:r>
        <w:t xml:space="preserve"> ! </w:t>
      </w:r>
      <w:r w:rsidR="000A7E25" w:rsidRPr="002D10EB">
        <w:t>Monsieur</w:t>
      </w:r>
      <w:r>
        <w:t xml:space="preserve">, </w:t>
      </w:r>
      <w:r w:rsidR="000A7E25" w:rsidRPr="002D10EB">
        <w:t>il est méchant</w:t>
      </w:r>
      <w:r>
        <w:t xml:space="preserve">, </w:t>
      </w:r>
      <w:r w:rsidR="000A7E25" w:rsidRPr="002D10EB">
        <w:t>votre chien</w:t>
      </w:r>
      <w:r>
        <w:t> !</w:t>
      </w:r>
    </w:p>
    <w:p w14:paraId="4C47180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Terrible</w:t>
      </w:r>
      <w:r>
        <w:t> !</w:t>
      </w:r>
    </w:p>
    <w:p w14:paraId="5E70B2C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Terrible</w:t>
      </w:r>
      <w:r>
        <w:t xml:space="preserve"> ! </w:t>
      </w:r>
      <w:r w:rsidR="000A7E25" w:rsidRPr="002D10EB">
        <w:t>a confirmé</w:t>
      </w:r>
      <w:r>
        <w:t xml:space="preserve">, </w:t>
      </w:r>
      <w:r w:rsidR="000A7E25" w:rsidRPr="002D10EB">
        <w:t>un jour</w:t>
      </w:r>
      <w:r>
        <w:t xml:space="preserve">, </w:t>
      </w:r>
      <w:r w:rsidR="000A7E25" w:rsidRPr="002D10EB">
        <w:t>la voix de François</w:t>
      </w:r>
      <w:r>
        <w:t xml:space="preserve">, </w:t>
      </w:r>
      <w:r w:rsidR="000A7E25" w:rsidRPr="002D10EB">
        <w:t>son ancien maître</w:t>
      </w:r>
      <w:r>
        <w:t>.</w:t>
      </w:r>
    </w:p>
    <w:p w14:paraId="24887DE0" w14:textId="77777777" w:rsidR="00EE0B82" w:rsidRDefault="000A7E25" w:rsidP="000A7E25">
      <w:r w:rsidRPr="002D10EB">
        <w:t>Je sème des légendes</w:t>
      </w:r>
      <w:r w:rsidR="00EE0B82">
        <w:t xml:space="preserve">. </w:t>
      </w:r>
      <w:r w:rsidRPr="002D10EB">
        <w:t>Un soir</w:t>
      </w:r>
      <w:r w:rsidR="00EE0B82">
        <w:t xml:space="preserve">, </w:t>
      </w:r>
      <w:r w:rsidRPr="002D10EB">
        <w:t>Spitz a retenu par la culotte un vagabond</w:t>
      </w:r>
      <w:r w:rsidR="00EE0B82">
        <w:t xml:space="preserve">, </w:t>
      </w:r>
      <w:r w:rsidRPr="002D10EB">
        <w:t>simplement parce qu</w:t>
      </w:r>
      <w:r w:rsidR="00EE0B82">
        <w:t>’</w:t>
      </w:r>
      <w:r w:rsidRPr="002D10EB">
        <w:t>il avait lancé un coup d</w:t>
      </w:r>
      <w:r w:rsidR="00EE0B82">
        <w:t>’</w:t>
      </w:r>
      <w:r w:rsidRPr="002D10EB">
        <w:t>œil à mes poules</w:t>
      </w:r>
      <w:r w:rsidR="00EE0B82">
        <w:t xml:space="preserve">. </w:t>
      </w:r>
      <w:r w:rsidRPr="002D10EB">
        <w:t>Je n</w:t>
      </w:r>
      <w:r w:rsidR="00EE0B82">
        <w:t>’</w:t>
      </w:r>
      <w:r w:rsidRPr="002D10EB">
        <w:t>ai eu que le temps d</w:t>
      </w:r>
      <w:r w:rsidR="00EE0B82">
        <w:t>’</w:t>
      </w:r>
      <w:r w:rsidRPr="002D10EB">
        <w:t>intervenir</w:t>
      </w:r>
      <w:r w:rsidR="00EE0B82">
        <w:t>…</w:t>
      </w:r>
    </w:p>
    <w:p w14:paraId="2351C99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Une autre fois</w:t>
      </w:r>
      <w:r>
        <w:t>…</w:t>
      </w:r>
    </w:p>
    <w:p w14:paraId="13AEE605" w14:textId="77777777" w:rsidR="00EE0B82" w:rsidRDefault="000A7E25" w:rsidP="000A7E25">
      <w:r w:rsidRPr="002D10EB">
        <w:lastRenderedPageBreak/>
        <w:t>Je crie très haut ces histoires</w:t>
      </w:r>
      <w:r w:rsidR="00EE0B82">
        <w:t xml:space="preserve">. </w:t>
      </w:r>
      <w:r w:rsidRPr="002D10EB">
        <w:t>Que ceux qui le doivent</w:t>
      </w:r>
      <w:r w:rsidR="00EE0B82">
        <w:t xml:space="preserve">, </w:t>
      </w:r>
      <w:r w:rsidRPr="002D10EB">
        <w:t>les entendent</w:t>
      </w:r>
      <w:r w:rsidR="00EE0B82">
        <w:t>.</w:t>
      </w:r>
    </w:p>
    <w:p w14:paraId="37BB0A96" w14:textId="77777777" w:rsidR="00EE0B82" w:rsidRDefault="000A7E25" w:rsidP="000A7E25">
      <w:r w:rsidRPr="002D10EB">
        <w:t>À la tombée du soir</w:t>
      </w:r>
      <w:r w:rsidR="00EE0B82">
        <w:t xml:space="preserve">, </w:t>
      </w:r>
      <w:r w:rsidRPr="002D10EB">
        <w:t>je tremble que des voleurs ne me prennent mon gardien</w:t>
      </w:r>
      <w:r w:rsidR="00EE0B82">
        <w:t xml:space="preserve">. </w:t>
      </w:r>
      <w:r w:rsidRPr="002D10EB">
        <w:t>Il est plus sûr de l</w:t>
      </w:r>
      <w:r w:rsidR="00EE0B82">
        <w:t>’</w:t>
      </w:r>
      <w:r w:rsidRPr="002D10EB">
        <w:t>enfermer</w:t>
      </w:r>
      <w:r w:rsidR="00EE0B82">
        <w:t xml:space="preserve">. </w:t>
      </w:r>
      <w:r w:rsidRPr="002D10EB">
        <w:t>Je le mets sous verrou dans l</w:t>
      </w:r>
      <w:r w:rsidR="00EE0B82">
        <w:t>’</w:t>
      </w:r>
      <w:r w:rsidRPr="002D10EB">
        <w:t>étable</w:t>
      </w:r>
      <w:r w:rsidR="00EE0B82">
        <w:t xml:space="preserve">. </w:t>
      </w:r>
      <w:r w:rsidRPr="002D10EB">
        <w:t>Il a pour dormir une vieille malle bourrée de paille</w:t>
      </w:r>
      <w:r w:rsidR="00EE0B82">
        <w:t xml:space="preserve">. </w:t>
      </w:r>
      <w:r w:rsidRPr="002D10EB">
        <w:t>Nos lits</w:t>
      </w:r>
      <w:r w:rsidR="00EE0B82">
        <w:t xml:space="preserve">, </w:t>
      </w:r>
      <w:r w:rsidRPr="002D10EB">
        <w:t>pour ainsi dire</w:t>
      </w:r>
      <w:r w:rsidR="00EE0B82">
        <w:t xml:space="preserve">, </w:t>
      </w:r>
      <w:r w:rsidRPr="002D10EB">
        <w:t>se touchent</w:t>
      </w:r>
      <w:r w:rsidR="00EE0B82">
        <w:t xml:space="preserve">, </w:t>
      </w:r>
      <w:r w:rsidRPr="002D10EB">
        <w:t>à travers le mur</w:t>
      </w:r>
      <w:r w:rsidR="00EE0B82">
        <w:t xml:space="preserve">. </w:t>
      </w:r>
      <w:r w:rsidRPr="002D10EB">
        <w:t>Ainsi nous sommes encore ensemble</w:t>
      </w:r>
      <w:r w:rsidR="00EE0B82">
        <w:t xml:space="preserve">. </w:t>
      </w:r>
      <w:r w:rsidRPr="002D10EB">
        <w:t>Quelquefois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entends</w:t>
      </w:r>
      <w:r w:rsidR="00EE0B82">
        <w:t xml:space="preserve"> : </w:t>
      </w:r>
      <w:r w:rsidRPr="002D10EB">
        <w:t>toc</w:t>
      </w:r>
      <w:r w:rsidR="00EE0B82">
        <w:t xml:space="preserve">… </w:t>
      </w:r>
      <w:r w:rsidRPr="002D10EB">
        <w:t>toc</w:t>
      </w:r>
      <w:r w:rsidR="00EE0B82">
        <w:t xml:space="preserve">… </w:t>
      </w:r>
      <w:r w:rsidRPr="002D10EB">
        <w:t>C</w:t>
      </w:r>
      <w:r w:rsidR="00EE0B82">
        <w:t>’</w:t>
      </w:r>
      <w:r w:rsidRPr="002D10EB">
        <w:t>est Spitz qui se gratte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attrape des gourmes par sympathie</w:t>
      </w:r>
      <w:r w:rsidR="00EE0B82">
        <w:t> :</w:t>
      </w:r>
    </w:p>
    <w:p w14:paraId="1D91DBE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Grand fou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si c</w:t>
      </w:r>
      <w:r>
        <w:t>’</w:t>
      </w:r>
      <w:r w:rsidR="000A7E25" w:rsidRPr="002D10EB">
        <w:t>était moi</w:t>
      </w:r>
      <w:r>
        <w:t xml:space="preserve">, </w:t>
      </w:r>
      <w:r w:rsidR="000A7E25" w:rsidRPr="002D10EB">
        <w:t>tu ne sentirais rien</w:t>
      </w:r>
      <w:r>
        <w:t>.</w:t>
      </w:r>
    </w:p>
    <w:p w14:paraId="7FAD3A33" w14:textId="77777777" w:rsidR="00EE0B82" w:rsidRDefault="000A7E25" w:rsidP="000A7E25">
      <w:r w:rsidRPr="002D10EB">
        <w:t>Je ne la croyais pas si jalouse</w:t>
      </w:r>
      <w:r w:rsidR="00EE0B82">
        <w:t>.</w:t>
      </w:r>
    </w:p>
    <w:p w14:paraId="339EB336" w14:textId="77777777" w:rsidR="00EE0B82" w:rsidRDefault="000A7E25" w:rsidP="000A7E25">
      <w:r w:rsidRPr="002D10EB">
        <w:t>Une nuit</w:t>
      </w:r>
      <w:r w:rsidR="00EE0B82">
        <w:t xml:space="preserve">, </w:t>
      </w:r>
      <w:r w:rsidRPr="002D10EB">
        <w:t>des voleurs sont venus</w:t>
      </w:r>
      <w:r w:rsidR="00EE0B82">
        <w:t xml:space="preserve">. </w:t>
      </w:r>
      <w:r w:rsidRPr="002D10EB">
        <w:t>Ils ont coupé quatre choux et fouillé mes serrures</w:t>
      </w:r>
      <w:r w:rsidR="00EE0B82">
        <w:t xml:space="preserve"> – </w:t>
      </w:r>
      <w:r w:rsidRPr="002D10EB">
        <w:t>solides heureusement</w:t>
      </w:r>
      <w:r w:rsidR="00EE0B82">
        <w:t xml:space="preserve">. </w:t>
      </w:r>
      <w:r w:rsidRPr="002D10EB">
        <w:t>Le matin</w:t>
      </w:r>
      <w:r w:rsidR="00EE0B82">
        <w:t xml:space="preserve">, </w:t>
      </w:r>
      <w:r w:rsidRPr="002D10EB">
        <w:t>je suis leur piste sur le sable</w:t>
      </w:r>
      <w:r w:rsidR="00EE0B82">
        <w:t xml:space="preserve">, </w:t>
      </w:r>
      <w:r w:rsidRPr="002D10EB">
        <w:t>Spitz la flaire derrière moi</w:t>
      </w:r>
      <w:r w:rsidR="00EE0B82">
        <w:t> :</w:t>
      </w:r>
    </w:p>
    <w:p w14:paraId="6A4DDBA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étonnant</w:t>
      </w:r>
      <w:r>
        <w:t xml:space="preserve">, </w:t>
      </w:r>
      <w:r w:rsidR="000A7E25" w:rsidRPr="002D10EB">
        <w:t>dit Spitz</w:t>
      </w:r>
      <w:r>
        <w:t xml:space="preserve">, </w:t>
      </w:r>
      <w:r w:rsidR="000A7E25" w:rsidRPr="002D10EB">
        <w:t>je n</w:t>
      </w:r>
      <w:r>
        <w:t>’</w:t>
      </w:r>
      <w:r w:rsidR="000A7E25" w:rsidRPr="002D10EB">
        <w:t>ai rien entendu</w:t>
      </w:r>
      <w:r>
        <w:t>.</w:t>
      </w:r>
    </w:p>
    <w:p w14:paraId="47F1A3D6" w14:textId="7C38EAD6" w:rsidR="00EE0B82" w:rsidRDefault="000A7E25" w:rsidP="000A7E25">
      <w:r w:rsidRPr="002D10EB">
        <w:t>À la promenade</w:t>
      </w:r>
      <w:r w:rsidR="00EE0B82">
        <w:t xml:space="preserve">, </w:t>
      </w:r>
      <w:r w:rsidRPr="002D10EB">
        <w:t>Spitz court en avant</w:t>
      </w:r>
      <w:r w:rsidR="00EE0B82">
        <w:t xml:space="preserve">, </w:t>
      </w:r>
      <w:r w:rsidRPr="002D10EB">
        <w:t>le corps oblique comme s</w:t>
      </w:r>
      <w:r w:rsidR="00EE0B82">
        <w:t>’</w:t>
      </w:r>
      <w:r w:rsidRPr="002D10EB">
        <w:t>il traînait une brouette</w:t>
      </w:r>
      <w:r w:rsidR="00EE0B82">
        <w:t xml:space="preserve">. </w:t>
      </w:r>
      <w:r w:rsidRPr="002D10EB">
        <w:t>Dans sa vie</w:t>
      </w:r>
      <w:r w:rsidR="00EE0B82">
        <w:t xml:space="preserve">, </w:t>
      </w:r>
      <w:r w:rsidRPr="002D10EB">
        <w:t>il en a traîné beaucoup</w:t>
      </w:r>
      <w:r w:rsidR="00EE0B82">
        <w:t xml:space="preserve"> : </w:t>
      </w:r>
      <w:r w:rsidRPr="002D10EB">
        <w:t>c</w:t>
      </w:r>
      <w:r w:rsidR="00EE0B82">
        <w:t>’</w:t>
      </w:r>
      <w:r w:rsidRPr="002D10EB">
        <w:t>est sa déformation professionnelle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ai beau le savoir</w:t>
      </w:r>
      <w:r w:rsidR="00EE0B82">
        <w:t xml:space="preserve">, </w:t>
      </w:r>
      <w:r w:rsidRPr="002D10EB">
        <w:t>je m</w:t>
      </w:r>
      <w:r w:rsidR="00EE0B82">
        <w:t>’</w:t>
      </w:r>
      <w:r w:rsidRPr="002D10EB">
        <w:t>étonne</w:t>
      </w:r>
      <w:r w:rsidR="00EE0B82">
        <w:t xml:space="preserve">, </w:t>
      </w:r>
      <w:r w:rsidRPr="002D10EB">
        <w:t>chaque fois</w:t>
      </w:r>
      <w:r w:rsidR="00EE0B82">
        <w:t xml:space="preserve">, </w:t>
      </w:r>
      <w:r w:rsidRPr="002D10EB">
        <w:t>de lui trouver</w:t>
      </w:r>
      <w:r w:rsidR="00CA4F63">
        <w:t xml:space="preserve"> l</w:t>
      </w:r>
      <w:r w:rsidRPr="002D10EB">
        <w:t>a tête si près du derrière</w:t>
      </w:r>
      <w:r w:rsidR="00EE0B82">
        <w:t xml:space="preserve">, </w:t>
      </w:r>
      <w:r w:rsidRPr="002D10EB">
        <w:t>et</w:t>
      </w:r>
      <w:r w:rsidR="00EE0B82">
        <w:t xml:space="preserve">, </w:t>
      </w:r>
      <w:r w:rsidRPr="002D10EB">
        <w:t>entre les deux</w:t>
      </w:r>
      <w:r w:rsidR="00EE0B82">
        <w:t xml:space="preserve">, </w:t>
      </w:r>
      <w:r w:rsidRPr="002D10EB">
        <w:t>pas de ventre</w:t>
      </w:r>
      <w:r w:rsidR="00EE0B82">
        <w:t>.</w:t>
      </w:r>
    </w:p>
    <w:p w14:paraId="1C272BBA" w14:textId="77777777" w:rsidR="00EE0B82" w:rsidRDefault="000A7E25" w:rsidP="000A7E25">
      <w:r w:rsidRPr="002D10EB">
        <w:t>C</w:t>
      </w:r>
      <w:r w:rsidR="00EE0B82">
        <w:t>’</w:t>
      </w:r>
      <w:r w:rsidRPr="002D10EB">
        <w:t>est Spitz qui me guide</w:t>
      </w:r>
      <w:r w:rsidR="00EE0B82">
        <w:t xml:space="preserve">. </w:t>
      </w:r>
      <w:r w:rsidRPr="002D10EB">
        <w:t>Il devine les sentiers que je prendrai</w:t>
      </w:r>
      <w:r w:rsidR="00EE0B82">
        <w:t xml:space="preserve">. </w:t>
      </w:r>
      <w:r w:rsidRPr="002D10EB">
        <w:t>S</w:t>
      </w:r>
      <w:r w:rsidR="00EE0B82">
        <w:t>’</w:t>
      </w:r>
      <w:r w:rsidRPr="002D10EB">
        <w:t>il se trompe</w:t>
      </w:r>
      <w:r w:rsidR="00EE0B82">
        <w:t xml:space="preserve">, </w:t>
      </w:r>
      <w:r w:rsidRPr="002D10EB">
        <w:t>je le suis quand même</w:t>
      </w:r>
      <w:r w:rsidR="00EE0B82">
        <w:t xml:space="preserve">. </w:t>
      </w:r>
      <w:r w:rsidRPr="002D10EB">
        <w:t>Le soleil n</w:t>
      </w:r>
      <w:r w:rsidR="00EE0B82">
        <w:t>’</w:t>
      </w:r>
      <w:r w:rsidRPr="002D10EB">
        <w:t>est pas meilleur à gauche qu</w:t>
      </w:r>
      <w:r w:rsidR="00EE0B82">
        <w:t>’</w:t>
      </w:r>
      <w:r w:rsidRPr="002D10EB">
        <w:t>à droite et il y a partout de la bruyère</w:t>
      </w:r>
      <w:r w:rsidR="00EE0B82">
        <w:t>.</w:t>
      </w:r>
    </w:p>
    <w:p w14:paraId="25C53006" w14:textId="77777777" w:rsidR="00EE0B82" w:rsidRDefault="000A7E25" w:rsidP="000A7E25">
      <w:r w:rsidRPr="002D10EB">
        <w:t>Soudain</w:t>
      </w:r>
      <w:r w:rsidR="00EE0B82">
        <w:t xml:space="preserve">, </w:t>
      </w:r>
      <w:r w:rsidRPr="002D10EB">
        <w:t>il vient s</w:t>
      </w:r>
      <w:r w:rsidR="00EE0B82">
        <w:t>’</w:t>
      </w:r>
      <w:r w:rsidRPr="002D10EB">
        <w:t>arrêter près de moi</w:t>
      </w:r>
      <w:r w:rsidR="00EE0B82">
        <w:t xml:space="preserve">, </w:t>
      </w:r>
      <w:r w:rsidRPr="002D10EB">
        <w:t>tout contre</w:t>
      </w:r>
      <w:r w:rsidR="00EE0B82">
        <w:t xml:space="preserve">, </w:t>
      </w:r>
      <w:r w:rsidRPr="002D10EB">
        <w:t>et me regarde</w:t>
      </w:r>
      <w:r w:rsidR="00EE0B82">
        <w:t xml:space="preserve">, </w:t>
      </w:r>
      <w:r w:rsidRPr="002D10EB">
        <w:t>accroupi dans la pose ingénue de la chienne qui fait p</w:t>
      </w:r>
      <w:r w:rsidRPr="002D10EB">
        <w:t>i</w:t>
      </w:r>
      <w:r w:rsidRPr="002D10EB">
        <w:t>pi</w:t>
      </w:r>
      <w:r w:rsidR="00EE0B82">
        <w:t>.</w:t>
      </w:r>
    </w:p>
    <w:p w14:paraId="18D02B87" w14:textId="77777777" w:rsidR="00EE0B82" w:rsidRDefault="000A7E25" w:rsidP="000A7E25">
      <w:r w:rsidRPr="002D10EB">
        <w:lastRenderedPageBreak/>
        <w:t>En hiver</w:t>
      </w:r>
      <w:r w:rsidR="00EE0B82">
        <w:t xml:space="preserve">, </w:t>
      </w:r>
      <w:r w:rsidRPr="002D10EB">
        <w:t>quand il a soif</w:t>
      </w:r>
      <w:r w:rsidR="00EE0B82">
        <w:t xml:space="preserve">, </w:t>
      </w:r>
      <w:r w:rsidRPr="002D10EB">
        <w:t>Spitz</w:t>
      </w:r>
      <w:r w:rsidR="00EE0B82">
        <w:t xml:space="preserve">, </w:t>
      </w:r>
      <w:r w:rsidRPr="002D10EB">
        <w:t>avec ses pattes</w:t>
      </w:r>
      <w:r w:rsidR="00EE0B82">
        <w:t xml:space="preserve">, </w:t>
      </w:r>
      <w:r w:rsidRPr="002D10EB">
        <w:t>brise la glace qui lui dérobait l</w:t>
      </w:r>
      <w:r w:rsidR="00EE0B82">
        <w:t>’</w:t>
      </w:r>
      <w:r w:rsidRPr="002D10EB">
        <w:t>eau</w:t>
      </w:r>
      <w:r w:rsidR="00EE0B82">
        <w:t xml:space="preserve">, </w:t>
      </w:r>
      <w:r w:rsidRPr="002D10EB">
        <w:t>puis dans ce trou</w:t>
      </w:r>
      <w:r w:rsidR="00EE0B82">
        <w:t xml:space="preserve">, </w:t>
      </w:r>
      <w:r w:rsidRPr="002D10EB">
        <w:t>il lape</w:t>
      </w:r>
      <w:r w:rsidR="00EE0B82">
        <w:t xml:space="preserve">. </w:t>
      </w:r>
      <w:r w:rsidRPr="002D10EB">
        <w:t>Aucun dresseur ne lui a montré ce truc</w:t>
      </w:r>
      <w:r w:rsidR="00EE0B82">
        <w:t>…</w:t>
      </w:r>
    </w:p>
    <w:p w14:paraId="0522894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Ici</w:t>
      </w:r>
      <w:r>
        <w:t xml:space="preserve">, </w:t>
      </w:r>
      <w:r w:rsidR="000A7E25" w:rsidRPr="002D10EB">
        <w:t>Spitz</w:t>
      </w:r>
      <w:r>
        <w:t xml:space="preserve">, </w:t>
      </w:r>
      <w:r w:rsidR="000A7E25" w:rsidRPr="002D10EB">
        <w:t>ici</w:t>
      </w:r>
      <w:r>
        <w:t>.</w:t>
      </w:r>
    </w:p>
    <w:p w14:paraId="18F8205D" w14:textId="77777777" w:rsidR="00EE0B82" w:rsidRDefault="000A7E25" w:rsidP="000A7E25">
      <w:r w:rsidRPr="002D10EB">
        <w:t>Spitz n</w:t>
      </w:r>
      <w:r w:rsidR="00EE0B82">
        <w:t>’</w:t>
      </w:r>
      <w:r w:rsidRPr="002D10EB">
        <w:t>entend plus</w:t>
      </w:r>
      <w:r w:rsidR="00EE0B82">
        <w:t xml:space="preserve">. </w:t>
      </w:r>
      <w:r w:rsidRPr="002D10EB">
        <w:t>Par-dessus la haie</w:t>
      </w:r>
      <w:r w:rsidR="00EE0B82">
        <w:t xml:space="preserve">, </w:t>
      </w:r>
      <w:r w:rsidRPr="002D10EB">
        <w:t>il est loin</w:t>
      </w:r>
      <w:r w:rsidR="00EE0B82">
        <w:t xml:space="preserve">, </w:t>
      </w:r>
      <w:r w:rsidRPr="002D10EB">
        <w:t>dans la prairie où le berger des Trappistes mène ses moutons</w:t>
      </w:r>
      <w:r w:rsidR="00EE0B82">
        <w:t xml:space="preserve">. </w:t>
      </w:r>
      <w:r w:rsidRPr="002D10EB">
        <w:t>Quand il voit un troupeau</w:t>
      </w:r>
      <w:r w:rsidR="00EE0B82">
        <w:t xml:space="preserve">, </w:t>
      </w:r>
      <w:r w:rsidRPr="002D10EB">
        <w:t>Spitz se souvient de sa race</w:t>
      </w:r>
      <w:r w:rsidR="00EE0B82">
        <w:t xml:space="preserve"> : </w:t>
      </w:r>
      <w:r w:rsidRPr="002D10EB">
        <w:t>il redevient un vrai noble</w:t>
      </w:r>
      <w:r w:rsidR="00EE0B82">
        <w:t xml:space="preserve">. </w:t>
      </w:r>
      <w:r w:rsidRPr="002D10EB">
        <w:t>Il faut qu</w:t>
      </w:r>
      <w:r w:rsidR="00EE0B82">
        <w:t>’</w:t>
      </w:r>
      <w:r w:rsidRPr="002D10EB">
        <w:t>il guerroie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brutalise les faibles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aboie ses défis aux spadassins qui les gardent</w:t>
      </w:r>
      <w:r w:rsidR="00EE0B82">
        <w:t>.</w:t>
      </w:r>
    </w:p>
    <w:p w14:paraId="01FE478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Ici</w:t>
      </w:r>
      <w:r>
        <w:t xml:space="preserve">, </w:t>
      </w:r>
      <w:r w:rsidR="000A7E25" w:rsidRPr="002D10EB">
        <w:t>Spitz</w:t>
      </w:r>
      <w:r>
        <w:t xml:space="preserve">, </w:t>
      </w:r>
      <w:r w:rsidR="000A7E25" w:rsidRPr="002D10EB">
        <w:t>ici</w:t>
      </w:r>
      <w:r>
        <w:t> !</w:t>
      </w:r>
    </w:p>
    <w:p w14:paraId="130B0BA5" w14:textId="77777777" w:rsidR="00EE0B82" w:rsidRDefault="000A7E25" w:rsidP="000A7E25">
      <w:r w:rsidRPr="002D10EB">
        <w:t>J</w:t>
      </w:r>
      <w:r w:rsidR="00EE0B82">
        <w:t>’</w:t>
      </w:r>
      <w:r w:rsidRPr="002D10EB">
        <w:t>ai beau crier</w:t>
      </w:r>
      <w:r w:rsidR="00EE0B82">
        <w:t xml:space="preserve">, </w:t>
      </w:r>
      <w:r w:rsidRPr="002D10EB">
        <w:t>le berger brandir sa houlette</w:t>
      </w:r>
      <w:r w:rsidR="00EE0B82">
        <w:t xml:space="preserve">, </w:t>
      </w:r>
      <w:r w:rsidRPr="002D10EB">
        <w:t>tout le troupeau se débander</w:t>
      </w:r>
      <w:r w:rsidR="00EE0B82">
        <w:t xml:space="preserve">, </w:t>
      </w:r>
      <w:r w:rsidRPr="002D10EB">
        <w:t>il ne reviendra qu</w:t>
      </w:r>
      <w:r w:rsidR="00EE0B82">
        <w:t>’</w:t>
      </w:r>
      <w:r w:rsidRPr="002D10EB">
        <w:t>il n</w:t>
      </w:r>
      <w:r w:rsidR="00EE0B82">
        <w:t>’</w:t>
      </w:r>
      <w:r w:rsidRPr="002D10EB">
        <w:t>ait flanqué</w:t>
      </w:r>
      <w:r w:rsidR="00EE0B82">
        <w:t xml:space="preserve">, </w:t>
      </w:r>
      <w:r w:rsidRPr="002D10EB">
        <w:t>à ses rivaux</w:t>
      </w:r>
      <w:r w:rsidR="00EE0B82">
        <w:t xml:space="preserve">, </w:t>
      </w:r>
      <w:r w:rsidRPr="002D10EB">
        <w:t>quelque bon coup de rapière</w:t>
      </w:r>
      <w:r w:rsidR="00EE0B82">
        <w:t>.</w:t>
      </w:r>
    </w:p>
    <w:p w14:paraId="29CA6740" w14:textId="77777777" w:rsidR="00EE0B82" w:rsidRDefault="000A7E25" w:rsidP="000A7E25">
      <w:r w:rsidRPr="002D10EB">
        <w:t>Attelé dans sa brouette</w:t>
      </w:r>
      <w:r w:rsidR="00EE0B82">
        <w:t xml:space="preserve">, </w:t>
      </w:r>
      <w:r w:rsidRPr="002D10EB">
        <w:t>Spitz redevient sérieux</w:t>
      </w:r>
      <w:r w:rsidR="00EE0B82">
        <w:t xml:space="preserve">. </w:t>
      </w:r>
      <w:r w:rsidRPr="002D10EB">
        <w:t>Plus c</w:t>
      </w:r>
      <w:r w:rsidR="00EE0B82">
        <w:t>’</w:t>
      </w:r>
      <w:r w:rsidRPr="002D10EB">
        <w:t>est lourd</w:t>
      </w:r>
      <w:r w:rsidR="00EE0B82">
        <w:t xml:space="preserve">, </w:t>
      </w:r>
      <w:r w:rsidRPr="002D10EB">
        <w:t>plus il s</w:t>
      </w:r>
      <w:r w:rsidR="00EE0B82">
        <w:t>’</w:t>
      </w:r>
      <w:r w:rsidRPr="002D10EB">
        <w:t>amuse</w:t>
      </w:r>
      <w:r w:rsidR="00EE0B82">
        <w:t xml:space="preserve">. </w:t>
      </w:r>
      <w:r w:rsidRPr="002D10EB">
        <w:t>Il travaille des quatre pattes</w:t>
      </w:r>
      <w:r w:rsidR="00EE0B82">
        <w:t xml:space="preserve">, </w:t>
      </w:r>
      <w:r w:rsidRPr="002D10EB">
        <w:t>des ongles</w:t>
      </w:r>
      <w:r w:rsidR="00EE0B82">
        <w:t xml:space="preserve">, </w:t>
      </w:r>
      <w:r w:rsidRPr="002D10EB">
        <w:t>du poitrail</w:t>
      </w:r>
      <w:r w:rsidR="00EE0B82">
        <w:t xml:space="preserve">, </w:t>
      </w:r>
      <w:r w:rsidRPr="002D10EB">
        <w:t>et sa langue</w:t>
      </w:r>
      <w:r w:rsidR="00EE0B82">
        <w:t xml:space="preserve">, </w:t>
      </w:r>
      <w:r w:rsidRPr="002D10EB">
        <w:t>qui pend</w:t>
      </w:r>
      <w:r w:rsidR="00EE0B82">
        <w:t xml:space="preserve">, </w:t>
      </w:r>
      <w:r w:rsidRPr="002D10EB">
        <w:t>bave jusqu</w:t>
      </w:r>
      <w:r w:rsidR="00EE0B82">
        <w:t>’</w:t>
      </w:r>
      <w:r w:rsidRPr="002D10EB">
        <w:t>à terre</w:t>
      </w:r>
      <w:r w:rsidR="00EE0B82">
        <w:t xml:space="preserve">. </w:t>
      </w:r>
      <w:r w:rsidRPr="002D10EB">
        <w:t>Ployé entre les brancards</w:t>
      </w:r>
      <w:r w:rsidR="00EE0B82">
        <w:t xml:space="preserve">, </w:t>
      </w:r>
      <w:r w:rsidRPr="002D10EB">
        <w:t>il faut que je galope à le suivre</w:t>
      </w:r>
      <w:r w:rsidR="00EE0B82">
        <w:t xml:space="preserve">. </w:t>
      </w:r>
      <w:r w:rsidRPr="002D10EB">
        <w:t>Il me fatigue</w:t>
      </w:r>
      <w:r w:rsidR="00EE0B82">
        <w:t xml:space="preserve">, </w:t>
      </w:r>
      <w:r w:rsidRPr="002D10EB">
        <w:t>tant il m</w:t>
      </w:r>
      <w:r w:rsidR="00EE0B82">
        <w:t>’</w:t>
      </w:r>
      <w:r w:rsidRPr="002D10EB">
        <w:t>aide</w:t>
      </w:r>
      <w:r w:rsidR="00EE0B82">
        <w:t xml:space="preserve">. </w:t>
      </w:r>
      <w:r w:rsidRPr="002D10EB">
        <w:t>Parfois</w:t>
      </w:r>
      <w:r w:rsidR="00EE0B82">
        <w:t xml:space="preserve">, </w:t>
      </w:r>
      <w:r w:rsidRPr="002D10EB">
        <w:t>il donne une saccade si violente que le trait se brise et Spitz</w:t>
      </w:r>
      <w:r w:rsidR="00EE0B82">
        <w:t xml:space="preserve">, </w:t>
      </w:r>
      <w:r w:rsidRPr="002D10EB">
        <w:t>emporté</w:t>
      </w:r>
      <w:r w:rsidR="00EE0B82">
        <w:t xml:space="preserve">, </w:t>
      </w:r>
      <w:r w:rsidRPr="002D10EB">
        <w:t>continue son élan</w:t>
      </w:r>
      <w:r w:rsidR="00EE0B82">
        <w:t xml:space="preserve">, </w:t>
      </w:r>
      <w:r w:rsidRPr="002D10EB">
        <w:t>cul par-dessus tête</w:t>
      </w:r>
      <w:r w:rsidR="00EE0B82">
        <w:t xml:space="preserve">, </w:t>
      </w:r>
      <w:r w:rsidRPr="002D10EB">
        <w:t>dans le ruisseau</w:t>
      </w:r>
      <w:r w:rsidR="00EE0B82">
        <w:t>.</w:t>
      </w:r>
    </w:p>
    <w:p w14:paraId="54E7D678" w14:textId="77777777" w:rsidR="00EE0B82" w:rsidRDefault="000A7E25" w:rsidP="000A7E25">
      <w:r w:rsidRPr="002D10EB">
        <w:t>Sur le flanc</w:t>
      </w:r>
      <w:r w:rsidR="00EE0B82">
        <w:t xml:space="preserve">, </w:t>
      </w:r>
      <w:r w:rsidRPr="002D10EB">
        <w:t>hors de sa niche</w:t>
      </w:r>
      <w:r w:rsidR="00EE0B82">
        <w:t xml:space="preserve">, </w:t>
      </w:r>
      <w:r w:rsidRPr="002D10EB">
        <w:t>Spitz dort</w:t>
      </w:r>
      <w:r w:rsidR="00EE0B82">
        <w:t xml:space="preserve">. </w:t>
      </w:r>
      <w:r w:rsidRPr="002D10EB">
        <w:t>Je tourne à ne rien faire</w:t>
      </w:r>
      <w:r w:rsidR="00EE0B82">
        <w:t xml:space="preserve">. </w:t>
      </w:r>
      <w:r w:rsidRPr="002D10EB">
        <w:t>Avec une seringue</w:t>
      </w:r>
      <w:r w:rsidR="00EE0B82">
        <w:t xml:space="preserve">, </w:t>
      </w:r>
      <w:r w:rsidRPr="002D10EB">
        <w:t>qui sert à soigner les poules</w:t>
      </w:r>
      <w:r w:rsidR="00EE0B82">
        <w:t xml:space="preserve">, </w:t>
      </w:r>
      <w:r w:rsidRPr="002D10EB">
        <w:t>je lui lance un mince jet d</w:t>
      </w:r>
      <w:r w:rsidR="00EE0B82">
        <w:t>’</w:t>
      </w:r>
      <w:r w:rsidRPr="002D10EB">
        <w:t>eau</w:t>
      </w:r>
      <w:r w:rsidR="00EE0B82">
        <w:t xml:space="preserve">. </w:t>
      </w:r>
      <w:r w:rsidRPr="002D10EB">
        <w:t>Je crois qu</w:t>
      </w:r>
      <w:r w:rsidR="00EE0B82">
        <w:t>’</w:t>
      </w:r>
      <w:r w:rsidRPr="002D10EB">
        <w:t>il va bondir</w:t>
      </w:r>
      <w:r w:rsidR="00EE0B82">
        <w:t xml:space="preserve"> : </w:t>
      </w:r>
      <w:r w:rsidRPr="002D10EB">
        <w:t>il n</w:t>
      </w:r>
      <w:r w:rsidR="00EE0B82">
        <w:t>’</w:t>
      </w:r>
      <w:r w:rsidRPr="002D10EB">
        <w:t>a pas bougé</w:t>
      </w:r>
      <w:r w:rsidR="00EE0B82">
        <w:t xml:space="preserve">. </w:t>
      </w:r>
      <w:r w:rsidRPr="002D10EB">
        <w:t>Je recommence</w:t>
      </w:r>
      <w:r w:rsidR="00EE0B82">
        <w:t xml:space="preserve">… </w:t>
      </w:r>
      <w:r w:rsidRPr="002D10EB">
        <w:t>puis de nouveau</w:t>
      </w:r>
      <w:r w:rsidR="00EE0B82">
        <w:t> :</w:t>
      </w:r>
    </w:p>
    <w:p w14:paraId="5D1B99B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Tu es bête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tu ne vois pas qu</w:t>
      </w:r>
      <w:r>
        <w:t>’</w:t>
      </w:r>
      <w:r w:rsidR="000A7E25" w:rsidRPr="002D10EB">
        <w:t>il se fiche de toi</w:t>
      </w:r>
      <w:r>
        <w:t>.</w:t>
      </w:r>
    </w:p>
    <w:p w14:paraId="06E55023" w14:textId="77777777" w:rsidR="00EE0B82" w:rsidRDefault="000A7E25" w:rsidP="000A7E25">
      <w:r w:rsidRPr="002D10EB">
        <w:t>Après tout</w:t>
      </w:r>
      <w:r w:rsidR="00EE0B82">
        <w:t xml:space="preserve">, </w:t>
      </w:r>
      <w:r w:rsidRPr="002D10EB">
        <w:t>il a bien raison</w:t>
      </w:r>
      <w:r w:rsidR="00EE0B82">
        <w:t>.</w:t>
      </w:r>
    </w:p>
    <w:p w14:paraId="264000D8" w14:textId="77777777" w:rsidR="00EE0B82" w:rsidRDefault="000A7E25" w:rsidP="000A7E25">
      <w:r w:rsidRPr="002D10EB">
        <w:lastRenderedPageBreak/>
        <w:t>J</w:t>
      </w:r>
      <w:r w:rsidR="00EE0B82">
        <w:t>’</w:t>
      </w:r>
      <w:r w:rsidRPr="002D10EB">
        <w:t>ai un second chien</w:t>
      </w:r>
      <w:r w:rsidR="00EE0B82">
        <w:t xml:space="preserve">, </w:t>
      </w:r>
      <w:r w:rsidRPr="002D10EB">
        <w:t>Fox</w:t>
      </w:r>
      <w:r w:rsidR="00EE0B82">
        <w:t xml:space="preserve">, </w:t>
      </w:r>
      <w:r w:rsidRPr="002D10EB">
        <w:t>un roquet grelottant que j</w:t>
      </w:r>
      <w:r w:rsidR="00EE0B82">
        <w:t>’</w:t>
      </w:r>
      <w:r w:rsidRPr="002D10EB">
        <w:t>avais dès la ville</w:t>
      </w:r>
      <w:r w:rsidR="00EE0B82">
        <w:t xml:space="preserve">. </w:t>
      </w:r>
      <w:r w:rsidRPr="002D10EB">
        <w:t>Je l</w:t>
      </w:r>
      <w:r w:rsidR="00EE0B82">
        <w:t>’</w:t>
      </w:r>
      <w:r w:rsidRPr="002D10EB">
        <w:t>ai amené par compassion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un mâle</w:t>
      </w:r>
      <w:r w:rsidR="00EE0B82">
        <w:t xml:space="preserve">. </w:t>
      </w:r>
      <w:r w:rsidRPr="002D10EB">
        <w:t>Mais quel dégénéré</w:t>
      </w:r>
      <w:r w:rsidR="00EE0B82">
        <w:t xml:space="preserve"> ! </w:t>
      </w:r>
      <w:r w:rsidRPr="002D10EB">
        <w:t>La bruyère</w:t>
      </w:r>
      <w:r w:rsidR="00EE0B82">
        <w:t xml:space="preserve">, </w:t>
      </w:r>
      <w:r w:rsidRPr="002D10EB">
        <w:t>fi</w:t>
      </w:r>
      <w:r w:rsidR="00EE0B82">
        <w:t xml:space="preserve"> ! </w:t>
      </w:r>
      <w:r w:rsidRPr="002D10EB">
        <w:t>vous ne voudriez pas qu</w:t>
      </w:r>
      <w:r w:rsidR="00EE0B82">
        <w:t>’</w:t>
      </w:r>
      <w:r w:rsidRPr="002D10EB">
        <w:t>il s</w:t>
      </w:r>
      <w:r w:rsidR="00EE0B82">
        <w:t>’</w:t>
      </w:r>
      <w:r w:rsidRPr="002D10EB">
        <w:t>y blessât les pattes</w:t>
      </w:r>
      <w:r w:rsidR="00EE0B82">
        <w:t xml:space="preserve">. </w:t>
      </w:r>
      <w:r w:rsidRPr="002D10EB">
        <w:t>Le pain de seigle</w:t>
      </w:r>
      <w:r w:rsidR="00EE0B82">
        <w:t xml:space="preserve">, </w:t>
      </w:r>
      <w:r w:rsidRPr="002D10EB">
        <w:t>bon pour Spitz</w:t>
      </w:r>
      <w:r w:rsidR="00EE0B82">
        <w:t xml:space="preserve">. </w:t>
      </w:r>
      <w:r w:rsidRPr="002D10EB">
        <w:t>Quant à dormir</w:t>
      </w:r>
      <w:r w:rsidR="00EE0B82">
        <w:t xml:space="preserve">, </w:t>
      </w:r>
      <w:r w:rsidRPr="002D10EB">
        <w:t>monsieur veut un coussin avec des plumes</w:t>
      </w:r>
      <w:r w:rsidR="00EE0B82">
        <w:t xml:space="preserve">. </w:t>
      </w:r>
      <w:proofErr w:type="gramStart"/>
      <w:r w:rsidRPr="002D10EB">
        <w:t>Des fois</w:t>
      </w:r>
      <w:proofErr w:type="gramEnd"/>
      <w:r w:rsidRPr="002D10EB">
        <w:t xml:space="preserve"> je l</w:t>
      </w:r>
      <w:r w:rsidR="00EE0B82">
        <w:t>’</w:t>
      </w:r>
      <w:r w:rsidRPr="002D10EB">
        <w:t>y surprends</w:t>
      </w:r>
      <w:r w:rsidR="00EE0B82">
        <w:t xml:space="preserve">, </w:t>
      </w:r>
      <w:r w:rsidRPr="002D10EB">
        <w:t>roulé en boule</w:t>
      </w:r>
      <w:r w:rsidR="00EE0B82">
        <w:t xml:space="preserve">, </w:t>
      </w:r>
      <w:r w:rsidRPr="002D10EB">
        <w:t>les yeux clos</w:t>
      </w:r>
      <w:r w:rsidR="00EE0B82">
        <w:t xml:space="preserve">, </w:t>
      </w:r>
      <w:r w:rsidRPr="002D10EB">
        <w:t>qui savoure en sou</w:t>
      </w:r>
      <w:r w:rsidRPr="002D10EB">
        <w:t>r</w:t>
      </w:r>
      <w:r w:rsidRPr="002D10EB">
        <w:t>nois quelque chose de rouge sous son ventre</w:t>
      </w:r>
      <w:r w:rsidR="00EE0B82">
        <w:t xml:space="preserve">. </w:t>
      </w:r>
      <w:r w:rsidRPr="002D10EB">
        <w:t>Je n</w:t>
      </w:r>
      <w:r w:rsidR="00EE0B82">
        <w:t>’</w:t>
      </w:r>
      <w:r w:rsidRPr="002D10EB">
        <w:t>aime pas beaucoup cet Onan de la ville</w:t>
      </w:r>
      <w:r w:rsidR="00EE0B82">
        <w:t>.</w:t>
      </w:r>
    </w:p>
    <w:p w14:paraId="006D25CE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76500050" w14:textId="77777777" w:rsidR="00EE0B82" w:rsidRDefault="000A7E25" w:rsidP="000A7E25">
      <w:pPr>
        <w:pStyle w:val="Sous-titre"/>
        <w:jc w:val="left"/>
      </w:pPr>
      <w:r w:rsidRPr="002D10EB">
        <w:t>AMOUR</w:t>
      </w:r>
      <w:r w:rsidR="00EE0B82">
        <w:t>.</w:t>
      </w:r>
    </w:p>
    <w:p w14:paraId="0D38FD40" w14:textId="77777777" w:rsidR="00B77A0F" w:rsidRPr="00B77A0F" w:rsidRDefault="00B77A0F" w:rsidP="00B77A0F">
      <w:pPr>
        <w:pStyle w:val="NormalSolidaire"/>
      </w:pPr>
    </w:p>
    <w:p w14:paraId="7628EAE8" w14:textId="77777777" w:rsidR="00EE0B82" w:rsidRDefault="000A7E25" w:rsidP="000A7E25">
      <w:r w:rsidRPr="002D10EB">
        <w:t>Mon Dieu</w:t>
      </w:r>
      <w:r w:rsidR="00EE0B82">
        <w:t xml:space="preserve"> ! </w:t>
      </w:r>
      <w:r w:rsidRPr="002D10EB">
        <w:t>que de chiens</w:t>
      </w:r>
      <w:r w:rsidR="00EE0B82">
        <w:t xml:space="preserve"> ! </w:t>
      </w:r>
      <w:r w:rsidRPr="002D10EB">
        <w:t>Ce grand noir là-bas</w:t>
      </w:r>
      <w:r w:rsidR="00EE0B82">
        <w:t xml:space="preserve">, </w:t>
      </w:r>
      <w:r w:rsidRPr="002D10EB">
        <w:t>avec son bout de chaîne</w:t>
      </w:r>
      <w:r w:rsidR="00EE0B82">
        <w:t xml:space="preserve">, </w:t>
      </w:r>
      <w:r w:rsidRPr="002D10EB">
        <w:t>n</w:t>
      </w:r>
      <w:r w:rsidR="00EE0B82">
        <w:t>’</w:t>
      </w:r>
      <w:r w:rsidRPr="002D10EB">
        <w:t>est-ce pas le Black de Fons</w:t>
      </w:r>
      <w:r w:rsidR="00EE0B82">
        <w:t xml:space="preserve"> ? </w:t>
      </w:r>
      <w:r w:rsidRPr="002D10EB">
        <w:t>Et ce petit roux</w:t>
      </w:r>
      <w:r w:rsidR="00EE0B82">
        <w:t xml:space="preserve">, </w:t>
      </w:r>
      <w:r w:rsidRPr="002D10EB">
        <w:t>contre le fil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 xml:space="preserve">est ce rossard à </w:t>
      </w:r>
      <w:proofErr w:type="spellStart"/>
      <w:r w:rsidRPr="002D10EB">
        <w:t>Nélis</w:t>
      </w:r>
      <w:proofErr w:type="spellEnd"/>
      <w:r w:rsidR="00EE0B82">
        <w:t xml:space="preserve">, </w:t>
      </w:r>
      <w:r w:rsidRPr="002D10EB">
        <w:t>qui un jour m</w:t>
      </w:r>
      <w:r w:rsidR="00EE0B82">
        <w:t>’</w:t>
      </w:r>
      <w:r w:rsidRPr="002D10EB">
        <w:t>a déchiré la culotte</w:t>
      </w:r>
      <w:r w:rsidR="00EE0B82">
        <w:t xml:space="preserve">. </w:t>
      </w:r>
      <w:r w:rsidRPr="002D10EB">
        <w:t>Et ce dogue</w:t>
      </w:r>
      <w:r w:rsidR="00EE0B82">
        <w:t xml:space="preserve"> ? </w:t>
      </w:r>
      <w:r w:rsidRPr="002D10EB">
        <w:t>Mais oui</w:t>
      </w:r>
      <w:r w:rsidR="00EE0B82">
        <w:t xml:space="preserve">, </w:t>
      </w:r>
      <w:r w:rsidRPr="002D10EB">
        <w:t>le dogue du boulanger</w:t>
      </w:r>
      <w:r w:rsidR="00EE0B82">
        <w:t xml:space="preserve"> ; </w:t>
      </w:r>
      <w:r w:rsidRPr="002D10EB">
        <w:t>et les autres que je connais</w:t>
      </w:r>
      <w:r w:rsidR="00EE0B82">
        <w:t xml:space="preserve">, </w:t>
      </w:r>
      <w:r w:rsidRPr="002D10EB">
        <w:t>des vadrouilles partout à renifler les o</w:t>
      </w:r>
      <w:r w:rsidRPr="002D10EB">
        <w:t>r</w:t>
      </w:r>
      <w:r w:rsidRPr="002D10EB">
        <w:t>dures du village</w:t>
      </w:r>
      <w:r w:rsidR="00EE0B82">
        <w:t>.</w:t>
      </w:r>
    </w:p>
    <w:p w14:paraId="1AC8B69A" w14:textId="77777777" w:rsidR="00EE0B82" w:rsidRDefault="000A7E25" w:rsidP="000A7E25">
      <w:r w:rsidRPr="002D10EB">
        <w:t>Qu</w:t>
      </w:r>
      <w:r w:rsidR="00EE0B82">
        <w:t>’</w:t>
      </w:r>
      <w:r w:rsidRPr="002D10EB">
        <w:t>ont-ils donc à trotter autour de mon enclos</w:t>
      </w:r>
      <w:r w:rsidR="00EE0B82">
        <w:t xml:space="preserve"> ? </w:t>
      </w:r>
      <w:r w:rsidRPr="002D10EB">
        <w:t>Bon</w:t>
      </w:r>
      <w:r w:rsidR="00EE0B82">
        <w:t xml:space="preserve">, </w:t>
      </w:r>
      <w:r w:rsidRPr="002D10EB">
        <w:t>en voilà deux qui se battent</w:t>
      </w:r>
      <w:r w:rsidR="00EE0B82">
        <w:t xml:space="preserve"> ! </w:t>
      </w:r>
      <w:r w:rsidRPr="002D10EB">
        <w:t>et ce cochon devant mon poteau</w:t>
      </w:r>
      <w:r w:rsidR="00EE0B82">
        <w:t xml:space="preserve">, </w:t>
      </w:r>
      <w:r w:rsidRPr="002D10EB">
        <w:t>holà</w:t>
      </w:r>
      <w:r w:rsidR="00EE0B82">
        <w:t xml:space="preserve"> ! </w:t>
      </w:r>
      <w:r w:rsidRPr="002D10EB">
        <w:t>se croit-il dans un urinoir</w:t>
      </w:r>
      <w:r w:rsidR="00EE0B82">
        <w:t> ?</w:t>
      </w:r>
    </w:p>
    <w:p w14:paraId="2111F037" w14:textId="77777777" w:rsidR="00EE0B82" w:rsidRDefault="000A7E25" w:rsidP="000A7E25">
      <w:r w:rsidRPr="002D10EB">
        <w:t>Et Spitz</w:t>
      </w:r>
      <w:r w:rsidR="00EE0B82">
        <w:t xml:space="preserve">, </w:t>
      </w:r>
      <w:r w:rsidRPr="002D10EB">
        <w:t>que fait-il</w:t>
      </w:r>
      <w:r w:rsidR="00EE0B82">
        <w:t xml:space="preserve"> ? </w:t>
      </w:r>
      <w:r w:rsidRPr="002D10EB">
        <w:t>Il en prend à son aise</w:t>
      </w:r>
      <w:r w:rsidR="00EE0B82">
        <w:t xml:space="preserve">. </w:t>
      </w:r>
      <w:r w:rsidRPr="002D10EB">
        <w:t>Il se chauffe</w:t>
      </w:r>
      <w:r w:rsidR="00EE0B82">
        <w:t xml:space="preserve">, </w:t>
      </w:r>
      <w:r w:rsidRPr="002D10EB">
        <w:t>il n</w:t>
      </w:r>
      <w:r w:rsidR="00EE0B82">
        <w:t>’</w:t>
      </w:r>
      <w:r w:rsidRPr="002D10EB">
        <w:t>entend rien</w:t>
      </w:r>
      <w:r w:rsidR="00EE0B82">
        <w:t xml:space="preserve"> ; </w:t>
      </w:r>
      <w:r w:rsidRPr="002D10EB">
        <w:t>il dort</w:t>
      </w:r>
      <w:r w:rsidR="00EE0B82">
        <w:t xml:space="preserve">. </w:t>
      </w:r>
      <w:r w:rsidRPr="002D10EB">
        <w:t>Allons</w:t>
      </w:r>
      <w:r w:rsidR="00EE0B82">
        <w:t xml:space="preserve">, </w:t>
      </w:r>
      <w:r w:rsidRPr="002D10EB">
        <w:t>Spitz</w:t>
      </w:r>
      <w:r w:rsidR="00EE0B82">
        <w:t xml:space="preserve">, </w:t>
      </w:r>
      <w:r w:rsidRPr="002D10EB">
        <w:t>yeux-tu aboyer</w:t>
      </w:r>
      <w:r w:rsidR="00EE0B82">
        <w:t xml:space="preserve">, </w:t>
      </w:r>
      <w:r w:rsidRPr="002D10EB">
        <w:t>sommer cette racaille de déguerpir</w:t>
      </w:r>
      <w:r w:rsidR="00EE0B82">
        <w:t> !</w:t>
      </w:r>
    </w:p>
    <w:p w14:paraId="48391F4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</w:t>
      </w:r>
      <w:r>
        <w:t xml:space="preserve"> ! </w:t>
      </w:r>
      <w:r w:rsidR="000A7E25" w:rsidRPr="002D10EB">
        <w:t>Monsieur</w:t>
      </w:r>
      <w:r>
        <w:t xml:space="preserve">, </w:t>
      </w:r>
      <w:r w:rsidR="000A7E25" w:rsidRPr="002D10EB">
        <w:t>garez votre Spitz si vous ne voulez pas de bâtards</w:t>
      </w:r>
      <w:r>
        <w:t>.</w:t>
      </w:r>
    </w:p>
    <w:p w14:paraId="5271FAED" w14:textId="77777777" w:rsidR="00EE0B82" w:rsidRDefault="000A7E25" w:rsidP="000A7E25">
      <w:r w:rsidRPr="002D10EB">
        <w:t>C</w:t>
      </w:r>
      <w:r w:rsidR="00EE0B82">
        <w:t>’</w:t>
      </w:r>
      <w:r w:rsidRPr="002D10EB">
        <w:t>est Fons qui vient chercher son Black</w:t>
      </w:r>
      <w:r w:rsidR="00EE0B82">
        <w:t>.</w:t>
      </w:r>
    </w:p>
    <w:p w14:paraId="79B433E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Des bâtards</w:t>
      </w:r>
      <w:r>
        <w:t xml:space="preserve">, </w:t>
      </w:r>
      <w:r w:rsidR="000A7E25" w:rsidRPr="002D10EB">
        <w:t>Fons</w:t>
      </w:r>
      <w:r>
        <w:t xml:space="preserve"> ! </w:t>
      </w:r>
      <w:r w:rsidR="000A7E25" w:rsidRPr="002D10EB">
        <w:t>Comment</w:t>
      </w:r>
      <w:r>
        <w:t> ?</w:t>
      </w:r>
    </w:p>
    <w:p w14:paraId="11383502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Mais vous voyez bien</w:t>
      </w:r>
      <w:r>
        <w:t xml:space="preserve"> : </w:t>
      </w:r>
      <w:r w:rsidR="000A7E25" w:rsidRPr="002D10EB">
        <w:t>votre chienne</w:t>
      </w:r>
      <w:r>
        <w:t>…</w:t>
      </w:r>
    </w:p>
    <w:p w14:paraId="34564C9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</w:t>
      </w:r>
      <w:r>
        <w:t xml:space="preserve">… </w:t>
      </w:r>
      <w:r w:rsidR="000A7E25" w:rsidRPr="002D10EB">
        <w:t>Ah</w:t>
      </w:r>
      <w:r>
        <w:t xml:space="preserve"> ! </w:t>
      </w:r>
      <w:r w:rsidR="000A7E25" w:rsidRPr="002D10EB">
        <w:t>c</w:t>
      </w:r>
      <w:r>
        <w:t>’</w:t>
      </w:r>
      <w:r w:rsidR="000A7E25" w:rsidRPr="002D10EB">
        <w:t>est pour ça</w:t>
      </w:r>
      <w:r>
        <w:t> !</w:t>
      </w:r>
    </w:p>
    <w:p w14:paraId="6DC525E7" w14:textId="77777777" w:rsidR="00EE0B82" w:rsidRDefault="000A7E25" w:rsidP="000A7E25">
      <w:r w:rsidRPr="002D10EB">
        <w:t>Je n</w:t>
      </w:r>
      <w:r w:rsidR="00EE0B82">
        <w:t>’</w:t>
      </w:r>
      <w:r w:rsidRPr="002D10EB">
        <w:t>y pensais plus</w:t>
      </w:r>
      <w:r w:rsidR="00EE0B82">
        <w:t xml:space="preserve">. </w:t>
      </w:r>
      <w:r w:rsidRPr="002D10EB">
        <w:t>Fons parti</w:t>
      </w:r>
      <w:r w:rsidR="00EE0B82">
        <w:t xml:space="preserve">, </w:t>
      </w:r>
      <w:r w:rsidRPr="002D10EB">
        <w:t>je vais jusqu</w:t>
      </w:r>
      <w:r w:rsidR="00EE0B82">
        <w:t>’</w:t>
      </w:r>
      <w:r w:rsidRPr="002D10EB">
        <w:t>à la niche</w:t>
      </w:r>
      <w:r w:rsidR="00EE0B82">
        <w:t> :</w:t>
      </w:r>
    </w:p>
    <w:p w14:paraId="3F4C021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À ton âge</w:t>
      </w:r>
      <w:r>
        <w:t xml:space="preserve">, </w:t>
      </w:r>
      <w:r w:rsidR="000A7E25" w:rsidRPr="002D10EB">
        <w:t>Spitz</w:t>
      </w:r>
      <w:r>
        <w:t xml:space="preserve">, </w:t>
      </w:r>
      <w:r w:rsidR="000A7E25" w:rsidRPr="002D10EB">
        <w:t>faut-il que je te gronde</w:t>
      </w:r>
      <w:r>
        <w:t xml:space="preserve"> ? </w:t>
      </w:r>
      <w:r w:rsidR="000A7E25" w:rsidRPr="002D10EB">
        <w:t>Vouloir mettre des gosses entre nous</w:t>
      </w:r>
      <w:r>
        <w:t xml:space="preserve">. </w:t>
      </w:r>
      <w:r w:rsidR="000A7E25" w:rsidRPr="002D10EB">
        <w:t>En ai-je</w:t>
      </w:r>
      <w:r>
        <w:t xml:space="preserve">, </w:t>
      </w:r>
      <w:r w:rsidR="000A7E25" w:rsidRPr="002D10EB">
        <w:t>moi</w:t>
      </w:r>
      <w:r>
        <w:t xml:space="preserve"> ? </w:t>
      </w:r>
      <w:r w:rsidR="000A7E25" w:rsidRPr="002D10EB">
        <w:t>Songe au ridicule</w:t>
      </w:r>
      <w:r>
        <w:t xml:space="preserve">. </w:t>
      </w:r>
      <w:r w:rsidR="000A7E25" w:rsidRPr="002D10EB">
        <w:t>Nous vois-tu promenant par la bruyère ton bedon de femme e</w:t>
      </w:r>
      <w:r w:rsidR="000A7E25" w:rsidRPr="002D10EB">
        <w:t>n</w:t>
      </w:r>
      <w:r w:rsidR="000A7E25" w:rsidRPr="002D10EB">
        <w:t>ceinte</w:t>
      </w:r>
      <w:r>
        <w:t xml:space="preserve"> ? </w:t>
      </w:r>
      <w:r w:rsidR="000A7E25" w:rsidRPr="002D10EB">
        <w:t>Allons</w:t>
      </w:r>
      <w:r>
        <w:t xml:space="preserve">, </w:t>
      </w:r>
      <w:r w:rsidR="000A7E25" w:rsidRPr="002D10EB">
        <w:t>viens</w:t>
      </w:r>
      <w:r>
        <w:t xml:space="preserve">, </w:t>
      </w:r>
      <w:r w:rsidR="000A7E25" w:rsidRPr="002D10EB">
        <w:t>que je t</w:t>
      </w:r>
      <w:r>
        <w:t>’</w:t>
      </w:r>
      <w:r w:rsidR="000A7E25" w:rsidRPr="002D10EB">
        <w:t>enferme</w:t>
      </w:r>
      <w:r>
        <w:t>.</w:t>
      </w:r>
    </w:p>
    <w:p w14:paraId="61F8C082" w14:textId="77777777" w:rsidR="00EE0B82" w:rsidRDefault="000A7E25" w:rsidP="000A7E25">
      <w:r w:rsidRPr="002D10EB">
        <w:t>Un peu confuse</w:t>
      </w:r>
      <w:r w:rsidR="00EE0B82">
        <w:t xml:space="preserve">, </w:t>
      </w:r>
      <w:r w:rsidRPr="002D10EB">
        <w:t>Spitz baisse son museau de chienne qui ne devrait plus penser à ces choses</w:t>
      </w:r>
      <w:r w:rsidR="00EE0B82">
        <w:t xml:space="preserve">. </w:t>
      </w:r>
      <w:r w:rsidRPr="002D10EB">
        <w:t>Elle se laisse emmener</w:t>
      </w:r>
      <w:r w:rsidR="00EE0B82">
        <w:t xml:space="preserve"> ; </w:t>
      </w:r>
      <w:r w:rsidRPr="002D10EB">
        <w:t>gentiment</w:t>
      </w:r>
      <w:r w:rsidR="00EE0B82">
        <w:t xml:space="preserve">, </w:t>
      </w:r>
      <w:r w:rsidRPr="002D10EB">
        <w:t>elle arrange sa paille pour y dormir</w:t>
      </w:r>
      <w:r w:rsidR="00EE0B82">
        <w:t>.</w:t>
      </w:r>
    </w:p>
    <w:p w14:paraId="1EFE361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Freluquets</w:t>
      </w:r>
      <w:r>
        <w:t xml:space="preserve">, </w:t>
      </w:r>
      <w:r w:rsidR="000A7E25" w:rsidRPr="002D10EB">
        <w:t>grogne Spitz</w:t>
      </w:r>
      <w:r>
        <w:t xml:space="preserve">, </w:t>
      </w:r>
      <w:r w:rsidR="000A7E25" w:rsidRPr="002D10EB">
        <w:t>qu</w:t>
      </w:r>
      <w:r>
        <w:t>’</w:t>
      </w:r>
      <w:r w:rsidR="000A7E25" w:rsidRPr="002D10EB">
        <w:t>avaient-ils à flairer après moi</w:t>
      </w:r>
      <w:r>
        <w:t> ?</w:t>
      </w:r>
    </w:p>
    <w:p w14:paraId="196EA5D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Ouais</w:t>
      </w:r>
      <w:r>
        <w:t xml:space="preserve"> ! </w:t>
      </w:r>
      <w:r w:rsidR="000A7E25" w:rsidRPr="002D10EB">
        <w:t>Ouais</w:t>
      </w:r>
      <w:r>
        <w:t xml:space="preserve"> ! </w:t>
      </w:r>
      <w:r w:rsidR="000A7E25" w:rsidRPr="002D10EB">
        <w:t>Spitz</w:t>
      </w:r>
      <w:r>
        <w:t>.</w:t>
      </w:r>
    </w:p>
    <w:p w14:paraId="44DC0E01" w14:textId="77777777" w:rsidR="00EE0B82" w:rsidRDefault="000A7E25" w:rsidP="000A7E25">
      <w:r w:rsidRPr="002D10EB">
        <w:t>Mais un verrou vaut mieux</w:t>
      </w:r>
      <w:r w:rsidR="00EE0B82">
        <w:t>.</w:t>
      </w:r>
    </w:p>
    <w:p w14:paraId="4912165A" w14:textId="77777777" w:rsidR="00EE0B82" w:rsidRDefault="000A7E25" w:rsidP="000A7E25">
      <w:r w:rsidRPr="002D10EB">
        <w:t>Crac</w:t>
      </w:r>
      <w:r w:rsidR="00EE0B82">
        <w:t>…</w:t>
      </w:r>
    </w:p>
    <w:p w14:paraId="55F05A4E" w14:textId="77777777" w:rsidR="00EE0B82" w:rsidRDefault="000A7E25" w:rsidP="000A7E25">
      <w:r w:rsidRPr="002D10EB">
        <w:t>Bon</w:t>
      </w:r>
      <w:r w:rsidR="00EE0B82">
        <w:t xml:space="preserve"> ! </w:t>
      </w:r>
      <w:r w:rsidRPr="002D10EB">
        <w:t>voilà l</w:t>
      </w:r>
      <w:r w:rsidR="00EE0B82">
        <w:t>’</w:t>
      </w:r>
      <w:r w:rsidRPr="002D10EB">
        <w:t>autre maintenant</w:t>
      </w:r>
      <w:r w:rsidR="00EE0B82">
        <w:t xml:space="preserve"> ! </w:t>
      </w:r>
      <w:r w:rsidRPr="002D10EB">
        <w:t>Spitz en prison</w:t>
      </w:r>
      <w:r w:rsidR="00EE0B82">
        <w:t xml:space="preserve">, </w:t>
      </w:r>
      <w:r w:rsidRPr="002D10EB">
        <w:t>Fox s</w:t>
      </w:r>
      <w:r w:rsidR="00EE0B82">
        <w:t>’</w:t>
      </w:r>
      <w:r w:rsidRPr="002D10EB">
        <w:t>est mis à la diète</w:t>
      </w:r>
      <w:r w:rsidR="00EE0B82">
        <w:t>.</w:t>
      </w:r>
    </w:p>
    <w:p w14:paraId="00C5337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Tiens</w:t>
      </w:r>
      <w:r>
        <w:t xml:space="preserve">, </w:t>
      </w:r>
      <w:r w:rsidR="000A7E25" w:rsidRPr="002D10EB">
        <w:t>Fox</w:t>
      </w:r>
      <w:r>
        <w:t xml:space="preserve">, </w:t>
      </w:r>
      <w:r w:rsidR="000A7E25" w:rsidRPr="002D10EB">
        <w:t>du beau pain blanc</w:t>
      </w:r>
      <w:r>
        <w:t xml:space="preserve">, </w:t>
      </w:r>
      <w:r w:rsidR="000A7E25" w:rsidRPr="002D10EB">
        <w:t>avec du beurre</w:t>
      </w:r>
      <w:r>
        <w:t>.</w:t>
      </w:r>
    </w:p>
    <w:p w14:paraId="2854EB06" w14:textId="77777777" w:rsidR="00EE0B82" w:rsidRDefault="000A7E25" w:rsidP="000A7E25">
      <w:r w:rsidRPr="002D10EB">
        <w:t>Je le présente sur une assiette</w:t>
      </w:r>
      <w:r w:rsidR="00EE0B82">
        <w:t>.</w:t>
      </w:r>
    </w:p>
    <w:p w14:paraId="5CC909E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Pouah</w:t>
      </w:r>
      <w:r>
        <w:t xml:space="preserve"> ! </w:t>
      </w:r>
      <w:r w:rsidR="000A7E25" w:rsidRPr="002D10EB">
        <w:t>fait Fox</w:t>
      </w:r>
      <w:r>
        <w:t>.</w:t>
      </w:r>
    </w:p>
    <w:p w14:paraId="278D447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Alors du lait</w:t>
      </w:r>
      <w:r>
        <w:t> ?</w:t>
      </w:r>
    </w:p>
    <w:p w14:paraId="71882FBE" w14:textId="77777777" w:rsidR="00EE0B82" w:rsidRDefault="000A7E25" w:rsidP="000A7E25">
      <w:r w:rsidRPr="002D10EB">
        <w:t>C</w:t>
      </w:r>
      <w:r w:rsidR="00EE0B82">
        <w:t>’</w:t>
      </w:r>
      <w:r w:rsidRPr="002D10EB">
        <w:t>est dans une belle tasse</w:t>
      </w:r>
      <w:r w:rsidR="00EE0B82">
        <w:t xml:space="preserve">. </w:t>
      </w:r>
      <w:r w:rsidRPr="002D10EB">
        <w:t>Fox fronce le nez avec dégoût et pour la dixième fois</w:t>
      </w:r>
      <w:r w:rsidR="00EE0B82">
        <w:t xml:space="preserve">, </w:t>
      </w:r>
      <w:r w:rsidRPr="002D10EB">
        <w:t>sorti de ses plumes</w:t>
      </w:r>
      <w:r w:rsidR="00EE0B82">
        <w:t xml:space="preserve">, </w:t>
      </w:r>
      <w:r w:rsidRPr="002D10EB">
        <w:t>file droit renifler à l</w:t>
      </w:r>
      <w:r w:rsidR="00EE0B82">
        <w:t>’</w:t>
      </w:r>
      <w:r w:rsidRPr="002D10EB">
        <w:t>étable où Spitz sent bon</w:t>
      </w:r>
      <w:r w:rsidR="00EE0B82">
        <w:t>.</w:t>
      </w:r>
    </w:p>
    <w:p w14:paraId="109C73CD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Quoi donc</w:t>
      </w:r>
      <w:r>
        <w:t xml:space="preserve">, </w:t>
      </w:r>
      <w:r w:rsidR="000A7E25" w:rsidRPr="002D10EB">
        <w:t>Fox</w:t>
      </w:r>
      <w:r>
        <w:t xml:space="preserve"> ? </w:t>
      </w:r>
      <w:r w:rsidR="000A7E25" w:rsidRPr="002D10EB">
        <w:t>Aurais-tu compris que l</w:t>
      </w:r>
      <w:r>
        <w:t>’</w:t>
      </w:r>
      <w:r w:rsidR="000A7E25" w:rsidRPr="002D10EB">
        <w:t>amour est également possible à deux</w:t>
      </w:r>
      <w:r>
        <w:t> ?</w:t>
      </w:r>
    </w:p>
    <w:p w14:paraId="5D1348F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Hum</w:t>
      </w:r>
      <w:r>
        <w:t xml:space="preserve"> ! </w:t>
      </w:r>
      <w:r w:rsidR="000A7E25" w:rsidRPr="002D10EB">
        <w:t>gémit Fox</w:t>
      </w:r>
      <w:r>
        <w:t xml:space="preserve">. </w:t>
      </w:r>
      <w:r w:rsidR="000A7E25" w:rsidRPr="002D10EB">
        <w:t>Quel parfum</w:t>
      </w:r>
      <w:r>
        <w:t> !</w:t>
      </w:r>
    </w:p>
    <w:p w14:paraId="47E37FE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 bon que ça</w:t>
      </w:r>
      <w:r>
        <w:t xml:space="preserve">, </w:t>
      </w:r>
      <w:r w:rsidR="000A7E25" w:rsidRPr="002D10EB">
        <w:t>Fox</w:t>
      </w:r>
      <w:r>
        <w:t xml:space="preserve"> ? </w:t>
      </w:r>
      <w:r w:rsidR="000A7E25" w:rsidRPr="002D10EB">
        <w:t>Après tout</w:t>
      </w:r>
      <w:r>
        <w:t xml:space="preserve">, </w:t>
      </w:r>
      <w:r w:rsidR="000A7E25" w:rsidRPr="002D10EB">
        <w:t>si cela te plaît</w:t>
      </w:r>
      <w:r>
        <w:t xml:space="preserve">, </w:t>
      </w:r>
      <w:r w:rsidR="000A7E25" w:rsidRPr="002D10EB">
        <w:t>vas-y</w:t>
      </w:r>
      <w:r>
        <w:t xml:space="preserve">, </w:t>
      </w:r>
      <w:r w:rsidR="000A7E25" w:rsidRPr="002D10EB">
        <w:t>mon vieux</w:t>
      </w:r>
      <w:r>
        <w:t>…</w:t>
      </w:r>
    </w:p>
    <w:p w14:paraId="7DAF9085" w14:textId="77777777" w:rsidR="00EE0B82" w:rsidRDefault="000A7E25" w:rsidP="000A7E25">
      <w:r w:rsidRPr="002D10EB">
        <w:t>Le verrou tiré</w:t>
      </w:r>
      <w:r w:rsidR="00EE0B82">
        <w:t xml:space="preserve">, </w:t>
      </w:r>
      <w:r w:rsidRPr="002D10EB">
        <w:t>je ne reconnais plus mon Fox</w:t>
      </w:r>
      <w:r w:rsidR="00EE0B82">
        <w:t xml:space="preserve">. </w:t>
      </w:r>
      <w:r w:rsidRPr="002D10EB">
        <w:t>Fringant</w:t>
      </w:r>
      <w:r w:rsidR="00EE0B82">
        <w:t xml:space="preserve">, </w:t>
      </w:r>
      <w:r w:rsidRPr="002D10EB">
        <w:t>presque joli garçon</w:t>
      </w:r>
      <w:r w:rsidR="00EE0B82">
        <w:t xml:space="preserve">, </w:t>
      </w:r>
      <w:r w:rsidRPr="002D10EB">
        <w:t>il trotte vers la dame</w:t>
      </w:r>
      <w:r w:rsidR="00EE0B82">
        <w:t xml:space="preserve">, </w:t>
      </w:r>
      <w:r w:rsidRPr="002D10EB">
        <w:t>la prie à petits coups de museau pour qu</w:t>
      </w:r>
      <w:r w:rsidR="00EE0B82">
        <w:t>’</w:t>
      </w:r>
      <w:r w:rsidRPr="002D10EB">
        <w:t>elle se lève</w:t>
      </w:r>
      <w:r w:rsidR="00EE0B82">
        <w:t xml:space="preserve">, </w:t>
      </w:r>
      <w:r w:rsidRPr="002D10EB">
        <w:t>la flaire au bon endroit</w:t>
      </w:r>
      <w:r w:rsidR="00EE0B82">
        <w:t xml:space="preserve">, </w:t>
      </w:r>
      <w:r w:rsidRPr="002D10EB">
        <w:t>y met un bout de langue</w:t>
      </w:r>
      <w:r w:rsidR="00EE0B82">
        <w:t xml:space="preserve">, </w:t>
      </w:r>
      <w:r w:rsidRPr="002D10EB">
        <w:t>puis contre le mur</w:t>
      </w:r>
      <w:r w:rsidR="00EE0B82">
        <w:t xml:space="preserve"> : </w:t>
      </w:r>
      <w:r w:rsidRPr="002D10EB">
        <w:t>pipi</w:t>
      </w:r>
      <w:r w:rsidR="00EE0B82">
        <w:t>.</w:t>
      </w:r>
    </w:p>
    <w:p w14:paraId="53482DF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Frrrreluquet</w:t>
      </w:r>
      <w:r>
        <w:t xml:space="preserve">, </w:t>
      </w:r>
      <w:r w:rsidR="000A7E25" w:rsidRPr="002D10EB">
        <w:t>grogne Spitz</w:t>
      </w:r>
      <w:r>
        <w:t xml:space="preserve">, </w:t>
      </w:r>
      <w:r w:rsidR="000A7E25" w:rsidRPr="002D10EB">
        <w:t>sans doute parce que le maître est là</w:t>
      </w:r>
      <w:r>
        <w:t>.</w:t>
      </w:r>
    </w:p>
    <w:p w14:paraId="131802B9" w14:textId="77777777" w:rsidR="00EE0B82" w:rsidRDefault="000A7E25" w:rsidP="000A7E25">
      <w:r w:rsidRPr="002D10EB">
        <w:t>Mais comme le maître sourit</w:t>
      </w:r>
      <w:r w:rsidR="00EE0B82">
        <w:t xml:space="preserve">, </w:t>
      </w:r>
      <w:r w:rsidRPr="002D10EB">
        <w:t>elle se laisse aller</w:t>
      </w:r>
      <w:r w:rsidR="00EE0B82">
        <w:t xml:space="preserve">, </w:t>
      </w:r>
      <w:r w:rsidRPr="002D10EB">
        <w:t>et par p</w:t>
      </w:r>
      <w:r w:rsidRPr="002D10EB">
        <w:t>e</w:t>
      </w:r>
      <w:r w:rsidRPr="002D10EB">
        <w:t>tits bonds</w:t>
      </w:r>
      <w:r w:rsidR="00EE0B82">
        <w:t xml:space="preserve">, </w:t>
      </w:r>
      <w:r w:rsidRPr="002D10EB">
        <w:t>ainsi que cela se doit</w:t>
      </w:r>
      <w:r w:rsidR="00EE0B82">
        <w:t xml:space="preserve">, </w:t>
      </w:r>
      <w:r w:rsidRPr="002D10EB">
        <w:t>dérobe</w:t>
      </w:r>
      <w:r w:rsidR="00EE0B82">
        <w:t xml:space="preserve">, </w:t>
      </w:r>
      <w:r w:rsidRPr="002D10EB">
        <w:t>à gauche</w:t>
      </w:r>
      <w:r w:rsidR="00EE0B82">
        <w:t xml:space="preserve">, </w:t>
      </w:r>
      <w:r w:rsidRPr="002D10EB">
        <w:t>à droite</w:t>
      </w:r>
      <w:r w:rsidR="00EE0B82">
        <w:t xml:space="preserve">, </w:t>
      </w:r>
      <w:r w:rsidRPr="002D10EB">
        <w:t>ce que l</w:t>
      </w:r>
      <w:r w:rsidR="00EE0B82">
        <w:t>’</w:t>
      </w:r>
      <w:r w:rsidRPr="002D10EB">
        <w:t>autre lui demande</w:t>
      </w:r>
      <w:r w:rsidR="00EE0B82">
        <w:t xml:space="preserve">. </w:t>
      </w:r>
      <w:r w:rsidRPr="002D10EB">
        <w:t>Puis à son tour</w:t>
      </w:r>
      <w:r w:rsidR="00EE0B82">
        <w:t xml:space="preserve"> : </w:t>
      </w:r>
      <w:r w:rsidRPr="002D10EB">
        <w:t>pipi</w:t>
      </w:r>
      <w:r w:rsidR="00EE0B82">
        <w:t xml:space="preserve">. </w:t>
      </w:r>
      <w:r w:rsidRPr="002D10EB">
        <w:t>Voyez-vous ça</w:t>
      </w:r>
      <w:r w:rsidR="00EE0B82">
        <w:t xml:space="preserve"> ! </w:t>
      </w:r>
      <w:r w:rsidRPr="002D10EB">
        <w:t>Ils s</w:t>
      </w:r>
      <w:r w:rsidR="00EE0B82">
        <w:t>’</w:t>
      </w:r>
      <w:r w:rsidRPr="002D10EB">
        <w:t>aiment</w:t>
      </w:r>
      <w:r w:rsidR="00EE0B82">
        <w:t> !</w:t>
      </w:r>
    </w:p>
    <w:p w14:paraId="1B2D2A3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À moi</w:t>
      </w:r>
      <w:r>
        <w:t xml:space="preserve">, </w:t>
      </w:r>
      <w:r w:rsidR="000A7E25" w:rsidRPr="002D10EB">
        <w:t>dit Fox</w:t>
      </w:r>
      <w:r>
        <w:t>.</w:t>
      </w:r>
    </w:p>
    <w:p w14:paraId="2EB8F32B" w14:textId="77777777" w:rsidR="00EE0B82" w:rsidRDefault="000A7E25" w:rsidP="000A7E25">
      <w:r w:rsidRPr="002D10EB">
        <w:t>Fox l</w:t>
      </w:r>
      <w:r w:rsidR="00EE0B82">
        <w:t>’</w:t>
      </w:r>
      <w:r w:rsidRPr="002D10EB">
        <w:t>empoigne où il peut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abord du côté de la tête comme s</w:t>
      </w:r>
      <w:r w:rsidR="00EE0B82">
        <w:t>’</w:t>
      </w:r>
      <w:r w:rsidRPr="002D10EB">
        <w:t>il voulait lui faire ça dans l</w:t>
      </w:r>
      <w:r w:rsidR="00EE0B82">
        <w:t>’</w:t>
      </w:r>
      <w:r w:rsidRPr="002D10EB">
        <w:t>oreille</w:t>
      </w:r>
      <w:r w:rsidR="00EE0B82">
        <w:t>.</w:t>
      </w:r>
    </w:p>
    <w:p w14:paraId="0855902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non</w:t>
      </w:r>
      <w:r>
        <w:t xml:space="preserve">, </w:t>
      </w:r>
      <w:r w:rsidR="000A7E25" w:rsidRPr="002D10EB">
        <w:t>pas par là</w:t>
      </w:r>
      <w:r>
        <w:t>.</w:t>
      </w:r>
    </w:p>
    <w:p w14:paraId="55876E8C" w14:textId="77777777" w:rsidR="00EE0B82" w:rsidRDefault="000A7E25" w:rsidP="000A7E25">
      <w:r w:rsidRPr="002D10EB">
        <w:t>Il faut que je le dirige d</w:t>
      </w:r>
      <w:r w:rsidR="00EE0B82">
        <w:t>’</w:t>
      </w:r>
      <w:r w:rsidRPr="002D10EB">
        <w:t>une claque</w:t>
      </w:r>
      <w:r w:rsidR="00EE0B82">
        <w:t xml:space="preserve">, </w:t>
      </w:r>
      <w:r w:rsidRPr="002D10EB">
        <w:t>lui fourre sous les pattes un escabeau de paille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il est un peu bas</w:t>
      </w:r>
      <w:r w:rsidR="00EE0B82">
        <w:t>.</w:t>
      </w:r>
    </w:p>
    <w:p w14:paraId="47A8D6E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À la bonne heure</w:t>
      </w:r>
      <w:r>
        <w:t> !</w:t>
      </w:r>
    </w:p>
    <w:p w14:paraId="3349919F" w14:textId="77777777" w:rsidR="00EE0B82" w:rsidRDefault="000A7E25" w:rsidP="000A7E25">
      <w:r w:rsidRPr="002D10EB">
        <w:t>Haletante</w:t>
      </w:r>
      <w:r w:rsidR="00EE0B82">
        <w:t xml:space="preserve">, </w:t>
      </w:r>
      <w:r w:rsidRPr="002D10EB">
        <w:t>à petits coups</w:t>
      </w:r>
      <w:r w:rsidR="00EE0B82">
        <w:t xml:space="preserve">, </w:t>
      </w:r>
      <w:r w:rsidRPr="002D10EB">
        <w:t>Spitz me jette un long regard de femme heureuse</w:t>
      </w:r>
      <w:r w:rsidR="00EE0B82">
        <w:t xml:space="preserve">. </w:t>
      </w:r>
      <w:r w:rsidRPr="002D10EB">
        <w:t>Mais bientôt elle m</w:t>
      </w:r>
      <w:r w:rsidR="00EE0B82">
        <w:t>’</w:t>
      </w:r>
      <w:r w:rsidRPr="002D10EB">
        <w:t>oublie tout à fait</w:t>
      </w:r>
      <w:r w:rsidR="00EE0B82">
        <w:t xml:space="preserve">. </w:t>
      </w:r>
      <w:r w:rsidRPr="002D10EB">
        <w:t>Sérieusement cette fois</w:t>
      </w:r>
      <w:r w:rsidR="00EE0B82">
        <w:t xml:space="preserve">, </w:t>
      </w:r>
      <w:r w:rsidRPr="002D10EB">
        <w:t>Fox l</w:t>
      </w:r>
      <w:r w:rsidR="00EE0B82">
        <w:t>’</w:t>
      </w:r>
      <w:r w:rsidRPr="002D10EB">
        <w:t>a serrée et tâche de pointer juste</w:t>
      </w:r>
      <w:r w:rsidR="00EE0B82">
        <w:t xml:space="preserve">. </w:t>
      </w:r>
      <w:r w:rsidRPr="002D10EB">
        <w:t>Il doit bien sauter encore</w:t>
      </w:r>
      <w:r w:rsidR="00EE0B82">
        <w:t xml:space="preserve"> ; </w:t>
      </w:r>
      <w:r w:rsidRPr="002D10EB">
        <w:t>mais</w:t>
      </w:r>
      <w:r w:rsidR="00EE0B82">
        <w:t xml:space="preserve">, </w:t>
      </w:r>
      <w:r w:rsidRPr="002D10EB">
        <w:t>en tirant fort la langue</w:t>
      </w:r>
      <w:r w:rsidR="00EE0B82">
        <w:t xml:space="preserve">, </w:t>
      </w:r>
      <w:r w:rsidRPr="002D10EB">
        <w:t>en y mettant du sien</w:t>
      </w:r>
      <w:r w:rsidR="00EE0B82">
        <w:t xml:space="preserve">, </w:t>
      </w:r>
      <w:r w:rsidRPr="002D10EB">
        <w:t>il arrivera tout de même</w:t>
      </w:r>
      <w:r w:rsidR="00EE0B82">
        <w:t>.</w:t>
      </w:r>
    </w:p>
    <w:p w14:paraId="28644699" w14:textId="77777777" w:rsidR="00EE0B82" w:rsidRDefault="000A7E25" w:rsidP="000A7E25">
      <w:r w:rsidRPr="002D10EB">
        <w:lastRenderedPageBreak/>
        <w:t>Là</w:t>
      </w:r>
      <w:r w:rsidR="00EE0B82">
        <w:t xml:space="preserve">… </w:t>
      </w:r>
      <w:r w:rsidRPr="002D10EB">
        <w:t>ça y est</w:t>
      </w:r>
      <w:r w:rsidR="00EE0B82">
        <w:t>.</w:t>
      </w:r>
    </w:p>
    <w:p w14:paraId="29F51A2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Bravo</w:t>
      </w:r>
      <w:r>
        <w:t xml:space="preserve"> ! </w:t>
      </w:r>
      <w:r w:rsidR="000A7E25" w:rsidRPr="002D10EB">
        <w:t>Fox</w:t>
      </w:r>
      <w:r>
        <w:t>.</w:t>
      </w:r>
    </w:p>
    <w:p w14:paraId="3AF8F0FB" w14:textId="77777777" w:rsidR="00EE0B82" w:rsidRDefault="000A7E25" w:rsidP="000A7E25">
      <w:r w:rsidRPr="002D10EB">
        <w:t>Déjà je pense à caser la future famille</w:t>
      </w:r>
      <w:r w:rsidR="00EE0B82">
        <w:t xml:space="preserve">, </w:t>
      </w:r>
      <w:r w:rsidRPr="002D10EB">
        <w:t>quand je vois Fox brusquement s</w:t>
      </w:r>
      <w:r w:rsidR="00EE0B82">
        <w:t>’</w:t>
      </w:r>
      <w:r w:rsidRPr="002D10EB">
        <w:t>arrêter</w:t>
      </w:r>
      <w:r w:rsidR="00EE0B82">
        <w:t xml:space="preserve">, </w:t>
      </w:r>
      <w:r w:rsidRPr="002D10EB">
        <w:t>retomber sur ses pattes</w:t>
      </w:r>
      <w:r w:rsidR="00EE0B82">
        <w:t xml:space="preserve">, </w:t>
      </w:r>
      <w:r w:rsidRPr="002D10EB">
        <w:t>filer dans un coin et continuer seul</w:t>
      </w:r>
      <w:r w:rsidR="00EE0B82">
        <w:t xml:space="preserve">, </w:t>
      </w:r>
      <w:r w:rsidRPr="002D10EB">
        <w:t>comme s</w:t>
      </w:r>
      <w:r w:rsidR="00EE0B82">
        <w:t>’</w:t>
      </w:r>
      <w:r w:rsidRPr="002D10EB">
        <w:t>il était dans ses plumes</w:t>
      </w:r>
      <w:r w:rsidR="00EE0B82">
        <w:t>…</w:t>
      </w:r>
    </w:p>
    <w:p w14:paraId="7B41AA7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Ah</w:t>
      </w:r>
      <w:r>
        <w:t xml:space="preserve"> ! </w:t>
      </w:r>
      <w:r w:rsidR="000A7E25" w:rsidRPr="002D10EB">
        <w:t>le cochon</w:t>
      </w:r>
      <w:r>
        <w:t> !</w:t>
      </w:r>
    </w:p>
    <w:p w14:paraId="21359CE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Laisse donc</w:t>
      </w:r>
      <w:r>
        <w:t xml:space="preserve">, </w:t>
      </w:r>
      <w:r w:rsidR="000A7E25" w:rsidRPr="002D10EB">
        <w:t>fait Spitz</w:t>
      </w:r>
      <w:r>
        <w:t xml:space="preserve">, </w:t>
      </w:r>
      <w:r w:rsidR="000A7E25" w:rsidRPr="002D10EB">
        <w:t>qui retape son lit</w:t>
      </w:r>
      <w:r>
        <w:t>…</w:t>
      </w:r>
    </w:p>
    <w:p w14:paraId="20D1258F" w14:textId="77777777" w:rsidR="00EE0B82" w:rsidRDefault="000A7E25" w:rsidP="000A7E25">
      <w:r w:rsidRPr="002D10EB">
        <w:t>Le lendemain</w:t>
      </w:r>
      <w:r w:rsidR="00EE0B82">
        <w:t xml:space="preserve">, </w:t>
      </w:r>
      <w:r w:rsidRPr="002D10EB">
        <w:t>tout rentre dans l</w:t>
      </w:r>
      <w:r w:rsidR="00EE0B82">
        <w:t>’</w:t>
      </w:r>
      <w:r w:rsidRPr="002D10EB">
        <w:t>ordre</w:t>
      </w:r>
      <w:r w:rsidR="00EE0B82">
        <w:t xml:space="preserve">. </w:t>
      </w:r>
      <w:r w:rsidRPr="002D10EB">
        <w:t>Fox dort</w:t>
      </w:r>
      <w:r w:rsidR="00EE0B82">
        <w:t xml:space="preserve">, </w:t>
      </w:r>
      <w:r w:rsidRPr="002D10EB">
        <w:t>les rôdeurs sont partis</w:t>
      </w:r>
      <w:r w:rsidR="00EE0B82">
        <w:t xml:space="preserve">. </w:t>
      </w:r>
      <w:r w:rsidRPr="002D10EB">
        <w:t>Oublieux de son sexe</w:t>
      </w:r>
      <w:r w:rsidR="00EE0B82">
        <w:t xml:space="preserve">, </w:t>
      </w:r>
      <w:r w:rsidRPr="002D10EB">
        <w:t>Spitz n</w:t>
      </w:r>
      <w:r w:rsidR="00EE0B82">
        <w:t>’</w:t>
      </w:r>
      <w:r w:rsidRPr="002D10EB">
        <w:t>a plus rien d</w:t>
      </w:r>
      <w:r w:rsidR="00EE0B82">
        <w:t>’</w:t>
      </w:r>
      <w:r w:rsidRPr="002D10EB">
        <w:t>une femme</w:t>
      </w:r>
      <w:r w:rsidR="00EE0B82">
        <w:t xml:space="preserve">. </w:t>
      </w:r>
      <w:r w:rsidRPr="002D10EB">
        <w:t>Il est Spitz</w:t>
      </w:r>
      <w:r w:rsidR="00EE0B82">
        <w:t xml:space="preserve">, </w:t>
      </w:r>
      <w:r w:rsidRPr="002D10EB">
        <w:t>un bon chien</w:t>
      </w:r>
      <w:r w:rsidR="00EE0B82">
        <w:t xml:space="preserve"> – </w:t>
      </w:r>
      <w:r w:rsidRPr="002D10EB">
        <w:t>mon ami</w:t>
      </w:r>
      <w:r w:rsidR="00EE0B82">
        <w:t>.</w:t>
      </w:r>
    </w:p>
    <w:p w14:paraId="129A980C" w14:textId="77777777" w:rsidR="000A7E25" w:rsidRPr="002D10EB" w:rsidRDefault="000A7E25" w:rsidP="000A7E25">
      <w:pPr>
        <w:pStyle w:val="ParagrapheVideNormal"/>
      </w:pPr>
    </w:p>
    <w:p w14:paraId="4FC7C792" w14:textId="77777777" w:rsidR="00EE0B82" w:rsidRDefault="000A7E25" w:rsidP="000A7E25">
      <w:pPr>
        <w:pStyle w:val="Sous-titre"/>
        <w:jc w:val="left"/>
      </w:pPr>
      <w:r w:rsidRPr="002D10EB">
        <w:t>JOUR SOMBRE</w:t>
      </w:r>
      <w:r w:rsidR="00EE0B82">
        <w:t>.</w:t>
      </w:r>
    </w:p>
    <w:p w14:paraId="3153E01A" w14:textId="77777777" w:rsidR="00B77A0F" w:rsidRPr="00B77A0F" w:rsidRDefault="00B77A0F" w:rsidP="00B77A0F">
      <w:pPr>
        <w:pStyle w:val="NormalSolidaire"/>
      </w:pPr>
    </w:p>
    <w:p w14:paraId="3E400342" w14:textId="77777777" w:rsidR="00EE0B82" w:rsidRDefault="000A7E25" w:rsidP="000A7E25">
      <w:r w:rsidRPr="002D10EB">
        <w:t>Un soir de petite pluie</w:t>
      </w:r>
      <w:r w:rsidR="00EE0B82">
        <w:t xml:space="preserve">. </w:t>
      </w:r>
      <w:r w:rsidRPr="002D10EB">
        <w:t>Je vais avec ma lanterne pour dét</w:t>
      </w:r>
      <w:r w:rsidRPr="002D10EB">
        <w:t>a</w:t>
      </w:r>
      <w:r w:rsidRPr="002D10EB">
        <w:t>cher Spitz</w:t>
      </w:r>
      <w:r w:rsidR="00EE0B82">
        <w:t xml:space="preserve">, </w:t>
      </w:r>
      <w:r w:rsidRPr="002D10EB">
        <w:t>quand</w:t>
      </w:r>
      <w:r w:rsidR="00EE0B82">
        <w:t xml:space="preserve">, </w:t>
      </w:r>
      <w:r w:rsidRPr="002D10EB">
        <w:t>près de la niche</w:t>
      </w:r>
      <w:r w:rsidR="00EE0B82">
        <w:t xml:space="preserve">, </w:t>
      </w:r>
      <w:r w:rsidRPr="002D10EB">
        <w:t>plus de Spitz</w:t>
      </w:r>
      <w:r w:rsidR="00EE0B82">
        <w:t xml:space="preserve"> : </w:t>
      </w:r>
      <w:r w:rsidRPr="002D10EB">
        <w:t>sa chaîne par terre</w:t>
      </w:r>
      <w:r w:rsidR="00EE0B82">
        <w:t xml:space="preserve">, </w:t>
      </w:r>
      <w:r w:rsidRPr="002D10EB">
        <w:t>son tonneau vide</w:t>
      </w:r>
      <w:r w:rsidR="00EE0B82">
        <w:t xml:space="preserve">, </w:t>
      </w:r>
      <w:r w:rsidRPr="002D10EB">
        <w:t>son collier détaché</w:t>
      </w:r>
      <w:r w:rsidR="00EE0B82">
        <w:t xml:space="preserve">. </w:t>
      </w:r>
      <w:r w:rsidRPr="002D10EB">
        <w:t>Le rossard</w:t>
      </w:r>
      <w:r w:rsidR="00EE0B82">
        <w:t xml:space="preserve"> ! </w:t>
      </w:r>
      <w:r w:rsidRPr="002D10EB">
        <w:t>Il a pris la fuite</w:t>
      </w:r>
      <w:r w:rsidR="00EE0B82">
        <w:t>…</w:t>
      </w:r>
    </w:p>
    <w:p w14:paraId="38C9BEF0" w14:textId="77777777" w:rsidR="00EE0B82" w:rsidRDefault="000A7E25" w:rsidP="000A7E25">
      <w:r w:rsidRPr="002D10EB">
        <w:t>Ou plutôt</w:t>
      </w:r>
      <w:r w:rsidR="00EE0B82">
        <w:t xml:space="preserve">, </w:t>
      </w:r>
      <w:r w:rsidRPr="002D10EB">
        <w:t>non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il n</w:t>
      </w:r>
      <w:r w:rsidR="00EE0B82">
        <w:t>’</w:t>
      </w:r>
      <w:r w:rsidRPr="002D10EB">
        <w:t>est plus là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que des voleurs me l</w:t>
      </w:r>
      <w:r w:rsidR="00EE0B82">
        <w:t>’</w:t>
      </w:r>
      <w:r w:rsidRPr="002D10EB">
        <w:t>ont pris</w:t>
      </w:r>
      <w:r w:rsidR="00EE0B82">
        <w:t>.</w:t>
      </w:r>
    </w:p>
    <w:p w14:paraId="2EAECD5D" w14:textId="77777777" w:rsidR="00EE0B82" w:rsidRDefault="000A7E25" w:rsidP="000A7E25">
      <w:r w:rsidRPr="002D10EB">
        <w:t>Furieux déjà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appelle Marie qui tricote bien à l</w:t>
      </w:r>
      <w:r w:rsidR="00EE0B82">
        <w:t>’</w:t>
      </w:r>
      <w:r w:rsidRPr="002D10EB">
        <w:t>aise dans sa cuisine</w:t>
      </w:r>
      <w:r w:rsidR="00EE0B82">
        <w:t> !</w:t>
      </w:r>
    </w:p>
    <w:p w14:paraId="030929E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Marie</w:t>
      </w:r>
      <w:r>
        <w:t xml:space="preserve"> !… </w:t>
      </w:r>
      <w:r w:rsidR="000A7E25" w:rsidRPr="002D10EB">
        <w:t>Marie</w:t>
      </w:r>
      <w:r>
        <w:t> !…</w:t>
      </w:r>
    </w:p>
    <w:p w14:paraId="1199307A" w14:textId="77777777" w:rsidR="00EE0B82" w:rsidRDefault="000A7E25" w:rsidP="000A7E25">
      <w:r w:rsidRPr="002D10EB">
        <w:t>Et comme elle n</w:t>
      </w:r>
      <w:r w:rsidR="00EE0B82">
        <w:t>’</w:t>
      </w:r>
      <w:r w:rsidRPr="002D10EB">
        <w:t>est pas encore là</w:t>
      </w:r>
      <w:r w:rsidR="00EE0B82">
        <w:t> :</w:t>
      </w:r>
    </w:p>
    <w:p w14:paraId="3CE57C9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Marie</w:t>
      </w:r>
      <w:r>
        <w:t xml:space="preserve">, </w:t>
      </w:r>
      <w:r w:rsidR="000A7E25" w:rsidRPr="002D10EB">
        <w:t>nom de nom</w:t>
      </w:r>
      <w:r>
        <w:t xml:space="preserve">, </w:t>
      </w:r>
      <w:r w:rsidR="000A7E25" w:rsidRPr="002D10EB">
        <w:t>veux-tu venir</w:t>
      </w:r>
      <w:r>
        <w:t xml:space="preserve"> ! </w:t>
      </w:r>
      <w:r w:rsidR="000A7E25" w:rsidRPr="002D10EB">
        <w:t>On a volé Spitz</w:t>
      </w:r>
      <w:r>
        <w:t> !</w:t>
      </w:r>
    </w:p>
    <w:p w14:paraId="4AE93CD1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Comment</w:t>
      </w:r>
      <w:r>
        <w:t xml:space="preserve"> ! </w:t>
      </w:r>
      <w:r w:rsidR="000A7E25" w:rsidRPr="002D10EB">
        <w:t>volé Spitz</w:t>
      </w:r>
      <w:r>
        <w:t xml:space="preserve"> ? </w:t>
      </w:r>
      <w:r w:rsidR="000A7E25" w:rsidRPr="002D10EB">
        <w:t>Ce n</w:t>
      </w:r>
      <w:r>
        <w:t>’</w:t>
      </w:r>
      <w:r w:rsidR="000A7E25" w:rsidRPr="002D10EB">
        <w:t>est pas possible</w:t>
      </w:r>
      <w:r>
        <w:t> !</w:t>
      </w:r>
    </w:p>
    <w:p w14:paraId="70CEEBD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Pas possible</w:t>
      </w:r>
      <w:r>
        <w:t xml:space="preserve"> ! </w:t>
      </w:r>
      <w:r w:rsidR="000A7E25" w:rsidRPr="002D10EB">
        <w:t>Eh bien</w:t>
      </w:r>
      <w:r>
        <w:t xml:space="preserve">, </w:t>
      </w:r>
      <w:r w:rsidR="000A7E25" w:rsidRPr="002D10EB">
        <w:t>regarde</w:t>
      </w:r>
      <w:r>
        <w:t>.</w:t>
      </w:r>
    </w:p>
    <w:p w14:paraId="4D3AE070" w14:textId="77777777" w:rsidR="00EE0B82" w:rsidRDefault="000A7E25" w:rsidP="000A7E25">
      <w:r w:rsidRPr="002D10EB">
        <w:t>Docilement</w:t>
      </w:r>
      <w:r w:rsidR="00EE0B82">
        <w:t xml:space="preserve">, </w:t>
      </w:r>
      <w:r w:rsidRPr="002D10EB">
        <w:t>puisque je le dis</w:t>
      </w:r>
      <w:r w:rsidR="00EE0B82">
        <w:t xml:space="preserve">, </w:t>
      </w:r>
      <w:r w:rsidRPr="002D10EB">
        <w:t>Marie s</w:t>
      </w:r>
      <w:r w:rsidR="00EE0B82">
        <w:t>’</w:t>
      </w:r>
      <w:r w:rsidRPr="002D10EB">
        <w:t>agenouille</w:t>
      </w:r>
      <w:r w:rsidR="00EE0B82">
        <w:t xml:space="preserve">, </w:t>
      </w:r>
      <w:r w:rsidRPr="002D10EB">
        <w:t>regarde dans la niche</w:t>
      </w:r>
      <w:r w:rsidR="00EE0B82">
        <w:t xml:space="preserve">, </w:t>
      </w:r>
      <w:r w:rsidRPr="002D10EB">
        <w:t>y pousse la lanterne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y enfonce à moitié</w:t>
      </w:r>
      <w:r w:rsidR="00EE0B82">
        <w:t>.</w:t>
      </w:r>
    </w:p>
    <w:p w14:paraId="66C1053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Beroum</w:t>
      </w:r>
      <w:r>
        <w:t xml:space="preserve">… </w:t>
      </w:r>
      <w:r w:rsidR="000A7E25" w:rsidRPr="002D10EB">
        <w:t>beroum</w:t>
      </w:r>
      <w:r>
        <w:t xml:space="preserve">… </w:t>
      </w:r>
      <w:r w:rsidR="000A7E25" w:rsidRPr="002D10EB">
        <w:t>beroum</w:t>
      </w:r>
      <w:r>
        <w:t xml:space="preserve">…, </w:t>
      </w:r>
      <w:r w:rsidR="000A7E25" w:rsidRPr="002D10EB">
        <w:t>fait sa voix dans le creux du tonneau</w:t>
      </w:r>
      <w:r>
        <w:t>.</w:t>
      </w:r>
    </w:p>
    <w:p w14:paraId="15F2421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Tu dis</w:t>
      </w:r>
      <w:r>
        <w:t> ?</w:t>
      </w:r>
    </w:p>
    <w:p w14:paraId="09DD17F0" w14:textId="77777777" w:rsidR="00EE0B82" w:rsidRDefault="000A7E25" w:rsidP="000A7E25">
      <w:r w:rsidRPr="002D10EB">
        <w:t>Marie sort la tête</w:t>
      </w:r>
      <w:r w:rsidR="00EE0B82">
        <w:t> :</w:t>
      </w:r>
    </w:p>
    <w:p w14:paraId="01EC078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dis</w:t>
      </w:r>
      <w:r>
        <w:t xml:space="preserve"> : </w:t>
      </w:r>
      <w:r w:rsidR="000A7E25" w:rsidRPr="002D10EB">
        <w:t>en effet</w:t>
      </w:r>
      <w:r>
        <w:t xml:space="preserve">, </w:t>
      </w:r>
      <w:r w:rsidR="000A7E25" w:rsidRPr="002D10EB">
        <w:t>Spitz n</w:t>
      </w:r>
      <w:r>
        <w:t>’</w:t>
      </w:r>
      <w:r w:rsidR="000A7E25" w:rsidRPr="002D10EB">
        <w:t>est pas là</w:t>
      </w:r>
      <w:r>
        <w:t>.</w:t>
      </w:r>
    </w:p>
    <w:p w14:paraId="56E9F932" w14:textId="77777777" w:rsidR="00EE0B82" w:rsidRDefault="000A7E25" w:rsidP="000A7E25">
      <w:r w:rsidRPr="002D10EB">
        <w:t>Je prends son ton</w:t>
      </w:r>
      <w:r w:rsidR="00EE0B82">
        <w:t> :</w:t>
      </w:r>
    </w:p>
    <w:p w14:paraId="6909D89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 effet</w:t>
      </w:r>
      <w:r>
        <w:t xml:space="preserve">, </w:t>
      </w:r>
      <w:r w:rsidR="000A7E25" w:rsidRPr="002D10EB">
        <w:t>Spitz n</w:t>
      </w:r>
      <w:r>
        <w:t>’</w:t>
      </w:r>
      <w:r w:rsidR="000A7E25" w:rsidRPr="002D10EB">
        <w:t>est pas là</w:t>
      </w:r>
      <w:r>
        <w:t xml:space="preserve">… </w:t>
      </w:r>
      <w:r w:rsidR="000A7E25" w:rsidRPr="002D10EB">
        <w:t>Mais je sais bien qu</w:t>
      </w:r>
      <w:r>
        <w:t>’</w:t>
      </w:r>
      <w:r w:rsidR="000A7E25" w:rsidRPr="002D10EB">
        <w:t>il n</w:t>
      </w:r>
      <w:r>
        <w:t>’</w:t>
      </w:r>
      <w:r w:rsidR="000A7E25" w:rsidRPr="002D10EB">
        <w:t>est pas là</w:t>
      </w:r>
      <w:r>
        <w:t xml:space="preserve"> ! </w:t>
      </w:r>
      <w:r w:rsidR="000A7E25" w:rsidRPr="002D10EB">
        <w:t>Voilà quatre heures que je te le répète</w:t>
      </w:r>
      <w:r>
        <w:t xml:space="preserve">. </w:t>
      </w:r>
      <w:r w:rsidR="000A7E25" w:rsidRPr="002D10EB">
        <w:t>Mais où est-il</w:t>
      </w:r>
      <w:r>
        <w:t xml:space="preserve"> ? </w:t>
      </w:r>
      <w:r w:rsidR="000A7E25" w:rsidRPr="002D10EB">
        <w:t>Peux-tu me le dire</w:t>
      </w:r>
      <w:r>
        <w:t xml:space="preserve"> ? </w:t>
      </w:r>
      <w:r w:rsidR="000A7E25" w:rsidRPr="002D10EB">
        <w:t>Penses-tu le trouver dans ce tonneau</w:t>
      </w:r>
      <w:r>
        <w:t> ?</w:t>
      </w:r>
    </w:p>
    <w:p w14:paraId="39C813FE" w14:textId="77777777" w:rsidR="00EE0B82" w:rsidRDefault="000A7E25" w:rsidP="000A7E25">
      <w:r w:rsidRPr="002D10EB">
        <w:t>Assise dessus</w:t>
      </w:r>
      <w:r w:rsidR="00EE0B82">
        <w:t xml:space="preserve">, </w:t>
      </w:r>
      <w:r w:rsidRPr="002D10EB">
        <w:t>puisqu</w:t>
      </w:r>
      <w:r w:rsidR="00EE0B82">
        <w:t>’</w:t>
      </w:r>
      <w:r w:rsidRPr="002D10EB">
        <w:t>il me déplaît qu</w:t>
      </w:r>
      <w:r w:rsidR="00EE0B82">
        <w:t>’</w:t>
      </w:r>
      <w:r w:rsidRPr="002D10EB">
        <w:t>elle y entre</w:t>
      </w:r>
      <w:r w:rsidR="00EE0B82">
        <w:t> :</w:t>
      </w:r>
    </w:p>
    <w:p w14:paraId="4BB3D50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Voyons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ne te fâche pas</w:t>
      </w:r>
      <w:r>
        <w:t xml:space="preserve">. </w:t>
      </w:r>
      <w:r w:rsidR="000A7E25" w:rsidRPr="002D10EB">
        <w:t>Je réfléchis</w:t>
      </w:r>
      <w:r>
        <w:t>.</w:t>
      </w:r>
    </w:p>
    <w:p w14:paraId="4CFF907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Tant que tu veux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mais si tu avais rentré Spitz</w:t>
      </w:r>
      <w:r>
        <w:t>…</w:t>
      </w:r>
    </w:p>
    <w:p w14:paraId="0356A7F6" w14:textId="77777777" w:rsidR="00EE0B82" w:rsidRDefault="000A7E25" w:rsidP="000A7E25">
      <w:r w:rsidRPr="002D10EB">
        <w:t>Je m</w:t>
      </w:r>
      <w:r w:rsidR="00EE0B82">
        <w:t>’</w:t>
      </w:r>
      <w:r w:rsidRPr="002D10EB">
        <w:t>arrête à temps</w:t>
      </w:r>
      <w:r w:rsidR="00EE0B82">
        <w:t xml:space="preserve"> ; </w:t>
      </w:r>
      <w:r w:rsidRPr="002D10EB">
        <w:t>c</w:t>
      </w:r>
      <w:r w:rsidR="00EE0B82">
        <w:t>’</w:t>
      </w:r>
      <w:r w:rsidRPr="002D10EB">
        <w:t>est à moi de rentrer Spitz et je laisse Marie réfléchir</w:t>
      </w:r>
      <w:r w:rsidR="00EE0B82">
        <w:t xml:space="preserve">, </w:t>
      </w:r>
      <w:r w:rsidRPr="002D10EB">
        <w:t>car ses conseils sont bons</w:t>
      </w:r>
      <w:r w:rsidR="00EE0B82">
        <w:t>.</w:t>
      </w:r>
    </w:p>
    <w:p w14:paraId="2E7643B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Écoute</w:t>
      </w:r>
      <w:r>
        <w:t xml:space="preserve">, </w:t>
      </w:r>
      <w:r w:rsidR="000A7E25" w:rsidRPr="002D10EB">
        <w:t>dit-elle</w:t>
      </w:r>
      <w:r>
        <w:t xml:space="preserve">, </w:t>
      </w:r>
      <w:r w:rsidR="000A7E25" w:rsidRPr="002D10EB">
        <w:t>des nomades ont passé</w:t>
      </w:r>
      <w:r>
        <w:t xml:space="preserve">, </w:t>
      </w:r>
      <w:r w:rsidR="000A7E25" w:rsidRPr="002D10EB">
        <w:t>il n</w:t>
      </w:r>
      <w:r>
        <w:t>’</w:t>
      </w:r>
      <w:r w:rsidR="000A7E25" w:rsidRPr="002D10EB">
        <w:t>y a pas longtemps</w:t>
      </w:r>
      <w:r>
        <w:t xml:space="preserve">. </w:t>
      </w:r>
      <w:r w:rsidR="000A7E25" w:rsidRPr="002D10EB">
        <w:t>Ils ne doivent pas être loin</w:t>
      </w:r>
      <w:r>
        <w:t xml:space="preserve">. </w:t>
      </w:r>
      <w:r w:rsidR="000A7E25" w:rsidRPr="002D10EB">
        <w:t>Ces gens-là ont toujours besoin de chiens</w:t>
      </w:r>
      <w:r>
        <w:t>.</w:t>
      </w:r>
    </w:p>
    <w:p w14:paraId="0A10719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Juste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ce que je pensais</w:t>
      </w:r>
      <w:r>
        <w:t xml:space="preserve">. </w:t>
      </w:r>
      <w:r w:rsidR="000A7E25" w:rsidRPr="002D10EB">
        <w:t>Je les ai vus</w:t>
      </w:r>
      <w:r>
        <w:t xml:space="preserve">. </w:t>
      </w:r>
      <w:r w:rsidR="000A7E25" w:rsidRPr="002D10EB">
        <w:t>Je cours les rattraper et s</w:t>
      </w:r>
      <w:r>
        <w:t>’</w:t>
      </w:r>
      <w:r w:rsidR="000A7E25" w:rsidRPr="002D10EB">
        <w:t>ils ont pris Spitz</w:t>
      </w:r>
      <w:r>
        <w:t xml:space="preserve">, </w:t>
      </w:r>
      <w:r w:rsidR="000A7E25" w:rsidRPr="002D10EB">
        <w:t>gare</w:t>
      </w:r>
      <w:r>
        <w:t> !</w:t>
      </w:r>
    </w:p>
    <w:p w14:paraId="33E16FFD" w14:textId="77777777" w:rsidR="00EE0B82" w:rsidRDefault="000A7E25" w:rsidP="000A7E25">
      <w:r w:rsidRPr="002D10EB">
        <w:t>Je suis déjà sur la route</w:t>
      </w:r>
      <w:r w:rsidR="00EE0B82">
        <w:t xml:space="preserve">, </w:t>
      </w:r>
      <w:r w:rsidRPr="002D10EB">
        <w:t>je tourne à gauche</w:t>
      </w:r>
      <w:r w:rsidR="00EE0B82">
        <w:t> :</w:t>
      </w:r>
    </w:p>
    <w:p w14:paraId="6A920C1B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Pas par là</w:t>
      </w:r>
      <w:r>
        <w:t xml:space="preserve">, </w:t>
      </w:r>
      <w:r w:rsidR="000A7E25" w:rsidRPr="002D10EB">
        <w:t>crie Marie</w:t>
      </w:r>
      <w:r>
        <w:t xml:space="preserve">. </w:t>
      </w:r>
      <w:r w:rsidR="000A7E25" w:rsidRPr="002D10EB">
        <w:t>Ils sont allés à droite</w:t>
      </w:r>
      <w:r>
        <w:t>.</w:t>
      </w:r>
    </w:p>
    <w:p w14:paraId="7FE767C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oui</w:t>
      </w:r>
      <w:r>
        <w:t xml:space="preserve">… </w:t>
      </w:r>
      <w:r w:rsidR="000A7E25" w:rsidRPr="002D10EB">
        <w:t>je sais bien</w:t>
      </w:r>
      <w:r>
        <w:t>.</w:t>
      </w:r>
    </w:p>
    <w:p w14:paraId="6B856D26" w14:textId="77777777" w:rsidR="00EE0B82" w:rsidRDefault="000A7E25" w:rsidP="000A7E25">
      <w:r w:rsidRPr="002D10EB">
        <w:t>Et quand elle ne peut plus me voir</w:t>
      </w:r>
      <w:r w:rsidR="00EE0B82">
        <w:t xml:space="preserve">, </w:t>
      </w:r>
      <w:r w:rsidRPr="002D10EB">
        <w:t>je tourne par où elle m</w:t>
      </w:r>
      <w:r w:rsidR="00EE0B82">
        <w:t>’</w:t>
      </w:r>
      <w:r w:rsidRPr="002D10EB">
        <w:t>a dit</w:t>
      </w:r>
      <w:r w:rsidR="00EE0B82">
        <w:t>.</w:t>
      </w:r>
    </w:p>
    <w:p w14:paraId="78B930A1" w14:textId="77777777" w:rsidR="00EE0B82" w:rsidRDefault="000A7E25" w:rsidP="000A7E25">
      <w:r w:rsidRPr="002D10EB">
        <w:t>Sale chaussée</w:t>
      </w:r>
      <w:r w:rsidR="00EE0B82">
        <w:t xml:space="preserve"> ! </w:t>
      </w:r>
      <w:r w:rsidRPr="002D10EB">
        <w:t>Sous les arbres</w:t>
      </w:r>
      <w:r w:rsidR="00EE0B82">
        <w:t xml:space="preserve">, </w:t>
      </w:r>
      <w:r w:rsidRPr="002D10EB">
        <w:t>elle s</w:t>
      </w:r>
      <w:r w:rsidR="00EE0B82">
        <w:t>’</w:t>
      </w:r>
      <w:r w:rsidRPr="002D10EB">
        <w:t>est faite toute noire</w:t>
      </w:r>
      <w:r w:rsidR="00EE0B82">
        <w:t xml:space="preserve">, </w:t>
      </w:r>
      <w:r w:rsidRPr="002D10EB">
        <w:t>exprès</w:t>
      </w:r>
      <w:r w:rsidR="00EE0B82">
        <w:t xml:space="preserve">, </w:t>
      </w:r>
      <w:r w:rsidRPr="002D10EB">
        <w:t>et le vent dans la pluie cherche à souffler ma lanterne</w:t>
      </w:r>
      <w:r w:rsidR="00EE0B82">
        <w:t xml:space="preserve">. </w:t>
      </w:r>
      <w:r w:rsidRPr="002D10EB">
        <w:t>Comment distinguer une roulotte là-dedans</w:t>
      </w:r>
      <w:r w:rsidR="00EE0B82">
        <w:t xml:space="preserve"> ? </w:t>
      </w:r>
      <w:r w:rsidRPr="002D10EB">
        <w:t>Heureusement que je la connais cette garce de route</w:t>
      </w:r>
      <w:r w:rsidR="00EE0B82">
        <w:t>.</w:t>
      </w:r>
    </w:p>
    <w:p w14:paraId="738B8AFE" w14:textId="77777777" w:rsidR="00EE0B82" w:rsidRDefault="000A7E25" w:rsidP="000A7E25">
      <w:r w:rsidRPr="002D10EB">
        <w:t>Fox m</w:t>
      </w:r>
      <w:r w:rsidR="00EE0B82">
        <w:t>’</w:t>
      </w:r>
      <w:r w:rsidRPr="002D10EB">
        <w:t>accompagne</w:t>
      </w:r>
      <w:r w:rsidR="00EE0B82">
        <w:t xml:space="preserve">. </w:t>
      </w:r>
      <w:r w:rsidRPr="002D10EB">
        <w:t>Je l</w:t>
      </w:r>
      <w:r w:rsidR="00EE0B82">
        <w:t>’</w:t>
      </w:r>
      <w:r w:rsidRPr="002D10EB">
        <w:t>ai pris pour qu</w:t>
      </w:r>
      <w:r w:rsidR="00EE0B82">
        <w:t>’</w:t>
      </w:r>
      <w:r w:rsidRPr="002D10EB">
        <w:t>il m</w:t>
      </w:r>
      <w:r w:rsidR="00EE0B82">
        <w:t>’</w:t>
      </w:r>
      <w:r w:rsidRPr="002D10EB">
        <w:t>aide</w:t>
      </w:r>
      <w:r w:rsidR="00EE0B82">
        <w:t xml:space="preserve">. </w:t>
      </w:r>
      <w:r w:rsidRPr="002D10EB">
        <w:t>Je l</w:t>
      </w:r>
      <w:r w:rsidR="00EE0B82">
        <w:t>’</w:t>
      </w:r>
      <w:r w:rsidRPr="002D10EB">
        <w:t>excite</w:t>
      </w:r>
      <w:r w:rsidR="00EE0B82">
        <w:t> :</w:t>
      </w:r>
    </w:p>
    <w:p w14:paraId="4B6031E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Cherche</w:t>
      </w:r>
      <w:r>
        <w:t xml:space="preserve">, </w:t>
      </w:r>
      <w:r w:rsidR="000A7E25" w:rsidRPr="002D10EB">
        <w:t>Fox</w:t>
      </w:r>
      <w:r>
        <w:t xml:space="preserve">, </w:t>
      </w:r>
      <w:r w:rsidR="000A7E25" w:rsidRPr="002D10EB">
        <w:t>cherche</w:t>
      </w:r>
      <w:r>
        <w:t>.</w:t>
      </w:r>
    </w:p>
    <w:p w14:paraId="4466451A" w14:textId="77777777" w:rsidR="00EE0B82" w:rsidRDefault="000A7E25" w:rsidP="000A7E25">
      <w:r w:rsidRPr="002D10EB">
        <w:t>Mais que faire avec des imbéciles de cette trempe</w:t>
      </w:r>
      <w:r w:rsidR="00EE0B82">
        <w:t xml:space="preserve"> ? </w:t>
      </w:r>
      <w:r w:rsidRPr="002D10EB">
        <w:t>Il ne comprend pas</w:t>
      </w:r>
      <w:r w:rsidR="00EE0B82">
        <w:t xml:space="preserve">, </w:t>
      </w:r>
      <w:r w:rsidRPr="002D10EB">
        <w:t>et tantôt me ramène une brindille</w:t>
      </w:r>
      <w:r w:rsidR="00EE0B82">
        <w:t xml:space="preserve">, </w:t>
      </w:r>
      <w:r w:rsidRPr="002D10EB">
        <w:t>tantôt</w:t>
      </w:r>
      <w:r w:rsidR="00EE0B82">
        <w:t xml:space="preserve">, </w:t>
      </w:r>
      <w:r w:rsidRPr="002D10EB">
        <w:t>plus bêtement</w:t>
      </w:r>
      <w:r w:rsidR="00EE0B82">
        <w:t xml:space="preserve">, </w:t>
      </w:r>
      <w:r w:rsidRPr="002D10EB">
        <w:t>une pierre</w:t>
      </w:r>
      <w:r w:rsidR="00EE0B82">
        <w:t xml:space="preserve">. </w:t>
      </w:r>
      <w:r w:rsidRPr="002D10EB">
        <w:t>Ah</w:t>
      </w:r>
      <w:r w:rsidR="00EE0B82">
        <w:t xml:space="preserve"> ! </w:t>
      </w:r>
      <w:r w:rsidRPr="002D10EB">
        <w:t>si c</w:t>
      </w:r>
      <w:r w:rsidR="00EE0B82">
        <w:t>’</w:t>
      </w:r>
      <w:r w:rsidRPr="002D10EB">
        <w:t>était Spitz</w:t>
      </w:r>
      <w:r w:rsidR="00EE0B82">
        <w:t xml:space="preserve"> ! – </w:t>
      </w:r>
      <w:r w:rsidRPr="002D10EB">
        <w:t>et v</w:t>
      </w:r>
      <w:r w:rsidR="00EE0B82">
        <w:t>’</w:t>
      </w:r>
      <w:r w:rsidRPr="002D10EB">
        <w:t>lan</w:t>
      </w:r>
      <w:r w:rsidR="00EE0B82">
        <w:t xml:space="preserve"> ! </w:t>
      </w:r>
      <w:r w:rsidRPr="002D10EB">
        <w:t>un coup de pied</w:t>
      </w:r>
      <w:r w:rsidR="00EE0B82">
        <w:t xml:space="preserve">, </w:t>
      </w:r>
      <w:r w:rsidRPr="002D10EB">
        <w:t>puisqu</w:t>
      </w:r>
      <w:r w:rsidR="00EE0B82">
        <w:t>’</w:t>
      </w:r>
      <w:r w:rsidRPr="002D10EB">
        <w:t>il n</w:t>
      </w:r>
      <w:r w:rsidR="00EE0B82">
        <w:t>’</w:t>
      </w:r>
      <w:r w:rsidRPr="002D10EB">
        <w:t>est pas Spitz</w:t>
      </w:r>
      <w:r w:rsidR="00EE0B82">
        <w:t>.</w:t>
      </w:r>
    </w:p>
    <w:p w14:paraId="2275D16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Spitz</w:t>
      </w:r>
      <w:r>
        <w:t xml:space="preserve"> !… </w:t>
      </w:r>
      <w:r w:rsidR="000A7E25" w:rsidRPr="002D10EB">
        <w:t>Spitz</w:t>
      </w:r>
      <w:r>
        <w:t> !…</w:t>
      </w:r>
    </w:p>
    <w:p w14:paraId="1CEF7041" w14:textId="77777777" w:rsidR="00EE0B82" w:rsidRDefault="000A7E25" w:rsidP="000A7E25">
      <w:r w:rsidRPr="002D10EB">
        <w:t>Par moment je l</w:t>
      </w:r>
      <w:r w:rsidR="00EE0B82">
        <w:t>’</w:t>
      </w:r>
      <w:r w:rsidRPr="002D10EB">
        <w:t>appelle</w:t>
      </w:r>
      <w:r w:rsidR="00EE0B82">
        <w:t xml:space="preserve">, </w:t>
      </w:r>
      <w:r w:rsidRPr="002D10EB">
        <w:t>pas trop fort pourtant</w:t>
      </w:r>
      <w:r w:rsidR="00EE0B82">
        <w:t xml:space="preserve">, </w:t>
      </w:r>
      <w:r w:rsidRPr="002D10EB">
        <w:t>car les autres pourraient entendre et il ne faut pas qu</w:t>
      </w:r>
      <w:r w:rsidR="00EE0B82">
        <w:t>’</w:t>
      </w:r>
      <w:r w:rsidRPr="002D10EB">
        <w:t>on sache</w:t>
      </w:r>
      <w:r w:rsidR="00EE0B82">
        <w:t>.</w:t>
      </w:r>
    </w:p>
    <w:p w14:paraId="28B22F8D" w14:textId="77777777" w:rsidR="00EE0B82" w:rsidRDefault="000A7E25" w:rsidP="000A7E25">
      <w:r w:rsidRPr="002D10EB">
        <w:t>Devant sa maison</w:t>
      </w:r>
      <w:r w:rsidR="00EE0B82">
        <w:t xml:space="preserve">, </w:t>
      </w:r>
      <w:r w:rsidRPr="002D10EB">
        <w:t>Benooi a reconnu ma lanterne</w:t>
      </w:r>
      <w:r w:rsidR="00EE0B82">
        <w:t> :</w:t>
      </w:r>
    </w:p>
    <w:p w14:paraId="56D7081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Hé</w:t>
      </w:r>
      <w:r>
        <w:t xml:space="preserve"> ! </w:t>
      </w:r>
      <w:r w:rsidR="000A7E25" w:rsidRPr="002D10EB">
        <w:t>Monsieur</w:t>
      </w:r>
      <w:r>
        <w:t>.</w:t>
      </w:r>
    </w:p>
    <w:p w14:paraId="125D57D5" w14:textId="77777777" w:rsidR="00EE0B82" w:rsidRDefault="000A7E25" w:rsidP="000A7E25">
      <w:r w:rsidRPr="002D10EB">
        <w:t>De quoi se mêle-t-il</w:t>
      </w:r>
      <w:r w:rsidR="00EE0B82">
        <w:t xml:space="preserve">, </w:t>
      </w:r>
      <w:r w:rsidRPr="002D10EB">
        <w:t>ce paysan</w:t>
      </w:r>
      <w:r w:rsidR="00EE0B82">
        <w:t xml:space="preserve"> ? </w:t>
      </w:r>
      <w:r w:rsidRPr="002D10EB">
        <w:t>Je ne réponds pas</w:t>
      </w:r>
      <w:r w:rsidR="00EE0B82">
        <w:t>.</w:t>
      </w:r>
    </w:p>
    <w:p w14:paraId="21FF502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Hé</w:t>
      </w:r>
      <w:r>
        <w:t xml:space="preserve"> ! </w:t>
      </w:r>
      <w:r w:rsidR="000A7E25" w:rsidRPr="002D10EB">
        <w:t>Monsieur</w:t>
      </w:r>
      <w:r>
        <w:t xml:space="preserve">. </w:t>
      </w:r>
      <w:r w:rsidR="000A7E25" w:rsidRPr="002D10EB">
        <w:t>Vous faites une promenade</w:t>
      </w:r>
      <w:r>
        <w:t> ?</w:t>
      </w:r>
    </w:p>
    <w:p w14:paraId="5AB3F1B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dis-je</w:t>
      </w:r>
      <w:r>
        <w:t xml:space="preserve">, </w:t>
      </w:r>
      <w:r w:rsidR="000A7E25" w:rsidRPr="002D10EB">
        <w:t>très rogue</w:t>
      </w:r>
      <w:r>
        <w:t xml:space="preserve">, </w:t>
      </w:r>
      <w:r w:rsidR="000A7E25" w:rsidRPr="002D10EB">
        <w:t>il fait beau</w:t>
      </w:r>
      <w:r>
        <w:t>.</w:t>
      </w:r>
    </w:p>
    <w:p w14:paraId="444BEC3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trouvez</w:t>
      </w:r>
      <w:r>
        <w:t xml:space="preserve"> ? </w:t>
      </w:r>
      <w:r w:rsidR="000A7E25" w:rsidRPr="002D10EB">
        <w:t>Mais il pleut</w:t>
      </w:r>
      <w:r>
        <w:t>.</w:t>
      </w:r>
    </w:p>
    <w:p w14:paraId="2FB2D14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Beau quand même</w:t>
      </w:r>
      <w:r>
        <w:t xml:space="preserve">, </w:t>
      </w:r>
      <w:r w:rsidR="000A7E25" w:rsidRPr="002D10EB">
        <w:t>Benooi</w:t>
      </w:r>
      <w:r>
        <w:t>.</w:t>
      </w:r>
    </w:p>
    <w:p w14:paraId="7A145B73" w14:textId="77777777" w:rsidR="00EE0B82" w:rsidRDefault="000A7E25" w:rsidP="000A7E25">
      <w:r w:rsidRPr="002D10EB">
        <w:lastRenderedPageBreak/>
        <w:t>Puis</w:t>
      </w:r>
      <w:r w:rsidR="00EE0B82">
        <w:t xml:space="preserve">, </w:t>
      </w:r>
      <w:r w:rsidRPr="002D10EB">
        <w:t>je me radoucis</w:t>
      </w:r>
      <w:r w:rsidR="00EE0B82">
        <w:t>.</w:t>
      </w:r>
    </w:p>
    <w:p w14:paraId="7A053AD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Dites</w:t>
      </w:r>
      <w:r>
        <w:t xml:space="preserve">, </w:t>
      </w:r>
      <w:r w:rsidR="000A7E25" w:rsidRPr="002D10EB">
        <w:t>Benooi</w:t>
      </w:r>
      <w:r>
        <w:t xml:space="preserve">, </w:t>
      </w:r>
      <w:r w:rsidR="000A7E25" w:rsidRPr="002D10EB">
        <w:t>avez-vous vu tout à l</w:t>
      </w:r>
      <w:r>
        <w:t>’</w:t>
      </w:r>
      <w:r w:rsidR="000A7E25" w:rsidRPr="002D10EB">
        <w:t>heure cette roulotte</w:t>
      </w:r>
      <w:r>
        <w:t xml:space="preserve"> ? </w:t>
      </w:r>
      <w:r w:rsidR="000A7E25" w:rsidRPr="002D10EB">
        <w:t>Elle était drôle</w:t>
      </w:r>
      <w:r>
        <w:t xml:space="preserve">, </w:t>
      </w:r>
      <w:r w:rsidR="000A7E25" w:rsidRPr="002D10EB">
        <w:t>n</w:t>
      </w:r>
      <w:r>
        <w:t>’</w:t>
      </w:r>
      <w:r w:rsidR="000A7E25" w:rsidRPr="002D10EB">
        <w:t>est-ce pas</w:t>
      </w:r>
      <w:r>
        <w:t> ?</w:t>
      </w:r>
    </w:p>
    <w:p w14:paraId="35B04CA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Une roulotte</w:t>
      </w:r>
      <w:r>
        <w:t xml:space="preserve">, </w:t>
      </w:r>
      <w:r w:rsidR="000A7E25" w:rsidRPr="002D10EB">
        <w:t>dit Benooi</w:t>
      </w:r>
      <w:r>
        <w:t xml:space="preserve">, </w:t>
      </w:r>
      <w:r w:rsidR="000A7E25" w:rsidRPr="002D10EB">
        <w:t>quelle roulotte</w:t>
      </w:r>
      <w:r>
        <w:t xml:space="preserve"> ? </w:t>
      </w:r>
      <w:r w:rsidR="000A7E25" w:rsidRPr="002D10EB">
        <w:t>Il en passe tant</w:t>
      </w:r>
      <w:r>
        <w:t> !</w:t>
      </w:r>
    </w:p>
    <w:p w14:paraId="4779CC8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Une verte</w:t>
      </w:r>
      <w:r>
        <w:t xml:space="preserve">… </w:t>
      </w:r>
      <w:r w:rsidR="000A7E25" w:rsidRPr="002D10EB">
        <w:t>Avec des chiens</w:t>
      </w:r>
      <w:r>
        <w:t>.</w:t>
      </w:r>
    </w:p>
    <w:p w14:paraId="26A84EC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Des chiens</w:t>
      </w:r>
      <w:r>
        <w:t xml:space="preserve">, </w:t>
      </w:r>
      <w:r w:rsidR="000A7E25" w:rsidRPr="002D10EB">
        <w:t>elles en ont toutes</w:t>
      </w:r>
      <w:r>
        <w:t xml:space="preserve">. </w:t>
      </w:r>
      <w:r w:rsidR="000A7E25" w:rsidRPr="002D10EB">
        <w:t>Pourtant oui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en ai vu une</w:t>
      </w:r>
      <w:r>
        <w:t xml:space="preserve">, </w:t>
      </w:r>
      <w:r w:rsidR="000A7E25" w:rsidRPr="002D10EB">
        <w:t>il y a cinq minutes</w:t>
      </w:r>
      <w:r>
        <w:t xml:space="preserve">. </w:t>
      </w:r>
      <w:r w:rsidR="000A7E25" w:rsidRPr="002D10EB">
        <w:t>Avez-vous besoin de ces gens</w:t>
      </w:r>
      <w:r>
        <w:t> ?</w:t>
      </w:r>
    </w:p>
    <w:p w14:paraId="21E30C2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non</w:t>
      </w:r>
      <w:r>
        <w:t xml:space="preserve">, </w:t>
      </w:r>
      <w:r w:rsidR="000A7E25" w:rsidRPr="002D10EB">
        <w:t>Benooi</w:t>
      </w:r>
      <w:r>
        <w:t xml:space="preserve">, </w:t>
      </w:r>
      <w:r w:rsidR="000A7E25" w:rsidRPr="002D10EB">
        <w:t>ce que j</w:t>
      </w:r>
      <w:r>
        <w:t>’</w:t>
      </w:r>
      <w:r w:rsidR="000A7E25" w:rsidRPr="002D10EB">
        <w:t>en dis</w:t>
      </w:r>
      <w:r>
        <w:t xml:space="preserve">… </w:t>
      </w:r>
      <w:r w:rsidR="000A7E25" w:rsidRPr="002D10EB">
        <w:t>Il y a cinq minutes</w:t>
      </w:r>
      <w:r>
        <w:t xml:space="preserve">, </w:t>
      </w:r>
      <w:r w:rsidR="000A7E25" w:rsidRPr="002D10EB">
        <w:t>n</w:t>
      </w:r>
      <w:r>
        <w:t>’</w:t>
      </w:r>
      <w:r w:rsidR="000A7E25" w:rsidRPr="002D10EB">
        <w:t>est-ce pas</w:t>
      </w:r>
      <w:r>
        <w:t> ?</w:t>
      </w:r>
    </w:p>
    <w:p w14:paraId="1E56D2B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 une heure</w:t>
      </w:r>
      <w:r>
        <w:t xml:space="preserve">, </w:t>
      </w:r>
      <w:r w:rsidR="000A7E25" w:rsidRPr="002D10EB">
        <w:t>fait Benooi</w:t>
      </w:r>
      <w:r>
        <w:t>.</w:t>
      </w:r>
    </w:p>
    <w:p w14:paraId="03DDC0E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Ils allaient par là</w:t>
      </w:r>
      <w:r>
        <w:t> ?</w:t>
      </w:r>
    </w:p>
    <w:p w14:paraId="6D3ED16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par là</w:t>
      </w:r>
      <w:r>
        <w:t>.</w:t>
      </w:r>
    </w:p>
    <w:p w14:paraId="1DF575E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, </w:t>
      </w:r>
      <w:r w:rsidR="000A7E25" w:rsidRPr="002D10EB">
        <w:t>bonsoir Benooi</w:t>
      </w:r>
      <w:r>
        <w:t>.</w:t>
      </w:r>
    </w:p>
    <w:p w14:paraId="6CB8EC04" w14:textId="77777777" w:rsidR="00EE0B82" w:rsidRDefault="000A7E25" w:rsidP="000A7E25">
      <w:r w:rsidRPr="002D10EB">
        <w:t>Tant pis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il me voit courir</w:t>
      </w:r>
      <w:r w:rsidR="00EE0B82">
        <w:t xml:space="preserve">… </w:t>
      </w:r>
      <w:r w:rsidRPr="002D10EB">
        <w:t>Bientôt</w:t>
      </w:r>
      <w:r w:rsidR="00EE0B82">
        <w:t xml:space="preserve">, </w:t>
      </w:r>
      <w:r w:rsidRPr="002D10EB">
        <w:t>je perçois devant moi le craquement d</w:t>
      </w:r>
      <w:r w:rsidR="00EE0B82">
        <w:t>’</w:t>
      </w:r>
      <w:r w:rsidRPr="002D10EB">
        <w:t>une charrette</w:t>
      </w:r>
      <w:r w:rsidR="00EE0B82">
        <w:t xml:space="preserve">, </w:t>
      </w:r>
      <w:r w:rsidRPr="002D10EB">
        <w:t>puis je la devine</w:t>
      </w:r>
      <w:r w:rsidR="00EE0B82">
        <w:t xml:space="preserve">, </w:t>
      </w:r>
      <w:r w:rsidRPr="002D10EB">
        <w:t>tout près</w:t>
      </w:r>
      <w:r w:rsidR="00EE0B82">
        <w:t xml:space="preserve">, </w:t>
      </w:r>
      <w:r w:rsidRPr="002D10EB">
        <w:t>dans le noir</w:t>
      </w:r>
      <w:r w:rsidR="00EE0B82">
        <w:t xml:space="preserve">. </w:t>
      </w:r>
      <w:r w:rsidRPr="002D10EB">
        <w:t>Attention</w:t>
      </w:r>
      <w:r w:rsidR="00EE0B82">
        <w:t xml:space="preserve"> ! </w:t>
      </w:r>
      <w:r w:rsidRPr="002D10EB">
        <w:t>Je m</w:t>
      </w:r>
      <w:r w:rsidR="00EE0B82">
        <w:t>’</w:t>
      </w:r>
      <w:r w:rsidRPr="002D10EB">
        <w:t>avance à sa hauteur</w:t>
      </w:r>
      <w:r w:rsidR="00EE0B82">
        <w:t xml:space="preserve"> ; </w:t>
      </w:r>
      <w:r w:rsidRPr="002D10EB">
        <w:t>avec tout ce que je puis de ma lanterne</w:t>
      </w:r>
      <w:r w:rsidR="00EE0B82">
        <w:t xml:space="preserve">, </w:t>
      </w:r>
      <w:r w:rsidRPr="002D10EB">
        <w:t>je la tire hors de l</w:t>
      </w:r>
      <w:r w:rsidR="00EE0B82">
        <w:t>’</w:t>
      </w:r>
      <w:r w:rsidRPr="002D10EB">
        <w:t>ombre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bien une roulotte</w:t>
      </w:r>
      <w:r w:rsidR="00EE0B82">
        <w:t xml:space="preserve">, </w:t>
      </w:r>
      <w:r w:rsidRPr="002D10EB">
        <w:t>peinte en rouge</w:t>
      </w:r>
      <w:r w:rsidR="00EE0B82">
        <w:t xml:space="preserve">. </w:t>
      </w:r>
      <w:r w:rsidRPr="002D10EB">
        <w:t>Derrière</w:t>
      </w:r>
      <w:r w:rsidR="00EE0B82">
        <w:t xml:space="preserve">, </w:t>
      </w:r>
      <w:r w:rsidRPr="002D10EB">
        <w:t>la femme qui pousse</w:t>
      </w:r>
      <w:r w:rsidR="00EE0B82">
        <w:t xml:space="preserve"> ; </w:t>
      </w:r>
      <w:r w:rsidRPr="002D10EB">
        <w:t>d</w:t>
      </w:r>
      <w:r w:rsidRPr="002D10EB">
        <w:t>e</w:t>
      </w:r>
      <w:r w:rsidRPr="002D10EB">
        <w:t>vant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homme qui fait le cheval</w:t>
      </w:r>
      <w:r w:rsidR="00EE0B82">
        <w:t xml:space="preserve"> ; </w:t>
      </w:r>
      <w:r w:rsidRPr="002D10EB">
        <w:t>courant de l</w:t>
      </w:r>
      <w:r w:rsidR="00EE0B82">
        <w:t>’</w:t>
      </w:r>
      <w:r w:rsidRPr="002D10EB">
        <w:t>un à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quelque chose d</w:t>
      </w:r>
      <w:r w:rsidR="00EE0B82">
        <w:t>’</w:t>
      </w:r>
      <w:r w:rsidRPr="002D10EB">
        <w:t>obscur</w:t>
      </w:r>
      <w:r w:rsidR="00EE0B82">
        <w:t xml:space="preserve">, </w:t>
      </w:r>
      <w:r w:rsidRPr="002D10EB">
        <w:t>un chien</w:t>
      </w:r>
      <w:r w:rsidR="00EE0B82">
        <w:t xml:space="preserve">, </w:t>
      </w:r>
      <w:r w:rsidRPr="002D10EB">
        <w:t>grand comme Spitz</w:t>
      </w:r>
      <w:r w:rsidR="00EE0B82">
        <w:t xml:space="preserve">, </w:t>
      </w:r>
      <w:r w:rsidRPr="002D10EB">
        <w:t>qui pourrait être Spitz</w:t>
      </w:r>
      <w:r w:rsidR="00EE0B82">
        <w:t xml:space="preserve">, </w:t>
      </w:r>
      <w:r w:rsidRPr="002D10EB">
        <w:t>mais qui n</w:t>
      </w:r>
      <w:r w:rsidR="00EE0B82">
        <w:t>’</w:t>
      </w:r>
      <w:r w:rsidRPr="002D10EB">
        <w:t>est pas Spitz</w:t>
      </w:r>
      <w:r w:rsidR="00EE0B82">
        <w:t xml:space="preserve">, </w:t>
      </w:r>
      <w:r w:rsidRPr="002D10EB">
        <w:t>puisque Spitz est noir et celui-ci tout jaune</w:t>
      </w:r>
      <w:r w:rsidR="00EE0B82">
        <w:t>.</w:t>
      </w:r>
    </w:p>
    <w:p w14:paraId="0D43522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, </w:t>
      </w:r>
      <w:r w:rsidR="000A7E25" w:rsidRPr="002D10EB">
        <w:t>quoi</w:t>
      </w:r>
      <w:r>
        <w:t> ?</w:t>
      </w:r>
    </w:p>
    <w:p w14:paraId="6AB2C5C7" w14:textId="77777777" w:rsidR="00EE0B82" w:rsidRDefault="000A7E25" w:rsidP="000A7E25">
      <w:r w:rsidRPr="002D10EB">
        <w:t>Voyant qu</w:t>
      </w:r>
      <w:r w:rsidR="00EE0B82">
        <w:t>’</w:t>
      </w:r>
      <w:r w:rsidRPr="002D10EB">
        <w:t>on espionnait sa maison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homme s</w:t>
      </w:r>
      <w:r w:rsidR="00EE0B82">
        <w:t>’</w:t>
      </w:r>
      <w:r w:rsidRPr="002D10EB">
        <w:t>est arrêté</w:t>
      </w:r>
      <w:r w:rsidR="00EE0B82">
        <w:t xml:space="preserve">, </w:t>
      </w:r>
      <w:r w:rsidRPr="002D10EB">
        <w:t>agressif</w:t>
      </w:r>
      <w:r w:rsidR="00EE0B82">
        <w:t xml:space="preserve">. </w:t>
      </w:r>
      <w:r w:rsidRPr="002D10EB">
        <w:t xml:space="preserve">Il reconnaît alors le monsieur qui lui laisse prendre </w:t>
      </w:r>
      <w:r w:rsidRPr="002D10EB">
        <w:lastRenderedPageBreak/>
        <w:t>de l</w:t>
      </w:r>
      <w:r w:rsidR="00EE0B82">
        <w:t>’</w:t>
      </w:r>
      <w:r w:rsidRPr="002D10EB">
        <w:t>eau à son puits</w:t>
      </w:r>
      <w:r w:rsidR="00EE0B82">
        <w:t xml:space="preserve">, </w:t>
      </w:r>
      <w:r w:rsidRPr="002D10EB">
        <w:t>et devient aimable</w:t>
      </w:r>
      <w:r w:rsidR="00EE0B82">
        <w:t xml:space="preserve">. </w:t>
      </w:r>
      <w:r w:rsidRPr="002D10EB">
        <w:t>Il touche sa casquette</w:t>
      </w:r>
      <w:r w:rsidR="00EE0B82">
        <w:t xml:space="preserve">. </w:t>
      </w:r>
      <w:r w:rsidRPr="002D10EB">
        <w:t>Sa femme</w:t>
      </w:r>
      <w:r w:rsidR="00EE0B82">
        <w:t xml:space="preserve">, </w:t>
      </w:r>
      <w:r w:rsidRPr="002D10EB">
        <w:t>qui ne pousse plus</w:t>
      </w:r>
      <w:r w:rsidR="00EE0B82">
        <w:t xml:space="preserve">, </w:t>
      </w:r>
      <w:r w:rsidRPr="002D10EB">
        <w:t>sourit de confiance</w:t>
      </w:r>
      <w:r w:rsidR="00EE0B82">
        <w:t>.</w:t>
      </w:r>
    </w:p>
    <w:p w14:paraId="675A64E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Bonsoir</w:t>
      </w:r>
      <w:r>
        <w:t xml:space="preserve">, </w:t>
      </w:r>
      <w:r w:rsidR="000A7E25" w:rsidRPr="002D10EB">
        <w:t>monsieur</w:t>
      </w:r>
      <w:r>
        <w:t>.</w:t>
      </w:r>
    </w:p>
    <w:p w14:paraId="11DE6E5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Ah</w:t>
      </w:r>
      <w:r>
        <w:t xml:space="preserve"> ! </w:t>
      </w:r>
      <w:r w:rsidR="000A7E25" w:rsidRPr="002D10EB">
        <w:t>bonsoir</w:t>
      </w:r>
      <w:r>
        <w:t xml:space="preserve">. </w:t>
      </w:r>
      <w:r w:rsidR="000A7E25" w:rsidRPr="002D10EB">
        <w:t>Je regardais votre chien</w:t>
      </w:r>
      <w:r>
        <w:t xml:space="preserve">. </w:t>
      </w:r>
      <w:r w:rsidR="000A7E25" w:rsidRPr="002D10EB">
        <w:t>Il est beau</w:t>
      </w:r>
      <w:r>
        <w:t>.</w:t>
      </w:r>
    </w:p>
    <w:p w14:paraId="1D3C4A8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. </w:t>
      </w:r>
      <w:r w:rsidR="000A7E25" w:rsidRPr="002D10EB">
        <w:t>J</w:t>
      </w:r>
      <w:r>
        <w:t>’</w:t>
      </w:r>
      <w:r w:rsidR="000A7E25" w:rsidRPr="002D10EB">
        <w:t>en ai deux</w:t>
      </w:r>
      <w:r>
        <w:t xml:space="preserve">. </w:t>
      </w:r>
      <w:r w:rsidR="000A7E25" w:rsidRPr="002D10EB">
        <w:t>L</w:t>
      </w:r>
      <w:r>
        <w:t>’</w:t>
      </w:r>
      <w:r w:rsidR="000A7E25" w:rsidRPr="002D10EB">
        <w:t>autre est attelé sous la voiture</w:t>
      </w:r>
      <w:r>
        <w:t xml:space="preserve">. </w:t>
      </w:r>
      <w:r w:rsidR="000A7E25" w:rsidRPr="002D10EB">
        <w:t>Là</w:t>
      </w:r>
      <w:r>
        <w:t xml:space="preserve">, </w:t>
      </w:r>
      <w:r w:rsidR="000A7E25" w:rsidRPr="002D10EB">
        <w:t>regardez</w:t>
      </w:r>
      <w:r>
        <w:t>.</w:t>
      </w:r>
    </w:p>
    <w:p w14:paraId="2D0358EF" w14:textId="77777777" w:rsidR="00EE0B82" w:rsidRDefault="000A7E25" w:rsidP="000A7E25">
      <w:r w:rsidRPr="002D10EB">
        <w:t>Je me penche entre les roues</w:t>
      </w:r>
      <w:r w:rsidR="00EE0B82">
        <w:t xml:space="preserve"> ; </w:t>
      </w:r>
      <w:r w:rsidRPr="002D10EB">
        <w:t>je pousse ma lanterne</w:t>
      </w:r>
      <w:r w:rsidR="00EE0B82">
        <w:t xml:space="preserve"> ; </w:t>
      </w:r>
      <w:r w:rsidRPr="002D10EB">
        <w:t>je tâche d</w:t>
      </w:r>
      <w:r w:rsidR="00EE0B82">
        <w:t>’</w:t>
      </w:r>
      <w:r w:rsidRPr="002D10EB">
        <w:t>y voir</w:t>
      </w:r>
      <w:r w:rsidR="00EE0B82">
        <w:t> :</w:t>
      </w:r>
    </w:p>
    <w:p w14:paraId="74779E6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elle est jaune</w:t>
      </w:r>
      <w:r>
        <w:t xml:space="preserve">, </w:t>
      </w:r>
      <w:r w:rsidR="000A7E25" w:rsidRPr="002D10EB">
        <w:t>cette bête</w:t>
      </w:r>
      <w:r>
        <w:t>.</w:t>
      </w:r>
    </w:p>
    <w:p w14:paraId="2C044CCE" w14:textId="77777777" w:rsidR="00EE0B82" w:rsidRDefault="000A7E25" w:rsidP="000A7E25">
      <w:r w:rsidRPr="002D10EB">
        <w:t>Et furieux</w:t>
      </w:r>
      <w:r w:rsidR="00EE0B82">
        <w:t xml:space="preserve">, </w:t>
      </w:r>
      <w:r w:rsidRPr="002D10EB">
        <w:t>je les plante là</w:t>
      </w:r>
      <w:r w:rsidR="00EE0B82">
        <w:t>.</w:t>
      </w:r>
    </w:p>
    <w:p w14:paraId="3C0332A8" w14:textId="77777777" w:rsidR="00EE0B82" w:rsidRDefault="00EE0B82" w:rsidP="000A7E25">
      <w:r>
        <w:rPr>
          <w:rFonts w:eastAsia="Georgia"/>
        </w:rPr>
        <w:t xml:space="preserve">… </w:t>
      </w:r>
      <w:r w:rsidR="000A7E25" w:rsidRPr="002D10EB">
        <w:t>Dès qu</w:t>
      </w:r>
      <w:r>
        <w:t>’</w:t>
      </w:r>
      <w:r w:rsidR="000A7E25" w:rsidRPr="002D10EB">
        <w:t>elle me revoit</w:t>
      </w:r>
      <w:r>
        <w:t> :</w:t>
      </w:r>
    </w:p>
    <w:p w14:paraId="61BB3D3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, </w:t>
      </w:r>
      <w:r w:rsidR="000A7E25" w:rsidRPr="002D10EB">
        <w:t>s</w:t>
      </w:r>
      <w:r>
        <w:t>’</w:t>
      </w:r>
      <w:r w:rsidR="000A7E25" w:rsidRPr="002D10EB">
        <w:t>inquiète Marie</w:t>
      </w:r>
      <w:r>
        <w:t xml:space="preserve">, </w:t>
      </w:r>
      <w:r w:rsidR="000A7E25" w:rsidRPr="002D10EB">
        <w:t>et Spitz</w:t>
      </w:r>
      <w:r>
        <w:t> ?</w:t>
      </w:r>
    </w:p>
    <w:p w14:paraId="6728F75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Toi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fiche-moi la paix</w:t>
      </w:r>
      <w:r>
        <w:t xml:space="preserve">. </w:t>
      </w:r>
      <w:r w:rsidR="000A7E25" w:rsidRPr="002D10EB">
        <w:t>Quand tu te mêleras encore de m</w:t>
      </w:r>
      <w:r>
        <w:t>’</w:t>
      </w:r>
      <w:r w:rsidR="000A7E25" w:rsidRPr="002D10EB">
        <w:t>envoyer au diable</w:t>
      </w:r>
      <w:r>
        <w:t xml:space="preserve">, </w:t>
      </w:r>
      <w:r w:rsidR="000A7E25" w:rsidRPr="002D10EB">
        <w:t>derrière une roulotte</w:t>
      </w:r>
      <w:r>
        <w:t> !…</w:t>
      </w:r>
    </w:p>
    <w:p w14:paraId="29A5CEED" w14:textId="77777777" w:rsidR="00EE0B82" w:rsidRDefault="000A7E25" w:rsidP="000A7E25">
      <w:r w:rsidRPr="002D10EB">
        <w:t>Mauvaise journée</w:t>
      </w:r>
      <w:r w:rsidR="00EE0B82">
        <w:t xml:space="preserve"> : </w:t>
      </w:r>
      <w:r w:rsidRPr="002D10EB">
        <w:t>Marie retient sa langue</w:t>
      </w:r>
      <w:r w:rsidR="00EE0B82">
        <w:t>.</w:t>
      </w:r>
    </w:p>
    <w:p w14:paraId="59001969" w14:textId="77777777" w:rsidR="000A7E25" w:rsidRPr="002D10EB" w:rsidRDefault="000A7E25" w:rsidP="000A7E25">
      <w:pPr>
        <w:pStyle w:val="ParagrapheVideNormal"/>
      </w:pPr>
    </w:p>
    <w:p w14:paraId="73DBBDA3" w14:textId="77777777" w:rsidR="00EE0B82" w:rsidRDefault="000A7E25" w:rsidP="000A7E25">
      <w:r w:rsidRPr="002D10EB">
        <w:t>Le lendemain</w:t>
      </w:r>
      <w:r w:rsidR="00EE0B82">
        <w:t xml:space="preserve">, </w:t>
      </w:r>
      <w:r w:rsidRPr="002D10EB">
        <w:t>Marie</w:t>
      </w:r>
      <w:r w:rsidR="00EE0B82">
        <w:t xml:space="preserve">, </w:t>
      </w:r>
      <w:r w:rsidRPr="002D10EB">
        <w:t>qui s</w:t>
      </w:r>
      <w:r w:rsidR="00EE0B82">
        <w:t>’</w:t>
      </w:r>
      <w:r w:rsidRPr="002D10EB">
        <w:t>est levée trois fois</w:t>
      </w:r>
      <w:r w:rsidR="00EE0B82">
        <w:t xml:space="preserve">, </w:t>
      </w:r>
      <w:r w:rsidRPr="002D10EB">
        <w:t>croyant entendre Spitz</w:t>
      </w:r>
      <w:r w:rsidR="00EE0B82">
        <w:t xml:space="preserve">, </w:t>
      </w:r>
      <w:r w:rsidRPr="002D10EB">
        <w:t>sort de son lit pour de bon</w:t>
      </w:r>
      <w:r w:rsidR="00EE0B82">
        <w:t xml:space="preserve">. </w:t>
      </w:r>
      <w:r w:rsidRPr="002D10EB">
        <w:t>Je me réveille</w:t>
      </w:r>
      <w:r w:rsidR="00EE0B82">
        <w:t>.</w:t>
      </w:r>
    </w:p>
    <w:p w14:paraId="5007170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Bonjour</w:t>
      </w:r>
      <w:r>
        <w:t xml:space="preserve">, </w:t>
      </w:r>
      <w:r w:rsidR="000A7E25" w:rsidRPr="002D10EB">
        <w:t>fait-elle</w:t>
      </w:r>
      <w:r>
        <w:t xml:space="preserve">, </w:t>
      </w:r>
      <w:r w:rsidR="000A7E25" w:rsidRPr="002D10EB">
        <w:t>as-tu bien dormi</w:t>
      </w:r>
      <w:r>
        <w:t> ?</w:t>
      </w:r>
    </w:p>
    <w:p w14:paraId="3B0AD79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Moi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pas fermé l</w:t>
      </w:r>
      <w:r>
        <w:t>’</w:t>
      </w:r>
      <w:r w:rsidR="000A7E25" w:rsidRPr="002D10EB">
        <w:t>œil</w:t>
      </w:r>
      <w:r>
        <w:t>.</w:t>
      </w:r>
    </w:p>
    <w:p w14:paraId="29FD54E2" w14:textId="77777777" w:rsidR="00EE0B82" w:rsidRDefault="000A7E25" w:rsidP="000A7E25">
      <w:r w:rsidRPr="002D10EB">
        <w:t>Et vite je m</w:t>
      </w:r>
      <w:r w:rsidR="00EE0B82">
        <w:t>’</w:t>
      </w:r>
      <w:r w:rsidRPr="002D10EB">
        <w:t>habille</w:t>
      </w:r>
      <w:r w:rsidR="00EE0B82">
        <w:t xml:space="preserve">, </w:t>
      </w:r>
      <w:r w:rsidRPr="002D10EB">
        <w:t>car Spitz pourrait être revenu pendant la nuit</w:t>
      </w:r>
      <w:r w:rsidR="00EE0B82">
        <w:t>.</w:t>
      </w:r>
    </w:p>
    <w:p w14:paraId="76AE2F33" w14:textId="77777777" w:rsidR="00EE0B82" w:rsidRDefault="000A7E25" w:rsidP="000A7E25">
      <w:r w:rsidRPr="002D10EB">
        <w:t>Comme d</w:t>
      </w:r>
      <w:r w:rsidR="00EE0B82">
        <w:t>’</w:t>
      </w:r>
      <w:r w:rsidRPr="002D10EB">
        <w:t>habitude</w:t>
      </w:r>
      <w:r w:rsidR="00EE0B82">
        <w:t xml:space="preserve">, </w:t>
      </w:r>
      <w:r w:rsidRPr="002D10EB">
        <w:t>je prépare ses tranches de seigle et fais avec son écuelle le bruit du déjeuner qu</w:t>
      </w:r>
      <w:r w:rsidR="00EE0B82">
        <w:t>’</w:t>
      </w:r>
      <w:r w:rsidRPr="002D10EB">
        <w:t>il connaît bien</w:t>
      </w:r>
      <w:r w:rsidR="00EE0B82">
        <w:t> :</w:t>
      </w:r>
    </w:p>
    <w:p w14:paraId="1355B436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Spitz</w:t>
      </w:r>
      <w:r>
        <w:t xml:space="preserve"> ! </w:t>
      </w:r>
      <w:r w:rsidR="000A7E25" w:rsidRPr="002D10EB">
        <w:t>Spitz</w:t>
      </w:r>
      <w:r>
        <w:t> !</w:t>
      </w:r>
    </w:p>
    <w:p w14:paraId="59EF38AF" w14:textId="77777777" w:rsidR="00EE0B82" w:rsidRDefault="000A7E25" w:rsidP="000A7E25">
      <w:r w:rsidRPr="002D10EB">
        <w:t>Mais pas plus de Spitz que hier</w:t>
      </w:r>
      <w:r w:rsidR="00EE0B82">
        <w:t xml:space="preserve">, </w:t>
      </w:r>
      <w:r w:rsidRPr="002D10EB">
        <w:t>ni aussi loin que je puisse voir</w:t>
      </w:r>
      <w:r w:rsidR="00EE0B82">
        <w:t xml:space="preserve">, </w:t>
      </w:r>
      <w:r w:rsidRPr="002D10EB">
        <w:t>ni dans la bruyère où je lance Fox</w:t>
      </w:r>
      <w:r w:rsidR="00EE0B82">
        <w:t xml:space="preserve">, </w:t>
      </w:r>
      <w:r w:rsidRPr="002D10EB">
        <w:t>ni même au village</w:t>
      </w:r>
      <w:r w:rsidR="00EE0B82">
        <w:t xml:space="preserve">, </w:t>
      </w:r>
      <w:r w:rsidRPr="002D10EB">
        <w:t>où</w:t>
      </w:r>
      <w:r w:rsidR="00EE0B82">
        <w:t xml:space="preserve">, </w:t>
      </w:r>
      <w:r w:rsidRPr="002D10EB">
        <w:t>comme par hasard</w:t>
      </w:r>
      <w:r w:rsidR="00EE0B82">
        <w:t xml:space="preserve">, </w:t>
      </w:r>
      <w:r w:rsidRPr="002D10EB">
        <w:t>je vais dire bonjour à François</w:t>
      </w:r>
      <w:r w:rsidR="00EE0B82">
        <w:t xml:space="preserve">, </w:t>
      </w:r>
      <w:r w:rsidRPr="002D10EB">
        <w:t>son ancien maître</w:t>
      </w:r>
      <w:r w:rsidR="00EE0B82">
        <w:t>.</w:t>
      </w:r>
    </w:p>
    <w:p w14:paraId="495E6CD6" w14:textId="77777777" w:rsidR="00EE0B82" w:rsidRDefault="000A7E25" w:rsidP="000A7E25">
      <w:r w:rsidRPr="002D10EB">
        <w:t>Marie</w:t>
      </w:r>
      <w:r w:rsidR="00EE0B82">
        <w:t xml:space="preserve">, </w:t>
      </w:r>
      <w:r w:rsidRPr="002D10EB">
        <w:t>qui me voit triste</w:t>
      </w:r>
      <w:r w:rsidR="00EE0B82">
        <w:t xml:space="preserve">, </w:t>
      </w:r>
      <w:r w:rsidRPr="002D10EB">
        <w:t>n</w:t>
      </w:r>
      <w:r w:rsidR="00EE0B82">
        <w:t>’</w:t>
      </w:r>
      <w:r w:rsidRPr="002D10EB">
        <w:t>ose rien dire</w:t>
      </w:r>
      <w:r w:rsidR="00EE0B82">
        <w:t>.</w:t>
      </w:r>
    </w:p>
    <w:p w14:paraId="468230B9" w14:textId="77777777" w:rsidR="00EE0B82" w:rsidRDefault="000A7E25" w:rsidP="000A7E25">
      <w:r w:rsidRPr="002D10EB">
        <w:t>À midi</w:t>
      </w:r>
      <w:r w:rsidR="00EE0B82">
        <w:t xml:space="preserve">, </w:t>
      </w:r>
      <w:r w:rsidRPr="002D10EB">
        <w:t>sans grand espoir</w:t>
      </w:r>
      <w:r w:rsidR="00EE0B82">
        <w:t xml:space="preserve">, </w:t>
      </w:r>
      <w:r w:rsidRPr="002D10EB">
        <w:t>je retourne à la niche</w:t>
      </w:r>
      <w:r w:rsidR="00EE0B82">
        <w:t xml:space="preserve">. </w:t>
      </w:r>
      <w:r w:rsidRPr="002D10EB">
        <w:t>Et qu</w:t>
      </w:r>
      <w:r w:rsidR="00EE0B82">
        <w:t>’</w:t>
      </w:r>
      <w:r w:rsidRPr="002D10EB">
        <w:t>est-ce que je vois</w:t>
      </w:r>
      <w:r w:rsidR="00EE0B82">
        <w:t xml:space="preserve"> ? </w:t>
      </w:r>
      <w:r w:rsidRPr="002D10EB">
        <w:t>Sous ma meule de bois</w:t>
      </w:r>
      <w:r w:rsidR="00EE0B82">
        <w:t xml:space="preserve">, </w:t>
      </w:r>
      <w:r w:rsidRPr="002D10EB">
        <w:t>des branches qui bo</w:t>
      </w:r>
      <w:r w:rsidRPr="002D10EB">
        <w:t>u</w:t>
      </w:r>
      <w:r w:rsidRPr="002D10EB">
        <w:t>gent</w:t>
      </w:r>
      <w:r w:rsidR="00EE0B82">
        <w:t xml:space="preserve">, </w:t>
      </w:r>
      <w:r w:rsidRPr="002D10EB">
        <w:t>un museau qui sort</w:t>
      </w:r>
      <w:r w:rsidR="00EE0B82">
        <w:t xml:space="preserve">, </w:t>
      </w:r>
      <w:r w:rsidRPr="002D10EB">
        <w:t>Spitz qui pousse la tête</w:t>
      </w:r>
      <w:r w:rsidR="00EE0B82">
        <w:t xml:space="preserve">, </w:t>
      </w:r>
      <w:r w:rsidRPr="002D10EB">
        <w:t>Spitz tout e</w:t>
      </w:r>
      <w:r w:rsidRPr="002D10EB">
        <w:t>n</w:t>
      </w:r>
      <w:r w:rsidRPr="002D10EB">
        <w:t>tier</w:t>
      </w:r>
      <w:r w:rsidR="00EE0B82">
        <w:t xml:space="preserve">, </w:t>
      </w:r>
      <w:r w:rsidRPr="002D10EB">
        <w:t>mais un Spitz coupable</w:t>
      </w:r>
      <w:r w:rsidR="00EE0B82">
        <w:t xml:space="preserve">, </w:t>
      </w:r>
      <w:r w:rsidRPr="002D10EB">
        <w:t>un Spitz vagabond qui n</w:t>
      </w:r>
      <w:r w:rsidR="00EE0B82">
        <w:t>’</w:t>
      </w:r>
      <w:r w:rsidRPr="002D10EB">
        <w:t>a pas été volé et rentre honteux d</w:t>
      </w:r>
      <w:r w:rsidR="00EE0B82">
        <w:t>’</w:t>
      </w:r>
      <w:r w:rsidRPr="002D10EB">
        <w:t>avoir fait de la peine à son maître</w:t>
      </w:r>
      <w:r w:rsidR="00EE0B82">
        <w:t xml:space="preserve">. </w:t>
      </w:r>
      <w:r w:rsidRPr="002D10EB">
        <w:t>Ah</w:t>
      </w:r>
      <w:r w:rsidR="00EE0B82">
        <w:t xml:space="preserve"> ! </w:t>
      </w:r>
      <w:r w:rsidRPr="002D10EB">
        <w:t>le rossard</w:t>
      </w:r>
      <w:r w:rsidR="00EE0B82">
        <w:t xml:space="preserve">, </w:t>
      </w:r>
      <w:r w:rsidRPr="002D10EB">
        <w:t>ce qu</w:t>
      </w:r>
      <w:r w:rsidR="00EE0B82">
        <w:t>’</w:t>
      </w:r>
      <w:r w:rsidRPr="002D10EB">
        <w:t>il va me payer ça</w:t>
      </w:r>
      <w:r w:rsidR="00EE0B82">
        <w:t>.</w:t>
      </w:r>
    </w:p>
    <w:p w14:paraId="0B940107" w14:textId="77777777" w:rsidR="00EE0B82" w:rsidRDefault="000A7E25" w:rsidP="000A7E25">
      <w:r w:rsidRPr="002D10EB">
        <w:t>Un bâton que je ramasse ne me paraît pas assez lourd</w:t>
      </w:r>
      <w:r w:rsidR="00EE0B82">
        <w:t xml:space="preserve"> ; </w:t>
      </w:r>
      <w:r w:rsidRPr="002D10EB">
        <w:t>je soulève une bûche</w:t>
      </w:r>
      <w:r w:rsidR="00EE0B82">
        <w:t>.</w:t>
      </w:r>
    </w:p>
    <w:p w14:paraId="47F81886" w14:textId="77777777" w:rsidR="00EE0B82" w:rsidRDefault="000A7E25" w:rsidP="000A7E25">
      <w:r w:rsidRPr="002D10EB">
        <w:t>Spitz arrive en rampant</w:t>
      </w:r>
      <w:r w:rsidR="00EE0B82">
        <w:t xml:space="preserve">, </w:t>
      </w:r>
      <w:r w:rsidRPr="002D10EB">
        <w:t>avec de petits signes dans la queue qui demandent pardon</w:t>
      </w:r>
      <w:r w:rsidR="00EE0B82">
        <w:t xml:space="preserve">. </w:t>
      </w:r>
      <w:r w:rsidRPr="002D10EB">
        <w:t>À trois pas</w:t>
      </w:r>
      <w:r w:rsidR="00EE0B82">
        <w:t xml:space="preserve">, </w:t>
      </w:r>
      <w:r w:rsidRPr="002D10EB">
        <w:t>il se couche et</w:t>
      </w:r>
      <w:r w:rsidR="00EE0B82">
        <w:t xml:space="preserve">, </w:t>
      </w:r>
      <w:r w:rsidRPr="002D10EB">
        <w:t>ventre à l</w:t>
      </w:r>
      <w:r w:rsidR="00EE0B82">
        <w:t>’</w:t>
      </w:r>
      <w:r w:rsidRPr="002D10EB">
        <w:t>air</w:t>
      </w:r>
      <w:r w:rsidR="00EE0B82">
        <w:t xml:space="preserve">, </w:t>
      </w:r>
      <w:r w:rsidRPr="002D10EB">
        <w:t>attend que je frappe</w:t>
      </w:r>
      <w:r w:rsidR="00EE0B82">
        <w:t>.</w:t>
      </w:r>
    </w:p>
    <w:p w14:paraId="13D1A240" w14:textId="77777777" w:rsidR="00EE0B82" w:rsidRDefault="000A7E25" w:rsidP="000A7E25">
      <w:r w:rsidRPr="002D10EB">
        <w:t>Mais je veux qu</w:t>
      </w:r>
      <w:r w:rsidR="00EE0B82">
        <w:t>’</w:t>
      </w:r>
      <w:r w:rsidRPr="002D10EB">
        <w:t>il vienne tout près</w:t>
      </w:r>
      <w:r w:rsidR="00EE0B82">
        <w:t xml:space="preserve">, </w:t>
      </w:r>
      <w:r w:rsidRPr="002D10EB">
        <w:t>à mes pieds</w:t>
      </w:r>
      <w:r w:rsidR="00EE0B82">
        <w:t>.</w:t>
      </w:r>
    </w:p>
    <w:p w14:paraId="6C4A355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Ici</w:t>
      </w:r>
      <w:r>
        <w:t xml:space="preserve">, </w:t>
      </w:r>
      <w:r w:rsidR="000A7E25" w:rsidRPr="002D10EB">
        <w:t>Spitz</w:t>
      </w:r>
      <w:r>
        <w:t xml:space="preserve">… </w:t>
      </w:r>
      <w:r w:rsidR="000A7E25" w:rsidRPr="002D10EB">
        <w:t>ici</w:t>
      </w:r>
      <w:r>
        <w:t>.</w:t>
      </w:r>
    </w:p>
    <w:p w14:paraId="75EDE887" w14:textId="77777777" w:rsidR="00EE0B82" w:rsidRDefault="000A7E25" w:rsidP="000A7E25">
      <w:r w:rsidRPr="002D10EB">
        <w:t>Avec ma bûche je lui montre la place et quand il y est</w:t>
      </w:r>
      <w:r w:rsidR="00EE0B82">
        <w:t xml:space="preserve">, </w:t>
      </w:r>
      <w:r w:rsidRPr="002D10EB">
        <w:t>Spitz me saute aux épaules et j</w:t>
      </w:r>
      <w:r w:rsidR="00EE0B82">
        <w:t>’</w:t>
      </w:r>
      <w:r w:rsidRPr="002D10EB">
        <w:t>embrasse de tout cœur mon bon chien</w:t>
      </w:r>
      <w:r w:rsidR="00EE0B82">
        <w:t>.</w:t>
      </w:r>
    </w:p>
    <w:p w14:paraId="42FE88A4" w14:textId="77777777" w:rsidR="000A7E25" w:rsidRPr="002D10EB" w:rsidRDefault="000A7E25" w:rsidP="000A7E25">
      <w:pPr>
        <w:pStyle w:val="ParagrapheVideNormal"/>
      </w:pPr>
    </w:p>
    <w:p w14:paraId="39CCD053" w14:textId="77777777" w:rsidR="00EE0B82" w:rsidRDefault="000A7E25" w:rsidP="000A7E25">
      <w:r w:rsidRPr="002D10EB">
        <w:t>Longtemps après</w:t>
      </w:r>
      <w:r w:rsidR="00EE0B82">
        <w:t> :</w:t>
      </w:r>
    </w:p>
    <w:p w14:paraId="0160C45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Marie</w:t>
      </w:r>
      <w:r>
        <w:t xml:space="preserve">, </w:t>
      </w:r>
      <w:r w:rsidR="000A7E25" w:rsidRPr="002D10EB">
        <w:t>quand tu auras une minute</w:t>
      </w:r>
      <w:r>
        <w:t xml:space="preserve">, </w:t>
      </w:r>
      <w:r w:rsidR="000A7E25" w:rsidRPr="002D10EB">
        <w:t>viens donc voir</w:t>
      </w:r>
      <w:r>
        <w:t xml:space="preserve">… </w:t>
      </w:r>
      <w:r w:rsidR="000A7E25" w:rsidRPr="002D10EB">
        <w:t>J</w:t>
      </w:r>
      <w:r>
        <w:t>’</w:t>
      </w:r>
      <w:r w:rsidR="000A7E25" w:rsidRPr="002D10EB">
        <w:t>ai retrouvé Spitz</w:t>
      </w:r>
      <w:r>
        <w:t> !</w:t>
      </w:r>
    </w:p>
    <w:p w14:paraId="7858FC51" w14:textId="77777777" w:rsidR="000A7E25" w:rsidRPr="002D10EB" w:rsidRDefault="000A7E25" w:rsidP="000A7E25">
      <w:pPr>
        <w:pStyle w:val="ParagrapheVideNormal"/>
      </w:pPr>
    </w:p>
    <w:p w14:paraId="08D4B0E8" w14:textId="77777777" w:rsidR="00EE0B82" w:rsidRDefault="000A7E25" w:rsidP="000A7E25">
      <w:pPr>
        <w:pStyle w:val="Sous-titre"/>
        <w:jc w:val="left"/>
      </w:pPr>
      <w:r w:rsidRPr="002D10EB">
        <w:t>SNOBS</w:t>
      </w:r>
      <w:r w:rsidR="00EE0B82">
        <w:t>.</w:t>
      </w:r>
    </w:p>
    <w:p w14:paraId="68F44164" w14:textId="77777777" w:rsidR="00B77A0F" w:rsidRPr="00B77A0F" w:rsidRDefault="00B77A0F" w:rsidP="00B77A0F">
      <w:pPr>
        <w:pStyle w:val="NormalSolidaire"/>
      </w:pPr>
    </w:p>
    <w:p w14:paraId="62936E80" w14:textId="77777777" w:rsidR="00EE0B82" w:rsidRDefault="000A7E25" w:rsidP="000A7E25">
      <w:r w:rsidRPr="002D10EB">
        <w:t>Un jour</w:t>
      </w:r>
      <w:r w:rsidR="00EE0B82">
        <w:t xml:space="preserve">, </w:t>
      </w:r>
      <w:r w:rsidRPr="002D10EB">
        <w:t>chez Baerkaelens</w:t>
      </w:r>
      <w:r w:rsidR="00EE0B82">
        <w:t xml:space="preserve">, </w:t>
      </w:r>
      <w:r w:rsidRPr="002D10EB">
        <w:t>un monsieur découvre à Spitz des qualités nouvelles</w:t>
      </w:r>
      <w:r w:rsidR="00EE0B82">
        <w:t xml:space="preserve">. </w:t>
      </w:r>
      <w:r w:rsidRPr="002D10EB">
        <w:t>Il aurait</w:t>
      </w:r>
      <w:r w:rsidR="00EE0B82">
        <w:t xml:space="preserve">, </w:t>
      </w:r>
      <w:r w:rsidRPr="002D10EB">
        <w:t>notamment dans le creux du poitrail et le gras de la cuisse</w:t>
      </w:r>
      <w:r w:rsidR="00EE0B82">
        <w:t xml:space="preserve">, </w:t>
      </w:r>
      <w:r w:rsidRPr="002D10EB">
        <w:t>quelque chose de très beau</w:t>
      </w:r>
      <w:r w:rsidR="00EE0B82">
        <w:t> :</w:t>
      </w:r>
    </w:p>
    <w:p w14:paraId="4D03038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Là et là</w:t>
      </w:r>
      <w:r>
        <w:t xml:space="preserve">, </w:t>
      </w:r>
      <w:r w:rsidR="000A7E25" w:rsidRPr="002D10EB">
        <w:t>vous voyez</w:t>
      </w:r>
      <w:r>
        <w:t> ?</w:t>
      </w:r>
    </w:p>
    <w:p w14:paraId="07AA785C" w14:textId="77777777" w:rsidR="00EE0B82" w:rsidRDefault="000A7E25" w:rsidP="000A7E25">
      <w:r w:rsidRPr="002D10EB">
        <w:t>En vérité</w:t>
      </w:r>
      <w:r w:rsidR="00EE0B82">
        <w:t xml:space="preserve">, </w:t>
      </w:r>
      <w:r w:rsidRPr="002D10EB">
        <w:t>je ne vois rien</w:t>
      </w:r>
      <w:r w:rsidR="00EE0B82">
        <w:t xml:space="preserve">, </w:t>
      </w:r>
      <w:r w:rsidRPr="002D10EB">
        <w:t>mais les amateurs</w:t>
      </w:r>
      <w:r w:rsidR="00EE0B82">
        <w:t xml:space="preserve">, </w:t>
      </w:r>
      <w:r w:rsidRPr="002D10EB">
        <w:t>paraît-il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en aperçoivent tout de suite</w:t>
      </w:r>
      <w:r w:rsidR="00EE0B82">
        <w:t>.</w:t>
      </w:r>
    </w:p>
    <w:p w14:paraId="31D804A4" w14:textId="77777777" w:rsidR="00EE0B82" w:rsidRDefault="000A7E25" w:rsidP="000A7E25">
      <w:r w:rsidRPr="002D10EB">
        <w:t>Depuis</w:t>
      </w:r>
      <w:r w:rsidR="00EE0B82">
        <w:t xml:space="preserve">, </w:t>
      </w:r>
      <w:r w:rsidRPr="002D10EB">
        <w:t>à l</w:t>
      </w:r>
      <w:r w:rsidR="00EE0B82">
        <w:t>’</w:t>
      </w:r>
      <w:r w:rsidRPr="002D10EB">
        <w:t>auberge</w:t>
      </w:r>
      <w:r w:rsidR="00EE0B82">
        <w:t xml:space="preserve">. </w:t>
      </w:r>
      <w:r w:rsidRPr="002D10EB">
        <w:t>Vader</w:t>
      </w:r>
      <w:r w:rsidR="00EE0B82">
        <w:t xml:space="preserve">, </w:t>
      </w:r>
      <w:r w:rsidRPr="002D10EB">
        <w:t>qui ne voudrait pas ne pas s</w:t>
      </w:r>
      <w:r w:rsidR="00EE0B82">
        <w:t>’</w:t>
      </w:r>
      <w:r w:rsidRPr="002D10EB">
        <w:t>y connaître</w:t>
      </w:r>
      <w:r w:rsidR="00EE0B82">
        <w:t xml:space="preserve">, </w:t>
      </w:r>
      <w:r w:rsidRPr="002D10EB">
        <w:t>Benooi</w:t>
      </w:r>
      <w:r w:rsidR="00EE0B82">
        <w:t xml:space="preserve">, </w:t>
      </w:r>
      <w:r w:rsidRPr="002D10EB">
        <w:t>quand il ne trouve rien à dire</w:t>
      </w:r>
      <w:r w:rsidR="00EE0B82">
        <w:t xml:space="preserve">, </w:t>
      </w:r>
      <w:r w:rsidRPr="002D10EB">
        <w:t>et Fons</w:t>
      </w:r>
      <w:r w:rsidR="00EE0B82">
        <w:t xml:space="preserve">, </w:t>
      </w:r>
      <w:r w:rsidRPr="002D10EB">
        <w:t>pour autant qu</w:t>
      </w:r>
      <w:r w:rsidR="00EE0B82">
        <w:t>’</w:t>
      </w:r>
      <w:r w:rsidRPr="002D10EB">
        <w:t>il ne rêve pas à la chasse</w:t>
      </w:r>
      <w:r w:rsidR="00EE0B82">
        <w:t xml:space="preserve">, </w:t>
      </w:r>
      <w:r w:rsidRPr="002D10EB">
        <w:t>parlent à tout venant de mon Spitz</w:t>
      </w:r>
      <w:r w:rsidR="00EE0B82">
        <w:t xml:space="preserve">, </w:t>
      </w:r>
      <w:r w:rsidRPr="002D10EB">
        <w:t>et il n</w:t>
      </w:r>
      <w:r w:rsidR="00EE0B82">
        <w:t>’</w:t>
      </w:r>
      <w:r w:rsidRPr="002D10EB">
        <w:t>est guère de citadins</w:t>
      </w:r>
      <w:r w:rsidR="00EE0B82">
        <w:t xml:space="preserve">, </w:t>
      </w:r>
      <w:r w:rsidRPr="002D10EB">
        <w:t>ayant passé chez eux</w:t>
      </w:r>
      <w:r w:rsidR="00EE0B82">
        <w:t xml:space="preserve">, </w:t>
      </w:r>
      <w:r w:rsidRPr="002D10EB">
        <w:t>qui ne sache</w:t>
      </w:r>
      <w:r w:rsidR="00EE0B82">
        <w:t xml:space="preserve">, </w:t>
      </w:r>
      <w:r w:rsidRPr="002D10EB">
        <w:t>au moins par réputation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 xml:space="preserve">il existe dans la contrée un certain </w:t>
      </w:r>
      <w:r w:rsidR="00EE0B82">
        <w:t>M. </w:t>
      </w:r>
      <w:r w:rsidRPr="002D10EB">
        <w:t>Baillon dont le chien est un sujet remarquable</w:t>
      </w:r>
      <w:r w:rsidR="00EE0B82">
        <w:t>.</w:t>
      </w:r>
    </w:p>
    <w:p w14:paraId="4736C94A" w14:textId="77777777" w:rsidR="00EE0B82" w:rsidRDefault="000A7E25" w:rsidP="000A7E25">
      <w:r w:rsidRPr="002D10EB">
        <w:t>Quelquefois</w:t>
      </w:r>
      <w:r w:rsidR="00EE0B82">
        <w:t xml:space="preserve">, </w:t>
      </w:r>
      <w:r w:rsidRPr="002D10EB">
        <w:t>je rencontre de ces gens</w:t>
      </w:r>
      <w:r w:rsidR="00EE0B82">
        <w:t xml:space="preserve">. </w:t>
      </w:r>
      <w:r w:rsidRPr="002D10EB">
        <w:t>Au premier coup d</w:t>
      </w:r>
      <w:r w:rsidR="00EE0B82">
        <w:t>’</w:t>
      </w:r>
      <w:r w:rsidRPr="002D10EB">
        <w:t>œil</w:t>
      </w:r>
      <w:r w:rsidR="00EE0B82">
        <w:t xml:space="preserve">, </w:t>
      </w:r>
      <w:r w:rsidRPr="002D10EB">
        <w:t xml:space="preserve">ils devinent le chien de </w:t>
      </w:r>
      <w:r w:rsidR="00EE0B82">
        <w:t>M. </w:t>
      </w:r>
      <w:r w:rsidRPr="002D10EB">
        <w:t>Baillon</w:t>
      </w:r>
      <w:r w:rsidR="00EE0B82">
        <w:t xml:space="preserve">. </w:t>
      </w:r>
      <w:r w:rsidRPr="002D10EB">
        <w:t>Ils se disent avec respect</w:t>
      </w:r>
      <w:r w:rsidR="00EE0B82">
        <w:t> : « </w:t>
      </w:r>
      <w:r w:rsidRPr="002D10EB">
        <w:t xml:space="preserve">Voilà le chien de </w:t>
      </w:r>
      <w:r w:rsidR="00EE0B82">
        <w:t>M. </w:t>
      </w:r>
      <w:r w:rsidRPr="002D10EB">
        <w:t>Baillon</w:t>
      </w:r>
      <w:r w:rsidR="00EE0B82">
        <w:t>. »</w:t>
      </w:r>
      <w:r w:rsidRPr="002D10EB">
        <w:t xml:space="preserve"> Ils l</w:t>
      </w:r>
      <w:r w:rsidR="00EE0B82">
        <w:t>’</w:t>
      </w:r>
      <w:r w:rsidRPr="002D10EB">
        <w:t>appellent et tâtent par devant</w:t>
      </w:r>
      <w:r w:rsidR="00EE0B82">
        <w:t xml:space="preserve">, </w:t>
      </w:r>
      <w:r w:rsidRPr="002D10EB">
        <w:t xml:space="preserve">étudient par derrière comment est fait le chien de </w:t>
      </w:r>
      <w:r w:rsidR="00EE0B82">
        <w:t>M. </w:t>
      </w:r>
      <w:r w:rsidRPr="002D10EB">
        <w:t>Baillon</w:t>
      </w:r>
      <w:r w:rsidR="00EE0B82">
        <w:t>.</w:t>
      </w:r>
    </w:p>
    <w:p w14:paraId="1BD50130" w14:textId="77777777" w:rsidR="00EE0B82" w:rsidRDefault="000A7E25" w:rsidP="000A7E25">
      <w:r w:rsidRPr="002D10EB">
        <w:t>Heureux d</w:t>
      </w:r>
      <w:r w:rsidR="00EE0B82">
        <w:t>’</w:t>
      </w:r>
      <w:r w:rsidRPr="002D10EB">
        <w:t>être peloté</w:t>
      </w:r>
      <w:r w:rsidR="00EE0B82">
        <w:t xml:space="preserve">, </w:t>
      </w:r>
      <w:r w:rsidRPr="002D10EB">
        <w:t>Spitz fait risette</w:t>
      </w:r>
      <w:r w:rsidR="00EE0B82">
        <w:t xml:space="preserve">. </w:t>
      </w:r>
      <w:r w:rsidRPr="002D10EB">
        <w:t>Moi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attends</w:t>
      </w:r>
      <w:r w:rsidR="00EE0B82">
        <w:t xml:space="preserve">. </w:t>
      </w:r>
      <w:r w:rsidRPr="002D10EB">
        <w:t>Est-ce que je compte</w:t>
      </w:r>
      <w:r w:rsidR="00EE0B82">
        <w:t xml:space="preserve"> ? </w:t>
      </w:r>
      <w:r w:rsidRPr="002D10EB">
        <w:t>Timide</w:t>
      </w:r>
      <w:r w:rsidR="00EE0B82">
        <w:t xml:space="preserve">, </w:t>
      </w:r>
      <w:r w:rsidRPr="002D10EB">
        <w:t>obscur</w:t>
      </w:r>
      <w:r w:rsidR="00EE0B82">
        <w:t xml:space="preserve">, </w:t>
      </w:r>
      <w:r w:rsidRPr="002D10EB">
        <w:t>effacé</w:t>
      </w:r>
      <w:r w:rsidR="00EE0B82">
        <w:t xml:space="preserve">, </w:t>
      </w:r>
      <w:r w:rsidRPr="002D10EB">
        <w:t>en sabots</w:t>
      </w:r>
      <w:r w:rsidR="00EE0B82">
        <w:t xml:space="preserve">, </w:t>
      </w:r>
      <w:r w:rsidRPr="002D10EB">
        <w:t xml:space="preserve">je suis simplement le maître du chien de </w:t>
      </w:r>
      <w:r w:rsidR="00EE0B82">
        <w:t>M. </w:t>
      </w:r>
      <w:r w:rsidRPr="002D10EB">
        <w:t>Baillon</w:t>
      </w:r>
      <w:r w:rsidR="00EE0B82">
        <w:t>.</w:t>
      </w:r>
    </w:p>
    <w:p w14:paraId="559B5817" w14:textId="77777777" w:rsidR="000A7E25" w:rsidRPr="009605DB" w:rsidRDefault="000A7E25" w:rsidP="00EE0B82">
      <w:pPr>
        <w:pStyle w:val="Titre1"/>
      </w:pPr>
      <w:bookmarkStart w:id="8" w:name="_Toc196414840"/>
      <w:r w:rsidRPr="009605DB">
        <w:lastRenderedPageBreak/>
        <w:t>POULES</w:t>
      </w:r>
      <w:bookmarkEnd w:id="8"/>
    </w:p>
    <w:p w14:paraId="438F5966" w14:textId="77777777" w:rsidR="00EE0B82" w:rsidRDefault="000A7E25" w:rsidP="000A7E25">
      <w:pPr>
        <w:pStyle w:val="Taille-1Normal"/>
        <w:jc w:val="right"/>
      </w:pPr>
      <w:r w:rsidRPr="002D10EB">
        <w:t>POUR MARIE</w:t>
      </w:r>
      <w:r w:rsidR="00EE0B82">
        <w:t>.</w:t>
      </w:r>
    </w:p>
    <w:p w14:paraId="6D657F3C" w14:textId="77777777" w:rsidR="000A7E25" w:rsidRPr="002D10EB" w:rsidRDefault="000A7E25" w:rsidP="000A7E25">
      <w:pPr>
        <w:pStyle w:val="ParagrapheVideNormal"/>
      </w:pPr>
    </w:p>
    <w:p w14:paraId="69CF1130" w14:textId="77777777" w:rsidR="00EE0B82" w:rsidRDefault="000A7E25" w:rsidP="000A7E25">
      <w:r w:rsidRPr="002D10EB">
        <w:t>Parlons franc</w:t>
      </w:r>
      <w:r w:rsidR="00EE0B82">
        <w:t xml:space="preserve">. </w:t>
      </w:r>
      <w:r w:rsidRPr="002D10EB">
        <w:t>En ville</w:t>
      </w:r>
      <w:r w:rsidR="00EE0B82">
        <w:t xml:space="preserve">, </w:t>
      </w:r>
      <w:r w:rsidRPr="002D10EB">
        <w:t>avec mon métier</w:t>
      </w:r>
      <w:r w:rsidR="00EE0B82">
        <w:t xml:space="preserve">, </w:t>
      </w:r>
      <w:r w:rsidRPr="002D10EB">
        <w:t>je serais un vilain monsieur</w:t>
      </w:r>
      <w:r w:rsidR="00EE0B82">
        <w:t xml:space="preserve">. </w:t>
      </w:r>
      <w:r w:rsidRPr="002D10EB">
        <w:t>Ma ferme est une maison de débauches</w:t>
      </w:r>
      <w:r w:rsidR="00EE0B82">
        <w:t xml:space="preserve">. </w:t>
      </w:r>
      <w:r w:rsidRPr="002D10EB">
        <w:t>Je vis</w:t>
      </w:r>
      <w:r w:rsidR="00EE0B82">
        <w:t xml:space="preserve">, </w:t>
      </w:r>
      <w:r w:rsidRPr="002D10EB">
        <w:t>si l</w:t>
      </w:r>
      <w:r w:rsidR="00EE0B82">
        <w:t>’</w:t>
      </w:r>
      <w:r w:rsidRPr="002D10EB">
        <w:t>on peut dire</w:t>
      </w:r>
      <w:r w:rsidR="00EE0B82">
        <w:t xml:space="preserve">, </w:t>
      </w:r>
      <w:r w:rsidRPr="002D10EB">
        <w:t>de ce que gagnent des femelles</w:t>
      </w:r>
      <w:r w:rsidR="00EE0B82">
        <w:t xml:space="preserve">. </w:t>
      </w:r>
      <w:r w:rsidRPr="002D10EB">
        <w:t>Mes poules</w:t>
      </w:r>
      <w:r w:rsidR="00EE0B82">
        <w:t xml:space="preserve">, </w:t>
      </w:r>
      <w:r w:rsidRPr="002D10EB">
        <w:t>plus elles forniquent</w:t>
      </w:r>
      <w:r w:rsidR="00EE0B82">
        <w:t xml:space="preserve">, </w:t>
      </w:r>
      <w:r w:rsidRPr="002D10EB">
        <w:t>plus leur patron encaisse</w:t>
      </w:r>
      <w:r w:rsidR="00EE0B82">
        <w:t xml:space="preserve">. </w:t>
      </w:r>
      <w:r w:rsidRPr="002D10EB">
        <w:t>Mais</w:t>
      </w:r>
      <w:r w:rsidR="00EE0B82">
        <w:t xml:space="preserve">, </w:t>
      </w:r>
      <w:r w:rsidRPr="002D10EB">
        <w:t>à la campagne</w:t>
      </w:r>
      <w:r w:rsidR="00EE0B82">
        <w:t xml:space="preserve">, </w:t>
      </w:r>
      <w:r w:rsidRPr="002D10EB">
        <w:t>la morale est différente</w:t>
      </w:r>
      <w:r w:rsidR="00EE0B82">
        <w:t>.</w:t>
      </w:r>
    </w:p>
    <w:p w14:paraId="47D349F6" w14:textId="77777777" w:rsidR="00EE0B82" w:rsidRDefault="000A7E25" w:rsidP="000A7E25">
      <w:r w:rsidRPr="002D10EB">
        <w:t>J</w:t>
      </w:r>
      <w:r w:rsidR="00EE0B82">
        <w:t>’</w:t>
      </w:r>
      <w:r w:rsidRPr="002D10EB">
        <w:t>ai deux cents bêtes</w:t>
      </w:r>
      <w:r w:rsidR="00EE0B82">
        <w:t xml:space="preserve">. </w:t>
      </w:r>
      <w:r w:rsidRPr="002D10EB">
        <w:t>Blanches</w:t>
      </w:r>
      <w:r w:rsidR="00EE0B82">
        <w:t xml:space="preserve">, </w:t>
      </w:r>
      <w:r w:rsidRPr="002D10EB">
        <w:t>en bas jaunes</w:t>
      </w:r>
      <w:r w:rsidR="00EE0B82">
        <w:t xml:space="preserve">, </w:t>
      </w:r>
      <w:r w:rsidRPr="002D10EB">
        <w:t>un bout de ruban rouge sur le côté de la tête</w:t>
      </w:r>
      <w:r w:rsidR="00EE0B82">
        <w:t xml:space="preserve">, </w:t>
      </w:r>
      <w:r w:rsidRPr="002D10EB">
        <w:t>pour un étranger</w:t>
      </w:r>
      <w:r w:rsidR="00EE0B82">
        <w:t xml:space="preserve">, </w:t>
      </w:r>
      <w:r w:rsidRPr="002D10EB">
        <w:t>ce ne sont que des poules</w:t>
      </w:r>
      <w:r w:rsidR="00EE0B82">
        <w:t xml:space="preserve">. </w:t>
      </w:r>
      <w:r w:rsidRPr="002D10EB">
        <w:t>De l</w:t>
      </w:r>
      <w:r w:rsidR="00EE0B82">
        <w:t>’</w:t>
      </w:r>
      <w:r w:rsidRPr="002D10EB">
        <w:t>une à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il ne voit pas de différence</w:t>
      </w:r>
      <w:r w:rsidR="00EE0B82">
        <w:t xml:space="preserve">. </w:t>
      </w:r>
      <w:r w:rsidRPr="002D10EB">
        <w:t>Pour moi</w:t>
      </w:r>
      <w:r w:rsidR="00EE0B82">
        <w:t xml:space="preserve">, </w:t>
      </w:r>
      <w:r w:rsidRPr="002D10EB">
        <w:t>elles ont leur physionomie et leur allure de pe</w:t>
      </w:r>
      <w:r w:rsidRPr="002D10EB">
        <w:t>r</w:t>
      </w:r>
      <w:r w:rsidRPr="002D10EB">
        <w:t>sonnes</w:t>
      </w:r>
      <w:r w:rsidR="00EE0B82">
        <w:t xml:space="preserve">. </w:t>
      </w:r>
      <w:r w:rsidRPr="002D10EB">
        <w:t>Elles méritent chacune son nom</w:t>
      </w:r>
      <w:r w:rsidR="00EE0B82">
        <w:t xml:space="preserve">. </w:t>
      </w:r>
      <w:r w:rsidRPr="002D10EB">
        <w:t>Telles ressemblent à certaines de mes tantes</w:t>
      </w:r>
      <w:r w:rsidR="00EE0B82">
        <w:t xml:space="preserve"> : </w:t>
      </w:r>
      <w:r w:rsidRPr="002D10EB">
        <w:t>je les appelle</w:t>
      </w:r>
      <w:r w:rsidR="00EE0B82">
        <w:t> : « </w:t>
      </w:r>
      <w:r w:rsidRPr="002D10EB">
        <w:t>Tante Louise</w:t>
      </w:r>
      <w:r w:rsidR="00EE0B82">
        <w:t> »</w:t>
      </w:r>
      <w:r w:rsidRPr="002D10EB">
        <w:t xml:space="preserve"> ou </w:t>
      </w:r>
      <w:r w:rsidR="00EE0B82">
        <w:t>« </w:t>
      </w:r>
      <w:r w:rsidRPr="002D10EB">
        <w:t>Tante Ida</w:t>
      </w:r>
      <w:r w:rsidR="00EE0B82">
        <w:t xml:space="preserve"> ». </w:t>
      </w:r>
      <w:r w:rsidRPr="002D10EB">
        <w:t xml:space="preserve">Il y a la </w:t>
      </w:r>
      <w:r w:rsidR="00EE0B82">
        <w:t>« </w:t>
      </w:r>
      <w:r w:rsidRPr="002D10EB">
        <w:t>Première couveuse</w:t>
      </w:r>
      <w:r w:rsidR="00EE0B82">
        <w:t xml:space="preserve"> », </w:t>
      </w:r>
      <w:r w:rsidRPr="002D10EB">
        <w:t xml:space="preserve">la </w:t>
      </w:r>
      <w:r w:rsidR="00EE0B82">
        <w:t>« </w:t>
      </w:r>
      <w:r w:rsidRPr="002D10EB">
        <w:t>Deuxième couveuse</w:t>
      </w:r>
      <w:r w:rsidR="00EE0B82">
        <w:t xml:space="preserve"> », </w:t>
      </w:r>
      <w:r w:rsidRPr="002D10EB">
        <w:t xml:space="preserve">le </w:t>
      </w:r>
      <w:r w:rsidR="00EE0B82">
        <w:t>« </w:t>
      </w:r>
      <w:r w:rsidRPr="002D10EB">
        <w:t>Clown</w:t>
      </w:r>
      <w:r w:rsidR="00EE0B82">
        <w:t xml:space="preserve"> », </w:t>
      </w:r>
      <w:r w:rsidRPr="002D10EB">
        <w:t>l</w:t>
      </w:r>
      <w:r w:rsidR="00EE0B82">
        <w:t>’« </w:t>
      </w:r>
      <w:r w:rsidRPr="002D10EB">
        <w:t>Astronome</w:t>
      </w:r>
      <w:r w:rsidR="00EE0B82">
        <w:t xml:space="preserve"> », </w:t>
      </w:r>
      <w:r w:rsidRPr="002D10EB">
        <w:t>Dieu sait pourquoi</w:t>
      </w:r>
      <w:r w:rsidR="00EE0B82">
        <w:t xml:space="preserve">. </w:t>
      </w:r>
      <w:r w:rsidRPr="002D10EB">
        <w:t xml:space="preserve">Il y a </w:t>
      </w:r>
      <w:r w:rsidR="00EE0B82">
        <w:t>« M</w:t>
      </w:r>
      <w:r w:rsidR="00EE0B82" w:rsidRPr="00EE0B82">
        <w:rPr>
          <w:vertAlign w:val="superscript"/>
        </w:rPr>
        <w:t>me</w:t>
      </w:r>
      <w:r w:rsidR="00EE0B82">
        <w:t> </w:t>
      </w:r>
      <w:r w:rsidRPr="002D10EB">
        <w:t>Ratine</w:t>
      </w:r>
      <w:r w:rsidR="00EE0B82">
        <w:t xml:space="preserve"> », </w:t>
      </w:r>
      <w:r w:rsidRPr="002D10EB">
        <w:t>une pimbêche</w:t>
      </w:r>
      <w:r w:rsidR="00EE0B82">
        <w:t xml:space="preserve">, </w:t>
      </w:r>
      <w:r w:rsidRPr="002D10EB">
        <w:t>dont je haïssais</w:t>
      </w:r>
      <w:r w:rsidR="00EE0B82">
        <w:t xml:space="preserve">, </w:t>
      </w:r>
      <w:r w:rsidRPr="002D10EB">
        <w:t>dès la ville</w:t>
      </w:r>
      <w:r w:rsidR="00EE0B82">
        <w:t xml:space="preserve">, </w:t>
      </w:r>
      <w:r w:rsidRPr="002D10EB">
        <w:t>le gros ventre</w:t>
      </w:r>
      <w:r w:rsidR="00EE0B82">
        <w:t xml:space="preserve">. </w:t>
      </w:r>
      <w:r w:rsidRPr="002D10EB">
        <w:t>Il y a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ose l</w:t>
      </w:r>
      <w:r w:rsidR="00EE0B82">
        <w:t>’</w:t>
      </w:r>
      <w:r w:rsidRPr="002D10EB">
        <w:t>avouer</w:t>
      </w:r>
      <w:r w:rsidR="00EE0B82">
        <w:t xml:space="preserve">, </w:t>
      </w:r>
      <w:r w:rsidRPr="002D10EB">
        <w:t>à cause de son œil bête</w:t>
      </w:r>
      <w:r w:rsidR="00EE0B82">
        <w:t>, « M</w:t>
      </w:r>
      <w:r w:rsidR="00EE0B82" w:rsidRPr="00EE0B82">
        <w:rPr>
          <w:vertAlign w:val="superscript"/>
        </w:rPr>
        <w:t>lle</w:t>
      </w:r>
      <w:r w:rsidR="00EE0B82">
        <w:t> </w:t>
      </w:r>
      <w:r w:rsidRPr="002D10EB">
        <w:t>Stella</w:t>
      </w:r>
      <w:r w:rsidR="00EE0B82">
        <w:t xml:space="preserve"> », </w:t>
      </w:r>
      <w:r w:rsidRPr="002D10EB">
        <w:t>première danseuse à l</w:t>
      </w:r>
      <w:r w:rsidR="00EE0B82">
        <w:t>’</w:t>
      </w:r>
      <w:r w:rsidRPr="002D10EB">
        <w:t>Opéra</w:t>
      </w:r>
      <w:r w:rsidR="00EE0B82">
        <w:t>.</w:t>
      </w:r>
    </w:p>
    <w:p w14:paraId="0FC92EF2" w14:textId="77777777" w:rsidR="00EE0B82" w:rsidRDefault="000A7E25" w:rsidP="000A7E25">
      <w:r w:rsidRPr="002D10EB">
        <w:t>Les poules m</w:t>
      </w:r>
      <w:r w:rsidR="00EE0B82">
        <w:t>’</w:t>
      </w:r>
      <w:r w:rsidRPr="002D10EB">
        <w:t>aiment parce que je les nourris</w:t>
      </w:r>
      <w:r w:rsidR="00EE0B82">
        <w:t xml:space="preserve"> ; </w:t>
      </w:r>
      <w:r w:rsidRPr="002D10EB">
        <w:t>je les aime parce que j</w:t>
      </w:r>
      <w:r w:rsidR="00EE0B82">
        <w:t>’</w:t>
      </w:r>
      <w:r w:rsidRPr="002D10EB">
        <w:t>en profite</w:t>
      </w:r>
      <w:r w:rsidR="00EE0B82">
        <w:t xml:space="preserve"> : </w:t>
      </w:r>
      <w:r w:rsidRPr="002D10EB">
        <w:t>c</w:t>
      </w:r>
      <w:r w:rsidR="00EE0B82">
        <w:t>’</w:t>
      </w:r>
      <w:r w:rsidRPr="002D10EB">
        <w:t>est le rythme social</w:t>
      </w:r>
      <w:r w:rsidR="00EE0B82">
        <w:t xml:space="preserve">. </w:t>
      </w:r>
      <w:r w:rsidRPr="002D10EB">
        <w:t>Quand je pénètre dans leur enclos</w:t>
      </w:r>
      <w:r w:rsidR="00EE0B82">
        <w:t xml:space="preserve">, </w:t>
      </w:r>
      <w:r w:rsidRPr="002D10EB">
        <w:t>elles arrivent balançant les voiles blancs de leurs ailes</w:t>
      </w:r>
      <w:r w:rsidR="00EE0B82">
        <w:t xml:space="preserve">. </w:t>
      </w:r>
      <w:r w:rsidRPr="002D10EB">
        <w:t>Les plus câlines me volent sur les épaules et me c</w:t>
      </w:r>
      <w:r w:rsidRPr="002D10EB">
        <w:t>a</w:t>
      </w:r>
      <w:r w:rsidRPr="002D10EB">
        <w:t>quettent dans l</w:t>
      </w:r>
      <w:r w:rsidR="00EE0B82">
        <w:t>’</w:t>
      </w:r>
      <w:r w:rsidRPr="002D10EB">
        <w:t>oreille des phrases de bienvenue</w:t>
      </w:r>
      <w:r w:rsidR="00EE0B82">
        <w:t>.</w:t>
      </w:r>
    </w:p>
    <w:p w14:paraId="341AC5D1" w14:textId="77777777" w:rsidR="00EE0B82" w:rsidRDefault="000A7E25" w:rsidP="000A7E25">
      <w:r w:rsidRPr="002D10EB">
        <w:t>Seuls</w:t>
      </w:r>
      <w:r w:rsidR="00EE0B82">
        <w:t xml:space="preserve">, </w:t>
      </w:r>
      <w:r w:rsidRPr="002D10EB">
        <w:t>les coqs se méfient à l</w:t>
      </w:r>
      <w:r w:rsidR="00EE0B82">
        <w:t>’</w:t>
      </w:r>
      <w:r w:rsidRPr="002D10EB">
        <w:t>écart</w:t>
      </w:r>
      <w:r w:rsidR="00EE0B82">
        <w:t xml:space="preserve">, </w:t>
      </w:r>
      <w:r w:rsidRPr="002D10EB">
        <w:t>amants de cœur jaloux du succès que me font leurs gonzesses</w:t>
      </w:r>
      <w:r w:rsidR="00EE0B82">
        <w:t>.</w:t>
      </w:r>
    </w:p>
    <w:p w14:paraId="0223BCD8" w14:textId="77777777" w:rsidR="00EE0B82" w:rsidRDefault="000A7E25" w:rsidP="000A7E25">
      <w:r w:rsidRPr="002D10EB">
        <w:lastRenderedPageBreak/>
        <w:t>Deux cents poules</w:t>
      </w:r>
      <w:r w:rsidR="00EE0B82">
        <w:t xml:space="preserve">, </w:t>
      </w:r>
      <w:r w:rsidRPr="002D10EB">
        <w:t>je l</w:t>
      </w:r>
      <w:r w:rsidR="00EE0B82">
        <w:t>’</w:t>
      </w:r>
      <w:r w:rsidRPr="002D10EB">
        <w:t>ai dit</w:t>
      </w:r>
      <w:r w:rsidR="00EE0B82">
        <w:t xml:space="preserve">, </w:t>
      </w:r>
      <w:r w:rsidRPr="002D10EB">
        <w:t>il ne suffit pas de les avoir quelque part</w:t>
      </w:r>
      <w:r w:rsidR="00EE0B82">
        <w:t xml:space="preserve">, </w:t>
      </w:r>
      <w:r w:rsidRPr="002D10EB">
        <w:t>puis d</w:t>
      </w:r>
      <w:r w:rsidR="00EE0B82">
        <w:t>’</w:t>
      </w:r>
      <w:r w:rsidRPr="002D10EB">
        <w:t>attendre qu</w:t>
      </w:r>
      <w:r w:rsidR="00EE0B82">
        <w:t>’</w:t>
      </w:r>
      <w:r w:rsidRPr="002D10EB">
        <w:t>elles pondent</w:t>
      </w:r>
      <w:r w:rsidR="00EE0B82">
        <w:t xml:space="preserve">. </w:t>
      </w:r>
      <w:r w:rsidRPr="002D10EB">
        <w:t>Des poules ont des pattes et qui se cassent</w:t>
      </w:r>
      <w:r w:rsidR="00EE0B82">
        <w:t xml:space="preserve"> ; </w:t>
      </w:r>
      <w:r w:rsidRPr="002D10EB">
        <w:t>des narines qui se bouchent</w:t>
      </w:r>
      <w:r w:rsidR="00EE0B82">
        <w:t xml:space="preserve"> ; </w:t>
      </w:r>
      <w:r w:rsidRPr="002D10EB">
        <w:t>de petites bêtes qui les pompent sous les plumes</w:t>
      </w:r>
      <w:r w:rsidR="00EE0B82">
        <w:t xml:space="preserve">, </w:t>
      </w:r>
      <w:r w:rsidRPr="002D10EB">
        <w:t>jusqu</w:t>
      </w:r>
      <w:r w:rsidR="00EE0B82">
        <w:t>’</w:t>
      </w:r>
      <w:r w:rsidRPr="002D10EB">
        <w:t>au sang</w:t>
      </w:r>
      <w:r w:rsidR="00EE0B82">
        <w:t xml:space="preserve">. </w:t>
      </w:r>
      <w:r w:rsidRPr="002D10EB">
        <w:t>Il faut savoir raccommoder</w:t>
      </w:r>
      <w:r w:rsidR="00EE0B82">
        <w:t xml:space="preserve">, </w:t>
      </w:r>
      <w:r w:rsidRPr="002D10EB">
        <w:t>déboucher</w:t>
      </w:r>
      <w:r w:rsidR="00EE0B82">
        <w:t xml:space="preserve">, </w:t>
      </w:r>
      <w:r w:rsidRPr="002D10EB">
        <w:t>faire la chasse</w:t>
      </w:r>
      <w:r w:rsidR="00EE0B82">
        <w:t xml:space="preserve">. </w:t>
      </w:r>
      <w:r w:rsidRPr="002D10EB">
        <w:t>Il faut que je leur mélange des graines</w:t>
      </w:r>
      <w:r w:rsidR="00EE0B82">
        <w:t xml:space="preserve">, </w:t>
      </w:r>
      <w:r w:rsidRPr="002D10EB">
        <w:t>que je leur fauche</w:t>
      </w:r>
      <w:r w:rsidR="00EE0B82">
        <w:t xml:space="preserve">, </w:t>
      </w:r>
      <w:r w:rsidRPr="002D10EB">
        <w:t>à pleines brouettes</w:t>
      </w:r>
      <w:r w:rsidR="00EE0B82">
        <w:t xml:space="preserve">, </w:t>
      </w:r>
      <w:r w:rsidRPr="002D10EB">
        <w:t>de la verdure</w:t>
      </w:r>
      <w:r w:rsidR="00EE0B82">
        <w:t xml:space="preserve">, </w:t>
      </w:r>
      <w:r w:rsidRPr="002D10EB">
        <w:t>que je me poisse les bras à leur triturer des pâtes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éveillé dès l</w:t>
      </w:r>
      <w:r w:rsidR="00EE0B82">
        <w:t>’</w:t>
      </w:r>
      <w:r w:rsidRPr="002D10EB">
        <w:t>aube</w:t>
      </w:r>
      <w:r w:rsidR="00EE0B82">
        <w:t xml:space="preserve">, </w:t>
      </w:r>
      <w:r w:rsidRPr="002D10EB">
        <w:t>je saute bas du lit pour les sortir</w:t>
      </w:r>
      <w:r w:rsidR="00EE0B82">
        <w:t xml:space="preserve">, </w:t>
      </w:r>
      <w:r w:rsidRPr="002D10EB">
        <w:t>de crainte qu</w:t>
      </w:r>
      <w:r w:rsidR="00EE0B82">
        <w:t>’</w:t>
      </w:r>
      <w:r w:rsidRPr="002D10EB">
        <w:t>impatientées sous leurs perchoirs</w:t>
      </w:r>
      <w:r w:rsidR="00EE0B82">
        <w:t xml:space="preserve">, </w:t>
      </w:r>
      <w:r w:rsidRPr="002D10EB">
        <w:t>elles n</w:t>
      </w:r>
      <w:r w:rsidR="00EE0B82">
        <w:t>’</w:t>
      </w:r>
      <w:r w:rsidRPr="002D10EB">
        <w:t>écrasent les paniers d</w:t>
      </w:r>
      <w:r w:rsidR="00EE0B82">
        <w:t>’</w:t>
      </w:r>
      <w:r w:rsidRPr="002D10EB">
        <w:t>excréments qu</w:t>
      </w:r>
      <w:r w:rsidR="00EE0B82">
        <w:t>’</w:t>
      </w:r>
      <w:r w:rsidRPr="002D10EB">
        <w:t>elles m</w:t>
      </w:r>
      <w:r w:rsidR="00EE0B82">
        <w:t>’</w:t>
      </w:r>
      <w:r w:rsidRPr="002D10EB">
        <w:t>ont pondus pendant la nuit</w:t>
      </w:r>
      <w:r w:rsidR="00EE0B82">
        <w:t>.</w:t>
      </w:r>
    </w:p>
    <w:p w14:paraId="30105CBF" w14:textId="77777777" w:rsidR="00EE0B82" w:rsidRDefault="000A7E25" w:rsidP="000A7E25">
      <w:r w:rsidRPr="002D10EB">
        <w:t>Grâce à quoi</w:t>
      </w:r>
      <w:r w:rsidR="00EE0B82">
        <w:t xml:space="preserve">, </w:t>
      </w:r>
      <w:r w:rsidRPr="002D10EB">
        <w:t>je suis un homme très occupé</w:t>
      </w:r>
      <w:r w:rsidR="00EE0B82">
        <w:t>.</w:t>
      </w:r>
    </w:p>
    <w:p w14:paraId="7EC2E0A7" w14:textId="77777777" w:rsidR="00EE0B82" w:rsidRDefault="000A7E25" w:rsidP="000A7E25">
      <w:r w:rsidRPr="002D10EB">
        <w:t>Au nouvel an</w:t>
      </w:r>
      <w:r w:rsidR="00EE0B82">
        <w:t xml:space="preserve">, </w:t>
      </w:r>
      <w:r w:rsidRPr="002D10EB">
        <w:t>le garde champêtre apporte ma feuille de contributions</w:t>
      </w:r>
      <w:r w:rsidR="00EE0B82">
        <w:t xml:space="preserve"> : </w:t>
      </w:r>
      <w:r w:rsidRPr="002D10EB">
        <w:t>la somme de un franc trente-neuf due à l</w:t>
      </w:r>
      <w:r w:rsidR="00EE0B82">
        <w:t>’</w:t>
      </w:r>
      <w:r w:rsidRPr="002D10EB">
        <w:t>État</w:t>
      </w:r>
      <w:r w:rsidR="00EE0B82">
        <w:t xml:space="preserve">, </w:t>
      </w:r>
      <w:r w:rsidRPr="002D10EB">
        <w:t>à la province et à la commune</w:t>
      </w:r>
      <w:r w:rsidR="00EE0B82">
        <w:t xml:space="preserve">, </w:t>
      </w:r>
      <w:r w:rsidRPr="002D10EB">
        <w:t>par le sieur Baillon</w:t>
      </w:r>
      <w:r w:rsidR="00EE0B82">
        <w:t xml:space="preserve">, </w:t>
      </w:r>
      <w:r w:rsidRPr="002D10EB">
        <w:t>André</w:t>
      </w:r>
      <w:r w:rsidR="00EE0B82">
        <w:t xml:space="preserve">, </w:t>
      </w:r>
      <w:r w:rsidRPr="002D10EB">
        <w:t>profe</w:t>
      </w:r>
      <w:r w:rsidRPr="002D10EB">
        <w:t>s</w:t>
      </w:r>
      <w:r w:rsidRPr="002D10EB">
        <w:t>sion</w:t>
      </w:r>
      <w:r w:rsidR="00EE0B82">
        <w:t xml:space="preserve"> : </w:t>
      </w:r>
      <w:r w:rsidRPr="002D10EB">
        <w:t>rentier</w:t>
      </w:r>
      <w:r w:rsidR="00EE0B82">
        <w:t>.</w:t>
      </w:r>
    </w:p>
    <w:p w14:paraId="153172A3" w14:textId="77777777" w:rsidR="00EE0B82" w:rsidRDefault="000A7E25" w:rsidP="000A7E25">
      <w:r w:rsidRPr="002D10EB">
        <w:t>Je dis au garde</w:t>
      </w:r>
      <w:r w:rsidR="00EE0B82">
        <w:t> :</w:t>
      </w:r>
    </w:p>
    <w:p w14:paraId="2507966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 n</w:t>
      </w:r>
      <w:r>
        <w:t>’</w:t>
      </w:r>
      <w:r w:rsidR="000A7E25" w:rsidRPr="002D10EB">
        <w:t>est pas cher</w:t>
      </w:r>
      <w:r>
        <w:t xml:space="preserve">, </w:t>
      </w:r>
      <w:r w:rsidR="000A7E25" w:rsidRPr="002D10EB">
        <w:t>mais pourquoi me veut-on rentier</w:t>
      </w:r>
      <w:r>
        <w:t> ?</w:t>
      </w:r>
    </w:p>
    <w:p w14:paraId="2F20E5C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Parce que vous l</w:t>
      </w:r>
      <w:r>
        <w:t>’</w:t>
      </w:r>
      <w:r w:rsidR="000A7E25" w:rsidRPr="002D10EB">
        <w:t>êtes</w:t>
      </w:r>
      <w:r>
        <w:t xml:space="preserve">, </w:t>
      </w:r>
      <w:r w:rsidR="000A7E25" w:rsidRPr="002D10EB">
        <w:t>monsieur</w:t>
      </w:r>
      <w:r>
        <w:t>.</w:t>
      </w:r>
    </w:p>
    <w:p w14:paraId="1C1CA5C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Rentier</w:t>
      </w:r>
      <w:r>
        <w:t xml:space="preserve">, </w:t>
      </w:r>
      <w:r w:rsidR="000A7E25" w:rsidRPr="002D10EB">
        <w:t>moi</w:t>
      </w:r>
      <w:r>
        <w:t xml:space="preserve"> ! </w:t>
      </w:r>
      <w:r w:rsidR="000A7E25" w:rsidRPr="002D10EB">
        <w:t>Mais non</w:t>
      </w:r>
      <w:r>
        <w:t xml:space="preserve">, </w:t>
      </w:r>
      <w:r w:rsidR="000A7E25" w:rsidRPr="002D10EB">
        <w:t>mon ami</w:t>
      </w:r>
      <w:r>
        <w:t xml:space="preserve">, </w:t>
      </w:r>
      <w:r w:rsidR="000A7E25" w:rsidRPr="002D10EB">
        <w:t>mais non</w:t>
      </w:r>
      <w:r>
        <w:t xml:space="preserve">. </w:t>
      </w:r>
      <w:r w:rsidR="000A7E25" w:rsidRPr="002D10EB">
        <w:t>Mettez sur ce papier</w:t>
      </w:r>
      <w:r>
        <w:t xml:space="preserve"> : </w:t>
      </w:r>
      <w:r w:rsidR="000A7E25" w:rsidRPr="002D10EB">
        <w:t>aviculteur</w:t>
      </w:r>
      <w:r>
        <w:t xml:space="preserve">, </w:t>
      </w:r>
      <w:r w:rsidR="000A7E25" w:rsidRPr="002D10EB">
        <w:t>éleveur de poules</w:t>
      </w:r>
      <w:r>
        <w:t xml:space="preserve">, </w:t>
      </w:r>
      <w:r w:rsidR="000A7E25" w:rsidRPr="002D10EB">
        <w:t>marchand d</w:t>
      </w:r>
      <w:r>
        <w:t>’</w:t>
      </w:r>
      <w:r w:rsidR="000A7E25" w:rsidRPr="002D10EB">
        <w:t>œufs</w:t>
      </w:r>
      <w:r>
        <w:t xml:space="preserve">, </w:t>
      </w:r>
      <w:r w:rsidR="000A7E25" w:rsidRPr="002D10EB">
        <w:t>paysan</w:t>
      </w:r>
      <w:r>
        <w:t xml:space="preserve">, </w:t>
      </w:r>
      <w:r w:rsidR="000A7E25" w:rsidRPr="002D10EB">
        <w:t>que sais-je</w:t>
      </w:r>
      <w:r>
        <w:t xml:space="preserve"> ? </w:t>
      </w:r>
      <w:r w:rsidR="000A7E25" w:rsidRPr="002D10EB">
        <w:t>Mais pas rentier</w:t>
      </w:r>
      <w:r>
        <w:t xml:space="preserve"> ; </w:t>
      </w:r>
      <w:r w:rsidR="000A7E25" w:rsidRPr="002D10EB">
        <w:t>je ne le suis pas</w:t>
      </w:r>
      <w:r>
        <w:t>.</w:t>
      </w:r>
    </w:p>
    <w:p w14:paraId="121118B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Voyons</w:t>
      </w:r>
      <w:r>
        <w:t xml:space="preserve">, </w:t>
      </w:r>
      <w:r w:rsidR="000A7E25" w:rsidRPr="002D10EB">
        <w:t>voyons</w:t>
      </w:r>
      <w:r>
        <w:t xml:space="preserve">, </w:t>
      </w:r>
      <w:r w:rsidR="000A7E25" w:rsidRPr="002D10EB">
        <w:t>sourit le garde</w:t>
      </w:r>
      <w:r>
        <w:t>.</w:t>
      </w:r>
    </w:p>
    <w:p w14:paraId="34ECFDC4" w14:textId="77777777" w:rsidR="00EE0B82" w:rsidRDefault="000A7E25" w:rsidP="000A7E25">
      <w:r w:rsidRPr="002D10EB">
        <w:t>Il sait bien</w:t>
      </w:r>
      <w:r w:rsidR="00EE0B82">
        <w:t xml:space="preserve"> : </w:t>
      </w:r>
      <w:r w:rsidRPr="002D10EB">
        <w:t>un monsieur qui vient à la campagne pour él</w:t>
      </w:r>
      <w:r w:rsidRPr="002D10EB">
        <w:t>e</w:t>
      </w:r>
      <w:r w:rsidRPr="002D10EB">
        <w:t>ver des poules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qu</w:t>
      </w:r>
      <w:r w:rsidR="00EE0B82">
        <w:t>’</w:t>
      </w:r>
      <w:r w:rsidRPr="002D10EB">
        <w:t>il a des rentes</w:t>
      </w:r>
      <w:r w:rsidR="00EE0B82">
        <w:t>.</w:t>
      </w:r>
    </w:p>
    <w:p w14:paraId="02D01C47" w14:textId="77777777" w:rsidR="00EE0B82" w:rsidRDefault="000A7E25" w:rsidP="000A7E25">
      <w:r w:rsidRPr="002D10EB">
        <w:t>Et mes voisins</w:t>
      </w:r>
      <w:r w:rsidR="00EE0B82">
        <w:t> :</w:t>
      </w:r>
    </w:p>
    <w:p w14:paraId="04D97BA1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Tout de même</w:t>
      </w:r>
      <w:r>
        <w:t xml:space="preserve">, </w:t>
      </w:r>
      <w:r w:rsidR="000A7E25" w:rsidRPr="002D10EB">
        <w:t>monsieur</w:t>
      </w:r>
      <w:r>
        <w:t xml:space="preserve">, </w:t>
      </w:r>
      <w:r w:rsidR="000A7E25" w:rsidRPr="002D10EB">
        <w:t>tant de bêtes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un bel amusement</w:t>
      </w:r>
      <w:r>
        <w:t>.</w:t>
      </w:r>
    </w:p>
    <w:p w14:paraId="26688CE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ce n</w:t>
      </w:r>
      <w:r>
        <w:t>’</w:t>
      </w:r>
      <w:r w:rsidR="000A7E25" w:rsidRPr="002D10EB">
        <w:t>est pas un amusement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mon métier</w:t>
      </w:r>
      <w:r>
        <w:t xml:space="preserve">, </w:t>
      </w:r>
      <w:r w:rsidR="000A7E25" w:rsidRPr="002D10EB">
        <w:t>je me donne beaucoup de peine</w:t>
      </w:r>
      <w:r>
        <w:t>.</w:t>
      </w:r>
    </w:p>
    <w:p w14:paraId="13F37533" w14:textId="77777777" w:rsidR="00EE0B82" w:rsidRDefault="000A7E25" w:rsidP="000A7E25">
      <w:r w:rsidRPr="002D10EB">
        <w:t>J</w:t>
      </w:r>
      <w:r w:rsidR="00EE0B82">
        <w:t>’</w:t>
      </w:r>
      <w:r w:rsidRPr="002D10EB">
        <w:t>ai beau montrer mes ongles rongés de terre</w:t>
      </w:r>
      <w:r w:rsidR="00EE0B82">
        <w:t xml:space="preserve">, </w:t>
      </w:r>
      <w:r w:rsidRPr="002D10EB">
        <w:t>affirmer que</w:t>
      </w:r>
      <w:r w:rsidR="00EE0B82">
        <w:t xml:space="preserve">, </w:t>
      </w:r>
      <w:r w:rsidRPr="002D10EB">
        <w:t>pour moi</w:t>
      </w:r>
      <w:r w:rsidR="00EE0B82">
        <w:t xml:space="preserve">, </w:t>
      </w:r>
      <w:r w:rsidRPr="002D10EB">
        <w:t>des poules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</w:t>
      </w:r>
      <w:r w:rsidR="00EE0B82">
        <w:t xml:space="preserve">, </w:t>
      </w:r>
      <w:r w:rsidRPr="002D10EB">
        <w:t>comme pour eux</w:t>
      </w:r>
      <w:r w:rsidR="00EE0B82">
        <w:t xml:space="preserve">, </w:t>
      </w:r>
      <w:r w:rsidRPr="002D10EB">
        <w:t>des vaches</w:t>
      </w:r>
      <w:r w:rsidR="00EE0B82">
        <w:t> :</w:t>
      </w:r>
    </w:p>
    <w:p w14:paraId="7DE3DB9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oui</w:t>
      </w:r>
      <w:r>
        <w:t xml:space="preserve">, </w:t>
      </w:r>
      <w:r w:rsidR="000A7E25" w:rsidRPr="002D10EB">
        <w:t>un joli passe-temps</w:t>
      </w:r>
      <w:r>
        <w:t>.</w:t>
      </w:r>
    </w:p>
    <w:p w14:paraId="296BF893" w14:textId="77777777" w:rsidR="00EE0B82" w:rsidRDefault="000A7E25" w:rsidP="000A7E25">
      <w:r w:rsidRPr="002D10EB">
        <w:t>Ils me veulent rentier</w:t>
      </w:r>
      <w:r w:rsidR="00EE0B82">
        <w:t xml:space="preserve">, </w:t>
      </w:r>
      <w:r w:rsidRPr="002D10EB">
        <w:t>eux</w:t>
      </w:r>
      <w:r w:rsidR="00EE0B82">
        <w:t xml:space="preserve">, </w:t>
      </w:r>
      <w:r w:rsidRPr="002D10EB">
        <w:t>qui</w:t>
      </w:r>
      <w:r w:rsidR="00EE0B82">
        <w:t xml:space="preserve">, </w:t>
      </w:r>
      <w:r w:rsidRPr="002D10EB">
        <w:t>avec leurs cochons et leur ferme</w:t>
      </w:r>
      <w:r w:rsidR="00EE0B82">
        <w:t xml:space="preserve">, </w:t>
      </w:r>
      <w:r w:rsidRPr="002D10EB">
        <w:t>sont plus riches que moi</w:t>
      </w:r>
      <w:r w:rsidR="00EE0B82">
        <w:t>.</w:t>
      </w:r>
    </w:p>
    <w:p w14:paraId="2E2BF100" w14:textId="77777777" w:rsidR="00EE0B82" w:rsidRDefault="000A7E25" w:rsidP="000A7E25">
      <w:r w:rsidRPr="002D10EB">
        <w:t>Benooi seul me comprend</w:t>
      </w:r>
      <w:r w:rsidR="00EE0B82">
        <w:t> :</w:t>
      </w:r>
    </w:p>
    <w:p w14:paraId="66C95F6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Laissez-les dire</w:t>
      </w:r>
      <w:r>
        <w:t>.</w:t>
      </w:r>
    </w:p>
    <w:p w14:paraId="565E8494" w14:textId="77777777" w:rsidR="00EE0B82" w:rsidRDefault="000A7E25" w:rsidP="000A7E25">
      <w:r w:rsidRPr="002D10EB">
        <w:t>Mais qu</w:t>
      </w:r>
      <w:r w:rsidR="00EE0B82">
        <w:t>’</w:t>
      </w:r>
      <w:r w:rsidRPr="002D10EB">
        <w:t>au bout du mois je sois gêné pour mes notes</w:t>
      </w:r>
      <w:r w:rsidR="00EE0B82">
        <w:t> :</w:t>
      </w:r>
    </w:p>
    <w:p w14:paraId="0311138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</w:t>
      </w:r>
      <w:r>
        <w:t>’</w:t>
      </w:r>
      <w:r w:rsidR="000A7E25" w:rsidRPr="002D10EB">
        <w:t>ai confiance</w:t>
      </w:r>
      <w:r>
        <w:t xml:space="preserve">, </w:t>
      </w:r>
      <w:r w:rsidR="000A7E25" w:rsidRPr="002D10EB">
        <w:t>dit Benooi</w:t>
      </w:r>
      <w:r>
        <w:t xml:space="preserve">, </w:t>
      </w:r>
      <w:r w:rsidR="000A7E25" w:rsidRPr="002D10EB">
        <w:t>qui pense à mes rentes</w:t>
      </w:r>
      <w:r>
        <w:t>.</w:t>
      </w:r>
    </w:p>
    <w:p w14:paraId="412631BA" w14:textId="77777777" w:rsidR="00EE0B82" w:rsidRDefault="000A7E25" w:rsidP="000A7E25">
      <w:r w:rsidRPr="002D10EB">
        <w:t>Benooi</w:t>
      </w:r>
      <w:r w:rsidR="00EE0B82">
        <w:t xml:space="preserve">, </w:t>
      </w:r>
      <w:r w:rsidRPr="002D10EB">
        <w:t>qui a trois cents poules</w:t>
      </w:r>
      <w:r w:rsidR="00EE0B82">
        <w:t xml:space="preserve">, </w:t>
      </w:r>
      <w:r w:rsidRPr="002D10EB">
        <w:t>possède les trois cents plus belles poules du pays</w:t>
      </w:r>
      <w:r w:rsidR="00EE0B82">
        <w:t>.</w:t>
      </w:r>
    </w:p>
    <w:p w14:paraId="714E7BB2" w14:textId="77777777" w:rsidR="00EE0B82" w:rsidRDefault="000A7E25" w:rsidP="000A7E25">
      <w:r w:rsidRPr="002D10EB">
        <w:t>Frère Joachim</w:t>
      </w:r>
      <w:r w:rsidR="00EE0B82">
        <w:t xml:space="preserve">, </w:t>
      </w:r>
      <w:r w:rsidRPr="002D10EB">
        <w:t>des Trappistes</w:t>
      </w:r>
      <w:r w:rsidR="00EE0B82">
        <w:t xml:space="preserve">, </w:t>
      </w:r>
      <w:r w:rsidRPr="002D10EB">
        <w:t>qui en détient deux mille</w:t>
      </w:r>
      <w:r w:rsidR="00EE0B82">
        <w:t xml:space="preserve">, </w:t>
      </w:r>
      <w:r w:rsidRPr="002D10EB">
        <w:t>possède également les deux mille plus belles poules du pays</w:t>
      </w:r>
      <w:r w:rsidR="00EE0B82">
        <w:t>.</w:t>
      </w:r>
    </w:p>
    <w:p w14:paraId="6AEC4550" w14:textId="77777777" w:rsidR="00EE0B82" w:rsidRDefault="000A7E25" w:rsidP="000A7E25">
      <w:r w:rsidRPr="002D10EB">
        <w:t>Ils en discutent et se chamaillent</w:t>
      </w:r>
      <w:r w:rsidR="00EE0B82">
        <w:t>.</w:t>
      </w:r>
    </w:p>
    <w:p w14:paraId="052BEC67" w14:textId="77777777" w:rsidR="00EE0B82" w:rsidRDefault="000A7E25" w:rsidP="000A7E25">
      <w:r w:rsidRPr="002D10EB">
        <w:t>Je les laisse dire</w:t>
      </w:r>
      <w:r w:rsidR="00EE0B82">
        <w:t xml:space="preserve"> : </w:t>
      </w:r>
      <w:r w:rsidRPr="002D10EB">
        <w:t>je sais bien qu</w:t>
      </w:r>
      <w:r w:rsidR="00EE0B82">
        <w:t>’</w:t>
      </w:r>
      <w:r w:rsidRPr="002D10EB">
        <w:t>avec mes deux cents poules</w:t>
      </w:r>
      <w:r w:rsidR="00EE0B82">
        <w:t xml:space="preserve">, </w:t>
      </w:r>
      <w:r w:rsidRPr="002D10EB">
        <w:t>je possède les deux cents plus belles poules du pays</w:t>
      </w:r>
      <w:r w:rsidR="00EE0B82">
        <w:t>.</w:t>
      </w:r>
    </w:p>
    <w:p w14:paraId="0118D2E9" w14:textId="77777777" w:rsidR="000A7E25" w:rsidRPr="002D10EB" w:rsidRDefault="000A7E25" w:rsidP="000A7E25">
      <w:pPr>
        <w:pStyle w:val="ParagrapheVideNormal"/>
      </w:pPr>
    </w:p>
    <w:p w14:paraId="305FDD8F" w14:textId="77777777" w:rsidR="00EE0B82" w:rsidRDefault="000A7E25" w:rsidP="000A7E25">
      <w:pPr>
        <w:pStyle w:val="Sous-titre"/>
        <w:jc w:val="left"/>
      </w:pPr>
      <w:r w:rsidRPr="002D10EB">
        <w:lastRenderedPageBreak/>
        <w:t>CE QU</w:t>
      </w:r>
      <w:r w:rsidR="00EE0B82">
        <w:t>’</w:t>
      </w:r>
      <w:r w:rsidRPr="002D10EB">
        <w:t>ELLES DISENT</w:t>
      </w:r>
      <w:r w:rsidR="00EE0B82">
        <w:t>.</w:t>
      </w:r>
    </w:p>
    <w:p w14:paraId="5487EE92" w14:textId="77777777" w:rsidR="00B77A0F" w:rsidRPr="00B77A0F" w:rsidRDefault="00B77A0F" w:rsidP="00B77A0F">
      <w:pPr>
        <w:pStyle w:val="NormalSolidaire"/>
      </w:pPr>
    </w:p>
    <w:p w14:paraId="68C3712B" w14:textId="77777777" w:rsidR="00EE0B82" w:rsidRDefault="000A7E25" w:rsidP="000A7E25">
      <w:r w:rsidRPr="002D10EB">
        <w:t>C</w:t>
      </w:r>
      <w:r w:rsidR="00EE0B82">
        <w:t>’</w:t>
      </w:r>
      <w:r w:rsidRPr="002D10EB">
        <w:t>est ici que le français est inférieur</w:t>
      </w:r>
      <w:r w:rsidR="00EE0B82">
        <w:t xml:space="preserve">. </w:t>
      </w:r>
      <w:r w:rsidRPr="002D10EB">
        <w:t>Comment désigner une poule qui a des poussins</w:t>
      </w:r>
      <w:r w:rsidR="00EE0B82">
        <w:t xml:space="preserve"> ? </w:t>
      </w:r>
      <w:r w:rsidRPr="002D10EB">
        <w:t xml:space="preserve">Une </w:t>
      </w:r>
      <w:r w:rsidR="00EE0B82">
        <w:t>« </w:t>
      </w:r>
      <w:r w:rsidRPr="002D10EB">
        <w:t>poule qui a des poussins</w:t>
      </w:r>
      <w:r w:rsidR="00EE0B82">
        <w:t xml:space="preserve"> » ? </w:t>
      </w:r>
      <w:r w:rsidRPr="002D10EB">
        <w:t>C</w:t>
      </w:r>
      <w:r w:rsidR="00EE0B82">
        <w:t>’</w:t>
      </w:r>
      <w:r w:rsidRPr="002D10EB">
        <w:t>est trop long</w:t>
      </w:r>
      <w:r w:rsidR="00EE0B82">
        <w:t xml:space="preserve">. </w:t>
      </w:r>
      <w:r w:rsidRPr="002D10EB">
        <w:t xml:space="preserve">Une </w:t>
      </w:r>
      <w:r w:rsidR="00EE0B82">
        <w:t>« </w:t>
      </w:r>
      <w:r w:rsidRPr="002D10EB">
        <w:t>couveuse</w:t>
      </w:r>
      <w:r w:rsidR="00EE0B82">
        <w:t xml:space="preserve"> » ? </w:t>
      </w:r>
      <w:r w:rsidRPr="002D10EB">
        <w:t>Elle a fini</w:t>
      </w:r>
      <w:r w:rsidR="00EE0B82">
        <w:t xml:space="preserve">, </w:t>
      </w:r>
      <w:r w:rsidRPr="002D10EB">
        <w:t>elle ne couve plus</w:t>
      </w:r>
      <w:r w:rsidR="00EE0B82">
        <w:t xml:space="preserve">. </w:t>
      </w:r>
      <w:r w:rsidRPr="002D10EB">
        <w:t xml:space="preserve">Une </w:t>
      </w:r>
      <w:r w:rsidR="00EE0B82">
        <w:t>« </w:t>
      </w:r>
      <w:r w:rsidRPr="002D10EB">
        <w:t>mère</w:t>
      </w:r>
      <w:r w:rsidR="00EE0B82">
        <w:t xml:space="preserve"> » ? </w:t>
      </w:r>
      <w:r w:rsidRPr="002D10EB">
        <w:t>On pense à des couches</w:t>
      </w:r>
      <w:r w:rsidR="00EE0B82">
        <w:t xml:space="preserve">, </w:t>
      </w:r>
      <w:r w:rsidRPr="002D10EB">
        <w:t>à des langes</w:t>
      </w:r>
      <w:r w:rsidR="00EE0B82">
        <w:t xml:space="preserve">, </w:t>
      </w:r>
      <w:r w:rsidRPr="002D10EB">
        <w:t>ça sent le lait</w:t>
      </w:r>
      <w:r w:rsidR="00EE0B82">
        <w:t>.</w:t>
      </w:r>
    </w:p>
    <w:p w14:paraId="2CD96922" w14:textId="77777777" w:rsidR="00EE0B82" w:rsidRDefault="000A7E25" w:rsidP="000A7E25">
      <w:r w:rsidRPr="002D10EB">
        <w:t>Ne cherchez plus</w:t>
      </w:r>
      <w:r w:rsidR="00EE0B82">
        <w:t xml:space="preserve">. </w:t>
      </w:r>
      <w:r w:rsidRPr="002D10EB">
        <w:t>Écoutez la poule</w:t>
      </w:r>
      <w:r w:rsidR="00EE0B82">
        <w:t xml:space="preserve"> : </w:t>
      </w:r>
      <w:r w:rsidRPr="002D10EB">
        <w:t>elle glousse</w:t>
      </w:r>
      <w:r w:rsidR="00EE0B82">
        <w:t xml:space="preserve">, </w:t>
      </w:r>
      <w:r w:rsidRPr="002D10EB">
        <w:t>elle dit son nom</w:t>
      </w:r>
      <w:r w:rsidR="00EE0B82">
        <w:t xml:space="preserve"> : </w:t>
      </w:r>
      <w:r w:rsidRPr="002D10EB">
        <w:t>clouc</w:t>
      </w:r>
      <w:r w:rsidR="00EE0B82">
        <w:t xml:space="preserve"> ! </w:t>
      </w:r>
      <w:r w:rsidRPr="002D10EB">
        <w:t>Les gens du pays l</w:t>
      </w:r>
      <w:r w:rsidR="00EE0B82">
        <w:t>’</w:t>
      </w:r>
      <w:r w:rsidRPr="002D10EB">
        <w:t>appellent ainsi</w:t>
      </w:r>
      <w:r w:rsidR="00EE0B82">
        <w:t>.</w:t>
      </w:r>
    </w:p>
    <w:p w14:paraId="2BA30BBA" w14:textId="77777777" w:rsidR="00EE0B82" w:rsidRDefault="000A7E25" w:rsidP="000A7E25">
      <w:r w:rsidRPr="002D10EB">
        <w:t>Ses poussins la comprennent</w:t>
      </w:r>
      <w:r w:rsidR="00EE0B82">
        <w:t>.</w:t>
      </w:r>
    </w:p>
    <w:p w14:paraId="2905B843" w14:textId="77777777" w:rsidR="00EE0B82" w:rsidRDefault="000A7E25" w:rsidP="000A7E25">
      <w:r w:rsidRPr="002D10EB">
        <w:t>Sous ce buisson</w:t>
      </w:r>
      <w:r w:rsidR="00EE0B82">
        <w:t xml:space="preserve">, </w:t>
      </w:r>
      <w:r w:rsidRPr="002D10EB">
        <w:t>elle va gratter entre les feuilles</w:t>
      </w:r>
      <w:r w:rsidR="00EE0B82">
        <w:t xml:space="preserve"> : </w:t>
      </w:r>
      <w:r w:rsidRPr="002D10EB">
        <w:t>Clouc</w:t>
      </w:r>
      <w:r w:rsidR="00EE0B82">
        <w:t xml:space="preserve"> !… </w:t>
      </w:r>
      <w:r w:rsidRPr="002D10EB">
        <w:t>clouc</w:t>
      </w:r>
      <w:r w:rsidR="00EE0B82">
        <w:t xml:space="preserve"> !… </w:t>
      </w:r>
      <w:r w:rsidRPr="002D10EB">
        <w:t>clouc</w:t>
      </w:r>
      <w:r w:rsidR="00EE0B82">
        <w:t xml:space="preserve"> !… </w:t>
      </w:r>
      <w:r w:rsidRPr="002D10EB">
        <w:t>À toutes ailes ils arrivent</w:t>
      </w:r>
      <w:r w:rsidR="00EE0B82">
        <w:t>.</w:t>
      </w:r>
    </w:p>
    <w:p w14:paraId="5B7AA613" w14:textId="77777777" w:rsidR="00EE0B82" w:rsidRDefault="000A7E25" w:rsidP="000A7E25">
      <w:r w:rsidRPr="002D10EB">
        <w:t>Un dernier en retard piaule perdu</w:t>
      </w:r>
      <w:r w:rsidR="00EE0B82">
        <w:t xml:space="preserve"> : </w:t>
      </w:r>
      <w:r w:rsidRPr="002D10EB">
        <w:t>Clouc</w:t>
      </w:r>
      <w:r w:rsidR="00EE0B82">
        <w:t xml:space="preserve"> !… </w:t>
      </w:r>
      <w:r w:rsidRPr="002D10EB">
        <w:t>clouc</w:t>
      </w:r>
      <w:r w:rsidR="00EE0B82">
        <w:t xml:space="preserve"> !… </w:t>
      </w:r>
      <w:r w:rsidRPr="002D10EB">
        <w:t>Il sait où elle est</w:t>
      </w:r>
      <w:r w:rsidR="00EE0B82">
        <w:t>.</w:t>
      </w:r>
    </w:p>
    <w:p w14:paraId="0B42088A" w14:textId="77777777" w:rsidR="00EE0B82" w:rsidRDefault="000A7E25" w:rsidP="000A7E25">
      <w:r w:rsidRPr="002D10EB">
        <w:t>Tout à coup l</w:t>
      </w:r>
      <w:r w:rsidR="00EE0B82">
        <w:t>’</w:t>
      </w:r>
      <w:r w:rsidRPr="002D10EB">
        <w:t>averse</w:t>
      </w:r>
      <w:r w:rsidR="00EE0B82">
        <w:t xml:space="preserve"> : </w:t>
      </w:r>
      <w:r w:rsidRPr="002D10EB">
        <w:t>au plus vite</w:t>
      </w:r>
      <w:r w:rsidR="00EE0B82">
        <w:t xml:space="preserve">, </w:t>
      </w:r>
      <w:r w:rsidRPr="002D10EB">
        <w:t>elle file en avant choisir un abri</w:t>
      </w:r>
      <w:r w:rsidR="00EE0B82">
        <w:t xml:space="preserve"> : </w:t>
      </w:r>
      <w:r w:rsidRPr="002D10EB">
        <w:t>Clouc</w:t>
      </w:r>
      <w:r w:rsidR="00EE0B82">
        <w:t xml:space="preserve">… </w:t>
      </w:r>
      <w:r w:rsidRPr="002D10EB">
        <w:t>Clouc</w:t>
      </w:r>
      <w:r w:rsidR="00EE0B82">
        <w:t xml:space="preserve">… </w:t>
      </w:r>
      <w:r w:rsidRPr="002D10EB">
        <w:t>ils la retrouvent</w:t>
      </w:r>
      <w:r w:rsidR="00EE0B82">
        <w:t>.</w:t>
      </w:r>
    </w:p>
    <w:p w14:paraId="7F4E3D3E" w14:textId="77777777" w:rsidR="00EE0B82" w:rsidRDefault="000A7E25" w:rsidP="000A7E25">
      <w:r w:rsidRPr="002D10EB">
        <w:t>Clouc</w:t>
      </w:r>
      <w:r w:rsidR="00EE0B82">
        <w:t xml:space="preserve">… </w:t>
      </w:r>
      <w:r w:rsidRPr="002D10EB">
        <w:t>Clouc</w:t>
      </w:r>
      <w:r w:rsidR="00EE0B82">
        <w:t xml:space="preserve">… </w:t>
      </w:r>
      <w:r w:rsidRPr="002D10EB">
        <w:t>Vous êtes fatigués</w:t>
      </w:r>
      <w:r w:rsidR="00EE0B82">
        <w:t xml:space="preserve">, </w:t>
      </w:r>
      <w:r w:rsidRPr="002D10EB">
        <w:t>mes chéris</w:t>
      </w:r>
      <w:r w:rsidR="00EE0B82">
        <w:t xml:space="preserve">. </w:t>
      </w:r>
      <w:r w:rsidRPr="002D10EB">
        <w:t>Venez un instant</w:t>
      </w:r>
      <w:r w:rsidR="00EE0B82">
        <w:t xml:space="preserve">, </w:t>
      </w:r>
      <w:r w:rsidRPr="002D10EB">
        <w:t>vous chauffer sous mes ailes</w:t>
      </w:r>
      <w:r w:rsidR="00EE0B82">
        <w:t xml:space="preserve"> : </w:t>
      </w:r>
      <w:r w:rsidRPr="002D10EB">
        <w:t>ils s</w:t>
      </w:r>
      <w:r w:rsidR="00EE0B82">
        <w:t>’</w:t>
      </w:r>
      <w:r w:rsidRPr="002D10EB">
        <w:t>y fourrent</w:t>
      </w:r>
      <w:r w:rsidR="00EE0B82">
        <w:t>.</w:t>
      </w:r>
    </w:p>
    <w:p w14:paraId="77906CAE" w14:textId="77777777" w:rsidR="00EE0B82" w:rsidRDefault="000A7E25" w:rsidP="000A7E25">
      <w:r w:rsidRPr="002D10EB">
        <w:t>Ô bonne mère</w:t>
      </w:r>
      <w:r w:rsidR="00EE0B82">
        <w:t xml:space="preserve">, </w:t>
      </w:r>
      <w:r w:rsidRPr="002D10EB">
        <w:t>qui</w:t>
      </w:r>
      <w:r w:rsidR="00EE0B82">
        <w:t xml:space="preserve">, </w:t>
      </w:r>
      <w:r w:rsidRPr="002D10EB">
        <w:t>dès la coquille</w:t>
      </w:r>
      <w:r w:rsidR="00EE0B82">
        <w:t xml:space="preserve">, </w:t>
      </w:r>
      <w:r w:rsidRPr="002D10EB">
        <w:t>enseigne à ses enfants la langue du pays</w:t>
      </w:r>
      <w:r w:rsidR="00EE0B82">
        <w:t> !</w:t>
      </w:r>
    </w:p>
    <w:p w14:paraId="7AA64478" w14:textId="77777777" w:rsidR="00EE0B82" w:rsidRDefault="000A7E25" w:rsidP="000A7E25">
      <w:r w:rsidRPr="002D10EB">
        <w:t>Elle dit encore</w:t>
      </w:r>
      <w:r w:rsidR="00EE0B82">
        <w:t> :</w:t>
      </w:r>
    </w:p>
    <w:p w14:paraId="579DBA2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Heeu</w:t>
      </w:r>
      <w:r>
        <w:t xml:space="preserve">. </w:t>
      </w:r>
      <w:r w:rsidR="000A7E25" w:rsidRPr="002D10EB">
        <w:t>Un long cri de cuivre</w:t>
      </w:r>
      <w:r>
        <w:t xml:space="preserve">. </w:t>
      </w:r>
      <w:r w:rsidR="000A7E25" w:rsidRPr="002D10EB">
        <w:t>Les poussins s</w:t>
      </w:r>
      <w:r>
        <w:t>’</w:t>
      </w:r>
      <w:r w:rsidR="000A7E25" w:rsidRPr="002D10EB">
        <w:t>arrêtent</w:t>
      </w:r>
      <w:r>
        <w:t xml:space="preserve">. </w:t>
      </w:r>
      <w:r w:rsidR="000A7E25" w:rsidRPr="002D10EB">
        <w:t>Toutes ces boules</w:t>
      </w:r>
      <w:r>
        <w:t xml:space="preserve">, </w:t>
      </w:r>
      <w:r w:rsidR="000A7E25" w:rsidRPr="002D10EB">
        <w:t>l</w:t>
      </w:r>
      <w:r>
        <w:t>’</w:t>
      </w:r>
      <w:r w:rsidR="000A7E25" w:rsidRPr="002D10EB">
        <w:t>épervier là-haut n</w:t>
      </w:r>
      <w:r>
        <w:t>’</w:t>
      </w:r>
      <w:r w:rsidR="000A7E25" w:rsidRPr="002D10EB">
        <w:t>y reconnaîtra pas des oiseaux</w:t>
      </w:r>
      <w:r>
        <w:t>.</w:t>
      </w:r>
    </w:p>
    <w:p w14:paraId="58FAA50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Kedaak</w:t>
      </w:r>
      <w:r>
        <w:t xml:space="preserve"> ! </w:t>
      </w:r>
      <w:r w:rsidR="000A7E25" w:rsidRPr="002D10EB">
        <w:t>Kedaak</w:t>
      </w:r>
      <w:r>
        <w:t xml:space="preserve"> !… </w:t>
      </w:r>
      <w:r w:rsidR="000A7E25" w:rsidRPr="002D10EB">
        <w:t>Kedaak</w:t>
      </w:r>
      <w:r>
        <w:t xml:space="preserve">. </w:t>
      </w:r>
      <w:r w:rsidR="000A7E25" w:rsidRPr="002D10EB">
        <w:t>Le vilain chien</w:t>
      </w:r>
      <w:r>
        <w:t xml:space="preserve">. </w:t>
      </w:r>
      <w:r w:rsidR="000A7E25" w:rsidRPr="002D10EB">
        <w:t>Faisons du bruit qu</w:t>
      </w:r>
      <w:r>
        <w:t>’</w:t>
      </w:r>
      <w:r w:rsidR="000A7E25" w:rsidRPr="002D10EB">
        <w:t>il ait peur</w:t>
      </w:r>
      <w:r>
        <w:t>.</w:t>
      </w:r>
    </w:p>
    <w:p w14:paraId="229924D4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Gnrr</w:t>
      </w:r>
      <w:r>
        <w:t xml:space="preserve"> ! </w:t>
      </w:r>
      <w:r w:rsidR="000A7E25" w:rsidRPr="002D10EB">
        <w:t>Les petits viennent de naître</w:t>
      </w:r>
      <w:r>
        <w:t xml:space="preserve">. </w:t>
      </w:r>
      <w:r w:rsidR="000A7E25" w:rsidRPr="002D10EB">
        <w:t>Je tends la main pour voir</w:t>
      </w:r>
      <w:r>
        <w:t xml:space="preserve">. </w:t>
      </w:r>
      <w:r w:rsidR="000A7E25" w:rsidRPr="002D10EB">
        <w:t>Gnrr</w:t>
      </w:r>
      <w:r>
        <w:t xml:space="preserve"> ! </w:t>
      </w:r>
      <w:r w:rsidR="000A7E25" w:rsidRPr="002D10EB">
        <w:t>Gnrr</w:t>
      </w:r>
      <w:r>
        <w:t xml:space="preserve"> ! </w:t>
      </w:r>
      <w:r w:rsidR="000A7E25" w:rsidRPr="002D10EB">
        <w:t>J</w:t>
      </w:r>
      <w:r>
        <w:t>’</w:t>
      </w:r>
      <w:r w:rsidR="000A7E25" w:rsidRPr="002D10EB">
        <w:t>ai peur devant ce chien qui grogne</w:t>
      </w:r>
      <w:r>
        <w:t>.</w:t>
      </w:r>
    </w:p>
    <w:p w14:paraId="6826B07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Rrrr</w:t>
      </w:r>
      <w:r>
        <w:t xml:space="preserve"> !… </w:t>
      </w:r>
      <w:r w:rsidR="000A7E25" w:rsidRPr="002D10EB">
        <w:t>Rrrrr</w:t>
      </w:r>
      <w:r>
        <w:t xml:space="preserve"> !… </w:t>
      </w:r>
      <w:r w:rsidR="000A7E25" w:rsidRPr="002D10EB">
        <w:t>Presque un chat qui ronronne</w:t>
      </w:r>
      <w:r>
        <w:t xml:space="preserve">… </w:t>
      </w:r>
      <w:r w:rsidR="000A7E25" w:rsidRPr="002D10EB">
        <w:t>Bien au chaud sous son ventre</w:t>
      </w:r>
      <w:r>
        <w:t xml:space="preserve">, </w:t>
      </w:r>
      <w:r w:rsidR="000A7E25" w:rsidRPr="002D10EB">
        <w:t>les petits s</w:t>
      </w:r>
      <w:r>
        <w:t>’</w:t>
      </w:r>
      <w:r w:rsidR="000A7E25" w:rsidRPr="002D10EB">
        <w:t>apaisent et s</w:t>
      </w:r>
      <w:r>
        <w:t>’</w:t>
      </w:r>
      <w:r w:rsidR="000A7E25" w:rsidRPr="002D10EB">
        <w:t>endorment</w:t>
      </w:r>
      <w:r>
        <w:t>.</w:t>
      </w:r>
    </w:p>
    <w:p w14:paraId="2F4C515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Pik</w:t>
      </w:r>
      <w:r>
        <w:t xml:space="preserve">… </w:t>
      </w:r>
      <w:r w:rsidR="000A7E25" w:rsidRPr="002D10EB">
        <w:t>Au lieu de dormir</w:t>
      </w:r>
      <w:r>
        <w:t xml:space="preserve">, </w:t>
      </w:r>
      <w:r w:rsidR="000A7E25" w:rsidRPr="002D10EB">
        <w:t>ce petit indocile sort la tête</w:t>
      </w:r>
      <w:r>
        <w:t xml:space="preserve">, </w:t>
      </w:r>
      <w:r w:rsidR="000A7E25" w:rsidRPr="002D10EB">
        <w:t>d</w:t>
      </w:r>
      <w:r>
        <w:t>’</w:t>
      </w:r>
      <w:r w:rsidR="000A7E25" w:rsidRPr="002D10EB">
        <w:t>entre les plumes</w:t>
      </w:r>
      <w:r>
        <w:t xml:space="preserve">. </w:t>
      </w:r>
      <w:r w:rsidR="000A7E25" w:rsidRPr="002D10EB">
        <w:t>Pik</w:t>
      </w:r>
      <w:r>
        <w:t xml:space="preserve"> ! </w:t>
      </w:r>
      <w:r w:rsidR="000A7E25" w:rsidRPr="002D10EB">
        <w:t>avant le bec</w:t>
      </w:r>
      <w:r>
        <w:t xml:space="preserve">, </w:t>
      </w:r>
      <w:r w:rsidR="000A7E25" w:rsidRPr="002D10EB">
        <w:t>le mot de pique</w:t>
      </w:r>
      <w:r>
        <w:t>.</w:t>
      </w:r>
    </w:p>
    <w:p w14:paraId="1DDA6D5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Tic-tic-tic-tic</w:t>
      </w:r>
      <w:r>
        <w:t xml:space="preserve">. </w:t>
      </w:r>
      <w:r w:rsidR="000A7E25" w:rsidRPr="002D10EB">
        <w:t>Elle leur a trouvé quelque chose</w:t>
      </w:r>
      <w:r>
        <w:t xml:space="preserve">. </w:t>
      </w:r>
      <w:r w:rsidR="000A7E25" w:rsidRPr="002D10EB">
        <w:t>Quoi</w:t>
      </w:r>
      <w:r>
        <w:t xml:space="preserve"> ? </w:t>
      </w:r>
      <w:r w:rsidR="000A7E25" w:rsidRPr="002D10EB">
        <w:t>Pas besoin que j</w:t>
      </w:r>
      <w:r>
        <w:t>’</w:t>
      </w:r>
      <w:r w:rsidR="000A7E25" w:rsidRPr="002D10EB">
        <w:t>y aille</w:t>
      </w:r>
      <w:r>
        <w:t xml:space="preserve"> ; </w:t>
      </w:r>
      <w:r w:rsidR="000A7E25" w:rsidRPr="002D10EB">
        <w:t>je le devine à sa voix</w:t>
      </w:r>
      <w:r>
        <w:t xml:space="preserve">, </w:t>
      </w:r>
      <w:r w:rsidR="000A7E25" w:rsidRPr="002D10EB">
        <w:t>tantôt menue comme cette imperceptible graine qu</w:t>
      </w:r>
      <w:r>
        <w:t>’</w:t>
      </w:r>
      <w:r w:rsidR="000A7E25" w:rsidRPr="002D10EB">
        <w:t>elle leur montre du bec</w:t>
      </w:r>
      <w:r>
        <w:t xml:space="preserve">, </w:t>
      </w:r>
      <w:r w:rsidR="000A7E25" w:rsidRPr="002D10EB">
        <w:t>tantôt grosse</w:t>
      </w:r>
      <w:r>
        <w:t xml:space="preserve">, </w:t>
      </w:r>
      <w:r w:rsidR="000A7E25" w:rsidRPr="002D10EB">
        <w:t>horrifiée</w:t>
      </w:r>
      <w:r>
        <w:t xml:space="preserve">, </w:t>
      </w:r>
      <w:r w:rsidR="000A7E25" w:rsidRPr="002D10EB">
        <w:t>devant ce terrible ver qu</w:t>
      </w:r>
      <w:r>
        <w:t>’</w:t>
      </w:r>
      <w:r w:rsidR="000A7E25" w:rsidRPr="002D10EB">
        <w:t>elle devra leur tuer en morceaux</w:t>
      </w:r>
      <w:r>
        <w:t xml:space="preserve">, </w:t>
      </w:r>
      <w:r w:rsidR="000A7E25" w:rsidRPr="002D10EB">
        <w:t>avant qu</w:t>
      </w:r>
      <w:r>
        <w:t>’</w:t>
      </w:r>
      <w:r w:rsidR="000A7E25" w:rsidRPr="002D10EB">
        <w:t>ils l</w:t>
      </w:r>
      <w:r>
        <w:t>’</w:t>
      </w:r>
      <w:r w:rsidR="000A7E25" w:rsidRPr="002D10EB">
        <w:t>avalent</w:t>
      </w:r>
      <w:r>
        <w:t>.</w:t>
      </w:r>
    </w:p>
    <w:p w14:paraId="5FA0CB63" w14:textId="77777777" w:rsidR="00EE0B82" w:rsidRDefault="00EE0B82" w:rsidP="000A7E25">
      <w:r w:rsidRPr="002E5109">
        <w:rPr>
          <w:rFonts w:eastAsia="Georgia"/>
          <w:lang w:val="en-GB"/>
        </w:rPr>
        <w:t>— </w:t>
      </w:r>
      <w:r w:rsidR="000A7E25" w:rsidRPr="002E5109">
        <w:rPr>
          <w:lang w:val="en-GB"/>
        </w:rPr>
        <w:t>Tic-tic-tic-tic-tic</w:t>
      </w:r>
      <w:r w:rsidRPr="002E5109">
        <w:rPr>
          <w:lang w:val="en-GB"/>
        </w:rPr>
        <w:t xml:space="preserve">… </w:t>
      </w:r>
      <w:r w:rsidR="000A7E25" w:rsidRPr="002D10EB">
        <w:t xml:space="preserve">Il y en a </w:t>
      </w:r>
      <w:proofErr w:type="gramStart"/>
      <w:r w:rsidR="000A7E25" w:rsidRPr="002D10EB">
        <w:t>beaucoup</w:t>
      </w:r>
      <w:r>
        <w:t> :</w:t>
      </w:r>
      <w:proofErr w:type="gramEnd"/>
      <w:r>
        <w:t xml:space="preserve"> </w:t>
      </w:r>
      <w:r w:rsidR="000A7E25" w:rsidRPr="002D10EB">
        <w:t>tant qu</w:t>
      </w:r>
      <w:r>
        <w:t>’</w:t>
      </w:r>
      <w:r w:rsidR="000A7E25" w:rsidRPr="002D10EB">
        <w:t>elle en dit</w:t>
      </w:r>
      <w:r>
        <w:t>.</w:t>
      </w:r>
    </w:p>
    <w:p w14:paraId="36A784AF" w14:textId="77777777" w:rsidR="000A7E25" w:rsidRPr="002D10EB" w:rsidRDefault="000A7E25" w:rsidP="000A7E25">
      <w:pPr>
        <w:pStyle w:val="ParagrapheVideNormal"/>
      </w:pPr>
    </w:p>
    <w:p w14:paraId="539A00BE" w14:textId="77777777" w:rsidR="00EE0B82" w:rsidRDefault="000A7E25" w:rsidP="000A7E25">
      <w:r w:rsidRPr="002D10EB">
        <w:t>Et les poussins</w:t>
      </w:r>
      <w:r w:rsidR="00EE0B82">
        <w:t> :</w:t>
      </w:r>
    </w:p>
    <w:p w14:paraId="561B6AB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Pip</w:t>
      </w:r>
      <w:r>
        <w:t xml:space="preserve">, </w:t>
      </w:r>
      <w:r w:rsidR="000A7E25" w:rsidRPr="002D10EB">
        <w:t>pip</w:t>
      </w:r>
      <w:r>
        <w:t xml:space="preserve">… </w:t>
      </w:r>
      <w:r w:rsidR="000A7E25" w:rsidRPr="002D10EB">
        <w:t>de l</w:t>
      </w:r>
      <w:r>
        <w:t>’</w:t>
      </w:r>
      <w:r w:rsidR="000A7E25" w:rsidRPr="002D10EB">
        <w:t>air</w:t>
      </w:r>
      <w:r>
        <w:t xml:space="preserve">, </w:t>
      </w:r>
      <w:r w:rsidR="000A7E25" w:rsidRPr="002D10EB">
        <w:t>je sors de l</w:t>
      </w:r>
      <w:r>
        <w:t>’</w:t>
      </w:r>
      <w:r w:rsidR="000A7E25" w:rsidRPr="002D10EB">
        <w:t>œuf</w:t>
      </w:r>
      <w:r>
        <w:t>.</w:t>
      </w:r>
    </w:p>
    <w:p w14:paraId="74D8D0D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Pihip</w:t>
      </w:r>
      <w:r>
        <w:t xml:space="preserve"> ! </w:t>
      </w:r>
      <w:r w:rsidR="000A7E25" w:rsidRPr="002D10EB">
        <w:t>Pihip</w:t>
      </w:r>
      <w:r>
        <w:t xml:space="preserve"> !… </w:t>
      </w:r>
      <w:r w:rsidR="000A7E25" w:rsidRPr="002D10EB">
        <w:t>Je suis triste</w:t>
      </w:r>
      <w:r>
        <w:t xml:space="preserve">, </w:t>
      </w:r>
      <w:r w:rsidR="000A7E25" w:rsidRPr="002D10EB">
        <w:t>je suis perdu</w:t>
      </w:r>
      <w:r>
        <w:t>.</w:t>
      </w:r>
    </w:p>
    <w:p w14:paraId="3CD04EA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Fifififi</w:t>
      </w:r>
      <w:r>
        <w:t xml:space="preserve">… </w:t>
      </w:r>
      <w:r w:rsidR="000A7E25" w:rsidRPr="002D10EB">
        <w:t>fifififi</w:t>
      </w:r>
      <w:r>
        <w:t xml:space="preserve">… </w:t>
      </w:r>
      <w:r w:rsidR="000A7E25" w:rsidRPr="002D10EB">
        <w:t>Ils ont froid</w:t>
      </w:r>
      <w:r>
        <w:t xml:space="preserve">, </w:t>
      </w:r>
      <w:r w:rsidR="000A7E25" w:rsidRPr="002D10EB">
        <w:t>ils grelottent</w:t>
      </w:r>
      <w:r>
        <w:t>…</w:t>
      </w:r>
    </w:p>
    <w:p w14:paraId="1E65227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Frrrî</w:t>
      </w:r>
      <w:r>
        <w:t xml:space="preserve">… </w:t>
      </w:r>
      <w:r w:rsidR="000A7E25" w:rsidRPr="002D10EB">
        <w:t>La frousse</w:t>
      </w:r>
      <w:r>
        <w:t xml:space="preserve"> ! </w:t>
      </w:r>
      <w:r w:rsidR="000A7E25" w:rsidRPr="002D10EB">
        <w:t>Qu</w:t>
      </w:r>
      <w:r>
        <w:t>’</w:t>
      </w:r>
      <w:r w:rsidR="000A7E25" w:rsidRPr="002D10EB">
        <w:t>ont-ils entendu</w:t>
      </w:r>
      <w:r>
        <w:t> ?</w:t>
      </w:r>
    </w:p>
    <w:p w14:paraId="28E8475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Trri</w:t>
      </w:r>
      <w:r>
        <w:t xml:space="preserve">… </w:t>
      </w:r>
      <w:r w:rsidR="000A7E25" w:rsidRPr="002D10EB">
        <w:t>trri</w:t>
      </w:r>
      <w:r>
        <w:t xml:space="preserve">… </w:t>
      </w:r>
      <w:r w:rsidR="000A7E25" w:rsidRPr="002D10EB">
        <w:t>trri</w:t>
      </w:r>
      <w:r>
        <w:t xml:space="preserve">… </w:t>
      </w:r>
      <w:r w:rsidR="000A7E25" w:rsidRPr="002D10EB">
        <w:t>Très bien</w:t>
      </w:r>
      <w:r>
        <w:t xml:space="preserve">, </w:t>
      </w:r>
      <w:r w:rsidR="000A7E25" w:rsidRPr="002D10EB">
        <w:t>ils ont chaud</w:t>
      </w:r>
      <w:r>
        <w:t>.</w:t>
      </w:r>
    </w:p>
    <w:p w14:paraId="72057DB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Ti</w:t>
      </w:r>
      <w:r>
        <w:t xml:space="preserve">… </w:t>
      </w:r>
      <w:r w:rsidR="000A7E25" w:rsidRPr="002D10EB">
        <w:t>tiri</w:t>
      </w:r>
      <w:r>
        <w:t xml:space="preserve">… </w:t>
      </w:r>
      <w:r w:rsidR="000A7E25" w:rsidRPr="002D10EB">
        <w:t>titi</w:t>
      </w:r>
      <w:r>
        <w:t xml:space="preserve">… </w:t>
      </w:r>
      <w:r w:rsidR="000A7E25" w:rsidRPr="002D10EB">
        <w:t>Voyez-vous ça</w:t>
      </w:r>
      <w:r>
        <w:t xml:space="preserve"> ? </w:t>
      </w:r>
      <w:r w:rsidR="000A7E25" w:rsidRPr="002D10EB">
        <w:t>Déjà des rêves de coq</w:t>
      </w:r>
      <w:r>
        <w:t>.</w:t>
      </w:r>
    </w:p>
    <w:p w14:paraId="57B5B126" w14:textId="77777777" w:rsidR="000A7E25" w:rsidRPr="002D10EB" w:rsidRDefault="000A7E25" w:rsidP="000A7E25">
      <w:pPr>
        <w:pStyle w:val="ParagrapheVideNormal"/>
      </w:pPr>
    </w:p>
    <w:p w14:paraId="7059D173" w14:textId="77777777" w:rsidR="00EE0B82" w:rsidRDefault="000A7E25" w:rsidP="000A7E25">
      <w:pPr>
        <w:pStyle w:val="Sous-titre"/>
        <w:jc w:val="left"/>
      </w:pPr>
      <w:r w:rsidRPr="002D10EB">
        <w:lastRenderedPageBreak/>
        <w:t>SYMPHONIE</w:t>
      </w:r>
      <w:r w:rsidR="00EE0B82">
        <w:t>.</w:t>
      </w:r>
    </w:p>
    <w:p w14:paraId="7F9A91FA" w14:textId="77777777" w:rsidR="00B77A0F" w:rsidRPr="00B77A0F" w:rsidRDefault="00B77A0F" w:rsidP="00B77A0F">
      <w:pPr>
        <w:pStyle w:val="NormalSolidaire"/>
      </w:pPr>
    </w:p>
    <w:p w14:paraId="40C51007" w14:textId="77777777" w:rsidR="00EE0B82" w:rsidRDefault="000A7E25" w:rsidP="000A7E25">
      <w:r w:rsidRPr="002D10EB">
        <w:t>Dans l</w:t>
      </w:r>
      <w:r w:rsidR="00EE0B82">
        <w:t>’</w:t>
      </w:r>
      <w:r w:rsidRPr="002D10EB">
        <w:t>étable</w:t>
      </w:r>
      <w:r w:rsidR="00EE0B82">
        <w:t xml:space="preserve">, </w:t>
      </w:r>
      <w:r w:rsidRPr="002D10EB">
        <w:t>où sont les pondoirs</w:t>
      </w:r>
      <w:r w:rsidR="00EE0B82">
        <w:t xml:space="preserve">, </w:t>
      </w:r>
      <w:r w:rsidRPr="002D10EB">
        <w:t>beaucoup de poules ensemble à contre-temps</w:t>
      </w:r>
      <w:r w:rsidR="00EE0B82">
        <w:t> :</w:t>
      </w:r>
    </w:p>
    <w:p w14:paraId="6304C212" w14:textId="77777777" w:rsidR="00EE0B82" w:rsidRDefault="00EE0B82" w:rsidP="000A7E25">
      <w:r w:rsidRPr="002E5109">
        <w:rPr>
          <w:rFonts w:eastAsia="Georgia"/>
          <w:lang w:val="en-GB"/>
        </w:rPr>
        <w:t>— </w:t>
      </w:r>
      <w:r w:rsidR="000A7E25" w:rsidRPr="002E5109">
        <w:rPr>
          <w:lang w:val="en-GB"/>
        </w:rPr>
        <w:t xml:space="preserve">Kot </w:t>
      </w:r>
      <w:proofErr w:type="spellStart"/>
      <w:r w:rsidR="000A7E25" w:rsidRPr="002E5109">
        <w:rPr>
          <w:lang w:val="en-GB"/>
        </w:rPr>
        <w:t>kot-</w:t>
      </w:r>
      <w:proofErr w:type="gramStart"/>
      <w:r w:rsidR="000A7E25" w:rsidRPr="002E5109">
        <w:rPr>
          <w:lang w:val="en-GB"/>
        </w:rPr>
        <w:t>kedaak</w:t>
      </w:r>
      <w:proofErr w:type="spellEnd"/>
      <w:r w:rsidRPr="002E5109">
        <w:rPr>
          <w:lang w:val="en-GB"/>
        </w:rPr>
        <w:t> !</w:t>
      </w:r>
      <w:proofErr w:type="gramEnd"/>
      <w:r w:rsidRPr="002E5109">
        <w:rPr>
          <w:lang w:val="en-GB"/>
        </w:rPr>
        <w:t xml:space="preserve"> </w:t>
      </w:r>
      <w:r w:rsidR="000A7E25" w:rsidRPr="002E5109">
        <w:rPr>
          <w:lang w:val="en-GB"/>
        </w:rPr>
        <w:t>Kot Kot-</w:t>
      </w:r>
      <w:proofErr w:type="spellStart"/>
      <w:proofErr w:type="gramStart"/>
      <w:r w:rsidR="000A7E25" w:rsidRPr="002E5109">
        <w:rPr>
          <w:lang w:val="en-GB"/>
        </w:rPr>
        <w:t>kedaak</w:t>
      </w:r>
      <w:proofErr w:type="spellEnd"/>
      <w:r w:rsidRPr="002E5109">
        <w:rPr>
          <w:lang w:val="en-GB"/>
        </w:rPr>
        <w:t> !</w:t>
      </w:r>
      <w:proofErr w:type="gramEnd"/>
      <w:r w:rsidRPr="002E5109">
        <w:rPr>
          <w:lang w:val="en-GB"/>
        </w:rPr>
        <w:t xml:space="preserve">… </w:t>
      </w:r>
      <w:r w:rsidR="000A7E25" w:rsidRPr="002D10EB">
        <w:t>Kot kot-</w:t>
      </w:r>
      <w:proofErr w:type="spellStart"/>
      <w:r w:rsidR="000A7E25" w:rsidRPr="002D10EB">
        <w:t>kedaak</w:t>
      </w:r>
      <w:proofErr w:type="spellEnd"/>
      <w:r>
        <w:t> !</w:t>
      </w:r>
    </w:p>
    <w:p w14:paraId="48960B19" w14:textId="77777777" w:rsidR="00EE0B82" w:rsidRDefault="000A7E25" w:rsidP="000A7E25">
      <w:r w:rsidRPr="002D10EB">
        <w:t>D</w:t>
      </w:r>
      <w:r w:rsidR="00EE0B82">
        <w:t>’</w:t>
      </w:r>
      <w:r w:rsidRPr="002D10EB">
        <w:t>autres qui cherchent un nid</w:t>
      </w:r>
      <w:r w:rsidR="00EE0B82">
        <w:t> :</w:t>
      </w:r>
    </w:p>
    <w:p w14:paraId="3F34A0C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Hé</w:t>
      </w:r>
      <w:r>
        <w:t xml:space="preserve"> !… </w:t>
      </w:r>
      <w:r w:rsidR="000A7E25" w:rsidRPr="002D10EB">
        <w:t>héhéhéhéhé</w:t>
      </w:r>
      <w:r>
        <w:t xml:space="preserve">… </w:t>
      </w:r>
      <w:r w:rsidR="000A7E25" w:rsidRPr="002D10EB">
        <w:t>hé</w:t>
      </w:r>
      <w:r>
        <w:t xml:space="preserve">… </w:t>
      </w:r>
      <w:r w:rsidR="000A7E25" w:rsidRPr="002D10EB">
        <w:t>hè</w:t>
      </w:r>
      <w:r>
        <w:t xml:space="preserve">… </w:t>
      </w:r>
      <w:r w:rsidR="000A7E25" w:rsidRPr="002D10EB">
        <w:t>hê</w:t>
      </w:r>
      <w:r>
        <w:t>…</w:t>
      </w:r>
    </w:p>
    <w:p w14:paraId="61083B25" w14:textId="77777777" w:rsidR="00EE0B82" w:rsidRDefault="000A7E25" w:rsidP="000A7E25">
      <w:r w:rsidRPr="002D10EB">
        <w:t>Celles qui ont trouvé</w:t>
      </w:r>
      <w:r w:rsidR="00EE0B82">
        <w:t xml:space="preserve">, </w:t>
      </w:r>
      <w:r w:rsidRPr="002D10EB">
        <w:t>très vite</w:t>
      </w:r>
      <w:r w:rsidR="00EE0B82">
        <w:t> :</w:t>
      </w:r>
    </w:p>
    <w:p w14:paraId="13D1E046" w14:textId="77777777" w:rsidR="00EE0B82" w:rsidRPr="002E5109" w:rsidRDefault="00EE0B82" w:rsidP="000A7E25">
      <w:pPr>
        <w:rPr>
          <w:lang w:val="en-GB"/>
        </w:rPr>
      </w:pPr>
      <w:r w:rsidRPr="002E5109">
        <w:rPr>
          <w:rFonts w:eastAsia="Georgia"/>
          <w:lang w:val="en-GB"/>
        </w:rPr>
        <w:t>— </w:t>
      </w:r>
      <w:proofErr w:type="spellStart"/>
      <w:proofErr w:type="gramStart"/>
      <w:r w:rsidR="000A7E25" w:rsidRPr="002E5109">
        <w:rPr>
          <w:lang w:val="en-GB"/>
        </w:rPr>
        <w:t>Kroukroukroukroukrou</w:t>
      </w:r>
      <w:proofErr w:type="spellEnd"/>
      <w:r w:rsidRPr="002E5109">
        <w:rPr>
          <w:lang w:val="en-GB"/>
        </w:rPr>
        <w:t> !</w:t>
      </w:r>
      <w:proofErr w:type="gramEnd"/>
      <w:r w:rsidRPr="002E5109">
        <w:rPr>
          <w:lang w:val="en-GB"/>
        </w:rPr>
        <w:t xml:space="preserve">… </w:t>
      </w:r>
      <w:r w:rsidR="000A7E25" w:rsidRPr="002E5109">
        <w:rPr>
          <w:lang w:val="en-GB"/>
        </w:rPr>
        <w:t xml:space="preserve">Krou </w:t>
      </w:r>
      <w:proofErr w:type="spellStart"/>
      <w:r w:rsidR="000A7E25" w:rsidRPr="002E5109">
        <w:rPr>
          <w:lang w:val="en-GB"/>
        </w:rPr>
        <w:t>krou</w:t>
      </w:r>
      <w:proofErr w:type="spellEnd"/>
      <w:r w:rsidR="000A7E25" w:rsidRPr="002E5109">
        <w:rPr>
          <w:lang w:val="en-GB"/>
        </w:rPr>
        <w:t xml:space="preserve"> </w:t>
      </w:r>
      <w:proofErr w:type="spellStart"/>
      <w:r w:rsidR="000A7E25" w:rsidRPr="002E5109">
        <w:rPr>
          <w:lang w:val="en-GB"/>
        </w:rPr>
        <w:t>krou</w:t>
      </w:r>
      <w:proofErr w:type="spellEnd"/>
      <w:r w:rsidR="000A7E25" w:rsidRPr="002E5109">
        <w:rPr>
          <w:lang w:val="en-GB"/>
        </w:rPr>
        <w:t xml:space="preserve"> </w:t>
      </w:r>
      <w:proofErr w:type="spellStart"/>
      <w:proofErr w:type="gramStart"/>
      <w:r w:rsidR="000A7E25" w:rsidRPr="002E5109">
        <w:rPr>
          <w:lang w:val="en-GB"/>
        </w:rPr>
        <w:t>krou</w:t>
      </w:r>
      <w:proofErr w:type="spellEnd"/>
      <w:r w:rsidRPr="002E5109">
        <w:rPr>
          <w:lang w:val="en-GB"/>
        </w:rPr>
        <w:t> !</w:t>
      </w:r>
      <w:proofErr w:type="gramEnd"/>
      <w:r w:rsidRPr="002E5109">
        <w:rPr>
          <w:lang w:val="en-GB"/>
        </w:rPr>
        <w:t>…</w:t>
      </w:r>
    </w:p>
    <w:p w14:paraId="75958B22" w14:textId="77777777" w:rsidR="00EE0B82" w:rsidRDefault="000A7E25" w:rsidP="000A7E25">
      <w:r w:rsidRPr="002D10EB">
        <w:t>Dans le parc</w:t>
      </w:r>
      <w:r w:rsidR="00EE0B82">
        <w:t xml:space="preserve">, </w:t>
      </w:r>
      <w:r w:rsidRPr="002D10EB">
        <w:t>entre ses dames</w:t>
      </w:r>
      <w:r w:rsidR="00EE0B82">
        <w:t xml:space="preserve">, </w:t>
      </w:r>
      <w:r w:rsidRPr="002D10EB">
        <w:t>un coq d</w:t>
      </w:r>
      <w:r w:rsidR="00EE0B82">
        <w:t>’</w:t>
      </w:r>
      <w:r w:rsidRPr="002D10EB">
        <w:t>humeur galante</w:t>
      </w:r>
      <w:r w:rsidR="00EE0B82">
        <w:t xml:space="preserve">, </w:t>
      </w:r>
      <w:r w:rsidRPr="002D10EB">
        <w:t>avec sa gorge</w:t>
      </w:r>
      <w:r w:rsidR="00EE0B82">
        <w:t> :</w:t>
      </w:r>
    </w:p>
    <w:p w14:paraId="05078FE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Ko-ko-ko-ko-kok</w:t>
      </w:r>
      <w:r>
        <w:t xml:space="preserve"> !… </w:t>
      </w:r>
      <w:r w:rsidR="000A7E25" w:rsidRPr="002D10EB">
        <w:t>Ko-ko-ko-ko-kok</w:t>
      </w:r>
      <w:r>
        <w:t xml:space="preserve"> !… </w:t>
      </w:r>
      <w:r w:rsidR="000A7E25" w:rsidRPr="002D10EB">
        <w:t>ko-ko-ko-ko-kok</w:t>
      </w:r>
      <w:r>
        <w:t>.</w:t>
      </w:r>
    </w:p>
    <w:p w14:paraId="0E28C187" w14:textId="77777777" w:rsidR="00EE0B82" w:rsidRDefault="000A7E25" w:rsidP="000A7E25">
      <w:r w:rsidRPr="002D10EB">
        <w:t>Par la crête</w:t>
      </w:r>
      <w:r w:rsidR="00EE0B82">
        <w:t xml:space="preserve">, </w:t>
      </w:r>
      <w:r w:rsidRPr="002D10EB">
        <w:t>il attrape une grosse blanche</w:t>
      </w:r>
      <w:r w:rsidR="00EE0B82">
        <w:t xml:space="preserve">, </w:t>
      </w:r>
      <w:r w:rsidRPr="002D10EB">
        <w:t>qui n</w:t>
      </w:r>
      <w:r w:rsidR="00EE0B82">
        <w:t>’</w:t>
      </w:r>
      <w:r w:rsidRPr="002D10EB">
        <w:t>y pensait pas</w:t>
      </w:r>
      <w:r w:rsidR="00EE0B82">
        <w:t> !</w:t>
      </w:r>
    </w:p>
    <w:p w14:paraId="4C951063" w14:textId="77777777" w:rsidR="00EE0B82" w:rsidRDefault="000A7E25" w:rsidP="000A7E25">
      <w:r w:rsidRPr="002D10EB">
        <w:t>La poule indignée</w:t>
      </w:r>
      <w:r w:rsidR="00EE0B82">
        <w:t> :</w:t>
      </w:r>
    </w:p>
    <w:p w14:paraId="0DA29696" w14:textId="1562EA76" w:rsidR="00EE0B82" w:rsidRDefault="00EE0B82" w:rsidP="000A7E25">
      <w:r>
        <w:rPr>
          <w:rFonts w:eastAsia="Georgia"/>
        </w:rPr>
        <w:t>— </w:t>
      </w:r>
      <w:proofErr w:type="spellStart"/>
      <w:r w:rsidR="000675F4" w:rsidRPr="002D10EB">
        <w:t>O</w:t>
      </w:r>
      <w:r w:rsidR="000675F4">
        <w:t>ô</w:t>
      </w:r>
      <w:r w:rsidR="000A7E25" w:rsidRPr="002D10EB">
        <w:t>h</w:t>
      </w:r>
      <w:proofErr w:type="spellEnd"/>
      <w:r>
        <w:t> !</w:t>
      </w:r>
    </w:p>
    <w:p w14:paraId="3177AC32" w14:textId="77777777" w:rsidR="00EE0B82" w:rsidRDefault="000A7E25" w:rsidP="000A7E25">
      <w:r w:rsidRPr="002D10EB">
        <w:t>Le coq n</w:t>
      </w:r>
      <w:r w:rsidR="00EE0B82">
        <w:t>’</w:t>
      </w:r>
      <w:r w:rsidRPr="002D10EB">
        <w:t>insiste pas et Ko-ko-ko-ko-kok</w:t>
      </w:r>
      <w:r w:rsidR="00EE0B82">
        <w:t xml:space="preserve">… </w:t>
      </w:r>
      <w:r w:rsidRPr="002D10EB">
        <w:t>Ko-ko-ko-ko-kok va plus loin faire de l</w:t>
      </w:r>
      <w:r w:rsidR="00EE0B82">
        <w:t>’</w:t>
      </w:r>
      <w:r w:rsidRPr="002D10EB">
        <w:t>aile à d</w:t>
      </w:r>
      <w:r w:rsidR="00EE0B82">
        <w:t>’</w:t>
      </w:r>
      <w:r w:rsidRPr="002D10EB">
        <w:t>autres dames</w:t>
      </w:r>
      <w:r w:rsidR="00EE0B82">
        <w:t>.</w:t>
      </w:r>
    </w:p>
    <w:p w14:paraId="5715BA60" w14:textId="77777777" w:rsidR="00EE0B82" w:rsidRDefault="000A7E25" w:rsidP="000A7E25">
      <w:r w:rsidRPr="002D10EB">
        <w:t>À une seconde</w:t>
      </w:r>
      <w:r w:rsidR="00EE0B82">
        <w:t> :</w:t>
      </w:r>
    </w:p>
    <w:p w14:paraId="779BE84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Ko-ko-ko-ko-ko-kok</w:t>
      </w:r>
      <w:r>
        <w:t> ?</w:t>
      </w:r>
    </w:p>
    <w:p w14:paraId="332A480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Oôh</w:t>
      </w:r>
      <w:r>
        <w:t> !</w:t>
      </w:r>
    </w:p>
    <w:p w14:paraId="781B0258" w14:textId="77777777" w:rsidR="00EE0B82" w:rsidRDefault="000A7E25" w:rsidP="000A7E25">
      <w:r w:rsidRPr="002D10EB">
        <w:t>Elle a eu sa part hier</w:t>
      </w:r>
      <w:r w:rsidR="00EE0B82">
        <w:t>.</w:t>
      </w:r>
    </w:p>
    <w:p w14:paraId="3F35F230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Ko-ko-ko-ko-kok</w:t>
      </w:r>
      <w:r>
        <w:t>.</w:t>
      </w:r>
    </w:p>
    <w:p w14:paraId="1398FDF9" w14:textId="77777777" w:rsidR="00EE0B82" w:rsidRDefault="000A7E25" w:rsidP="000A7E25">
      <w:r w:rsidRPr="002D10EB">
        <w:t>Pardon</w:t>
      </w:r>
      <w:r w:rsidR="00EE0B82">
        <w:t xml:space="preserve"> ! </w:t>
      </w:r>
      <w:r w:rsidRPr="002D10EB">
        <w:t>Il s</w:t>
      </w:r>
      <w:r w:rsidR="00EE0B82">
        <w:t>’</w:t>
      </w:r>
      <w:r w:rsidRPr="002D10EB">
        <w:t>éloigne</w:t>
      </w:r>
      <w:r w:rsidR="00EE0B82">
        <w:t>.</w:t>
      </w:r>
    </w:p>
    <w:p w14:paraId="6F53E776" w14:textId="77777777" w:rsidR="00EE0B82" w:rsidRDefault="000A7E25" w:rsidP="000A7E25">
      <w:r w:rsidRPr="002D10EB">
        <w:t>Comme il approche</w:t>
      </w:r>
      <w:r w:rsidR="00EE0B82">
        <w:t xml:space="preserve">, </w:t>
      </w:r>
      <w:r w:rsidRPr="002D10EB">
        <w:t>une troisième plie les pattes</w:t>
      </w:r>
      <w:r w:rsidR="00EE0B82">
        <w:t xml:space="preserve">, </w:t>
      </w:r>
      <w:r w:rsidRPr="002D10EB">
        <w:t>croupion levé</w:t>
      </w:r>
      <w:r w:rsidR="00EE0B82">
        <w:t xml:space="preserve">, </w:t>
      </w:r>
      <w:r w:rsidRPr="002D10EB">
        <w:t>toute prête</w:t>
      </w:r>
      <w:r w:rsidR="00EE0B82">
        <w:t>.</w:t>
      </w:r>
    </w:p>
    <w:p w14:paraId="00E387F1" w14:textId="77777777" w:rsidR="00EE0B82" w:rsidRDefault="000A7E25" w:rsidP="000A7E25">
      <w:r w:rsidRPr="002D10EB">
        <w:t>Victoire facile</w:t>
      </w:r>
      <w:r w:rsidR="00EE0B82">
        <w:t xml:space="preserve">, </w:t>
      </w:r>
      <w:r w:rsidRPr="002D10EB">
        <w:t>il n</w:t>
      </w:r>
      <w:r w:rsidR="00EE0B82">
        <w:t>’</w:t>
      </w:r>
      <w:r w:rsidRPr="002D10EB">
        <w:t>en veut pas et Ko-ko-ko-kok</w:t>
      </w:r>
      <w:r w:rsidR="00EE0B82">
        <w:t xml:space="preserve">, </w:t>
      </w:r>
      <w:r w:rsidRPr="002D10EB">
        <w:t>il passe outre</w:t>
      </w:r>
      <w:r w:rsidR="00EE0B82">
        <w:t>.</w:t>
      </w:r>
    </w:p>
    <w:p w14:paraId="33E2D595" w14:textId="77777777" w:rsidR="00EE0B82" w:rsidRDefault="00EE0B82" w:rsidP="000A7E25">
      <w:r>
        <w:rPr>
          <w:rFonts w:eastAsia="Georgia"/>
        </w:rPr>
        <w:t xml:space="preserve">— … </w:t>
      </w:r>
      <w:r w:rsidR="000A7E25" w:rsidRPr="002D10EB">
        <w:t>Hi</w:t>
      </w:r>
      <w:r>
        <w:t xml:space="preserve"> !… </w:t>
      </w:r>
      <w:r w:rsidR="000A7E25" w:rsidRPr="002D10EB">
        <w:t>Hi-hi-hi-hi-hi</w:t>
      </w:r>
      <w:r>
        <w:t xml:space="preserve">… </w:t>
      </w:r>
      <w:r w:rsidR="000A7E25" w:rsidRPr="002D10EB">
        <w:t>hi</w:t>
      </w:r>
      <w:r>
        <w:t xml:space="preserve">… </w:t>
      </w:r>
      <w:r w:rsidR="000A7E25" w:rsidRPr="002D10EB">
        <w:t>hi</w:t>
      </w:r>
      <w:r>
        <w:t> !…</w:t>
      </w:r>
    </w:p>
    <w:p w14:paraId="20289557" w14:textId="77777777" w:rsidR="00EE0B82" w:rsidRDefault="000A7E25" w:rsidP="000A7E25">
      <w:r w:rsidRPr="002D10EB">
        <w:t>Blanche et vierge</w:t>
      </w:r>
      <w:r w:rsidR="00EE0B82">
        <w:t xml:space="preserve">, </w:t>
      </w:r>
      <w:r w:rsidRPr="002D10EB">
        <w:t>au bout du pré</w:t>
      </w:r>
      <w:r w:rsidR="00EE0B82">
        <w:t xml:space="preserve">, </w:t>
      </w:r>
      <w:r w:rsidRPr="002D10EB">
        <w:t>une poulette rêve qu</w:t>
      </w:r>
      <w:r w:rsidR="00EE0B82">
        <w:t>’</w:t>
      </w:r>
      <w:r w:rsidRPr="002D10EB">
        <w:t>elle va pondre</w:t>
      </w:r>
      <w:r w:rsidR="00EE0B82">
        <w:t>.</w:t>
      </w:r>
    </w:p>
    <w:p w14:paraId="4FF5F246" w14:textId="77777777" w:rsidR="00EE0B82" w:rsidRDefault="000A7E25" w:rsidP="000A7E25">
      <w:r w:rsidRPr="002D10EB">
        <w:t>C</w:t>
      </w:r>
      <w:r w:rsidR="00EE0B82">
        <w:t>’</w:t>
      </w:r>
      <w:r w:rsidRPr="002D10EB">
        <w:t>est celle-là qu</w:t>
      </w:r>
      <w:r w:rsidR="00EE0B82">
        <w:t>’</w:t>
      </w:r>
      <w:r w:rsidRPr="002D10EB">
        <w:t>il veut</w:t>
      </w:r>
      <w:r w:rsidR="00EE0B82">
        <w:t xml:space="preserve">. </w:t>
      </w:r>
      <w:r w:rsidRPr="002D10EB">
        <w:t>Il y va droit</w:t>
      </w:r>
      <w:r w:rsidR="00EE0B82">
        <w:t xml:space="preserve">… </w:t>
      </w:r>
      <w:r w:rsidRPr="002D10EB">
        <w:t>Ko-ko-ko-ko-kok</w:t>
      </w:r>
      <w:r w:rsidR="00EE0B82">
        <w:t xml:space="preserve">… </w:t>
      </w:r>
      <w:r w:rsidRPr="002D10EB">
        <w:t>autant que de pas pour l</w:t>
      </w:r>
      <w:r w:rsidR="00EE0B82">
        <w:t>’</w:t>
      </w:r>
      <w:r w:rsidRPr="002D10EB">
        <w:t>atteindre</w:t>
      </w:r>
      <w:r w:rsidR="00EE0B82">
        <w:t>.</w:t>
      </w:r>
    </w:p>
    <w:p w14:paraId="295C4A7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Frrrt</w:t>
      </w:r>
      <w:r>
        <w:t>…</w:t>
      </w:r>
    </w:p>
    <w:p w14:paraId="54A0E5DC" w14:textId="77777777" w:rsidR="00EE0B82" w:rsidRDefault="000A7E25" w:rsidP="000A7E25">
      <w:r w:rsidRPr="002D10EB">
        <w:t>Les ailes de la poulette qui s</w:t>
      </w:r>
      <w:r w:rsidR="00EE0B82">
        <w:t>’</w:t>
      </w:r>
      <w:r w:rsidRPr="002D10EB">
        <w:t>envole</w:t>
      </w:r>
      <w:r w:rsidR="00EE0B82">
        <w:t>.</w:t>
      </w:r>
    </w:p>
    <w:p w14:paraId="3B9EF8B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Frrrrt</w:t>
      </w:r>
      <w:r>
        <w:t>…</w:t>
      </w:r>
    </w:p>
    <w:p w14:paraId="5CB895D7" w14:textId="77777777" w:rsidR="00EE0B82" w:rsidRDefault="000A7E25" w:rsidP="000A7E25">
      <w:r w:rsidRPr="002D10EB">
        <w:t>Les ailes du coq qui la suit</w:t>
      </w:r>
      <w:r w:rsidR="00EE0B82">
        <w:t>.</w:t>
      </w:r>
    </w:p>
    <w:p w14:paraId="305941A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Frrrt</w:t>
      </w:r>
      <w:r>
        <w:t>.</w:t>
      </w:r>
    </w:p>
    <w:p w14:paraId="6B37A63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Frrrt</w:t>
      </w:r>
      <w:r>
        <w:t>…</w:t>
      </w:r>
    </w:p>
    <w:p w14:paraId="50F14973" w14:textId="77777777" w:rsidR="00EE0B82" w:rsidRDefault="000A7E25" w:rsidP="000A7E25">
      <w:r w:rsidRPr="002D10EB">
        <w:t>En pleine chasse</w:t>
      </w:r>
      <w:r w:rsidR="00EE0B82">
        <w:t>.</w:t>
      </w:r>
    </w:p>
    <w:p w14:paraId="539BB22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Heeu</w:t>
      </w:r>
      <w:r>
        <w:t> !</w:t>
      </w:r>
    </w:p>
    <w:p w14:paraId="170E0877" w14:textId="77777777" w:rsidR="00EE0B82" w:rsidRDefault="000A7E25" w:rsidP="000A7E25">
      <w:r w:rsidRPr="002D10EB">
        <w:t>Jaloux</w:t>
      </w:r>
      <w:r w:rsidR="00EE0B82">
        <w:t xml:space="preserve">, </w:t>
      </w:r>
      <w:r w:rsidRPr="002D10EB">
        <w:t>les autres coqs ont vu</w:t>
      </w:r>
      <w:r w:rsidR="00EE0B82">
        <w:t>.</w:t>
      </w:r>
    </w:p>
    <w:p w14:paraId="10677A9A" w14:textId="77777777" w:rsidR="00EE0B82" w:rsidRDefault="000A7E25" w:rsidP="000A7E25">
      <w:r w:rsidRPr="002D10EB">
        <w:t>Quoi</w:t>
      </w:r>
      <w:r w:rsidR="00EE0B82">
        <w:t xml:space="preserve">, </w:t>
      </w:r>
      <w:r w:rsidRPr="002D10EB">
        <w:t>du danger</w:t>
      </w:r>
      <w:r w:rsidR="00EE0B82">
        <w:t xml:space="preserve"> ? </w:t>
      </w:r>
      <w:r w:rsidRPr="002D10EB">
        <w:t>À l</w:t>
      </w:r>
      <w:r w:rsidR="00EE0B82">
        <w:t>’</w:t>
      </w:r>
      <w:r w:rsidRPr="002D10EB">
        <w:t>étable</w:t>
      </w:r>
      <w:r w:rsidR="00EE0B82">
        <w:t xml:space="preserve">, </w:t>
      </w:r>
      <w:r w:rsidRPr="002D10EB">
        <w:t>point d</w:t>
      </w:r>
      <w:r w:rsidR="00EE0B82">
        <w:t>’</w:t>
      </w:r>
      <w:r w:rsidRPr="002D10EB">
        <w:t>orgue</w:t>
      </w:r>
      <w:r w:rsidR="00EE0B82">
        <w:t xml:space="preserve">. </w:t>
      </w:r>
      <w:r w:rsidRPr="002D10EB">
        <w:t>Dans le parc</w:t>
      </w:r>
      <w:r w:rsidR="00EE0B82">
        <w:t xml:space="preserve">, </w:t>
      </w:r>
      <w:r w:rsidRPr="002D10EB">
        <w:t>alarmées</w:t>
      </w:r>
      <w:r w:rsidR="00EE0B82">
        <w:t xml:space="preserve">, </w:t>
      </w:r>
      <w:r w:rsidRPr="002D10EB">
        <w:t>toutes les dames lèvent la crête</w:t>
      </w:r>
      <w:r w:rsidR="00EE0B82">
        <w:t xml:space="preserve">, </w:t>
      </w:r>
      <w:r w:rsidRPr="002D10EB">
        <w:t>constatent ce que c</w:t>
      </w:r>
      <w:r w:rsidR="00EE0B82">
        <w:t>’</w:t>
      </w:r>
      <w:r w:rsidRPr="002D10EB">
        <w:t>est et</w:t>
      </w:r>
      <w:r w:rsidR="00EE0B82">
        <w:t xml:space="preserve">… </w:t>
      </w:r>
      <w:r w:rsidRPr="002D10EB">
        <w:t>Ko-kot-ke-daak</w:t>
      </w:r>
      <w:r w:rsidR="00EE0B82">
        <w:t xml:space="preserve">… </w:t>
      </w:r>
      <w:r w:rsidRPr="002D10EB">
        <w:t>s</w:t>
      </w:r>
      <w:r w:rsidR="00EE0B82">
        <w:t>’</w:t>
      </w:r>
      <w:r w:rsidRPr="002D10EB">
        <w:t>en fichent</w:t>
      </w:r>
      <w:r w:rsidR="00EE0B82">
        <w:t>.</w:t>
      </w:r>
    </w:p>
    <w:p w14:paraId="6CD7105A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Frrrt</w:t>
      </w:r>
      <w:r>
        <w:t>.</w:t>
      </w:r>
    </w:p>
    <w:p w14:paraId="119B458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Frrrt</w:t>
      </w:r>
      <w:r>
        <w:t>.</w:t>
      </w:r>
    </w:p>
    <w:p w14:paraId="0CC831FB" w14:textId="77777777" w:rsidR="00EE0B82" w:rsidRDefault="000A7E25" w:rsidP="000A7E25">
      <w:r w:rsidRPr="002D10EB">
        <w:t>Sur ses pattes à travers l</w:t>
      </w:r>
      <w:r w:rsidR="00EE0B82">
        <w:t>’</w:t>
      </w:r>
      <w:r w:rsidRPr="002D10EB">
        <w:t>herbe</w:t>
      </w:r>
      <w:r w:rsidR="00EE0B82">
        <w:t xml:space="preserve">, </w:t>
      </w:r>
      <w:r w:rsidRPr="002D10EB">
        <w:t>avec ses ailes par-dessus la haie</w:t>
      </w:r>
      <w:r w:rsidR="00EE0B82">
        <w:t xml:space="preserve">, </w:t>
      </w:r>
      <w:r w:rsidRPr="002D10EB">
        <w:t>de nouveau sur ses pattes</w:t>
      </w:r>
      <w:r w:rsidR="00EE0B82">
        <w:t xml:space="preserve">, </w:t>
      </w:r>
      <w:r w:rsidRPr="002D10EB">
        <w:t>partout où passe la poulette</w:t>
      </w:r>
      <w:r w:rsidR="00EE0B82">
        <w:t xml:space="preserve">, </w:t>
      </w:r>
      <w:r w:rsidRPr="002D10EB">
        <w:t>le coq s</w:t>
      </w:r>
      <w:r w:rsidR="00EE0B82">
        <w:t>’</w:t>
      </w:r>
      <w:r w:rsidRPr="002D10EB">
        <w:t>élance</w:t>
      </w:r>
      <w:r w:rsidR="00EE0B82">
        <w:t>.</w:t>
      </w:r>
    </w:p>
    <w:p w14:paraId="7732120B" w14:textId="77777777" w:rsidR="00EE0B82" w:rsidRDefault="000A7E25" w:rsidP="000A7E25">
      <w:r w:rsidRPr="002D10EB">
        <w:t>Près d</w:t>
      </w:r>
      <w:r w:rsidR="00EE0B82">
        <w:t>’</w:t>
      </w:r>
      <w:r w:rsidRPr="002D10EB">
        <w:t>une meule</w:t>
      </w:r>
      <w:r w:rsidR="00EE0B82">
        <w:t xml:space="preserve">, </w:t>
      </w:r>
      <w:r w:rsidRPr="002D10EB">
        <w:t>pincée</w:t>
      </w:r>
      <w:r w:rsidR="00EE0B82">
        <w:t> !</w:t>
      </w:r>
    </w:p>
    <w:p w14:paraId="56EB221C" w14:textId="77777777" w:rsidR="00EE0B82" w:rsidRDefault="000A7E25" w:rsidP="000A7E25">
      <w:r w:rsidRPr="002D10EB">
        <w:t>Par la crête comme cela se doit</w:t>
      </w:r>
      <w:r w:rsidR="00EE0B82">
        <w:t xml:space="preserve">, </w:t>
      </w:r>
      <w:r w:rsidRPr="002D10EB">
        <w:t>puis sur elle de toutes ses forces</w:t>
      </w:r>
      <w:r w:rsidR="00EE0B82">
        <w:t xml:space="preserve">, </w:t>
      </w:r>
      <w:r w:rsidRPr="002D10EB">
        <w:t>il lui fait plier les genoux et</w:t>
      </w:r>
      <w:r w:rsidR="00EE0B82">
        <w:t xml:space="preserve">, </w:t>
      </w:r>
      <w:r w:rsidRPr="002D10EB">
        <w:t>avec ce qu</w:t>
      </w:r>
      <w:r w:rsidR="00EE0B82">
        <w:t>’</w:t>
      </w:r>
      <w:r w:rsidRPr="002D10EB">
        <w:t>il porte sous la queue</w:t>
      </w:r>
      <w:r w:rsidR="00EE0B82">
        <w:t xml:space="preserve">, </w:t>
      </w:r>
      <w:r w:rsidRPr="002D10EB">
        <w:t>lui frotte quelque chose au derrière</w:t>
      </w:r>
      <w:r w:rsidR="00EE0B82">
        <w:t> :</w:t>
      </w:r>
    </w:p>
    <w:p w14:paraId="15887E9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Humph</w:t>
      </w:r>
      <w:r>
        <w:t xml:space="preserve"> ! </w:t>
      </w:r>
      <w:r w:rsidR="000A7E25" w:rsidRPr="002D10EB">
        <w:t>C</w:t>
      </w:r>
      <w:r>
        <w:t>’</w:t>
      </w:r>
      <w:r w:rsidR="000A7E25" w:rsidRPr="002D10EB">
        <w:t>est bon</w:t>
      </w:r>
      <w:r>
        <w:t>.</w:t>
      </w:r>
    </w:p>
    <w:p w14:paraId="306D2858" w14:textId="77777777" w:rsidR="00EE0B82" w:rsidRDefault="000A7E25" w:rsidP="000A7E25">
      <w:r w:rsidRPr="002D10EB">
        <w:t>Après</w:t>
      </w:r>
      <w:r w:rsidR="00EE0B82">
        <w:t xml:space="preserve"> ? </w:t>
      </w:r>
      <w:r w:rsidRPr="002D10EB">
        <w:t>Vous croyez qu</w:t>
      </w:r>
      <w:r w:rsidR="00EE0B82">
        <w:t>’</w:t>
      </w:r>
      <w:r w:rsidRPr="002D10EB">
        <w:t>il chante</w:t>
      </w:r>
      <w:r w:rsidR="00EE0B82">
        <w:t xml:space="preserve">. </w:t>
      </w:r>
      <w:r w:rsidRPr="002D10EB">
        <w:t>Pas du tout</w:t>
      </w:r>
      <w:r w:rsidR="00EE0B82">
        <w:t xml:space="preserve">. </w:t>
      </w:r>
      <w:r w:rsidRPr="002D10EB">
        <w:t>Comme vous et moi</w:t>
      </w:r>
      <w:r w:rsidR="00EE0B82">
        <w:t xml:space="preserve">, </w:t>
      </w:r>
      <w:r w:rsidRPr="002D10EB">
        <w:t>descendu de son idéal</w:t>
      </w:r>
      <w:r w:rsidR="00EE0B82">
        <w:t xml:space="preserve">, </w:t>
      </w:r>
      <w:r w:rsidRPr="002D10EB">
        <w:t>il déchante</w:t>
      </w:r>
      <w:r w:rsidR="00EE0B82">
        <w:t>.</w:t>
      </w:r>
    </w:p>
    <w:p w14:paraId="66B1885D" w14:textId="77777777" w:rsidR="00EE0B82" w:rsidRDefault="000A7E25" w:rsidP="000A7E25">
      <w:r w:rsidRPr="002D10EB">
        <w:t>Mais les autres</w:t>
      </w:r>
      <w:r w:rsidR="00EE0B82">
        <w:t> :</w:t>
      </w:r>
    </w:p>
    <w:p w14:paraId="43C9542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Ko-koko-kokô</w:t>
      </w:r>
      <w:r>
        <w:t xml:space="preserve"> !… </w:t>
      </w:r>
      <w:r w:rsidR="000A7E25" w:rsidRPr="002D10EB">
        <w:t>Ko-koko-kokô</w:t>
      </w:r>
      <w:r>
        <w:t xml:space="preserve"> !… </w:t>
      </w:r>
      <w:r w:rsidR="000A7E25" w:rsidRPr="002D10EB">
        <w:t>Koko-ko-kokô</w:t>
      </w:r>
      <w:r>
        <w:t xml:space="preserve"> !… </w:t>
      </w:r>
      <w:r w:rsidR="000A7E25" w:rsidRPr="002D10EB">
        <w:t>puis un tout gosse qui s</w:t>
      </w:r>
      <w:r>
        <w:t>’</w:t>
      </w:r>
      <w:r w:rsidR="000A7E25" w:rsidRPr="002D10EB">
        <w:t>essaie</w:t>
      </w:r>
      <w:r>
        <w:t xml:space="preserve"> : </w:t>
      </w:r>
      <w:r w:rsidR="000A7E25" w:rsidRPr="002D10EB">
        <w:t>Ké</w:t>
      </w:r>
      <w:r>
        <w:t xml:space="preserve">… </w:t>
      </w:r>
      <w:r w:rsidR="000A7E25" w:rsidRPr="002D10EB">
        <w:t>kéké</w:t>
      </w:r>
      <w:r>
        <w:t xml:space="preserve">… </w:t>
      </w:r>
      <w:r w:rsidR="000A7E25" w:rsidRPr="002D10EB">
        <w:t>kékî</w:t>
      </w:r>
      <w:r>
        <w:t xml:space="preserve">… </w:t>
      </w:r>
      <w:r w:rsidR="000A7E25" w:rsidRPr="002D10EB">
        <w:t>e</w:t>
      </w:r>
      <w:r>
        <w:t>…</w:t>
      </w:r>
    </w:p>
    <w:p w14:paraId="1DAEBD2E" w14:textId="77777777" w:rsidR="00EE0B82" w:rsidRDefault="000A7E25" w:rsidP="000A7E25">
      <w:r w:rsidRPr="002D10EB">
        <w:t>Dans l</w:t>
      </w:r>
      <w:r w:rsidR="00EE0B82">
        <w:t>’</w:t>
      </w:r>
      <w:r w:rsidRPr="002D10EB">
        <w:t>étable</w:t>
      </w:r>
      <w:r w:rsidR="00EE0B82">
        <w:t xml:space="preserve">, </w:t>
      </w:r>
      <w:r w:rsidRPr="002D10EB">
        <w:t>à plein orchestre</w:t>
      </w:r>
      <w:r w:rsidR="00EE0B82">
        <w:t xml:space="preserve"> : </w:t>
      </w:r>
      <w:r w:rsidRPr="002D10EB">
        <w:t>Kot kot-ke-daak</w:t>
      </w:r>
      <w:r w:rsidR="00EE0B82">
        <w:t xml:space="preserve"> ! </w:t>
      </w:r>
      <w:r w:rsidRPr="002D10EB">
        <w:t>kot kot-kedaak</w:t>
      </w:r>
      <w:r w:rsidR="00EE0B82">
        <w:t xml:space="preserve">… </w:t>
      </w:r>
      <w:r w:rsidRPr="002D10EB">
        <w:t>héhéhé</w:t>
      </w:r>
      <w:r w:rsidR="00EE0B82">
        <w:t xml:space="preserve">… </w:t>
      </w:r>
      <w:r w:rsidRPr="002D10EB">
        <w:t>hé</w:t>
      </w:r>
      <w:r w:rsidR="00EE0B82">
        <w:t xml:space="preserve">… </w:t>
      </w:r>
      <w:r w:rsidRPr="002D10EB">
        <w:t>hé</w:t>
      </w:r>
      <w:r w:rsidR="00EE0B82">
        <w:t xml:space="preserve"> ! </w:t>
      </w:r>
      <w:r w:rsidRPr="002D10EB">
        <w:t>loin quelque part</w:t>
      </w:r>
      <w:r w:rsidR="00EE0B82">
        <w:t xml:space="preserve">, </w:t>
      </w:r>
      <w:r w:rsidRPr="002D10EB">
        <w:t>en sourdine</w:t>
      </w:r>
      <w:r w:rsidR="00EE0B82">
        <w:t xml:space="preserve"> : </w:t>
      </w:r>
      <w:r w:rsidRPr="002D10EB">
        <w:t>kou</w:t>
      </w:r>
      <w:r w:rsidR="00EE0B82">
        <w:t xml:space="preserve">… </w:t>
      </w:r>
      <w:r w:rsidRPr="002D10EB">
        <w:t>kourou</w:t>
      </w:r>
      <w:r w:rsidR="00EE0B82">
        <w:t xml:space="preserve">… </w:t>
      </w:r>
      <w:r w:rsidRPr="002D10EB">
        <w:t>kourou</w:t>
      </w:r>
      <w:r w:rsidR="00EE0B82">
        <w:t> !…</w:t>
      </w:r>
    </w:p>
    <w:p w14:paraId="539C5318" w14:textId="77777777" w:rsidR="00EE0B82" w:rsidRDefault="000A7E25" w:rsidP="000A7E25">
      <w:r w:rsidRPr="002D10EB">
        <w:t>Et</w:t>
      </w:r>
      <w:r w:rsidR="00EE0B82">
        <w:t xml:space="preserve">, </w:t>
      </w:r>
      <w:r w:rsidRPr="002D10EB">
        <w:t>grave</w:t>
      </w:r>
      <w:r w:rsidR="00EE0B82">
        <w:t xml:space="preserve">, </w:t>
      </w:r>
      <w:r w:rsidRPr="002D10EB">
        <w:t>qui ne pense pas à tout cela</w:t>
      </w:r>
      <w:r w:rsidR="00EE0B82">
        <w:t xml:space="preserve"> : </w:t>
      </w:r>
      <w:r w:rsidRPr="002D10EB">
        <w:t>Clouc</w:t>
      </w:r>
      <w:r w:rsidR="00EE0B82">
        <w:t xml:space="preserve"> ! </w:t>
      </w:r>
      <w:r w:rsidRPr="002D10EB">
        <w:t>Clouc</w:t>
      </w:r>
      <w:r w:rsidR="00EE0B82">
        <w:t xml:space="preserve"> ! </w:t>
      </w:r>
      <w:r w:rsidRPr="002D10EB">
        <w:t>une Clouc</w:t>
      </w:r>
      <w:r w:rsidR="00EE0B82">
        <w:t>.</w:t>
      </w:r>
    </w:p>
    <w:p w14:paraId="2F2CA134" w14:textId="77777777" w:rsidR="000A7E25" w:rsidRPr="002D10EB" w:rsidRDefault="000A7E25" w:rsidP="000A7E25">
      <w:pPr>
        <w:pStyle w:val="ParagrapheVideNormal"/>
      </w:pPr>
    </w:p>
    <w:p w14:paraId="5E31076E" w14:textId="77777777" w:rsidR="00EE0B82" w:rsidRDefault="000A7E25" w:rsidP="000A7E25">
      <w:pPr>
        <w:pStyle w:val="Sous-titre"/>
        <w:jc w:val="left"/>
      </w:pPr>
      <w:r w:rsidRPr="002D10EB">
        <w:t>DESSERT</w:t>
      </w:r>
      <w:r w:rsidR="00EE0B82">
        <w:t>.</w:t>
      </w:r>
    </w:p>
    <w:p w14:paraId="3CDDB716" w14:textId="77777777" w:rsidR="00B77A0F" w:rsidRPr="00B77A0F" w:rsidRDefault="00B77A0F" w:rsidP="00B77A0F">
      <w:pPr>
        <w:pStyle w:val="NormalSolidaire"/>
      </w:pPr>
    </w:p>
    <w:p w14:paraId="19F6E200" w14:textId="77777777" w:rsidR="00EE0B82" w:rsidRDefault="000A7E25" w:rsidP="000A7E25">
      <w:r w:rsidRPr="002D10EB">
        <w:t>Pour mener à bonne fin leurs œufs</w:t>
      </w:r>
      <w:r w:rsidR="00EE0B82">
        <w:t xml:space="preserve">, </w:t>
      </w:r>
      <w:r w:rsidRPr="002D10EB">
        <w:t>les poules ont besoin de chaux</w:t>
      </w:r>
      <w:r w:rsidR="000675F4">
        <w:t>.</w:t>
      </w:r>
      <w:r w:rsidRPr="002D10EB">
        <w:t xml:space="preserve"> La chaux</w:t>
      </w:r>
      <w:r w:rsidR="00EE0B82">
        <w:t xml:space="preserve">, </w:t>
      </w:r>
      <w:r w:rsidRPr="002D10EB">
        <w:t>ici</w:t>
      </w:r>
      <w:r w:rsidR="00EE0B82">
        <w:t xml:space="preserve">, </w:t>
      </w:r>
      <w:r w:rsidRPr="002D10EB">
        <w:t>est rare</w:t>
      </w:r>
      <w:r w:rsidR="00EE0B82">
        <w:t xml:space="preserve">. </w:t>
      </w:r>
      <w:r w:rsidRPr="002D10EB">
        <w:t xml:space="preserve">Heureusement il y a le </w:t>
      </w:r>
      <w:r w:rsidRPr="002D10EB">
        <w:rPr>
          <w:i/>
          <w:iCs/>
        </w:rPr>
        <w:lastRenderedPageBreak/>
        <w:t>Straatmest</w:t>
      </w:r>
      <w:r w:rsidR="00EE0B82">
        <w:t>, « </w:t>
      </w:r>
      <w:r w:rsidRPr="002D10EB">
        <w:t>qui</w:t>
      </w:r>
      <w:r w:rsidR="00EE0B82">
        <w:t xml:space="preserve">, </w:t>
      </w:r>
      <w:r w:rsidRPr="002D10EB">
        <w:t>une fois en terre</w:t>
      </w:r>
      <w:r w:rsidR="00EE0B82">
        <w:t xml:space="preserve">, </w:t>
      </w:r>
      <w:r w:rsidRPr="002D10EB">
        <w:t>n</w:t>
      </w:r>
      <w:r w:rsidR="00EE0B82">
        <w:t>’</w:t>
      </w:r>
      <w:r w:rsidRPr="002D10EB">
        <w:t>est plus sale</w:t>
      </w:r>
      <w:r w:rsidR="00EE0B82">
        <w:t> »</w:t>
      </w:r>
      <w:r w:rsidRPr="002D10EB">
        <w:t xml:space="preserve"> Je n</w:t>
      </w:r>
      <w:r w:rsidR="00EE0B82">
        <w:t>’</w:t>
      </w:r>
      <w:r w:rsidRPr="002D10EB">
        <w:t>attends pas jusque-là</w:t>
      </w:r>
      <w:r w:rsidR="00EE0B82">
        <w:t xml:space="preserve">, </w:t>
      </w:r>
      <w:r w:rsidRPr="002D10EB">
        <w:t>et lorsque</w:t>
      </w:r>
      <w:r w:rsidR="00EE0B82">
        <w:t xml:space="preserve">, </w:t>
      </w:r>
      <w:r w:rsidRPr="002D10EB">
        <w:t>dans un wagon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aperçois</w:t>
      </w:r>
      <w:r w:rsidR="00EE0B82">
        <w:t xml:space="preserve">, </w:t>
      </w:r>
      <w:r w:rsidRPr="002D10EB">
        <w:t>riches en chaux</w:t>
      </w:r>
      <w:r w:rsidR="00EE0B82">
        <w:t xml:space="preserve">, </w:t>
      </w:r>
      <w:r w:rsidRPr="002D10EB">
        <w:t>des écailles d</w:t>
      </w:r>
      <w:r w:rsidR="00EE0B82">
        <w:t>’</w:t>
      </w:r>
      <w:r w:rsidRPr="002D10EB">
        <w:t>huîtres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oublie ce qui les entoure et</w:t>
      </w:r>
      <w:r w:rsidR="00EE0B82">
        <w:t xml:space="preserve">, </w:t>
      </w:r>
      <w:r w:rsidRPr="002D10EB">
        <w:t>dél</w:t>
      </w:r>
      <w:r w:rsidRPr="002D10EB">
        <w:t>i</w:t>
      </w:r>
      <w:r w:rsidRPr="002D10EB">
        <w:t>catement</w:t>
      </w:r>
      <w:r w:rsidR="00EE0B82">
        <w:t xml:space="preserve">, </w:t>
      </w:r>
      <w:r w:rsidRPr="002D10EB">
        <w:t>du bout des doigts</w:t>
      </w:r>
      <w:r w:rsidR="00EE0B82">
        <w:t xml:space="preserve">, </w:t>
      </w:r>
      <w:r w:rsidRPr="002D10EB">
        <w:t>elles sont pour moi</w:t>
      </w:r>
      <w:r w:rsidR="00EE0B82">
        <w:t>.</w:t>
      </w:r>
    </w:p>
    <w:p w14:paraId="2F48E814" w14:textId="77777777" w:rsidR="00EE0B82" w:rsidRDefault="000A7E25" w:rsidP="000A7E25">
      <w:r w:rsidRPr="002D10EB">
        <w:t>J</w:t>
      </w:r>
      <w:r w:rsidR="00EE0B82">
        <w:t>’</w:t>
      </w:r>
      <w:r w:rsidRPr="002D10EB">
        <w:t>en ai</w:t>
      </w:r>
      <w:r w:rsidR="00EE0B82">
        <w:t xml:space="preserve">, </w:t>
      </w:r>
      <w:r w:rsidRPr="002D10EB">
        <w:t>dans l</w:t>
      </w:r>
      <w:r w:rsidR="00EE0B82">
        <w:t>’</w:t>
      </w:r>
      <w:r w:rsidRPr="002D10EB">
        <w:t>enclos</w:t>
      </w:r>
      <w:r w:rsidR="00EE0B82">
        <w:t xml:space="preserve">, </w:t>
      </w:r>
      <w:r w:rsidRPr="002D10EB">
        <w:t>un beau tas en réserve</w:t>
      </w:r>
      <w:r w:rsidR="00EE0B82">
        <w:t>.</w:t>
      </w:r>
    </w:p>
    <w:p w14:paraId="1AFC0516" w14:textId="77777777" w:rsidR="00EE0B82" w:rsidRDefault="000A7E25" w:rsidP="000A7E25">
      <w:r w:rsidRPr="002D10EB">
        <w:t>Un matin</w:t>
      </w:r>
      <w:r w:rsidR="00EE0B82">
        <w:t xml:space="preserve">, </w:t>
      </w:r>
      <w:r w:rsidRPr="002D10EB">
        <w:t>Gille</w:t>
      </w:r>
      <w:r w:rsidR="00EE0B82">
        <w:t xml:space="preserve">, </w:t>
      </w:r>
      <w:r w:rsidRPr="002D10EB">
        <w:t>un de nos bons amis</w:t>
      </w:r>
      <w:r w:rsidR="00EE0B82">
        <w:t xml:space="preserve">, </w:t>
      </w:r>
      <w:r w:rsidRPr="002D10EB">
        <w:t>nous arrive de la ville</w:t>
      </w:r>
      <w:r w:rsidR="00EE0B82">
        <w:t xml:space="preserve">. </w:t>
      </w:r>
      <w:r w:rsidRPr="002D10EB">
        <w:t>Nous le recevons simplement</w:t>
      </w:r>
      <w:r w:rsidR="00EE0B82">
        <w:t xml:space="preserve">, </w:t>
      </w:r>
      <w:r w:rsidRPr="002D10EB">
        <w:t>en camarade devant lequel on ne se gêne pas de manger le lard et les choux de tous les jours</w:t>
      </w:r>
      <w:r w:rsidR="00EE0B82">
        <w:t xml:space="preserve">. </w:t>
      </w:r>
      <w:r w:rsidRPr="002D10EB">
        <w:t>Le repas avalé</w:t>
      </w:r>
      <w:r w:rsidR="00EE0B82">
        <w:t xml:space="preserve">, </w:t>
      </w:r>
      <w:r w:rsidRPr="002D10EB">
        <w:t>Gille va faire un petit tour et tombe en a</w:t>
      </w:r>
      <w:r w:rsidRPr="002D10EB">
        <w:t>r</w:t>
      </w:r>
      <w:r w:rsidRPr="002D10EB">
        <w:t>rêt devant mon tas</w:t>
      </w:r>
      <w:r w:rsidR="00EE0B82">
        <w:t xml:space="preserve">. </w:t>
      </w:r>
      <w:r w:rsidRPr="002D10EB">
        <w:t>Tant d</w:t>
      </w:r>
      <w:r w:rsidR="00EE0B82">
        <w:t>’</w:t>
      </w:r>
      <w:r w:rsidRPr="002D10EB">
        <w:t>huîtres que ça</w:t>
      </w:r>
      <w:r w:rsidR="00EE0B82">
        <w:t xml:space="preserve"> ! </w:t>
      </w:r>
      <w:r w:rsidRPr="002D10EB">
        <w:t>Hé</w:t>
      </w:r>
      <w:r w:rsidR="00EE0B82">
        <w:t xml:space="preserve"> ! </w:t>
      </w:r>
      <w:r w:rsidRPr="002D10EB">
        <w:t>Hé</w:t>
      </w:r>
      <w:r w:rsidR="00EE0B82">
        <w:t xml:space="preserve"> ! </w:t>
      </w:r>
      <w:r w:rsidRPr="002D10EB">
        <w:t>la frugalité de Baillon ne serait-elle pas un peu de la pose</w:t>
      </w:r>
      <w:r w:rsidR="00EE0B82">
        <w:t> ?</w:t>
      </w:r>
    </w:p>
    <w:p w14:paraId="515BCAD9" w14:textId="77777777" w:rsidR="000A7E25" w:rsidRPr="002D10EB" w:rsidRDefault="000A7E25" w:rsidP="000A7E25">
      <w:pPr>
        <w:pStyle w:val="ParagrapheVideNormal"/>
      </w:pPr>
    </w:p>
    <w:p w14:paraId="4981C6F7" w14:textId="77777777" w:rsidR="00EE0B82" w:rsidRDefault="000A7E25" w:rsidP="000A7E25">
      <w:pPr>
        <w:pStyle w:val="Sous-titre"/>
        <w:jc w:val="left"/>
      </w:pPr>
      <w:proofErr w:type="spellStart"/>
      <w:r w:rsidRPr="002D10EB">
        <w:t>FIENTJE</w:t>
      </w:r>
      <w:proofErr w:type="spellEnd"/>
      <w:r w:rsidR="00EE0B82">
        <w:t>.</w:t>
      </w:r>
    </w:p>
    <w:p w14:paraId="0AE32AE0" w14:textId="77777777" w:rsidR="00B77A0F" w:rsidRPr="00B77A0F" w:rsidRDefault="00B77A0F" w:rsidP="00B77A0F">
      <w:pPr>
        <w:pStyle w:val="NormalSolidaire"/>
      </w:pPr>
    </w:p>
    <w:p w14:paraId="12BACD4C" w14:textId="77777777" w:rsidR="00EE0B82" w:rsidRDefault="000A7E25" w:rsidP="000A7E25">
      <w:r w:rsidRPr="002D10EB">
        <w:t>Dans ma cour</w:t>
      </w:r>
      <w:r w:rsidR="00EE0B82">
        <w:t xml:space="preserve">, </w:t>
      </w:r>
      <w:r w:rsidRPr="002D10EB">
        <w:t>je scie du bois</w:t>
      </w:r>
      <w:r w:rsidR="00EE0B82">
        <w:t xml:space="preserve">, </w:t>
      </w:r>
      <w:r w:rsidRPr="002D10EB">
        <w:t>en compagnie de Fientje</w:t>
      </w:r>
      <w:r w:rsidR="00EE0B82">
        <w:t xml:space="preserve">, </w:t>
      </w:r>
      <w:r w:rsidRPr="002D10EB">
        <w:t>ma poule préférée</w:t>
      </w:r>
      <w:r w:rsidR="00EE0B82">
        <w:t xml:space="preserve">, </w:t>
      </w:r>
      <w:r w:rsidRPr="002D10EB">
        <w:t>celle qui m</w:t>
      </w:r>
      <w:r w:rsidR="00EE0B82">
        <w:t>’</w:t>
      </w:r>
      <w:r w:rsidRPr="002D10EB">
        <w:t>aime parce qu</w:t>
      </w:r>
      <w:r w:rsidR="00EE0B82">
        <w:t>’</w:t>
      </w:r>
      <w:r w:rsidRPr="002D10EB">
        <w:t>un jour</w:t>
      </w:r>
      <w:r w:rsidR="00EE0B82">
        <w:t xml:space="preserve">, </w:t>
      </w:r>
      <w:r w:rsidRPr="002D10EB">
        <w:t>je lui ai rafistolé la patte</w:t>
      </w:r>
      <w:r w:rsidR="00EE0B82">
        <w:t>.</w:t>
      </w:r>
    </w:p>
    <w:p w14:paraId="23628EBD" w14:textId="77777777" w:rsidR="00EE0B82" w:rsidRDefault="000A7E25" w:rsidP="000A7E25">
      <w:r w:rsidRPr="002D10EB">
        <w:t>Caquetante et boiteuse</w:t>
      </w:r>
      <w:r w:rsidR="00EE0B82">
        <w:t xml:space="preserve">, </w:t>
      </w:r>
      <w:r w:rsidRPr="002D10EB">
        <w:t>elle goûte de la farine que je fais avec mon bois</w:t>
      </w:r>
      <w:r w:rsidR="00EE0B82">
        <w:t xml:space="preserve">, </w:t>
      </w:r>
      <w:r w:rsidRPr="002D10EB">
        <w:t>me saute aux épaules</w:t>
      </w:r>
      <w:r w:rsidR="00EE0B82">
        <w:t xml:space="preserve">, </w:t>
      </w:r>
      <w:r w:rsidRPr="002D10EB">
        <w:t>me suit où je vais</w:t>
      </w:r>
      <w:r w:rsidR="00EE0B82">
        <w:t xml:space="preserve">, </w:t>
      </w:r>
      <w:r w:rsidRPr="002D10EB">
        <w:t>mais s</w:t>
      </w:r>
      <w:r w:rsidR="00EE0B82">
        <w:t>’</w:t>
      </w:r>
      <w:r w:rsidRPr="002D10EB">
        <w:t>intéresse surtout au va-et-vient de ma main</w:t>
      </w:r>
      <w:r w:rsidR="00EE0B82">
        <w:t xml:space="preserve">, </w:t>
      </w:r>
      <w:r w:rsidRPr="002D10EB">
        <w:t>où pendille quelque chose de très aguichant pour une poule</w:t>
      </w:r>
      <w:r w:rsidR="00EE0B82">
        <w:t xml:space="preserve"> : </w:t>
      </w:r>
      <w:r w:rsidRPr="002D10EB">
        <w:t>la petite croûte d</w:t>
      </w:r>
      <w:r w:rsidR="00EE0B82">
        <w:t>’</w:t>
      </w:r>
      <w:r w:rsidRPr="002D10EB">
        <w:t>une écorchure</w:t>
      </w:r>
      <w:r w:rsidR="00EE0B82">
        <w:t>.</w:t>
      </w:r>
    </w:p>
    <w:p w14:paraId="170AAFFF" w14:textId="77777777" w:rsidR="00EE0B82" w:rsidRDefault="000A7E25" w:rsidP="000A7E25">
      <w:r w:rsidRPr="002D10EB">
        <w:t>Et chaque fois qu</w:t>
      </w:r>
      <w:r w:rsidR="00EE0B82">
        <w:t>’</w:t>
      </w:r>
      <w:r w:rsidRPr="002D10EB">
        <w:t>elle le peut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un preste coup de bec</w:t>
      </w:r>
      <w:r w:rsidR="00EE0B82">
        <w:t xml:space="preserve">, </w:t>
      </w:r>
      <w:r w:rsidRPr="002D10EB">
        <w:t>Fientje s</w:t>
      </w:r>
      <w:r w:rsidR="00EE0B82">
        <w:t>’</w:t>
      </w:r>
      <w:r w:rsidRPr="002D10EB">
        <w:t>assure si ce n</w:t>
      </w:r>
      <w:r w:rsidR="00EE0B82">
        <w:t>’</w:t>
      </w:r>
      <w:r w:rsidRPr="002D10EB">
        <w:t>est pas une graine</w:t>
      </w:r>
      <w:r w:rsidR="00EE0B82">
        <w:t xml:space="preserve">, </w:t>
      </w:r>
      <w:r w:rsidRPr="002D10EB">
        <w:t>une mouche</w:t>
      </w:r>
      <w:r w:rsidR="00EE0B82">
        <w:t xml:space="preserve">, </w:t>
      </w:r>
      <w:r w:rsidRPr="002D10EB">
        <w:t>ou quelque autre chose qui se mange</w:t>
      </w:r>
      <w:r w:rsidR="00EE0B82">
        <w:t>.</w:t>
      </w:r>
    </w:p>
    <w:p w14:paraId="100E7A1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Allons</w:t>
      </w:r>
      <w:r>
        <w:t xml:space="preserve">, </w:t>
      </w:r>
      <w:r w:rsidR="000A7E25" w:rsidRPr="002D10EB">
        <w:t>Fientje</w:t>
      </w:r>
      <w:r>
        <w:t xml:space="preserve">, </w:t>
      </w:r>
      <w:r w:rsidR="000A7E25" w:rsidRPr="002D10EB">
        <w:t>veux-tu rester tranquille</w:t>
      </w:r>
      <w:r>
        <w:t> ?</w:t>
      </w:r>
    </w:p>
    <w:p w14:paraId="166F9862" w14:textId="77777777" w:rsidR="00EE0B82" w:rsidRDefault="000A7E25" w:rsidP="000A7E25">
      <w:r w:rsidRPr="002D10EB">
        <w:lastRenderedPageBreak/>
        <w:t>Mais Fientje revient de plus belle</w:t>
      </w:r>
      <w:r w:rsidR="00EE0B82">
        <w:t xml:space="preserve">, </w:t>
      </w:r>
      <w:r w:rsidRPr="002D10EB">
        <w:t>partout dans mes pieds et comme</w:t>
      </w:r>
      <w:r w:rsidR="00EE0B82">
        <w:t xml:space="preserve">, </w:t>
      </w:r>
      <w:r w:rsidRPr="002D10EB">
        <w:t>sans y penser</w:t>
      </w:r>
      <w:r w:rsidR="00EE0B82">
        <w:t xml:space="preserve">, </w:t>
      </w:r>
      <w:r w:rsidRPr="002D10EB">
        <w:t>je laisse pendre la main</w:t>
      </w:r>
      <w:r w:rsidR="00EE0B82">
        <w:t xml:space="preserve">, </w:t>
      </w:r>
      <w:r w:rsidRPr="002D10EB">
        <w:t>elle saute après</w:t>
      </w:r>
      <w:r w:rsidR="00EE0B82">
        <w:t xml:space="preserve">, </w:t>
      </w:r>
      <w:r w:rsidRPr="002D10EB">
        <w:t>attrape la croûte</w:t>
      </w:r>
      <w:r w:rsidR="00EE0B82">
        <w:t xml:space="preserve">, </w:t>
      </w:r>
      <w:r w:rsidRPr="002D10EB">
        <w:t>tire et file plus loin avaler ce bon mo</w:t>
      </w:r>
      <w:r w:rsidRPr="002D10EB">
        <w:t>r</w:t>
      </w:r>
      <w:r w:rsidRPr="002D10EB">
        <w:t>ceau</w:t>
      </w:r>
      <w:r w:rsidR="00EE0B82">
        <w:t>.</w:t>
      </w:r>
    </w:p>
    <w:p w14:paraId="5235A604" w14:textId="77777777" w:rsidR="00EE0B82" w:rsidRDefault="000A7E25" w:rsidP="000A7E25">
      <w:r w:rsidRPr="002D10EB">
        <w:t>Car Fientje</w:t>
      </w:r>
      <w:r w:rsidR="00EE0B82">
        <w:t xml:space="preserve">, </w:t>
      </w:r>
      <w:r w:rsidRPr="002D10EB">
        <w:t>ma poule préférée</w:t>
      </w:r>
      <w:r w:rsidR="00EE0B82">
        <w:t xml:space="preserve">, </w:t>
      </w:r>
      <w:r w:rsidRPr="002D10EB">
        <w:t>qui est une brave petite femme</w:t>
      </w:r>
      <w:r w:rsidR="00EE0B82">
        <w:t xml:space="preserve">, </w:t>
      </w:r>
      <w:r w:rsidRPr="002D10EB">
        <w:t>m</w:t>
      </w:r>
      <w:r w:rsidR="00EE0B82">
        <w:t>’</w:t>
      </w:r>
      <w:r w:rsidRPr="002D10EB">
        <w:t>aime</w:t>
      </w:r>
      <w:r w:rsidR="00EE0B82">
        <w:t xml:space="preserve">, </w:t>
      </w:r>
      <w:r w:rsidRPr="002D10EB">
        <w:t>comme elles aiment toutes</w:t>
      </w:r>
      <w:r w:rsidR="00EE0B82">
        <w:t xml:space="preserve"> – </w:t>
      </w:r>
      <w:r w:rsidRPr="002D10EB">
        <w:t>jusque dans ma viande</w:t>
      </w:r>
      <w:r w:rsidR="00EE0B82">
        <w:t>.</w:t>
      </w:r>
    </w:p>
    <w:p w14:paraId="6F2ECD0E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717D779C" w14:textId="77777777" w:rsidR="00EE0B82" w:rsidRDefault="000A7E25" w:rsidP="000A7E25">
      <w:pPr>
        <w:pStyle w:val="Sous-titre"/>
        <w:jc w:val="left"/>
      </w:pPr>
      <w:r w:rsidRPr="002D10EB">
        <w:t>RÉVOLUTION</w:t>
      </w:r>
      <w:r w:rsidR="00EE0B82">
        <w:t>.</w:t>
      </w:r>
    </w:p>
    <w:p w14:paraId="004ABCC2" w14:textId="77777777" w:rsidR="00B77A0F" w:rsidRPr="00B77A0F" w:rsidRDefault="00B77A0F" w:rsidP="00B77A0F">
      <w:pPr>
        <w:pStyle w:val="NormalSolidaire"/>
      </w:pPr>
    </w:p>
    <w:p w14:paraId="7562A0AB" w14:textId="77777777" w:rsidR="00EE0B82" w:rsidRDefault="000A7E25" w:rsidP="000A7E25">
      <w:r w:rsidRPr="002D10EB">
        <w:t>L</w:t>
      </w:r>
      <w:r w:rsidR="00EE0B82">
        <w:t>’</w:t>
      </w:r>
      <w:r w:rsidRPr="002D10EB">
        <w:t>œil barbouillé noir</w:t>
      </w:r>
      <w:r w:rsidR="00EE0B82">
        <w:t xml:space="preserve">, </w:t>
      </w:r>
      <w:r w:rsidRPr="002D10EB">
        <w:t>la figure en farine</w:t>
      </w:r>
      <w:r w:rsidR="00EE0B82">
        <w:t xml:space="preserve">, </w:t>
      </w:r>
      <w:r w:rsidRPr="002D10EB">
        <w:t>cette poule a l</w:t>
      </w:r>
      <w:r w:rsidR="00EE0B82">
        <w:t>’</w:t>
      </w:r>
      <w:r w:rsidRPr="002D10EB">
        <w:t>expression un peu triste qui fait rire chez un clown</w:t>
      </w:r>
      <w:r w:rsidR="00EE0B82">
        <w:t xml:space="preserve">. </w:t>
      </w:r>
      <w:r w:rsidRPr="002D10EB">
        <w:t>Nous l</w:t>
      </w:r>
      <w:r w:rsidR="00EE0B82">
        <w:t>’</w:t>
      </w:r>
      <w:r w:rsidRPr="002D10EB">
        <w:t>appelons</w:t>
      </w:r>
      <w:r w:rsidR="00EE0B82">
        <w:t xml:space="preserve"> : </w:t>
      </w:r>
      <w:r w:rsidRPr="002D10EB">
        <w:t>le Clown</w:t>
      </w:r>
      <w:r w:rsidR="00EE0B82">
        <w:t>.</w:t>
      </w:r>
    </w:p>
    <w:p w14:paraId="63BAA9D8" w14:textId="77777777" w:rsidR="00EE0B82" w:rsidRDefault="000A7E25" w:rsidP="000A7E25">
      <w:r w:rsidRPr="002D10EB">
        <w:t>Le Clown veut couver</w:t>
      </w:r>
      <w:r w:rsidR="00EE0B82">
        <w:t xml:space="preserve">. </w:t>
      </w:r>
      <w:r w:rsidRPr="002D10EB">
        <w:t>Une fois déjà</w:t>
      </w:r>
      <w:r w:rsidR="00EE0B82">
        <w:t xml:space="preserve">, </w:t>
      </w:r>
      <w:r w:rsidRPr="002D10EB">
        <w:t>il l</w:t>
      </w:r>
      <w:r w:rsidR="00EE0B82">
        <w:t>’</w:t>
      </w:r>
      <w:r w:rsidRPr="002D10EB">
        <w:t>a voulu et</w:t>
      </w:r>
      <w:r w:rsidR="00EE0B82">
        <w:t xml:space="preserve">, </w:t>
      </w:r>
      <w:r w:rsidRPr="002D10EB">
        <w:t>les œufs sous les pattes</w:t>
      </w:r>
      <w:r w:rsidR="00EE0B82">
        <w:t xml:space="preserve">, </w:t>
      </w:r>
      <w:r w:rsidRPr="002D10EB">
        <w:t>en fait de poussins</w:t>
      </w:r>
      <w:r w:rsidR="00EE0B82">
        <w:t xml:space="preserve">, </w:t>
      </w:r>
      <w:r w:rsidRPr="002D10EB">
        <w:t>a réussi une omelette</w:t>
      </w:r>
      <w:r w:rsidR="00EE0B82">
        <w:t>.</w:t>
      </w:r>
    </w:p>
    <w:p w14:paraId="0B12A8B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Ah</w:t>
      </w:r>
      <w:r>
        <w:t xml:space="preserve"> ! </w:t>
      </w:r>
      <w:r w:rsidR="000A7E25" w:rsidRPr="002D10EB">
        <w:t>non</w:t>
      </w:r>
      <w:r>
        <w:t xml:space="preserve">, </w:t>
      </w:r>
      <w:r w:rsidR="000A7E25" w:rsidRPr="002D10EB">
        <w:t>mon ami</w:t>
      </w:r>
      <w:r>
        <w:t>.</w:t>
      </w:r>
    </w:p>
    <w:p w14:paraId="65DE9DB6" w14:textId="77777777" w:rsidR="00EE0B82" w:rsidRDefault="000A7E25" w:rsidP="000A7E25">
      <w:r w:rsidRPr="002D10EB">
        <w:t>Je l</w:t>
      </w:r>
      <w:r w:rsidR="00EE0B82">
        <w:t>’</w:t>
      </w:r>
      <w:r w:rsidRPr="002D10EB">
        <w:t>attrape en douceur et l</w:t>
      </w:r>
      <w:r w:rsidR="00EE0B82">
        <w:t>’</w:t>
      </w:r>
      <w:r w:rsidRPr="002D10EB">
        <w:t>enferme dans la cage où</w:t>
      </w:r>
      <w:r w:rsidR="00EE0B82">
        <w:t xml:space="preserve">, </w:t>
      </w:r>
      <w:r w:rsidRPr="002D10EB">
        <w:t>ne voyant plus d</w:t>
      </w:r>
      <w:r w:rsidR="00EE0B82">
        <w:t>’</w:t>
      </w:r>
      <w:r w:rsidRPr="002D10EB">
        <w:t>œufs</w:t>
      </w:r>
      <w:r w:rsidR="00EE0B82">
        <w:t xml:space="preserve">, </w:t>
      </w:r>
      <w:r w:rsidRPr="002D10EB">
        <w:t>les poules oublient qu</w:t>
      </w:r>
      <w:r w:rsidR="00EE0B82">
        <w:t>’</w:t>
      </w:r>
      <w:r w:rsidRPr="002D10EB">
        <w:t>on les couve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la règle</w:t>
      </w:r>
      <w:r w:rsidR="00EE0B82">
        <w:t>.</w:t>
      </w:r>
    </w:p>
    <w:p w14:paraId="28554249" w14:textId="77777777" w:rsidR="00EE0B82" w:rsidRDefault="000A7E25" w:rsidP="000A7E25">
      <w:r w:rsidRPr="002D10EB">
        <w:t>Sa fièvre guérie</w:t>
      </w:r>
      <w:r w:rsidR="00EE0B82">
        <w:t xml:space="preserve">, </w:t>
      </w:r>
      <w:r w:rsidRPr="002D10EB">
        <w:t>le Clown sort de prison</w:t>
      </w:r>
      <w:r w:rsidR="00EE0B82">
        <w:t xml:space="preserve">, </w:t>
      </w:r>
      <w:r w:rsidRPr="002D10EB">
        <w:t>ne reconnaît plus ses compagnes</w:t>
      </w:r>
      <w:r w:rsidR="00EE0B82">
        <w:t xml:space="preserve">, </w:t>
      </w:r>
      <w:r w:rsidRPr="002D10EB">
        <w:t>flanque une claque à l</w:t>
      </w:r>
      <w:r w:rsidR="00EE0B82">
        <w:t>’</w:t>
      </w:r>
      <w:r w:rsidRPr="002D10EB">
        <w:t>une</w:t>
      </w:r>
      <w:r w:rsidR="00EE0B82">
        <w:t xml:space="preserve">, </w:t>
      </w:r>
      <w:r w:rsidRPr="002D10EB">
        <w:t>une gifle à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et</w:t>
      </w:r>
      <w:r w:rsidR="00EE0B82">
        <w:t xml:space="preserve">, </w:t>
      </w:r>
      <w:r w:rsidRPr="002D10EB">
        <w:t>plus drôle que jamais</w:t>
      </w:r>
      <w:r w:rsidR="00EE0B82">
        <w:t xml:space="preserve">, </w:t>
      </w:r>
      <w:r w:rsidRPr="002D10EB">
        <w:t>lance un de ces cris</w:t>
      </w:r>
      <w:r w:rsidR="00EE0B82">
        <w:t xml:space="preserve">, </w:t>
      </w:r>
      <w:r w:rsidRPr="002D10EB">
        <w:t>mi-coq mi-poule</w:t>
      </w:r>
      <w:r w:rsidR="00EE0B82">
        <w:t xml:space="preserve">, </w:t>
      </w:r>
      <w:r w:rsidRPr="002D10EB">
        <w:t>très réussi pour un clown</w:t>
      </w:r>
      <w:r w:rsidR="00EE0B82">
        <w:t> :</w:t>
      </w:r>
    </w:p>
    <w:p w14:paraId="69DCA4F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Bravo</w:t>
      </w:r>
      <w:r>
        <w:t> !</w:t>
      </w:r>
    </w:p>
    <w:p w14:paraId="50B16548" w14:textId="77777777" w:rsidR="00EE0B82" w:rsidRDefault="000A7E25" w:rsidP="000A7E25">
      <w:r w:rsidRPr="002D10EB">
        <w:t>Puis</w:t>
      </w:r>
      <w:r w:rsidR="00EE0B82">
        <w:t xml:space="preserve">, </w:t>
      </w:r>
      <w:r w:rsidRPr="002D10EB">
        <w:t>cela cesse d</w:t>
      </w:r>
      <w:r w:rsidR="00EE0B82">
        <w:t>’</w:t>
      </w:r>
      <w:r w:rsidRPr="002D10EB">
        <w:t>être drôle</w:t>
      </w:r>
      <w:r w:rsidR="00EE0B82">
        <w:t>.</w:t>
      </w:r>
    </w:p>
    <w:p w14:paraId="408754EC" w14:textId="77777777" w:rsidR="00EE0B82" w:rsidRDefault="000A7E25" w:rsidP="000A7E25">
      <w:r w:rsidRPr="002D10EB">
        <w:lastRenderedPageBreak/>
        <w:t>Il a vu un de ces poussins qu</w:t>
      </w:r>
      <w:r w:rsidR="00EE0B82">
        <w:t>’</w:t>
      </w:r>
      <w:r w:rsidRPr="002D10EB">
        <w:t>on ne lui a pas permis de produire</w:t>
      </w:r>
      <w:r w:rsidR="00EE0B82">
        <w:t xml:space="preserve">. </w:t>
      </w:r>
      <w:r w:rsidRPr="002D10EB">
        <w:t>Il le regarde</w:t>
      </w:r>
      <w:r w:rsidR="00EE0B82">
        <w:t xml:space="preserve">, </w:t>
      </w:r>
      <w:r w:rsidRPr="002D10EB">
        <w:t>se lance dessus</w:t>
      </w:r>
      <w:r w:rsidR="00EE0B82">
        <w:t xml:space="preserve">, </w:t>
      </w:r>
      <w:r w:rsidRPr="002D10EB">
        <w:t>frappe du bec</w:t>
      </w:r>
      <w:r w:rsidR="00EE0B82">
        <w:t xml:space="preserve"> : </w:t>
      </w:r>
      <w:r w:rsidRPr="002D10EB">
        <w:t>tué</w:t>
      </w:r>
      <w:r w:rsidR="00EE0B82">
        <w:t xml:space="preserve">. </w:t>
      </w:r>
      <w:r w:rsidRPr="002D10EB">
        <w:t>Un second poussin</w:t>
      </w:r>
      <w:r w:rsidR="00EE0B82">
        <w:t xml:space="preserve"> : </w:t>
      </w:r>
      <w:r w:rsidRPr="002D10EB">
        <w:t>tué</w:t>
      </w:r>
      <w:r w:rsidR="00EE0B82">
        <w:t xml:space="preserve">. </w:t>
      </w:r>
      <w:r w:rsidRPr="002D10EB">
        <w:t>Un troisième</w:t>
      </w:r>
      <w:r w:rsidR="00EE0B82">
        <w:t>…</w:t>
      </w:r>
    </w:p>
    <w:p w14:paraId="22D1AC7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Ah</w:t>
      </w:r>
      <w:r>
        <w:t xml:space="preserve"> ! </w:t>
      </w:r>
      <w:r w:rsidR="000A7E25" w:rsidRPr="002D10EB">
        <w:t>sapristi</w:t>
      </w:r>
      <w:r>
        <w:t>.</w:t>
      </w:r>
    </w:p>
    <w:p w14:paraId="60D12232" w14:textId="77777777" w:rsidR="00EE0B82" w:rsidRDefault="000A7E25" w:rsidP="000A7E25">
      <w:r w:rsidRPr="002D10EB">
        <w:t>Furieux comme le Clown</w:t>
      </w:r>
      <w:r w:rsidR="00EE0B82">
        <w:t xml:space="preserve">, </w:t>
      </w:r>
      <w:r w:rsidRPr="002D10EB">
        <w:t>je le rattrape et</w:t>
      </w:r>
      <w:r w:rsidR="00EE0B82">
        <w:t xml:space="preserve">, </w:t>
      </w:r>
      <w:r w:rsidRPr="002D10EB">
        <w:t>pour longtemps cette fois</w:t>
      </w:r>
      <w:r w:rsidR="00EE0B82">
        <w:t xml:space="preserve">, </w:t>
      </w:r>
      <w:r w:rsidRPr="002D10EB">
        <w:t>je le reflanque en prison</w:t>
      </w:r>
      <w:r w:rsidR="00EE0B82">
        <w:t>.</w:t>
      </w:r>
    </w:p>
    <w:p w14:paraId="5219CC6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As-tu vu</w:t>
      </w:r>
      <w:r>
        <w:t xml:space="preserve">, </w:t>
      </w:r>
      <w:r w:rsidR="000A7E25" w:rsidRPr="002D10EB">
        <w:t>Marie</w:t>
      </w:r>
      <w:r>
        <w:t> ?</w:t>
      </w:r>
    </w:p>
    <w:p w14:paraId="42C2748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mais vois donc ce qui se passe dans l</w:t>
      </w:r>
      <w:r>
        <w:t>’</w:t>
      </w:r>
      <w:r w:rsidR="000A7E25" w:rsidRPr="002D10EB">
        <w:t>enclos</w:t>
      </w:r>
      <w:r>
        <w:t>.</w:t>
      </w:r>
    </w:p>
    <w:p w14:paraId="38FCA62C" w14:textId="230A070B" w:rsidR="00EE0B82" w:rsidRDefault="000A7E25" w:rsidP="000A7E25">
      <w:r w:rsidRPr="002D10EB">
        <w:t>Une poule a regardé le Clown</w:t>
      </w:r>
      <w:r w:rsidR="00EE0B82">
        <w:t xml:space="preserve">. </w:t>
      </w:r>
      <w:r w:rsidRPr="002D10EB">
        <w:t>Elle aperçoit un poussin</w:t>
      </w:r>
      <w:r w:rsidR="00EE0B82">
        <w:t xml:space="preserve">, </w:t>
      </w:r>
      <w:r w:rsidRPr="002D10EB">
        <w:t>se lance dessus</w:t>
      </w:r>
      <w:r w:rsidR="00EE0B82">
        <w:t xml:space="preserve">, </w:t>
      </w:r>
      <w:r w:rsidRPr="002D10EB">
        <w:t>le tue</w:t>
      </w:r>
      <w:r w:rsidR="00EE0B82">
        <w:t xml:space="preserve">. </w:t>
      </w:r>
      <w:r w:rsidRPr="002D10EB">
        <w:t>Une seconde poule a vu la première</w:t>
      </w:r>
      <w:r w:rsidR="00EE0B82">
        <w:t xml:space="preserve">, </w:t>
      </w:r>
      <w:r w:rsidRPr="002D10EB">
        <w:t>vise un poussin</w:t>
      </w:r>
      <w:r w:rsidR="00EE0B82">
        <w:t xml:space="preserve">, </w:t>
      </w:r>
      <w:r w:rsidRPr="002D10EB">
        <w:t>le tue</w:t>
      </w:r>
      <w:r w:rsidR="00EE0B82">
        <w:t xml:space="preserve">. </w:t>
      </w:r>
      <w:r w:rsidRPr="002D10EB">
        <w:t>Une troisième a vu les deux autres</w:t>
      </w:r>
      <w:r w:rsidR="00EE0B82">
        <w:t xml:space="preserve">… </w:t>
      </w:r>
      <w:r w:rsidRPr="002D10EB">
        <w:t>En cinq</w:t>
      </w:r>
      <w:r w:rsidR="00EE0B82">
        <w:t xml:space="preserve"> </w:t>
      </w:r>
      <w:r w:rsidRPr="002D10EB">
        <w:t>minutes</w:t>
      </w:r>
      <w:r w:rsidR="00EE0B82">
        <w:t xml:space="preserve">, </w:t>
      </w:r>
      <w:r w:rsidRPr="002D10EB">
        <w:t>par tout l</w:t>
      </w:r>
      <w:r w:rsidR="00EE0B82">
        <w:t>’</w:t>
      </w:r>
      <w:r w:rsidRPr="002D10EB">
        <w:t>enclos</w:t>
      </w:r>
      <w:r w:rsidR="00EE0B82">
        <w:t xml:space="preserve">, </w:t>
      </w:r>
      <w:r w:rsidRPr="002D10EB">
        <w:t>des poules fuient un poussin dans le bec</w:t>
      </w:r>
      <w:r w:rsidR="00EE0B82">
        <w:t xml:space="preserve">, </w:t>
      </w:r>
      <w:r w:rsidRPr="002D10EB">
        <w:t>et derrière</w:t>
      </w:r>
      <w:r w:rsidR="00EE0B82">
        <w:t xml:space="preserve">, </w:t>
      </w:r>
      <w:r w:rsidRPr="002D10EB">
        <w:t>dix</w:t>
      </w:r>
      <w:r w:rsidR="00EE0B82">
        <w:t xml:space="preserve">, </w:t>
      </w:r>
      <w:r w:rsidRPr="002D10EB">
        <w:t>vingt le cou gourmand qui veulent leur part</w:t>
      </w:r>
      <w:r w:rsidR="00EE0B82">
        <w:t>.</w:t>
      </w:r>
    </w:p>
    <w:p w14:paraId="4F7FC4FE" w14:textId="77777777" w:rsidR="00EE0B82" w:rsidRDefault="000A7E25" w:rsidP="000A7E25">
      <w:r w:rsidRPr="002D10EB">
        <w:t>C</w:t>
      </w:r>
      <w:r w:rsidR="00EE0B82">
        <w:t>’</w:t>
      </w:r>
      <w:r w:rsidRPr="002D10EB">
        <w:t>est la révolution en plein</w:t>
      </w:r>
      <w:r w:rsidR="00EE0B82">
        <w:t xml:space="preserve"> ! </w:t>
      </w:r>
      <w:r w:rsidRPr="002D10EB">
        <w:t>Alors</w:t>
      </w:r>
      <w:r w:rsidR="00EE0B82">
        <w:t xml:space="preserve">, </w:t>
      </w:r>
      <w:r w:rsidRPr="002D10EB">
        <w:t>gare</w:t>
      </w:r>
      <w:r w:rsidR="00EE0B82">
        <w:t> !</w:t>
      </w:r>
    </w:p>
    <w:p w14:paraId="73B52A66" w14:textId="77777777" w:rsidR="00EE0B82" w:rsidRDefault="000A7E25" w:rsidP="000A7E25">
      <w:r w:rsidRPr="002D10EB">
        <w:t>Mes poussins en lieu sûr</w:t>
      </w:r>
      <w:r w:rsidR="00EE0B82">
        <w:t xml:space="preserve">, </w:t>
      </w:r>
      <w:r w:rsidRPr="002D10EB">
        <w:t>je chasse</w:t>
      </w:r>
      <w:r w:rsidR="00EE0B82">
        <w:t xml:space="preserve">, </w:t>
      </w:r>
      <w:r w:rsidRPr="002D10EB">
        <w:t>à coups de gaule</w:t>
      </w:r>
      <w:r w:rsidR="00EE0B82">
        <w:t xml:space="preserve">, </w:t>
      </w:r>
      <w:r w:rsidRPr="002D10EB">
        <w:t>mon peuple</w:t>
      </w:r>
      <w:r w:rsidR="00EE0B82">
        <w:t xml:space="preserve">, </w:t>
      </w:r>
      <w:r w:rsidRPr="002D10EB">
        <w:t>dans ses étables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ai remarqué les plus coupables</w:t>
      </w:r>
      <w:r w:rsidR="00EE0B82">
        <w:t xml:space="preserve">. </w:t>
      </w:r>
      <w:r w:rsidRPr="002D10EB">
        <w:t>D</w:t>
      </w:r>
      <w:r w:rsidR="00EE0B82">
        <w:t>’</w:t>
      </w:r>
      <w:r w:rsidRPr="002D10EB">
        <w:t>abord Marie</w:t>
      </w:r>
      <w:r w:rsidR="00EE0B82">
        <w:t> :</w:t>
      </w:r>
    </w:p>
    <w:p w14:paraId="08287B0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Toi</w:t>
      </w:r>
      <w:r>
        <w:t xml:space="preserve">, </w:t>
      </w:r>
      <w:r w:rsidR="000A7E25" w:rsidRPr="002D10EB">
        <w:t>je t</w:t>
      </w:r>
      <w:r>
        <w:t>’</w:t>
      </w:r>
      <w:r w:rsidR="000A7E25" w:rsidRPr="002D10EB">
        <w:t>avais bien dit qu</w:t>
      </w:r>
      <w:r>
        <w:t>’</w:t>
      </w:r>
      <w:r w:rsidR="000A7E25" w:rsidRPr="002D10EB">
        <w:t>avec ce Clown nous aurions des histoires</w:t>
      </w:r>
      <w:r>
        <w:t xml:space="preserve">… </w:t>
      </w:r>
      <w:r w:rsidR="000A7E25" w:rsidRPr="002D10EB">
        <w:t>Tais-toi</w:t>
      </w:r>
      <w:r>
        <w:t xml:space="preserve"> !… </w:t>
      </w:r>
      <w:r w:rsidR="000A7E25" w:rsidRPr="002D10EB">
        <w:t>Celle-là</w:t>
      </w:r>
      <w:r>
        <w:t xml:space="preserve">… </w:t>
      </w:r>
      <w:r w:rsidR="000A7E25" w:rsidRPr="002D10EB">
        <w:t>celle-là</w:t>
      </w:r>
      <w:r>
        <w:t xml:space="preserve">… </w:t>
      </w:r>
      <w:r w:rsidR="000A7E25" w:rsidRPr="002D10EB">
        <w:t>celle-là</w:t>
      </w:r>
      <w:r>
        <w:t xml:space="preserve">, </w:t>
      </w:r>
      <w:r w:rsidR="000A7E25" w:rsidRPr="002D10EB">
        <w:t>dans un panier</w:t>
      </w:r>
      <w:r>
        <w:t xml:space="preserve">, </w:t>
      </w:r>
      <w:r w:rsidR="000A7E25" w:rsidRPr="002D10EB">
        <w:t>pour le marchand</w:t>
      </w:r>
      <w:r>
        <w:t xml:space="preserve"> : </w:t>
      </w:r>
      <w:r w:rsidR="000A7E25" w:rsidRPr="002D10EB">
        <w:t>la mort</w:t>
      </w:r>
      <w:r>
        <w:t xml:space="preserve">. </w:t>
      </w:r>
      <w:r w:rsidR="000A7E25" w:rsidRPr="002D10EB">
        <w:t>Ouste</w:t>
      </w:r>
      <w:r>
        <w:t xml:space="preserve"> ! </w:t>
      </w:r>
      <w:r w:rsidR="000A7E25" w:rsidRPr="002D10EB">
        <w:t>Celle-là</w:t>
      </w:r>
      <w:r>
        <w:t xml:space="preserve">… </w:t>
      </w:r>
      <w:r w:rsidR="000A7E25" w:rsidRPr="002D10EB">
        <w:t>celle-là</w:t>
      </w:r>
      <w:r>
        <w:t xml:space="preserve">… </w:t>
      </w:r>
      <w:r w:rsidR="000A7E25" w:rsidRPr="002D10EB">
        <w:t>celle-là en cage</w:t>
      </w:r>
      <w:r>
        <w:t xml:space="preserve"> : </w:t>
      </w:r>
      <w:r w:rsidR="000A7E25" w:rsidRPr="002D10EB">
        <w:t>on verra plus tard</w:t>
      </w:r>
      <w:r>
        <w:t xml:space="preserve">. </w:t>
      </w:r>
      <w:r w:rsidR="000A7E25" w:rsidRPr="002D10EB">
        <w:t>Les autres</w:t>
      </w:r>
      <w:r>
        <w:t xml:space="preserve">, </w:t>
      </w:r>
      <w:r w:rsidR="000A7E25" w:rsidRPr="002D10EB">
        <w:t>pendant huit jours</w:t>
      </w:r>
      <w:r>
        <w:t xml:space="preserve">, </w:t>
      </w:r>
      <w:r w:rsidR="000A7E25" w:rsidRPr="002D10EB">
        <w:t>sans sortir dans l</w:t>
      </w:r>
      <w:r>
        <w:t>’</w:t>
      </w:r>
      <w:r w:rsidR="000A7E25" w:rsidRPr="002D10EB">
        <w:t>étable</w:t>
      </w:r>
      <w:r>
        <w:t xml:space="preserve">… </w:t>
      </w:r>
      <w:r w:rsidR="000A7E25" w:rsidRPr="002D10EB">
        <w:t>Toutes</w:t>
      </w:r>
      <w:r>
        <w:t>…</w:t>
      </w:r>
    </w:p>
    <w:p w14:paraId="140370D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Même Fientje</w:t>
      </w:r>
      <w:r>
        <w:t> ?</w:t>
      </w:r>
    </w:p>
    <w:p w14:paraId="630D9B2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Même Fientje</w:t>
      </w:r>
      <w:r>
        <w:t> !</w:t>
      </w:r>
    </w:p>
    <w:p w14:paraId="1C065BAC" w14:textId="77777777" w:rsidR="00EE0B82" w:rsidRDefault="000A7E25" w:rsidP="000A7E25">
      <w:r w:rsidRPr="002D10EB">
        <w:t>Puis je sors</w:t>
      </w:r>
      <w:r w:rsidR="00EE0B82">
        <w:t>.</w:t>
      </w:r>
    </w:p>
    <w:p w14:paraId="3AF79EEA" w14:textId="77777777" w:rsidR="00EE0B82" w:rsidRDefault="000A7E25" w:rsidP="000A7E25">
      <w:r w:rsidRPr="002D10EB">
        <w:lastRenderedPageBreak/>
        <w:t>Autocrate offensé</w:t>
      </w:r>
      <w:r w:rsidR="00EE0B82">
        <w:t xml:space="preserve">, </w:t>
      </w:r>
      <w:r w:rsidRPr="002D10EB">
        <w:t>je veux être un autocrate inflexible</w:t>
      </w:r>
      <w:r w:rsidR="00EE0B82">
        <w:t>…</w:t>
      </w:r>
    </w:p>
    <w:p w14:paraId="48985125" w14:textId="77777777" w:rsidR="00EE0B82" w:rsidRDefault="000A7E25" w:rsidP="000A7E25">
      <w:r w:rsidRPr="002D10EB">
        <w:t>Seulement huit jours</w:t>
      </w:r>
      <w:r w:rsidR="00EE0B82">
        <w:t xml:space="preserve">, </w:t>
      </w:r>
      <w:r w:rsidRPr="002D10EB">
        <w:t>cela fait huit fois un jour</w:t>
      </w:r>
      <w:r w:rsidR="00EE0B82">
        <w:t xml:space="preserve">. </w:t>
      </w:r>
      <w:r w:rsidRPr="002D10EB">
        <w:t>Un ma</w:t>
      </w:r>
      <w:r w:rsidRPr="002D10EB">
        <w:t>r</w:t>
      </w:r>
      <w:r w:rsidRPr="002D10EB">
        <w:t>chand</w:t>
      </w:r>
      <w:r w:rsidR="00EE0B82">
        <w:t xml:space="preserve">, </w:t>
      </w:r>
      <w:r w:rsidRPr="002D10EB">
        <w:t>cela se met à la porte</w:t>
      </w:r>
      <w:r w:rsidR="00EE0B82">
        <w:t xml:space="preserve"> ; </w:t>
      </w:r>
      <w:r w:rsidRPr="002D10EB">
        <w:t>quant au méchant Clown</w:t>
      </w:r>
      <w:r w:rsidR="00EE0B82">
        <w:t xml:space="preserve">, </w:t>
      </w:r>
      <w:r w:rsidRPr="002D10EB">
        <w:t>éco</w:t>
      </w:r>
      <w:r w:rsidRPr="002D10EB">
        <w:t>u</w:t>
      </w:r>
      <w:r w:rsidRPr="002D10EB">
        <w:t>tez</w:t>
      </w:r>
      <w:r w:rsidR="00EE0B82">
        <w:t> :</w:t>
      </w:r>
    </w:p>
    <w:p w14:paraId="166DE5F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Tic-tic-tic</w:t>
      </w:r>
      <w:r>
        <w:t>.</w:t>
      </w:r>
    </w:p>
    <w:p w14:paraId="111CE3D2" w14:textId="77777777" w:rsidR="00EE0B82" w:rsidRDefault="000A7E25" w:rsidP="000A7E25">
      <w:r w:rsidRPr="002D10EB">
        <w:t>Je crois qu</w:t>
      </w:r>
      <w:r w:rsidR="00EE0B82">
        <w:t>’</w:t>
      </w:r>
      <w:r w:rsidRPr="002D10EB">
        <w:t>il a trouvé quelque chose de bon pour ses poussins</w:t>
      </w:r>
      <w:r w:rsidR="00EE0B82">
        <w:t>.</w:t>
      </w:r>
    </w:p>
    <w:p w14:paraId="1C5C98A7" w14:textId="77777777" w:rsidR="000A7E25" w:rsidRPr="002D10EB" w:rsidRDefault="000A7E25" w:rsidP="000A7E25">
      <w:pPr>
        <w:pStyle w:val="ParagrapheVideNormal"/>
      </w:pPr>
    </w:p>
    <w:p w14:paraId="2758FC56" w14:textId="77777777" w:rsidR="00EE0B82" w:rsidRDefault="000A7E25" w:rsidP="000A7E25">
      <w:pPr>
        <w:pStyle w:val="Sous-titre"/>
        <w:jc w:val="left"/>
      </w:pPr>
      <w:r w:rsidRPr="002D10EB">
        <w:t>DRAME</w:t>
      </w:r>
      <w:r w:rsidR="00EE0B82">
        <w:t>.</w:t>
      </w:r>
    </w:p>
    <w:p w14:paraId="2759CE05" w14:textId="77777777" w:rsidR="00B77A0F" w:rsidRPr="00B77A0F" w:rsidRDefault="00B77A0F" w:rsidP="00B77A0F">
      <w:pPr>
        <w:pStyle w:val="NormalSolidaire"/>
      </w:pPr>
    </w:p>
    <w:p w14:paraId="1BD53587" w14:textId="77777777" w:rsidR="00EE0B82" w:rsidRDefault="000A7E25" w:rsidP="000A7E25">
      <w:r w:rsidRPr="002D10EB">
        <w:t>Depuis quelques instants</w:t>
      </w:r>
      <w:r w:rsidR="00EE0B82">
        <w:t xml:space="preserve">, </w:t>
      </w:r>
      <w:r w:rsidRPr="002D10EB">
        <w:t>devant l</w:t>
      </w:r>
      <w:r w:rsidR="00EE0B82">
        <w:t>’</w:t>
      </w:r>
      <w:r w:rsidRPr="002D10EB">
        <w:t>enclos</w:t>
      </w:r>
      <w:r w:rsidR="00EE0B82">
        <w:t xml:space="preserve">, </w:t>
      </w:r>
      <w:r w:rsidRPr="002D10EB">
        <w:t>Marie examinait mes volailles</w:t>
      </w:r>
      <w:r w:rsidR="00EE0B82">
        <w:t xml:space="preserve">. </w:t>
      </w:r>
      <w:r w:rsidRPr="002D10EB">
        <w:t>Elle me jette un drôle de regard</w:t>
      </w:r>
      <w:r w:rsidR="00EE0B82">
        <w:t> :</w:t>
      </w:r>
    </w:p>
    <w:p w14:paraId="5D733E0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Elles se portent bien</w:t>
      </w:r>
      <w:r>
        <w:t xml:space="preserve">, </w:t>
      </w:r>
      <w:r w:rsidR="000A7E25" w:rsidRPr="002D10EB">
        <w:t>tes poules</w:t>
      </w:r>
      <w:r>
        <w:t xml:space="preserve">. </w:t>
      </w:r>
      <w:r w:rsidR="000A7E25" w:rsidRPr="002D10EB">
        <w:t>Des crêtes bien rouges</w:t>
      </w:r>
      <w:r>
        <w:t xml:space="preserve">, </w:t>
      </w:r>
      <w:r w:rsidR="000A7E25" w:rsidRPr="002D10EB">
        <w:t>les plumes qui luisent</w:t>
      </w:r>
      <w:r>
        <w:t xml:space="preserve"> : </w:t>
      </w:r>
      <w:r w:rsidR="000A7E25" w:rsidRPr="002D10EB">
        <w:t>elles sont toutes en ponte</w:t>
      </w:r>
      <w:r>
        <w:t>.</w:t>
      </w:r>
    </w:p>
    <w:p w14:paraId="292079E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la saison</w:t>
      </w:r>
      <w:r>
        <w:t xml:space="preserve">, </w:t>
      </w:r>
      <w:r w:rsidR="000A7E25" w:rsidRPr="002D10EB">
        <w:t>Marie</w:t>
      </w:r>
      <w:r>
        <w:t>.</w:t>
      </w:r>
    </w:p>
    <w:p w14:paraId="5DF14C1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 voilà une qui est jolie</w:t>
      </w:r>
      <w:r>
        <w:t xml:space="preserve">. </w:t>
      </w:r>
      <w:r w:rsidR="000A7E25" w:rsidRPr="002D10EB">
        <w:t>Ce qu</w:t>
      </w:r>
      <w:r>
        <w:t>’</w:t>
      </w:r>
      <w:r w:rsidR="000A7E25" w:rsidRPr="002D10EB">
        <w:t>elle caquette</w:t>
      </w:r>
      <w:r>
        <w:t xml:space="preserve"> ! </w:t>
      </w:r>
      <w:r w:rsidR="000A7E25" w:rsidRPr="002D10EB">
        <w:t>Qui est-ce</w:t>
      </w:r>
      <w:r>
        <w:t> ?</w:t>
      </w:r>
    </w:p>
    <w:p w14:paraId="0D00D88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Justine</w:t>
      </w:r>
      <w:r>
        <w:t xml:space="preserve">, </w:t>
      </w:r>
      <w:r w:rsidR="000A7E25" w:rsidRPr="002D10EB">
        <w:t>Marie</w:t>
      </w:r>
      <w:r>
        <w:t xml:space="preserve"> : </w:t>
      </w:r>
      <w:r w:rsidR="000A7E25" w:rsidRPr="002D10EB">
        <w:t>tu te souviens</w:t>
      </w:r>
      <w:r>
        <w:t xml:space="preserve">, </w:t>
      </w:r>
      <w:r w:rsidR="000A7E25" w:rsidRPr="002D10EB">
        <w:t>celle dont il a fallu recoudre le bec</w:t>
      </w:r>
      <w:r>
        <w:t xml:space="preserve">, </w:t>
      </w:r>
      <w:r w:rsidR="000A7E25" w:rsidRPr="002D10EB">
        <w:t>quand elle était petite</w:t>
      </w:r>
      <w:r>
        <w:t>.</w:t>
      </w:r>
    </w:p>
    <w:p w14:paraId="747FD2D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On ne s</w:t>
      </w:r>
      <w:r>
        <w:t>’</w:t>
      </w:r>
      <w:r w:rsidR="000A7E25" w:rsidRPr="002D10EB">
        <w:t>en douterait pas</w:t>
      </w:r>
      <w:r>
        <w:t xml:space="preserve">, </w:t>
      </w:r>
      <w:r w:rsidR="000A7E25" w:rsidRPr="002D10EB">
        <w:t>fait Marie</w:t>
      </w:r>
      <w:r>
        <w:t xml:space="preserve">. </w:t>
      </w:r>
      <w:r w:rsidR="000A7E25" w:rsidRPr="002D10EB">
        <w:t>Tiens</w:t>
      </w:r>
      <w:r>
        <w:t xml:space="preserve">, </w:t>
      </w:r>
      <w:r w:rsidR="000A7E25" w:rsidRPr="002D10EB">
        <w:t>mais</w:t>
      </w:r>
      <w:r>
        <w:t xml:space="preserve">… </w:t>
      </w:r>
      <w:r w:rsidR="000A7E25" w:rsidRPr="002D10EB">
        <w:t>sais-tu que tu as une poule qui boite</w:t>
      </w:r>
      <w:r>
        <w:t xml:space="preserve"> ? </w:t>
      </w:r>
      <w:r w:rsidR="000A7E25" w:rsidRPr="002D10EB">
        <w:t>Là</w:t>
      </w:r>
      <w:r>
        <w:t xml:space="preserve">, </w:t>
      </w:r>
      <w:r w:rsidR="000A7E25" w:rsidRPr="002D10EB">
        <w:t>près du fil</w:t>
      </w:r>
      <w:r>
        <w:t xml:space="preserve">, </w:t>
      </w:r>
      <w:r w:rsidR="000A7E25" w:rsidRPr="002D10EB">
        <w:t>cette grosse</w:t>
      </w:r>
      <w:r>
        <w:t>.</w:t>
      </w:r>
    </w:p>
    <w:p w14:paraId="66C952F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Bien sûr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qu</w:t>
      </w:r>
      <w:r>
        <w:t>’</w:t>
      </w:r>
      <w:r w:rsidR="000A7E25" w:rsidRPr="002D10EB">
        <w:t>elle boite</w:t>
      </w:r>
      <w:r>
        <w:t xml:space="preserve">. </w:t>
      </w:r>
      <w:r w:rsidR="000A7E25" w:rsidRPr="002D10EB">
        <w:t>C</w:t>
      </w:r>
      <w:r>
        <w:t>’</w:t>
      </w:r>
      <w:r w:rsidR="000A7E25" w:rsidRPr="002D10EB">
        <w:t>est notre première Clouc</w:t>
      </w:r>
      <w:r>
        <w:t xml:space="preserve">. </w:t>
      </w:r>
      <w:r w:rsidR="000A7E25" w:rsidRPr="002D10EB">
        <w:t>Elle est assez vieille</w:t>
      </w:r>
      <w:r>
        <w:t xml:space="preserve">. </w:t>
      </w:r>
      <w:r w:rsidR="000A7E25" w:rsidRPr="002D10EB">
        <w:t>Elle a le droit de boiter</w:t>
      </w:r>
      <w:r>
        <w:t>.</w:t>
      </w:r>
    </w:p>
    <w:p w14:paraId="54815A3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Elle a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des éperons comme un gendarme</w:t>
      </w:r>
      <w:r>
        <w:t>.</w:t>
      </w:r>
    </w:p>
    <w:p w14:paraId="016E2967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Ne plaisante pas</w:t>
      </w:r>
      <w:r>
        <w:t xml:space="preserve">, </w:t>
      </w:r>
      <w:r w:rsidR="000A7E25" w:rsidRPr="002D10EB">
        <w:t>Marie</w:t>
      </w:r>
      <w:r>
        <w:t xml:space="preserve">. </w:t>
      </w:r>
      <w:r w:rsidR="000A7E25" w:rsidRPr="002D10EB">
        <w:t>Je l</w:t>
      </w:r>
      <w:r>
        <w:t>’</w:t>
      </w:r>
      <w:r w:rsidR="000A7E25" w:rsidRPr="002D10EB">
        <w:t>aime beaucoup</w:t>
      </w:r>
      <w:r>
        <w:t xml:space="preserve"> ; </w:t>
      </w:r>
      <w:r w:rsidR="000A7E25" w:rsidRPr="002D10EB">
        <w:t>elle nous a élevé pas mal de poussins et</w:t>
      </w:r>
      <w:r>
        <w:t xml:space="preserve">, </w:t>
      </w:r>
      <w:r w:rsidR="000A7E25" w:rsidRPr="002D10EB">
        <w:t>par-dessus le marché</w:t>
      </w:r>
      <w:r>
        <w:t xml:space="preserve">, </w:t>
      </w:r>
      <w:r w:rsidR="000A7E25" w:rsidRPr="002D10EB">
        <w:t>rapporté beaucoup d</w:t>
      </w:r>
      <w:r>
        <w:t>’</w:t>
      </w:r>
      <w:r w:rsidR="000A7E25" w:rsidRPr="002D10EB">
        <w:t>œufs</w:t>
      </w:r>
      <w:r>
        <w:t>.</w:t>
      </w:r>
    </w:p>
    <w:p w14:paraId="7A3703D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elle ne pond plus</w:t>
      </w:r>
      <w:r>
        <w:t xml:space="preserve">, </w:t>
      </w:r>
      <w:r w:rsidR="000A7E25" w:rsidRPr="002D10EB">
        <w:t>dit Marie</w:t>
      </w:r>
      <w:r>
        <w:t>.</w:t>
      </w:r>
    </w:p>
    <w:p w14:paraId="2B9B74D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Hélas</w:t>
      </w:r>
      <w:r>
        <w:t xml:space="preserve"> ! </w:t>
      </w:r>
      <w:r w:rsidR="000A7E25" w:rsidRPr="002D10EB">
        <w:t>non</w:t>
      </w:r>
      <w:r>
        <w:t xml:space="preserve">, </w:t>
      </w:r>
      <w:r w:rsidR="000A7E25" w:rsidRPr="002D10EB">
        <w:t>la pauvre bête</w:t>
      </w:r>
      <w:r>
        <w:t xml:space="preserve">. </w:t>
      </w:r>
      <w:r w:rsidR="000A7E25" w:rsidRPr="002D10EB">
        <w:t>Quelquefois elle s</w:t>
      </w:r>
      <w:r>
        <w:t>’</w:t>
      </w:r>
      <w:r w:rsidR="000A7E25" w:rsidRPr="002D10EB">
        <w:t>imagine qu</w:t>
      </w:r>
      <w:r>
        <w:t>’</w:t>
      </w:r>
      <w:r w:rsidR="000A7E25" w:rsidRPr="002D10EB">
        <w:t>elle pondrait encore</w:t>
      </w:r>
      <w:r>
        <w:t xml:space="preserve">. </w:t>
      </w:r>
      <w:r w:rsidR="000A7E25" w:rsidRPr="002D10EB">
        <w:t>Elle va s</w:t>
      </w:r>
      <w:r>
        <w:t>’</w:t>
      </w:r>
      <w:r w:rsidR="000A7E25" w:rsidRPr="002D10EB">
        <w:t>installer dans un nid et tu d</w:t>
      </w:r>
      <w:r w:rsidR="000A7E25" w:rsidRPr="002D10EB">
        <w:t>e</w:t>
      </w:r>
      <w:r w:rsidR="000A7E25" w:rsidRPr="002D10EB">
        <w:t>vrais la voir arranger sa paille</w:t>
      </w:r>
      <w:r>
        <w:t xml:space="preserve">, </w:t>
      </w:r>
      <w:r w:rsidR="000A7E25" w:rsidRPr="002D10EB">
        <w:t>se blottir</w:t>
      </w:r>
      <w:r>
        <w:t xml:space="preserve">, </w:t>
      </w:r>
      <w:r w:rsidR="000A7E25" w:rsidRPr="002D10EB">
        <w:t>pousser tant qu</w:t>
      </w:r>
      <w:r>
        <w:t>’</w:t>
      </w:r>
      <w:r w:rsidR="000A7E25" w:rsidRPr="002D10EB">
        <w:t>elle peut</w:t>
      </w:r>
      <w:r>
        <w:t xml:space="preserve">. </w:t>
      </w:r>
      <w:r w:rsidR="000A7E25" w:rsidRPr="002D10EB">
        <w:t>Mais rien ne sort et elle s</w:t>
      </w:r>
      <w:r>
        <w:t>’</w:t>
      </w:r>
      <w:r w:rsidR="000A7E25" w:rsidRPr="002D10EB">
        <w:t>en va</w:t>
      </w:r>
      <w:r>
        <w:t xml:space="preserve">, </w:t>
      </w:r>
      <w:r w:rsidR="000A7E25" w:rsidRPr="002D10EB">
        <w:t>oh</w:t>
      </w:r>
      <w:r>
        <w:t xml:space="preserve"> ! </w:t>
      </w:r>
      <w:r w:rsidR="000A7E25" w:rsidRPr="002D10EB">
        <w:t>pas en chantant comme les autres</w:t>
      </w:r>
      <w:r>
        <w:t xml:space="preserve">, </w:t>
      </w:r>
      <w:r w:rsidR="000A7E25" w:rsidRPr="002D10EB">
        <w:t>mais triste</w:t>
      </w:r>
      <w:r>
        <w:t xml:space="preserve">… </w:t>
      </w:r>
      <w:r w:rsidR="000A7E25" w:rsidRPr="002D10EB">
        <w:t>si triste</w:t>
      </w:r>
      <w:r>
        <w:t xml:space="preserve">… </w:t>
      </w:r>
      <w:r w:rsidR="000A7E25" w:rsidRPr="002D10EB">
        <w:t>on dirait un écrivain qui ne trouve plus rien à dire</w:t>
      </w:r>
      <w:r>
        <w:t>.</w:t>
      </w:r>
    </w:p>
    <w:p w14:paraId="05DE861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Alors</w:t>
      </w:r>
      <w:r>
        <w:t xml:space="preserve">, </w:t>
      </w:r>
      <w:r w:rsidR="000A7E25" w:rsidRPr="002D10EB">
        <w:t>conclut Marie</w:t>
      </w:r>
      <w:r>
        <w:t xml:space="preserve">, </w:t>
      </w:r>
      <w:r w:rsidR="000A7E25" w:rsidRPr="002D10EB">
        <w:t>si elle ne pond plus</w:t>
      </w:r>
      <w:r>
        <w:t>…</w:t>
      </w:r>
    </w:p>
    <w:p w14:paraId="44CC0C35" w14:textId="77777777" w:rsidR="00EE0B82" w:rsidRDefault="000A7E25" w:rsidP="000A7E25">
      <w:r w:rsidRPr="002D10EB">
        <w:t>Je ne réponds pas</w:t>
      </w:r>
      <w:r w:rsidR="00EE0B82">
        <w:t xml:space="preserve">. </w:t>
      </w:r>
      <w:r w:rsidRPr="002D10EB">
        <w:t>Je sais</w:t>
      </w:r>
      <w:r w:rsidR="00EE0B82">
        <w:t xml:space="preserve">. </w:t>
      </w:r>
      <w:r w:rsidRPr="002D10EB">
        <w:t>Quand une poule est vieille</w:t>
      </w:r>
      <w:r w:rsidR="00EE0B82">
        <w:t xml:space="preserve">, </w:t>
      </w:r>
      <w:r w:rsidRPr="002D10EB">
        <w:t>on ne garde pas ce bec inutile</w:t>
      </w:r>
      <w:r w:rsidR="00EE0B82">
        <w:t xml:space="preserve">. </w:t>
      </w:r>
      <w:r w:rsidRPr="002D10EB">
        <w:t>On appelle le marchand qui la soupèse</w:t>
      </w:r>
      <w:r w:rsidR="00EE0B82">
        <w:t xml:space="preserve">, </w:t>
      </w:r>
      <w:r w:rsidRPr="002D10EB">
        <w:t>souffle entre les plumes pour voir si la chair est blanche</w:t>
      </w:r>
      <w:r w:rsidR="00EE0B82">
        <w:t xml:space="preserve">, </w:t>
      </w:r>
      <w:r w:rsidRPr="002D10EB">
        <w:t>puis la fourre dans un panier avec d</w:t>
      </w:r>
      <w:r w:rsidR="00EE0B82">
        <w:t>’</w:t>
      </w:r>
      <w:r w:rsidRPr="002D10EB">
        <w:t>autres</w:t>
      </w:r>
      <w:r w:rsidR="00EE0B82">
        <w:t xml:space="preserve">. </w:t>
      </w:r>
      <w:r w:rsidRPr="002D10EB">
        <w:t>Adieu</w:t>
      </w:r>
      <w:r w:rsidR="00EE0B82">
        <w:t xml:space="preserve">, </w:t>
      </w:r>
      <w:r w:rsidRPr="002D10EB">
        <w:t>la poule</w:t>
      </w:r>
      <w:r w:rsidR="00EE0B82">
        <w:t xml:space="preserve">, </w:t>
      </w:r>
      <w:r w:rsidRPr="002D10EB">
        <w:t>fini de vivre</w:t>
      </w:r>
      <w:r w:rsidR="00EE0B82">
        <w:t>…</w:t>
      </w:r>
    </w:p>
    <w:p w14:paraId="62FD28E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Tu ne songes pas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à vendre notre première Clouc</w:t>
      </w:r>
      <w:r>
        <w:t> ?</w:t>
      </w:r>
    </w:p>
    <w:p w14:paraId="2516924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non</w:t>
      </w:r>
      <w:r>
        <w:t xml:space="preserve">, </w:t>
      </w:r>
      <w:r w:rsidR="000A7E25" w:rsidRPr="002D10EB">
        <w:t>dit Marie</w:t>
      </w:r>
      <w:r>
        <w:t xml:space="preserve">. </w:t>
      </w:r>
      <w:r w:rsidR="000A7E25" w:rsidRPr="002D10EB">
        <w:t>D</w:t>
      </w:r>
      <w:r>
        <w:t>’</w:t>
      </w:r>
      <w:r w:rsidR="000A7E25" w:rsidRPr="002D10EB">
        <w:t>abord elle me paraît bien grasse</w:t>
      </w:r>
      <w:r>
        <w:t>.</w:t>
      </w:r>
    </w:p>
    <w:p w14:paraId="6DF6E41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Grasse ou non</w:t>
      </w:r>
      <w:r>
        <w:t xml:space="preserve">, </w:t>
      </w:r>
      <w:r w:rsidR="000A7E25" w:rsidRPr="002D10EB">
        <w:t>la première Clouc je la garde</w:t>
      </w:r>
      <w:r>
        <w:t xml:space="preserve">. </w:t>
      </w:r>
      <w:r w:rsidR="000A7E25" w:rsidRPr="002D10EB">
        <w:t>Tant qu</w:t>
      </w:r>
      <w:r>
        <w:t>’</w:t>
      </w:r>
      <w:r w:rsidR="000A7E25" w:rsidRPr="002D10EB">
        <w:t>il lui plaira</w:t>
      </w:r>
      <w:r>
        <w:t xml:space="preserve">, </w:t>
      </w:r>
      <w:r w:rsidR="000A7E25" w:rsidRPr="002D10EB">
        <w:t>elle restera chez nous</w:t>
      </w:r>
      <w:r>
        <w:t>.</w:t>
      </w:r>
    </w:p>
    <w:p w14:paraId="339943F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Bien</w:t>
      </w:r>
      <w:r>
        <w:t xml:space="preserve">, </w:t>
      </w:r>
      <w:r w:rsidR="000A7E25" w:rsidRPr="002D10EB">
        <w:t>dit Marie</w:t>
      </w:r>
      <w:r>
        <w:t>.</w:t>
      </w:r>
    </w:p>
    <w:p w14:paraId="19D01226" w14:textId="77777777" w:rsidR="00EE0B82" w:rsidRDefault="000A7E25" w:rsidP="000A7E25">
      <w:r w:rsidRPr="002D10EB">
        <w:t>Elle reste un instant à se taire</w:t>
      </w:r>
      <w:r w:rsidR="00EE0B82">
        <w:t>.</w:t>
      </w:r>
    </w:p>
    <w:p w14:paraId="5E550BF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celle-là</w:t>
      </w:r>
      <w:r>
        <w:t xml:space="preserve">, </w:t>
      </w:r>
      <w:r w:rsidR="000A7E25" w:rsidRPr="002D10EB">
        <w:t>elle me paraît</w:t>
      </w:r>
      <w:r>
        <w:t xml:space="preserve">, </w:t>
      </w:r>
      <w:r w:rsidR="000A7E25" w:rsidRPr="002D10EB">
        <w:t>aussi</w:t>
      </w:r>
      <w:r>
        <w:t xml:space="preserve">, </w:t>
      </w:r>
      <w:r w:rsidR="000A7E25" w:rsidRPr="002D10EB">
        <w:t>bien vieille</w:t>
      </w:r>
      <w:r>
        <w:t>.</w:t>
      </w:r>
    </w:p>
    <w:p w14:paraId="7FB95D4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Celle-là</w:t>
      </w:r>
      <w:r>
        <w:t xml:space="preserve">, </w:t>
      </w:r>
      <w:r w:rsidR="000A7E25" w:rsidRPr="002D10EB">
        <w:t>oui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Tante Ida</w:t>
      </w:r>
      <w:r>
        <w:t xml:space="preserve">. </w:t>
      </w:r>
      <w:r w:rsidR="000A7E25" w:rsidRPr="002D10EB">
        <w:t>J</w:t>
      </w:r>
      <w:r>
        <w:t>’</w:t>
      </w:r>
      <w:r w:rsidR="000A7E25" w:rsidRPr="002D10EB">
        <w:t>y tiens</w:t>
      </w:r>
      <w:r>
        <w:t xml:space="preserve">, </w:t>
      </w:r>
      <w:r w:rsidR="000A7E25" w:rsidRPr="002D10EB">
        <w:t>mais enfin</w:t>
      </w:r>
      <w:r>
        <w:t xml:space="preserve">, </w:t>
      </w:r>
      <w:r w:rsidR="000A7E25" w:rsidRPr="002D10EB">
        <w:t>on ne peut pas les garder toutes</w:t>
      </w:r>
      <w:r>
        <w:t xml:space="preserve">. </w:t>
      </w:r>
      <w:r w:rsidR="000A7E25" w:rsidRPr="002D10EB">
        <w:t>Un de ces jours</w:t>
      </w:r>
      <w:r>
        <w:t xml:space="preserve">, </w:t>
      </w:r>
      <w:r w:rsidR="000A7E25" w:rsidRPr="002D10EB">
        <w:t>il faudra la vendre</w:t>
      </w:r>
      <w:r>
        <w:t>.</w:t>
      </w:r>
    </w:p>
    <w:p w14:paraId="053D0088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Eh bien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moi je te l</w:t>
      </w:r>
      <w:r>
        <w:t>’</w:t>
      </w:r>
      <w:r w:rsidR="000A7E25" w:rsidRPr="002D10EB">
        <w:t>achète</w:t>
      </w:r>
      <w:r>
        <w:t>.</w:t>
      </w:r>
    </w:p>
    <w:p w14:paraId="104A25A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Toi</w:t>
      </w:r>
      <w:r>
        <w:t xml:space="preserve"> ? </w:t>
      </w:r>
      <w:r w:rsidR="000A7E25" w:rsidRPr="002D10EB">
        <w:t>M</w:t>
      </w:r>
      <w:r>
        <w:t>’</w:t>
      </w:r>
      <w:r w:rsidR="000A7E25" w:rsidRPr="002D10EB">
        <w:t>acheter une poule</w:t>
      </w:r>
      <w:r>
        <w:t xml:space="preserve"> ? </w:t>
      </w:r>
      <w:r w:rsidR="000A7E25" w:rsidRPr="002D10EB">
        <w:t>Tu es un peu bête</w:t>
      </w:r>
      <w:r>
        <w:t xml:space="preserve">. </w:t>
      </w:r>
      <w:r w:rsidR="000A7E25" w:rsidRPr="002D10EB">
        <w:t>Elle est à toi comme à moi</w:t>
      </w:r>
      <w:r>
        <w:t xml:space="preserve">. </w:t>
      </w:r>
      <w:r w:rsidR="000A7E25" w:rsidRPr="002D10EB">
        <w:t>Et puis</w:t>
      </w:r>
      <w:r>
        <w:t xml:space="preserve">, </w:t>
      </w:r>
      <w:r w:rsidR="000A7E25" w:rsidRPr="002D10EB">
        <w:t>pourquoi faire</w:t>
      </w:r>
      <w:r>
        <w:t> ?</w:t>
      </w:r>
    </w:p>
    <w:p w14:paraId="0793D6C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Voilà</w:t>
      </w:r>
      <w:r>
        <w:t xml:space="preserve">, </w:t>
      </w:r>
      <w:r w:rsidR="000A7E25" w:rsidRPr="002D10EB">
        <w:t>explique Marie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peut-être stupide</w:t>
      </w:r>
      <w:r>
        <w:t xml:space="preserve">, </w:t>
      </w:r>
      <w:r w:rsidR="000A7E25" w:rsidRPr="002D10EB">
        <w:t>mais d</w:t>
      </w:r>
      <w:r w:rsidR="000A7E25" w:rsidRPr="002D10EB">
        <w:t>e</w:t>
      </w:r>
      <w:r w:rsidR="000A7E25" w:rsidRPr="002D10EB">
        <w:t>puis le temps que nous en avons</w:t>
      </w:r>
      <w:r>
        <w:t xml:space="preserve">, </w:t>
      </w:r>
      <w:r w:rsidR="000A7E25" w:rsidRPr="002D10EB">
        <w:t>je voudrais bien manger une poule</w:t>
      </w:r>
      <w:r>
        <w:t>.</w:t>
      </w:r>
    </w:p>
    <w:p w14:paraId="4DA473D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Manger une poule</w:t>
      </w:r>
      <w:r>
        <w:t xml:space="preserve">, </w:t>
      </w:r>
      <w:r w:rsidR="000A7E25" w:rsidRPr="002D10EB">
        <w:t>Marie</w:t>
      </w:r>
      <w:r>
        <w:t> !</w:t>
      </w:r>
    </w:p>
    <w:p w14:paraId="38FC616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avoue Marie</w:t>
      </w:r>
      <w:r>
        <w:t xml:space="preserve">. </w:t>
      </w:r>
      <w:r w:rsidR="000A7E25" w:rsidRPr="002D10EB">
        <w:t>Avec du riz</w:t>
      </w:r>
      <w:r>
        <w:t>.</w:t>
      </w:r>
    </w:p>
    <w:p w14:paraId="4532BBD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pense</w:t>
      </w:r>
      <w:r>
        <w:t xml:space="preserve">, </w:t>
      </w:r>
      <w:r w:rsidR="000A7E25" w:rsidRPr="002D10EB">
        <w:t>une poule ça ne se mange pas comme ça</w:t>
      </w:r>
      <w:r>
        <w:t xml:space="preserve"> ! </w:t>
      </w:r>
      <w:r w:rsidR="000A7E25" w:rsidRPr="002D10EB">
        <w:t>Il faudrait d</w:t>
      </w:r>
      <w:r>
        <w:t>’</w:t>
      </w:r>
      <w:r w:rsidR="000A7E25" w:rsidRPr="002D10EB">
        <w:t>abord la tuer</w:t>
      </w:r>
      <w:r>
        <w:t> !</w:t>
      </w:r>
    </w:p>
    <w:p w14:paraId="465DCD4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m</w:t>
      </w:r>
      <w:r>
        <w:t>’</w:t>
      </w:r>
      <w:r w:rsidR="000A7E25" w:rsidRPr="002D10EB">
        <w:t>en charge</w:t>
      </w:r>
      <w:r>
        <w:t xml:space="preserve">, </w:t>
      </w:r>
      <w:r w:rsidR="000A7E25" w:rsidRPr="002D10EB">
        <w:t>déclare Marie</w:t>
      </w:r>
      <w:r>
        <w:t>.</w:t>
      </w:r>
    </w:p>
    <w:p w14:paraId="1798D4E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Toi</w:t>
      </w:r>
      <w:r>
        <w:t xml:space="preserve">, </w:t>
      </w:r>
      <w:r w:rsidR="000A7E25" w:rsidRPr="002D10EB">
        <w:t>tuer une poule</w:t>
      </w:r>
      <w:r>
        <w:t> !</w:t>
      </w:r>
    </w:p>
    <w:p w14:paraId="5D2CF0B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oui</w:t>
      </w:r>
      <w:r>
        <w:t xml:space="preserve">, </w:t>
      </w:r>
      <w:r w:rsidR="000A7E25" w:rsidRPr="002D10EB">
        <w:t>fait Marie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tout simple</w:t>
      </w:r>
      <w:r>
        <w:t>.</w:t>
      </w:r>
    </w:p>
    <w:p w14:paraId="201BA946" w14:textId="6CBAB1E4" w:rsidR="00EE0B82" w:rsidRDefault="000A7E25" w:rsidP="000A7E25">
      <w:r w:rsidRPr="002D10EB">
        <w:t>Tuer une poule</w:t>
      </w:r>
      <w:r w:rsidR="00EE0B82">
        <w:t xml:space="preserve">, </w:t>
      </w:r>
      <w:r w:rsidRPr="002D10EB">
        <w:t>chez moi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bien la première fois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en ai peur</w:t>
      </w:r>
      <w:r w:rsidR="00EE0B82">
        <w:t xml:space="preserve">. </w:t>
      </w:r>
      <w:r w:rsidRPr="002D10EB">
        <w:t>Entre le oui et le non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hésite</w:t>
      </w:r>
      <w:r w:rsidR="00EE0B82">
        <w:t xml:space="preserve">, </w:t>
      </w:r>
      <w:r w:rsidRPr="002D10EB">
        <w:t>un peu pâle</w:t>
      </w:r>
      <w:r w:rsidR="00EE0B82">
        <w:t>.</w:t>
      </w:r>
    </w:p>
    <w:p w14:paraId="6039A18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Après tout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cela te regarde</w:t>
      </w:r>
      <w:r>
        <w:t>.</w:t>
      </w:r>
    </w:p>
    <w:p w14:paraId="1DF642E9" w14:textId="77777777" w:rsidR="00EE0B82" w:rsidRDefault="000A7E25" w:rsidP="000A7E25">
      <w:r w:rsidRPr="002D10EB">
        <w:t>Tante Ida prise</w:t>
      </w:r>
      <w:r w:rsidR="00EE0B82">
        <w:t xml:space="preserve">, </w:t>
      </w:r>
      <w:r w:rsidRPr="002D10EB">
        <w:t>Marie sait ce qu</w:t>
      </w:r>
      <w:r w:rsidR="00EE0B82">
        <w:t>’</w:t>
      </w:r>
      <w:r w:rsidRPr="002D10EB">
        <w:t>il faut en faire</w:t>
      </w:r>
      <w:r w:rsidR="00EE0B82">
        <w:t xml:space="preserve">. </w:t>
      </w:r>
      <w:r w:rsidRPr="002D10EB">
        <w:t>Pendant quelques jours</w:t>
      </w:r>
      <w:r w:rsidR="00EE0B82">
        <w:t xml:space="preserve">, </w:t>
      </w:r>
      <w:r w:rsidRPr="002D10EB">
        <w:t>elle la nourrit dans une mue</w:t>
      </w:r>
      <w:r w:rsidR="00EE0B82">
        <w:t xml:space="preserve">. </w:t>
      </w:r>
      <w:r w:rsidRPr="002D10EB">
        <w:t>La bête est là au fond de la cour</w:t>
      </w:r>
      <w:r w:rsidR="00EE0B82">
        <w:t xml:space="preserve">, </w:t>
      </w:r>
      <w:r w:rsidRPr="002D10EB">
        <w:t>derrière des barreaux</w:t>
      </w:r>
      <w:r w:rsidR="00EE0B82">
        <w:t xml:space="preserve">. </w:t>
      </w:r>
      <w:r w:rsidRPr="002D10EB">
        <w:t>Elle s</w:t>
      </w:r>
      <w:r w:rsidR="00EE0B82">
        <w:t>’</w:t>
      </w:r>
      <w:r w:rsidRPr="002D10EB">
        <w:t>ennuie</w:t>
      </w:r>
      <w:r w:rsidR="00EE0B82">
        <w:t xml:space="preserve">, </w:t>
      </w:r>
      <w:r w:rsidRPr="002D10EB">
        <w:t>elle vo</w:t>
      </w:r>
      <w:r w:rsidRPr="002D10EB">
        <w:t>u</w:t>
      </w:r>
      <w:r w:rsidRPr="002D10EB">
        <w:t>drait bien sortir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évite de passer</w:t>
      </w:r>
      <w:r w:rsidR="00EE0B82">
        <w:t xml:space="preserve">, </w:t>
      </w:r>
      <w:r w:rsidRPr="002D10EB">
        <w:t>ou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il le faut</w:t>
      </w:r>
      <w:r w:rsidR="00EE0B82">
        <w:t xml:space="preserve">, </w:t>
      </w:r>
      <w:r w:rsidRPr="002D10EB">
        <w:t>je regarde autre part</w:t>
      </w:r>
      <w:r w:rsidR="00EE0B82">
        <w:t xml:space="preserve">. </w:t>
      </w:r>
      <w:r w:rsidRPr="002D10EB">
        <w:t>Est-ce que je m</w:t>
      </w:r>
      <w:r w:rsidR="00EE0B82">
        <w:t>’</w:t>
      </w:r>
      <w:r w:rsidRPr="002D10EB">
        <w:t>intéresse</w:t>
      </w:r>
      <w:r w:rsidR="00EE0B82">
        <w:t xml:space="preserve">, </w:t>
      </w:r>
      <w:r w:rsidRPr="002D10EB">
        <w:t>moi</w:t>
      </w:r>
      <w:r w:rsidR="00EE0B82">
        <w:t xml:space="preserve">, </w:t>
      </w:r>
      <w:r w:rsidRPr="002D10EB">
        <w:t>à cette poule</w:t>
      </w:r>
      <w:r w:rsidR="00EE0B82">
        <w:t xml:space="preserve"> ? </w:t>
      </w:r>
      <w:r w:rsidRPr="002D10EB">
        <w:t>Ce n</w:t>
      </w:r>
      <w:r w:rsidR="00EE0B82">
        <w:t>’</w:t>
      </w:r>
      <w:r w:rsidRPr="002D10EB">
        <w:t>est plus Tante Ida</w:t>
      </w:r>
      <w:r w:rsidR="00EE0B82">
        <w:t xml:space="preserve">. </w:t>
      </w:r>
      <w:r w:rsidRPr="002D10EB">
        <w:t>Mais non</w:t>
      </w:r>
      <w:r w:rsidR="00EE0B82">
        <w:t xml:space="preserve">, </w:t>
      </w:r>
      <w:r w:rsidRPr="002D10EB">
        <w:t>mais non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une étrangère qu</w:t>
      </w:r>
      <w:r w:rsidR="00EE0B82">
        <w:t>’</w:t>
      </w:r>
      <w:r w:rsidRPr="002D10EB">
        <w:t>on engraisse</w:t>
      </w:r>
      <w:r w:rsidR="00EE0B82">
        <w:t>.</w:t>
      </w:r>
    </w:p>
    <w:p w14:paraId="0B71A516" w14:textId="77777777" w:rsidR="00EE0B82" w:rsidRDefault="000A7E25" w:rsidP="000A7E25">
      <w:r w:rsidRPr="002D10EB">
        <w:t>Huit jours après</w:t>
      </w:r>
      <w:r w:rsidR="00EE0B82">
        <w:t xml:space="preserve">, </w:t>
      </w:r>
      <w:r w:rsidRPr="002D10EB">
        <w:t>Marie m</w:t>
      </w:r>
      <w:r w:rsidR="00EE0B82">
        <w:t>’</w:t>
      </w:r>
      <w:r w:rsidRPr="002D10EB">
        <w:t>appelle</w:t>
      </w:r>
      <w:r w:rsidR="00EE0B82">
        <w:t xml:space="preserve">. </w:t>
      </w:r>
      <w:r w:rsidRPr="002D10EB">
        <w:t>Aïe</w:t>
      </w:r>
      <w:r w:rsidR="00EE0B82">
        <w:t> !</w:t>
      </w:r>
    </w:p>
    <w:p w14:paraId="21D6F890" w14:textId="77777777" w:rsidR="00EE0B82" w:rsidRDefault="000A7E25" w:rsidP="000A7E25">
      <w:r w:rsidRPr="002D10EB">
        <w:t>Elle a mis un tablier très sale et tient à la main de grands ciseaux</w:t>
      </w:r>
      <w:r w:rsidR="00EE0B82">
        <w:t>.</w:t>
      </w:r>
    </w:p>
    <w:p w14:paraId="4F0A6F4C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Tu viens m</w:t>
      </w:r>
      <w:r>
        <w:t>’</w:t>
      </w:r>
      <w:r w:rsidR="000A7E25" w:rsidRPr="002D10EB">
        <w:t>aider</w:t>
      </w:r>
      <w:r>
        <w:t> ?</w:t>
      </w:r>
    </w:p>
    <w:p w14:paraId="5E5C9F4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si tu veux</w:t>
      </w:r>
      <w:r>
        <w:t xml:space="preserve">, </w:t>
      </w:r>
      <w:r w:rsidR="000A7E25" w:rsidRPr="002D10EB">
        <w:t>je préfère</w:t>
      </w:r>
      <w:r>
        <w:t xml:space="preserve">… </w:t>
      </w:r>
      <w:r w:rsidR="000A7E25" w:rsidRPr="002D10EB">
        <w:t>pas</w:t>
      </w:r>
      <w:r>
        <w:t>.</w:t>
      </w:r>
    </w:p>
    <w:p w14:paraId="225783D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Alors fais un petit tour</w:t>
      </w:r>
      <w:r>
        <w:t>.</w:t>
      </w:r>
    </w:p>
    <w:p w14:paraId="1269C48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Marie</w:t>
      </w:r>
      <w:r>
        <w:t>.</w:t>
      </w:r>
    </w:p>
    <w:p w14:paraId="7EA4EDFE" w14:textId="77777777" w:rsidR="00EE0B82" w:rsidRDefault="000A7E25" w:rsidP="000A7E25">
      <w:r w:rsidRPr="002D10EB">
        <w:t>Pourtant</w:t>
      </w:r>
      <w:r w:rsidR="00EE0B82">
        <w:t xml:space="preserve">, </w:t>
      </w:r>
      <w:r w:rsidRPr="002D10EB">
        <w:t>je reste là</w:t>
      </w:r>
      <w:r w:rsidR="00EE0B82">
        <w:t xml:space="preserve">, </w:t>
      </w:r>
      <w:r w:rsidRPr="002D10EB">
        <w:t>comme un lâche</w:t>
      </w:r>
      <w:r w:rsidR="00EE0B82">
        <w:t>.</w:t>
      </w:r>
    </w:p>
    <w:p w14:paraId="184B14A6" w14:textId="77777777" w:rsidR="00EE0B82" w:rsidRDefault="000A7E25" w:rsidP="000A7E25">
      <w:r w:rsidRPr="002D10EB">
        <w:t>La bête prise entre les genoux</w:t>
      </w:r>
      <w:r w:rsidR="00EE0B82">
        <w:t xml:space="preserve">, </w:t>
      </w:r>
      <w:r w:rsidRPr="002D10EB">
        <w:t>Marie lui ouvre le bec</w:t>
      </w:r>
      <w:r w:rsidR="00EE0B82">
        <w:t xml:space="preserve">, </w:t>
      </w:r>
      <w:r w:rsidRPr="002D10EB">
        <w:t>fouille avec les ciseaux et de la pointe</w:t>
      </w:r>
      <w:r w:rsidR="00EE0B82">
        <w:t xml:space="preserve">, </w:t>
      </w:r>
      <w:r w:rsidRPr="002D10EB">
        <w:t>comme si elle taillait une boutonnière</w:t>
      </w:r>
      <w:r w:rsidR="00EE0B82">
        <w:t xml:space="preserve">, </w:t>
      </w:r>
      <w:r w:rsidRPr="002D10EB">
        <w:t>lui coupe quelque chose sous la langue</w:t>
      </w:r>
      <w:r w:rsidR="00EE0B82">
        <w:t>.</w:t>
      </w:r>
    </w:p>
    <w:p w14:paraId="1363E306" w14:textId="77777777" w:rsidR="00EE0B82" w:rsidRDefault="000A7E25" w:rsidP="000A7E25">
      <w:r w:rsidRPr="002D10EB">
        <w:t>Le sang vient tout de suite</w:t>
      </w:r>
      <w:r w:rsidR="00EE0B82">
        <w:t>.</w:t>
      </w:r>
    </w:p>
    <w:p w14:paraId="7A0911ED" w14:textId="77777777" w:rsidR="00EE0B82" w:rsidRDefault="000A7E25" w:rsidP="000A7E25">
      <w:r w:rsidRPr="002D10EB">
        <w:t>La poule qui se défendait</w:t>
      </w:r>
      <w:r w:rsidR="00EE0B82">
        <w:t xml:space="preserve">, </w:t>
      </w:r>
      <w:r w:rsidRPr="002D10EB">
        <w:t>en poussant ses Kedaak</w:t>
      </w:r>
      <w:r w:rsidR="00EE0B82">
        <w:t xml:space="preserve">, </w:t>
      </w:r>
      <w:r w:rsidRPr="002D10EB">
        <w:t>se tait</w:t>
      </w:r>
      <w:r w:rsidR="00EE0B82">
        <w:t xml:space="preserve">, </w:t>
      </w:r>
      <w:r w:rsidRPr="002D10EB">
        <w:t>sans doute parce qu</w:t>
      </w:r>
      <w:r w:rsidR="00EE0B82">
        <w:t>’</w:t>
      </w:r>
      <w:r w:rsidRPr="002D10EB">
        <w:t>elle n</w:t>
      </w:r>
      <w:r w:rsidR="00EE0B82">
        <w:t>’</w:t>
      </w:r>
      <w:r w:rsidRPr="002D10EB">
        <w:t>a plus le moyen de crier</w:t>
      </w:r>
      <w:r w:rsidR="00EE0B82">
        <w:t xml:space="preserve">. </w:t>
      </w:r>
      <w:r w:rsidRPr="002D10EB">
        <w:t>Que lui a</w:t>
      </w:r>
      <w:r w:rsidRPr="002D10EB">
        <w:t>r</w:t>
      </w:r>
      <w:r w:rsidRPr="002D10EB">
        <w:t>rive-t-il</w:t>
      </w:r>
      <w:r w:rsidR="00EE0B82">
        <w:t xml:space="preserve"> ? </w:t>
      </w:r>
      <w:r w:rsidRPr="002D10EB">
        <w:t>Elle ne comprend pas</w:t>
      </w:r>
      <w:r w:rsidR="00EE0B82">
        <w:t xml:space="preserve">. </w:t>
      </w:r>
      <w:r w:rsidRPr="002D10EB">
        <w:t>Elle a bien senti</w:t>
      </w:r>
      <w:r w:rsidR="00EE0B82">
        <w:t xml:space="preserve">, </w:t>
      </w:r>
      <w:r w:rsidRPr="002D10EB">
        <w:t>dans la gorge</w:t>
      </w:r>
      <w:r w:rsidR="00EE0B82">
        <w:t xml:space="preserve">, </w:t>
      </w:r>
      <w:r w:rsidRPr="002D10EB">
        <w:t>cette pointe et rentré le cou avec un frisson qui a mal</w:t>
      </w:r>
      <w:r w:rsidR="00EE0B82">
        <w:t xml:space="preserve">. </w:t>
      </w:r>
      <w:r w:rsidRPr="002D10EB">
        <w:t>Mais elle reste saine</w:t>
      </w:r>
      <w:r w:rsidR="00EE0B82">
        <w:t xml:space="preserve">, </w:t>
      </w:r>
      <w:r w:rsidRPr="002D10EB">
        <w:t>ses ailes fonctionnent</w:t>
      </w:r>
      <w:r w:rsidR="00EE0B82">
        <w:t xml:space="preserve">, </w:t>
      </w:r>
      <w:r w:rsidRPr="002D10EB">
        <w:t>elle a de l</w:t>
      </w:r>
      <w:r w:rsidR="00EE0B82">
        <w:t>’</w:t>
      </w:r>
      <w:r w:rsidRPr="002D10EB">
        <w:t>appétit et serait contente de ravaler un peu de ce liquide rouge qui lui sort si chaud par le bec</w:t>
      </w:r>
      <w:r w:rsidR="00EE0B82">
        <w:t>.</w:t>
      </w:r>
    </w:p>
    <w:p w14:paraId="4901AC81" w14:textId="77777777" w:rsidR="00EE0B82" w:rsidRDefault="000A7E25" w:rsidP="000A7E25">
      <w:r w:rsidRPr="002D10EB">
        <w:t>Elle en hume à petits coups</w:t>
      </w:r>
      <w:r w:rsidR="00EE0B82">
        <w:t xml:space="preserve"> : </w:t>
      </w:r>
      <w:r w:rsidRPr="002D10EB">
        <w:t>c</w:t>
      </w:r>
      <w:r w:rsidR="00EE0B82">
        <w:t>’</w:t>
      </w:r>
      <w:r w:rsidRPr="002D10EB">
        <w:t>est bon</w:t>
      </w:r>
      <w:r w:rsidR="00EE0B82">
        <w:t xml:space="preserve">. </w:t>
      </w:r>
      <w:r w:rsidRPr="002D10EB">
        <w:t>Suspendue par les pattes</w:t>
      </w:r>
      <w:r w:rsidR="00EE0B82">
        <w:t xml:space="preserve">, </w:t>
      </w:r>
      <w:r w:rsidRPr="002D10EB">
        <w:t>elle relève un peu la tête pour en humer davantage</w:t>
      </w:r>
      <w:r w:rsidR="00EE0B82">
        <w:t xml:space="preserve">, </w:t>
      </w:r>
      <w:r w:rsidRPr="002D10EB">
        <w:t>mais une main la rabat</w:t>
      </w:r>
      <w:r w:rsidR="00EE0B82">
        <w:t xml:space="preserve">, </w:t>
      </w:r>
      <w:r w:rsidRPr="002D10EB">
        <w:t>et le beau liquide rouge commence à se perdre</w:t>
      </w:r>
      <w:r w:rsidR="00EE0B82">
        <w:t xml:space="preserve">, </w:t>
      </w:r>
      <w:r w:rsidRPr="002D10EB">
        <w:t>inutile</w:t>
      </w:r>
      <w:r w:rsidR="00EE0B82">
        <w:t xml:space="preserve">, </w:t>
      </w:r>
      <w:r w:rsidRPr="002D10EB">
        <w:t>dans le sable</w:t>
      </w:r>
      <w:r w:rsidR="00EE0B82">
        <w:t>.</w:t>
      </w:r>
    </w:p>
    <w:p w14:paraId="6043B0FF" w14:textId="6F04D8C4" w:rsidR="00EE0B82" w:rsidRDefault="000A7E25" w:rsidP="000A7E25">
      <w:r w:rsidRPr="002D10EB">
        <w:t>Tant pis</w:t>
      </w:r>
      <w:r w:rsidR="00EE0B82">
        <w:t xml:space="preserve">, </w:t>
      </w:r>
      <w:r w:rsidRPr="002D10EB">
        <w:t>elle n</w:t>
      </w:r>
      <w:r w:rsidR="00EE0B82">
        <w:t>’</w:t>
      </w:r>
      <w:r w:rsidRPr="002D10EB">
        <w:t>y pense plus</w:t>
      </w:r>
      <w:r w:rsidR="00EE0B82">
        <w:t xml:space="preserve">. </w:t>
      </w:r>
      <w:r w:rsidRPr="002D10EB">
        <w:t>L</w:t>
      </w:r>
      <w:r w:rsidR="00EE0B82">
        <w:t>’</w:t>
      </w:r>
      <w:r w:rsidRPr="002D10EB">
        <w:t>œil grand ouvert</w:t>
      </w:r>
      <w:r w:rsidR="00EE0B82">
        <w:t xml:space="preserve">, </w:t>
      </w:r>
      <w:r w:rsidRPr="002D10EB">
        <w:t>elle ape</w:t>
      </w:r>
      <w:r w:rsidRPr="002D10EB">
        <w:t>r</w:t>
      </w:r>
      <w:r w:rsidRPr="002D10EB">
        <w:t xml:space="preserve">çoit des choses dont elle </w:t>
      </w:r>
      <w:r w:rsidR="00F841B0">
        <w:t>a</w:t>
      </w:r>
      <w:r w:rsidR="00F841B0" w:rsidRPr="002D10EB">
        <w:t xml:space="preserve"> </w:t>
      </w:r>
      <w:r w:rsidRPr="002D10EB">
        <w:t>l</w:t>
      </w:r>
      <w:r w:rsidR="00EE0B82">
        <w:t>’</w:t>
      </w:r>
      <w:r w:rsidRPr="002D10EB">
        <w:t>habitude</w:t>
      </w:r>
      <w:r w:rsidR="00EE0B82">
        <w:t xml:space="preserve"> : </w:t>
      </w:r>
      <w:r w:rsidRPr="002D10EB">
        <w:t>un coq là-bas entre ses poules</w:t>
      </w:r>
      <w:r w:rsidR="00EE0B82">
        <w:t xml:space="preserve">, </w:t>
      </w:r>
      <w:r w:rsidRPr="002D10EB">
        <w:t>un brin d</w:t>
      </w:r>
      <w:r w:rsidR="00EE0B82">
        <w:t>’</w:t>
      </w:r>
      <w:r w:rsidRPr="002D10EB">
        <w:t>herbe par terre</w:t>
      </w:r>
      <w:r w:rsidR="00EE0B82">
        <w:t xml:space="preserve">, </w:t>
      </w:r>
      <w:r w:rsidRPr="002D10EB">
        <w:t>son maître tout près qui la r</w:t>
      </w:r>
      <w:r w:rsidRPr="002D10EB">
        <w:t>e</w:t>
      </w:r>
      <w:r w:rsidRPr="002D10EB">
        <w:t>garde</w:t>
      </w:r>
      <w:r w:rsidR="00EE0B82">
        <w:t>.</w:t>
      </w:r>
    </w:p>
    <w:p w14:paraId="1FEA0234" w14:textId="77777777" w:rsidR="00EE0B82" w:rsidRDefault="000A7E25" w:rsidP="000A7E25">
      <w:r w:rsidRPr="002D10EB">
        <w:t>Comme je m</w:t>
      </w:r>
      <w:r w:rsidR="00EE0B82">
        <w:t>’</w:t>
      </w:r>
      <w:r w:rsidRPr="002D10EB">
        <w:t>avance</w:t>
      </w:r>
      <w:r w:rsidR="00EE0B82">
        <w:t xml:space="preserve">, </w:t>
      </w:r>
      <w:r w:rsidRPr="002D10EB">
        <w:t>elle fait un mouvement pour me voir</w:t>
      </w:r>
      <w:r w:rsidR="00EE0B82">
        <w:t xml:space="preserve">. </w:t>
      </w:r>
      <w:r w:rsidRPr="002D10EB">
        <w:t>Je ne suis pas fier</w:t>
      </w:r>
      <w:r w:rsidR="00EE0B82">
        <w:t>…</w:t>
      </w:r>
    </w:p>
    <w:p w14:paraId="6F633704" w14:textId="77777777" w:rsidR="00EE0B82" w:rsidRDefault="000A7E25" w:rsidP="000A7E25">
      <w:r w:rsidRPr="002D10EB">
        <w:lastRenderedPageBreak/>
        <w:t>Mais bientôt tout cela cesse de l</w:t>
      </w:r>
      <w:r w:rsidR="00EE0B82">
        <w:t>’</w:t>
      </w:r>
      <w:r w:rsidRPr="002D10EB">
        <w:t>intéresser</w:t>
      </w:r>
      <w:r w:rsidR="00EE0B82">
        <w:t xml:space="preserve"> : </w:t>
      </w:r>
      <w:r w:rsidRPr="002D10EB">
        <w:t>la petite peau qu</w:t>
      </w:r>
      <w:r w:rsidR="00EE0B82">
        <w:t>’</w:t>
      </w:r>
      <w:r w:rsidRPr="002D10EB">
        <w:t>elle a sur l</w:t>
      </w:r>
      <w:r w:rsidR="00EE0B82">
        <w:t>’</w:t>
      </w:r>
      <w:r w:rsidRPr="002D10EB">
        <w:t>œil</w:t>
      </w:r>
      <w:r w:rsidR="00EE0B82">
        <w:t xml:space="preserve">, </w:t>
      </w:r>
      <w:r w:rsidRPr="002D10EB">
        <w:t>se ferme et ne remonte plus qu</w:t>
      </w:r>
      <w:r w:rsidR="00EE0B82">
        <w:t>’</w:t>
      </w:r>
      <w:r w:rsidRPr="002D10EB">
        <w:t>à moitié</w:t>
      </w:r>
      <w:r w:rsidR="00EE0B82">
        <w:t xml:space="preserve">, </w:t>
      </w:r>
      <w:r w:rsidRPr="002D10EB">
        <w:t>elle laisse aller le cou</w:t>
      </w:r>
      <w:r w:rsidR="00EE0B82">
        <w:t xml:space="preserve">, </w:t>
      </w:r>
      <w:r w:rsidRPr="002D10EB">
        <w:t>et par le bec</w:t>
      </w:r>
      <w:r w:rsidR="00EE0B82">
        <w:t xml:space="preserve">, </w:t>
      </w:r>
      <w:r w:rsidRPr="002D10EB">
        <w:t>le sang continue à se dévider</w:t>
      </w:r>
      <w:r w:rsidR="00EE0B82">
        <w:t xml:space="preserve">, </w:t>
      </w:r>
      <w:r w:rsidRPr="002D10EB">
        <w:t>régulier</w:t>
      </w:r>
      <w:r w:rsidR="00EE0B82">
        <w:t xml:space="preserve">, </w:t>
      </w:r>
      <w:r w:rsidRPr="002D10EB">
        <w:t>sans un nœud</w:t>
      </w:r>
      <w:r w:rsidR="00EE0B82">
        <w:t xml:space="preserve">, </w:t>
      </w:r>
      <w:r w:rsidRPr="002D10EB">
        <w:t>comme un gros cordon de soie rouge</w:t>
      </w:r>
      <w:r w:rsidR="00EE0B82">
        <w:t>.</w:t>
      </w:r>
    </w:p>
    <w:p w14:paraId="4C428226" w14:textId="77777777" w:rsidR="00EE0B82" w:rsidRDefault="000A7E25" w:rsidP="000A7E25">
      <w:r w:rsidRPr="002D10EB">
        <w:t>Puis il s</w:t>
      </w:r>
      <w:r w:rsidR="00EE0B82">
        <w:t>’</w:t>
      </w:r>
      <w:r w:rsidRPr="002D10EB">
        <w:t>amincit</w:t>
      </w:r>
      <w:r w:rsidR="00EE0B82">
        <w:t xml:space="preserve">, </w:t>
      </w:r>
      <w:r w:rsidRPr="002D10EB">
        <w:t>et ce n</w:t>
      </w:r>
      <w:r w:rsidR="00EE0B82">
        <w:t>’</w:t>
      </w:r>
      <w:r w:rsidRPr="002D10EB">
        <w:t>est plus qu</w:t>
      </w:r>
      <w:r w:rsidR="00EE0B82">
        <w:t>’</w:t>
      </w:r>
      <w:r w:rsidRPr="002D10EB">
        <w:t>une ficelle</w:t>
      </w:r>
      <w:r w:rsidR="00EE0B82">
        <w:t>.</w:t>
      </w:r>
    </w:p>
    <w:p w14:paraId="2E87C2A6" w14:textId="77777777" w:rsidR="00EE0B82" w:rsidRDefault="000A7E25" w:rsidP="000A7E25">
      <w:r w:rsidRPr="002D10EB">
        <w:t>Une première fois</w:t>
      </w:r>
      <w:r w:rsidR="00EE0B82">
        <w:t xml:space="preserve">, </w:t>
      </w:r>
      <w:r w:rsidRPr="002D10EB">
        <w:t>en éternuant</w:t>
      </w:r>
      <w:r w:rsidR="00EE0B82">
        <w:t xml:space="preserve">, </w:t>
      </w:r>
      <w:r w:rsidRPr="002D10EB">
        <w:t>elle a secoué la tête et un lourd caillot est allé se figer loin sur un arbre</w:t>
      </w:r>
      <w:r w:rsidR="00EE0B82">
        <w:t xml:space="preserve">, </w:t>
      </w:r>
      <w:r w:rsidRPr="002D10EB">
        <w:t>entre les feuilles</w:t>
      </w:r>
      <w:r w:rsidR="00EE0B82">
        <w:t xml:space="preserve"> : </w:t>
      </w:r>
      <w:r w:rsidRPr="002D10EB">
        <w:t>un autre file à peine et tombe à plat sur le sol</w:t>
      </w:r>
      <w:r w:rsidR="00EE0B82">
        <w:t xml:space="preserve">. </w:t>
      </w:r>
      <w:r w:rsidRPr="002D10EB">
        <w:t>Comme elle est faible</w:t>
      </w:r>
      <w:r w:rsidR="00EE0B82">
        <w:t xml:space="preserve"> ! </w:t>
      </w:r>
      <w:r w:rsidRPr="002D10EB">
        <w:t>Ses ailes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elle croit remuer très fort</w:t>
      </w:r>
      <w:r w:rsidR="00EE0B82">
        <w:t xml:space="preserve">, </w:t>
      </w:r>
      <w:r w:rsidRPr="002D10EB">
        <w:t>ne vont plus qu</w:t>
      </w:r>
      <w:r w:rsidR="00EE0B82">
        <w:t>’</w:t>
      </w:r>
      <w:r w:rsidRPr="002D10EB">
        <w:t>une seule à la fois</w:t>
      </w:r>
      <w:r w:rsidR="00EE0B82">
        <w:t xml:space="preserve"> : </w:t>
      </w:r>
      <w:r w:rsidRPr="002D10EB">
        <w:t>la gauche</w:t>
      </w:r>
      <w:r w:rsidR="00EE0B82">
        <w:t xml:space="preserve">… </w:t>
      </w:r>
      <w:r w:rsidRPr="002D10EB">
        <w:t>la droite</w:t>
      </w:r>
      <w:r w:rsidR="00EE0B82">
        <w:t xml:space="preserve">… </w:t>
      </w:r>
      <w:r w:rsidRPr="002D10EB">
        <w:t>la gauche</w:t>
      </w:r>
      <w:r w:rsidR="00EE0B82">
        <w:t xml:space="preserve">… </w:t>
      </w:r>
      <w:r w:rsidRPr="002D10EB">
        <w:t>la droite</w:t>
      </w:r>
      <w:r w:rsidR="00EE0B82">
        <w:t xml:space="preserve">… </w:t>
      </w:r>
      <w:r w:rsidRPr="002D10EB">
        <w:t>encore la droite</w:t>
      </w:r>
      <w:r w:rsidR="00EE0B82">
        <w:t xml:space="preserve">… </w:t>
      </w:r>
      <w:r w:rsidRPr="002D10EB">
        <w:t>puis moins</w:t>
      </w:r>
      <w:r w:rsidR="00EE0B82">
        <w:t xml:space="preserve">… </w:t>
      </w:r>
      <w:r w:rsidRPr="002D10EB">
        <w:t>puis plus du tout</w:t>
      </w:r>
      <w:r w:rsidR="00EE0B82">
        <w:t>.</w:t>
      </w:r>
    </w:p>
    <w:p w14:paraId="294321CA" w14:textId="77777777" w:rsidR="00EE0B82" w:rsidRDefault="000A7E25" w:rsidP="000A7E25">
      <w:r w:rsidRPr="002D10EB">
        <w:t>Elle pend</w:t>
      </w:r>
      <w:r w:rsidR="00EE0B82">
        <w:t xml:space="preserve">. </w:t>
      </w:r>
      <w:r w:rsidRPr="002D10EB">
        <w:t>Je la crois morte</w:t>
      </w:r>
      <w:r w:rsidR="00EE0B82">
        <w:t>.</w:t>
      </w:r>
    </w:p>
    <w:p w14:paraId="0F7400C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Pas encore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regarde les pattes</w:t>
      </w:r>
      <w:r>
        <w:t>.</w:t>
      </w:r>
    </w:p>
    <w:p w14:paraId="704F77B6" w14:textId="77777777" w:rsidR="00EE0B82" w:rsidRDefault="000A7E25" w:rsidP="000A7E25">
      <w:r w:rsidRPr="002D10EB">
        <w:t>Elles vivent</w:t>
      </w:r>
      <w:r w:rsidR="00EE0B82">
        <w:t xml:space="preserve">, </w:t>
      </w:r>
      <w:r w:rsidRPr="002D10EB">
        <w:t>en effet</w:t>
      </w:r>
      <w:r w:rsidR="00EE0B82">
        <w:t xml:space="preserve">, </w:t>
      </w:r>
      <w:r w:rsidRPr="002D10EB">
        <w:t>ces pattes qui s</w:t>
      </w:r>
      <w:r w:rsidR="00EE0B82">
        <w:t>’</w:t>
      </w:r>
      <w:r w:rsidRPr="002D10EB">
        <w:t>ouvrent et se refe</w:t>
      </w:r>
      <w:r w:rsidRPr="002D10EB">
        <w:t>r</w:t>
      </w:r>
      <w:r w:rsidRPr="002D10EB">
        <w:t>ment comme une main qui veut prendre</w:t>
      </w:r>
      <w:r w:rsidR="00EE0B82">
        <w:t xml:space="preserve">, </w:t>
      </w:r>
      <w:r w:rsidRPr="002D10EB">
        <w:t>et le corps tout entier qui se tend</w:t>
      </w:r>
      <w:r w:rsidR="00EE0B82">
        <w:t xml:space="preserve">, </w:t>
      </w:r>
      <w:r w:rsidRPr="002D10EB">
        <w:t>et les ailes qui tout à coup se reprennent à battre</w:t>
      </w:r>
      <w:r w:rsidR="00EE0B82">
        <w:t xml:space="preserve">, </w:t>
      </w:r>
      <w:r w:rsidRPr="002D10EB">
        <w:t>les deux ensemble</w:t>
      </w:r>
      <w:r w:rsidR="00EE0B82">
        <w:t xml:space="preserve">, </w:t>
      </w:r>
      <w:r w:rsidRPr="002D10EB">
        <w:t>si violentes que des plumes se détachent et s</w:t>
      </w:r>
      <w:r w:rsidR="00EE0B82">
        <w:t>’</w:t>
      </w:r>
      <w:r w:rsidRPr="002D10EB">
        <w:t>envolent</w:t>
      </w:r>
      <w:r w:rsidR="00EE0B82">
        <w:t>.</w:t>
      </w:r>
    </w:p>
    <w:p w14:paraId="33B066A5" w14:textId="77777777" w:rsidR="00EE0B82" w:rsidRDefault="000A7E25" w:rsidP="000A7E25">
      <w:r w:rsidRPr="002D10EB">
        <w:t>Mais cela ne dure pas</w:t>
      </w:r>
      <w:r w:rsidR="00EE0B82">
        <w:t xml:space="preserve">. </w:t>
      </w:r>
      <w:r w:rsidRPr="002D10EB">
        <w:t>Tête ballante</w:t>
      </w:r>
      <w:r w:rsidR="00EE0B82">
        <w:t xml:space="preserve">, </w:t>
      </w:r>
      <w:r w:rsidRPr="002D10EB">
        <w:t>la poule souffle</w:t>
      </w:r>
      <w:r w:rsidR="00EE0B82">
        <w:t xml:space="preserve">, </w:t>
      </w:r>
      <w:r w:rsidRPr="002D10EB">
        <w:t>au bout du bec</w:t>
      </w:r>
      <w:r w:rsidR="00EE0B82">
        <w:t xml:space="preserve">, </w:t>
      </w:r>
      <w:r w:rsidRPr="002D10EB">
        <w:t>une petite bulle qui crève</w:t>
      </w:r>
      <w:r w:rsidR="00EE0B82">
        <w:t xml:space="preserve"> ; </w:t>
      </w:r>
      <w:r w:rsidRPr="002D10EB">
        <w:t>les ailes se ralentissent</w:t>
      </w:r>
      <w:r w:rsidR="00EE0B82">
        <w:t xml:space="preserve">, </w:t>
      </w:r>
      <w:r w:rsidRPr="002D10EB">
        <w:t>reprennent leur jeu</w:t>
      </w:r>
      <w:r w:rsidR="00EE0B82">
        <w:t xml:space="preserve"> : </w:t>
      </w:r>
      <w:r w:rsidRPr="002D10EB">
        <w:t>la gauche</w:t>
      </w:r>
      <w:r w:rsidR="00EE0B82">
        <w:t xml:space="preserve">, </w:t>
      </w:r>
      <w:r w:rsidRPr="002D10EB">
        <w:t>plus faiblement la droite</w:t>
      </w:r>
      <w:r w:rsidR="00EE0B82">
        <w:t xml:space="preserve">, </w:t>
      </w:r>
      <w:r w:rsidRPr="002D10EB">
        <w:t>à peine la gauche</w:t>
      </w:r>
      <w:r w:rsidR="00EE0B82">
        <w:t xml:space="preserve">, </w:t>
      </w:r>
      <w:r w:rsidRPr="002D10EB">
        <w:t>puis les deux qui s</w:t>
      </w:r>
      <w:r w:rsidR="00EE0B82">
        <w:t>’</w:t>
      </w:r>
      <w:r w:rsidRPr="002D10EB">
        <w:t>écartent</w:t>
      </w:r>
      <w:r w:rsidR="00EE0B82">
        <w:t xml:space="preserve">, </w:t>
      </w:r>
      <w:r w:rsidRPr="002D10EB">
        <w:t>grandes</w:t>
      </w:r>
      <w:r w:rsidR="00EE0B82">
        <w:t xml:space="preserve">, </w:t>
      </w:r>
      <w:r w:rsidRPr="002D10EB">
        <w:t>grandes</w:t>
      </w:r>
      <w:r w:rsidR="00EE0B82">
        <w:t xml:space="preserve">, </w:t>
      </w:r>
      <w:r w:rsidRPr="002D10EB">
        <w:t>tant qu</w:t>
      </w:r>
      <w:r w:rsidR="00EE0B82">
        <w:t>’</w:t>
      </w:r>
      <w:r w:rsidRPr="002D10EB">
        <w:t>elles peuvent</w:t>
      </w:r>
      <w:r w:rsidR="00EE0B82">
        <w:t xml:space="preserve">, </w:t>
      </w:r>
      <w:r w:rsidRPr="002D10EB">
        <w:t>et restent ainsi</w:t>
      </w:r>
      <w:r w:rsidR="00EE0B82">
        <w:t>.</w:t>
      </w:r>
    </w:p>
    <w:p w14:paraId="115EA69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fini</w:t>
      </w:r>
      <w:r>
        <w:t xml:space="preserve">, </w:t>
      </w:r>
      <w:r w:rsidR="000A7E25" w:rsidRPr="002D10EB">
        <w:t>dit Marie</w:t>
      </w:r>
      <w:r>
        <w:t>.</w:t>
      </w:r>
    </w:p>
    <w:p w14:paraId="77293F0C" w14:textId="77777777" w:rsidR="00EE0B82" w:rsidRDefault="000A7E25" w:rsidP="000A7E25">
      <w:r w:rsidRPr="002D10EB">
        <w:t>J</w:t>
      </w:r>
      <w:r w:rsidR="00EE0B82">
        <w:t>’</w:t>
      </w:r>
      <w:r w:rsidRPr="002D10EB">
        <w:t>ai besoin de faire un petit tour</w:t>
      </w:r>
      <w:r w:rsidR="00EE0B82">
        <w:t>.</w:t>
      </w:r>
    </w:p>
    <w:p w14:paraId="0464B3E9" w14:textId="77777777" w:rsidR="00EE0B82" w:rsidRDefault="000A7E25" w:rsidP="000A7E25">
      <w:r w:rsidRPr="002D10EB">
        <w:lastRenderedPageBreak/>
        <w:t>Quand je reviens</w:t>
      </w:r>
      <w:r w:rsidR="00EE0B82">
        <w:t xml:space="preserve">, </w:t>
      </w:r>
      <w:r w:rsidRPr="002D10EB">
        <w:t>Tante Ida repose</w:t>
      </w:r>
      <w:r w:rsidR="00EE0B82">
        <w:t xml:space="preserve">, </w:t>
      </w:r>
      <w:r w:rsidRPr="002D10EB">
        <w:t>les pattes en l</w:t>
      </w:r>
      <w:r w:rsidR="00EE0B82">
        <w:t>’</w:t>
      </w:r>
      <w:r w:rsidRPr="002D10EB">
        <w:t>air</w:t>
      </w:r>
      <w:r w:rsidR="00EE0B82">
        <w:t xml:space="preserve">, </w:t>
      </w:r>
      <w:r w:rsidRPr="002D10EB">
        <w:t>sur le bord d</w:t>
      </w:r>
      <w:r w:rsidR="00EE0B82">
        <w:t>’</w:t>
      </w:r>
      <w:r w:rsidRPr="002D10EB">
        <w:t>une table</w:t>
      </w:r>
      <w:r w:rsidR="00EE0B82">
        <w:t xml:space="preserve">. </w:t>
      </w:r>
      <w:r w:rsidRPr="002D10EB">
        <w:t>Un peu de vent rebrousse ses plumes de poule morte</w:t>
      </w:r>
      <w:r w:rsidR="00EE0B82">
        <w:t xml:space="preserve">. </w:t>
      </w:r>
      <w:r w:rsidRPr="002D10EB">
        <w:t>La crête est blanche</w:t>
      </w:r>
      <w:r w:rsidR="00EE0B82">
        <w:t xml:space="preserve">. </w:t>
      </w:r>
      <w:r w:rsidRPr="002D10EB">
        <w:t>Avec un doigt</w:t>
      </w:r>
      <w:r w:rsidR="00EE0B82">
        <w:t xml:space="preserve">, </w:t>
      </w:r>
      <w:r w:rsidRPr="002D10EB">
        <w:t>je fais ballotter la tête</w:t>
      </w:r>
      <w:r w:rsidR="00EE0B82">
        <w:t xml:space="preserve"> : </w:t>
      </w:r>
      <w:r w:rsidRPr="002D10EB">
        <w:t>une mouche en sort</w:t>
      </w:r>
      <w:r w:rsidR="00EE0B82">
        <w:t>…</w:t>
      </w:r>
    </w:p>
    <w:p w14:paraId="2656B18F" w14:textId="77777777" w:rsidR="00EE0B82" w:rsidRDefault="000A7E25" w:rsidP="000A7E25">
      <w:r w:rsidRPr="002D10EB">
        <w:t>Le lendemain</w:t>
      </w:r>
      <w:r w:rsidR="00EE0B82">
        <w:t xml:space="preserve">, </w:t>
      </w:r>
      <w:r w:rsidRPr="002D10EB">
        <w:t>trempée de riz</w:t>
      </w:r>
      <w:r w:rsidR="00EE0B82">
        <w:t xml:space="preserve">, </w:t>
      </w:r>
      <w:r w:rsidRPr="002D10EB">
        <w:t>en morceaux sur un plat</w:t>
      </w:r>
      <w:r w:rsidR="00EE0B82">
        <w:t xml:space="preserve">, </w:t>
      </w:r>
      <w:r w:rsidRPr="002D10EB">
        <w:t>ce n</w:t>
      </w:r>
      <w:r w:rsidR="00EE0B82">
        <w:t>’</w:t>
      </w:r>
      <w:r w:rsidRPr="002D10EB">
        <w:t>est plus une poule</w:t>
      </w:r>
      <w:r w:rsidR="00EE0B82">
        <w:t xml:space="preserve"> : </w:t>
      </w:r>
      <w:r w:rsidRPr="002D10EB">
        <w:t>c</w:t>
      </w:r>
      <w:r w:rsidR="00EE0B82">
        <w:t>’</w:t>
      </w:r>
      <w:r w:rsidRPr="002D10EB">
        <w:t>est quelque chose qui se mange</w:t>
      </w:r>
      <w:r w:rsidR="00EE0B82">
        <w:t>.</w:t>
      </w:r>
    </w:p>
    <w:p w14:paraId="66E6927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tu ne te sers pas</w:t>
      </w:r>
      <w:r>
        <w:t> ?</w:t>
      </w:r>
    </w:p>
    <w:p w14:paraId="368DBF1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je n</w:t>
      </w:r>
      <w:r>
        <w:t>’</w:t>
      </w:r>
      <w:r w:rsidR="000A7E25" w:rsidRPr="002D10EB">
        <w:t>ai pas faim</w:t>
      </w:r>
      <w:r>
        <w:t xml:space="preserve">. </w:t>
      </w:r>
      <w:r w:rsidR="000A7E25" w:rsidRPr="002D10EB">
        <w:t>Une poule</w:t>
      </w:r>
      <w:r>
        <w:t xml:space="preserve">, </w:t>
      </w:r>
      <w:r w:rsidR="000A7E25" w:rsidRPr="002D10EB">
        <w:t>ne trouves-tu pas</w:t>
      </w:r>
      <w:r>
        <w:t xml:space="preserve">, </w:t>
      </w:r>
      <w:r w:rsidR="000A7E25" w:rsidRPr="002D10EB">
        <w:t>ça sent</w:t>
      </w:r>
      <w:r>
        <w:t xml:space="preserve">, </w:t>
      </w:r>
      <w:r w:rsidR="000A7E25" w:rsidRPr="002D10EB">
        <w:t>oui vraiment</w:t>
      </w:r>
      <w:r>
        <w:t xml:space="preserve">, </w:t>
      </w:r>
      <w:r w:rsidR="000A7E25" w:rsidRPr="002D10EB">
        <w:t>ça sent le poulailler</w:t>
      </w:r>
      <w:r>
        <w:t>.</w:t>
      </w:r>
    </w:p>
    <w:p w14:paraId="76E7AEDD" w14:textId="77777777" w:rsidR="00EE0B82" w:rsidRDefault="000A7E25" w:rsidP="000A7E25">
      <w:r w:rsidRPr="002D10EB">
        <w:t>Au lieu d</w:t>
      </w:r>
      <w:r w:rsidR="00EE0B82">
        <w:t>’</w:t>
      </w:r>
      <w:r w:rsidRPr="002D10EB">
        <w:t>avouer simplement que je pense à ma bête et que j</w:t>
      </w:r>
      <w:r w:rsidR="00EE0B82">
        <w:t>’</w:t>
      </w:r>
      <w:r w:rsidRPr="002D10EB">
        <w:t>ai de la peine</w:t>
      </w:r>
      <w:r w:rsidR="00EE0B82">
        <w:t> !</w:t>
      </w:r>
    </w:p>
    <w:p w14:paraId="312C3D43" w14:textId="77777777" w:rsidR="000A7E25" w:rsidRPr="002D10EB" w:rsidRDefault="000A7E25" w:rsidP="000A7E25">
      <w:pPr>
        <w:pStyle w:val="ParagrapheVideNormal"/>
      </w:pPr>
    </w:p>
    <w:p w14:paraId="0936F940" w14:textId="77777777" w:rsidR="00EE0B82" w:rsidRDefault="000A7E25" w:rsidP="000A7E25">
      <w:r w:rsidRPr="002D10EB">
        <w:t>C</w:t>
      </w:r>
      <w:r w:rsidR="00EE0B82">
        <w:t>’</w:t>
      </w:r>
      <w:r w:rsidRPr="002D10EB">
        <w:t>est ainsi qu</w:t>
      </w:r>
      <w:r w:rsidR="00EE0B82">
        <w:t>’</w:t>
      </w:r>
      <w:r w:rsidRPr="002D10EB">
        <w:t>on devient assassin</w:t>
      </w:r>
      <w:r w:rsidR="00EE0B82">
        <w:t xml:space="preserve"> : </w:t>
      </w:r>
      <w:r w:rsidRPr="002D10EB">
        <w:t>on prend l</w:t>
      </w:r>
      <w:r w:rsidR="00EE0B82">
        <w:t>’</w:t>
      </w:r>
      <w:r w:rsidRPr="002D10EB">
        <w:t>habitude</w:t>
      </w:r>
      <w:r w:rsidR="00EE0B82">
        <w:t xml:space="preserve">. </w:t>
      </w:r>
      <w:r w:rsidRPr="002D10EB">
        <w:t>À présent</w:t>
      </w:r>
      <w:r w:rsidR="00EE0B82">
        <w:t xml:space="preserve">, </w:t>
      </w:r>
      <w:r w:rsidRPr="002D10EB">
        <w:t>quand Marie prépare un massacre</w:t>
      </w:r>
      <w:r w:rsidR="00EE0B82">
        <w:t xml:space="preserve">, </w:t>
      </w:r>
      <w:r w:rsidRPr="002D10EB">
        <w:t>afin que rien ne se perde</w:t>
      </w:r>
      <w:r w:rsidR="00EE0B82">
        <w:t xml:space="preserve">, </w:t>
      </w:r>
      <w:r w:rsidRPr="002D10EB">
        <w:t>je dispose</w:t>
      </w:r>
      <w:r w:rsidR="00EE0B82">
        <w:t xml:space="preserve">, </w:t>
      </w:r>
      <w:r w:rsidRPr="002D10EB">
        <w:t>sous la poule</w:t>
      </w:r>
      <w:r w:rsidR="00EE0B82">
        <w:t xml:space="preserve">, </w:t>
      </w:r>
      <w:r w:rsidRPr="002D10EB">
        <w:t>un plateau afin qu</w:t>
      </w:r>
      <w:r w:rsidR="00EE0B82">
        <w:t>’</w:t>
      </w:r>
      <w:r w:rsidRPr="002D10EB">
        <w:t>elle y saigne</w:t>
      </w:r>
      <w:r w:rsidR="00EE0B82">
        <w:t xml:space="preserve">, </w:t>
      </w:r>
      <w:r w:rsidRPr="002D10EB">
        <w:t>tout à son aise</w:t>
      </w:r>
      <w:r w:rsidR="00EE0B82">
        <w:t xml:space="preserve">, </w:t>
      </w:r>
      <w:r w:rsidRPr="002D10EB">
        <w:t>de la nourriture pour les autres</w:t>
      </w:r>
      <w:r w:rsidR="00EE0B82">
        <w:t>.</w:t>
      </w:r>
    </w:p>
    <w:p w14:paraId="1D04D1C9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5CF0D513" w14:textId="77777777" w:rsidR="00EE0B82" w:rsidRDefault="000A7E25" w:rsidP="000A7E25">
      <w:pPr>
        <w:pStyle w:val="Sous-titre"/>
        <w:jc w:val="left"/>
      </w:pPr>
      <w:r w:rsidRPr="002D10EB">
        <w:t>AGONIES</w:t>
      </w:r>
      <w:r w:rsidR="00EE0B82">
        <w:t>.</w:t>
      </w:r>
    </w:p>
    <w:p w14:paraId="432024CC" w14:textId="77777777" w:rsidR="00B77A0F" w:rsidRPr="00B77A0F" w:rsidRDefault="00B77A0F" w:rsidP="00B77A0F">
      <w:pPr>
        <w:pStyle w:val="NormalSolidaire"/>
        <w:spacing w:before="0" w:after="0"/>
      </w:pPr>
    </w:p>
    <w:p w14:paraId="1E2B1791" w14:textId="77777777" w:rsidR="00EE0B82" w:rsidRDefault="000A7E25" w:rsidP="000A7E25">
      <w:r w:rsidRPr="002D10EB">
        <w:t>Quand ce n</w:t>
      </w:r>
      <w:r w:rsidR="00EE0B82">
        <w:t>’</w:t>
      </w:r>
      <w:r w:rsidRPr="002D10EB">
        <w:t>est pas de vieillesse</w:t>
      </w:r>
      <w:r w:rsidR="00EE0B82">
        <w:t xml:space="preserve">, </w:t>
      </w:r>
      <w:r w:rsidRPr="002D10EB">
        <w:t>les poules meurent</w:t>
      </w:r>
      <w:r w:rsidR="00EE0B82">
        <w:t xml:space="preserve">, </w:t>
      </w:r>
      <w:r w:rsidRPr="002D10EB">
        <w:t>tête en bas</w:t>
      </w:r>
      <w:r w:rsidR="00EE0B82">
        <w:t xml:space="preserve">, </w:t>
      </w:r>
      <w:r w:rsidRPr="002D10EB">
        <w:t>pattes en l</w:t>
      </w:r>
      <w:r w:rsidR="00EE0B82">
        <w:t>’</w:t>
      </w:r>
      <w:r w:rsidRPr="002D10EB">
        <w:t>air</w:t>
      </w:r>
      <w:r w:rsidR="00EE0B82">
        <w:t xml:space="preserve">, </w:t>
      </w:r>
      <w:r w:rsidRPr="002D10EB">
        <w:t>dans un poing qui tient ferme</w:t>
      </w:r>
      <w:r w:rsidR="00EE0B82">
        <w:t>.</w:t>
      </w:r>
    </w:p>
    <w:p w14:paraId="7633CB19" w14:textId="77777777" w:rsidR="000A7E25" w:rsidRPr="002D10EB" w:rsidRDefault="000A7E25" w:rsidP="00B77A0F">
      <w:pPr>
        <w:pStyle w:val="ParagrapheVideNormalInterligne10ptAvant0ptAprs0pt"/>
      </w:pPr>
    </w:p>
    <w:p w14:paraId="3C036B7A" w14:textId="77777777" w:rsidR="00EE0B82" w:rsidRDefault="000A7E25" w:rsidP="000A7E25">
      <w:r w:rsidRPr="002D10EB">
        <w:t>Certaines font des manières et retiennent leur sang</w:t>
      </w:r>
      <w:r w:rsidR="00EE0B82">
        <w:t xml:space="preserve">. </w:t>
      </w:r>
      <w:r w:rsidRPr="002D10EB">
        <w:t>Il faut</w:t>
      </w:r>
      <w:r w:rsidR="00EE0B82">
        <w:t xml:space="preserve">, </w:t>
      </w:r>
      <w:r w:rsidRPr="002D10EB">
        <w:t>avec la pointe des ciseaux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on leur rouvre le bec et cherche le tampon qu</w:t>
      </w:r>
      <w:r w:rsidR="00EE0B82">
        <w:t>’</w:t>
      </w:r>
      <w:r w:rsidRPr="002D10EB">
        <w:t>elles y cachent</w:t>
      </w:r>
      <w:r w:rsidR="00EE0B82">
        <w:t>.</w:t>
      </w:r>
    </w:p>
    <w:p w14:paraId="6A3F08A6" w14:textId="77777777" w:rsidR="000A7E25" w:rsidRPr="002D10EB" w:rsidRDefault="000A7E25" w:rsidP="00B77A0F">
      <w:pPr>
        <w:pStyle w:val="ParagrapheVideNormalInterligne10ptAvant0ptAprs0pt"/>
      </w:pPr>
    </w:p>
    <w:p w14:paraId="0F3BC6A3" w14:textId="77777777" w:rsidR="00EE0B82" w:rsidRDefault="000A7E25" w:rsidP="000A7E25">
      <w:r w:rsidRPr="002D10EB">
        <w:lastRenderedPageBreak/>
        <w:t>D</w:t>
      </w:r>
      <w:r w:rsidR="00EE0B82">
        <w:t>’</w:t>
      </w:r>
      <w:r w:rsidRPr="002D10EB">
        <w:t>autres connaissent leur devoir et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elles-mêmes</w:t>
      </w:r>
      <w:r w:rsidR="00EE0B82">
        <w:t xml:space="preserve">, </w:t>
      </w:r>
      <w:r w:rsidRPr="002D10EB">
        <w:t>éte</w:t>
      </w:r>
      <w:r w:rsidRPr="002D10EB">
        <w:t>r</w:t>
      </w:r>
      <w:r w:rsidRPr="002D10EB">
        <w:t>nuent</w:t>
      </w:r>
      <w:r w:rsidR="00EE0B82">
        <w:t xml:space="preserve">, </w:t>
      </w:r>
      <w:r w:rsidRPr="002D10EB">
        <w:t>dans mes arbrisseaux</w:t>
      </w:r>
      <w:r w:rsidR="00EE0B82">
        <w:t xml:space="preserve">, </w:t>
      </w:r>
      <w:r w:rsidRPr="002D10EB">
        <w:t>de jolies petites groseilles bien rouges</w:t>
      </w:r>
      <w:r w:rsidR="00EE0B82">
        <w:t>.</w:t>
      </w:r>
    </w:p>
    <w:p w14:paraId="03401823" w14:textId="77777777" w:rsidR="000A7E25" w:rsidRPr="002D10EB" w:rsidRDefault="000A7E25" w:rsidP="00B77A0F">
      <w:pPr>
        <w:pStyle w:val="ParagrapheVideNormalInterligne10ptAvant0ptAprs0pt"/>
      </w:pPr>
    </w:p>
    <w:p w14:paraId="4CEA9DAD" w14:textId="77777777" w:rsidR="00EE0B82" w:rsidRDefault="000A7E25" w:rsidP="000A7E25">
      <w:r w:rsidRPr="002D10EB">
        <w:t>Dès la première coupure</w:t>
      </w:r>
      <w:r w:rsidR="00EE0B82">
        <w:t xml:space="preserve">, </w:t>
      </w:r>
      <w:r w:rsidRPr="002D10EB">
        <w:t>cette sournoise fait la morte</w:t>
      </w:r>
      <w:r w:rsidR="00EE0B82">
        <w:t xml:space="preserve"> : </w:t>
      </w:r>
      <w:r w:rsidRPr="002D10EB">
        <w:t>ce ne sera qu</w:t>
      </w:r>
      <w:r w:rsidR="00EE0B82">
        <w:t>’</w:t>
      </w:r>
      <w:r w:rsidRPr="002D10EB">
        <w:t>au moment de partir pour de bon qu</w:t>
      </w:r>
      <w:r w:rsidR="00EE0B82">
        <w:t>’</w:t>
      </w:r>
      <w:r w:rsidRPr="002D10EB">
        <w:t>elle se vengera</w:t>
      </w:r>
      <w:r w:rsidR="00EE0B82">
        <w:t xml:space="preserve">, </w:t>
      </w:r>
      <w:r w:rsidRPr="002D10EB">
        <w:t>avec l</w:t>
      </w:r>
      <w:r w:rsidR="00EE0B82">
        <w:t>’</w:t>
      </w:r>
      <w:r w:rsidRPr="002D10EB">
        <w:t>aigu de ses ongles</w:t>
      </w:r>
      <w:r w:rsidR="00EE0B82">
        <w:t xml:space="preserve">, </w:t>
      </w:r>
      <w:r w:rsidRPr="002D10EB">
        <w:t>sur la main qui la tient</w:t>
      </w:r>
      <w:r w:rsidR="00EE0B82">
        <w:t>.</w:t>
      </w:r>
    </w:p>
    <w:p w14:paraId="5FAFE112" w14:textId="77777777" w:rsidR="000A7E25" w:rsidRPr="002D10EB" w:rsidRDefault="000A7E25" w:rsidP="00B77A0F">
      <w:pPr>
        <w:pStyle w:val="ParagrapheVideNormalInterligne10ptAvant0ptAprs0pt"/>
      </w:pPr>
    </w:p>
    <w:p w14:paraId="795A5D9B" w14:textId="77777777" w:rsidR="00EE0B82" w:rsidRDefault="000A7E25" w:rsidP="000A7E25">
      <w:r w:rsidRPr="002D10EB">
        <w:t>Celle-ci</w:t>
      </w:r>
      <w:r w:rsidR="00EE0B82">
        <w:t xml:space="preserve">, </w:t>
      </w:r>
      <w:r w:rsidRPr="002D10EB">
        <w:t>pâmée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une seule aile s</w:t>
      </w:r>
      <w:r w:rsidR="00EE0B82">
        <w:t>’</w:t>
      </w:r>
      <w:r w:rsidRPr="002D10EB">
        <w:t>évente doucement</w:t>
      </w:r>
      <w:r w:rsidR="00EE0B82">
        <w:t xml:space="preserve">… </w:t>
      </w:r>
      <w:r w:rsidRPr="002D10EB">
        <w:t>doucement</w:t>
      </w:r>
      <w:r w:rsidR="00EE0B82">
        <w:t xml:space="preserve">… </w:t>
      </w:r>
      <w:r w:rsidRPr="002D10EB">
        <w:t>doucement</w:t>
      </w:r>
      <w:r w:rsidR="00EE0B82">
        <w:t xml:space="preserve">… </w:t>
      </w:r>
      <w:r w:rsidRPr="002D10EB">
        <w:t>puis l</w:t>
      </w:r>
      <w:r w:rsidR="00EE0B82">
        <w:t>’</w:t>
      </w:r>
      <w:r w:rsidRPr="002D10EB">
        <w:t>éventail retombe</w:t>
      </w:r>
      <w:r w:rsidR="00EE0B82">
        <w:t>.</w:t>
      </w:r>
    </w:p>
    <w:p w14:paraId="1AC5FCFF" w14:textId="77777777" w:rsidR="000A7E25" w:rsidRPr="002D10EB" w:rsidRDefault="000A7E25" w:rsidP="00B77A0F">
      <w:pPr>
        <w:pStyle w:val="ParagrapheVideNormalInterligne10ptAvant0ptAprs0pt"/>
      </w:pPr>
    </w:p>
    <w:p w14:paraId="38877584" w14:textId="77777777" w:rsidR="00EE0B82" w:rsidRDefault="000A7E25" w:rsidP="000A7E25">
      <w:r w:rsidRPr="002D10EB">
        <w:t>D</w:t>
      </w:r>
      <w:r w:rsidR="00EE0B82">
        <w:t>’</w:t>
      </w:r>
      <w:r w:rsidRPr="002D10EB">
        <w:t>autres</w:t>
      </w:r>
      <w:r w:rsidR="00EE0B82">
        <w:t xml:space="preserve">, </w:t>
      </w:r>
      <w:r w:rsidRPr="002D10EB">
        <w:t>à mourir</w:t>
      </w:r>
      <w:r w:rsidR="00EE0B82">
        <w:t xml:space="preserve">, </w:t>
      </w:r>
      <w:r w:rsidRPr="002D10EB">
        <w:t>sont longues</w:t>
      </w:r>
      <w:r w:rsidR="00EE0B82">
        <w:t xml:space="preserve">… </w:t>
      </w:r>
      <w:r w:rsidRPr="002D10EB">
        <w:t>longues</w:t>
      </w:r>
      <w:r w:rsidR="00EE0B82">
        <w:t xml:space="preserve">… </w:t>
      </w:r>
      <w:r w:rsidRPr="002D10EB">
        <w:t>beaucoup plus longues que le serait un homme</w:t>
      </w:r>
      <w:r w:rsidR="00EE0B82">
        <w:t>.</w:t>
      </w:r>
    </w:p>
    <w:p w14:paraId="3FB4093E" w14:textId="77777777" w:rsidR="00F841B0" w:rsidRDefault="00F841B0" w:rsidP="00B77A0F">
      <w:pPr>
        <w:pStyle w:val="ParagrapheVideNormalInterligne10ptAvant0ptAprs0pt"/>
        <w:numPr>
          <w:ins w:id="9" w:author="Alain" w:date="2019-12-10T14:55:00Z"/>
        </w:numPr>
      </w:pPr>
    </w:p>
    <w:p w14:paraId="78D36384" w14:textId="77777777" w:rsidR="00EE0B82" w:rsidRDefault="000A7E25" w:rsidP="000A7E25">
      <w:r w:rsidRPr="002D10EB">
        <w:t>On croirait que celle-ci vit encore</w:t>
      </w:r>
      <w:r w:rsidR="00EE0B82">
        <w:t xml:space="preserve"> : </w:t>
      </w:r>
      <w:r w:rsidRPr="002D10EB">
        <w:t>la crête est rouge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œil regarde</w:t>
      </w:r>
      <w:r w:rsidR="00EE0B82">
        <w:t xml:space="preserve">. </w:t>
      </w:r>
      <w:r w:rsidRPr="002D10EB">
        <w:t>Sans une secousse</w:t>
      </w:r>
      <w:r w:rsidR="00EE0B82">
        <w:t xml:space="preserve">, </w:t>
      </w:r>
      <w:r w:rsidRPr="002D10EB">
        <w:t>voilà longtemps qu</w:t>
      </w:r>
      <w:r w:rsidR="00EE0B82">
        <w:t>’</w:t>
      </w:r>
      <w:r w:rsidRPr="002D10EB">
        <w:t>elle est morte</w:t>
      </w:r>
      <w:r w:rsidR="00EE0B82">
        <w:t>.</w:t>
      </w:r>
    </w:p>
    <w:p w14:paraId="609DB08B" w14:textId="77777777" w:rsidR="000A7E25" w:rsidRPr="002D10EB" w:rsidRDefault="000A7E25" w:rsidP="00B77A0F">
      <w:pPr>
        <w:pStyle w:val="ParagrapheVideNormalInterligne10ptAvant0ptAprs0pt"/>
      </w:pPr>
    </w:p>
    <w:p w14:paraId="1C8AAC6D" w14:textId="77777777" w:rsidR="00EE0B82" w:rsidRDefault="000A7E25" w:rsidP="000A7E25">
      <w:r w:rsidRPr="002D10EB">
        <w:t>Celle-ci</w:t>
      </w:r>
      <w:r w:rsidR="00EE0B82">
        <w:t xml:space="preserve">, </w:t>
      </w:r>
      <w:r w:rsidRPr="002D10EB">
        <w:t>comme suppliante</w:t>
      </w:r>
      <w:r w:rsidR="00EE0B82">
        <w:t xml:space="preserve">, </w:t>
      </w:r>
      <w:r w:rsidRPr="002D10EB">
        <w:t>joint</w:t>
      </w:r>
      <w:r w:rsidR="00EE0B82">
        <w:t xml:space="preserve">, </w:t>
      </w:r>
      <w:r w:rsidRPr="002D10EB">
        <w:t>à deux mains</w:t>
      </w:r>
      <w:r w:rsidR="00EE0B82">
        <w:t xml:space="preserve">, </w:t>
      </w:r>
      <w:r w:rsidRPr="002D10EB">
        <w:t>les ailes et meurt</w:t>
      </w:r>
      <w:r w:rsidR="00EE0B82">
        <w:t xml:space="preserve">, </w:t>
      </w:r>
      <w:r w:rsidRPr="002D10EB">
        <w:t>les bras en croix</w:t>
      </w:r>
      <w:r w:rsidR="00EE0B82">
        <w:t>.</w:t>
      </w:r>
    </w:p>
    <w:p w14:paraId="0F05829B" w14:textId="77777777" w:rsidR="000A7E25" w:rsidRPr="002D10EB" w:rsidRDefault="000A7E25" w:rsidP="00B77A0F">
      <w:pPr>
        <w:pStyle w:val="ParagrapheVideNormalInterligne10ptAvant0ptAprs0pt"/>
      </w:pPr>
    </w:p>
    <w:p w14:paraId="61701FD7" w14:textId="77777777" w:rsidR="00EE0B82" w:rsidRDefault="000A7E25" w:rsidP="000A7E25">
      <w:r w:rsidRPr="002D10EB">
        <w:t>Ce petit coq</w:t>
      </w:r>
      <w:r w:rsidR="00EE0B82">
        <w:t xml:space="preserve">, </w:t>
      </w:r>
      <w:r w:rsidRPr="002D10EB">
        <w:t>gavroche dès son enfance</w:t>
      </w:r>
      <w:r w:rsidR="00EE0B82">
        <w:t xml:space="preserve">, </w:t>
      </w:r>
      <w:r w:rsidRPr="002D10EB">
        <w:t>trouve des contorsions si amusantes qu</w:t>
      </w:r>
      <w:r w:rsidR="00EE0B82">
        <w:t>’</w:t>
      </w:r>
      <w:r w:rsidRPr="002D10EB">
        <w:t>il faudrait vraiment être sans cœur pour ne pas rire</w:t>
      </w:r>
      <w:r w:rsidR="00EE0B82">
        <w:t>.</w:t>
      </w:r>
    </w:p>
    <w:p w14:paraId="25826967" w14:textId="77777777" w:rsidR="000A7E25" w:rsidRPr="002D10EB" w:rsidRDefault="000A7E25" w:rsidP="00B77A0F">
      <w:pPr>
        <w:pStyle w:val="ParagrapheVideNormalInterligne10ptAvant0ptAprs0pt"/>
      </w:pPr>
    </w:p>
    <w:p w14:paraId="17125648" w14:textId="77777777" w:rsidR="00EE0B82" w:rsidRDefault="000A7E25" w:rsidP="000A7E25">
      <w:r w:rsidRPr="002D10EB">
        <w:t>Fière de son éducation</w:t>
      </w:r>
      <w:r w:rsidR="00EE0B82">
        <w:t xml:space="preserve">, </w:t>
      </w:r>
      <w:r w:rsidRPr="002D10EB">
        <w:t>cette vieille</w:t>
      </w:r>
      <w:r w:rsidR="00EE0B82">
        <w:t xml:space="preserve">, </w:t>
      </w:r>
      <w:r w:rsidRPr="002D10EB">
        <w:t>avant de partir</w:t>
      </w:r>
      <w:r w:rsidR="00EE0B82">
        <w:t xml:space="preserve">, </w:t>
      </w:r>
      <w:r w:rsidRPr="002D10EB">
        <w:t>fait son grand salut à tout le monde</w:t>
      </w:r>
      <w:r w:rsidR="00EE0B82">
        <w:t>.</w:t>
      </w:r>
    </w:p>
    <w:p w14:paraId="3584D509" w14:textId="77777777" w:rsidR="000A7E25" w:rsidRPr="002D10EB" w:rsidRDefault="000A7E25" w:rsidP="00B77A0F">
      <w:pPr>
        <w:pStyle w:val="ParagrapheVideNormalInterligne10ptAvant0ptAprs0pt"/>
      </w:pPr>
    </w:p>
    <w:p w14:paraId="43ED7BAF" w14:textId="77777777" w:rsidR="00EE0B82" w:rsidRDefault="000A7E25" w:rsidP="000A7E25">
      <w:r w:rsidRPr="002D10EB">
        <w:lastRenderedPageBreak/>
        <w:t>Cette mystique pousse</w:t>
      </w:r>
      <w:r w:rsidR="00EE0B82">
        <w:t xml:space="preserve">… </w:t>
      </w:r>
      <w:r w:rsidRPr="002D10EB">
        <w:t>pousse</w:t>
      </w:r>
      <w:r w:rsidR="00EE0B82">
        <w:t xml:space="preserve">… </w:t>
      </w:r>
      <w:r w:rsidRPr="002D10EB">
        <w:t>comme pour lancer à Dieu son âme</w:t>
      </w:r>
      <w:r w:rsidR="00EE0B82">
        <w:t xml:space="preserve">, </w:t>
      </w:r>
      <w:r w:rsidRPr="002D10EB">
        <w:t>et ce qui vient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</w:t>
      </w:r>
      <w:r w:rsidR="00EE0B82">
        <w:t xml:space="preserve">, </w:t>
      </w:r>
      <w:r w:rsidRPr="002D10EB">
        <w:t>sous la queue</w:t>
      </w:r>
      <w:r w:rsidR="00EE0B82">
        <w:t xml:space="preserve">, </w:t>
      </w:r>
      <w:r w:rsidRPr="002D10EB">
        <w:t>une petite crotte</w:t>
      </w:r>
      <w:r w:rsidR="00EE0B82">
        <w:t>.</w:t>
      </w:r>
    </w:p>
    <w:p w14:paraId="08AEB202" w14:textId="77777777" w:rsidR="000A7E25" w:rsidRPr="002D10EB" w:rsidRDefault="000A7E25" w:rsidP="00B77A0F">
      <w:pPr>
        <w:pStyle w:val="ParagrapheVideNormalInterligne10ptAvant0ptAprs0pt"/>
      </w:pPr>
    </w:p>
    <w:p w14:paraId="30EFAA81" w14:textId="77777777" w:rsidR="00EE0B82" w:rsidRDefault="000A7E25" w:rsidP="000A7E25">
      <w:r w:rsidRPr="002D10EB">
        <w:t>Celle-ci</w:t>
      </w:r>
      <w:r w:rsidR="00EE0B82">
        <w:t xml:space="preserve">, </w:t>
      </w:r>
      <w:r w:rsidRPr="002D10EB">
        <w:t>par sa gorge ouverte</w:t>
      </w:r>
      <w:r w:rsidR="00EE0B82">
        <w:t xml:space="preserve">, </w:t>
      </w:r>
      <w:r w:rsidRPr="002D10EB">
        <w:t>pense crier et ses cris ne sont que des bulles de sang qui s</w:t>
      </w:r>
      <w:r w:rsidR="00EE0B82">
        <w:t>’</w:t>
      </w:r>
      <w:r w:rsidRPr="002D10EB">
        <w:t>allongent et qui crèvent</w:t>
      </w:r>
      <w:r w:rsidR="00EE0B82">
        <w:t>.</w:t>
      </w:r>
    </w:p>
    <w:p w14:paraId="756CDE0B" w14:textId="77777777" w:rsidR="000A7E25" w:rsidRPr="002D10EB" w:rsidRDefault="000A7E25" w:rsidP="00B77A0F">
      <w:pPr>
        <w:pStyle w:val="ParagrapheVideNormalInterligne10ptAvant0ptAprs0pt"/>
      </w:pPr>
    </w:p>
    <w:p w14:paraId="6C8F3B43" w14:textId="77777777" w:rsidR="00EE0B82" w:rsidRDefault="000A7E25" w:rsidP="000A7E25">
      <w:r w:rsidRPr="002D10EB">
        <w:t>Celle-ci</w:t>
      </w:r>
      <w:r w:rsidR="00EE0B82">
        <w:t xml:space="preserve">, </w:t>
      </w:r>
      <w:r w:rsidRPr="002D10EB">
        <w:t>alléchée par un brin d</w:t>
      </w:r>
      <w:r w:rsidR="00EE0B82">
        <w:t>’</w:t>
      </w:r>
      <w:r w:rsidRPr="002D10EB">
        <w:t>herbe</w:t>
      </w:r>
      <w:r w:rsidR="00EE0B82">
        <w:t xml:space="preserve">, </w:t>
      </w:r>
      <w:r w:rsidRPr="002D10EB">
        <w:t>le lorgne</w:t>
      </w:r>
      <w:r w:rsidR="00EE0B82">
        <w:t xml:space="preserve">, </w:t>
      </w:r>
      <w:r w:rsidRPr="002D10EB">
        <w:t>et jusqu</w:t>
      </w:r>
      <w:r w:rsidR="00EE0B82">
        <w:t>’</w:t>
      </w:r>
      <w:r w:rsidRPr="002D10EB">
        <w:t>à la fin</w:t>
      </w:r>
      <w:r w:rsidR="00EE0B82">
        <w:t xml:space="preserve">, </w:t>
      </w:r>
      <w:r w:rsidRPr="002D10EB">
        <w:t>elle pique</w:t>
      </w:r>
      <w:r w:rsidR="00EE0B82">
        <w:t xml:space="preserve">… </w:t>
      </w:r>
      <w:r w:rsidRPr="002D10EB">
        <w:t>pique</w:t>
      </w:r>
      <w:r w:rsidR="00EE0B82">
        <w:t>…</w:t>
      </w:r>
    </w:p>
    <w:p w14:paraId="4DE16F80" w14:textId="77777777" w:rsidR="000A7E25" w:rsidRPr="002D10EB" w:rsidRDefault="000A7E25" w:rsidP="00B77A0F">
      <w:pPr>
        <w:pStyle w:val="ParagrapheVideNormalInterligne10ptAvant0ptAprs0pt"/>
      </w:pPr>
    </w:p>
    <w:p w14:paraId="5C7F6C92" w14:textId="77777777" w:rsidR="00EE0B82" w:rsidRDefault="000A7E25" w:rsidP="000A7E25">
      <w:r w:rsidRPr="002D10EB">
        <w:t>Presque morte</w:t>
      </w:r>
      <w:r w:rsidR="00EE0B82">
        <w:t xml:space="preserve">, </w:t>
      </w:r>
      <w:r w:rsidRPr="002D10EB">
        <w:t>elle essaie au bout du bec une dernière goutte qui ne deviendra jamais une goutte</w:t>
      </w:r>
      <w:r w:rsidR="00EE0B82">
        <w:t>.</w:t>
      </w:r>
    </w:p>
    <w:p w14:paraId="1F750C89" w14:textId="77777777" w:rsidR="000A7E25" w:rsidRPr="002D10EB" w:rsidRDefault="000A7E25" w:rsidP="00B77A0F">
      <w:pPr>
        <w:pStyle w:val="ParagrapheVideNormalInterligne10ptAvant0ptAprs0pt"/>
      </w:pPr>
    </w:p>
    <w:p w14:paraId="686EA208" w14:textId="77777777" w:rsidR="00EE0B82" w:rsidRDefault="000A7E25" w:rsidP="000A7E25">
      <w:r w:rsidRPr="002D10EB">
        <w:t>Allons</w:t>
      </w:r>
      <w:r w:rsidR="00EE0B82">
        <w:t xml:space="preserve">, </w:t>
      </w:r>
      <w:r w:rsidRPr="002D10EB">
        <w:t>la vieille</w:t>
      </w:r>
      <w:r w:rsidR="00EE0B82">
        <w:t xml:space="preserve">, </w:t>
      </w:r>
      <w:r w:rsidRPr="002D10EB">
        <w:t>cesse de me regarder</w:t>
      </w:r>
      <w:r w:rsidR="00EE0B82">
        <w:t xml:space="preserve">, </w:t>
      </w:r>
      <w:r w:rsidRPr="002D10EB">
        <w:t>ou faut-il</w:t>
      </w:r>
      <w:r w:rsidR="00EE0B82">
        <w:t xml:space="preserve">, </w:t>
      </w:r>
      <w:r w:rsidRPr="002D10EB">
        <w:t>par la gorge</w:t>
      </w:r>
      <w:r w:rsidR="00EE0B82">
        <w:t xml:space="preserve">, </w:t>
      </w:r>
      <w:r w:rsidRPr="002D10EB">
        <w:t>que je t</w:t>
      </w:r>
      <w:r w:rsidR="00EE0B82">
        <w:t>’</w:t>
      </w:r>
      <w:r w:rsidRPr="002D10EB">
        <w:t>étrangle</w:t>
      </w:r>
      <w:r w:rsidR="00EE0B82">
        <w:t xml:space="preserve">, </w:t>
      </w:r>
      <w:r w:rsidRPr="002D10EB">
        <w:t>comme une femme</w:t>
      </w:r>
      <w:r w:rsidR="00EE0B82">
        <w:t> ?…</w:t>
      </w:r>
    </w:p>
    <w:p w14:paraId="774B0AEF" w14:textId="77777777" w:rsidR="00EE0B82" w:rsidRDefault="00EE0B82" w:rsidP="00B77A0F">
      <w:pPr>
        <w:pStyle w:val="ParagrapheVideNormalInterligne10ptAvant0ptAprs0pt"/>
      </w:pPr>
    </w:p>
    <w:p w14:paraId="14EF6099" w14:textId="77777777" w:rsidR="00EE0B82" w:rsidRDefault="00EE0B82" w:rsidP="000A7E25">
      <w:r>
        <w:t>— </w:t>
      </w:r>
      <w:r w:rsidR="000A7E25" w:rsidRPr="002D10EB">
        <w:t>La première fois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que j</w:t>
      </w:r>
      <w:r>
        <w:t>’</w:t>
      </w:r>
      <w:r w:rsidR="000A7E25" w:rsidRPr="002D10EB">
        <w:t>ai tué une poule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ai senti quelque chose de bon</w:t>
      </w:r>
      <w:r>
        <w:t xml:space="preserve">, </w:t>
      </w:r>
      <w:r w:rsidR="000A7E25" w:rsidRPr="002D10EB">
        <w:t>par tout le corps</w:t>
      </w:r>
      <w:r>
        <w:t xml:space="preserve">, </w:t>
      </w:r>
      <w:r w:rsidR="000A7E25" w:rsidRPr="002D10EB">
        <w:t>depuis les pieds jusqu</w:t>
      </w:r>
      <w:r>
        <w:t>’</w:t>
      </w:r>
      <w:r w:rsidR="000A7E25" w:rsidRPr="002D10EB">
        <w:t>à la tête</w:t>
      </w:r>
      <w:r>
        <w:t>.</w:t>
      </w:r>
    </w:p>
    <w:p w14:paraId="3E59851B" w14:textId="77777777" w:rsidR="000A7E25" w:rsidRPr="002D10EB" w:rsidRDefault="000A7E25" w:rsidP="00B77A0F">
      <w:pPr>
        <w:pStyle w:val="ParagrapheVideNormalInterligne10ptAvant0ptAprs0pt"/>
      </w:pPr>
    </w:p>
    <w:p w14:paraId="0B542724" w14:textId="77777777" w:rsidR="00EE0B82" w:rsidRDefault="000A7E25" w:rsidP="000A7E25">
      <w:r w:rsidRPr="002D10EB">
        <w:t>Pour tuer</w:t>
      </w:r>
      <w:r w:rsidR="00EE0B82">
        <w:t xml:space="preserve">, </w:t>
      </w:r>
      <w:r w:rsidRPr="002D10EB">
        <w:t>Benooi prend une hache</w:t>
      </w:r>
      <w:r w:rsidR="00EE0B82">
        <w:t xml:space="preserve">, </w:t>
      </w:r>
      <w:r w:rsidRPr="002D10EB">
        <w:t>place la bête sur un bi</w:t>
      </w:r>
      <w:r w:rsidRPr="002D10EB">
        <w:t>l</w:t>
      </w:r>
      <w:r w:rsidRPr="002D10EB">
        <w:t>lot et vlan</w:t>
      </w:r>
      <w:r w:rsidR="00EE0B82">
        <w:t xml:space="preserve"> ! </w:t>
      </w:r>
      <w:r w:rsidRPr="002D10EB">
        <w:t>du premier coup la décapite</w:t>
      </w:r>
      <w:r w:rsidR="00EE0B82">
        <w:t xml:space="preserve">. </w:t>
      </w:r>
      <w:r w:rsidRPr="002D10EB">
        <w:t>Quelquefois</w:t>
      </w:r>
      <w:r w:rsidR="00EE0B82">
        <w:t xml:space="preserve">, </w:t>
      </w:r>
      <w:r w:rsidRPr="002D10EB">
        <w:t>la poule se retrouve sur ses pattes et se met à courir</w:t>
      </w:r>
      <w:r w:rsidR="00EE0B82">
        <w:t xml:space="preserve">, </w:t>
      </w:r>
      <w:r w:rsidRPr="002D10EB">
        <w:t>tâchant d</w:t>
      </w:r>
      <w:r w:rsidR="00EE0B82">
        <w:t>’</w:t>
      </w:r>
      <w:r w:rsidRPr="002D10EB">
        <w:t>y voir</w:t>
      </w:r>
      <w:r w:rsidR="00EE0B82">
        <w:t xml:space="preserve">, </w:t>
      </w:r>
      <w:r w:rsidRPr="002D10EB">
        <w:t>avec son cou sans tête</w:t>
      </w:r>
      <w:r w:rsidR="00EE0B82">
        <w:t>.</w:t>
      </w:r>
    </w:p>
    <w:p w14:paraId="366E4ABF" w14:textId="77777777" w:rsidR="000A7E25" w:rsidRPr="002D10EB" w:rsidRDefault="000A7E25" w:rsidP="00B77A0F">
      <w:pPr>
        <w:pStyle w:val="ParagrapheVideNormal"/>
      </w:pPr>
    </w:p>
    <w:p w14:paraId="403663D8" w14:textId="77777777" w:rsidR="00EE0B82" w:rsidRDefault="000A7E25" w:rsidP="000A7E25">
      <w:r w:rsidRPr="002D10EB">
        <w:t>La tête déshabillée de ses plumes</w:t>
      </w:r>
      <w:r w:rsidR="00EE0B82">
        <w:t xml:space="preserve">, </w:t>
      </w:r>
      <w:r w:rsidRPr="002D10EB">
        <w:t>Marie en tire</w:t>
      </w:r>
      <w:r w:rsidR="00EE0B82">
        <w:t xml:space="preserve">, </w:t>
      </w:r>
      <w:r w:rsidRPr="002D10EB">
        <w:t>toute fumante</w:t>
      </w:r>
      <w:r w:rsidR="00EE0B82">
        <w:t xml:space="preserve">, </w:t>
      </w:r>
      <w:r w:rsidRPr="002D10EB">
        <w:t>une assiettée de friandises roses</w:t>
      </w:r>
      <w:r w:rsidR="00EE0B82">
        <w:t xml:space="preserve">, </w:t>
      </w:r>
      <w:r w:rsidRPr="002D10EB">
        <w:t>blanches ou vertes</w:t>
      </w:r>
      <w:r w:rsidR="00EE0B82">
        <w:t xml:space="preserve">, </w:t>
      </w:r>
      <w:r w:rsidRPr="002D10EB">
        <w:lastRenderedPageBreak/>
        <w:t>comme on en trouve dans les vitrines</w:t>
      </w:r>
      <w:r w:rsidR="00EE0B82">
        <w:t xml:space="preserve">, </w:t>
      </w:r>
      <w:r w:rsidRPr="002D10EB">
        <w:t>sur les tartes de pâti</w:t>
      </w:r>
      <w:r w:rsidRPr="002D10EB">
        <w:t>s</w:t>
      </w:r>
      <w:r w:rsidRPr="002D10EB">
        <w:t>siers</w:t>
      </w:r>
      <w:r w:rsidR="00EE0B82">
        <w:t>.</w:t>
      </w:r>
    </w:p>
    <w:p w14:paraId="01A122E0" w14:textId="77777777" w:rsidR="00EE0B82" w:rsidRDefault="000A7E25" w:rsidP="000A7E25">
      <w:r w:rsidRPr="002D10EB">
        <w:t>Parfois</w:t>
      </w:r>
      <w:r w:rsidR="00EE0B82">
        <w:t xml:space="preserve">, </w:t>
      </w:r>
      <w:r w:rsidRPr="002D10EB">
        <w:t>chez les vieilles</w:t>
      </w:r>
      <w:r w:rsidR="00EE0B82">
        <w:t xml:space="preserve">, </w:t>
      </w:r>
      <w:r w:rsidRPr="002D10EB">
        <w:t>il vient une série de boules jaunes</w:t>
      </w:r>
      <w:r w:rsidR="00EE0B82">
        <w:t xml:space="preserve">, </w:t>
      </w:r>
      <w:r w:rsidRPr="002D10EB">
        <w:t>les unes comme un grain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autres comme une bille</w:t>
      </w:r>
      <w:r w:rsidR="00EE0B82">
        <w:t xml:space="preserve">, </w:t>
      </w:r>
      <w:r w:rsidRPr="002D10EB">
        <w:t>puis de plus grosses</w:t>
      </w:r>
      <w:r w:rsidR="00EE0B82">
        <w:t xml:space="preserve"> ; </w:t>
      </w:r>
      <w:r w:rsidRPr="002D10EB">
        <w:t>cette poule allait pondre</w:t>
      </w:r>
      <w:r w:rsidR="00EE0B82">
        <w:t xml:space="preserve">… </w:t>
      </w:r>
      <w:r w:rsidRPr="002D10EB">
        <w:t>Trop tard</w:t>
      </w:r>
      <w:r w:rsidR="00EE0B82">
        <w:t xml:space="preserve"> ! </w:t>
      </w:r>
      <w:r w:rsidRPr="002D10EB">
        <w:t>trop tard</w:t>
      </w:r>
      <w:r w:rsidR="00EE0B82">
        <w:t xml:space="preserve"> ! </w:t>
      </w:r>
      <w:r w:rsidRPr="002D10EB">
        <w:t>la bête est morte</w:t>
      </w:r>
      <w:r w:rsidR="00EE0B82">
        <w:t>.</w:t>
      </w:r>
    </w:p>
    <w:p w14:paraId="1DC390D7" w14:textId="77777777" w:rsidR="00EE0B82" w:rsidRDefault="000A7E25" w:rsidP="000A7E25">
      <w:r w:rsidRPr="002D10EB">
        <w:t>Si c</w:t>
      </w:r>
      <w:r w:rsidR="00EE0B82">
        <w:t>’</w:t>
      </w:r>
      <w:r w:rsidRPr="002D10EB">
        <w:t>est un coq</w:t>
      </w:r>
      <w:r w:rsidR="00EE0B82">
        <w:t xml:space="preserve">, </w:t>
      </w:r>
      <w:r w:rsidRPr="002D10EB">
        <w:t>Marie sait où découvrir deux autres boules qu</w:t>
      </w:r>
      <w:r w:rsidR="00EE0B82">
        <w:t>’</w:t>
      </w:r>
      <w:r w:rsidRPr="002D10EB">
        <w:t>elle pose à part avec soin</w:t>
      </w:r>
      <w:r w:rsidR="00EE0B82">
        <w:t>.</w:t>
      </w:r>
    </w:p>
    <w:p w14:paraId="72985B0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Elles sont grosses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qui</w:t>
      </w:r>
      <w:r>
        <w:t xml:space="preserve">, </w:t>
      </w:r>
      <w:r w:rsidR="000A7E25" w:rsidRPr="002D10EB">
        <w:t>même chez les an</w:t>
      </w:r>
      <w:r w:rsidR="000A7E25" w:rsidRPr="002D10EB">
        <w:t>i</w:t>
      </w:r>
      <w:r w:rsidR="000A7E25" w:rsidRPr="002D10EB">
        <w:t>maux</w:t>
      </w:r>
      <w:r>
        <w:t xml:space="preserve">, </w:t>
      </w:r>
      <w:r w:rsidR="000A7E25" w:rsidRPr="002D10EB">
        <w:t>apprécie les attributs qui font les mâles</w:t>
      </w:r>
      <w:r>
        <w:t>.</w:t>
      </w:r>
    </w:p>
    <w:p w14:paraId="59E9E9FC" w14:textId="77777777" w:rsidR="00EE0B82" w:rsidRDefault="000A7E25" w:rsidP="000A7E25">
      <w:r w:rsidRPr="002D10EB">
        <w:t>Ainsi je me familiarise avec la mort</w:t>
      </w:r>
      <w:r w:rsidR="00EE0B82">
        <w:t xml:space="preserve">. </w:t>
      </w:r>
      <w:r w:rsidRPr="002D10EB">
        <w:t>Que des hommes mangent ces cadavres</w:t>
      </w:r>
      <w:r w:rsidR="00EE0B82">
        <w:t xml:space="preserve">, </w:t>
      </w:r>
      <w:r w:rsidRPr="002D10EB">
        <w:t>soit</w:t>
      </w:r>
      <w:r w:rsidR="00EE0B82">
        <w:t xml:space="preserve">. </w:t>
      </w:r>
      <w:r w:rsidRPr="002D10EB">
        <w:t>Quant à moi</w:t>
      </w:r>
      <w:r w:rsidR="00EE0B82">
        <w:t xml:space="preserve">, </w:t>
      </w:r>
      <w:r w:rsidRPr="002D10EB">
        <w:t>vraiment non</w:t>
      </w:r>
      <w:r w:rsidR="00EE0B82">
        <w:t xml:space="preserve"> : </w:t>
      </w:r>
      <w:r w:rsidRPr="002D10EB">
        <w:t>une poule</w:t>
      </w:r>
      <w:r w:rsidR="00EE0B82">
        <w:t xml:space="preserve">, </w:t>
      </w:r>
      <w:r w:rsidRPr="002D10EB">
        <w:t>ça sent le poulailler</w:t>
      </w:r>
      <w:r w:rsidR="00EE0B82">
        <w:t xml:space="preserve"> ; </w:t>
      </w:r>
      <w:r w:rsidRPr="002D10EB">
        <w:t>et même ce que</w:t>
      </w:r>
      <w:r w:rsidR="00EE0B82">
        <w:t xml:space="preserve">, </w:t>
      </w:r>
      <w:r w:rsidRPr="002D10EB">
        <w:t>dans un poulailler</w:t>
      </w:r>
      <w:r w:rsidR="00EE0B82">
        <w:t xml:space="preserve">, </w:t>
      </w:r>
      <w:r w:rsidRPr="002D10EB">
        <w:t>on trouve</w:t>
      </w:r>
      <w:r w:rsidR="00EE0B82">
        <w:t xml:space="preserve">, </w:t>
      </w:r>
      <w:r w:rsidRPr="002D10EB">
        <w:t>le matin par terre</w:t>
      </w:r>
      <w:r w:rsidR="00EE0B82">
        <w:t>…</w:t>
      </w:r>
    </w:p>
    <w:p w14:paraId="7DC24C20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21EF50D4" w14:textId="77777777" w:rsidR="00EE0B82" w:rsidRDefault="000A7E25" w:rsidP="000A7E25">
      <w:pPr>
        <w:pStyle w:val="Sous-titre"/>
        <w:jc w:val="left"/>
      </w:pPr>
      <w:r w:rsidRPr="002D10EB">
        <w:t>AU MARCHÉ</w:t>
      </w:r>
      <w:r w:rsidR="00EE0B82">
        <w:t>.</w:t>
      </w:r>
    </w:p>
    <w:p w14:paraId="564C4197" w14:textId="77777777" w:rsidR="00B77A0F" w:rsidRPr="00B77A0F" w:rsidRDefault="00B77A0F" w:rsidP="00B77A0F">
      <w:pPr>
        <w:pStyle w:val="NormalSolidaire"/>
      </w:pPr>
    </w:p>
    <w:p w14:paraId="74FC8963" w14:textId="77777777" w:rsidR="00EE0B82" w:rsidRDefault="000A7E25" w:rsidP="000A7E25">
      <w:r w:rsidRPr="002D10EB">
        <w:t>Cette tante ne voudrait pas montrer qu</w:t>
      </w:r>
      <w:r w:rsidR="00EE0B82">
        <w:t>’</w:t>
      </w:r>
      <w:r w:rsidRPr="002D10EB">
        <w:t>après tout elle s</w:t>
      </w:r>
      <w:r w:rsidR="00EE0B82">
        <w:t>’</w:t>
      </w:r>
      <w:r w:rsidRPr="002D10EB">
        <w:t>en fiche</w:t>
      </w:r>
      <w:r w:rsidR="00EE0B82">
        <w:t>.</w:t>
      </w:r>
    </w:p>
    <w:p w14:paraId="172F99E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Marie</w:t>
      </w:r>
      <w:r>
        <w:t xml:space="preserve">, </w:t>
      </w:r>
      <w:r w:rsidR="000A7E25" w:rsidRPr="002D10EB">
        <w:t>calcule-t-elle</w:t>
      </w:r>
      <w:r>
        <w:t xml:space="preserve">, </w:t>
      </w:r>
      <w:r w:rsidR="000A7E25" w:rsidRPr="002D10EB">
        <w:t>vous avez</w:t>
      </w:r>
      <w:r>
        <w:t xml:space="preserve">, </w:t>
      </w:r>
      <w:r w:rsidR="000A7E25" w:rsidRPr="002D10EB">
        <w:t>par semaine</w:t>
      </w:r>
      <w:r>
        <w:t xml:space="preserve">, </w:t>
      </w:r>
      <w:r w:rsidR="000A7E25" w:rsidRPr="002D10EB">
        <w:t>de mille à quinze cents œufs</w:t>
      </w:r>
      <w:r>
        <w:t xml:space="preserve">. </w:t>
      </w:r>
      <w:r w:rsidR="000A7E25" w:rsidRPr="002D10EB">
        <w:t>Comment faites-vous pour les vendre</w:t>
      </w:r>
      <w:r>
        <w:t> ?</w:t>
      </w:r>
    </w:p>
    <w:p w14:paraId="182FB4A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répond Marie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simple</w:t>
      </w:r>
      <w:r>
        <w:t xml:space="preserve"> : </w:t>
      </w:r>
      <w:r w:rsidR="000A7E25" w:rsidRPr="002D10EB">
        <w:t>j</w:t>
      </w:r>
      <w:r>
        <w:t>’</w:t>
      </w:r>
      <w:r w:rsidR="000A7E25" w:rsidRPr="002D10EB">
        <w:t>ai mes clients</w:t>
      </w:r>
      <w:r>
        <w:t xml:space="preserve">. </w:t>
      </w:r>
      <w:r w:rsidR="000A7E25" w:rsidRPr="002D10EB">
        <w:t>Ils viennent ici</w:t>
      </w:r>
      <w:r>
        <w:t xml:space="preserve">, </w:t>
      </w:r>
      <w:r w:rsidR="000A7E25" w:rsidRPr="002D10EB">
        <w:t>sans que je me dérange</w:t>
      </w:r>
      <w:r>
        <w:t>.</w:t>
      </w:r>
    </w:p>
    <w:p w14:paraId="7931D83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Tu comprends</w:t>
      </w:r>
      <w:r>
        <w:t xml:space="preserve">, </w:t>
      </w:r>
      <w:r w:rsidR="000A7E25" w:rsidRPr="002D10EB">
        <w:t>m</w:t>
      </w:r>
      <w:r>
        <w:t>’</w:t>
      </w:r>
      <w:r w:rsidR="000A7E25" w:rsidRPr="002D10EB">
        <w:t>explique-t-elle</w:t>
      </w:r>
      <w:r>
        <w:t xml:space="preserve">, </w:t>
      </w:r>
      <w:r w:rsidR="000A7E25" w:rsidRPr="002D10EB">
        <w:t>tante m</w:t>
      </w:r>
      <w:r>
        <w:t>’</w:t>
      </w:r>
      <w:r w:rsidR="000A7E25" w:rsidRPr="002D10EB">
        <w:t>a vue autrefois comme une dame</w:t>
      </w:r>
      <w:r>
        <w:t xml:space="preserve">. </w:t>
      </w:r>
      <w:r w:rsidR="000A7E25" w:rsidRPr="002D10EB">
        <w:t>Je ne vais pas lui avouer que je porte mes œufs en ville</w:t>
      </w:r>
      <w:r>
        <w:t xml:space="preserve">, </w:t>
      </w:r>
      <w:r w:rsidR="000A7E25" w:rsidRPr="002D10EB">
        <w:t>au marché</w:t>
      </w:r>
      <w:r>
        <w:t xml:space="preserve">. </w:t>
      </w:r>
      <w:r w:rsidR="000A7E25" w:rsidRPr="002D10EB">
        <w:t>Elle se moquerait</w:t>
      </w:r>
      <w:r>
        <w:t>.</w:t>
      </w:r>
    </w:p>
    <w:p w14:paraId="08415BC7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Moi pas</w:t>
      </w:r>
      <w:r>
        <w:t xml:space="preserve">, </w:t>
      </w:r>
      <w:r w:rsidR="000A7E25" w:rsidRPr="002D10EB">
        <w:t>Marie</w:t>
      </w:r>
      <w:r>
        <w:t>.</w:t>
      </w:r>
    </w:p>
    <w:p w14:paraId="4E6A9D03" w14:textId="77777777" w:rsidR="00EE0B82" w:rsidRDefault="000A7E25" w:rsidP="000A7E25">
      <w:r w:rsidRPr="002D10EB">
        <w:t>Et vraiment</w:t>
      </w:r>
      <w:r w:rsidR="00EE0B82">
        <w:t xml:space="preserve">, </w:t>
      </w:r>
      <w:r w:rsidRPr="002D10EB">
        <w:t>ce qu</w:t>
      </w:r>
      <w:r w:rsidR="00EE0B82">
        <w:t>’</w:t>
      </w:r>
      <w:r w:rsidRPr="002D10EB">
        <w:t>elle fait</w:t>
      </w:r>
      <w:r w:rsidR="00EE0B82">
        <w:t xml:space="preserve">, </w:t>
      </w:r>
      <w:r w:rsidRPr="002D10EB">
        <w:t>je ne le ferais pas à sa place</w:t>
      </w:r>
      <w:r w:rsidR="00EE0B82">
        <w:t>.</w:t>
      </w:r>
    </w:p>
    <w:p w14:paraId="6B164D03" w14:textId="77777777" w:rsidR="00EE0B82" w:rsidRDefault="000A7E25" w:rsidP="000A7E25">
      <w:r w:rsidRPr="002D10EB">
        <w:t>C</w:t>
      </w:r>
      <w:r w:rsidR="00EE0B82">
        <w:t>’</w:t>
      </w:r>
      <w:r w:rsidRPr="002D10EB">
        <w:t>est une fois la semaine</w:t>
      </w:r>
      <w:r w:rsidR="00EE0B82">
        <w:t xml:space="preserve">. </w:t>
      </w:r>
      <w:r w:rsidRPr="002D10EB">
        <w:t>Pour le voyage</w:t>
      </w:r>
      <w:r w:rsidR="00EE0B82">
        <w:t xml:space="preserve">, </w:t>
      </w:r>
      <w:r w:rsidRPr="002D10EB">
        <w:t>comme elle n</w:t>
      </w:r>
      <w:r w:rsidR="00EE0B82">
        <w:t>’</w:t>
      </w:r>
      <w:r w:rsidRPr="002D10EB">
        <w:t>est pas vraiment une Campinoise</w:t>
      </w:r>
      <w:r w:rsidR="00EE0B82">
        <w:t xml:space="preserve">, </w:t>
      </w:r>
      <w:r w:rsidRPr="002D10EB">
        <w:t>ni davantage une dame</w:t>
      </w:r>
      <w:r w:rsidR="00EE0B82">
        <w:t xml:space="preserve">, </w:t>
      </w:r>
      <w:r w:rsidRPr="002D10EB">
        <w:t>elle s</w:t>
      </w:r>
      <w:r w:rsidR="00EE0B82">
        <w:t>’</w:t>
      </w:r>
      <w:r w:rsidRPr="002D10EB">
        <w:t>est composé un accoutrement au goût des deux</w:t>
      </w:r>
      <w:r w:rsidR="00EE0B82">
        <w:t xml:space="preserve"> : </w:t>
      </w:r>
      <w:r w:rsidRPr="002D10EB">
        <w:t>la toque à fleurs comme ici</w:t>
      </w:r>
      <w:r w:rsidR="00EE0B82">
        <w:t xml:space="preserve">, </w:t>
      </w:r>
      <w:r w:rsidRPr="002D10EB">
        <w:t>la jupe longue comme en ville</w:t>
      </w:r>
      <w:r w:rsidR="00EE0B82">
        <w:t xml:space="preserve">. </w:t>
      </w:r>
      <w:r w:rsidRPr="002D10EB">
        <w:t>Cela me fait une drôle de Marie</w:t>
      </w:r>
      <w:r w:rsidR="00EE0B82">
        <w:t>.</w:t>
      </w:r>
    </w:p>
    <w:p w14:paraId="51954C8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Comment me trouves-tu</w:t>
      </w:r>
      <w:r>
        <w:t> ?</w:t>
      </w:r>
    </w:p>
    <w:p w14:paraId="67A581D3" w14:textId="77777777" w:rsidR="00EE0B82" w:rsidRDefault="000A7E25" w:rsidP="000A7E25">
      <w:r w:rsidRPr="002D10EB">
        <w:t>Je ne réponds rien</w:t>
      </w:r>
      <w:r w:rsidR="00EE0B82">
        <w:t xml:space="preserve">. </w:t>
      </w:r>
      <w:r w:rsidRPr="002D10EB">
        <w:t>Je l</w:t>
      </w:r>
      <w:r w:rsidR="00EE0B82">
        <w:t>’</w:t>
      </w:r>
      <w:r w:rsidRPr="002D10EB">
        <w:t>embrasse</w:t>
      </w:r>
      <w:r w:rsidR="00EE0B82">
        <w:t>.</w:t>
      </w:r>
    </w:p>
    <w:p w14:paraId="537270FD" w14:textId="77777777" w:rsidR="00EE0B82" w:rsidRDefault="000A7E25" w:rsidP="000A7E25">
      <w:r w:rsidRPr="002D10EB">
        <w:t>La première fois</w:t>
      </w:r>
      <w:r w:rsidR="00EE0B82">
        <w:t xml:space="preserve">, </w:t>
      </w:r>
      <w:r w:rsidRPr="002D10EB">
        <w:t>ç</w:t>
      </w:r>
      <w:r w:rsidR="00EE0B82">
        <w:t>’</w:t>
      </w:r>
      <w:r w:rsidRPr="002D10EB">
        <w:t>a été dur</w:t>
      </w:r>
      <w:r w:rsidR="00EE0B82">
        <w:t xml:space="preserve">. </w:t>
      </w:r>
      <w:r w:rsidRPr="002D10EB">
        <w:t>On ne comprenait pas qu</w:t>
      </w:r>
      <w:r w:rsidR="00EE0B82">
        <w:t>’</w:t>
      </w:r>
      <w:r w:rsidRPr="002D10EB">
        <w:t>une paysanne pût avoir</w:t>
      </w:r>
      <w:r w:rsidR="00EE0B82">
        <w:t xml:space="preserve">, </w:t>
      </w:r>
      <w:r w:rsidRPr="002D10EB">
        <w:t>à elle seule</w:t>
      </w:r>
      <w:r w:rsidR="00EE0B82">
        <w:t xml:space="preserve">, </w:t>
      </w:r>
      <w:r w:rsidRPr="002D10EB">
        <w:t>trois paniers d</w:t>
      </w:r>
      <w:r w:rsidR="00EE0B82">
        <w:t>’</w:t>
      </w:r>
      <w:r w:rsidRPr="002D10EB">
        <w:t>œufs</w:t>
      </w:r>
      <w:r w:rsidR="00EE0B82">
        <w:t xml:space="preserve">… </w:t>
      </w:r>
      <w:r w:rsidRPr="002D10EB">
        <w:t>On pa</w:t>
      </w:r>
      <w:r w:rsidRPr="002D10EB">
        <w:t>s</w:t>
      </w:r>
      <w:r w:rsidRPr="002D10EB">
        <w:t>sait outre et Marie a préféré revenir avec sa charge au complet</w:t>
      </w:r>
      <w:r w:rsidR="00EE0B82">
        <w:t xml:space="preserve">, </w:t>
      </w:r>
      <w:r w:rsidRPr="002D10EB">
        <w:t>plutôt que d</w:t>
      </w:r>
      <w:r w:rsidR="00EE0B82">
        <w:t>’</w:t>
      </w:r>
      <w:r w:rsidRPr="002D10EB">
        <w:t>y laisser chipoter une petite vieille</w:t>
      </w:r>
      <w:r w:rsidR="00EE0B82">
        <w:t xml:space="preserve">, </w:t>
      </w:r>
      <w:r w:rsidRPr="002D10EB">
        <w:t>qui voulait bien deux œufs</w:t>
      </w:r>
      <w:r w:rsidR="00EE0B82">
        <w:t xml:space="preserve">, </w:t>
      </w:r>
      <w:r w:rsidRPr="002D10EB">
        <w:t>mais les plus gros</w:t>
      </w:r>
      <w:r w:rsidR="00EE0B82">
        <w:t>.</w:t>
      </w:r>
    </w:p>
    <w:p w14:paraId="686584FB" w14:textId="77777777" w:rsidR="00EE0B82" w:rsidRDefault="000A7E25" w:rsidP="000A7E25">
      <w:r w:rsidRPr="002D10EB">
        <w:t>Maintenant</w:t>
      </w:r>
      <w:r w:rsidR="00EE0B82">
        <w:t xml:space="preserve">, </w:t>
      </w:r>
      <w:r w:rsidRPr="002D10EB">
        <w:t>elle a pris l</w:t>
      </w:r>
      <w:r w:rsidR="00EE0B82">
        <w:t>’</w:t>
      </w:r>
      <w:r w:rsidRPr="002D10EB">
        <w:t>habitude</w:t>
      </w:r>
      <w:r w:rsidR="00EE0B82">
        <w:t xml:space="preserve">. </w:t>
      </w:r>
      <w:r w:rsidRPr="002D10EB">
        <w:t>Lorsqu</w:t>
      </w:r>
      <w:r w:rsidR="00EE0B82">
        <w:t>’</w:t>
      </w:r>
      <w:r w:rsidRPr="002D10EB">
        <w:t>elle monte dans le train</w:t>
      </w:r>
      <w:r w:rsidR="00EE0B82">
        <w:t xml:space="preserve">, </w:t>
      </w:r>
      <w:r w:rsidRPr="002D10EB">
        <w:t>déjà bourré des maraîchères qui viennent de plus haut</w:t>
      </w:r>
      <w:r w:rsidR="00EE0B82">
        <w:t> :</w:t>
      </w:r>
    </w:p>
    <w:p w14:paraId="19AB80A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Me voilà</w:t>
      </w:r>
      <w:r>
        <w:t xml:space="preserve">, </w:t>
      </w:r>
      <w:r w:rsidR="000A7E25" w:rsidRPr="002D10EB">
        <w:t>dit Marie</w:t>
      </w:r>
      <w:r>
        <w:t>.</w:t>
      </w:r>
    </w:p>
    <w:p w14:paraId="63745179" w14:textId="77777777" w:rsidR="00EE0B82" w:rsidRDefault="000A7E25" w:rsidP="000A7E25">
      <w:r w:rsidRPr="002D10EB">
        <w:t>On fait place à cette collègue</w:t>
      </w:r>
      <w:r w:rsidR="00EE0B82">
        <w:t>.</w:t>
      </w:r>
    </w:p>
    <w:p w14:paraId="00668CFE" w14:textId="77777777" w:rsidR="00EE0B82" w:rsidRDefault="000A7E25" w:rsidP="000A7E25">
      <w:r w:rsidRPr="002D10EB">
        <w:t>Au marché</w:t>
      </w:r>
      <w:r w:rsidR="00EE0B82">
        <w:t xml:space="preserve">, </w:t>
      </w:r>
      <w:r w:rsidRPr="002D10EB">
        <w:t>les acheteurs savent qu</w:t>
      </w:r>
      <w:r w:rsidR="00EE0B82">
        <w:t>’</w:t>
      </w:r>
      <w:r w:rsidRPr="002D10EB">
        <w:t>elle viendra et l</w:t>
      </w:r>
      <w:r w:rsidR="00EE0B82">
        <w:t>’</w:t>
      </w:r>
      <w:r w:rsidRPr="002D10EB">
        <w:t>attendent</w:t>
      </w:r>
      <w:r w:rsidR="00EE0B82">
        <w:t xml:space="preserve">. </w:t>
      </w:r>
      <w:r w:rsidRPr="002D10EB">
        <w:t>Elle les a dressés</w:t>
      </w:r>
      <w:r w:rsidR="00EE0B82">
        <w:t xml:space="preserve"> : </w:t>
      </w:r>
      <w:r w:rsidRPr="002D10EB">
        <w:t>ils doivent prendre les œufs</w:t>
      </w:r>
      <w:r w:rsidR="00EE0B82">
        <w:t xml:space="preserve">, </w:t>
      </w:r>
      <w:r w:rsidRPr="002D10EB">
        <w:t>comme elle les partage</w:t>
      </w:r>
      <w:r w:rsidR="00EE0B82">
        <w:t xml:space="preserve">, </w:t>
      </w:r>
      <w:r w:rsidRPr="002D10EB">
        <w:t>non à leur choix</w:t>
      </w:r>
      <w:r w:rsidR="00EE0B82">
        <w:t xml:space="preserve">. </w:t>
      </w:r>
      <w:r w:rsidRPr="002D10EB">
        <w:t>Quand une nouvelle</w:t>
      </w:r>
      <w:r w:rsidR="00EE0B82">
        <w:t xml:space="preserve">, </w:t>
      </w:r>
      <w:r w:rsidRPr="002D10EB">
        <w:t>un peu chipie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informe</w:t>
      </w:r>
      <w:r w:rsidR="00EE0B82">
        <w:t> : « </w:t>
      </w:r>
      <w:r w:rsidRPr="002D10EB">
        <w:t>Sont-ils vraiment bien frais</w:t>
      </w:r>
      <w:r w:rsidR="00EE0B82">
        <w:t> ? »</w:t>
      </w:r>
      <w:r w:rsidRPr="002D10EB">
        <w:t xml:space="preserve"> Marie ne se fâche plus</w:t>
      </w:r>
      <w:r w:rsidR="00EE0B82">
        <w:t xml:space="preserve">. </w:t>
      </w:r>
      <w:r w:rsidRPr="002D10EB">
        <w:t>Sûre d</w:t>
      </w:r>
      <w:r w:rsidR="00EE0B82">
        <w:t>’</w:t>
      </w:r>
      <w:r w:rsidRPr="002D10EB">
        <w:t>elle-même</w:t>
      </w:r>
      <w:r w:rsidR="00EE0B82">
        <w:t xml:space="preserve">, </w:t>
      </w:r>
      <w:r w:rsidRPr="002D10EB">
        <w:t>comme de ses œufs</w:t>
      </w:r>
      <w:r w:rsidR="00EE0B82">
        <w:t xml:space="preserve">, </w:t>
      </w:r>
      <w:r w:rsidRPr="002D10EB">
        <w:t>elle montre ses clients</w:t>
      </w:r>
      <w:r w:rsidR="00EE0B82">
        <w:t> :</w:t>
      </w:r>
    </w:p>
    <w:p w14:paraId="793B8D5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Demandez-leur</w:t>
      </w:r>
      <w:r>
        <w:t xml:space="preserve">, </w:t>
      </w:r>
      <w:r w:rsidR="000A7E25" w:rsidRPr="002D10EB">
        <w:t>madame</w:t>
      </w:r>
      <w:r>
        <w:t>.</w:t>
      </w:r>
    </w:p>
    <w:p w14:paraId="7CA93A3C" w14:textId="77777777" w:rsidR="00EE0B82" w:rsidRDefault="000A7E25" w:rsidP="000A7E25">
      <w:r w:rsidRPr="002D10EB">
        <w:lastRenderedPageBreak/>
        <w:t>Elle va le vendredi</w:t>
      </w:r>
      <w:r w:rsidR="00EE0B82">
        <w:t xml:space="preserve"> ; </w:t>
      </w:r>
      <w:r w:rsidRPr="002D10EB">
        <w:t>dès le jeudi</w:t>
      </w:r>
      <w:r w:rsidR="00EE0B82">
        <w:t xml:space="preserve">, </w:t>
      </w:r>
      <w:r w:rsidRPr="002D10EB">
        <w:t>elle se prépare</w:t>
      </w:r>
      <w:r w:rsidR="00EE0B82">
        <w:t xml:space="preserve">. </w:t>
      </w:r>
      <w:r w:rsidRPr="002D10EB">
        <w:t>Elle lave d</w:t>
      </w:r>
      <w:r w:rsidR="00EE0B82">
        <w:t>’</w:t>
      </w:r>
      <w:r w:rsidRPr="002D10EB">
        <w:t>abord son corps</w:t>
      </w:r>
      <w:r w:rsidR="00EE0B82">
        <w:t xml:space="preserve">, </w:t>
      </w:r>
      <w:r w:rsidRPr="002D10EB">
        <w:t>et après ses œufs</w:t>
      </w:r>
      <w:r w:rsidR="00EE0B82">
        <w:t xml:space="preserve"> ; </w:t>
      </w:r>
      <w:r w:rsidRPr="002D10EB">
        <w:t>car</w:t>
      </w:r>
      <w:r w:rsidR="00EE0B82">
        <w:t xml:space="preserve">, </w:t>
      </w:r>
      <w:r w:rsidRPr="002D10EB">
        <w:t>puisqu</w:t>
      </w:r>
      <w:r w:rsidR="00EE0B82">
        <w:t>’</w:t>
      </w:r>
      <w:r w:rsidRPr="002D10EB">
        <w:t>ils sont frais</w:t>
      </w:r>
      <w:r w:rsidR="00EE0B82">
        <w:t xml:space="preserve">, </w:t>
      </w:r>
      <w:r w:rsidRPr="002D10EB">
        <w:t>il faut bien qu</w:t>
      </w:r>
      <w:r w:rsidR="00EE0B82">
        <w:t>’</w:t>
      </w:r>
      <w:r w:rsidRPr="002D10EB">
        <w:t>ils soient propres</w:t>
      </w:r>
      <w:r w:rsidR="00EE0B82">
        <w:t xml:space="preserve">. </w:t>
      </w:r>
      <w:r w:rsidRPr="002D10EB">
        <w:t>Il y a des paysans qui livrent les leurs</w:t>
      </w:r>
      <w:r w:rsidR="00EE0B82">
        <w:t xml:space="preserve">, </w:t>
      </w:r>
      <w:r w:rsidRPr="002D10EB">
        <w:t>sales</w:t>
      </w:r>
      <w:r w:rsidR="00EE0B82">
        <w:t xml:space="preserve">, </w:t>
      </w:r>
      <w:r w:rsidRPr="002D10EB">
        <w:t>crottés de boue</w:t>
      </w:r>
      <w:r w:rsidR="00EE0B82">
        <w:t xml:space="preserve">, </w:t>
      </w:r>
      <w:r w:rsidRPr="002D10EB">
        <w:t>tiquetés de sang</w:t>
      </w:r>
      <w:r w:rsidR="00EE0B82">
        <w:t xml:space="preserve">, </w:t>
      </w:r>
      <w:r w:rsidRPr="002D10EB">
        <w:t>tels qu</w:t>
      </w:r>
      <w:r w:rsidR="00EE0B82">
        <w:t>’</w:t>
      </w:r>
      <w:r w:rsidRPr="002D10EB">
        <w:t>ils sortent du nid</w:t>
      </w:r>
      <w:r w:rsidR="00EE0B82">
        <w:t> :</w:t>
      </w:r>
    </w:p>
    <w:p w14:paraId="032C07E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plus fort que moi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je ne le pourrais pas</w:t>
      </w:r>
      <w:r>
        <w:t>.</w:t>
      </w:r>
    </w:p>
    <w:p w14:paraId="4B382FB7" w14:textId="77777777" w:rsidR="00EE0B82" w:rsidRDefault="000A7E25" w:rsidP="000A7E25">
      <w:r w:rsidRPr="002D10EB">
        <w:t>Ses œufs astiqués</w:t>
      </w:r>
      <w:r w:rsidR="00EE0B82">
        <w:t xml:space="preserve">, </w:t>
      </w:r>
      <w:r w:rsidRPr="002D10EB">
        <w:t>elle les range dans des paniers</w:t>
      </w:r>
      <w:r w:rsidR="00EE0B82">
        <w:t xml:space="preserve">, </w:t>
      </w:r>
      <w:r w:rsidRPr="002D10EB">
        <w:t>sur du foin</w:t>
      </w:r>
      <w:r w:rsidR="00EE0B82">
        <w:t xml:space="preserve">. </w:t>
      </w:r>
      <w:r w:rsidRPr="002D10EB">
        <w:t>Moi</w:t>
      </w:r>
      <w:r w:rsidR="00EE0B82">
        <w:t xml:space="preserve">, </w:t>
      </w:r>
      <w:r w:rsidRPr="002D10EB">
        <w:t>je les compte</w:t>
      </w:r>
      <w:r w:rsidR="00EE0B82">
        <w:t xml:space="preserve">. </w:t>
      </w:r>
      <w:r w:rsidRPr="002D10EB">
        <w:t>Je vais très bien jusqu</w:t>
      </w:r>
      <w:r w:rsidR="00EE0B82">
        <w:t>’</w:t>
      </w:r>
      <w:r w:rsidRPr="002D10EB">
        <w:t>à cent</w:t>
      </w:r>
      <w:r w:rsidR="00EE0B82">
        <w:t xml:space="preserve"> : </w:t>
      </w:r>
      <w:r w:rsidRPr="002D10EB">
        <w:t>après</w:t>
      </w:r>
      <w:r w:rsidR="00EE0B82">
        <w:t xml:space="preserve">, </w:t>
      </w:r>
      <w:r w:rsidRPr="002D10EB">
        <w:t>je m</w:t>
      </w:r>
      <w:r w:rsidR="00EE0B82">
        <w:t>’</w:t>
      </w:r>
      <w:r w:rsidRPr="002D10EB">
        <w:t>embrouille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il faut à la fois retenir un gros chiffre</w:t>
      </w:r>
      <w:r w:rsidR="00EE0B82">
        <w:t xml:space="preserve">, </w:t>
      </w:r>
      <w:r w:rsidRPr="002D10EB">
        <w:t>manier l</w:t>
      </w:r>
      <w:r w:rsidR="00EE0B82">
        <w:t>’</w:t>
      </w:r>
      <w:r w:rsidRPr="002D10EB">
        <w:t>œuf sans l</w:t>
      </w:r>
      <w:r w:rsidR="00EE0B82">
        <w:t>’</w:t>
      </w:r>
      <w:r w:rsidRPr="002D10EB">
        <w:t>écraser</w:t>
      </w:r>
      <w:r w:rsidR="00EE0B82">
        <w:t xml:space="preserve">, </w:t>
      </w:r>
      <w:r w:rsidRPr="002D10EB">
        <w:t>lorgner déjà le suivant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s</w:t>
      </w:r>
      <w:r w:rsidR="00EE0B82">
        <w:t>’</w:t>
      </w:r>
      <w:r w:rsidRPr="002D10EB">
        <w:t>agira de saisir</w:t>
      </w:r>
      <w:r w:rsidR="00EE0B82">
        <w:t xml:space="preserve">, </w:t>
      </w:r>
      <w:r w:rsidRPr="002D10EB">
        <w:t>sans bousculer les autres</w:t>
      </w:r>
      <w:r w:rsidR="00EE0B82">
        <w:t>.</w:t>
      </w:r>
    </w:p>
    <w:p w14:paraId="458B508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Voilà</w:t>
      </w:r>
      <w:r>
        <w:t xml:space="preserve">, </w:t>
      </w:r>
      <w:r w:rsidR="000A7E25" w:rsidRPr="002D10EB">
        <w:t>il y en a mille trois cent quarante-trois</w:t>
      </w:r>
      <w:r>
        <w:t xml:space="preserve">, </w:t>
      </w:r>
      <w:r w:rsidR="000A7E25" w:rsidRPr="002D10EB">
        <w:t>dis-je à Marie</w:t>
      </w:r>
      <w:r>
        <w:t xml:space="preserve">, </w:t>
      </w:r>
      <w:r w:rsidR="000A7E25" w:rsidRPr="002D10EB">
        <w:t>qui ne retrouvera certainement pas son compte</w:t>
      </w:r>
      <w:r>
        <w:t>.</w:t>
      </w:r>
    </w:p>
    <w:p w14:paraId="0C9E3699" w14:textId="77777777" w:rsidR="00EE0B82" w:rsidRDefault="000A7E25" w:rsidP="000A7E25">
      <w:r w:rsidRPr="002D10EB">
        <w:t>Mais le compte des paniers est exact</w:t>
      </w:r>
      <w:r w:rsidR="00EE0B82">
        <w:t xml:space="preserve"> : </w:t>
      </w:r>
      <w:r w:rsidRPr="002D10EB">
        <w:t>trois</w:t>
      </w:r>
      <w:r w:rsidR="00EE0B82">
        <w:t>.</w:t>
      </w:r>
    </w:p>
    <w:p w14:paraId="2CA14B59" w14:textId="77777777" w:rsidR="00EE0B82" w:rsidRDefault="000A7E25" w:rsidP="000A7E25">
      <w:r w:rsidRPr="002D10EB">
        <w:t>Je les soupèse</w:t>
      </w:r>
      <w:r w:rsidR="00EE0B82">
        <w:t> :</w:t>
      </w:r>
    </w:p>
    <w:p w14:paraId="42D45EE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Ils sont lourds</w:t>
      </w:r>
      <w:r>
        <w:t xml:space="preserve">, </w:t>
      </w:r>
      <w:r w:rsidR="000A7E25" w:rsidRPr="002D10EB">
        <w:t>Marie</w:t>
      </w:r>
      <w:r>
        <w:t>.</w:t>
      </w:r>
    </w:p>
    <w:p w14:paraId="6849F8B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Prends garde</w:t>
      </w:r>
      <w:r>
        <w:t xml:space="preserve">, </w:t>
      </w:r>
      <w:r w:rsidR="000A7E25" w:rsidRPr="002D10EB">
        <w:t>tu vas te faire du mal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qui d</w:t>
      </w:r>
      <w:r w:rsidR="000A7E25" w:rsidRPr="002D10EB">
        <w:t>e</w:t>
      </w:r>
      <w:r w:rsidR="000A7E25" w:rsidRPr="002D10EB">
        <w:t>main sera seule à les porter</w:t>
      </w:r>
      <w:r>
        <w:t xml:space="preserve">, </w:t>
      </w:r>
      <w:r w:rsidR="000A7E25" w:rsidRPr="002D10EB">
        <w:t>sur les hanches</w:t>
      </w:r>
      <w:r>
        <w:t>.</w:t>
      </w:r>
    </w:p>
    <w:p w14:paraId="78D79025" w14:textId="77777777" w:rsidR="00EE0B82" w:rsidRDefault="000A7E25" w:rsidP="000A7E25">
      <w:r w:rsidRPr="002D10EB">
        <w:t>Les paniers en ordre</w:t>
      </w:r>
      <w:r w:rsidR="00EE0B82">
        <w:t xml:space="preserve">, </w:t>
      </w:r>
      <w:r w:rsidRPr="002D10EB">
        <w:t>nous dressons la liste des objets qu</w:t>
      </w:r>
      <w:r w:rsidR="00EE0B82">
        <w:t>’</w:t>
      </w:r>
      <w:r w:rsidRPr="002D10EB">
        <w:t>il faudra ramener de la ville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on ne les vend pas à la campagne</w:t>
      </w:r>
      <w:r w:rsidR="00EE0B82">
        <w:t xml:space="preserve">. </w:t>
      </w:r>
      <w:r w:rsidRPr="002D10EB">
        <w:t>Ils prennent l</w:t>
      </w:r>
      <w:r w:rsidR="00EE0B82">
        <w:t>’</w:t>
      </w:r>
      <w:r w:rsidRPr="002D10EB">
        <w:t>importance des choses auxquelles on a pensé toute la semaine</w:t>
      </w:r>
      <w:r w:rsidR="00EE0B82">
        <w:t>.</w:t>
      </w:r>
    </w:p>
    <w:p w14:paraId="00C1CB7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</w:t>
      </w:r>
      <w:r>
        <w:t>’</w:t>
      </w:r>
      <w:r w:rsidR="000A7E25" w:rsidRPr="002D10EB">
        <w:t>oublie pas les plumes</w:t>
      </w:r>
      <w:r>
        <w:t xml:space="preserve">, </w:t>
      </w:r>
      <w:r w:rsidR="000A7E25" w:rsidRPr="002D10EB">
        <w:t>Marie</w:t>
      </w:r>
      <w:r>
        <w:t>.</w:t>
      </w:r>
    </w:p>
    <w:p w14:paraId="25A736A0" w14:textId="77777777" w:rsidR="00EE0B82" w:rsidRDefault="00EE0B82" w:rsidP="000A7E25">
      <w:r>
        <w:rPr>
          <w:rFonts w:eastAsia="Georgia"/>
        </w:rPr>
        <w:t>— </w:t>
      </w:r>
      <w:r>
        <w:t>« </w:t>
      </w:r>
      <w:r w:rsidR="000A7E25" w:rsidRPr="002D10EB">
        <w:t>Plumes</w:t>
      </w:r>
      <w:r>
        <w:t xml:space="preserve"> », </w:t>
      </w:r>
      <w:r w:rsidR="000A7E25" w:rsidRPr="002D10EB">
        <w:t>griffonne Marie</w:t>
      </w:r>
      <w:r>
        <w:t>.</w:t>
      </w:r>
    </w:p>
    <w:p w14:paraId="1AE759E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 collier pour Spitz</w:t>
      </w:r>
      <w:r>
        <w:t>.</w:t>
      </w:r>
    </w:p>
    <w:p w14:paraId="3871376B" w14:textId="77777777" w:rsidR="00EE0B82" w:rsidRDefault="00EE0B82" w:rsidP="000A7E25">
      <w:r>
        <w:rPr>
          <w:rFonts w:eastAsia="Georgia"/>
        </w:rPr>
        <w:t>— </w:t>
      </w:r>
      <w:r>
        <w:t>« </w:t>
      </w:r>
      <w:r w:rsidR="000A7E25" w:rsidRPr="002D10EB">
        <w:t>Collier Spitz</w:t>
      </w:r>
      <w:r>
        <w:t xml:space="preserve"> », </w:t>
      </w:r>
      <w:r w:rsidR="000A7E25" w:rsidRPr="002D10EB">
        <w:t>inscrit Marie</w:t>
      </w:r>
      <w:r>
        <w:t xml:space="preserve">. </w:t>
      </w:r>
      <w:r w:rsidR="000A7E25" w:rsidRPr="002D10EB">
        <w:t>Veux-tu des journaux</w:t>
      </w:r>
      <w:r>
        <w:t> ?</w:t>
      </w:r>
    </w:p>
    <w:p w14:paraId="6A67D80D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Pas la peine</w:t>
      </w:r>
      <w:r>
        <w:t xml:space="preserve">… </w:t>
      </w:r>
      <w:r w:rsidR="000A7E25" w:rsidRPr="002D10EB">
        <w:t>Les harengs pour Fons</w:t>
      </w:r>
      <w:r>
        <w:t>.</w:t>
      </w:r>
    </w:p>
    <w:p w14:paraId="2CD85A84" w14:textId="77777777" w:rsidR="00EE0B82" w:rsidRDefault="00EE0B82" w:rsidP="000A7E25">
      <w:r>
        <w:rPr>
          <w:rFonts w:eastAsia="Georgia"/>
        </w:rPr>
        <w:t>— </w:t>
      </w:r>
      <w:r>
        <w:t>« </w:t>
      </w:r>
      <w:r w:rsidR="000A7E25" w:rsidRPr="002D10EB">
        <w:t>Harengs Fons</w:t>
      </w:r>
      <w:r>
        <w:t> ».</w:t>
      </w:r>
    </w:p>
    <w:p w14:paraId="03155419" w14:textId="77777777" w:rsidR="00EE0B82" w:rsidRDefault="000A7E25" w:rsidP="000A7E25">
      <w:r w:rsidRPr="002D10EB">
        <w:t>En dessous</w:t>
      </w:r>
      <w:r w:rsidR="00EE0B82">
        <w:t xml:space="preserve">, </w:t>
      </w:r>
      <w:r w:rsidRPr="002D10EB">
        <w:t>elle trace une petite croix</w:t>
      </w:r>
      <w:r w:rsidR="00EE0B82">
        <w:t xml:space="preserve">. </w:t>
      </w:r>
      <w:r w:rsidRPr="002D10EB">
        <w:t>Je n</w:t>
      </w:r>
      <w:r w:rsidR="00EE0B82">
        <w:t>’</w:t>
      </w:r>
      <w:r w:rsidRPr="002D10EB">
        <w:t>ai rien vu</w:t>
      </w:r>
      <w:r w:rsidR="00EE0B82">
        <w:t xml:space="preserve">. </w:t>
      </w:r>
      <w:r w:rsidRPr="002D10EB">
        <w:t>Je sais ce que cela veut dire</w:t>
      </w:r>
      <w:r w:rsidR="00EE0B82">
        <w:t>.</w:t>
      </w:r>
    </w:p>
    <w:p w14:paraId="6447E3E6" w14:textId="77777777" w:rsidR="00EE0B82" w:rsidRDefault="000A7E25" w:rsidP="000A7E25">
      <w:r w:rsidRPr="002D10EB">
        <w:t>Le soir</w:t>
      </w:r>
      <w:r w:rsidR="00EE0B82">
        <w:t xml:space="preserve">, </w:t>
      </w:r>
      <w:r w:rsidRPr="002D10EB">
        <w:t>on se couche tôt</w:t>
      </w:r>
      <w:r w:rsidR="00EE0B82">
        <w:t xml:space="preserve">, </w:t>
      </w:r>
      <w:r w:rsidRPr="002D10EB">
        <w:t>car le train part de bonne heure</w:t>
      </w:r>
      <w:r w:rsidR="00EE0B82">
        <w:t xml:space="preserve">. </w:t>
      </w:r>
      <w:r w:rsidRPr="002D10EB">
        <w:t>Marie a mis le réveil</w:t>
      </w:r>
      <w:r w:rsidR="00EE0B82">
        <w:t>.</w:t>
      </w:r>
    </w:p>
    <w:p w14:paraId="34FEDDD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Bonsoir</w:t>
      </w:r>
      <w:r>
        <w:t>.</w:t>
      </w:r>
    </w:p>
    <w:p w14:paraId="3090CE61" w14:textId="77777777" w:rsidR="00EE0B82" w:rsidRDefault="000A7E25" w:rsidP="000A7E25">
      <w:r w:rsidRPr="002D10EB">
        <w:t>Petit silence</w:t>
      </w:r>
      <w:r w:rsidR="00EE0B82">
        <w:t>.</w:t>
      </w:r>
    </w:p>
    <w:p w14:paraId="3E4A3A3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Marie</w:t>
      </w:r>
      <w:r>
        <w:t xml:space="preserve">, </w:t>
      </w:r>
      <w:r w:rsidR="000A7E25" w:rsidRPr="002D10EB">
        <w:t>tu dors</w:t>
      </w:r>
      <w:r>
        <w:t> ?</w:t>
      </w:r>
    </w:p>
    <w:p w14:paraId="40A7A3F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Pas encore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essaie</w:t>
      </w:r>
      <w:r>
        <w:t xml:space="preserve">… </w:t>
      </w:r>
      <w:r w:rsidR="000A7E25" w:rsidRPr="002D10EB">
        <w:t>Chut</w:t>
      </w:r>
      <w:r>
        <w:t xml:space="preserve"> ! </w:t>
      </w:r>
      <w:r w:rsidR="000A7E25" w:rsidRPr="002D10EB">
        <w:t>pas ça</w:t>
      </w:r>
      <w:r>
        <w:t xml:space="preserve">…, </w:t>
      </w:r>
      <w:r w:rsidR="000A7E25" w:rsidRPr="002D10EB">
        <w:t>sage</w:t>
      </w:r>
      <w:r>
        <w:t>.</w:t>
      </w:r>
    </w:p>
    <w:p w14:paraId="7A4B55E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Bien</w:t>
      </w:r>
      <w:r>
        <w:t xml:space="preserve">, </w:t>
      </w:r>
      <w:r w:rsidR="000A7E25" w:rsidRPr="002D10EB">
        <w:t>Marie</w:t>
      </w:r>
      <w:r>
        <w:t xml:space="preserve">. </w:t>
      </w:r>
      <w:r w:rsidR="000A7E25" w:rsidRPr="002D10EB">
        <w:t>Bonsoir</w:t>
      </w:r>
      <w:r>
        <w:t>.</w:t>
      </w:r>
    </w:p>
    <w:p w14:paraId="372CAC08" w14:textId="77777777" w:rsidR="00EE0B82" w:rsidRDefault="000A7E25" w:rsidP="000A7E25">
      <w:r w:rsidRPr="002D10EB">
        <w:t>Nouveau silence</w:t>
      </w:r>
      <w:r w:rsidR="00EE0B82">
        <w:t xml:space="preserve">. </w:t>
      </w:r>
      <w:r w:rsidRPr="002D10EB">
        <w:t>Marie se retourne</w:t>
      </w:r>
      <w:r w:rsidR="00EE0B82">
        <w:t> :</w:t>
      </w:r>
    </w:p>
    <w:p w14:paraId="47D092A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Comment</w:t>
      </w:r>
      <w:r>
        <w:t xml:space="preserve">, </w:t>
      </w:r>
      <w:r w:rsidR="000A7E25" w:rsidRPr="002D10EB">
        <w:t>tu ne dors pas encore</w:t>
      </w:r>
      <w:r>
        <w:t xml:space="preserve"> ? </w:t>
      </w:r>
      <w:r w:rsidR="000A7E25" w:rsidRPr="002D10EB">
        <w:t>Qu</w:t>
      </w:r>
      <w:r>
        <w:t>’</w:t>
      </w:r>
      <w:r w:rsidR="000A7E25" w:rsidRPr="002D10EB">
        <w:t>est-ce que tu as là</w:t>
      </w:r>
      <w:r>
        <w:t> ?</w:t>
      </w:r>
    </w:p>
    <w:p w14:paraId="279647F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Rien</w:t>
      </w:r>
      <w:r>
        <w:t xml:space="preserve">, </w:t>
      </w:r>
      <w:r w:rsidR="000A7E25" w:rsidRPr="002D10EB">
        <w:t>Marie</w:t>
      </w:r>
      <w:r>
        <w:t xml:space="preserve">. </w:t>
      </w:r>
      <w:r w:rsidR="000A7E25" w:rsidRPr="002D10EB">
        <w:t>Chut</w:t>
      </w:r>
      <w:r>
        <w:t xml:space="preserve"> !… </w:t>
      </w:r>
      <w:r w:rsidR="000A7E25" w:rsidRPr="002D10EB">
        <w:t>sage</w:t>
      </w:r>
      <w:r>
        <w:t>.</w:t>
      </w:r>
    </w:p>
    <w:p w14:paraId="4B548768" w14:textId="77777777" w:rsidR="00EE0B82" w:rsidRDefault="000A7E25" w:rsidP="000A7E25">
      <w:r w:rsidRPr="002D10EB">
        <w:t>Du jeudi au vendredi</w:t>
      </w:r>
      <w:r w:rsidR="00EE0B82">
        <w:t xml:space="preserve">, </w:t>
      </w:r>
      <w:r w:rsidRPr="002D10EB">
        <w:t>nous réussissons quelquefois à rester sages</w:t>
      </w:r>
      <w:r w:rsidR="00EE0B82">
        <w:t>.</w:t>
      </w:r>
    </w:p>
    <w:p w14:paraId="04DB7A1A" w14:textId="77777777" w:rsidR="00EE0B82" w:rsidRDefault="000A7E25" w:rsidP="000A7E25">
      <w:r w:rsidRPr="002D10EB">
        <w:t>Le matin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le plus dur</w:t>
      </w:r>
      <w:r w:rsidR="00EE0B82">
        <w:t xml:space="preserve">. </w:t>
      </w:r>
      <w:r w:rsidRPr="002D10EB">
        <w:t>Marie déjà prête me réveille</w:t>
      </w:r>
      <w:r w:rsidR="00EE0B82">
        <w:t xml:space="preserve"> : </w:t>
      </w:r>
      <w:r w:rsidRPr="002D10EB">
        <w:t>comme elle se fatiguera fort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moi qui porte les œufs</w:t>
      </w:r>
      <w:r w:rsidR="00EE0B82">
        <w:t xml:space="preserve">, </w:t>
      </w:r>
      <w:r w:rsidRPr="002D10EB">
        <w:t>ju</w:t>
      </w:r>
      <w:r w:rsidRPr="002D10EB">
        <w:t>s</w:t>
      </w:r>
      <w:r w:rsidRPr="002D10EB">
        <w:t>qu</w:t>
      </w:r>
      <w:r w:rsidR="00EE0B82">
        <w:t>’</w:t>
      </w:r>
      <w:r w:rsidRPr="002D10EB">
        <w:t>à la gare</w:t>
      </w:r>
      <w:r w:rsidR="00EE0B82">
        <w:t xml:space="preserve">, </w:t>
      </w:r>
      <w:r w:rsidRPr="002D10EB">
        <w:t>sur ma brouette</w:t>
      </w:r>
      <w:r w:rsidR="00EE0B82">
        <w:t xml:space="preserve">. </w:t>
      </w:r>
      <w:r w:rsidRPr="002D10EB">
        <w:t>L</w:t>
      </w:r>
      <w:r w:rsidR="00EE0B82">
        <w:t>’</w:t>
      </w:r>
      <w:r w:rsidRPr="002D10EB">
        <w:t>été</w:t>
      </w:r>
      <w:r w:rsidR="00EE0B82">
        <w:t xml:space="preserve">, </w:t>
      </w:r>
      <w:r w:rsidRPr="002D10EB">
        <w:t>un petit soleil bâille</w:t>
      </w:r>
      <w:r w:rsidR="00EE0B82">
        <w:t xml:space="preserve">, </w:t>
      </w:r>
      <w:r w:rsidRPr="002D10EB">
        <w:t>des nuages de sommeil plein les yeux</w:t>
      </w:r>
      <w:r w:rsidR="00EE0B82">
        <w:t xml:space="preserve">. </w:t>
      </w:r>
      <w:r w:rsidRPr="002D10EB">
        <w:t>L</w:t>
      </w:r>
      <w:r w:rsidR="00EE0B82">
        <w:t>’</w:t>
      </w:r>
      <w:r w:rsidRPr="002D10EB">
        <w:t>hiver</w:t>
      </w:r>
      <w:r w:rsidR="00EE0B82">
        <w:t xml:space="preserve">, </w:t>
      </w:r>
      <w:r w:rsidRPr="002D10EB">
        <w:t>nous marchons dans le noir</w:t>
      </w:r>
      <w:r w:rsidR="00EE0B82">
        <w:t xml:space="preserve">. </w:t>
      </w:r>
      <w:r w:rsidRPr="002D10EB">
        <w:t>Il gèle ou bien il neige</w:t>
      </w:r>
      <w:r w:rsidR="00EE0B82">
        <w:t xml:space="preserve">. </w:t>
      </w:r>
      <w:r w:rsidRPr="002D10EB">
        <w:t>Un peu de lune traîne comme un morceau de fromage oublié sur une table</w:t>
      </w:r>
      <w:r w:rsidR="00EE0B82">
        <w:t xml:space="preserve">. </w:t>
      </w:r>
      <w:r w:rsidRPr="002D10EB">
        <w:t>Marie grelotte</w:t>
      </w:r>
      <w:r w:rsidR="00EE0B82">
        <w:t xml:space="preserve">, </w:t>
      </w:r>
      <w:r w:rsidRPr="002D10EB">
        <w:t>moi je me réchauffe à pousser la brouette</w:t>
      </w:r>
      <w:r w:rsidR="00EE0B82">
        <w:t xml:space="preserve">. </w:t>
      </w:r>
      <w:r w:rsidRPr="002D10EB">
        <w:t>Je ne dis plus</w:t>
      </w:r>
      <w:r w:rsidR="00EE0B82">
        <w:t> : « </w:t>
      </w:r>
      <w:r w:rsidRPr="002D10EB">
        <w:t>Ils sont lourds</w:t>
      </w:r>
      <w:r w:rsidR="00EE0B82">
        <w:t> ! »</w:t>
      </w:r>
      <w:r w:rsidRPr="002D10EB">
        <w:t xml:space="preserve"> Je pense à Marie qui devra les traîner tout à l</w:t>
      </w:r>
      <w:r w:rsidR="00EE0B82">
        <w:t>’</w:t>
      </w:r>
      <w:r w:rsidRPr="002D10EB">
        <w:t>heure</w:t>
      </w:r>
      <w:r w:rsidR="00EE0B82">
        <w:t xml:space="preserve">, </w:t>
      </w:r>
      <w:r w:rsidRPr="002D10EB">
        <w:t>sans brouette</w:t>
      </w:r>
      <w:r w:rsidR="00EE0B82">
        <w:t xml:space="preserve">, </w:t>
      </w:r>
      <w:r w:rsidRPr="002D10EB">
        <w:t>avec ses bras</w:t>
      </w:r>
      <w:r w:rsidR="00EE0B82">
        <w:t>.</w:t>
      </w:r>
    </w:p>
    <w:p w14:paraId="72E7D856" w14:textId="77777777" w:rsidR="00EE0B82" w:rsidRDefault="000A7E25" w:rsidP="000A7E25">
      <w:r w:rsidRPr="002D10EB">
        <w:lastRenderedPageBreak/>
        <w:t>Quand le train arrive</w:t>
      </w:r>
      <w:r w:rsidR="00EE0B82">
        <w:t xml:space="preserve">, </w:t>
      </w:r>
      <w:r w:rsidRPr="002D10EB">
        <w:t>Marie cherche la voiture où se tro</w:t>
      </w:r>
      <w:r w:rsidRPr="002D10EB">
        <w:t>u</w:t>
      </w:r>
      <w:r w:rsidRPr="002D10EB">
        <w:t>vent ses connaissances</w:t>
      </w:r>
      <w:r w:rsidR="00EE0B82">
        <w:t> :</w:t>
      </w:r>
    </w:p>
    <w:p w14:paraId="4363517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Recouche-toi</w:t>
      </w:r>
      <w:r>
        <w:t xml:space="preserve">, </w:t>
      </w:r>
      <w:r w:rsidR="000A7E25" w:rsidRPr="002D10EB">
        <w:t>dit-elle</w:t>
      </w:r>
      <w:r>
        <w:t xml:space="preserve">. </w:t>
      </w:r>
      <w:r w:rsidR="000A7E25" w:rsidRPr="002D10EB">
        <w:t>J</w:t>
      </w:r>
      <w:r>
        <w:t>’</w:t>
      </w:r>
      <w:r w:rsidR="000A7E25" w:rsidRPr="002D10EB">
        <w:t>ai refermé le lit</w:t>
      </w:r>
      <w:r>
        <w:t xml:space="preserve">. </w:t>
      </w:r>
      <w:r w:rsidR="000A7E25" w:rsidRPr="002D10EB">
        <w:t>Tu auras chaud</w:t>
      </w:r>
      <w:r>
        <w:t>.</w:t>
      </w:r>
    </w:p>
    <w:p w14:paraId="5439A76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Tûût</w:t>
      </w:r>
      <w:r>
        <w:t> !</w:t>
      </w:r>
    </w:p>
    <w:p w14:paraId="42D93FAA" w14:textId="77777777" w:rsidR="00EE0B82" w:rsidRDefault="000A7E25" w:rsidP="000A7E25">
      <w:r w:rsidRPr="002D10EB">
        <w:t>Le train s</w:t>
      </w:r>
      <w:r w:rsidR="00EE0B82">
        <w:t>’</w:t>
      </w:r>
      <w:r w:rsidRPr="002D10EB">
        <w:t>éloigne</w:t>
      </w:r>
      <w:r w:rsidR="00EE0B82">
        <w:t>.</w:t>
      </w:r>
    </w:p>
    <w:p w14:paraId="236C3DA4" w14:textId="77777777" w:rsidR="00EE0B82" w:rsidRDefault="000A7E25" w:rsidP="000A7E25">
      <w:r w:rsidRPr="002D10EB">
        <w:t>Me voilà seul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en suis tout bête</w:t>
      </w:r>
      <w:r w:rsidR="00EE0B82">
        <w:t>.</w:t>
      </w:r>
    </w:p>
    <w:p w14:paraId="0A85911A" w14:textId="77777777" w:rsidR="000A7E25" w:rsidRPr="002D10EB" w:rsidRDefault="000A7E25" w:rsidP="000A7E25">
      <w:pPr>
        <w:pStyle w:val="ParagrapheVideNormal"/>
      </w:pPr>
    </w:p>
    <w:p w14:paraId="411C41BA" w14:textId="77777777" w:rsidR="00EE0B82" w:rsidRDefault="000A7E25" w:rsidP="000A7E25">
      <w:r w:rsidRPr="002D10EB">
        <w:t>Tandis que Marie se dévoue là-bas</w:t>
      </w:r>
      <w:r w:rsidR="00EE0B82">
        <w:t xml:space="preserve">, </w:t>
      </w:r>
      <w:r w:rsidRPr="002D10EB">
        <w:t>je ne veux pas rester sans rien faire</w:t>
      </w:r>
      <w:r w:rsidR="00EE0B82">
        <w:t xml:space="preserve">. </w:t>
      </w:r>
      <w:r w:rsidRPr="002D10EB">
        <w:t>Je balaie la pièce</w:t>
      </w:r>
      <w:r w:rsidR="00EE0B82">
        <w:t xml:space="preserve">, </w:t>
      </w:r>
      <w:r w:rsidRPr="002D10EB">
        <w:t>je range les chaises</w:t>
      </w:r>
      <w:r w:rsidR="00EE0B82">
        <w:t xml:space="preserve">, </w:t>
      </w:r>
      <w:r w:rsidRPr="002D10EB">
        <w:t>je sème le sable</w:t>
      </w:r>
      <w:r w:rsidR="00EE0B82">
        <w:t xml:space="preserve">, </w:t>
      </w:r>
      <w:r w:rsidRPr="002D10EB">
        <w:t>je souffle mon haleine dans les verres de lampe et les fêle</w:t>
      </w:r>
      <w:r w:rsidR="00EE0B82">
        <w:t xml:space="preserve">, </w:t>
      </w:r>
      <w:r w:rsidRPr="002D10EB">
        <w:t>tant je les frotte</w:t>
      </w:r>
      <w:r w:rsidR="00EE0B82">
        <w:t xml:space="preserve">. </w:t>
      </w:r>
      <w:r w:rsidRPr="002D10EB">
        <w:t>Je veux que</w:t>
      </w:r>
      <w:r w:rsidR="00EE0B82">
        <w:t xml:space="preserve">, </w:t>
      </w:r>
      <w:r w:rsidRPr="002D10EB">
        <w:t>lasse de son voyage</w:t>
      </w:r>
      <w:r w:rsidR="00EE0B82">
        <w:t xml:space="preserve">, </w:t>
      </w:r>
      <w:r w:rsidRPr="002D10EB">
        <w:t>elle trouve</w:t>
      </w:r>
      <w:r w:rsidR="00EE0B82">
        <w:t xml:space="preserve">, </w:t>
      </w:r>
      <w:r w:rsidRPr="002D10EB">
        <w:t>au retour</w:t>
      </w:r>
      <w:r w:rsidR="00EE0B82">
        <w:t xml:space="preserve">, </w:t>
      </w:r>
      <w:r w:rsidRPr="002D10EB">
        <w:t>une maison en ordre</w:t>
      </w:r>
      <w:r w:rsidR="00EE0B82">
        <w:t xml:space="preserve">, </w:t>
      </w:r>
      <w:r w:rsidRPr="002D10EB">
        <w:t>la soupe chaude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elle n</w:t>
      </w:r>
      <w:r w:rsidR="00EE0B82">
        <w:t>’</w:t>
      </w:r>
      <w:r w:rsidRPr="002D10EB">
        <w:t>ait qu</w:t>
      </w:r>
      <w:r w:rsidR="00EE0B82">
        <w:t>’</w:t>
      </w:r>
      <w:r w:rsidRPr="002D10EB">
        <w:t>à se mettre à table et se laisser dorloter le reste du jour</w:t>
      </w:r>
      <w:r w:rsidR="00EE0B82">
        <w:t>.</w:t>
      </w:r>
    </w:p>
    <w:p w14:paraId="741247A5" w14:textId="77777777" w:rsidR="00EE0B82" w:rsidRDefault="000A7E25" w:rsidP="000A7E25">
      <w:r w:rsidRPr="002D10EB">
        <w:t>Quelquefois</w:t>
      </w:r>
      <w:r w:rsidR="00EE0B82">
        <w:t xml:space="preserve">, </w:t>
      </w:r>
      <w:r w:rsidRPr="002D10EB">
        <w:t>je lui cuisine une surprise</w:t>
      </w:r>
      <w:r w:rsidR="00EE0B82">
        <w:t>.</w:t>
      </w:r>
    </w:p>
    <w:p w14:paraId="7C53854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délicieuse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à la première cuillerée de cette crème</w:t>
      </w:r>
      <w:r>
        <w:t>.</w:t>
      </w:r>
    </w:p>
    <w:p w14:paraId="2B2D6DEE" w14:textId="77777777" w:rsidR="00EE0B82" w:rsidRDefault="000A7E25" w:rsidP="000A7E25">
      <w:r w:rsidRPr="002D10EB">
        <w:t>Moi aussi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ai approuvé</w:t>
      </w:r>
      <w:r w:rsidR="00EE0B82">
        <w:t> :</w:t>
      </w:r>
    </w:p>
    <w:p w14:paraId="08DF1BA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Délicieuse</w:t>
      </w:r>
      <w:r>
        <w:t>.</w:t>
      </w:r>
    </w:p>
    <w:p w14:paraId="7234A77D" w14:textId="77777777" w:rsidR="00EE0B82" w:rsidRDefault="000A7E25" w:rsidP="000A7E25">
      <w:r w:rsidRPr="002D10EB">
        <w:t>Mais quel juron</w:t>
      </w:r>
      <w:r w:rsidR="00EE0B82">
        <w:t xml:space="preserve">, </w:t>
      </w:r>
      <w:r w:rsidRPr="002D10EB">
        <w:t>si Marie</w:t>
      </w:r>
      <w:r w:rsidR="00EE0B82">
        <w:t xml:space="preserve">, </w:t>
      </w:r>
      <w:r w:rsidRPr="002D10EB">
        <w:t>et pas moi</w:t>
      </w:r>
      <w:r w:rsidR="00EE0B82">
        <w:t xml:space="preserve">, </w:t>
      </w:r>
      <w:r w:rsidRPr="002D10EB">
        <w:t>avait préparé ce pus</w:t>
      </w:r>
      <w:r w:rsidR="00EE0B82">
        <w:t>.</w:t>
      </w:r>
    </w:p>
    <w:p w14:paraId="690A4DBC" w14:textId="77777777" w:rsidR="00EE0B82" w:rsidRDefault="000A7E25" w:rsidP="000A7E25">
      <w:r w:rsidRPr="002D10EB">
        <w:t>Elle s</w:t>
      </w:r>
      <w:r w:rsidR="00EE0B82">
        <w:t>’</w:t>
      </w:r>
      <w:r w:rsidRPr="002D10EB">
        <w:t>est donné beaucoup de peine</w:t>
      </w:r>
      <w:r w:rsidR="00EE0B82">
        <w:t xml:space="preserve"> ; </w:t>
      </w:r>
      <w:r w:rsidRPr="002D10EB">
        <w:t>maintenant elle a sa récompense</w:t>
      </w:r>
      <w:r w:rsidR="00EE0B82">
        <w:t xml:space="preserve">. </w:t>
      </w:r>
      <w:r w:rsidRPr="002D10EB">
        <w:t>Ses œufs</w:t>
      </w:r>
      <w:r w:rsidR="00EE0B82">
        <w:t xml:space="preserve">, </w:t>
      </w:r>
      <w:r w:rsidRPr="002D10EB">
        <w:t>elle les a vendus un sou plus cher que les autres</w:t>
      </w:r>
      <w:r w:rsidR="00EE0B82">
        <w:t xml:space="preserve">. </w:t>
      </w:r>
      <w:r w:rsidRPr="002D10EB">
        <w:t>La grosse dame</w:t>
      </w:r>
      <w:r w:rsidR="00EE0B82">
        <w:t xml:space="preserve">, </w:t>
      </w:r>
      <w:r w:rsidRPr="002D10EB">
        <w:t>celle</w:t>
      </w:r>
      <w:r w:rsidR="00EE0B82">
        <w:t xml:space="preserve">, </w:t>
      </w:r>
      <w:r w:rsidRPr="002D10EB">
        <w:t>tu sais</w:t>
      </w:r>
      <w:r w:rsidR="00EE0B82">
        <w:t xml:space="preserve">, </w:t>
      </w:r>
      <w:r w:rsidRPr="002D10EB">
        <w:t xml:space="preserve">dont le mari est au </w:t>
      </w:r>
      <w:r w:rsidRPr="002D10EB">
        <w:lastRenderedPageBreak/>
        <w:t>gaz</w:t>
      </w:r>
      <w:r w:rsidR="00EE0B82">
        <w:t xml:space="preserve">, </w:t>
      </w:r>
      <w:r w:rsidRPr="002D10EB">
        <w:t>en a pris cinquante</w:t>
      </w:r>
      <w:r w:rsidR="00EE0B82">
        <w:t xml:space="preserve"> ; </w:t>
      </w:r>
      <w:r w:rsidRPr="002D10EB">
        <w:t>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qui souffre de l</w:t>
      </w:r>
      <w:r w:rsidR="00EE0B82">
        <w:t>’</w:t>
      </w:r>
      <w:r w:rsidRPr="002D10EB">
        <w:t>estomac</w:t>
      </w:r>
      <w:r w:rsidR="00EE0B82">
        <w:t xml:space="preserve">, </w:t>
      </w:r>
      <w:r w:rsidRPr="002D10EB">
        <w:t>en a retenu deux cents</w:t>
      </w:r>
      <w:r w:rsidR="00EE0B82">
        <w:t>.</w:t>
      </w:r>
    </w:p>
    <w:p w14:paraId="4B5511B8" w14:textId="77777777" w:rsidR="00EE0B82" w:rsidRDefault="000A7E25" w:rsidP="000A7E25">
      <w:r w:rsidRPr="002D10EB">
        <w:t>Elle me raconte</w:t>
      </w:r>
      <w:r w:rsidR="00EE0B82">
        <w:t xml:space="preserve">, </w:t>
      </w:r>
      <w:r w:rsidRPr="002D10EB">
        <w:t>par le menu</w:t>
      </w:r>
      <w:r w:rsidR="00EE0B82">
        <w:t xml:space="preserve">, </w:t>
      </w:r>
      <w:r w:rsidRPr="002D10EB">
        <w:t>les aventures de son voyage</w:t>
      </w:r>
      <w:r w:rsidR="00EE0B82">
        <w:t xml:space="preserve">. </w:t>
      </w:r>
      <w:r w:rsidRPr="002D10EB">
        <w:t>Au pont du canal</w:t>
      </w:r>
      <w:r w:rsidR="00EE0B82">
        <w:t xml:space="preserve">, </w:t>
      </w:r>
      <w:r w:rsidRPr="002D10EB">
        <w:t>la locomotive a dû s</w:t>
      </w:r>
      <w:r w:rsidR="00EE0B82">
        <w:t>’</w:t>
      </w:r>
      <w:r w:rsidRPr="002D10EB">
        <w:t>y reprendre à quatre fois</w:t>
      </w:r>
      <w:r w:rsidR="00EE0B82">
        <w:t xml:space="preserve">. </w:t>
      </w:r>
      <w:r w:rsidRPr="002D10EB">
        <w:t>Quand il l</w:t>
      </w:r>
      <w:r w:rsidR="00EE0B82">
        <w:t>’</w:t>
      </w:r>
      <w:r w:rsidRPr="002D10EB">
        <w:t>a eu passé</w:t>
      </w:r>
      <w:r w:rsidR="00EE0B82">
        <w:t xml:space="preserve">, </w:t>
      </w:r>
      <w:r w:rsidRPr="002D10EB">
        <w:t>tout le compartiment s</w:t>
      </w:r>
      <w:r w:rsidR="00EE0B82">
        <w:t>’</w:t>
      </w:r>
      <w:r w:rsidRPr="002D10EB">
        <w:t>est mis à rire</w:t>
      </w:r>
      <w:r w:rsidR="00EE0B82">
        <w:t xml:space="preserve">, </w:t>
      </w:r>
      <w:r w:rsidRPr="002D10EB">
        <w:t>en disant</w:t>
      </w:r>
      <w:r w:rsidR="00EE0B82">
        <w:t> :</w:t>
      </w:r>
    </w:p>
    <w:p w14:paraId="1995935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 y est</w:t>
      </w:r>
      <w:r>
        <w:t>.</w:t>
      </w:r>
    </w:p>
    <w:p w14:paraId="1A414B3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Toi aussi</w:t>
      </w:r>
      <w:r>
        <w:t xml:space="preserve">, </w:t>
      </w:r>
      <w:r w:rsidR="000A7E25" w:rsidRPr="002D10EB">
        <w:t>Marie</w:t>
      </w:r>
      <w:r>
        <w:t> ?</w:t>
      </w:r>
    </w:p>
    <w:p w14:paraId="55F0419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Bien sûr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je riais aux larmes</w:t>
      </w:r>
      <w:r>
        <w:t>.</w:t>
      </w:r>
    </w:p>
    <w:p w14:paraId="7D1052C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tu ne me demandes pas ce que je rapporte dans les paniers</w:t>
      </w:r>
      <w:r>
        <w:t>.</w:t>
      </w:r>
    </w:p>
    <w:p w14:paraId="7644AD34" w14:textId="77777777" w:rsidR="00EE0B82" w:rsidRDefault="000A7E25" w:rsidP="000A7E25">
      <w:r w:rsidRPr="002D10EB">
        <w:t>L</w:t>
      </w:r>
      <w:r w:rsidR="00EE0B82">
        <w:t>’</w:t>
      </w:r>
      <w:r w:rsidRPr="002D10EB">
        <w:t>un après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elle retire les paquets</w:t>
      </w:r>
      <w:r w:rsidR="00EE0B82">
        <w:t>.</w:t>
      </w:r>
    </w:p>
    <w:p w14:paraId="43B5891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le collier de Spitz</w:t>
      </w:r>
      <w:r>
        <w:t>.</w:t>
      </w:r>
    </w:p>
    <w:p w14:paraId="265A2D0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Attends</w:t>
      </w:r>
      <w:r>
        <w:t xml:space="preserve">, </w:t>
      </w:r>
      <w:r w:rsidR="000A7E25" w:rsidRPr="002D10EB">
        <w:t>je vais voir s</w:t>
      </w:r>
      <w:r>
        <w:t>’</w:t>
      </w:r>
      <w:r w:rsidR="000A7E25" w:rsidRPr="002D10EB">
        <w:t>il est bon</w:t>
      </w:r>
      <w:r>
        <w:t>.</w:t>
      </w:r>
    </w:p>
    <w:p w14:paraId="6C7E12F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Voici tes clous</w:t>
      </w:r>
      <w:r>
        <w:t>.</w:t>
      </w:r>
    </w:p>
    <w:p w14:paraId="3BA9D0F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Juste ceux que je voulais</w:t>
      </w:r>
      <w:r>
        <w:t>.</w:t>
      </w:r>
    </w:p>
    <w:p w14:paraId="7CC261B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Les harengs pour Fons</w:t>
      </w:r>
      <w:r>
        <w:t>.</w:t>
      </w:r>
    </w:p>
    <w:p w14:paraId="482C202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Hum</w:t>
      </w:r>
      <w:r>
        <w:t xml:space="preserve"> ! </w:t>
      </w:r>
      <w:r w:rsidR="000A7E25" w:rsidRPr="002D10EB">
        <w:t>Ils sentent bon</w:t>
      </w:r>
      <w:r>
        <w:t xml:space="preserve">, </w:t>
      </w:r>
      <w:r w:rsidR="000A7E25" w:rsidRPr="002D10EB">
        <w:t>Marie</w:t>
      </w:r>
      <w:r>
        <w:t>.</w:t>
      </w:r>
    </w:p>
    <w:p w14:paraId="5FDA03C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Puis</w:t>
      </w:r>
      <w:r>
        <w:t xml:space="preserve">, </w:t>
      </w:r>
      <w:r w:rsidR="000A7E25" w:rsidRPr="002D10EB">
        <w:t>voilà pour toi</w:t>
      </w:r>
      <w:r>
        <w:t xml:space="preserve">, </w:t>
      </w:r>
      <w:r w:rsidR="000A7E25" w:rsidRPr="002D10EB">
        <w:t>grand gosse</w:t>
      </w:r>
      <w:r>
        <w:t>.</w:t>
      </w:r>
    </w:p>
    <w:p w14:paraId="49CFEF6A" w14:textId="77777777" w:rsidR="00EE0B82" w:rsidRDefault="000A7E25" w:rsidP="000A7E25">
      <w:r w:rsidRPr="002D10EB">
        <w:t>Les derniers paquets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elle me fourre</w:t>
      </w:r>
      <w:r w:rsidR="00EE0B82">
        <w:t xml:space="preserve">, </w:t>
      </w:r>
      <w:r w:rsidRPr="002D10EB">
        <w:t>où je retrouve</w:t>
      </w:r>
      <w:r w:rsidR="00EE0B82">
        <w:t xml:space="preserve">, </w:t>
      </w:r>
      <w:r w:rsidRPr="002D10EB">
        <w:t>toujours avec la même surprise</w:t>
      </w:r>
      <w:r w:rsidR="00EE0B82">
        <w:t xml:space="preserve">, </w:t>
      </w:r>
      <w:r w:rsidRPr="002D10EB">
        <w:t>mon tabac</w:t>
      </w:r>
      <w:r w:rsidR="00EE0B82">
        <w:t xml:space="preserve">, </w:t>
      </w:r>
      <w:r w:rsidRPr="002D10EB">
        <w:t>une pipe</w:t>
      </w:r>
      <w:r w:rsidR="00EE0B82">
        <w:t xml:space="preserve">, </w:t>
      </w:r>
      <w:r w:rsidRPr="002D10EB">
        <w:t>et quelquefois</w:t>
      </w:r>
      <w:r w:rsidR="00EE0B82">
        <w:t xml:space="preserve">, </w:t>
      </w:r>
      <w:r w:rsidRPr="002D10EB">
        <w:t>ô bonheur</w:t>
      </w:r>
      <w:r w:rsidR="00EE0B82">
        <w:t xml:space="preserve">, </w:t>
      </w:r>
      <w:r w:rsidRPr="002D10EB">
        <w:t>douces comme des baisers confits</w:t>
      </w:r>
      <w:r w:rsidR="00EE0B82">
        <w:t xml:space="preserve">, </w:t>
      </w:r>
      <w:r w:rsidRPr="002D10EB">
        <w:t>pour trente centimes de dattes</w:t>
      </w:r>
      <w:r w:rsidR="00EE0B82">
        <w:t> !</w:t>
      </w:r>
    </w:p>
    <w:p w14:paraId="49209497" w14:textId="77777777" w:rsidR="000A7E25" w:rsidRPr="009605DB" w:rsidRDefault="000A7E25" w:rsidP="00EE0B82">
      <w:pPr>
        <w:pStyle w:val="Titre1"/>
      </w:pPr>
      <w:bookmarkStart w:id="10" w:name="_Toc196414841"/>
      <w:r w:rsidRPr="009605DB">
        <w:lastRenderedPageBreak/>
        <w:t>CHATS ET AUTRES</w:t>
      </w:r>
      <w:bookmarkEnd w:id="10"/>
    </w:p>
    <w:p w14:paraId="01F151F5" w14:textId="77777777" w:rsidR="00EE0B82" w:rsidRDefault="000A7E25" w:rsidP="000A7E25">
      <w:pPr>
        <w:pStyle w:val="Taille-1Normal"/>
        <w:jc w:val="right"/>
      </w:pPr>
      <w:r w:rsidRPr="002D10EB">
        <w:t>À MADAME COLETTE</w:t>
      </w:r>
      <w:r w:rsidR="00EE0B82">
        <w:t>.</w:t>
      </w:r>
    </w:p>
    <w:p w14:paraId="21E1C31A" w14:textId="77777777" w:rsidR="000A7E25" w:rsidRPr="002D10EB" w:rsidRDefault="000A7E25" w:rsidP="000A7E25">
      <w:pPr>
        <w:pStyle w:val="ParagrapheVideNormal"/>
      </w:pPr>
    </w:p>
    <w:p w14:paraId="6D067E88" w14:textId="77777777" w:rsidR="00EE0B82" w:rsidRDefault="000A7E25" w:rsidP="000A7E25">
      <w:r w:rsidRPr="002D10EB">
        <w:t>En Campine</w:t>
      </w:r>
      <w:r w:rsidR="00EE0B82">
        <w:t xml:space="preserve">, </w:t>
      </w:r>
      <w:r w:rsidRPr="002D10EB">
        <w:t>les Pouce</w:t>
      </w:r>
      <w:r w:rsidR="00EE0B82">
        <w:t xml:space="preserve">, </w:t>
      </w:r>
      <w:r w:rsidRPr="002D10EB">
        <w:t>qui sont des chats ne restent pas longtemps les mêmes</w:t>
      </w:r>
      <w:r w:rsidR="00EE0B82">
        <w:t>.</w:t>
      </w:r>
    </w:p>
    <w:p w14:paraId="2D312031" w14:textId="77777777" w:rsidR="00EE0B82" w:rsidRDefault="000A7E25" w:rsidP="000A7E25">
      <w:r w:rsidRPr="002D10EB">
        <w:t>C</w:t>
      </w:r>
      <w:r w:rsidR="00EE0B82">
        <w:t>’</w:t>
      </w:r>
      <w:r w:rsidRPr="002D10EB">
        <w:t>est embrouillé à dire</w:t>
      </w:r>
      <w:r w:rsidR="00EE0B82">
        <w:t xml:space="preserve"> : </w:t>
      </w:r>
      <w:r w:rsidRPr="002D10EB">
        <w:t>il y a</w:t>
      </w:r>
      <w:r w:rsidR="00EE0B82">
        <w:t xml:space="preserve">, </w:t>
      </w:r>
      <w:r w:rsidRPr="002D10EB">
        <w:t>dans ce pays</w:t>
      </w:r>
      <w:r w:rsidR="00EE0B82">
        <w:t xml:space="preserve">, </w:t>
      </w:r>
      <w:r w:rsidRPr="002D10EB">
        <w:t>trop de bois où courent trop de lièvres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aiment trop les Pouce</w:t>
      </w:r>
      <w:r w:rsidR="00EE0B82">
        <w:t xml:space="preserve">, </w:t>
      </w:r>
      <w:r w:rsidRPr="002D10EB">
        <w:t>au goût des chasseurs qui</w:t>
      </w:r>
      <w:r w:rsidR="00EE0B82">
        <w:t xml:space="preserve">, </w:t>
      </w:r>
      <w:r w:rsidRPr="002D10EB">
        <w:t>aimant aussi les lièvres</w:t>
      </w:r>
      <w:r w:rsidR="00EE0B82">
        <w:t xml:space="preserve">, </w:t>
      </w:r>
      <w:r w:rsidRPr="002D10EB">
        <w:t>fusillent ce trop de Pouce</w:t>
      </w:r>
      <w:r w:rsidR="00EE0B82">
        <w:t>.</w:t>
      </w:r>
    </w:p>
    <w:p w14:paraId="50ACCA25" w14:textId="77777777" w:rsidR="00EE0B82" w:rsidRDefault="000A7E25" w:rsidP="000A7E25">
      <w:r w:rsidRPr="002D10EB">
        <w:t>Pouce-Moucheté</w:t>
      </w:r>
      <w:r w:rsidR="00EE0B82">
        <w:t xml:space="preserve">, </w:t>
      </w:r>
      <w:r w:rsidRPr="002D10EB">
        <w:t>de l</w:t>
      </w:r>
      <w:r w:rsidR="00EE0B82">
        <w:t>’</w:t>
      </w:r>
      <w:r w:rsidRPr="002D10EB">
        <w:t>an dernier</w:t>
      </w:r>
      <w:r w:rsidR="00EE0B82">
        <w:t xml:space="preserve">, </w:t>
      </w:r>
      <w:r w:rsidRPr="002D10EB">
        <w:t>est Pouce-Noir</w:t>
      </w:r>
      <w:r w:rsidR="00EE0B82">
        <w:t xml:space="preserve">, </w:t>
      </w:r>
      <w:r w:rsidRPr="002D10EB">
        <w:t>à présent</w:t>
      </w:r>
      <w:r w:rsidR="00EE0B82">
        <w:t xml:space="preserve">. </w:t>
      </w:r>
      <w:r w:rsidRPr="002D10EB">
        <w:t>Avant l</w:t>
      </w:r>
      <w:r w:rsidR="00EE0B82">
        <w:t>’</w:t>
      </w:r>
      <w:r w:rsidRPr="002D10EB">
        <w:t>hiver</w:t>
      </w:r>
      <w:r w:rsidR="00EE0B82">
        <w:t xml:space="preserve">, </w:t>
      </w:r>
      <w:r w:rsidRPr="002D10EB">
        <w:t>il sera Pouce-Jaune ou Pouce-Blanc</w:t>
      </w:r>
      <w:r w:rsidR="00EE0B82">
        <w:t xml:space="preserve">, </w:t>
      </w:r>
      <w:r w:rsidRPr="002D10EB">
        <w:t>ou Pouce-Gris</w:t>
      </w:r>
      <w:r w:rsidR="00EE0B82">
        <w:t xml:space="preserve">. </w:t>
      </w:r>
      <w:r w:rsidRPr="002D10EB">
        <w:t>Il m</w:t>
      </w:r>
      <w:r w:rsidR="00EE0B82">
        <w:t>’</w:t>
      </w:r>
      <w:r w:rsidRPr="002D10EB">
        <w:t>arrivera de chez les Baerkaelens</w:t>
      </w:r>
      <w:r w:rsidR="00EE0B82">
        <w:t xml:space="preserve">, </w:t>
      </w:r>
      <w:r w:rsidRPr="002D10EB">
        <w:t>dont le Pouce aura fait des jeunes</w:t>
      </w:r>
      <w:r w:rsidR="00EE0B82">
        <w:t xml:space="preserve"> ; </w:t>
      </w:r>
      <w:r w:rsidRPr="002D10EB">
        <w:t>ou bien d</w:t>
      </w:r>
      <w:r w:rsidR="00EE0B82">
        <w:t>’</w:t>
      </w:r>
      <w:r w:rsidRPr="002D10EB">
        <w:t>une voisine qui en aura déjà cinq</w:t>
      </w:r>
      <w:r w:rsidR="00EE0B82">
        <w:t xml:space="preserve"> ; </w:t>
      </w:r>
      <w:r w:rsidRPr="002D10EB">
        <w:t>ou</w:t>
      </w:r>
      <w:r w:rsidR="00EE0B82">
        <w:t xml:space="preserve">, </w:t>
      </w:r>
      <w:r w:rsidRPr="002D10EB">
        <w:t>simplement</w:t>
      </w:r>
      <w:r w:rsidR="00EE0B82">
        <w:t xml:space="preserve">, </w:t>
      </w:r>
      <w:r w:rsidRPr="002D10EB">
        <w:t>venu de lui-même</w:t>
      </w:r>
      <w:r w:rsidR="00EE0B82">
        <w:t xml:space="preserve">, </w:t>
      </w:r>
      <w:r w:rsidRPr="002D10EB">
        <w:t>à travers la muraille</w:t>
      </w:r>
      <w:r w:rsidR="00EE0B82">
        <w:t xml:space="preserve">, </w:t>
      </w:r>
      <w:r w:rsidRPr="002D10EB">
        <w:t>par le petit trou qui sert de porte aux Pouce</w:t>
      </w:r>
      <w:r w:rsidR="00EE0B82">
        <w:t>.</w:t>
      </w:r>
    </w:p>
    <w:p w14:paraId="0FD3DF30" w14:textId="77777777" w:rsidR="00EE0B82" w:rsidRDefault="000A7E25" w:rsidP="000A7E25">
      <w:r w:rsidRPr="002D10EB">
        <w:t>Il n</w:t>
      </w:r>
      <w:r w:rsidR="00EE0B82">
        <w:t>’</w:t>
      </w:r>
      <w:r w:rsidRPr="002D10EB">
        <w:t>en sera pas moins Pouce</w:t>
      </w:r>
      <w:r w:rsidR="00EE0B82">
        <w:t xml:space="preserve"> : </w:t>
      </w:r>
      <w:r w:rsidRPr="002D10EB">
        <w:t>Pouce en garniture au coin de l</w:t>
      </w:r>
      <w:r w:rsidR="00EE0B82">
        <w:t>’</w:t>
      </w:r>
      <w:r w:rsidRPr="002D10EB">
        <w:t>âtre</w:t>
      </w:r>
      <w:r w:rsidR="00EE0B82">
        <w:t xml:space="preserve"> ; </w:t>
      </w:r>
      <w:r w:rsidRPr="002D10EB">
        <w:t>Pouce qui lape</w:t>
      </w:r>
      <w:r w:rsidR="00EE0B82">
        <w:t xml:space="preserve">, </w:t>
      </w:r>
      <w:r w:rsidRPr="002D10EB">
        <w:t>les yeux fermés</w:t>
      </w:r>
      <w:r w:rsidR="00EE0B82">
        <w:t xml:space="preserve">, </w:t>
      </w:r>
      <w:r w:rsidRPr="002D10EB">
        <w:t>son lait</w:t>
      </w:r>
      <w:r w:rsidR="00EE0B82">
        <w:t xml:space="preserve"> ; </w:t>
      </w:r>
      <w:r w:rsidRPr="002D10EB">
        <w:t>Pouce griffu</w:t>
      </w:r>
      <w:r w:rsidR="00EE0B82">
        <w:t xml:space="preserve"> ; </w:t>
      </w:r>
      <w:r w:rsidRPr="002D10EB">
        <w:t>Pouce cambrioleur et frotteur de manche à son profit</w:t>
      </w:r>
      <w:r w:rsidR="00EE0B82">
        <w:t>.</w:t>
      </w:r>
    </w:p>
    <w:p w14:paraId="4E25DD93" w14:textId="77777777" w:rsidR="00EE0B82" w:rsidRDefault="000A7E25" w:rsidP="000A7E25">
      <w:r w:rsidRPr="002D10EB">
        <w:t>Un seul Pouce reste le même</w:t>
      </w:r>
      <w:r w:rsidR="00EE0B82">
        <w:t xml:space="preserve"> : </w:t>
      </w:r>
      <w:r w:rsidRPr="002D10EB">
        <w:t>c</w:t>
      </w:r>
      <w:r w:rsidR="00EE0B82">
        <w:t>’</w:t>
      </w:r>
      <w:r w:rsidRPr="002D10EB">
        <w:t>est Pouce-Gris</w:t>
      </w:r>
      <w:r w:rsidR="00EE0B82">
        <w:t xml:space="preserve">. </w:t>
      </w:r>
      <w:r w:rsidRPr="002D10EB">
        <w:t>On ne peut pas s</w:t>
      </w:r>
      <w:r w:rsidR="00EE0B82">
        <w:t>’</w:t>
      </w:r>
      <w:r w:rsidRPr="002D10EB">
        <w:t>y tromper</w:t>
      </w:r>
      <w:r w:rsidR="00EE0B82">
        <w:t xml:space="preserve"> : </w:t>
      </w:r>
      <w:r w:rsidRPr="002D10EB">
        <w:t>il n</w:t>
      </w:r>
      <w:r w:rsidR="00EE0B82">
        <w:t>’</w:t>
      </w:r>
      <w:r w:rsidRPr="002D10EB">
        <w:t>a que trois pattes</w:t>
      </w:r>
      <w:r w:rsidR="00EE0B82">
        <w:t xml:space="preserve">, </w:t>
      </w:r>
      <w:r w:rsidRPr="002D10EB">
        <w:t>car</w:t>
      </w:r>
      <w:r w:rsidR="00EE0B82">
        <w:t xml:space="preserve">… </w:t>
      </w:r>
      <w:r w:rsidRPr="002D10EB">
        <w:t>dans ce pays</w:t>
      </w:r>
      <w:r w:rsidR="00EE0B82">
        <w:t xml:space="preserve">, </w:t>
      </w:r>
      <w:r w:rsidRPr="002D10EB">
        <w:t>où pour le malheur des Pouce il y a tant de bois</w:t>
      </w:r>
      <w:r w:rsidR="00EE0B82">
        <w:t xml:space="preserve">, </w:t>
      </w:r>
      <w:r w:rsidRPr="002D10EB">
        <w:t>tant de lièvres</w:t>
      </w:r>
      <w:r w:rsidR="00EE0B82">
        <w:t xml:space="preserve">, </w:t>
      </w:r>
      <w:r w:rsidRPr="002D10EB">
        <w:t>tant de chasseurs</w:t>
      </w:r>
      <w:r w:rsidR="00EE0B82">
        <w:t xml:space="preserve">, </w:t>
      </w:r>
      <w:r w:rsidRPr="002D10EB">
        <w:t>il y a</w:t>
      </w:r>
      <w:r w:rsidR="00EE0B82">
        <w:t xml:space="preserve">, </w:t>
      </w:r>
      <w:r w:rsidRPr="002D10EB">
        <w:t>par surcroît</w:t>
      </w:r>
      <w:r w:rsidR="00EE0B82">
        <w:t xml:space="preserve">, </w:t>
      </w:r>
      <w:r w:rsidRPr="002D10EB">
        <w:t>beaucoup de braconniers</w:t>
      </w:r>
      <w:r w:rsidR="00EE0B82">
        <w:t xml:space="preserve">, </w:t>
      </w:r>
      <w:r w:rsidRPr="002D10EB">
        <w:t>qui sèment beaucoup de trappes</w:t>
      </w:r>
      <w:r w:rsidR="00EE0B82">
        <w:t>.</w:t>
      </w:r>
    </w:p>
    <w:p w14:paraId="1DB21F87" w14:textId="77777777" w:rsidR="00EE0B82" w:rsidRDefault="000A7E25" w:rsidP="000A7E25">
      <w:r w:rsidRPr="002D10EB">
        <w:t>Pouce se lave un peu partout</w:t>
      </w:r>
      <w:r w:rsidR="00EE0B82">
        <w:t xml:space="preserve">, </w:t>
      </w:r>
      <w:r w:rsidRPr="002D10EB">
        <w:t>avec sa langue qui lui sert d</w:t>
      </w:r>
      <w:r w:rsidR="00EE0B82">
        <w:t>’</w:t>
      </w:r>
      <w:r w:rsidRPr="002D10EB">
        <w:t>éponge</w:t>
      </w:r>
      <w:r w:rsidR="00EE0B82">
        <w:t xml:space="preserve">. </w:t>
      </w:r>
      <w:r w:rsidRPr="002D10EB">
        <w:t>Puis il va boire</w:t>
      </w:r>
      <w:r w:rsidR="00EE0B82">
        <w:t xml:space="preserve">, </w:t>
      </w:r>
      <w:r w:rsidRPr="002D10EB">
        <w:t>avec la même éponge</w:t>
      </w:r>
      <w:r w:rsidR="00EE0B82">
        <w:t>.</w:t>
      </w:r>
    </w:p>
    <w:p w14:paraId="557050B0" w14:textId="77777777" w:rsidR="000A7E25" w:rsidRPr="002D10EB" w:rsidRDefault="000A7E25" w:rsidP="000A7E25">
      <w:pPr>
        <w:pStyle w:val="ParagrapheVideNormal"/>
      </w:pPr>
    </w:p>
    <w:p w14:paraId="50D45730" w14:textId="77777777" w:rsidR="00EE0B82" w:rsidRDefault="000A7E25" w:rsidP="000A7E25">
      <w:r w:rsidRPr="002D10EB">
        <w:lastRenderedPageBreak/>
        <w:t>Pouce-Jaune veut bien prendre les souris</w:t>
      </w:r>
      <w:r w:rsidR="00EE0B82">
        <w:t xml:space="preserve">, </w:t>
      </w:r>
      <w:r w:rsidRPr="002D10EB">
        <w:t>mais pas n</w:t>
      </w:r>
      <w:r w:rsidR="00EE0B82">
        <w:t>’</w:t>
      </w:r>
      <w:r w:rsidRPr="002D10EB">
        <w:t>importe où</w:t>
      </w:r>
      <w:r w:rsidR="00EE0B82">
        <w:t xml:space="preserve"> : </w:t>
      </w:r>
      <w:r w:rsidRPr="002D10EB">
        <w:t>celles qui lui plaisent</w:t>
      </w:r>
      <w:r w:rsidR="00EE0B82">
        <w:t xml:space="preserve">. </w:t>
      </w:r>
      <w:r w:rsidRPr="002D10EB">
        <w:t>Quand je l</w:t>
      </w:r>
      <w:r w:rsidR="00EE0B82">
        <w:t>’</w:t>
      </w:r>
      <w:r w:rsidRPr="002D10EB">
        <w:t>enferme au grenier où les souris rongent mon blé</w:t>
      </w:r>
      <w:r w:rsidR="00EE0B82">
        <w:t xml:space="preserve">, </w:t>
      </w:r>
      <w:r w:rsidRPr="002D10EB">
        <w:t>il ne comprend pas</w:t>
      </w:r>
      <w:r w:rsidR="00EE0B82">
        <w:t xml:space="preserve">. </w:t>
      </w:r>
      <w:r w:rsidRPr="002D10EB">
        <w:t>Il gratte à la porte</w:t>
      </w:r>
      <w:r w:rsidR="00EE0B82">
        <w:t xml:space="preserve">, </w:t>
      </w:r>
      <w:r w:rsidRPr="002D10EB">
        <w:t>se croit puni</w:t>
      </w:r>
      <w:r w:rsidR="00EE0B82">
        <w:t xml:space="preserve">, </w:t>
      </w:r>
      <w:r w:rsidRPr="002D10EB">
        <w:t>miaule pour sortir et</w:t>
      </w:r>
      <w:r w:rsidR="00EE0B82">
        <w:t xml:space="preserve">, </w:t>
      </w:r>
      <w:r w:rsidRPr="002D10EB">
        <w:t>si je ne me dépêche</w:t>
      </w:r>
      <w:r w:rsidR="00EE0B82">
        <w:t xml:space="preserve">, </w:t>
      </w:r>
      <w:r w:rsidRPr="002D10EB">
        <w:t>enfouira</w:t>
      </w:r>
      <w:r w:rsidR="00EE0B82">
        <w:t xml:space="preserve">, </w:t>
      </w:r>
      <w:r w:rsidRPr="002D10EB">
        <w:t>sous mes graines</w:t>
      </w:r>
      <w:r w:rsidR="00EE0B82">
        <w:t xml:space="preserve">, </w:t>
      </w:r>
      <w:r w:rsidRPr="002D10EB">
        <w:t>de traîtreux paquets de rancune que je retrouverai</w:t>
      </w:r>
      <w:r w:rsidR="00EE0B82">
        <w:t xml:space="preserve">, </w:t>
      </w:r>
      <w:r w:rsidRPr="002D10EB">
        <w:t>plus tard</w:t>
      </w:r>
      <w:r w:rsidR="00EE0B82">
        <w:t xml:space="preserve">, </w:t>
      </w:r>
      <w:r w:rsidRPr="002D10EB">
        <w:t>avec mes doigts</w:t>
      </w:r>
      <w:r w:rsidR="00EE0B82">
        <w:t>.</w:t>
      </w:r>
    </w:p>
    <w:p w14:paraId="7D21B1D0" w14:textId="77777777" w:rsidR="00EE0B82" w:rsidRDefault="000A7E25" w:rsidP="000A7E25">
      <w:r w:rsidRPr="002D10EB">
        <w:t>Il n</w:t>
      </w:r>
      <w:r w:rsidR="00EE0B82">
        <w:t>’</w:t>
      </w:r>
      <w:r w:rsidRPr="002D10EB">
        <w:t>aime pas ce genre de souris</w:t>
      </w:r>
      <w:r w:rsidR="00EE0B82">
        <w:t xml:space="preserve"> : </w:t>
      </w:r>
      <w:r w:rsidRPr="002D10EB">
        <w:t>elles sont trop grasses</w:t>
      </w:r>
      <w:r w:rsidR="00EE0B82">
        <w:t xml:space="preserve">. </w:t>
      </w:r>
      <w:r w:rsidRPr="002D10EB">
        <w:t>Il préfère celles du jardin</w:t>
      </w:r>
      <w:r w:rsidR="00EE0B82">
        <w:t xml:space="preserve">, </w:t>
      </w:r>
      <w:r w:rsidRPr="002D10EB">
        <w:t>inoffensives et maigres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assassine d</w:t>
      </w:r>
      <w:r w:rsidR="00EE0B82">
        <w:t>’</w:t>
      </w:r>
      <w:r w:rsidRPr="002D10EB">
        <w:t>un coup de griffe</w:t>
      </w:r>
      <w:r w:rsidR="00EE0B82">
        <w:t xml:space="preserve"> – </w:t>
      </w:r>
      <w:r w:rsidRPr="002D10EB">
        <w:t>et laisse là</w:t>
      </w:r>
      <w:r w:rsidR="00EE0B82">
        <w:t>.</w:t>
      </w:r>
    </w:p>
    <w:p w14:paraId="10AF6F8D" w14:textId="77777777" w:rsidR="00EE0B82" w:rsidRDefault="000A7E25" w:rsidP="000A7E25">
      <w:r w:rsidRPr="002D10EB">
        <w:t>Cette fois</w:t>
      </w:r>
      <w:r w:rsidR="00EE0B82">
        <w:t xml:space="preserve">, </w:t>
      </w:r>
      <w:r w:rsidRPr="002D10EB">
        <w:t>il en a pris une</w:t>
      </w:r>
      <w:r w:rsidR="00EE0B82">
        <w:t xml:space="preserve">, </w:t>
      </w:r>
      <w:r w:rsidRPr="002D10EB">
        <w:t>du grenier</w:t>
      </w:r>
      <w:r w:rsidR="00EE0B82">
        <w:t xml:space="preserve"> : </w:t>
      </w:r>
      <w:r w:rsidRPr="002D10EB">
        <w:t>une grosse</w:t>
      </w:r>
      <w:r w:rsidR="00EE0B82">
        <w:t xml:space="preserve">, </w:t>
      </w:r>
      <w:r w:rsidRPr="002D10EB">
        <w:t>le ventre rond</w:t>
      </w:r>
      <w:r w:rsidR="00EE0B82">
        <w:t xml:space="preserve">, </w:t>
      </w:r>
      <w:r w:rsidRPr="002D10EB">
        <w:t>fourré de jeunes</w:t>
      </w:r>
      <w:r w:rsidR="00EE0B82">
        <w:t xml:space="preserve">. </w:t>
      </w:r>
      <w:r w:rsidRPr="002D10EB">
        <w:t>Il nous l</w:t>
      </w:r>
      <w:r w:rsidR="00EE0B82">
        <w:t>’</w:t>
      </w:r>
      <w:r w:rsidRPr="002D10EB">
        <w:t>apporte à la cuisine</w:t>
      </w:r>
      <w:r w:rsidR="00EE0B82">
        <w:t xml:space="preserve">, </w:t>
      </w:r>
      <w:r w:rsidRPr="002D10EB">
        <w:t>la lâche par terre</w:t>
      </w:r>
      <w:r w:rsidR="00EE0B82">
        <w:t xml:space="preserve">, </w:t>
      </w:r>
      <w:r w:rsidRPr="002D10EB">
        <w:t>la reprend</w:t>
      </w:r>
      <w:r w:rsidR="00EE0B82">
        <w:t xml:space="preserve">, </w:t>
      </w:r>
      <w:r w:rsidRPr="002D10EB">
        <w:t>la renvoie</w:t>
      </w:r>
      <w:r w:rsidR="00EE0B82">
        <w:t xml:space="preserve">, </w:t>
      </w:r>
      <w:r w:rsidRPr="002D10EB">
        <w:t>fait si bien le malin que la souris découvre un petit trou et file sous une porte</w:t>
      </w:r>
      <w:r w:rsidR="00EE0B82">
        <w:t xml:space="preserve">, </w:t>
      </w:r>
      <w:r w:rsidRPr="002D10EB">
        <w:t>dans une autre chambre</w:t>
      </w:r>
      <w:r w:rsidR="00EE0B82">
        <w:t>.</w:t>
      </w:r>
    </w:p>
    <w:p w14:paraId="355738C8" w14:textId="77777777" w:rsidR="00EE0B82" w:rsidRDefault="000A7E25" w:rsidP="000A7E25">
      <w:r w:rsidRPr="002D10EB">
        <w:t>Que cette chambre soit précisément celle où se trouve le lit de ses maîtres</w:t>
      </w:r>
      <w:r w:rsidR="00EE0B82">
        <w:t xml:space="preserve">, </w:t>
      </w:r>
      <w:r w:rsidRPr="002D10EB">
        <w:t>Pouce s</w:t>
      </w:r>
      <w:r w:rsidR="00EE0B82">
        <w:t>’</w:t>
      </w:r>
      <w:r w:rsidRPr="002D10EB">
        <w:t>en moque</w:t>
      </w:r>
      <w:r w:rsidR="00EE0B82">
        <w:t xml:space="preserve">. </w:t>
      </w:r>
      <w:r w:rsidRPr="002D10EB">
        <w:t>Vite</w:t>
      </w:r>
      <w:r w:rsidR="00EE0B82">
        <w:t xml:space="preserve">, </w:t>
      </w:r>
      <w:r w:rsidRPr="002D10EB">
        <w:t>au grenier</w:t>
      </w:r>
      <w:r w:rsidR="00EE0B82">
        <w:t xml:space="preserve">, </w:t>
      </w:r>
      <w:r w:rsidRPr="002D10EB">
        <w:t>après une autre</w:t>
      </w:r>
      <w:r w:rsidR="00EE0B82">
        <w:t>.</w:t>
      </w:r>
    </w:p>
    <w:p w14:paraId="6E2A3236" w14:textId="77777777" w:rsidR="00EE0B82" w:rsidRDefault="000A7E25" w:rsidP="000A7E25">
      <w:r w:rsidRPr="002D10EB">
        <w:t>Mon Dieu</w:t>
      </w:r>
      <w:r w:rsidR="00EE0B82">
        <w:t xml:space="preserve"> ! </w:t>
      </w:r>
      <w:r w:rsidRPr="002D10EB">
        <w:t>Qu</w:t>
      </w:r>
      <w:r w:rsidR="00EE0B82">
        <w:t>’</w:t>
      </w:r>
      <w:r w:rsidRPr="002D10EB">
        <w:t>il est gentil</w:t>
      </w:r>
      <w:r w:rsidR="00EE0B82">
        <w:t xml:space="preserve">, </w:t>
      </w:r>
      <w:r w:rsidRPr="002D10EB">
        <w:t>mon Pouce</w:t>
      </w:r>
      <w:r w:rsidR="00EE0B82">
        <w:t xml:space="preserve"> ! </w:t>
      </w:r>
      <w:r w:rsidRPr="002D10EB">
        <w:t>Et des ronrons</w:t>
      </w:r>
      <w:r w:rsidR="00EE0B82">
        <w:t xml:space="preserve"> ! </w:t>
      </w:r>
      <w:r w:rsidRPr="002D10EB">
        <w:t>Et des caresses</w:t>
      </w:r>
      <w:r w:rsidR="00EE0B82">
        <w:t xml:space="preserve"> ! </w:t>
      </w:r>
      <w:r w:rsidRPr="002D10EB">
        <w:t>Et cette bonne bave dont il ne trouve pas assez pour me mouiller la figure</w:t>
      </w:r>
      <w:r w:rsidR="00EE0B82">
        <w:t> !</w:t>
      </w:r>
    </w:p>
    <w:p w14:paraId="63D52E7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 peu de lait</w:t>
      </w:r>
      <w:r>
        <w:t xml:space="preserve">, </w:t>
      </w:r>
      <w:r w:rsidR="000A7E25" w:rsidRPr="002D10EB">
        <w:t>Pouce</w:t>
      </w:r>
      <w:r>
        <w:t xml:space="preserve"> ? </w:t>
      </w:r>
      <w:r w:rsidR="000A7E25" w:rsidRPr="002D10EB">
        <w:t>Ou plutôt</w:t>
      </w:r>
      <w:r>
        <w:t xml:space="preserve">, </w:t>
      </w:r>
      <w:r w:rsidR="000A7E25" w:rsidRPr="002D10EB">
        <w:t>si je te chipais un coin de ce bon lard qu</w:t>
      </w:r>
      <w:r>
        <w:t>’</w:t>
      </w:r>
      <w:r w:rsidR="000A7E25" w:rsidRPr="002D10EB">
        <w:t>on a mis</w:t>
      </w:r>
      <w:r>
        <w:t xml:space="preserve">, </w:t>
      </w:r>
      <w:r w:rsidR="000A7E25" w:rsidRPr="002D10EB">
        <w:t>tantôt</w:t>
      </w:r>
      <w:r>
        <w:t xml:space="preserve">, </w:t>
      </w:r>
      <w:r w:rsidR="000A7E25" w:rsidRPr="002D10EB">
        <w:t>dans l</w:t>
      </w:r>
      <w:r>
        <w:t>’</w:t>
      </w:r>
      <w:r w:rsidR="000A7E25" w:rsidRPr="002D10EB">
        <w:t>armoire</w:t>
      </w:r>
      <w:r>
        <w:t> ?</w:t>
      </w:r>
    </w:p>
    <w:p w14:paraId="0465486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déjà fait</w:t>
      </w:r>
      <w:r>
        <w:t xml:space="preserve">, </w:t>
      </w:r>
      <w:r w:rsidR="000A7E25" w:rsidRPr="002D10EB">
        <w:t>ronronne Pouce</w:t>
      </w:r>
      <w:r>
        <w:t>.</w:t>
      </w:r>
    </w:p>
    <w:p w14:paraId="3C976CD6" w14:textId="77777777" w:rsidR="00EE0B82" w:rsidRDefault="000A7E25" w:rsidP="000A7E25">
      <w:r w:rsidRPr="002D10EB">
        <w:t>Dans le jardin</w:t>
      </w:r>
      <w:r w:rsidR="00EE0B82">
        <w:t xml:space="preserve">, </w:t>
      </w:r>
      <w:r w:rsidRPr="002D10EB">
        <w:t>sous mes pois</w:t>
      </w:r>
      <w:r w:rsidR="00EE0B82">
        <w:t xml:space="preserve">, </w:t>
      </w:r>
      <w:r w:rsidRPr="002D10EB">
        <w:t>Pouce a vu remuer quelque chose</w:t>
      </w:r>
      <w:r w:rsidR="00EE0B82">
        <w:t xml:space="preserve">. </w:t>
      </w:r>
      <w:r w:rsidRPr="002D10EB">
        <w:t>La queue comme d</w:t>
      </w:r>
      <w:r w:rsidR="00EE0B82">
        <w:t>’</w:t>
      </w:r>
      <w:r w:rsidRPr="002D10EB">
        <w:t>un tigre</w:t>
      </w:r>
      <w:r w:rsidR="00EE0B82">
        <w:t xml:space="preserve">, </w:t>
      </w:r>
      <w:r w:rsidRPr="002D10EB">
        <w:t>il s</w:t>
      </w:r>
      <w:r w:rsidR="00EE0B82">
        <w:t>’</w:t>
      </w:r>
      <w:r w:rsidRPr="002D10EB">
        <w:t>allonge</w:t>
      </w:r>
      <w:r w:rsidR="00EE0B82">
        <w:t xml:space="preserve">, </w:t>
      </w:r>
      <w:r w:rsidRPr="002D10EB">
        <w:t>frémit des pattes</w:t>
      </w:r>
      <w:r w:rsidR="00EE0B82">
        <w:t xml:space="preserve">, </w:t>
      </w:r>
      <w:r w:rsidRPr="002D10EB">
        <w:t>élargit la pupille</w:t>
      </w:r>
      <w:r w:rsidR="00EE0B82">
        <w:t xml:space="preserve">, </w:t>
      </w:r>
      <w:r w:rsidRPr="002D10EB">
        <w:t>la réduit</w:t>
      </w:r>
      <w:r w:rsidR="00EE0B82">
        <w:t xml:space="preserve">, </w:t>
      </w:r>
      <w:r w:rsidRPr="002D10EB">
        <w:t>calcule</w:t>
      </w:r>
      <w:r w:rsidR="00EE0B82">
        <w:t xml:space="preserve">, </w:t>
      </w:r>
      <w:r w:rsidRPr="002D10EB">
        <w:t>vise</w:t>
      </w:r>
      <w:r w:rsidR="00EE0B82">
        <w:t xml:space="preserve">, </w:t>
      </w:r>
      <w:r w:rsidRPr="002D10EB">
        <w:t>va sauter</w:t>
      </w:r>
      <w:r w:rsidR="00EE0B82">
        <w:t xml:space="preserve">… </w:t>
      </w:r>
      <w:r w:rsidRPr="002D10EB">
        <w:t>saute</w:t>
      </w:r>
      <w:r w:rsidR="00EE0B82">
        <w:t xml:space="preserve">… </w:t>
      </w:r>
      <w:r w:rsidRPr="002D10EB">
        <w:t>pour faire partir le quelque chose qui se trouve être un oiseau</w:t>
      </w:r>
      <w:r w:rsidR="00EE0B82">
        <w:t>.</w:t>
      </w:r>
    </w:p>
    <w:p w14:paraId="18372A48" w14:textId="77777777" w:rsidR="00EE0B82" w:rsidRDefault="000A7E25" w:rsidP="000A7E25">
      <w:r w:rsidRPr="002D10EB">
        <w:lastRenderedPageBreak/>
        <w:t>Quelquefois</w:t>
      </w:r>
      <w:r w:rsidR="00EE0B82">
        <w:t xml:space="preserve">, </w:t>
      </w:r>
      <w:r w:rsidRPr="002D10EB">
        <w:t>par hasard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oiseau lui reste sous la patte</w:t>
      </w:r>
      <w:r w:rsidR="00EE0B82">
        <w:t xml:space="preserve">. </w:t>
      </w:r>
      <w:r w:rsidRPr="002D10EB">
        <w:t>Il faut bien qu</w:t>
      </w:r>
      <w:r w:rsidR="00EE0B82">
        <w:t>’</w:t>
      </w:r>
      <w:r w:rsidRPr="002D10EB">
        <w:t>il le croque</w:t>
      </w:r>
      <w:r w:rsidR="00EE0B82">
        <w:t>.</w:t>
      </w:r>
    </w:p>
    <w:p w14:paraId="175DCC26" w14:textId="77777777" w:rsidR="00EE0B82" w:rsidRDefault="00EE0B82" w:rsidP="000A7E25">
      <w:pPr>
        <w:pStyle w:val="ParagrapheVideNormal"/>
      </w:pPr>
    </w:p>
    <w:p w14:paraId="046D85EE" w14:textId="77777777" w:rsidR="00EE0B82" w:rsidRDefault="00EE0B82" w:rsidP="000A7E25">
      <w:r>
        <w:t>— </w:t>
      </w:r>
      <w:r w:rsidR="000A7E25" w:rsidRPr="002D10EB">
        <w:t>Hé</w:t>
      </w:r>
      <w:r>
        <w:t xml:space="preserve"> ! </w:t>
      </w:r>
      <w:r w:rsidR="000A7E25" w:rsidRPr="002D10EB">
        <w:t>mes poussins</w:t>
      </w:r>
      <w:r>
        <w:t> !</w:t>
      </w:r>
    </w:p>
    <w:p w14:paraId="78B7B0CF" w14:textId="77777777" w:rsidR="00EE0B82" w:rsidRDefault="000A7E25" w:rsidP="000A7E25">
      <w:r w:rsidRPr="002D10EB">
        <w:t>Quand un Pouce est nouveau</w:t>
      </w:r>
      <w:r w:rsidR="00EE0B82">
        <w:t xml:space="preserve">, </w:t>
      </w:r>
      <w:r w:rsidRPr="002D10EB">
        <w:t>il ne distingue pas ces moineaux de ceux qui se mangent</w:t>
      </w:r>
      <w:r w:rsidR="00EE0B82">
        <w:t>.</w:t>
      </w:r>
    </w:p>
    <w:p w14:paraId="3A06DBA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Nous allons te l</w:t>
      </w:r>
      <w:r>
        <w:t>’</w:t>
      </w:r>
      <w:r w:rsidR="000A7E25" w:rsidRPr="002D10EB">
        <w:t>apprendre</w:t>
      </w:r>
      <w:r>
        <w:t xml:space="preserve">, </w:t>
      </w:r>
      <w:r w:rsidR="000A7E25" w:rsidRPr="002D10EB">
        <w:t>Pouce</w:t>
      </w:r>
      <w:r>
        <w:t>.</w:t>
      </w:r>
    </w:p>
    <w:p w14:paraId="34246EA7" w14:textId="77777777" w:rsidR="00EE0B82" w:rsidRDefault="000A7E25" w:rsidP="000A7E25">
      <w:r w:rsidRPr="002D10EB">
        <w:t>Je l</w:t>
      </w:r>
      <w:r w:rsidR="00EE0B82">
        <w:t>’</w:t>
      </w:r>
      <w:r w:rsidRPr="002D10EB">
        <w:t>attrape par la peau du dos</w:t>
      </w:r>
      <w:r w:rsidR="00EE0B82">
        <w:t xml:space="preserve">, </w:t>
      </w:r>
      <w:r w:rsidRPr="002D10EB">
        <w:t>je lui frotte</w:t>
      </w:r>
      <w:r w:rsidR="00EE0B82">
        <w:t xml:space="preserve">, </w:t>
      </w:r>
      <w:r w:rsidRPr="002D10EB">
        <w:t>sous le nez</w:t>
      </w:r>
      <w:r w:rsidR="00EE0B82">
        <w:t xml:space="preserve">, </w:t>
      </w:r>
      <w:r w:rsidRPr="002D10EB">
        <w:t>un poussin</w:t>
      </w:r>
      <w:r w:rsidR="00EE0B82">
        <w:t xml:space="preserve">, </w:t>
      </w:r>
      <w:r w:rsidRPr="002D10EB">
        <w:t>puis l</w:t>
      </w:r>
      <w:r w:rsidR="00EE0B82">
        <w:t>’</w:t>
      </w:r>
      <w:r w:rsidRPr="002D10EB">
        <w:t>enferme dans une mue</w:t>
      </w:r>
      <w:r w:rsidR="00EE0B82">
        <w:t xml:space="preserve">, </w:t>
      </w:r>
      <w:r w:rsidRPr="002D10EB">
        <w:t>où un tourbillon d</w:t>
      </w:r>
      <w:r w:rsidR="00EE0B82">
        <w:t>’</w:t>
      </w:r>
      <w:r w:rsidRPr="002D10EB">
        <w:t>ergots</w:t>
      </w:r>
      <w:r w:rsidR="00EE0B82">
        <w:t xml:space="preserve">, </w:t>
      </w:r>
      <w:r w:rsidRPr="002D10EB">
        <w:t>de plumes et de becs lui apprend qu</w:t>
      </w:r>
      <w:r w:rsidR="00EE0B82">
        <w:t>’</w:t>
      </w:r>
      <w:r w:rsidRPr="002D10EB">
        <w:t>il est dangereux de flairer ces oiseaux de trop près</w:t>
      </w:r>
      <w:r w:rsidR="00EE0B82">
        <w:t>.</w:t>
      </w:r>
    </w:p>
    <w:p w14:paraId="74B5DB3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Compris</w:t>
      </w:r>
      <w:r>
        <w:t> ?</w:t>
      </w:r>
    </w:p>
    <w:p w14:paraId="7FA822BF" w14:textId="77777777" w:rsidR="00EE0B82" w:rsidRDefault="000A7E25" w:rsidP="000A7E25">
      <w:r w:rsidRPr="002D10EB">
        <w:t>Un Pouce comprend très vite</w:t>
      </w:r>
      <w:r w:rsidR="00EE0B82">
        <w:t xml:space="preserve">. </w:t>
      </w:r>
      <w:r w:rsidRPr="002D10EB">
        <w:t>Le poussin</w:t>
      </w:r>
      <w:r w:rsidR="00EE0B82">
        <w:t xml:space="preserve">, </w:t>
      </w:r>
      <w:r w:rsidRPr="002D10EB">
        <w:t>la cage</w:t>
      </w:r>
      <w:r w:rsidR="00EE0B82">
        <w:t xml:space="preserve">, </w:t>
      </w:r>
      <w:r w:rsidRPr="002D10EB">
        <w:t>le maître</w:t>
      </w:r>
      <w:r w:rsidR="00EE0B82">
        <w:t xml:space="preserve">. </w:t>
      </w:r>
      <w:r w:rsidRPr="002D10EB">
        <w:t>Dès qu</w:t>
      </w:r>
      <w:r w:rsidR="00EE0B82">
        <w:t>’</w:t>
      </w:r>
      <w:r w:rsidRPr="002D10EB">
        <w:t>il les voit</w:t>
      </w:r>
      <w:r w:rsidR="00EE0B82">
        <w:t xml:space="preserve">, </w:t>
      </w:r>
      <w:r w:rsidRPr="002D10EB">
        <w:t>Pouce rabat les oreilles et décampe en douceur</w:t>
      </w:r>
      <w:r w:rsidR="00EE0B82">
        <w:t xml:space="preserve">. </w:t>
      </w:r>
      <w:r w:rsidRPr="002D10EB">
        <w:t>Mais quand il ne voit que le poussin et la cage</w:t>
      </w:r>
      <w:r w:rsidR="00EE0B82">
        <w:t> ?</w:t>
      </w:r>
    </w:p>
    <w:p w14:paraId="704A0221" w14:textId="77777777" w:rsidR="00EE0B82" w:rsidRDefault="000A7E25" w:rsidP="000A7E25">
      <w:r w:rsidRPr="002D10EB">
        <w:t>Pouce miaule sous ma fenêtre</w:t>
      </w:r>
      <w:r w:rsidR="00EE0B82">
        <w:t xml:space="preserve">, </w:t>
      </w:r>
      <w:r w:rsidRPr="002D10EB">
        <w:t>dans la cour épaisse de neige</w:t>
      </w:r>
      <w:r w:rsidR="00EE0B82">
        <w:t>.</w:t>
      </w:r>
    </w:p>
    <w:p w14:paraId="624098D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pauvre Pouce</w:t>
      </w:r>
      <w:r>
        <w:t xml:space="preserve"> ! </w:t>
      </w:r>
      <w:r w:rsidR="000A7E25" w:rsidRPr="002D10EB">
        <w:t>Attends</w:t>
      </w:r>
      <w:r>
        <w:t xml:space="preserve">, </w:t>
      </w:r>
      <w:r w:rsidR="000A7E25" w:rsidRPr="002D10EB">
        <w:t>je vais t</w:t>
      </w:r>
      <w:r>
        <w:t>’</w:t>
      </w:r>
      <w:r w:rsidR="000A7E25" w:rsidRPr="002D10EB">
        <w:t>ouvrir</w:t>
      </w:r>
      <w:r>
        <w:t>.</w:t>
      </w:r>
    </w:p>
    <w:p w14:paraId="633506E9" w14:textId="77777777" w:rsidR="00EE0B82" w:rsidRDefault="000A7E25" w:rsidP="000A7E25">
      <w:r w:rsidRPr="002D10EB">
        <w:t>C</w:t>
      </w:r>
      <w:r w:rsidR="00EE0B82">
        <w:t>’</w:t>
      </w:r>
      <w:r w:rsidRPr="002D10EB">
        <w:t>est un peu long</w:t>
      </w:r>
      <w:r w:rsidR="00EE0B82">
        <w:t xml:space="preserve">, </w:t>
      </w:r>
      <w:r w:rsidRPr="002D10EB">
        <w:t>parce que je dois déplacer ma table</w:t>
      </w:r>
      <w:r w:rsidR="00EE0B82">
        <w:t xml:space="preserve">, </w:t>
      </w:r>
      <w:r w:rsidRPr="002D10EB">
        <w:t>reculer une chaise</w:t>
      </w:r>
      <w:r w:rsidR="00EE0B82">
        <w:t xml:space="preserve">, </w:t>
      </w:r>
      <w:r w:rsidRPr="002D10EB">
        <w:t>arracher un bout de bâche que j</w:t>
      </w:r>
      <w:r w:rsidR="00EE0B82">
        <w:t>’</w:t>
      </w:r>
      <w:r w:rsidRPr="002D10EB">
        <w:t>avais clouée contre le froid</w:t>
      </w:r>
      <w:r w:rsidR="00EE0B82">
        <w:t>.</w:t>
      </w:r>
    </w:p>
    <w:p w14:paraId="0457146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Brrr</w:t>
      </w:r>
      <w:r>
        <w:t xml:space="preserve"> ! </w:t>
      </w:r>
      <w:r w:rsidR="000A7E25" w:rsidRPr="002D10EB">
        <w:t>Saute vite</w:t>
      </w:r>
      <w:r>
        <w:t xml:space="preserve">, </w:t>
      </w:r>
      <w:r w:rsidR="000A7E25" w:rsidRPr="002D10EB">
        <w:t>Pouce</w:t>
      </w:r>
      <w:r>
        <w:t>.</w:t>
      </w:r>
    </w:p>
    <w:p w14:paraId="1BB77623" w14:textId="77777777" w:rsidR="00EE0B82" w:rsidRDefault="000A7E25" w:rsidP="000A7E25">
      <w:r w:rsidRPr="002D10EB">
        <w:t>Pouce renifle l</w:t>
      </w:r>
      <w:r w:rsidR="00EE0B82">
        <w:t>’</w:t>
      </w:r>
      <w:r w:rsidRPr="002D10EB">
        <w:t>air</w:t>
      </w:r>
      <w:r w:rsidR="00EE0B82">
        <w:t xml:space="preserve">. </w:t>
      </w:r>
      <w:r w:rsidRPr="002D10EB">
        <w:t>Ma fenêtre était fermée</w:t>
      </w:r>
      <w:r w:rsidR="00EE0B82">
        <w:t xml:space="preserve">, </w:t>
      </w:r>
      <w:r w:rsidRPr="002D10EB">
        <w:t>maintenant elle est ouverte</w:t>
      </w:r>
      <w:r w:rsidR="00EE0B82">
        <w:t xml:space="preserve">. </w:t>
      </w:r>
      <w:r w:rsidRPr="002D10EB">
        <w:t>Que me faut-il de plus</w:t>
      </w:r>
      <w:r w:rsidR="00EE0B82">
        <w:t> ?</w:t>
      </w:r>
    </w:p>
    <w:p w14:paraId="683BDCB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Au revoir</w:t>
      </w:r>
      <w:r>
        <w:t>.</w:t>
      </w:r>
    </w:p>
    <w:p w14:paraId="5B8EC3E0" w14:textId="77777777" w:rsidR="00EE0B82" w:rsidRDefault="000A7E25" w:rsidP="000A7E25">
      <w:r w:rsidRPr="002D10EB">
        <w:lastRenderedPageBreak/>
        <w:t>Il fait chaud</w:t>
      </w:r>
      <w:r w:rsidR="00EE0B82">
        <w:t xml:space="preserve">. </w:t>
      </w:r>
      <w:r w:rsidRPr="002D10EB">
        <w:t>Pouce-Gris s</w:t>
      </w:r>
      <w:r w:rsidR="00EE0B82">
        <w:t>’</w:t>
      </w:r>
      <w:r w:rsidRPr="002D10EB">
        <w:t>est installé au jardin</w:t>
      </w:r>
      <w:r w:rsidR="00EE0B82">
        <w:t xml:space="preserve">, </w:t>
      </w:r>
      <w:r w:rsidRPr="002D10EB">
        <w:t>face au s</w:t>
      </w:r>
      <w:r w:rsidRPr="002D10EB">
        <w:t>o</w:t>
      </w:r>
      <w:r w:rsidRPr="002D10EB">
        <w:t>leil pour ne rien perdre de sa chaleur</w:t>
      </w:r>
      <w:r w:rsidR="00EE0B82">
        <w:t xml:space="preserve">. </w:t>
      </w:r>
      <w:r w:rsidRPr="002D10EB">
        <w:t>Il ne bouge pas</w:t>
      </w:r>
      <w:r w:rsidR="00EE0B82">
        <w:t xml:space="preserve">. </w:t>
      </w:r>
      <w:r w:rsidRPr="002D10EB">
        <w:t>Le nez dans les pattes</w:t>
      </w:r>
      <w:r w:rsidR="00EE0B82">
        <w:t xml:space="preserve">, </w:t>
      </w:r>
      <w:r w:rsidRPr="002D10EB">
        <w:t>il a l</w:t>
      </w:r>
      <w:r w:rsidR="00EE0B82">
        <w:t>’</w:t>
      </w:r>
      <w:r w:rsidRPr="002D10EB">
        <w:t>air d</w:t>
      </w:r>
      <w:r w:rsidR="00EE0B82">
        <w:t>’</w:t>
      </w:r>
      <w:r w:rsidRPr="002D10EB">
        <w:t>un petit chat en pierre posé au milieu du chemin</w:t>
      </w:r>
      <w:r w:rsidR="00EE0B82">
        <w:t xml:space="preserve">. </w:t>
      </w:r>
      <w:r w:rsidRPr="002D10EB">
        <w:t>À midi</w:t>
      </w:r>
      <w:r w:rsidR="00EE0B82">
        <w:t xml:space="preserve">, </w:t>
      </w:r>
      <w:r w:rsidRPr="002D10EB">
        <w:t>il est toujours face aux rayons</w:t>
      </w:r>
      <w:r w:rsidR="00EE0B82">
        <w:t xml:space="preserve"> ; </w:t>
      </w:r>
      <w:r w:rsidRPr="002D10EB">
        <w:t>le soir encore</w:t>
      </w:r>
      <w:r w:rsidR="00EE0B82">
        <w:t xml:space="preserve"> ; </w:t>
      </w:r>
      <w:r w:rsidRPr="002D10EB">
        <w:t>on dirait qu</w:t>
      </w:r>
      <w:r w:rsidR="00EE0B82">
        <w:t>’</w:t>
      </w:r>
      <w:r w:rsidRPr="002D10EB">
        <w:t>il n</w:t>
      </w:r>
      <w:r w:rsidR="00EE0B82">
        <w:t>’</w:t>
      </w:r>
      <w:r w:rsidRPr="002D10EB">
        <w:t>a pas bougé</w:t>
      </w:r>
      <w:r w:rsidR="00EE0B82">
        <w:t xml:space="preserve">. </w:t>
      </w:r>
      <w:r w:rsidRPr="002D10EB">
        <w:t>Seulement comme le soleil a tourné</w:t>
      </w:r>
      <w:r w:rsidR="00EE0B82">
        <w:t xml:space="preserve">, </w:t>
      </w:r>
      <w:r w:rsidRPr="002D10EB">
        <w:t>au lieu de voir Pouce par devant</w:t>
      </w:r>
      <w:r w:rsidR="00EE0B82">
        <w:t xml:space="preserve">, </w:t>
      </w:r>
      <w:r w:rsidRPr="002D10EB">
        <w:t>je le vois maintenant par derrière et dans le gris-pierre de l</w:t>
      </w:r>
      <w:r w:rsidR="00EE0B82">
        <w:t>’</w:t>
      </w:r>
      <w:r w:rsidRPr="002D10EB">
        <w:t>échine le rouge du couchant met une petite flamme de marbre rose</w:t>
      </w:r>
      <w:r w:rsidR="00EE0B82">
        <w:t>.</w:t>
      </w:r>
    </w:p>
    <w:p w14:paraId="0EFD4417" w14:textId="77777777" w:rsidR="00EE0B82" w:rsidRDefault="000A7E25" w:rsidP="000A7E25">
      <w:r w:rsidRPr="002D10EB">
        <w:t>Trois fois le jour</w:t>
      </w:r>
      <w:r w:rsidR="00EE0B82">
        <w:t xml:space="preserve">, </w:t>
      </w:r>
      <w:r w:rsidRPr="002D10EB">
        <w:t xml:space="preserve">Marie prépare la </w:t>
      </w:r>
      <w:r w:rsidR="00EE0B82">
        <w:t>« </w:t>
      </w:r>
      <w:r w:rsidRPr="002D10EB">
        <w:t>popote</w:t>
      </w:r>
      <w:r w:rsidR="00EE0B82">
        <w:t> »</w:t>
      </w:r>
      <w:r w:rsidRPr="002D10EB">
        <w:t xml:space="preserve"> des Pouce</w:t>
      </w:r>
      <w:r w:rsidR="00EE0B82">
        <w:t xml:space="preserve"> : </w:t>
      </w:r>
      <w:r w:rsidRPr="002D10EB">
        <w:t>le matin</w:t>
      </w:r>
      <w:r w:rsidR="00EE0B82">
        <w:t xml:space="preserve">, </w:t>
      </w:r>
      <w:r w:rsidRPr="002D10EB">
        <w:t>à midi</w:t>
      </w:r>
      <w:r w:rsidR="00EE0B82">
        <w:t xml:space="preserve">, </w:t>
      </w:r>
      <w:r w:rsidRPr="002D10EB">
        <w:t>le soir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réglé</w:t>
      </w:r>
      <w:r w:rsidR="00EE0B82">
        <w:t xml:space="preserve">. </w:t>
      </w:r>
      <w:r w:rsidRPr="002D10EB">
        <w:t>Ils connaissent l</w:t>
      </w:r>
      <w:r w:rsidR="00EE0B82">
        <w:t>’</w:t>
      </w:r>
      <w:r w:rsidRPr="002D10EB">
        <w:t>heure</w:t>
      </w:r>
      <w:r w:rsidR="00EE0B82">
        <w:t xml:space="preserve">, </w:t>
      </w:r>
      <w:r w:rsidRPr="002D10EB">
        <w:t>ils accourent et ce n</w:t>
      </w:r>
      <w:r w:rsidR="00EE0B82">
        <w:t>’</w:t>
      </w:r>
      <w:r w:rsidRPr="002D10EB">
        <w:t>est pas long</w:t>
      </w:r>
      <w:r w:rsidR="00EE0B82">
        <w:t>.</w:t>
      </w:r>
    </w:p>
    <w:p w14:paraId="2529E66C" w14:textId="77777777" w:rsidR="00EE0B82" w:rsidRDefault="000A7E25" w:rsidP="000A7E25">
      <w:r w:rsidRPr="002D10EB">
        <w:t>Mais chez qui la tasse de lait en surprise</w:t>
      </w:r>
      <w:r w:rsidR="00EE0B82">
        <w:t xml:space="preserve"> ? </w:t>
      </w:r>
      <w:r w:rsidRPr="002D10EB">
        <w:t>Où le doigt qui caresse aux coins sensibles</w:t>
      </w:r>
      <w:r w:rsidR="00EE0B82">
        <w:t xml:space="preserve">, </w:t>
      </w:r>
      <w:r w:rsidRPr="002D10EB">
        <w:t>la main que l</w:t>
      </w:r>
      <w:r w:rsidR="00EE0B82">
        <w:t>’</w:t>
      </w:r>
      <w:r w:rsidRPr="002D10EB">
        <w:t>on peut mordre sans qu</w:t>
      </w:r>
      <w:r w:rsidR="00EE0B82">
        <w:t>’</w:t>
      </w:r>
      <w:r w:rsidRPr="002D10EB">
        <w:t>elle se fâche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épaule que</w:t>
      </w:r>
      <w:r w:rsidR="00EE0B82">
        <w:t xml:space="preserve">, </w:t>
      </w:r>
      <w:r w:rsidRPr="002D10EB">
        <w:t>dix fois le jour</w:t>
      </w:r>
      <w:r w:rsidR="00EE0B82">
        <w:t xml:space="preserve">, </w:t>
      </w:r>
      <w:r w:rsidRPr="002D10EB">
        <w:t>on escalade avec ses griffes et où l</w:t>
      </w:r>
      <w:r w:rsidR="00EE0B82">
        <w:t>’</w:t>
      </w:r>
      <w:r w:rsidRPr="002D10EB">
        <w:t>on est si bien</w:t>
      </w:r>
      <w:r w:rsidR="00EE0B82">
        <w:t> ?</w:t>
      </w:r>
    </w:p>
    <w:p w14:paraId="53797C5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ne comprends pas</w:t>
      </w:r>
      <w:r>
        <w:t xml:space="preserve">, </w:t>
      </w:r>
      <w:r w:rsidR="000A7E25" w:rsidRPr="002D10EB">
        <w:t>dit Marie</w:t>
      </w:r>
      <w:r>
        <w:t xml:space="preserve">. </w:t>
      </w:r>
      <w:r w:rsidR="000A7E25" w:rsidRPr="002D10EB">
        <w:t>C</w:t>
      </w:r>
      <w:r>
        <w:t>’</w:t>
      </w:r>
      <w:r w:rsidR="000A7E25" w:rsidRPr="002D10EB">
        <w:t>est moi qui les soigne</w:t>
      </w:r>
      <w:r>
        <w:t xml:space="preserve">, </w:t>
      </w:r>
      <w:r w:rsidR="000A7E25" w:rsidRPr="002D10EB">
        <w:t>toi qu</w:t>
      </w:r>
      <w:r>
        <w:t>’</w:t>
      </w:r>
      <w:r w:rsidR="000A7E25" w:rsidRPr="002D10EB">
        <w:t>ils aiment</w:t>
      </w:r>
      <w:r>
        <w:t>.</w:t>
      </w:r>
    </w:p>
    <w:p w14:paraId="76A353B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non</w:t>
      </w:r>
      <w:r>
        <w:t xml:space="preserve"> ! </w:t>
      </w:r>
      <w:r w:rsidR="000A7E25" w:rsidRPr="002D10EB">
        <w:t>mais non</w:t>
      </w:r>
      <w:r>
        <w:t>…</w:t>
      </w:r>
    </w:p>
    <w:p w14:paraId="72D086D3" w14:textId="77777777" w:rsidR="000A7E25" w:rsidRPr="002D10EB" w:rsidRDefault="000A7E25" w:rsidP="000A7E25">
      <w:pPr>
        <w:pStyle w:val="ParagrapheVideNormal"/>
      </w:pPr>
    </w:p>
    <w:p w14:paraId="44D12E95" w14:textId="77777777" w:rsidR="00EE0B82" w:rsidRDefault="000A7E25" w:rsidP="000A7E25">
      <w:r w:rsidRPr="002D10EB">
        <w:t>De la place d</w:t>
      </w:r>
      <w:r w:rsidR="00EE0B82">
        <w:t>’</w:t>
      </w:r>
      <w:r w:rsidRPr="002D10EB">
        <w:t>honneur</w:t>
      </w:r>
      <w:r w:rsidR="00EE0B82">
        <w:t xml:space="preserve">, </w:t>
      </w:r>
      <w:r w:rsidRPr="002D10EB">
        <w:t>sur mon épaule</w:t>
      </w:r>
      <w:r w:rsidR="00EE0B82">
        <w:t xml:space="preserve">, </w:t>
      </w:r>
      <w:r w:rsidRPr="002D10EB">
        <w:t>Pouce domine mon assiette</w:t>
      </w:r>
      <w:r w:rsidR="00EE0B82">
        <w:t xml:space="preserve">. </w:t>
      </w:r>
      <w:r w:rsidRPr="002D10EB">
        <w:t>À chaque morceau qui se lève</w:t>
      </w:r>
      <w:r w:rsidR="00EE0B82">
        <w:t xml:space="preserve">, </w:t>
      </w:r>
      <w:r w:rsidRPr="002D10EB">
        <w:t>il met la main sur ma patte</w:t>
      </w:r>
      <w:r w:rsidR="00EE0B82">
        <w:t xml:space="preserve">, </w:t>
      </w:r>
      <w:r w:rsidRPr="002D10EB">
        <w:t>et</w:t>
      </w:r>
      <w:r w:rsidR="00EE0B82">
        <w:t xml:space="preserve">, </w:t>
      </w:r>
      <w:r w:rsidRPr="002D10EB">
        <w:t>délicat</w:t>
      </w:r>
      <w:r w:rsidR="00EE0B82">
        <w:t xml:space="preserve">, </w:t>
      </w:r>
      <w:r w:rsidRPr="002D10EB">
        <w:t>me rappelle</w:t>
      </w:r>
      <w:r w:rsidR="00EE0B82">
        <w:t> :</w:t>
      </w:r>
    </w:p>
    <w:p w14:paraId="27F4F38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suis là</w:t>
      </w:r>
      <w:r>
        <w:t>.</w:t>
      </w:r>
    </w:p>
    <w:p w14:paraId="7B3057DD" w14:textId="77777777" w:rsidR="00EE0B82" w:rsidRDefault="000A7E25" w:rsidP="000A7E25">
      <w:r w:rsidRPr="002D10EB">
        <w:t>Je lui donne sa part</w:t>
      </w:r>
      <w:r w:rsidR="00EE0B82">
        <w:t> :</w:t>
      </w:r>
    </w:p>
    <w:p w14:paraId="08A7ABD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Tiens</w:t>
      </w:r>
      <w:r>
        <w:t> !</w:t>
      </w:r>
    </w:p>
    <w:p w14:paraId="237899B2" w14:textId="77777777" w:rsidR="00EE0B82" w:rsidRDefault="000A7E25" w:rsidP="000A7E25">
      <w:r w:rsidRPr="002D10EB">
        <w:t xml:space="preserve">Je dis beaucoup de ces </w:t>
      </w:r>
      <w:r w:rsidR="00EE0B82">
        <w:t>« </w:t>
      </w:r>
      <w:r w:rsidRPr="002D10EB">
        <w:t>Tiens</w:t>
      </w:r>
      <w:r w:rsidR="00EE0B82">
        <w:t> ! »</w:t>
      </w:r>
      <w:r w:rsidRPr="002D10EB">
        <w:t xml:space="preserve"> Un jour</w:t>
      </w:r>
      <w:r w:rsidR="00EE0B82">
        <w:t xml:space="preserve">, </w:t>
      </w:r>
      <w:r w:rsidRPr="002D10EB">
        <w:t>Fons me raconte une histoire de chasse</w:t>
      </w:r>
      <w:r w:rsidR="00EE0B82">
        <w:t xml:space="preserve"> ; </w:t>
      </w:r>
      <w:r w:rsidRPr="002D10EB">
        <w:t>je crois devoir m</w:t>
      </w:r>
      <w:r w:rsidR="00EE0B82">
        <w:t>’</w:t>
      </w:r>
      <w:r w:rsidRPr="002D10EB">
        <w:t>étonner</w:t>
      </w:r>
      <w:r w:rsidR="00EE0B82">
        <w:t> :</w:t>
      </w:r>
    </w:p>
    <w:p w14:paraId="64AD10C9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Tiens</w:t>
      </w:r>
      <w:r>
        <w:t> !</w:t>
      </w:r>
    </w:p>
    <w:p w14:paraId="5E69E807" w14:textId="77777777" w:rsidR="00EE0B82" w:rsidRDefault="000A7E25" w:rsidP="000A7E25">
      <w:r w:rsidRPr="002D10EB">
        <w:t>Pouce est accouru tout de suite</w:t>
      </w:r>
      <w:r w:rsidR="00EE0B82">
        <w:t>.</w:t>
      </w:r>
    </w:p>
    <w:p w14:paraId="1FF73BCC" w14:textId="77777777" w:rsidR="00EE0B82" w:rsidRDefault="000A7E25" w:rsidP="000A7E25">
      <w:r w:rsidRPr="002D10EB">
        <w:t>Dans la chambre du Maître</w:t>
      </w:r>
      <w:r w:rsidR="00EE0B82">
        <w:t xml:space="preserve">, </w:t>
      </w:r>
      <w:r w:rsidRPr="002D10EB">
        <w:t>un Pouce a le droit de tout faire</w:t>
      </w:r>
      <w:r w:rsidR="00EE0B82">
        <w:t xml:space="preserve">. </w:t>
      </w:r>
      <w:r w:rsidRPr="002D10EB">
        <w:t>Quels bons jouets</w:t>
      </w:r>
      <w:r w:rsidR="00EE0B82">
        <w:t xml:space="preserve">, </w:t>
      </w:r>
      <w:r w:rsidRPr="002D10EB">
        <w:t>les porte-plume</w:t>
      </w:r>
      <w:r w:rsidR="00EE0B82">
        <w:t xml:space="preserve"> : </w:t>
      </w:r>
      <w:r w:rsidRPr="002D10EB">
        <w:t>presque des souris</w:t>
      </w:r>
      <w:r w:rsidR="00EE0B82">
        <w:t xml:space="preserve"> ! </w:t>
      </w:r>
      <w:r w:rsidRPr="002D10EB">
        <w:t>Ces papiers</w:t>
      </w:r>
      <w:r w:rsidR="00EE0B82">
        <w:t xml:space="preserve">, </w:t>
      </w:r>
      <w:r w:rsidRPr="002D10EB">
        <w:t>on y met de son ordre</w:t>
      </w:r>
      <w:r w:rsidR="00EE0B82">
        <w:t xml:space="preserve"> ; </w:t>
      </w:r>
      <w:r w:rsidRPr="002D10EB">
        <w:t>cette encre</w:t>
      </w:r>
      <w:r w:rsidR="00EE0B82">
        <w:t xml:space="preserve">, </w:t>
      </w:r>
      <w:r w:rsidRPr="002D10EB">
        <w:t>on y trempe sa patte</w:t>
      </w:r>
      <w:r w:rsidR="00EE0B82">
        <w:t xml:space="preserve">, </w:t>
      </w:r>
      <w:r w:rsidRPr="002D10EB">
        <w:t>pour qu</w:t>
      </w:r>
      <w:r w:rsidR="00EE0B82">
        <w:t>’</w:t>
      </w:r>
      <w:r w:rsidRPr="002D10EB">
        <w:t>elle raconte</w:t>
      </w:r>
      <w:r w:rsidR="00EE0B82">
        <w:t xml:space="preserve">, </w:t>
      </w:r>
      <w:r w:rsidRPr="002D10EB">
        <w:t>en noir</w:t>
      </w:r>
      <w:r w:rsidR="00EE0B82">
        <w:t xml:space="preserve">, </w:t>
      </w:r>
      <w:r w:rsidRPr="002D10EB">
        <w:t>sur quels livres on a passé</w:t>
      </w:r>
      <w:r w:rsidR="00EE0B82">
        <w:t xml:space="preserve"> ; </w:t>
      </w:r>
      <w:r w:rsidRPr="002D10EB">
        <w:t>et quand</w:t>
      </w:r>
      <w:r w:rsidR="00EE0B82">
        <w:t xml:space="preserve">, </w:t>
      </w:r>
      <w:r w:rsidRPr="002D10EB">
        <w:t>par hasard</w:t>
      </w:r>
      <w:r w:rsidR="00EE0B82">
        <w:t xml:space="preserve">, </w:t>
      </w:r>
      <w:r w:rsidRPr="002D10EB">
        <w:t>le Maître veut écrire</w:t>
      </w:r>
      <w:r w:rsidR="00EE0B82">
        <w:t xml:space="preserve">, </w:t>
      </w:r>
      <w:r w:rsidRPr="002D10EB">
        <w:t>ce qu</w:t>
      </w:r>
      <w:r w:rsidR="00EE0B82">
        <w:t>’</w:t>
      </w:r>
      <w:r w:rsidRPr="002D10EB">
        <w:t>on est bien</w:t>
      </w:r>
      <w:r w:rsidR="00EE0B82">
        <w:t xml:space="preserve">, </w:t>
      </w:r>
      <w:r w:rsidRPr="002D10EB">
        <w:t>au milieu de sa table</w:t>
      </w:r>
      <w:r w:rsidR="00EE0B82">
        <w:t xml:space="preserve">, – </w:t>
      </w:r>
      <w:r w:rsidRPr="002D10EB">
        <w:t>tout de même un peu grand</w:t>
      </w:r>
      <w:r w:rsidR="00EE0B82">
        <w:t xml:space="preserve">, </w:t>
      </w:r>
      <w:r w:rsidRPr="002D10EB">
        <w:t>Pouce</w:t>
      </w:r>
      <w:r w:rsidR="00EE0B82">
        <w:t xml:space="preserve">, </w:t>
      </w:r>
      <w:r w:rsidRPr="002D10EB">
        <w:t>pour que je te prenne pour un essuie-plume</w:t>
      </w:r>
      <w:r w:rsidR="00EE0B82">
        <w:t>.</w:t>
      </w:r>
    </w:p>
    <w:p w14:paraId="6ABDC01F" w14:textId="77777777" w:rsidR="000A7E25" w:rsidRPr="002D10EB" w:rsidRDefault="000A7E25" w:rsidP="000A7E25">
      <w:pPr>
        <w:pStyle w:val="ParagrapheVideNormal"/>
      </w:pPr>
    </w:p>
    <w:p w14:paraId="0C805C40" w14:textId="77777777" w:rsidR="00EE0B82" w:rsidRDefault="000A7E25" w:rsidP="000A7E25">
      <w:pPr>
        <w:pStyle w:val="Sous-titre"/>
        <w:jc w:val="left"/>
      </w:pPr>
      <w:r w:rsidRPr="002D10EB">
        <w:t>POUCE-BLEU</w:t>
      </w:r>
      <w:r w:rsidR="00EE0B82">
        <w:t>.</w:t>
      </w:r>
    </w:p>
    <w:p w14:paraId="7CC99382" w14:textId="77777777" w:rsidR="008D62FE" w:rsidRPr="008D62FE" w:rsidRDefault="008D62FE" w:rsidP="008D62FE">
      <w:pPr>
        <w:pStyle w:val="NormalSolidaire"/>
      </w:pPr>
    </w:p>
    <w:p w14:paraId="335FC7CF" w14:textId="77777777" w:rsidR="00EE0B82" w:rsidRDefault="000A7E25" w:rsidP="000A7E25">
      <w:r w:rsidRPr="002D10EB">
        <w:t>Pouce-Bleu deviendra très beau</w:t>
      </w:r>
      <w:r w:rsidR="00EE0B82">
        <w:t xml:space="preserve"> : </w:t>
      </w:r>
      <w:r w:rsidRPr="002D10EB">
        <w:t>la tête déjà forte</w:t>
      </w:r>
      <w:r w:rsidR="00EE0B82">
        <w:t xml:space="preserve">, </w:t>
      </w:r>
      <w:r w:rsidRPr="002D10EB">
        <w:t>une fourrure de millionnaire</w:t>
      </w:r>
      <w:r w:rsidR="00EE0B82">
        <w:t xml:space="preserve">, </w:t>
      </w:r>
      <w:r w:rsidRPr="002D10EB">
        <w:t>des yeux comme deux reflets sur la Mare</w:t>
      </w:r>
      <w:r w:rsidR="00EE0B82">
        <w:t xml:space="preserve">, </w:t>
      </w:r>
      <w:r w:rsidRPr="002D10EB">
        <w:t>quand le couchant est d</w:t>
      </w:r>
      <w:r w:rsidR="00EE0B82">
        <w:t>’</w:t>
      </w:r>
      <w:r w:rsidRPr="002D10EB">
        <w:t>or</w:t>
      </w:r>
      <w:r w:rsidR="00EE0B82">
        <w:t xml:space="preserve">. </w:t>
      </w:r>
      <w:r w:rsidRPr="002D10EB">
        <w:t>Celui-là</w:t>
      </w:r>
      <w:r w:rsidR="00EE0B82">
        <w:t xml:space="preserve">, </w:t>
      </w:r>
      <w:r w:rsidRPr="002D10EB">
        <w:t>je ne voudrais pas qu</w:t>
      </w:r>
      <w:r w:rsidR="00EE0B82">
        <w:t>’</w:t>
      </w:r>
      <w:r w:rsidRPr="002D10EB">
        <w:t>il s</w:t>
      </w:r>
      <w:r w:rsidR="00EE0B82">
        <w:t>’</w:t>
      </w:r>
      <w:r w:rsidRPr="002D10EB">
        <w:t>en aille</w:t>
      </w:r>
      <w:r w:rsidR="00EE0B82">
        <w:t xml:space="preserve">. </w:t>
      </w:r>
      <w:r w:rsidRPr="002D10EB">
        <w:t>Seulement dans ce pays</w:t>
      </w:r>
      <w:r w:rsidR="00EE0B82">
        <w:t xml:space="preserve">, </w:t>
      </w:r>
      <w:r w:rsidRPr="002D10EB">
        <w:t>où il y a tant de braconniers</w:t>
      </w:r>
      <w:r w:rsidR="00EE0B82">
        <w:t xml:space="preserve">, </w:t>
      </w:r>
      <w:r w:rsidRPr="002D10EB">
        <w:t>tant de chasseurs</w:t>
      </w:r>
      <w:r w:rsidR="00EE0B82">
        <w:t xml:space="preserve">, </w:t>
      </w:r>
      <w:r w:rsidRPr="002D10EB">
        <w:t>tant de trappes</w:t>
      </w:r>
      <w:r w:rsidR="00EE0B82">
        <w:t xml:space="preserve">, </w:t>
      </w:r>
      <w:r w:rsidRPr="002D10EB">
        <w:t>il y a</w:t>
      </w:r>
      <w:r w:rsidR="00EE0B82">
        <w:t xml:space="preserve">, </w:t>
      </w:r>
      <w:r w:rsidRPr="002D10EB">
        <w:t>par-dessus le marché</w:t>
      </w:r>
      <w:r w:rsidR="00EE0B82">
        <w:t xml:space="preserve">, </w:t>
      </w:r>
      <w:r w:rsidRPr="002D10EB">
        <w:t>beaucoup de chattes bien dangereuses pour les Pouces-Bleus qui leur font la cour</w:t>
      </w:r>
      <w:r w:rsidR="00EE0B82">
        <w:t>.</w:t>
      </w:r>
    </w:p>
    <w:p w14:paraId="7C8131C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y a moyen</w:t>
      </w:r>
      <w:r>
        <w:t xml:space="preserve">, </w:t>
      </w:r>
      <w:r w:rsidR="000A7E25" w:rsidRPr="002D10EB">
        <w:t>dit Marie</w:t>
      </w:r>
      <w:r>
        <w:t>.</w:t>
      </w:r>
    </w:p>
    <w:p w14:paraId="035EA5FD" w14:textId="77777777" w:rsidR="00EE0B82" w:rsidRDefault="000A7E25" w:rsidP="000A7E25">
      <w:r w:rsidRPr="002D10EB">
        <w:t>Elle me montre Pouce</w:t>
      </w:r>
      <w:r w:rsidR="00EE0B82">
        <w:t xml:space="preserve">, </w:t>
      </w:r>
      <w:r w:rsidRPr="002D10EB">
        <w:t>pas du côté de la tête</w:t>
      </w:r>
      <w:r w:rsidR="00EE0B82">
        <w:t xml:space="preserve">, </w:t>
      </w:r>
      <w:r w:rsidRPr="002D10EB">
        <w:t>puis</w:t>
      </w:r>
      <w:r w:rsidR="00EE0B82">
        <w:t xml:space="preserve">, </w:t>
      </w:r>
      <w:r w:rsidRPr="002D10EB">
        <w:t>avec les doigts</w:t>
      </w:r>
      <w:r w:rsidR="00EE0B82">
        <w:t xml:space="preserve">, </w:t>
      </w:r>
      <w:r w:rsidRPr="002D10EB">
        <w:t>fait signe</w:t>
      </w:r>
      <w:r w:rsidR="00EE0B82">
        <w:t> :</w:t>
      </w:r>
    </w:p>
    <w:p w14:paraId="61128B8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Coupé</w:t>
      </w:r>
      <w:r>
        <w:t>.</w:t>
      </w:r>
    </w:p>
    <w:p w14:paraId="1F80028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Comment</w:t>
      </w:r>
      <w:r>
        <w:t xml:space="preserve">, </w:t>
      </w:r>
      <w:r w:rsidR="000A7E25" w:rsidRPr="002D10EB">
        <w:t>coupé</w:t>
      </w:r>
      <w:r>
        <w:t> ?</w:t>
      </w:r>
    </w:p>
    <w:p w14:paraId="0CEEB7C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Tu ne sais pas</w:t>
      </w:r>
      <w:r>
        <w:t xml:space="preserve"> ? </w:t>
      </w:r>
      <w:r w:rsidR="000A7E25" w:rsidRPr="002D10EB">
        <w:t>Si</w:t>
      </w:r>
      <w:r>
        <w:t xml:space="preserve">, </w:t>
      </w:r>
      <w:r w:rsidR="000A7E25" w:rsidRPr="002D10EB">
        <w:t>voyons</w:t>
      </w:r>
      <w:r>
        <w:t xml:space="preserve"> ! </w:t>
      </w:r>
      <w:r w:rsidR="000A7E25" w:rsidRPr="002D10EB">
        <w:t>Comme on coupe les bœufs</w:t>
      </w:r>
      <w:r>
        <w:t>.</w:t>
      </w:r>
    </w:p>
    <w:p w14:paraId="3D0C73D4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Comment</w:t>
      </w:r>
      <w:r>
        <w:t xml:space="preserve"> ! </w:t>
      </w:r>
      <w:r w:rsidR="000A7E25" w:rsidRPr="002D10EB">
        <w:t>On coupe les bœufs</w:t>
      </w:r>
      <w:r>
        <w:t> !</w:t>
      </w:r>
    </w:p>
    <w:p w14:paraId="21C46A8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 xml:space="preserve">, </w:t>
      </w:r>
      <w:r w:rsidR="000A7E25" w:rsidRPr="002D10EB">
        <w:t>pas les bœufs</w:t>
      </w:r>
      <w:r>
        <w:t xml:space="preserve">. </w:t>
      </w:r>
      <w:r w:rsidR="000A7E25" w:rsidRPr="002D10EB">
        <w:t>Je veux dire</w:t>
      </w:r>
      <w:r>
        <w:t xml:space="preserve"> : </w:t>
      </w:r>
      <w:r w:rsidR="000A7E25" w:rsidRPr="002D10EB">
        <w:t>les taureaux</w:t>
      </w:r>
      <w:r>
        <w:t xml:space="preserve">, </w:t>
      </w:r>
      <w:r w:rsidR="000A7E25" w:rsidRPr="002D10EB">
        <w:t>qui</w:t>
      </w:r>
      <w:r>
        <w:t xml:space="preserve">, </w:t>
      </w:r>
      <w:r w:rsidR="000A7E25" w:rsidRPr="002D10EB">
        <w:t>alors</w:t>
      </w:r>
      <w:r>
        <w:t xml:space="preserve">, </w:t>
      </w:r>
      <w:r w:rsidR="000A7E25" w:rsidRPr="002D10EB">
        <w:t>deviennent des bœufs</w:t>
      </w:r>
      <w:r>
        <w:t>.</w:t>
      </w:r>
    </w:p>
    <w:p w14:paraId="07368C3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tu crois que si on faisait de Pouce une espèce de bœuf</w:t>
      </w:r>
      <w:r>
        <w:t>…</w:t>
      </w:r>
    </w:p>
    <w:p w14:paraId="52ADDA0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filerait moins</w:t>
      </w:r>
      <w:r>
        <w:t xml:space="preserve">. </w:t>
      </w:r>
      <w:r w:rsidR="000A7E25" w:rsidRPr="002D10EB">
        <w:t>Aux chats</w:t>
      </w:r>
      <w:r>
        <w:t xml:space="preserve">, </w:t>
      </w:r>
      <w:r w:rsidR="000A7E25" w:rsidRPr="002D10EB">
        <w:t>on fait ça avec les dents</w:t>
      </w:r>
      <w:r>
        <w:t>.</w:t>
      </w:r>
    </w:p>
    <w:p w14:paraId="7292BD7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Avec les dents</w:t>
      </w:r>
      <w:r>
        <w:t xml:space="preserve"> ! </w:t>
      </w:r>
      <w:r w:rsidR="000A7E25" w:rsidRPr="002D10EB">
        <w:t>Tu ferais ça avec les dents</w:t>
      </w:r>
      <w:r>
        <w:t> ?</w:t>
      </w:r>
    </w:p>
    <w:p w14:paraId="027ABC5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Moi</w:t>
      </w:r>
      <w:r>
        <w:t xml:space="preserve">, </w:t>
      </w:r>
      <w:r w:rsidR="000A7E25" w:rsidRPr="002D10EB">
        <w:t>pas</w:t>
      </w:r>
      <w:r>
        <w:t xml:space="preserve">, </w:t>
      </w:r>
      <w:r w:rsidR="000A7E25" w:rsidRPr="002D10EB">
        <w:t>dit Marie</w:t>
      </w:r>
      <w:r>
        <w:t xml:space="preserve">. </w:t>
      </w:r>
      <w:r w:rsidR="000A7E25" w:rsidRPr="002D10EB">
        <w:t>Mais Benooi</w:t>
      </w:r>
      <w:r>
        <w:t>.</w:t>
      </w:r>
    </w:p>
    <w:p w14:paraId="3999490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Benooi fait ça avec les dents</w:t>
      </w:r>
      <w:r>
        <w:t> !</w:t>
      </w:r>
    </w:p>
    <w:p w14:paraId="4893541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me l</w:t>
      </w:r>
      <w:r>
        <w:t>’</w:t>
      </w:r>
      <w:r w:rsidR="000A7E25" w:rsidRPr="002D10EB">
        <w:t>a dit</w:t>
      </w:r>
      <w:r>
        <w:t xml:space="preserve">. </w:t>
      </w:r>
      <w:r w:rsidR="000A7E25" w:rsidRPr="002D10EB">
        <w:t>Il me l</w:t>
      </w:r>
      <w:r>
        <w:t>’</w:t>
      </w:r>
      <w:r w:rsidR="000A7E25" w:rsidRPr="002D10EB">
        <w:t>a même proposé</w:t>
      </w:r>
      <w:r>
        <w:t>.</w:t>
      </w:r>
    </w:p>
    <w:p w14:paraId="570D7F7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t</w:t>
      </w:r>
      <w:r>
        <w:t>’</w:t>
      </w:r>
      <w:r w:rsidR="000A7E25" w:rsidRPr="002D10EB">
        <w:t>a proposé</w:t>
      </w:r>
      <w:r>
        <w:t xml:space="preserve">, </w:t>
      </w:r>
      <w:r w:rsidR="000A7E25" w:rsidRPr="002D10EB">
        <w:t>à toi</w:t>
      </w:r>
      <w:r>
        <w:t xml:space="preserve">…, </w:t>
      </w:r>
      <w:r w:rsidR="000A7E25" w:rsidRPr="002D10EB">
        <w:t>avec les dents</w:t>
      </w:r>
      <w:r>
        <w:t> ?</w:t>
      </w:r>
    </w:p>
    <w:p w14:paraId="3BE10B1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Proposé à moi</w:t>
      </w:r>
      <w:r>
        <w:t xml:space="preserve">, </w:t>
      </w:r>
      <w:r w:rsidR="000A7E25" w:rsidRPr="002D10EB">
        <w:t>explique Marie</w:t>
      </w:r>
      <w:r>
        <w:t xml:space="preserve">, </w:t>
      </w:r>
      <w:r w:rsidR="000A7E25" w:rsidRPr="002D10EB">
        <w:t>mais pour le chat</w:t>
      </w:r>
      <w:r>
        <w:t>.</w:t>
      </w:r>
    </w:p>
    <w:p w14:paraId="437471E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 ! </w:t>
      </w:r>
      <w:r w:rsidR="000A7E25" w:rsidRPr="002D10EB">
        <w:t>oui</w:t>
      </w:r>
      <w:r>
        <w:t xml:space="preserve"> ! </w:t>
      </w:r>
      <w:r w:rsidR="000A7E25" w:rsidRPr="002D10EB">
        <w:t>le chat</w:t>
      </w:r>
      <w:r>
        <w:t xml:space="preserve">… </w:t>
      </w:r>
      <w:r w:rsidR="000A7E25" w:rsidRPr="002D10EB">
        <w:t>J</w:t>
      </w:r>
      <w:r>
        <w:t>’</w:t>
      </w:r>
      <w:r w:rsidR="000A7E25" w:rsidRPr="002D10EB">
        <w:t>entends</w:t>
      </w:r>
      <w:r>
        <w:t>.</w:t>
      </w:r>
    </w:p>
    <w:p w14:paraId="6541F23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Tais-toi</w:t>
      </w:r>
      <w:r>
        <w:t xml:space="preserve">, </w:t>
      </w:r>
      <w:r w:rsidR="000A7E25" w:rsidRPr="002D10EB">
        <w:t>souffle Marie</w:t>
      </w:r>
      <w:r>
        <w:t xml:space="preserve">. </w:t>
      </w:r>
      <w:r w:rsidR="000A7E25" w:rsidRPr="002D10EB">
        <w:t>Tu me fais dire des bêtises</w:t>
      </w:r>
      <w:r>
        <w:t>.</w:t>
      </w:r>
    </w:p>
    <w:p w14:paraId="2DF5551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parce que ça me déplaît</w:t>
      </w:r>
      <w:r>
        <w:t>.</w:t>
      </w:r>
    </w:p>
    <w:p w14:paraId="37CEF10F" w14:textId="77777777" w:rsidR="00EE0B82" w:rsidRDefault="000A7E25" w:rsidP="000A7E25">
      <w:r w:rsidRPr="002D10EB">
        <w:t>J</w:t>
      </w:r>
      <w:r w:rsidR="00EE0B82">
        <w:t>’</w:t>
      </w:r>
      <w:r w:rsidRPr="002D10EB">
        <w:t>ai répondu très sec</w:t>
      </w:r>
      <w:r w:rsidR="00EE0B82">
        <w:t>.</w:t>
      </w:r>
    </w:p>
    <w:p w14:paraId="190296C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Ah</w:t>
      </w:r>
      <w:r>
        <w:t xml:space="preserve"> ! </w:t>
      </w:r>
      <w:r w:rsidR="000A7E25" w:rsidRPr="002D10EB">
        <w:t>bon</w:t>
      </w:r>
      <w:r>
        <w:t xml:space="preserve">, </w:t>
      </w:r>
      <w:r w:rsidR="000A7E25" w:rsidRPr="002D10EB">
        <w:t>fait Marie</w:t>
      </w:r>
      <w:r>
        <w:t xml:space="preserve">, </w:t>
      </w:r>
      <w:r w:rsidR="000A7E25" w:rsidRPr="002D10EB">
        <w:t>qui comprend qu</w:t>
      </w:r>
      <w:r>
        <w:t>’</w:t>
      </w:r>
      <w:r w:rsidR="000A7E25" w:rsidRPr="002D10EB">
        <w:t>il ne s</w:t>
      </w:r>
      <w:r>
        <w:t>’</w:t>
      </w:r>
      <w:r w:rsidR="000A7E25" w:rsidRPr="002D10EB">
        <w:t>agit plus de rire</w:t>
      </w:r>
      <w:r>
        <w:t>.</w:t>
      </w:r>
    </w:p>
    <w:p w14:paraId="135F3154" w14:textId="77777777" w:rsidR="00EE0B82" w:rsidRDefault="000A7E25" w:rsidP="000A7E25">
      <w:r w:rsidRPr="002D10EB">
        <w:t>Seulement</w:t>
      </w:r>
      <w:r w:rsidR="00EE0B82">
        <w:t xml:space="preserve">, </w:t>
      </w:r>
      <w:r w:rsidRPr="002D10EB">
        <w:t>un matin</w:t>
      </w:r>
      <w:r w:rsidR="00EE0B82">
        <w:t xml:space="preserve">, </w:t>
      </w:r>
      <w:r w:rsidRPr="002D10EB">
        <w:t>comme j</w:t>
      </w:r>
      <w:r w:rsidR="00EE0B82">
        <w:t>’</w:t>
      </w:r>
      <w:r w:rsidRPr="002D10EB">
        <w:t>ai répété</w:t>
      </w:r>
      <w:r w:rsidR="00EE0B82">
        <w:t> : « </w:t>
      </w:r>
      <w:r w:rsidRPr="002D10EB">
        <w:t>Je ne voudrais pas qu</w:t>
      </w:r>
      <w:r w:rsidR="00EE0B82">
        <w:t>’</w:t>
      </w:r>
      <w:r w:rsidRPr="002D10EB">
        <w:t>il parte</w:t>
      </w:r>
      <w:r w:rsidR="00EE0B82">
        <w:t xml:space="preserve"> », </w:t>
      </w:r>
      <w:r w:rsidRPr="002D10EB">
        <w:t>Marie</w:t>
      </w:r>
      <w:r w:rsidR="00EE0B82">
        <w:t xml:space="preserve">, </w:t>
      </w:r>
      <w:r w:rsidRPr="002D10EB">
        <w:t>qui a des résolutions subites</w:t>
      </w:r>
      <w:r w:rsidR="00EE0B82">
        <w:t xml:space="preserve">, </w:t>
      </w:r>
      <w:r w:rsidRPr="002D10EB">
        <w:t>croit que je ne la vois pas</w:t>
      </w:r>
      <w:r w:rsidR="00EE0B82">
        <w:t xml:space="preserve">, </w:t>
      </w:r>
      <w:r w:rsidRPr="002D10EB">
        <w:t>appelle le chat et</w:t>
      </w:r>
      <w:r w:rsidR="00EE0B82">
        <w:t xml:space="preserve">, </w:t>
      </w:r>
      <w:r w:rsidRPr="002D10EB">
        <w:t>sans préciser</w:t>
      </w:r>
      <w:r w:rsidR="00EE0B82">
        <w:t xml:space="preserve">, </w:t>
      </w:r>
      <w:r w:rsidRPr="002D10EB">
        <w:t>m</w:t>
      </w:r>
      <w:r w:rsidR="00EE0B82">
        <w:t>’</w:t>
      </w:r>
      <w:r w:rsidRPr="002D10EB">
        <w:t>annonce</w:t>
      </w:r>
      <w:r w:rsidR="00EE0B82">
        <w:t> :</w:t>
      </w:r>
    </w:p>
    <w:p w14:paraId="45F41F9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vais dire bonjour aux Baerkaelens</w:t>
      </w:r>
      <w:r>
        <w:t>.</w:t>
      </w:r>
    </w:p>
    <w:p w14:paraId="416D7113" w14:textId="77777777" w:rsidR="00EE0B82" w:rsidRDefault="000A7E25" w:rsidP="000A7E25">
      <w:r w:rsidRPr="002D10EB">
        <w:lastRenderedPageBreak/>
        <w:t>Pauvre Pouce</w:t>
      </w:r>
      <w:r w:rsidR="00EE0B82">
        <w:t xml:space="preserve"> ! </w:t>
      </w:r>
      <w:r w:rsidRPr="002D10EB">
        <w:t>Après tout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pour son bien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ai le courage d</w:t>
      </w:r>
      <w:r w:rsidR="00EE0B82">
        <w:t>’</w:t>
      </w:r>
      <w:r w:rsidRPr="002D10EB">
        <w:t>être lâche</w:t>
      </w:r>
      <w:r w:rsidR="00EE0B82">
        <w:t> :</w:t>
      </w:r>
    </w:p>
    <w:p w14:paraId="1E97B1B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À tantôt</w:t>
      </w:r>
      <w:r>
        <w:t xml:space="preserve">, </w:t>
      </w:r>
      <w:r w:rsidR="000A7E25" w:rsidRPr="002D10EB">
        <w:t>Marie</w:t>
      </w:r>
      <w:r>
        <w:t>.</w:t>
      </w:r>
    </w:p>
    <w:p w14:paraId="3C8A25E1" w14:textId="77777777" w:rsidR="00EE0B82" w:rsidRDefault="000A7E25" w:rsidP="000A7E25">
      <w:r w:rsidRPr="002D10EB">
        <w:t>Mais je pense aux dents de Benooi</w:t>
      </w:r>
      <w:r w:rsidR="00EE0B82">
        <w:t>.</w:t>
      </w:r>
    </w:p>
    <w:p w14:paraId="1ADC0581" w14:textId="77777777" w:rsidR="00EE0B82" w:rsidRDefault="000A7E25" w:rsidP="000A7E25">
      <w:r w:rsidRPr="002D10EB">
        <w:t>Au bout d</w:t>
      </w:r>
      <w:r w:rsidR="00EE0B82">
        <w:t>’</w:t>
      </w:r>
      <w:r w:rsidRPr="002D10EB">
        <w:t>une heure</w:t>
      </w:r>
      <w:r w:rsidR="00EE0B82">
        <w:t xml:space="preserve">, </w:t>
      </w:r>
      <w:r w:rsidRPr="002D10EB">
        <w:t>Marie revient</w:t>
      </w:r>
      <w:r w:rsidR="00EE0B82">
        <w:t>.</w:t>
      </w:r>
    </w:p>
    <w:p w14:paraId="05CBD46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 ? </w:t>
      </w:r>
      <w:r w:rsidR="000A7E25" w:rsidRPr="002D10EB">
        <w:t>Le chat</w:t>
      </w:r>
      <w:r>
        <w:t> ?</w:t>
      </w:r>
    </w:p>
    <w:p w14:paraId="779FF8C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Comment</w:t>
      </w:r>
      <w:r>
        <w:t xml:space="preserve"> ! </w:t>
      </w:r>
      <w:r w:rsidR="000A7E25" w:rsidRPr="002D10EB">
        <w:t>tu as vu</w:t>
      </w:r>
      <w:r>
        <w:t xml:space="preserve"> ? </w:t>
      </w:r>
      <w:r w:rsidR="000A7E25" w:rsidRPr="002D10EB">
        <w:t>Oui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fini</w:t>
      </w:r>
      <w:r>
        <w:t>.</w:t>
      </w:r>
    </w:p>
    <w:p w14:paraId="4F19206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Avec les dents</w:t>
      </w:r>
      <w:r>
        <w:t> ?</w:t>
      </w:r>
    </w:p>
    <w:p w14:paraId="11FCC4F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non</w:t>
      </w:r>
      <w:r>
        <w:t xml:space="preserve">, </w:t>
      </w:r>
      <w:r w:rsidR="000A7E25" w:rsidRPr="002D10EB">
        <w:t>avec une petite lame bien propre</w:t>
      </w:r>
      <w:r>
        <w:t>.</w:t>
      </w:r>
    </w:p>
    <w:p w14:paraId="291E193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n</w:t>
      </w:r>
      <w:r>
        <w:t>’</w:t>
      </w:r>
      <w:r w:rsidR="000A7E25" w:rsidRPr="002D10EB">
        <w:t>a pas eu mal</w:t>
      </w:r>
      <w:r>
        <w:t> ?</w:t>
      </w:r>
    </w:p>
    <w:p w14:paraId="02BB389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Regarde</w:t>
      </w:r>
      <w:r>
        <w:t>.</w:t>
      </w:r>
    </w:p>
    <w:p w14:paraId="6377B7C0" w14:textId="77777777" w:rsidR="00EE0B82" w:rsidRDefault="000A7E25" w:rsidP="000A7E25">
      <w:r w:rsidRPr="002D10EB">
        <w:t>Il est dans son panier</w:t>
      </w:r>
      <w:r w:rsidR="00EE0B82">
        <w:t xml:space="preserve">. </w:t>
      </w:r>
      <w:r w:rsidRPr="002D10EB">
        <w:t>Je m</w:t>
      </w:r>
      <w:r w:rsidR="00EE0B82">
        <w:t>’</w:t>
      </w:r>
      <w:r w:rsidRPr="002D10EB">
        <w:t>attendais à du sang</w:t>
      </w:r>
      <w:r w:rsidR="00EE0B82">
        <w:t xml:space="preserve"> : </w:t>
      </w:r>
      <w:r w:rsidRPr="002D10EB">
        <w:t>pas une goutte</w:t>
      </w:r>
      <w:r w:rsidR="00EE0B82">
        <w:t xml:space="preserve">. </w:t>
      </w:r>
      <w:r w:rsidRPr="002D10EB">
        <w:t>Un brin de foin l</w:t>
      </w:r>
      <w:r w:rsidR="00EE0B82">
        <w:t>’</w:t>
      </w:r>
      <w:r w:rsidRPr="002D10EB">
        <w:t>intéresse</w:t>
      </w:r>
      <w:r w:rsidR="00EE0B82">
        <w:t xml:space="preserve">. </w:t>
      </w:r>
      <w:r w:rsidRPr="002D10EB">
        <w:t>Il l</w:t>
      </w:r>
      <w:r w:rsidR="00EE0B82">
        <w:t>’</w:t>
      </w:r>
      <w:r w:rsidRPr="002D10EB">
        <w:t>accroche des pattes</w:t>
      </w:r>
      <w:r w:rsidR="00EE0B82">
        <w:t>.</w:t>
      </w:r>
    </w:p>
    <w:p w14:paraId="02D11CF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Tu vois</w:t>
      </w:r>
      <w:r>
        <w:t xml:space="preserve"> ; </w:t>
      </w:r>
      <w:r w:rsidR="000A7E25" w:rsidRPr="002D10EB">
        <w:t>c</w:t>
      </w:r>
      <w:r>
        <w:t>’</w:t>
      </w:r>
      <w:r w:rsidR="000A7E25" w:rsidRPr="002D10EB">
        <w:t>était simple</w:t>
      </w:r>
      <w:r>
        <w:t>.</w:t>
      </w:r>
    </w:p>
    <w:p w14:paraId="2B51F765" w14:textId="77777777" w:rsidR="00EE0B82" w:rsidRDefault="000A7E25" w:rsidP="000A7E25">
      <w:r w:rsidRPr="002D10EB">
        <w:t>Simple</w:t>
      </w:r>
      <w:r w:rsidR="00EE0B82">
        <w:t xml:space="preserve">, </w:t>
      </w:r>
      <w:r w:rsidRPr="002D10EB">
        <w:t>en effet</w:t>
      </w:r>
      <w:r w:rsidR="00EE0B82">
        <w:t xml:space="preserve"> ! </w:t>
      </w:r>
      <w:r w:rsidRPr="002D10EB">
        <w:t>Pourtant</w:t>
      </w:r>
      <w:r w:rsidR="00EE0B82">
        <w:t xml:space="preserve">, </w:t>
      </w:r>
      <w:r w:rsidRPr="002D10EB">
        <w:t>même sur un chat</w:t>
      </w:r>
      <w:r w:rsidR="00EE0B82">
        <w:t xml:space="preserve">, </w:t>
      </w:r>
      <w:r w:rsidRPr="002D10EB">
        <w:t>avais-je bien ce droit</w:t>
      </w:r>
      <w:r w:rsidR="00EE0B82">
        <w:t> ?</w:t>
      </w:r>
    </w:p>
    <w:p w14:paraId="028C9D3D" w14:textId="77777777" w:rsidR="00EE0B82" w:rsidRDefault="000A7E25" w:rsidP="000A7E25">
      <w:r w:rsidRPr="002D10EB">
        <w:t>Le soir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en suis encore tout bête</w:t>
      </w:r>
      <w:r w:rsidR="00EE0B82">
        <w:t>.</w:t>
      </w:r>
    </w:p>
    <w:p w14:paraId="6778D27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Voyons</w:t>
      </w:r>
      <w:r>
        <w:t xml:space="preserve">, </w:t>
      </w:r>
      <w:r w:rsidR="000A7E25" w:rsidRPr="002D10EB">
        <w:t>s</w:t>
      </w:r>
      <w:r>
        <w:t>’</w:t>
      </w:r>
      <w:r w:rsidR="000A7E25" w:rsidRPr="002D10EB">
        <w:t>étonne Marie</w:t>
      </w:r>
      <w:r>
        <w:t xml:space="preserve">, </w:t>
      </w:r>
      <w:r w:rsidR="000A7E25" w:rsidRPr="002D10EB">
        <w:t>est-ce à toi ou au Pouce qu</w:t>
      </w:r>
      <w:r>
        <w:t>’</w:t>
      </w:r>
      <w:r w:rsidR="000A7E25" w:rsidRPr="002D10EB">
        <w:t>il manque quelque chose</w:t>
      </w:r>
      <w:r>
        <w:t> ?</w:t>
      </w:r>
    </w:p>
    <w:p w14:paraId="212F5755" w14:textId="77777777" w:rsidR="000A7E25" w:rsidRPr="002D10EB" w:rsidRDefault="000A7E25" w:rsidP="000A7E25">
      <w:pPr>
        <w:pStyle w:val="ParagrapheVideNormal"/>
      </w:pPr>
    </w:p>
    <w:p w14:paraId="30362D86" w14:textId="77777777" w:rsidR="00EE0B82" w:rsidRDefault="000A7E25" w:rsidP="000A7E25">
      <w:pPr>
        <w:pStyle w:val="Sous-titre"/>
        <w:jc w:val="left"/>
      </w:pPr>
      <w:proofErr w:type="spellStart"/>
      <w:r w:rsidRPr="002D10EB">
        <w:lastRenderedPageBreak/>
        <w:t>WOUTTE</w:t>
      </w:r>
      <w:proofErr w:type="spellEnd"/>
      <w:r w:rsidR="00EE0B82">
        <w:t>.</w:t>
      </w:r>
    </w:p>
    <w:p w14:paraId="177D94D5" w14:textId="77777777" w:rsidR="008D62FE" w:rsidRPr="008D62FE" w:rsidRDefault="008D62FE" w:rsidP="008D62FE">
      <w:pPr>
        <w:pStyle w:val="NormalSolidaire"/>
      </w:pPr>
    </w:p>
    <w:p w14:paraId="297D38C2" w14:textId="77777777" w:rsidR="00EE0B82" w:rsidRDefault="000A7E25" w:rsidP="000A7E25">
      <w:r w:rsidRPr="002D10EB">
        <w:t>Nous étions amis</w:t>
      </w:r>
      <w:r w:rsidR="00EE0B82">
        <w:t xml:space="preserve">. </w:t>
      </w:r>
      <w:r w:rsidRPr="002D10EB">
        <w:t>Complaisant</w:t>
      </w:r>
      <w:r w:rsidR="00EE0B82">
        <w:t xml:space="preserve">, </w:t>
      </w:r>
      <w:r w:rsidRPr="002D10EB">
        <w:t>débonnaire</w:t>
      </w:r>
      <w:r w:rsidR="00EE0B82">
        <w:t xml:space="preserve">, </w:t>
      </w:r>
      <w:r w:rsidRPr="002D10EB">
        <w:t xml:space="preserve">il ne méritait pas le nom de </w:t>
      </w:r>
      <w:r w:rsidRPr="002D10EB">
        <w:rPr>
          <w:i/>
          <w:iCs/>
        </w:rPr>
        <w:t>cochon</w:t>
      </w:r>
      <w:r w:rsidRPr="002D10EB">
        <w:t xml:space="preserve"> inventé par les hommes</w:t>
      </w:r>
      <w:r w:rsidR="00EE0B82">
        <w:t xml:space="preserve">. </w:t>
      </w:r>
      <w:r w:rsidRPr="002D10EB">
        <w:t>Sous son toit</w:t>
      </w:r>
      <w:r w:rsidR="00EE0B82">
        <w:t xml:space="preserve">, </w:t>
      </w:r>
      <w:r w:rsidRPr="002D10EB">
        <w:t>dans la cour de Benooi</w:t>
      </w:r>
      <w:r w:rsidR="00EE0B82">
        <w:t xml:space="preserve">, </w:t>
      </w:r>
      <w:r w:rsidRPr="002D10EB">
        <w:t>il remplissait avec conscience sa fonction</w:t>
      </w:r>
      <w:r w:rsidR="00EE0B82">
        <w:t xml:space="preserve"> : </w:t>
      </w:r>
      <w:r w:rsidRPr="002D10EB">
        <w:t>devenir gras</w:t>
      </w:r>
      <w:r w:rsidR="00EE0B82">
        <w:t>.</w:t>
      </w:r>
    </w:p>
    <w:p w14:paraId="43F74477" w14:textId="77777777" w:rsidR="00EE0B82" w:rsidRDefault="000A7E25" w:rsidP="000A7E25">
      <w:r w:rsidRPr="002D10EB">
        <w:t>Quand il ne mangeait pas</w:t>
      </w:r>
      <w:r w:rsidR="00EE0B82">
        <w:t xml:space="preserve">, </w:t>
      </w:r>
      <w:r w:rsidRPr="002D10EB">
        <w:t>il dormait</w:t>
      </w:r>
      <w:r w:rsidR="00EE0B82">
        <w:t xml:space="preserve">. </w:t>
      </w:r>
      <w:r w:rsidRPr="002D10EB">
        <w:t>Il avait un souffle de brave personne</w:t>
      </w:r>
      <w:r w:rsidR="00EE0B82">
        <w:t xml:space="preserve"> : </w:t>
      </w:r>
      <w:r w:rsidRPr="002D10EB">
        <w:t>il ronflait comme le Juste</w:t>
      </w:r>
      <w:r w:rsidR="00EE0B82">
        <w:t>.</w:t>
      </w:r>
    </w:p>
    <w:p w14:paraId="000A68D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Woutte</w:t>
      </w:r>
      <w:r>
        <w:t xml:space="preserve"> ! </w:t>
      </w:r>
      <w:r w:rsidR="000A7E25" w:rsidRPr="002D10EB">
        <w:t>Woutte</w:t>
      </w:r>
      <w:r>
        <w:t> !</w:t>
      </w:r>
    </w:p>
    <w:p w14:paraId="2A64D141" w14:textId="77777777" w:rsidR="00EE0B82" w:rsidRDefault="000A7E25" w:rsidP="000A7E25">
      <w:r w:rsidRPr="002D10EB">
        <w:t>À son nom</w:t>
      </w:r>
      <w:r w:rsidR="00EE0B82">
        <w:t xml:space="preserve">, </w:t>
      </w:r>
      <w:r w:rsidRPr="002D10EB">
        <w:t>Woutte se dressait</w:t>
      </w:r>
      <w:r w:rsidR="00EE0B82">
        <w:t xml:space="preserve">, </w:t>
      </w:r>
      <w:r w:rsidRPr="002D10EB">
        <w:t>grand comme un homme et m</w:t>
      </w:r>
      <w:r w:rsidR="00EE0B82">
        <w:t>’</w:t>
      </w:r>
      <w:r w:rsidRPr="002D10EB">
        <w:t>invitait à entrer</w:t>
      </w:r>
      <w:r w:rsidR="00EE0B82">
        <w:t xml:space="preserve">. </w:t>
      </w:r>
      <w:r w:rsidRPr="002D10EB">
        <w:t>Il passait devant</w:t>
      </w:r>
      <w:r w:rsidR="00EE0B82">
        <w:t xml:space="preserve">, </w:t>
      </w:r>
      <w:r w:rsidRPr="002D10EB">
        <w:t>les pieds en sabots</w:t>
      </w:r>
      <w:r w:rsidR="00EE0B82">
        <w:t xml:space="preserve">, </w:t>
      </w:r>
      <w:r w:rsidRPr="002D10EB">
        <w:t>le de</w:t>
      </w:r>
      <w:r w:rsidRPr="002D10EB">
        <w:t>r</w:t>
      </w:r>
      <w:r w:rsidRPr="002D10EB">
        <w:t>rière un peu lourd comme celui d</w:t>
      </w:r>
      <w:r w:rsidR="00EE0B82">
        <w:t>’</w:t>
      </w:r>
      <w:r w:rsidRPr="002D10EB">
        <w:t>une vieille dame</w:t>
      </w:r>
      <w:r w:rsidR="00EE0B82">
        <w:t xml:space="preserve">. </w:t>
      </w:r>
      <w:r w:rsidRPr="002D10EB">
        <w:t>Il me recevait simplement en célibataire qui range son petit ménage</w:t>
      </w:r>
      <w:r w:rsidR="00EE0B82">
        <w:t xml:space="preserve">. </w:t>
      </w:r>
      <w:r w:rsidRPr="002D10EB">
        <w:t>Il me montrait comment on sème ses crottes dans son lit</w:t>
      </w:r>
      <w:r w:rsidR="00EE0B82">
        <w:t>.</w:t>
      </w:r>
    </w:p>
    <w:p w14:paraId="78BC799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maintenant</w:t>
      </w:r>
      <w:r>
        <w:t xml:space="preserve">, </w:t>
      </w:r>
      <w:r w:rsidR="000A7E25" w:rsidRPr="002D10EB">
        <w:t>chatouille-moi</w:t>
      </w:r>
      <w:r>
        <w:t>.</w:t>
      </w:r>
    </w:p>
    <w:p w14:paraId="71916833" w14:textId="77777777" w:rsidR="00EE0B82" w:rsidRDefault="000A7E25" w:rsidP="000A7E25">
      <w:r w:rsidRPr="002D10EB">
        <w:t>Il me présentait l</w:t>
      </w:r>
      <w:r w:rsidR="00EE0B82">
        <w:t>’</w:t>
      </w:r>
      <w:r w:rsidRPr="002D10EB">
        <w:t>échine</w:t>
      </w:r>
      <w:r w:rsidR="00EE0B82">
        <w:t xml:space="preserve">. </w:t>
      </w:r>
      <w:r w:rsidRPr="002D10EB">
        <w:t>Il fallait gratter fort</w:t>
      </w:r>
      <w:r w:rsidR="00EE0B82">
        <w:t xml:space="preserve"> ; </w:t>
      </w:r>
      <w:r w:rsidRPr="002D10EB">
        <w:t>plus j</w:t>
      </w:r>
      <w:r w:rsidR="00EE0B82">
        <w:t>’</w:t>
      </w:r>
      <w:r w:rsidRPr="002D10EB">
        <w:t>appuyais</w:t>
      </w:r>
      <w:r w:rsidR="00EE0B82">
        <w:t xml:space="preserve">, </w:t>
      </w:r>
      <w:r w:rsidRPr="002D10EB">
        <w:t>plus il était content</w:t>
      </w:r>
      <w:r w:rsidR="00EE0B82">
        <w:t xml:space="preserve">. </w:t>
      </w:r>
      <w:r w:rsidRPr="002D10EB">
        <w:t>Quelquefois il y allait de lui-même</w:t>
      </w:r>
      <w:r w:rsidR="00EE0B82">
        <w:t xml:space="preserve">, </w:t>
      </w:r>
      <w:r w:rsidRPr="002D10EB">
        <w:t>à la muraille où la brique raclait dur</w:t>
      </w:r>
      <w:r w:rsidR="00EE0B82">
        <w:t>.</w:t>
      </w:r>
    </w:p>
    <w:p w14:paraId="72575E57" w14:textId="77777777" w:rsidR="00EE0B82" w:rsidRDefault="000A7E25" w:rsidP="000A7E25">
      <w:r w:rsidRPr="002D10EB">
        <w:t>Un jour</w:t>
      </w:r>
      <w:r w:rsidR="00EE0B82">
        <w:t xml:space="preserve">, </w:t>
      </w:r>
      <w:r w:rsidRPr="002D10EB">
        <w:t>je suis venu</w:t>
      </w:r>
      <w:r w:rsidR="00EE0B82">
        <w:t xml:space="preserve">. </w:t>
      </w:r>
      <w:r w:rsidRPr="002D10EB">
        <w:t>Sur une table j</w:t>
      </w:r>
      <w:r w:rsidR="00EE0B82">
        <w:t>’</w:t>
      </w:r>
      <w:r w:rsidRPr="002D10EB">
        <w:t>ai trouvé un demi Woutte et</w:t>
      </w:r>
      <w:r w:rsidR="00EE0B82">
        <w:t xml:space="preserve">, </w:t>
      </w:r>
      <w:r w:rsidRPr="002D10EB">
        <w:t>à côté</w:t>
      </w:r>
      <w:r w:rsidR="00EE0B82">
        <w:t xml:space="preserve">, </w:t>
      </w:r>
      <w:r w:rsidRPr="002D10EB">
        <w:t>un autre demi Woutte</w:t>
      </w:r>
      <w:r w:rsidR="00EE0B82">
        <w:t xml:space="preserve">, </w:t>
      </w:r>
      <w:r w:rsidRPr="002D10EB">
        <w:t>exactement le même</w:t>
      </w:r>
      <w:r w:rsidR="00EE0B82">
        <w:t xml:space="preserve">. </w:t>
      </w:r>
      <w:r w:rsidRPr="002D10EB">
        <w:t>On l</w:t>
      </w:r>
      <w:r w:rsidR="00EE0B82">
        <w:t>’</w:t>
      </w:r>
      <w:r w:rsidRPr="002D10EB">
        <w:t>avait fendu en deux</w:t>
      </w:r>
      <w:r w:rsidR="00EE0B82">
        <w:t xml:space="preserve">, </w:t>
      </w:r>
      <w:r w:rsidRPr="002D10EB">
        <w:t>tout de son long</w:t>
      </w:r>
      <w:r w:rsidR="00EE0B82">
        <w:t>.</w:t>
      </w:r>
    </w:p>
    <w:p w14:paraId="1CCB2C83" w14:textId="77777777" w:rsidR="00EE0B82" w:rsidRDefault="000A7E25" w:rsidP="000A7E25">
      <w:r w:rsidRPr="002D10EB">
        <w:t>Sa toilette était faite</w:t>
      </w:r>
      <w:r w:rsidR="00EE0B82">
        <w:t xml:space="preserve"> : </w:t>
      </w:r>
      <w:r w:rsidRPr="002D10EB">
        <w:t>lavé</w:t>
      </w:r>
      <w:r w:rsidR="00EE0B82">
        <w:t xml:space="preserve">, </w:t>
      </w:r>
      <w:r w:rsidRPr="002D10EB">
        <w:t>rincé</w:t>
      </w:r>
      <w:r w:rsidR="00EE0B82">
        <w:t xml:space="preserve">, </w:t>
      </w:r>
      <w:r w:rsidRPr="002D10EB">
        <w:t>sans un poil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était un très beau mort</w:t>
      </w:r>
      <w:r w:rsidR="00EE0B82">
        <w:t xml:space="preserve"> : </w:t>
      </w:r>
      <w:r w:rsidRPr="002D10EB">
        <w:t>quelque chose comme une larme a roulé</w:t>
      </w:r>
      <w:r w:rsidR="00EE0B82">
        <w:t xml:space="preserve">, </w:t>
      </w:r>
      <w:r w:rsidRPr="002D10EB">
        <w:t>hors de mes yeux</w:t>
      </w:r>
      <w:r w:rsidR="00EE0B82">
        <w:t xml:space="preserve">, </w:t>
      </w:r>
      <w:r w:rsidRPr="002D10EB">
        <w:t>sur sa joue rasée de frais</w:t>
      </w:r>
      <w:r w:rsidR="00EE0B82">
        <w:t>.</w:t>
      </w:r>
    </w:p>
    <w:p w14:paraId="39776FA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 cochon</w:t>
      </w:r>
      <w:r>
        <w:t xml:space="preserve">, </w:t>
      </w:r>
      <w:r w:rsidR="000A7E25" w:rsidRPr="002D10EB">
        <w:t>déclare cet ami</w:t>
      </w:r>
      <w:r>
        <w:t xml:space="preserve">, </w:t>
      </w:r>
      <w:r w:rsidR="000A7E25" w:rsidRPr="002D10EB">
        <w:t>est une sale bête</w:t>
      </w:r>
      <w:r>
        <w:t>.</w:t>
      </w:r>
    </w:p>
    <w:p w14:paraId="3602961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Le sanglier n</w:t>
      </w:r>
      <w:r>
        <w:t>’</w:t>
      </w:r>
      <w:r w:rsidR="000A7E25" w:rsidRPr="002D10EB">
        <w:t>était pas laid</w:t>
      </w:r>
      <w:r>
        <w:t xml:space="preserve">, </w:t>
      </w:r>
      <w:r w:rsidR="000A7E25" w:rsidRPr="002D10EB">
        <w:t>mon ami</w:t>
      </w:r>
      <w:r>
        <w:t>.</w:t>
      </w:r>
    </w:p>
    <w:p w14:paraId="1C44839D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Cet œil qu</w:t>
      </w:r>
      <w:r>
        <w:t>’</w:t>
      </w:r>
      <w:r w:rsidR="000A7E25" w:rsidRPr="002D10EB">
        <w:t>on voit à peine</w:t>
      </w:r>
      <w:r>
        <w:t>…</w:t>
      </w:r>
    </w:p>
    <w:p w14:paraId="0B79EBA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voyait tout</w:t>
      </w:r>
      <w:r>
        <w:t xml:space="preserve">, </w:t>
      </w:r>
      <w:r w:rsidR="000A7E25" w:rsidRPr="002D10EB">
        <w:t>mon ami</w:t>
      </w:r>
      <w:r>
        <w:t>.</w:t>
      </w:r>
    </w:p>
    <w:p w14:paraId="5F52932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 groin dans cette auge</w:t>
      </w:r>
      <w:r>
        <w:t>…</w:t>
      </w:r>
    </w:p>
    <w:p w14:paraId="7DE31F91" w14:textId="77777777" w:rsidR="00EE0B82" w:rsidRDefault="00EE0B82" w:rsidP="000A7E25">
      <w:r>
        <w:rPr>
          <w:rFonts w:eastAsia="Georgia"/>
        </w:rPr>
        <w:t xml:space="preserve">— … </w:t>
      </w:r>
      <w:r w:rsidR="000A7E25" w:rsidRPr="002D10EB">
        <w:t>n</w:t>
      </w:r>
      <w:r>
        <w:t>’</w:t>
      </w:r>
      <w:r w:rsidR="000A7E25" w:rsidRPr="002D10EB">
        <w:t>avait pas besoin d</w:t>
      </w:r>
      <w:r>
        <w:t>’</w:t>
      </w:r>
      <w:r w:rsidR="000A7E25" w:rsidRPr="002D10EB">
        <w:t>auge</w:t>
      </w:r>
      <w:r>
        <w:t>.</w:t>
      </w:r>
    </w:p>
    <w:p w14:paraId="0D3F01E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quel lourdaud</w:t>
      </w:r>
      <w:r>
        <w:t> !</w:t>
      </w:r>
    </w:p>
    <w:p w14:paraId="4539AB8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On l</w:t>
      </w:r>
      <w:r>
        <w:t>’</w:t>
      </w:r>
      <w:r w:rsidR="000A7E25" w:rsidRPr="002D10EB">
        <w:t>engraisse</w:t>
      </w:r>
      <w:r>
        <w:t>.</w:t>
      </w:r>
    </w:p>
    <w:p w14:paraId="5075358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ne pense qu</w:t>
      </w:r>
      <w:r>
        <w:t>’</w:t>
      </w:r>
      <w:r w:rsidR="000A7E25" w:rsidRPr="002D10EB">
        <w:t>à manger</w:t>
      </w:r>
      <w:r>
        <w:t>.</w:t>
      </w:r>
    </w:p>
    <w:p w14:paraId="3B924DD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non</w:t>
      </w:r>
      <w:r>
        <w:t xml:space="preserve"> ; </w:t>
      </w:r>
      <w:r w:rsidR="000A7E25" w:rsidRPr="002D10EB">
        <w:t>il dort</w:t>
      </w:r>
      <w:r>
        <w:t>.</w:t>
      </w:r>
    </w:p>
    <w:p w14:paraId="76C0D88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 paresseux</w:t>
      </w:r>
      <w:r>
        <w:t>.</w:t>
      </w:r>
    </w:p>
    <w:p w14:paraId="5F3F2E9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Libre</w:t>
      </w:r>
      <w:r>
        <w:t xml:space="preserve">, </w:t>
      </w:r>
      <w:r w:rsidR="000A7E25" w:rsidRPr="002D10EB">
        <w:t>il courrait</w:t>
      </w:r>
      <w:r>
        <w:t>.</w:t>
      </w:r>
    </w:p>
    <w:p w14:paraId="15EC6E8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Quand il sort</w:t>
      </w:r>
      <w:r>
        <w:t xml:space="preserve">, </w:t>
      </w:r>
      <w:r w:rsidR="000A7E25" w:rsidRPr="002D10EB">
        <w:t>au premier bourbier il se vautre</w:t>
      </w:r>
      <w:r>
        <w:t>.</w:t>
      </w:r>
    </w:p>
    <w:p w14:paraId="2A5989B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</w:t>
      </w:r>
      <w:r>
        <w:t>’</w:t>
      </w:r>
      <w:r w:rsidR="000A7E25" w:rsidRPr="002D10EB">
        <w:t>on lui rende sa rivière</w:t>
      </w:r>
      <w:r>
        <w:t>.</w:t>
      </w:r>
    </w:p>
    <w:p w14:paraId="4805D6D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Fi</w:t>
      </w:r>
      <w:r>
        <w:t xml:space="preserve"> ! </w:t>
      </w:r>
      <w:r w:rsidR="000A7E25" w:rsidRPr="002D10EB">
        <w:t>Un goinfre</w:t>
      </w:r>
      <w:r>
        <w:t xml:space="preserve">. </w:t>
      </w:r>
      <w:r w:rsidR="000A7E25" w:rsidRPr="002D10EB">
        <w:t>Mangeur de glands</w:t>
      </w:r>
      <w:r>
        <w:t> !</w:t>
      </w:r>
    </w:p>
    <w:p w14:paraId="230F3B3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Offre-lui donc des pralines</w:t>
      </w:r>
      <w:r>
        <w:t>.</w:t>
      </w:r>
    </w:p>
    <w:p w14:paraId="1A5F694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puis</w:t>
      </w:r>
      <w:r>
        <w:t xml:space="preserve">, </w:t>
      </w:r>
      <w:r w:rsidR="000A7E25" w:rsidRPr="002D10EB">
        <w:t>il pue</w:t>
      </w:r>
      <w:r>
        <w:t>.</w:t>
      </w:r>
    </w:p>
    <w:p w14:paraId="59576AE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Dame</w:t>
      </w:r>
      <w:r>
        <w:t xml:space="preserve"> ! </w:t>
      </w:r>
      <w:r w:rsidR="000A7E25" w:rsidRPr="002D10EB">
        <w:t>dans ce trou</w:t>
      </w:r>
      <w:r>
        <w:t xml:space="preserve">. </w:t>
      </w:r>
      <w:r w:rsidR="000A7E25" w:rsidRPr="002D10EB">
        <w:t>Si on t</w:t>
      </w:r>
      <w:r>
        <w:t>’</w:t>
      </w:r>
      <w:r w:rsidR="000A7E25" w:rsidRPr="002D10EB">
        <w:t>y laissait</w:t>
      </w:r>
      <w:r>
        <w:t>…</w:t>
      </w:r>
    </w:p>
    <w:p w14:paraId="09AD78D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</w:t>
      </w:r>
      <w:r>
        <w:t>’</w:t>
      </w:r>
      <w:r w:rsidR="000A7E25" w:rsidRPr="002D10EB">
        <w:t>importe</w:t>
      </w:r>
      <w:r>
        <w:t xml:space="preserve"> ! </w:t>
      </w:r>
      <w:r w:rsidR="000A7E25" w:rsidRPr="002D10EB">
        <w:t>Un cochon n</w:t>
      </w:r>
      <w:r>
        <w:t>’</w:t>
      </w:r>
      <w:r w:rsidR="000A7E25" w:rsidRPr="002D10EB">
        <w:t>est bon qu</w:t>
      </w:r>
      <w:r>
        <w:t>’</w:t>
      </w:r>
      <w:r w:rsidR="000A7E25" w:rsidRPr="002D10EB">
        <w:t>en tranches</w:t>
      </w:r>
      <w:r>
        <w:t xml:space="preserve">, </w:t>
      </w:r>
      <w:r w:rsidR="000A7E25" w:rsidRPr="002D10EB">
        <w:t>sur une assiette</w:t>
      </w:r>
      <w:r>
        <w:t>.</w:t>
      </w:r>
    </w:p>
    <w:p w14:paraId="5F017DC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un avis</w:t>
      </w:r>
      <w:r>
        <w:t>.</w:t>
      </w:r>
    </w:p>
    <w:p w14:paraId="574466C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Alors</w:t>
      </w:r>
      <w:r>
        <w:t xml:space="preserve">, </w:t>
      </w:r>
      <w:r w:rsidR="000A7E25" w:rsidRPr="002D10EB">
        <w:t>on mange tout</w:t>
      </w:r>
      <w:r>
        <w:t>.</w:t>
      </w:r>
    </w:p>
    <w:p w14:paraId="7627044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. </w:t>
      </w:r>
      <w:r w:rsidR="000A7E25" w:rsidRPr="002D10EB">
        <w:t>Et les cochons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nous</w:t>
      </w:r>
      <w:r>
        <w:t>.</w:t>
      </w:r>
    </w:p>
    <w:p w14:paraId="51DC15E6" w14:textId="77777777" w:rsidR="000A7E25" w:rsidRPr="009605DB" w:rsidRDefault="000A7E25" w:rsidP="00EE0B82">
      <w:pPr>
        <w:pStyle w:val="Titre1"/>
      </w:pPr>
      <w:bookmarkStart w:id="11" w:name="_Toc196414842"/>
      <w:r w:rsidRPr="009605DB">
        <w:lastRenderedPageBreak/>
        <w:t>PASSANTS</w:t>
      </w:r>
      <w:bookmarkEnd w:id="11"/>
    </w:p>
    <w:p w14:paraId="0340E702" w14:textId="77777777" w:rsidR="00EE0B82" w:rsidRDefault="000A7E25" w:rsidP="000A7E25">
      <w:pPr>
        <w:pStyle w:val="Taille-1Normal"/>
        <w:jc w:val="right"/>
      </w:pPr>
      <w:r w:rsidRPr="002D10EB">
        <w:t>À PAUL COLIN</w:t>
      </w:r>
      <w:r w:rsidR="00EE0B82">
        <w:t>.</w:t>
      </w:r>
    </w:p>
    <w:p w14:paraId="6BEAF205" w14:textId="77777777" w:rsidR="000A7E25" w:rsidRPr="002D10EB" w:rsidRDefault="000A7E25" w:rsidP="000A7E25">
      <w:pPr>
        <w:pStyle w:val="ParagrapheVideNormal"/>
      </w:pPr>
    </w:p>
    <w:p w14:paraId="2F538FCC" w14:textId="77777777" w:rsidR="00EE0B82" w:rsidRDefault="000A7E25" w:rsidP="000A7E25">
      <w:r w:rsidRPr="002D10EB">
        <w:t>Un dimanche du mois d</w:t>
      </w:r>
      <w:r w:rsidR="00EE0B82">
        <w:t>’</w:t>
      </w:r>
      <w:r w:rsidRPr="002D10EB">
        <w:t>août immobile</w:t>
      </w:r>
      <w:r w:rsidR="00EE0B82">
        <w:t xml:space="preserve"> : </w:t>
      </w:r>
      <w:r w:rsidRPr="002D10EB">
        <w:t>des champs de seigle bien mûr</w:t>
      </w:r>
      <w:r w:rsidR="00EE0B82">
        <w:t xml:space="preserve">, </w:t>
      </w:r>
      <w:r w:rsidRPr="002D10EB">
        <w:t>le ciel bleu</w:t>
      </w:r>
      <w:r w:rsidR="00EE0B82">
        <w:t xml:space="preserve">, </w:t>
      </w:r>
      <w:r w:rsidRPr="002D10EB">
        <w:t>la bruyère violette</w:t>
      </w:r>
      <w:r w:rsidR="00EE0B82">
        <w:t xml:space="preserve">. </w:t>
      </w:r>
      <w:r w:rsidRPr="002D10EB">
        <w:t>Il semble</w:t>
      </w:r>
      <w:r w:rsidR="00EE0B82">
        <w:t xml:space="preserve">, </w:t>
      </w:r>
      <w:r w:rsidRPr="002D10EB">
        <w:t>parce que c</w:t>
      </w:r>
      <w:r w:rsidR="00EE0B82">
        <w:t>’</w:t>
      </w:r>
      <w:r w:rsidRPr="002D10EB">
        <w:t>est dimanche</w:t>
      </w:r>
      <w:r w:rsidR="00EE0B82">
        <w:t xml:space="preserve">, </w:t>
      </w:r>
      <w:r w:rsidRPr="002D10EB">
        <w:t>que les abeilles bourdonnent plus fort qu</w:t>
      </w:r>
      <w:r w:rsidR="00EE0B82">
        <w:t>’</w:t>
      </w:r>
      <w:r w:rsidRPr="002D10EB">
        <w:t>un autre jour</w:t>
      </w:r>
      <w:r w:rsidR="00EE0B82">
        <w:t>.</w:t>
      </w:r>
    </w:p>
    <w:p w14:paraId="33C057C2" w14:textId="77777777" w:rsidR="00EE0B82" w:rsidRDefault="000A7E25" w:rsidP="000A7E25">
      <w:r w:rsidRPr="002D10EB">
        <w:t>Ma chaise sur le seuil</w:t>
      </w:r>
      <w:r w:rsidR="00EE0B82">
        <w:t xml:space="preserve">, </w:t>
      </w:r>
      <w:r w:rsidRPr="002D10EB">
        <w:t>je me repose</w:t>
      </w:r>
      <w:r w:rsidR="00EE0B82">
        <w:t>.</w:t>
      </w:r>
    </w:p>
    <w:p w14:paraId="74F36E5D" w14:textId="77777777" w:rsidR="00EE0B82" w:rsidRDefault="000A7E25" w:rsidP="000A7E25">
      <w:r w:rsidRPr="002D10EB">
        <w:t>À l</w:t>
      </w:r>
      <w:r w:rsidR="00EE0B82">
        <w:t>’</w:t>
      </w:r>
      <w:r w:rsidRPr="002D10EB">
        <w:t>auberge</w:t>
      </w:r>
      <w:r w:rsidR="00EE0B82">
        <w:t xml:space="preserve">, </w:t>
      </w:r>
      <w:r w:rsidRPr="002D10EB">
        <w:t>de l</w:t>
      </w:r>
      <w:r w:rsidR="00EE0B82">
        <w:t>’</w:t>
      </w:r>
      <w:r w:rsidRPr="002D10EB">
        <w:t>autre côté de la route</w:t>
      </w:r>
      <w:r w:rsidR="00EE0B82">
        <w:t xml:space="preserve">, </w:t>
      </w:r>
      <w:r w:rsidRPr="002D10EB">
        <w:t>Frantz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artilleur</w:t>
      </w:r>
      <w:r w:rsidR="00EE0B82">
        <w:t xml:space="preserve">, </w:t>
      </w:r>
      <w:r w:rsidRPr="002D10EB">
        <w:t>est revenu pour la moisson</w:t>
      </w:r>
      <w:r w:rsidR="00EE0B82">
        <w:t xml:space="preserve"> ; </w:t>
      </w:r>
      <w:r w:rsidRPr="002D10EB">
        <w:t>il joue aux quilles avec ses frères</w:t>
      </w:r>
      <w:r w:rsidR="00EE0B82">
        <w:t xml:space="preserve">. </w:t>
      </w:r>
      <w:r w:rsidRPr="002D10EB">
        <w:t>Trop loin pour que je l</w:t>
      </w:r>
      <w:r w:rsidR="00EE0B82">
        <w:t>’</w:t>
      </w:r>
      <w:r w:rsidRPr="002D10EB">
        <w:t>entende</w:t>
      </w:r>
      <w:r w:rsidR="00EE0B82">
        <w:t xml:space="preserve">, </w:t>
      </w:r>
      <w:r w:rsidRPr="002D10EB">
        <w:t>je distingue</w:t>
      </w:r>
      <w:r w:rsidR="00EE0B82">
        <w:t xml:space="preserve">, </w:t>
      </w:r>
      <w:r w:rsidRPr="002D10EB">
        <w:t>entre les sapins</w:t>
      </w:r>
      <w:r w:rsidR="00EE0B82">
        <w:t xml:space="preserve">, </w:t>
      </w:r>
      <w:r w:rsidRPr="002D10EB">
        <w:t>ses jambes blanches de soldat et ses bras en chemise</w:t>
      </w:r>
      <w:r w:rsidR="00EE0B82">
        <w:t>.</w:t>
      </w:r>
    </w:p>
    <w:p w14:paraId="39DDCB2A" w14:textId="77777777" w:rsidR="00EE0B82" w:rsidRDefault="000A7E25" w:rsidP="000A7E25">
      <w:r w:rsidRPr="002D10EB">
        <w:t>Tout à coup</w:t>
      </w:r>
      <w:r w:rsidR="00EE0B82">
        <w:t xml:space="preserve">, </w:t>
      </w:r>
      <w:r w:rsidRPr="002D10EB">
        <w:t>grand vacarme sur la chaussée</w:t>
      </w:r>
      <w:r w:rsidR="00EE0B82">
        <w:t xml:space="preserve"> : </w:t>
      </w:r>
      <w:r w:rsidRPr="002D10EB">
        <w:t>c</w:t>
      </w:r>
      <w:r w:rsidR="00EE0B82">
        <w:t>’</w:t>
      </w:r>
      <w:r w:rsidRPr="002D10EB">
        <w:t>est le tram de trois heures qui a déversé ses promeneurs du dimanche</w:t>
      </w:r>
      <w:r w:rsidR="00EE0B82">
        <w:t xml:space="preserve">. </w:t>
      </w:r>
      <w:r w:rsidRPr="002D10EB">
        <w:t>Ils débouchent d</w:t>
      </w:r>
      <w:r w:rsidR="00EE0B82">
        <w:t>’</w:t>
      </w:r>
      <w:r w:rsidRPr="002D10EB">
        <w:t>entre les sapinières et voilà le paysage qui se gâte</w:t>
      </w:r>
      <w:r w:rsidR="00EE0B82">
        <w:t>.</w:t>
      </w:r>
    </w:p>
    <w:p w14:paraId="0CC7DAF6" w14:textId="77777777" w:rsidR="00EE0B82" w:rsidRDefault="000A7E25" w:rsidP="000A7E25">
      <w:r w:rsidRPr="002D10EB">
        <w:t>Ils sont venus à la campagne pour s</w:t>
      </w:r>
      <w:r w:rsidR="00EE0B82">
        <w:t>’</w:t>
      </w:r>
      <w:r w:rsidRPr="002D10EB">
        <w:t>amuser et ils s</w:t>
      </w:r>
      <w:r w:rsidR="00EE0B82">
        <w:t>’</w:t>
      </w:r>
      <w:r w:rsidRPr="002D10EB">
        <w:t>amusent</w:t>
      </w:r>
      <w:r w:rsidR="00EE0B82">
        <w:t xml:space="preserve">. </w:t>
      </w:r>
      <w:r w:rsidRPr="002D10EB">
        <w:t>De ma porte</w:t>
      </w:r>
      <w:r w:rsidR="00EE0B82">
        <w:t xml:space="preserve">, </w:t>
      </w:r>
      <w:r w:rsidRPr="002D10EB">
        <w:t>je les vois lancer des pierres à la vache rousse de Nélis</w:t>
      </w:r>
      <w:r w:rsidR="00EE0B82">
        <w:t xml:space="preserve">, </w:t>
      </w:r>
      <w:r w:rsidRPr="002D10EB">
        <w:t>escalader sa haie et</w:t>
      </w:r>
      <w:r w:rsidR="00EE0B82">
        <w:t xml:space="preserve">, </w:t>
      </w:r>
      <w:r w:rsidRPr="002D10EB">
        <w:t>pour trois fleurs</w:t>
      </w:r>
      <w:r w:rsidR="00EE0B82">
        <w:t xml:space="preserve">, </w:t>
      </w:r>
      <w:r w:rsidRPr="002D10EB">
        <w:t>piétiner le beau carré de trèfles dont il est si fier</w:t>
      </w:r>
      <w:r w:rsidR="00EE0B82">
        <w:t xml:space="preserve">. </w:t>
      </w:r>
      <w:r w:rsidRPr="002D10EB">
        <w:t>Tantôt</w:t>
      </w:r>
      <w:r w:rsidR="00EE0B82">
        <w:t xml:space="preserve">, </w:t>
      </w:r>
      <w:r w:rsidRPr="002D10EB">
        <w:t>ils apercevront ma ferme et feront un crochet pour regarder de plus près cet enclos</w:t>
      </w:r>
      <w:r w:rsidR="00EE0B82">
        <w:t xml:space="preserve">, </w:t>
      </w:r>
      <w:r w:rsidRPr="002D10EB">
        <w:t>où il y a tant de poules</w:t>
      </w:r>
      <w:r w:rsidR="00EE0B82">
        <w:t> !</w:t>
      </w:r>
    </w:p>
    <w:p w14:paraId="6A27B488" w14:textId="77777777" w:rsidR="00EE0B82" w:rsidRDefault="000A7E25" w:rsidP="000A7E25">
      <w:r w:rsidRPr="002D10EB">
        <w:t>Là</w:t>
      </w:r>
      <w:r w:rsidR="00EE0B82">
        <w:t xml:space="preserve"> ! </w:t>
      </w:r>
      <w:r w:rsidRPr="002D10EB">
        <w:t>qu</w:t>
      </w:r>
      <w:r w:rsidR="00EE0B82">
        <w:t>’</w:t>
      </w:r>
      <w:r w:rsidRPr="002D10EB">
        <w:t>est-ce que je disais</w:t>
      </w:r>
      <w:r w:rsidR="00EE0B82">
        <w:t> ?</w:t>
      </w:r>
    </w:p>
    <w:p w14:paraId="1045A2D8" w14:textId="77777777" w:rsidR="00EE0B82" w:rsidRDefault="000A7E25" w:rsidP="000A7E25">
      <w:r w:rsidRPr="002D10EB">
        <w:t>Papa ouvre la marche</w:t>
      </w:r>
      <w:r w:rsidR="00EE0B82">
        <w:t xml:space="preserve">, </w:t>
      </w:r>
      <w:r w:rsidRPr="002D10EB">
        <w:t>pantalon clair</w:t>
      </w:r>
      <w:r w:rsidR="00EE0B82">
        <w:t xml:space="preserve">, </w:t>
      </w:r>
      <w:r w:rsidRPr="002D10EB">
        <w:t>gilet déboutonné</w:t>
      </w:r>
      <w:r w:rsidR="00EE0B82">
        <w:t xml:space="preserve">, </w:t>
      </w:r>
      <w:r w:rsidRPr="002D10EB">
        <w:t>canne brandie</w:t>
      </w:r>
      <w:r w:rsidR="00EE0B82">
        <w:t xml:space="preserve">, </w:t>
      </w:r>
      <w:r w:rsidRPr="002D10EB">
        <w:t>beaucoup trop fier pour ne pas être un commis trembleur qui se rattrape</w:t>
      </w:r>
      <w:r w:rsidR="00EE0B82">
        <w:t xml:space="preserve">, </w:t>
      </w:r>
      <w:r w:rsidRPr="002D10EB">
        <w:t>le dimanche</w:t>
      </w:r>
      <w:r w:rsidR="00EE0B82">
        <w:t xml:space="preserve">, </w:t>
      </w:r>
      <w:r w:rsidRPr="002D10EB">
        <w:t>à crâner devant les siens</w:t>
      </w:r>
      <w:r w:rsidR="00EE0B82">
        <w:t xml:space="preserve">. </w:t>
      </w:r>
      <w:r w:rsidRPr="002D10EB">
        <w:t>Maman</w:t>
      </w:r>
      <w:r w:rsidR="00EE0B82">
        <w:t xml:space="preserve">, </w:t>
      </w:r>
      <w:r w:rsidRPr="002D10EB">
        <w:t>qui est très grosse</w:t>
      </w:r>
      <w:r w:rsidR="00EE0B82">
        <w:t xml:space="preserve">, </w:t>
      </w:r>
      <w:r w:rsidRPr="002D10EB">
        <w:t>le suit à distance</w:t>
      </w:r>
      <w:r w:rsidR="00EE0B82">
        <w:t xml:space="preserve">, </w:t>
      </w:r>
      <w:r w:rsidRPr="002D10EB">
        <w:lastRenderedPageBreak/>
        <w:t>dondonnant</w:t>
      </w:r>
      <w:r w:rsidR="00EE0B82">
        <w:t xml:space="preserve">, </w:t>
      </w:r>
      <w:r w:rsidRPr="002D10EB">
        <w:t>comme elle peut</w:t>
      </w:r>
      <w:r w:rsidR="00EE0B82">
        <w:t xml:space="preserve">, </w:t>
      </w:r>
      <w:r w:rsidRPr="002D10EB">
        <w:t>sur ses trop courtes jambes</w:t>
      </w:r>
      <w:r w:rsidR="00EE0B82">
        <w:t xml:space="preserve">. </w:t>
      </w:r>
      <w:r w:rsidRPr="002D10EB">
        <w:t>Elle ne met pas un corset tous les jours</w:t>
      </w:r>
      <w:r w:rsidR="00EE0B82">
        <w:t xml:space="preserve">. </w:t>
      </w:r>
      <w:r w:rsidRPr="002D10EB">
        <w:t>Elle est rouge</w:t>
      </w:r>
      <w:r w:rsidR="00EE0B82">
        <w:t xml:space="preserve">, </w:t>
      </w:r>
      <w:r w:rsidRPr="002D10EB">
        <w:t>elle a chaud</w:t>
      </w:r>
      <w:r w:rsidR="00EE0B82">
        <w:t xml:space="preserve">. </w:t>
      </w:r>
      <w:r w:rsidRPr="002D10EB">
        <w:t>On d</w:t>
      </w:r>
      <w:r w:rsidRPr="002D10EB">
        <w:t>e</w:t>
      </w:r>
      <w:r w:rsidRPr="002D10EB">
        <w:t>vine entre ses cuisses de la sueur de jument qui mousse</w:t>
      </w:r>
      <w:r w:rsidR="00EE0B82">
        <w:t>.</w:t>
      </w:r>
    </w:p>
    <w:p w14:paraId="5A84FF5A" w14:textId="77777777" w:rsidR="00EE0B82" w:rsidRDefault="000A7E25" w:rsidP="000A7E25">
      <w:r w:rsidRPr="002D10EB">
        <w:t>Une grande fille vient derrière</w:t>
      </w:r>
      <w:r w:rsidR="00EE0B82">
        <w:t xml:space="preserve">, </w:t>
      </w:r>
      <w:r w:rsidRPr="002D10EB">
        <w:t>très sage</w:t>
      </w:r>
      <w:r w:rsidR="00EE0B82">
        <w:t xml:space="preserve">, </w:t>
      </w:r>
      <w:r w:rsidRPr="002D10EB">
        <w:t>presque demo</w:t>
      </w:r>
      <w:r w:rsidRPr="002D10EB">
        <w:t>i</w:t>
      </w:r>
      <w:r w:rsidRPr="002D10EB">
        <w:t>selle</w:t>
      </w:r>
      <w:r w:rsidR="00EE0B82">
        <w:t xml:space="preserve">, </w:t>
      </w:r>
      <w:r w:rsidRPr="002D10EB">
        <w:t>puis les autres de tout âge</w:t>
      </w:r>
      <w:r w:rsidR="00EE0B82">
        <w:t xml:space="preserve">, </w:t>
      </w:r>
      <w:r w:rsidRPr="002D10EB">
        <w:t>débraillés</w:t>
      </w:r>
      <w:r w:rsidR="00EE0B82">
        <w:t xml:space="preserve">, </w:t>
      </w:r>
      <w:r w:rsidRPr="002D10EB">
        <w:t>les bras pleins de fleurs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épis maraudés</w:t>
      </w:r>
      <w:r w:rsidR="00EE0B82">
        <w:t xml:space="preserve">, </w:t>
      </w:r>
      <w:r w:rsidRPr="002D10EB">
        <w:t>de branches arrachées</w:t>
      </w:r>
      <w:r w:rsidR="00EE0B82">
        <w:t xml:space="preserve"> – </w:t>
      </w:r>
      <w:r w:rsidRPr="002D10EB">
        <w:t>qu</w:t>
      </w:r>
      <w:r w:rsidR="00EE0B82">
        <w:t>’</w:t>
      </w:r>
      <w:r w:rsidRPr="002D10EB">
        <w:t>ils jetteront tout à l</w:t>
      </w:r>
      <w:r w:rsidR="00EE0B82">
        <w:t>’</w:t>
      </w:r>
      <w:r w:rsidRPr="002D10EB">
        <w:t>heure</w:t>
      </w:r>
      <w:r w:rsidR="00EE0B82">
        <w:t>.</w:t>
      </w:r>
    </w:p>
    <w:p w14:paraId="3B44F317" w14:textId="77777777" w:rsidR="00EE0B82" w:rsidRDefault="000A7E25" w:rsidP="000A7E25">
      <w:r w:rsidRPr="002D10EB">
        <w:t>Devant l</w:t>
      </w:r>
      <w:r w:rsidR="00EE0B82">
        <w:t>’</w:t>
      </w:r>
      <w:r w:rsidRPr="002D10EB">
        <w:t>enclos</w:t>
      </w:r>
      <w:r w:rsidR="00EE0B82">
        <w:t xml:space="preserve">, </w:t>
      </w:r>
      <w:r w:rsidRPr="002D10EB">
        <w:t>halte</w:t>
      </w:r>
      <w:r w:rsidR="00EE0B82">
        <w:t xml:space="preserve">, </w:t>
      </w:r>
      <w:r w:rsidRPr="002D10EB">
        <w:t>extase</w:t>
      </w:r>
      <w:r w:rsidR="00EE0B82">
        <w:t> !</w:t>
      </w:r>
    </w:p>
    <w:p w14:paraId="5F2E999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Dieu</w:t>
      </w:r>
      <w:r>
        <w:t xml:space="preserve"> ! </w:t>
      </w:r>
      <w:r w:rsidR="000A7E25" w:rsidRPr="002D10EB">
        <w:t>que de poules</w:t>
      </w:r>
      <w:r>
        <w:t> !</w:t>
      </w:r>
    </w:p>
    <w:p w14:paraId="19C60BD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toutes blanches</w:t>
      </w:r>
      <w:r>
        <w:t> !</w:t>
      </w:r>
    </w:p>
    <w:p w14:paraId="5DC131D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extraordinaire</w:t>
      </w:r>
      <w:r>
        <w:t> !</w:t>
      </w:r>
    </w:p>
    <w:p w14:paraId="57A1CCD0" w14:textId="77777777" w:rsidR="00EE0B82" w:rsidRDefault="000A7E25" w:rsidP="000A7E25">
      <w:r w:rsidRPr="002D10EB">
        <w:t>Puis risette au paysan qui pourrait dire quelque chose</w:t>
      </w:r>
      <w:r w:rsidR="00EE0B82">
        <w:t xml:space="preserve">. </w:t>
      </w:r>
      <w:r w:rsidRPr="002D10EB">
        <w:t>Mais le paysan ne dit jamais rien</w:t>
      </w:r>
      <w:r w:rsidR="00EE0B82">
        <w:t>.</w:t>
      </w:r>
    </w:p>
    <w:p w14:paraId="753B1AE1" w14:textId="77777777" w:rsidR="00EE0B82" w:rsidRDefault="000A7E25" w:rsidP="000A7E25">
      <w:r w:rsidRPr="002D10EB">
        <w:t>Papa</w:t>
      </w:r>
      <w:r w:rsidR="00EE0B82">
        <w:t xml:space="preserve">, </w:t>
      </w:r>
      <w:r w:rsidRPr="002D10EB">
        <w:t>qui est instruit</w:t>
      </w:r>
      <w:r w:rsidR="00EE0B82">
        <w:t xml:space="preserve">, </w:t>
      </w:r>
      <w:r w:rsidRPr="002D10EB">
        <w:t>sait distinguer le sexe des volailles</w:t>
      </w:r>
      <w:r w:rsidR="00EE0B82">
        <w:t> :</w:t>
      </w:r>
    </w:p>
    <w:p w14:paraId="7783295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une poule</w:t>
      </w:r>
      <w:r>
        <w:t xml:space="preserve">… </w:t>
      </w:r>
      <w:r w:rsidR="000A7E25" w:rsidRPr="002D10EB">
        <w:t>ça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un coq</w:t>
      </w:r>
      <w:r>
        <w:t>.</w:t>
      </w:r>
    </w:p>
    <w:p w14:paraId="7DD5D554" w14:textId="77777777" w:rsidR="00EE0B82" w:rsidRDefault="000A7E25" w:rsidP="000A7E25">
      <w:r w:rsidRPr="002D10EB">
        <w:t>J</w:t>
      </w:r>
      <w:r w:rsidR="00EE0B82">
        <w:t>’</w:t>
      </w:r>
      <w:r w:rsidRPr="002D10EB">
        <w:t>ai une chèvre</w:t>
      </w:r>
      <w:r w:rsidR="00EE0B82">
        <w:t> :</w:t>
      </w:r>
    </w:p>
    <w:p w14:paraId="0F65F8E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un veau</w:t>
      </w:r>
      <w:r>
        <w:t>…</w:t>
      </w:r>
    </w:p>
    <w:p w14:paraId="560B1D85" w14:textId="77777777" w:rsidR="00EE0B82" w:rsidRDefault="000A7E25" w:rsidP="000A7E25">
      <w:r w:rsidRPr="002D10EB">
        <w:t>Puis nouvelle risette au paysan pour qu</w:t>
      </w:r>
      <w:r w:rsidR="00EE0B82">
        <w:t>’</w:t>
      </w:r>
      <w:r w:rsidRPr="002D10EB">
        <w:t>il parle de son veau</w:t>
      </w:r>
      <w:r w:rsidR="00EE0B82">
        <w:t xml:space="preserve">. </w:t>
      </w:r>
      <w:r w:rsidRPr="002D10EB">
        <w:t>Maman non plus ne dit rien</w:t>
      </w:r>
      <w:r w:rsidR="00EE0B82">
        <w:t xml:space="preserve">. </w:t>
      </w:r>
      <w:r w:rsidRPr="002D10EB">
        <w:t>Croupe par terre</w:t>
      </w:r>
      <w:r w:rsidR="00EE0B82">
        <w:t xml:space="preserve">, </w:t>
      </w:r>
      <w:r w:rsidRPr="002D10EB">
        <w:t>contre un arbre</w:t>
      </w:r>
      <w:r w:rsidR="00EE0B82">
        <w:t xml:space="preserve">, </w:t>
      </w:r>
      <w:r w:rsidRPr="002D10EB">
        <w:t>elle sèche</w:t>
      </w:r>
      <w:r w:rsidR="00EE0B82">
        <w:t xml:space="preserve">. </w:t>
      </w:r>
      <w:r w:rsidRPr="002D10EB">
        <w:t>Son œil accepte les choses telles qu</w:t>
      </w:r>
      <w:r w:rsidR="00EE0B82">
        <w:t>’</w:t>
      </w:r>
      <w:r w:rsidRPr="002D10EB">
        <w:t>elles sont</w:t>
      </w:r>
      <w:r w:rsidR="00EE0B82">
        <w:t xml:space="preserve"> : </w:t>
      </w:r>
      <w:r w:rsidRPr="002D10EB">
        <w:t>là un cerisier</w:t>
      </w:r>
      <w:r w:rsidR="00EE0B82">
        <w:t xml:space="preserve">, </w:t>
      </w:r>
      <w:r w:rsidRPr="002D10EB">
        <w:t>là un chien</w:t>
      </w:r>
      <w:r w:rsidR="00EE0B82">
        <w:t xml:space="preserve">, </w:t>
      </w:r>
      <w:r w:rsidRPr="002D10EB">
        <w:t>là du sable</w:t>
      </w:r>
      <w:r w:rsidR="00EE0B82">
        <w:t xml:space="preserve">. </w:t>
      </w:r>
      <w:r w:rsidRPr="002D10EB">
        <w:t>Elle trouve ça très bien</w:t>
      </w:r>
      <w:r w:rsidR="00EE0B82">
        <w:t xml:space="preserve"> : </w:t>
      </w:r>
      <w:r w:rsidRPr="002D10EB">
        <w:t>tout de même</w:t>
      </w:r>
      <w:r w:rsidR="00EE0B82">
        <w:t xml:space="preserve">, </w:t>
      </w:r>
      <w:r w:rsidRPr="002D10EB">
        <w:t>on serait mieux dans une cuisine</w:t>
      </w:r>
      <w:r w:rsidR="00EE0B82">
        <w:t xml:space="preserve">, </w:t>
      </w:r>
      <w:r w:rsidRPr="002D10EB">
        <w:t>entre ses ca</w:t>
      </w:r>
      <w:r w:rsidRPr="002D10EB">
        <w:t>s</w:t>
      </w:r>
      <w:r w:rsidRPr="002D10EB">
        <w:t>seroles</w:t>
      </w:r>
      <w:r w:rsidR="00EE0B82">
        <w:t>.</w:t>
      </w:r>
    </w:p>
    <w:p w14:paraId="03786278" w14:textId="77777777" w:rsidR="00EE0B82" w:rsidRDefault="000A7E25" w:rsidP="000A7E25">
      <w:r w:rsidRPr="002D10EB">
        <w:t>Elle s</w:t>
      </w:r>
      <w:r w:rsidR="00EE0B82">
        <w:t>’</w:t>
      </w:r>
      <w:r w:rsidRPr="002D10EB">
        <w:t>inquiète seulement pour son plus jeune</w:t>
      </w:r>
      <w:r w:rsidR="00EE0B82">
        <w:t xml:space="preserve">, </w:t>
      </w:r>
      <w:r w:rsidRPr="002D10EB">
        <w:t>Dodore</w:t>
      </w:r>
      <w:r w:rsidR="00EE0B82">
        <w:t xml:space="preserve">, </w:t>
      </w:r>
      <w:r w:rsidRPr="002D10EB">
        <w:t>une espèce de singe aux jambes arquées</w:t>
      </w:r>
      <w:r w:rsidR="00EE0B82">
        <w:t xml:space="preserve">, </w:t>
      </w:r>
      <w:r w:rsidRPr="002D10EB">
        <w:t xml:space="preserve">qui brandit en </w:t>
      </w:r>
      <w:r w:rsidRPr="002D10EB">
        <w:lastRenderedPageBreak/>
        <w:t>triomphe un jeune sapin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une bonne massue et</w:t>
      </w:r>
      <w:r w:rsidR="00EE0B82">
        <w:t xml:space="preserve">, </w:t>
      </w:r>
      <w:r w:rsidRPr="002D10EB">
        <w:t>comme papa dans les buissons</w:t>
      </w:r>
      <w:r w:rsidR="00EE0B82">
        <w:t xml:space="preserve">, </w:t>
      </w:r>
      <w:r w:rsidRPr="002D10EB">
        <w:t>pan et pan</w:t>
      </w:r>
      <w:r w:rsidR="00EE0B82">
        <w:t xml:space="preserve">, </w:t>
      </w:r>
      <w:r w:rsidRPr="002D10EB">
        <w:t>il frappe à grands coups mon treillis</w:t>
      </w:r>
      <w:r w:rsidR="00EE0B82">
        <w:t xml:space="preserve">, </w:t>
      </w:r>
      <w:r w:rsidRPr="002D10EB">
        <w:t>ce qui fait s</w:t>
      </w:r>
      <w:r w:rsidR="00EE0B82">
        <w:t>’</w:t>
      </w:r>
      <w:r w:rsidRPr="002D10EB">
        <w:t>envoler mes poules</w:t>
      </w:r>
      <w:r w:rsidR="00EE0B82">
        <w:t xml:space="preserve">. </w:t>
      </w:r>
      <w:r w:rsidRPr="002D10EB">
        <w:t>Plus elles ont peur</w:t>
      </w:r>
      <w:r w:rsidR="00EE0B82">
        <w:t xml:space="preserve">, </w:t>
      </w:r>
      <w:r w:rsidRPr="002D10EB">
        <w:t>plus il s</w:t>
      </w:r>
      <w:r w:rsidR="00EE0B82">
        <w:t>’</w:t>
      </w:r>
      <w:r w:rsidRPr="002D10EB">
        <w:t>amuse</w:t>
      </w:r>
      <w:r w:rsidR="00EE0B82">
        <w:t>.</w:t>
      </w:r>
    </w:p>
    <w:p w14:paraId="3C663F5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Pan et pan</w:t>
      </w:r>
      <w:r>
        <w:t> !</w:t>
      </w:r>
    </w:p>
    <w:p w14:paraId="39985A0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Dodore</w:t>
      </w:r>
      <w:r>
        <w:t xml:space="preserve">, </w:t>
      </w:r>
      <w:r w:rsidR="000A7E25" w:rsidRPr="002D10EB">
        <w:t>intervient le père</w:t>
      </w:r>
      <w:r>
        <w:t xml:space="preserve">, </w:t>
      </w:r>
      <w:r w:rsidR="000A7E25" w:rsidRPr="002D10EB">
        <w:t>le paysan va se fâcher</w:t>
      </w:r>
      <w:r>
        <w:t>…</w:t>
      </w:r>
    </w:p>
    <w:p w14:paraId="24C27039" w14:textId="77777777" w:rsidR="00EE0B82" w:rsidRDefault="000A7E25" w:rsidP="000A7E25">
      <w:r w:rsidRPr="002D10EB">
        <w:t>Le paysan pourrait en effet se fâcher</w:t>
      </w:r>
      <w:r w:rsidR="00EE0B82">
        <w:t xml:space="preserve"> ; </w:t>
      </w:r>
      <w:r w:rsidRPr="002D10EB">
        <w:t>mais Dodore est un peu court pour ce qu</w:t>
      </w:r>
      <w:r w:rsidR="00EE0B82">
        <w:t>’</w:t>
      </w:r>
      <w:r w:rsidRPr="002D10EB">
        <w:t>il porte</w:t>
      </w:r>
      <w:r w:rsidR="00EE0B82">
        <w:t xml:space="preserve">, </w:t>
      </w:r>
      <w:r w:rsidRPr="002D10EB">
        <w:t>et j</w:t>
      </w:r>
      <w:r w:rsidR="00EE0B82">
        <w:t>’</w:t>
      </w:r>
      <w:r w:rsidRPr="002D10EB">
        <w:t>attends le moment où</w:t>
      </w:r>
      <w:r w:rsidR="00EE0B82">
        <w:t xml:space="preserve">, </w:t>
      </w:r>
      <w:r w:rsidRPr="002D10EB">
        <w:t>dérac</w:t>
      </w:r>
      <w:r w:rsidRPr="002D10EB">
        <w:t>i</w:t>
      </w:r>
      <w:r w:rsidRPr="002D10EB">
        <w:t>né par son arbre</w:t>
      </w:r>
      <w:r w:rsidR="00EE0B82">
        <w:t xml:space="preserve">, </w:t>
      </w:r>
      <w:r w:rsidRPr="002D10EB">
        <w:t>il se punira lui-même</w:t>
      </w:r>
      <w:r w:rsidR="00EE0B82">
        <w:t xml:space="preserve">, </w:t>
      </w:r>
      <w:r w:rsidRPr="002D10EB">
        <w:t>en se flanquant par terre</w:t>
      </w:r>
      <w:r w:rsidR="00EE0B82">
        <w:t>.</w:t>
      </w:r>
    </w:p>
    <w:p w14:paraId="5257FE97" w14:textId="77777777" w:rsidR="00EE0B82" w:rsidRDefault="000A7E25" w:rsidP="000A7E25">
      <w:r w:rsidRPr="002D10EB">
        <w:t>Là</w:t>
      </w:r>
      <w:r w:rsidR="00EE0B82">
        <w:t xml:space="preserve"> ! </w:t>
      </w:r>
      <w:r w:rsidRPr="002D10EB">
        <w:t>ça y est</w:t>
      </w:r>
      <w:r w:rsidR="00EE0B82">
        <w:t xml:space="preserve">. </w:t>
      </w:r>
      <w:r w:rsidRPr="002D10EB">
        <w:t>Une ornière où il glisse</w:t>
      </w:r>
      <w:r w:rsidR="00EE0B82">
        <w:t xml:space="preserve">, </w:t>
      </w:r>
      <w:r w:rsidRPr="002D10EB">
        <w:t>et le voilà</w:t>
      </w:r>
      <w:r w:rsidR="00EE0B82">
        <w:t xml:space="preserve">, </w:t>
      </w:r>
      <w:r w:rsidRPr="002D10EB">
        <w:t>bras o</w:t>
      </w:r>
      <w:r w:rsidRPr="002D10EB">
        <w:t>u</w:t>
      </w:r>
      <w:r w:rsidRPr="002D10EB">
        <w:t>verts</w:t>
      </w:r>
      <w:r w:rsidR="00EE0B82">
        <w:t xml:space="preserve">, </w:t>
      </w:r>
      <w:r w:rsidRPr="002D10EB">
        <w:t>à plat ventre dans le sable</w:t>
      </w:r>
      <w:r w:rsidR="00EE0B82">
        <w:t>.</w:t>
      </w:r>
    </w:p>
    <w:p w14:paraId="14CED66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Dodore</w:t>
      </w:r>
      <w:r>
        <w:t xml:space="preserve"> ! </w:t>
      </w:r>
      <w:r w:rsidR="000A7E25" w:rsidRPr="002D10EB">
        <w:t>a jeté la mère</w:t>
      </w:r>
      <w:r>
        <w:t xml:space="preserve">, </w:t>
      </w:r>
      <w:r w:rsidR="000A7E25" w:rsidRPr="002D10EB">
        <w:t>tout à coup très légère pour ramasser les morceaux</w:t>
      </w:r>
      <w:r>
        <w:t>.</w:t>
      </w:r>
    </w:p>
    <w:p w14:paraId="5E04D8D4" w14:textId="77777777" w:rsidR="00EE0B82" w:rsidRDefault="000A7E25" w:rsidP="000A7E25">
      <w:r w:rsidRPr="002D10EB">
        <w:t>Mais le bloc est solide et ça braille</w:t>
      </w:r>
      <w:r w:rsidR="00EE0B82">
        <w:t>.</w:t>
      </w:r>
    </w:p>
    <w:p w14:paraId="7AFF36E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Voyons</w:t>
      </w:r>
      <w:r>
        <w:t xml:space="preserve">, </w:t>
      </w:r>
      <w:r w:rsidR="000A7E25" w:rsidRPr="002D10EB">
        <w:t>Dodore</w:t>
      </w:r>
      <w:r>
        <w:t xml:space="preserve"> ! </w:t>
      </w:r>
      <w:r w:rsidR="000A7E25" w:rsidRPr="002D10EB">
        <w:t>Dodore</w:t>
      </w:r>
      <w:r>
        <w:t> !</w:t>
      </w:r>
    </w:p>
    <w:p w14:paraId="2BEAE9E1" w14:textId="77777777" w:rsidR="00EE0B82" w:rsidRDefault="000A7E25" w:rsidP="000A7E25">
      <w:r w:rsidRPr="002D10EB">
        <w:t>La famille au complet entoure Dodore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apitoie sur Dodore</w:t>
      </w:r>
      <w:r w:rsidR="00EE0B82">
        <w:t xml:space="preserve">, </w:t>
      </w:r>
      <w:r w:rsidRPr="002D10EB">
        <w:t>torche Dodore</w:t>
      </w:r>
      <w:r w:rsidR="00EE0B82">
        <w:t xml:space="preserve">, </w:t>
      </w:r>
      <w:r w:rsidRPr="002D10EB">
        <w:t>qui</w:t>
      </w:r>
      <w:r w:rsidR="00EE0B82">
        <w:t xml:space="preserve">, </w:t>
      </w:r>
      <w:r w:rsidRPr="002D10EB">
        <w:t>la bouche pleine de sable</w:t>
      </w:r>
      <w:r w:rsidR="00EE0B82">
        <w:t xml:space="preserve">, </w:t>
      </w:r>
      <w:r w:rsidRPr="002D10EB">
        <w:t>ne veut rien savoir</w:t>
      </w:r>
      <w:r w:rsidR="00EE0B82">
        <w:t xml:space="preserve">, </w:t>
      </w:r>
      <w:r w:rsidRPr="002D10EB">
        <w:t>lance des coups de pied et finalement fait signe qu</w:t>
      </w:r>
      <w:r w:rsidR="00EE0B82">
        <w:t>’</w:t>
      </w:r>
      <w:r w:rsidRPr="002D10EB">
        <w:t>il va dire ce qu</w:t>
      </w:r>
      <w:r w:rsidR="00EE0B82">
        <w:t>’</w:t>
      </w:r>
      <w:r w:rsidRPr="002D10EB">
        <w:t>il faudrait pour qu</w:t>
      </w:r>
      <w:r w:rsidR="00EE0B82">
        <w:t>’</w:t>
      </w:r>
      <w:r w:rsidRPr="002D10EB">
        <w:t>il n</w:t>
      </w:r>
      <w:r w:rsidR="00EE0B82">
        <w:t>’</w:t>
      </w:r>
      <w:r w:rsidRPr="002D10EB">
        <w:t>y ait plus de bobo à Dodore</w:t>
      </w:r>
      <w:r w:rsidR="00EE0B82">
        <w:t>.</w:t>
      </w:r>
    </w:p>
    <w:p w14:paraId="6E1B372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Moi</w:t>
      </w:r>
      <w:r>
        <w:t xml:space="preserve">, </w:t>
      </w:r>
      <w:r w:rsidR="000A7E25" w:rsidRPr="002D10EB">
        <w:t>veux une toule</w:t>
      </w:r>
      <w:r>
        <w:t xml:space="preserve">, </w:t>
      </w:r>
      <w:r w:rsidR="000A7E25" w:rsidRPr="002D10EB">
        <w:t>déclare Dodore</w:t>
      </w:r>
      <w:r>
        <w:t>.</w:t>
      </w:r>
    </w:p>
    <w:p w14:paraId="25209C6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Une toule</w:t>
      </w:r>
      <w:r>
        <w:t xml:space="preserve">, </w:t>
      </w:r>
      <w:r w:rsidR="000A7E25" w:rsidRPr="002D10EB">
        <w:t>bravo</w:t>
      </w:r>
      <w:r>
        <w:t xml:space="preserve">, </w:t>
      </w:r>
      <w:r w:rsidR="000A7E25" w:rsidRPr="002D10EB">
        <w:t>une toule</w:t>
      </w:r>
      <w:r>
        <w:t> !</w:t>
      </w:r>
    </w:p>
    <w:p w14:paraId="6F1CFA5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oui</w:t>
      </w:r>
      <w:r>
        <w:t xml:space="preserve">, </w:t>
      </w:r>
      <w:r w:rsidR="000A7E25" w:rsidRPr="002D10EB">
        <w:t>mon petit</w:t>
      </w:r>
      <w:r>
        <w:t xml:space="preserve">, </w:t>
      </w:r>
      <w:r w:rsidR="000A7E25" w:rsidRPr="002D10EB">
        <w:t>dit la mère</w:t>
      </w:r>
      <w:r>
        <w:t xml:space="preserve">, </w:t>
      </w:r>
      <w:r w:rsidR="000A7E25" w:rsidRPr="002D10EB">
        <w:t>tu auras ta toule</w:t>
      </w:r>
      <w:r>
        <w:t xml:space="preserve">. </w:t>
      </w:r>
      <w:r w:rsidR="000A7E25" w:rsidRPr="002D10EB">
        <w:t>Le paysan va t</w:t>
      </w:r>
      <w:r>
        <w:t>’</w:t>
      </w:r>
      <w:r w:rsidR="000A7E25" w:rsidRPr="002D10EB">
        <w:t>en donner</w:t>
      </w:r>
      <w:r>
        <w:t xml:space="preserve">, </w:t>
      </w:r>
      <w:r w:rsidR="000A7E25" w:rsidRPr="002D10EB">
        <w:t>n</w:t>
      </w:r>
      <w:r>
        <w:t>’</w:t>
      </w:r>
      <w:r w:rsidR="000A7E25" w:rsidRPr="002D10EB">
        <w:t>est-ce pas</w:t>
      </w:r>
      <w:r>
        <w:t xml:space="preserve">, </w:t>
      </w:r>
      <w:r w:rsidR="000A7E25" w:rsidRPr="002D10EB">
        <w:t>monsieur</w:t>
      </w:r>
      <w:r>
        <w:t> ?</w:t>
      </w:r>
    </w:p>
    <w:p w14:paraId="45BD2DDB" w14:textId="77777777" w:rsidR="00EE0B82" w:rsidRDefault="000A7E25" w:rsidP="000A7E25">
      <w:r w:rsidRPr="002D10EB">
        <w:lastRenderedPageBreak/>
        <w:t>Évidemment</w:t>
      </w:r>
      <w:r w:rsidR="00EE0B82">
        <w:t xml:space="preserve">, </w:t>
      </w:r>
      <w:r w:rsidRPr="002D10EB">
        <w:t>si le paysan se tient là sur son seuil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pour distribuer ses toules aux Dodore</w:t>
      </w:r>
      <w:r w:rsidR="00EE0B82">
        <w:t xml:space="preserve">. </w:t>
      </w:r>
      <w:r w:rsidRPr="002D10EB">
        <w:t>Je ne réponds rien quand même</w:t>
      </w:r>
      <w:r w:rsidR="00EE0B82">
        <w:t>.</w:t>
      </w:r>
    </w:p>
    <w:p w14:paraId="0594F86A" w14:textId="77777777" w:rsidR="00EE0B82" w:rsidRDefault="000A7E25" w:rsidP="000A7E25">
      <w:r w:rsidRPr="002D10EB">
        <w:t>Le père sait comment on s</w:t>
      </w:r>
      <w:r w:rsidR="00EE0B82">
        <w:t>’</w:t>
      </w:r>
      <w:r w:rsidRPr="002D10EB">
        <w:t>adresse à un rustre</w:t>
      </w:r>
      <w:r w:rsidR="00EE0B82">
        <w:t xml:space="preserve">. </w:t>
      </w:r>
      <w:r w:rsidRPr="002D10EB">
        <w:t>Il met d</w:t>
      </w:r>
      <w:r w:rsidR="00EE0B82">
        <w:t>’</w:t>
      </w:r>
      <w:r w:rsidRPr="002D10EB">
        <w:t>abord son chapeau</w:t>
      </w:r>
      <w:r w:rsidR="00EE0B82">
        <w:t> :</w:t>
      </w:r>
    </w:p>
    <w:p w14:paraId="3F0AA36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Dites donc</w:t>
      </w:r>
      <w:r>
        <w:t xml:space="preserve">, </w:t>
      </w:r>
      <w:r w:rsidR="000A7E25" w:rsidRPr="002D10EB">
        <w:t>mon brave</w:t>
      </w:r>
      <w:r>
        <w:t xml:space="preserve">, </w:t>
      </w:r>
      <w:r w:rsidR="000A7E25" w:rsidRPr="002D10EB">
        <w:t>elles sont à vous toutes ces poules</w:t>
      </w:r>
      <w:r>
        <w:t xml:space="preserve"> ?… </w:t>
      </w:r>
      <w:r w:rsidR="000A7E25" w:rsidRPr="002D10EB">
        <w:t>Vous en avez bien cent</w:t>
      </w:r>
      <w:r>
        <w:t xml:space="preserve">… </w:t>
      </w:r>
      <w:r w:rsidR="000A7E25" w:rsidRPr="002D10EB">
        <w:t>ou mille</w:t>
      </w:r>
      <w:r>
        <w:t xml:space="preserve">… </w:t>
      </w:r>
      <w:r w:rsidR="000A7E25" w:rsidRPr="002D10EB">
        <w:t>Ça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extraordinaire</w:t>
      </w:r>
      <w:r>
        <w:t xml:space="preserve">… </w:t>
      </w:r>
      <w:r w:rsidR="000A7E25" w:rsidRPr="002D10EB">
        <w:t>Extraordinaire</w:t>
      </w:r>
      <w:r>
        <w:t xml:space="preserve">, </w:t>
      </w:r>
      <w:r w:rsidR="000A7E25" w:rsidRPr="002D10EB">
        <w:t>crie-t-il plus fort</w:t>
      </w:r>
      <w:r>
        <w:t xml:space="preserve">, </w:t>
      </w:r>
      <w:r w:rsidR="000A7E25" w:rsidRPr="002D10EB">
        <w:t>parce que je pourrais être sourd</w:t>
      </w:r>
      <w:r>
        <w:t>.</w:t>
      </w:r>
    </w:p>
    <w:p w14:paraId="162C2075" w14:textId="77777777" w:rsidR="00EE0B82" w:rsidRDefault="000A7E25" w:rsidP="000A7E25">
      <w:r w:rsidRPr="002D10EB">
        <w:t>Le pauvre homme</w:t>
      </w:r>
      <w:r w:rsidR="00EE0B82">
        <w:t xml:space="preserve"> ! </w:t>
      </w:r>
      <w:r w:rsidRPr="002D10EB">
        <w:t>Je l</w:t>
      </w:r>
      <w:r w:rsidR="00EE0B82">
        <w:t>’</w:t>
      </w:r>
      <w:r w:rsidRPr="002D10EB">
        <w:t>examine</w:t>
      </w:r>
      <w:r w:rsidR="00EE0B82">
        <w:t xml:space="preserve">. </w:t>
      </w:r>
      <w:r w:rsidRPr="002D10EB">
        <w:t>Il est là tout près</w:t>
      </w:r>
      <w:r w:rsidR="00EE0B82">
        <w:t xml:space="preserve">. </w:t>
      </w:r>
      <w:r w:rsidRPr="002D10EB">
        <w:t>Il a une entaille de rasoir sur la joue gauche</w:t>
      </w:r>
      <w:r w:rsidR="00EE0B82">
        <w:t xml:space="preserve"> ; </w:t>
      </w:r>
      <w:r w:rsidRPr="002D10EB">
        <w:t>sa chaîne d</w:t>
      </w:r>
      <w:r w:rsidR="00EE0B82">
        <w:t>’</w:t>
      </w:r>
      <w:r w:rsidRPr="002D10EB">
        <w:t>or est fausse</w:t>
      </w:r>
      <w:r w:rsidR="00EE0B82">
        <w:t xml:space="preserve"> ; </w:t>
      </w:r>
      <w:r w:rsidRPr="002D10EB">
        <w:t>au dernier moment</w:t>
      </w:r>
      <w:r w:rsidR="00EE0B82">
        <w:t xml:space="preserve">, </w:t>
      </w:r>
      <w:r w:rsidRPr="002D10EB">
        <w:t>sa femme a refermé</w:t>
      </w:r>
      <w:r w:rsidR="00EE0B82">
        <w:t xml:space="preserve">, </w:t>
      </w:r>
      <w:r w:rsidRPr="002D10EB">
        <w:t>avec du fil</w:t>
      </w:r>
      <w:r w:rsidR="00EE0B82">
        <w:t xml:space="preserve">, </w:t>
      </w:r>
      <w:r w:rsidRPr="002D10EB">
        <w:t>un accroc à sa chemise</w:t>
      </w:r>
      <w:r w:rsidR="00EE0B82">
        <w:t xml:space="preserve">… </w:t>
      </w:r>
      <w:r w:rsidRPr="002D10EB">
        <w:t>Je serre les lèvres</w:t>
      </w:r>
      <w:r w:rsidR="00EE0B82">
        <w:t xml:space="preserve">, </w:t>
      </w:r>
      <w:r w:rsidRPr="002D10EB">
        <w:t>comme cet accroc</w:t>
      </w:r>
      <w:r w:rsidR="00EE0B82">
        <w:t>.</w:t>
      </w:r>
    </w:p>
    <w:p w14:paraId="35E5E12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des coqs</w:t>
      </w:r>
      <w:r>
        <w:t xml:space="preserve">, </w:t>
      </w:r>
      <w:r w:rsidR="000A7E25" w:rsidRPr="002D10EB">
        <w:t>monsieur</w:t>
      </w:r>
      <w:r>
        <w:t xml:space="preserve">, </w:t>
      </w:r>
      <w:r w:rsidR="000A7E25" w:rsidRPr="002D10EB">
        <w:t>intervient la jeune fille</w:t>
      </w:r>
      <w:r>
        <w:t xml:space="preserve">. </w:t>
      </w:r>
      <w:r w:rsidR="000A7E25" w:rsidRPr="002D10EB">
        <w:t>Vous en avez beaucoup de coqs</w:t>
      </w:r>
      <w:r>
        <w:t> ?</w:t>
      </w:r>
    </w:p>
    <w:p w14:paraId="4EFB54EE" w14:textId="77777777" w:rsidR="00EE0B82" w:rsidRDefault="000A7E25" w:rsidP="000A7E25">
      <w:r w:rsidRPr="002D10EB">
        <w:t>Elle est gentille</w:t>
      </w:r>
      <w:r w:rsidR="00EE0B82">
        <w:t xml:space="preserve">, </w:t>
      </w:r>
      <w:r w:rsidRPr="002D10EB">
        <w:t>cette petite</w:t>
      </w:r>
      <w:r w:rsidR="00EE0B82">
        <w:t xml:space="preserve">. </w:t>
      </w:r>
      <w:r w:rsidRPr="002D10EB">
        <w:t>Le nez qui lève</w:t>
      </w:r>
      <w:r w:rsidR="00EE0B82">
        <w:t xml:space="preserve">, </w:t>
      </w:r>
      <w:r w:rsidRPr="002D10EB">
        <w:t>la jupe mi-longue</w:t>
      </w:r>
      <w:r w:rsidR="00EE0B82">
        <w:t xml:space="preserve">, </w:t>
      </w:r>
      <w:r w:rsidRPr="002D10EB">
        <w:t>je lâcherais volontiers une gaudriole à travers sa figure de vierge</w:t>
      </w:r>
      <w:r w:rsidR="00EE0B82">
        <w:t xml:space="preserve">. </w:t>
      </w:r>
      <w:r w:rsidRPr="002D10EB">
        <w:t>Mais je veux rester convenable</w:t>
      </w:r>
      <w:r w:rsidR="00EE0B82">
        <w:t xml:space="preserve">. </w:t>
      </w:r>
      <w:r w:rsidRPr="002D10EB">
        <w:t>Le sourire niais</w:t>
      </w:r>
      <w:r w:rsidR="00EE0B82">
        <w:t xml:space="preserve">, </w:t>
      </w:r>
      <w:r w:rsidRPr="002D10EB">
        <w:t>je tire ma pipe</w:t>
      </w:r>
      <w:r w:rsidR="00EE0B82">
        <w:t xml:space="preserve">, </w:t>
      </w:r>
      <w:r w:rsidRPr="002D10EB">
        <w:t>ouvre la bouche</w:t>
      </w:r>
      <w:r w:rsidR="00EE0B82">
        <w:t xml:space="preserve">, </w:t>
      </w:r>
      <w:r w:rsidRPr="002D10EB">
        <w:t>puis la remets</w:t>
      </w:r>
      <w:r w:rsidR="00EE0B82">
        <w:t>.</w:t>
      </w:r>
    </w:p>
    <w:p w14:paraId="1AF61E68" w14:textId="77777777" w:rsidR="00EE0B82" w:rsidRDefault="000A7E25" w:rsidP="000A7E25">
      <w:r w:rsidRPr="002D10EB">
        <w:t>Ont-ils compris</w:t>
      </w:r>
      <w:r w:rsidR="00EE0B82">
        <w:t xml:space="preserve"> ? </w:t>
      </w:r>
      <w:r w:rsidRPr="002D10EB">
        <w:t>Le père lève sa canne</w:t>
      </w:r>
      <w:r w:rsidR="00EE0B82">
        <w:t xml:space="preserve"> : </w:t>
      </w:r>
      <w:r w:rsidRPr="002D10EB">
        <w:t>on s</w:t>
      </w:r>
      <w:r w:rsidR="00EE0B82">
        <w:t>’</w:t>
      </w:r>
      <w:r w:rsidRPr="002D10EB">
        <w:t>en va</w:t>
      </w:r>
      <w:r w:rsidR="00EE0B82">
        <w:t xml:space="preserve">. </w:t>
      </w:r>
      <w:r w:rsidRPr="002D10EB">
        <w:t>Maman se remet à mousser</w:t>
      </w:r>
      <w:r w:rsidR="00EE0B82">
        <w:t xml:space="preserve">, </w:t>
      </w:r>
      <w:r w:rsidRPr="002D10EB">
        <w:t>les enfants ont vu des fleurs</w:t>
      </w:r>
      <w:r w:rsidR="00EE0B82">
        <w:t xml:space="preserve">, </w:t>
      </w:r>
      <w:r w:rsidRPr="002D10EB">
        <w:t>Dodore</w:t>
      </w:r>
      <w:r w:rsidR="00EE0B82">
        <w:t xml:space="preserve">, </w:t>
      </w:r>
      <w:r w:rsidRPr="002D10EB">
        <w:t>qui réclame sa toule</w:t>
      </w:r>
      <w:r w:rsidR="00EE0B82">
        <w:t xml:space="preserve">, </w:t>
      </w:r>
      <w:r w:rsidRPr="002D10EB">
        <w:t>attrape une gifle</w:t>
      </w:r>
      <w:r w:rsidR="00EE0B82">
        <w:t>.</w:t>
      </w:r>
    </w:p>
    <w:p w14:paraId="6EF93D7E" w14:textId="77777777" w:rsidR="00EE0B82" w:rsidRDefault="00EE0B82" w:rsidP="000A7E25">
      <w:r>
        <w:rPr>
          <w:rFonts w:eastAsia="Georgia"/>
        </w:rPr>
        <w:t xml:space="preserve">… </w:t>
      </w:r>
      <w:r w:rsidR="000A7E25" w:rsidRPr="002D10EB">
        <w:t>Par delà les sapins</w:t>
      </w:r>
      <w:r>
        <w:t xml:space="preserve">, </w:t>
      </w:r>
      <w:r w:rsidR="000A7E25" w:rsidRPr="002D10EB">
        <w:t>je revois les bras en chemise de Frantz lancer des boules</w:t>
      </w:r>
      <w:r>
        <w:t>…</w:t>
      </w:r>
    </w:p>
    <w:p w14:paraId="6AB8F013" w14:textId="77777777" w:rsidR="000A7E25" w:rsidRPr="002D10EB" w:rsidRDefault="000A7E25" w:rsidP="000A7E25">
      <w:pPr>
        <w:pStyle w:val="ParagrapheVideNormal"/>
      </w:pPr>
    </w:p>
    <w:p w14:paraId="53DEF8EB" w14:textId="77777777" w:rsidR="00EE0B82" w:rsidRDefault="000A7E25" w:rsidP="000A7E25">
      <w:r w:rsidRPr="002D10EB">
        <w:t>Ceux-ci veulent savoir</w:t>
      </w:r>
      <w:r w:rsidR="00EE0B82">
        <w:t> :</w:t>
      </w:r>
    </w:p>
    <w:p w14:paraId="2C003E6B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Vos poules</w:t>
      </w:r>
      <w:r>
        <w:t xml:space="preserve">, </w:t>
      </w:r>
      <w:r w:rsidR="000A7E25" w:rsidRPr="002D10EB">
        <w:t>que mangent-elles</w:t>
      </w:r>
      <w:r>
        <w:t> ?</w:t>
      </w:r>
    </w:p>
    <w:p w14:paraId="206749B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Sont-elles en ponte</w:t>
      </w:r>
      <w:r>
        <w:t> ?</w:t>
      </w:r>
    </w:p>
    <w:p w14:paraId="3582D55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Tiens</w:t>
      </w:r>
      <w:r>
        <w:t xml:space="preserve"> ! </w:t>
      </w:r>
      <w:r w:rsidR="000A7E25" w:rsidRPr="002D10EB">
        <w:t>vous avez deux chiens</w:t>
      </w:r>
      <w:r>
        <w:t>.</w:t>
      </w:r>
    </w:p>
    <w:p w14:paraId="773EE30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Pourquoi n</w:t>
      </w:r>
      <w:r>
        <w:t>’</w:t>
      </w:r>
      <w:r w:rsidR="000A7E25" w:rsidRPr="002D10EB">
        <w:t>avez-vous pas de vaches</w:t>
      </w:r>
      <w:r>
        <w:t> ?</w:t>
      </w:r>
    </w:p>
    <w:p w14:paraId="4298C33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</w:t>
      </w:r>
      <w:r>
        <w:t xml:space="preserve">, </w:t>
      </w:r>
      <w:r w:rsidR="000A7E25" w:rsidRPr="002D10EB">
        <w:t>nom de nom</w:t>
      </w:r>
      <w:r>
        <w:t xml:space="preserve">, </w:t>
      </w:r>
      <w:r w:rsidR="000A7E25" w:rsidRPr="002D10EB">
        <w:t>qu</w:t>
      </w:r>
      <w:r>
        <w:t>’</w:t>
      </w:r>
      <w:r w:rsidR="000A7E25" w:rsidRPr="002D10EB">
        <w:t>est-ce que ça peut leur foutre</w:t>
      </w:r>
      <w:r>
        <w:t> ?</w:t>
      </w:r>
    </w:p>
    <w:p w14:paraId="7985BAAB" w14:textId="77777777" w:rsidR="00EE0B82" w:rsidRDefault="000A7E25" w:rsidP="000A7E25">
      <w:r w:rsidRPr="002D10EB">
        <w:t>Il en est qui passent</w:t>
      </w:r>
      <w:r w:rsidR="00EE0B82">
        <w:t xml:space="preserve">, </w:t>
      </w:r>
      <w:r w:rsidRPr="002D10EB">
        <w:t>fiers d</w:t>
      </w:r>
      <w:r w:rsidR="00EE0B82">
        <w:t>’</w:t>
      </w:r>
      <w:r w:rsidRPr="002D10EB">
        <w:t>être un beau monsieur</w:t>
      </w:r>
      <w:r w:rsidR="00EE0B82">
        <w:t xml:space="preserve">, </w:t>
      </w:r>
      <w:r w:rsidRPr="002D10EB">
        <w:t>ou quelque jolie dinde à voilette</w:t>
      </w:r>
      <w:r w:rsidR="00EE0B82">
        <w:t> :</w:t>
      </w:r>
    </w:p>
    <w:p w14:paraId="1A5719F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Tiens</w:t>
      </w:r>
      <w:r>
        <w:t xml:space="preserve"> ! </w:t>
      </w:r>
      <w:r w:rsidR="000A7E25" w:rsidRPr="002D10EB">
        <w:t>des poules</w:t>
      </w:r>
      <w:r>
        <w:t> !</w:t>
      </w:r>
    </w:p>
    <w:p w14:paraId="1A8C3602" w14:textId="77777777" w:rsidR="00EE0B82" w:rsidRDefault="000A7E25" w:rsidP="000A7E25">
      <w:r w:rsidRPr="002D10EB">
        <w:t>Ils lancent un vague coup d</w:t>
      </w:r>
      <w:r w:rsidR="00EE0B82">
        <w:t>’</w:t>
      </w:r>
      <w:r w:rsidRPr="002D10EB">
        <w:t>œil et méprisent de haut ce paysan</w:t>
      </w:r>
      <w:r w:rsidR="00EE0B82">
        <w:t xml:space="preserve">. </w:t>
      </w:r>
      <w:r w:rsidRPr="002D10EB">
        <w:t>Ce n</w:t>
      </w:r>
      <w:r w:rsidR="00EE0B82">
        <w:t>’</w:t>
      </w:r>
      <w:r w:rsidRPr="002D10EB">
        <w:t>est pas difficile</w:t>
      </w:r>
      <w:r w:rsidR="00EE0B82">
        <w:t xml:space="preserve"> : </w:t>
      </w:r>
      <w:r w:rsidRPr="002D10EB">
        <w:t>je suis par terre</w:t>
      </w:r>
      <w:r w:rsidR="00EE0B82">
        <w:t>.</w:t>
      </w:r>
    </w:p>
    <w:p w14:paraId="1000A852" w14:textId="77777777" w:rsidR="000A7E25" w:rsidRPr="002D10EB" w:rsidRDefault="000A7E25" w:rsidP="000A7E25">
      <w:pPr>
        <w:pStyle w:val="ParagrapheVideNormal"/>
      </w:pPr>
    </w:p>
    <w:p w14:paraId="0446111C" w14:textId="77777777" w:rsidR="00EE0B82" w:rsidRDefault="000A7E25" w:rsidP="000A7E25">
      <w:r w:rsidRPr="002D10EB">
        <w:t>Cet écrivain qu</w:t>
      </w:r>
      <w:r w:rsidR="00EE0B82">
        <w:t>’</w:t>
      </w:r>
      <w:r w:rsidRPr="002D10EB">
        <w:t>il me serait difficile de ne pas voir</w:t>
      </w:r>
      <w:r w:rsidR="00EE0B82">
        <w:t xml:space="preserve">, </w:t>
      </w:r>
      <w:r w:rsidRPr="002D10EB">
        <w:t>tant il est célèbre</w:t>
      </w:r>
      <w:r w:rsidR="00EE0B82">
        <w:t xml:space="preserve">, </w:t>
      </w:r>
      <w:r w:rsidRPr="002D10EB">
        <w:t>passe en flânant devant ma baraque</w:t>
      </w:r>
      <w:r w:rsidR="00EE0B82">
        <w:t xml:space="preserve">. </w:t>
      </w:r>
      <w:r w:rsidRPr="002D10EB">
        <w:t>À sa cravate</w:t>
      </w:r>
      <w:r w:rsidR="00EE0B82">
        <w:t xml:space="preserve">, </w:t>
      </w:r>
      <w:r w:rsidRPr="002D10EB">
        <w:t>en symbole</w:t>
      </w:r>
      <w:r w:rsidR="00EE0B82">
        <w:t xml:space="preserve">, </w:t>
      </w:r>
      <w:r w:rsidRPr="002D10EB">
        <w:t>une chrysoprase</w:t>
      </w:r>
      <w:r w:rsidR="00EE0B82">
        <w:t xml:space="preserve"> ; </w:t>
      </w:r>
      <w:r w:rsidRPr="002D10EB">
        <w:t>très chic</w:t>
      </w:r>
      <w:r w:rsidR="00EE0B82">
        <w:t xml:space="preserve">, </w:t>
      </w:r>
      <w:r w:rsidRPr="002D10EB">
        <w:t>dans son œuvre</w:t>
      </w:r>
      <w:r w:rsidR="00EE0B82">
        <w:t xml:space="preserve">, </w:t>
      </w:r>
      <w:r w:rsidRPr="002D10EB">
        <w:t>il n</w:t>
      </w:r>
      <w:r w:rsidR="00EE0B82">
        <w:t>’</w:t>
      </w:r>
      <w:r w:rsidRPr="002D10EB">
        <w:t xml:space="preserve">a jamais commis le mot </w:t>
      </w:r>
      <w:r w:rsidRPr="002D10EB">
        <w:rPr>
          <w:i/>
          <w:iCs/>
        </w:rPr>
        <w:t>cochon</w:t>
      </w:r>
      <w:r w:rsidR="00EE0B82">
        <w:t xml:space="preserve"> : </w:t>
      </w:r>
      <w:r w:rsidRPr="002D10EB">
        <w:t>il n</w:t>
      </w:r>
      <w:r w:rsidR="00EE0B82">
        <w:t>’</w:t>
      </w:r>
      <w:r w:rsidRPr="002D10EB">
        <w:t xml:space="preserve">use que de </w:t>
      </w:r>
      <w:r w:rsidR="00EE0B82">
        <w:t>« </w:t>
      </w:r>
      <w:r w:rsidRPr="002D10EB">
        <w:t>vocables</w:t>
      </w:r>
      <w:r w:rsidR="00EE0B82">
        <w:t> ».</w:t>
      </w:r>
    </w:p>
    <w:p w14:paraId="0F0AFEF2" w14:textId="77777777" w:rsidR="00EE0B82" w:rsidRDefault="000A7E25" w:rsidP="000A7E25">
      <w:r w:rsidRPr="002D10EB">
        <w:t>Je suis par terre</w:t>
      </w:r>
      <w:r w:rsidR="00EE0B82">
        <w:t xml:space="preserve">. </w:t>
      </w:r>
      <w:r w:rsidRPr="002D10EB">
        <w:t>Petit coup d</w:t>
      </w:r>
      <w:r w:rsidR="00EE0B82">
        <w:t>’</w:t>
      </w:r>
      <w:r w:rsidRPr="002D10EB">
        <w:t>œil distrait à ce rustre</w:t>
      </w:r>
      <w:r w:rsidR="00EE0B82">
        <w:t xml:space="preserve"> ; </w:t>
      </w:r>
      <w:r w:rsidRPr="002D10EB">
        <w:t>puis surprise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entre mes doigts</w:t>
      </w:r>
      <w:r w:rsidR="00EE0B82">
        <w:t xml:space="preserve">, </w:t>
      </w:r>
      <w:r w:rsidRPr="002D10EB">
        <w:t>il vient d</w:t>
      </w:r>
      <w:r w:rsidR="00EE0B82">
        <w:t>’</w:t>
      </w:r>
      <w:r w:rsidRPr="002D10EB">
        <w:t>apercevoir un livre</w:t>
      </w:r>
      <w:r w:rsidR="00EE0B82">
        <w:t xml:space="preserve">, </w:t>
      </w:r>
      <w:r w:rsidRPr="002D10EB">
        <w:t>dont le titre est visible</w:t>
      </w:r>
      <w:r w:rsidR="00EE0B82">
        <w:t xml:space="preserve">. </w:t>
      </w:r>
      <w:r w:rsidRPr="002D10EB">
        <w:t>Tiens</w:t>
      </w:r>
      <w:r w:rsidR="00EE0B82">
        <w:t xml:space="preserve"> ! </w:t>
      </w:r>
      <w:r w:rsidRPr="002D10EB">
        <w:t>Nouveau coup d</w:t>
      </w:r>
      <w:r w:rsidR="00EE0B82">
        <w:t>’</w:t>
      </w:r>
      <w:r w:rsidRPr="002D10EB">
        <w:t>œil plus aigu</w:t>
      </w:r>
      <w:r w:rsidR="00EE0B82">
        <w:t xml:space="preserve"> ; </w:t>
      </w:r>
      <w:r w:rsidRPr="002D10EB">
        <w:t>examen global du personnage</w:t>
      </w:r>
      <w:r w:rsidR="00EE0B82">
        <w:t xml:space="preserve"> ; </w:t>
      </w:r>
      <w:r w:rsidRPr="002D10EB">
        <w:t>légère oscillation</w:t>
      </w:r>
      <w:r w:rsidR="00EE0B82">
        <w:t xml:space="preserve"> : </w:t>
      </w:r>
      <w:r w:rsidRPr="002D10EB">
        <w:t>Inte</w:t>
      </w:r>
      <w:r w:rsidRPr="002D10EB">
        <w:t>r</w:t>
      </w:r>
      <w:r w:rsidRPr="002D10EB">
        <w:t>rogerait-il</w:t>
      </w:r>
      <w:r w:rsidR="00EE0B82">
        <w:t xml:space="preserve"> ? </w:t>
      </w:r>
      <w:r w:rsidRPr="002D10EB">
        <w:t>N</w:t>
      </w:r>
      <w:r w:rsidR="00EE0B82">
        <w:t>’</w:t>
      </w:r>
      <w:r w:rsidRPr="002D10EB">
        <w:t>interrogerait-il pas</w:t>
      </w:r>
      <w:r w:rsidR="00EE0B82">
        <w:t> ?</w:t>
      </w:r>
    </w:p>
    <w:p w14:paraId="33E33DFE" w14:textId="77777777" w:rsidR="00EE0B82" w:rsidRDefault="000A7E25" w:rsidP="000A7E25">
      <w:r w:rsidRPr="002D10EB">
        <w:t>Fi</w:t>
      </w:r>
      <w:r w:rsidR="00EE0B82">
        <w:t xml:space="preserve">, </w:t>
      </w:r>
      <w:r w:rsidRPr="002D10EB">
        <w:t>un rustre</w:t>
      </w:r>
      <w:r w:rsidR="00EE0B82">
        <w:t xml:space="preserve"> ! </w:t>
      </w:r>
      <w:r w:rsidRPr="002D10EB">
        <w:t>Il hausse les épaules et replonge vers en haut</w:t>
      </w:r>
      <w:r w:rsidR="00EE0B82">
        <w:t xml:space="preserve">, </w:t>
      </w:r>
      <w:r w:rsidRPr="002D10EB">
        <w:t>dans les sphères de chrysoprases</w:t>
      </w:r>
      <w:r w:rsidR="00EE0B82">
        <w:t xml:space="preserve">. </w:t>
      </w:r>
      <w:r w:rsidRPr="002D10EB">
        <w:t>Je n</w:t>
      </w:r>
      <w:r w:rsidR="00EE0B82">
        <w:t>’</w:t>
      </w:r>
      <w:r w:rsidRPr="002D10EB">
        <w:t>ai pas bougé</w:t>
      </w:r>
      <w:r w:rsidR="00EE0B82">
        <w:t>.</w:t>
      </w:r>
    </w:p>
    <w:p w14:paraId="2FCDF5F7" w14:textId="77777777" w:rsidR="00EE0B82" w:rsidRDefault="000A7E25" w:rsidP="000A7E25">
      <w:r w:rsidRPr="002D10EB">
        <w:t>Demain</w:t>
      </w:r>
      <w:r w:rsidR="00EE0B82">
        <w:t xml:space="preserve">, </w:t>
      </w:r>
      <w:r w:rsidRPr="002D10EB">
        <w:t>en quelque jolie volière</w:t>
      </w:r>
      <w:r w:rsidR="00EE0B82">
        <w:t xml:space="preserve">, </w:t>
      </w:r>
      <w:r w:rsidRPr="002D10EB">
        <w:t>pintades et perruches apprendront que le Maître a découvert</w:t>
      </w:r>
      <w:r w:rsidR="00EE0B82">
        <w:t xml:space="preserve">, </w:t>
      </w:r>
      <w:r w:rsidRPr="002D10EB">
        <w:t>en Campine</w:t>
      </w:r>
      <w:r w:rsidR="00EE0B82">
        <w:t xml:space="preserve">, </w:t>
      </w:r>
      <w:r w:rsidRPr="002D10EB">
        <w:t xml:space="preserve">une </w:t>
      </w:r>
      <w:r w:rsidRPr="002D10EB">
        <w:lastRenderedPageBreak/>
        <w:t>brute</w:t>
      </w:r>
      <w:r w:rsidR="00EE0B82">
        <w:t xml:space="preserve">, </w:t>
      </w:r>
      <w:r w:rsidRPr="002D10EB">
        <w:t>mon Dieu</w:t>
      </w:r>
      <w:r w:rsidR="00EE0B82">
        <w:t xml:space="preserve"> ! </w:t>
      </w:r>
      <w:r w:rsidRPr="002D10EB">
        <w:t>je ne dirai pas</w:t>
      </w:r>
      <w:r w:rsidR="00EE0B82">
        <w:t xml:space="preserve">, </w:t>
      </w:r>
      <w:r w:rsidRPr="002D10EB">
        <w:t>chère madame</w:t>
      </w:r>
      <w:r w:rsidR="00EE0B82">
        <w:t xml:space="preserve">, </w:t>
      </w:r>
      <w:r w:rsidRPr="002D10EB">
        <w:t>qui lisait</w:t>
      </w:r>
      <w:r w:rsidR="00EE0B82">
        <w:t xml:space="preserve">, </w:t>
      </w:r>
      <w:r w:rsidRPr="002D10EB">
        <w:t>qui profanait l</w:t>
      </w:r>
      <w:r w:rsidR="00EE0B82">
        <w:t>’</w:t>
      </w:r>
      <w:r w:rsidRPr="002D10EB">
        <w:t>œuvre divine de notre divin Verlaine</w:t>
      </w:r>
      <w:r w:rsidR="00EE0B82">
        <w:t>.</w:t>
      </w:r>
    </w:p>
    <w:p w14:paraId="0B61E38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exquis</w:t>
      </w:r>
      <w:r>
        <w:t xml:space="preserve">, </w:t>
      </w:r>
      <w:r w:rsidR="000A7E25" w:rsidRPr="002D10EB">
        <w:t>cher maître</w:t>
      </w:r>
      <w:r>
        <w:t xml:space="preserve"> ! </w:t>
      </w:r>
      <w:r w:rsidR="000A7E25" w:rsidRPr="002D10EB">
        <w:t>Délicieux</w:t>
      </w:r>
      <w:r>
        <w:t xml:space="preserve"> !! </w:t>
      </w:r>
      <w:r w:rsidR="000A7E25" w:rsidRPr="002D10EB">
        <w:t>Charmant</w:t>
      </w:r>
      <w:r>
        <w:t> !!!</w:t>
      </w:r>
    </w:p>
    <w:p w14:paraId="4562102D" w14:textId="77777777" w:rsidR="000A7E25" w:rsidRPr="002D10EB" w:rsidRDefault="000A7E25" w:rsidP="000A7E25">
      <w:pPr>
        <w:pStyle w:val="ParagrapheVideNormal"/>
      </w:pPr>
    </w:p>
    <w:p w14:paraId="5E13644A" w14:textId="77777777" w:rsidR="00EE0B82" w:rsidRDefault="000A7E25" w:rsidP="000A7E25">
      <w:r w:rsidRPr="002D10EB">
        <w:t>Ceux-là m</w:t>
      </w:r>
      <w:r w:rsidR="00EE0B82">
        <w:t>’</w:t>
      </w:r>
      <w:r w:rsidRPr="002D10EB">
        <w:t>arrivent droit de chez les Baerkaelens qui s</w:t>
      </w:r>
      <w:r w:rsidR="00EE0B82">
        <w:t>’</w:t>
      </w:r>
      <w:r w:rsidRPr="002D10EB">
        <w:t xml:space="preserve">en sont débarrassés en les envoyant chez </w:t>
      </w:r>
      <w:r w:rsidR="00EE0B82">
        <w:t>M. </w:t>
      </w:r>
      <w:r w:rsidRPr="002D10EB">
        <w:t xml:space="preserve">Baillon </w:t>
      </w:r>
      <w:r w:rsidR="00EE0B82">
        <w:t>« </w:t>
      </w:r>
      <w:r w:rsidRPr="002D10EB">
        <w:t>qui se fera un plaisir de leur montrer ses poules</w:t>
      </w:r>
      <w:r w:rsidR="00EE0B82">
        <w:t> ».</w:t>
      </w:r>
    </w:p>
    <w:p w14:paraId="28FB51D6" w14:textId="77777777" w:rsidR="00EE0B82" w:rsidRDefault="000A7E25" w:rsidP="000A7E25">
      <w:r w:rsidRPr="002D10EB">
        <w:t>D</w:t>
      </w:r>
      <w:r w:rsidR="00EE0B82">
        <w:t>’</w:t>
      </w:r>
      <w:r w:rsidRPr="002D10EB">
        <w:t>aussi loin que je les devine</w:t>
      </w:r>
      <w:r w:rsidR="00EE0B82">
        <w:t xml:space="preserve">, </w:t>
      </w:r>
      <w:r w:rsidRPr="002D10EB">
        <w:t>je cours m</w:t>
      </w:r>
      <w:r w:rsidR="00EE0B82">
        <w:t>’</w:t>
      </w:r>
      <w:r w:rsidRPr="002D10EB">
        <w:t>enfermer dans la grange</w:t>
      </w:r>
      <w:r w:rsidR="00EE0B82">
        <w:t xml:space="preserve">, </w:t>
      </w:r>
      <w:r w:rsidRPr="002D10EB">
        <w:t>et là</w:t>
      </w:r>
      <w:r w:rsidR="00EE0B82">
        <w:t xml:space="preserve">, </w:t>
      </w:r>
      <w:r w:rsidRPr="002D10EB">
        <w:t>bien seul</w:t>
      </w:r>
      <w:r w:rsidR="00EE0B82">
        <w:t xml:space="preserve">, </w:t>
      </w:r>
      <w:r w:rsidRPr="002D10EB">
        <w:t>loin de la civilisation</w:t>
      </w:r>
      <w:r w:rsidR="00EE0B82">
        <w:t xml:space="preserve">, </w:t>
      </w:r>
      <w:r w:rsidRPr="002D10EB">
        <w:t>au milieu de la paille</w:t>
      </w:r>
      <w:r w:rsidR="00EE0B82">
        <w:t xml:space="preserve">, </w:t>
      </w:r>
      <w:r w:rsidRPr="002D10EB">
        <w:t xml:space="preserve">je crache les </w:t>
      </w:r>
      <w:r w:rsidR="00EE0B82">
        <w:t>« </w:t>
      </w:r>
      <w:r w:rsidRPr="002D10EB">
        <w:t>nom de Dieu</w:t>
      </w:r>
      <w:r w:rsidR="00EE0B82">
        <w:t> »</w:t>
      </w:r>
      <w:r w:rsidRPr="002D10EB">
        <w:t xml:space="preserve"> que cette visite m</w:t>
      </w:r>
      <w:r w:rsidR="00EE0B82">
        <w:t>’</w:t>
      </w:r>
      <w:r w:rsidRPr="002D10EB">
        <w:t>a mis sur le cœur</w:t>
      </w:r>
      <w:r w:rsidR="00EE0B82">
        <w:t>.</w:t>
      </w:r>
    </w:p>
    <w:p w14:paraId="4C7F483F" w14:textId="77777777" w:rsidR="00EE0B82" w:rsidRDefault="000A7E25" w:rsidP="000A7E25">
      <w:r w:rsidRPr="002D10EB">
        <w:t>Après quoi</w:t>
      </w:r>
      <w:r w:rsidR="00EE0B82">
        <w:t xml:space="preserve">, </w:t>
      </w:r>
      <w:r w:rsidRPr="002D10EB">
        <w:t>je reparais</w:t>
      </w:r>
      <w:r w:rsidR="00EE0B82">
        <w:t xml:space="preserve">, </w:t>
      </w:r>
      <w:r w:rsidRPr="002D10EB">
        <w:t>le sourire de travers</w:t>
      </w:r>
      <w:r w:rsidR="00EE0B82">
        <w:t xml:space="preserve">, </w:t>
      </w:r>
      <w:r w:rsidRPr="002D10EB">
        <w:t>aussi peu mufle que je puis l</w:t>
      </w:r>
      <w:r w:rsidR="00EE0B82">
        <w:t>’</w:t>
      </w:r>
      <w:r w:rsidRPr="002D10EB">
        <w:t>être</w:t>
      </w:r>
      <w:r w:rsidR="00EE0B82">
        <w:t>.</w:t>
      </w:r>
    </w:p>
    <w:p w14:paraId="4A0379FE" w14:textId="77777777" w:rsidR="00EE0B82" w:rsidRDefault="000A7E25" w:rsidP="000A7E25">
      <w:r w:rsidRPr="002D10EB">
        <w:t>Mais que</w:t>
      </w:r>
      <w:r w:rsidR="00EE0B82">
        <w:t xml:space="preserve">, </w:t>
      </w:r>
      <w:r w:rsidRPr="002D10EB">
        <w:t>pris au dépourvu</w:t>
      </w:r>
      <w:r w:rsidR="00EE0B82">
        <w:t xml:space="preserve">, </w:t>
      </w:r>
      <w:r w:rsidRPr="002D10EB">
        <w:t>je n</w:t>
      </w:r>
      <w:r w:rsidR="00EE0B82">
        <w:t>’</w:t>
      </w:r>
      <w:r w:rsidRPr="002D10EB">
        <w:t>aie pas le temps de filer</w:t>
      </w:r>
      <w:r w:rsidR="00EE0B82">
        <w:t xml:space="preserve">, </w:t>
      </w:r>
      <w:r w:rsidRPr="002D10EB">
        <w:t>farouche</w:t>
      </w:r>
      <w:r w:rsidR="00EE0B82">
        <w:t xml:space="preserve">, </w:t>
      </w:r>
      <w:r w:rsidRPr="002D10EB">
        <w:t>sans un mot</w:t>
      </w:r>
      <w:r w:rsidR="00EE0B82">
        <w:t xml:space="preserve">, </w:t>
      </w:r>
      <w:r w:rsidRPr="002D10EB">
        <w:t>je me retranche derrière Marie et les f</w:t>
      </w:r>
      <w:r w:rsidRPr="002D10EB">
        <w:t>u</w:t>
      </w:r>
      <w:r w:rsidRPr="002D10EB">
        <w:t>sille avec mes yeux</w:t>
      </w:r>
      <w:r w:rsidR="00EE0B82">
        <w:t>.</w:t>
      </w:r>
    </w:p>
    <w:p w14:paraId="026BEEB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Va donc</w:t>
      </w:r>
      <w:r>
        <w:t xml:space="preserve">, </w:t>
      </w:r>
      <w:r w:rsidR="000A7E25" w:rsidRPr="002D10EB">
        <w:t>souffle Marie</w:t>
      </w:r>
      <w:r>
        <w:t xml:space="preserve">, </w:t>
      </w:r>
      <w:r w:rsidR="000A7E25" w:rsidRPr="002D10EB">
        <w:t>faire un petit tour à la grange</w:t>
      </w:r>
      <w:r>
        <w:t>.</w:t>
      </w:r>
    </w:p>
    <w:p w14:paraId="01B11250" w14:textId="77777777" w:rsidR="000A7E25" w:rsidRPr="002D10EB" w:rsidRDefault="000A7E25" w:rsidP="000A7E25">
      <w:pPr>
        <w:pStyle w:val="ParagrapheVideNormal"/>
      </w:pPr>
    </w:p>
    <w:p w14:paraId="01182CE8" w14:textId="29259759" w:rsidR="00EE0B82" w:rsidRDefault="000A7E25" w:rsidP="000A7E25">
      <w:r w:rsidRPr="002D10EB">
        <w:t>Cet ami</w:t>
      </w:r>
      <w:r w:rsidR="00EE0B82">
        <w:t xml:space="preserve">, </w:t>
      </w:r>
      <w:r w:rsidRPr="002D10EB">
        <w:t>que je n</w:t>
      </w:r>
      <w:r w:rsidR="00EE0B82">
        <w:t>’</w:t>
      </w:r>
      <w:r w:rsidRPr="002D10EB">
        <w:t>aime guère</w:t>
      </w:r>
      <w:r w:rsidR="00EE0B82">
        <w:t xml:space="preserve">, </w:t>
      </w:r>
      <w:r w:rsidRPr="002D10EB">
        <w:t>croit se faire bien v</w:t>
      </w:r>
      <w:r w:rsidR="00546A3C">
        <w:t>o</w:t>
      </w:r>
      <w:r w:rsidRPr="002D10EB">
        <w:t>ir parce qu</w:t>
      </w:r>
      <w:r w:rsidR="00EE0B82">
        <w:t>’</w:t>
      </w:r>
      <w:r w:rsidRPr="002D10EB">
        <w:t>il apporte du veau</w:t>
      </w:r>
      <w:r w:rsidR="00EE0B82">
        <w:t xml:space="preserve">. </w:t>
      </w:r>
      <w:r w:rsidRPr="002D10EB">
        <w:t>Je file à la grange</w:t>
      </w:r>
      <w:r w:rsidR="00EE0B82">
        <w:t> :</w:t>
      </w:r>
    </w:p>
    <w:p w14:paraId="177F805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Nom de nom</w:t>
      </w:r>
      <w:r>
        <w:t xml:space="preserve">, </w:t>
      </w:r>
      <w:r w:rsidR="000A7E25" w:rsidRPr="002D10EB">
        <w:t>qu</w:t>
      </w:r>
      <w:r>
        <w:t>’</w:t>
      </w:r>
      <w:r w:rsidR="000A7E25" w:rsidRPr="002D10EB">
        <w:t>on lui prépare son veau</w:t>
      </w:r>
      <w:r>
        <w:t xml:space="preserve"> ; </w:t>
      </w:r>
      <w:r w:rsidR="000A7E25" w:rsidRPr="002D10EB">
        <w:t>qu</w:t>
      </w:r>
      <w:r>
        <w:t>’</w:t>
      </w:r>
      <w:r w:rsidR="000A7E25" w:rsidRPr="002D10EB">
        <w:t>il mange son veau</w:t>
      </w:r>
      <w:r>
        <w:t xml:space="preserve"> ; </w:t>
      </w:r>
      <w:r w:rsidR="000A7E25" w:rsidRPr="002D10EB">
        <w:t>pour nous du lard et sacré nom</w:t>
      </w:r>
      <w:r>
        <w:t xml:space="preserve">, </w:t>
      </w:r>
      <w:r w:rsidR="000A7E25" w:rsidRPr="002D10EB">
        <w:t>qu</w:t>
      </w:r>
      <w:r>
        <w:t>’</w:t>
      </w:r>
      <w:r w:rsidR="000A7E25" w:rsidRPr="002D10EB">
        <w:t>il s</w:t>
      </w:r>
      <w:r>
        <w:t>’</w:t>
      </w:r>
      <w:r w:rsidR="000A7E25" w:rsidRPr="002D10EB">
        <w:t>en aille</w:t>
      </w:r>
      <w:r>
        <w:t>…</w:t>
      </w:r>
    </w:p>
    <w:p w14:paraId="116B676F" w14:textId="77777777" w:rsidR="00EE0B82" w:rsidRDefault="000A7E25" w:rsidP="000A7E25">
      <w:r w:rsidRPr="002D10EB">
        <w:t>Et cela s</w:t>
      </w:r>
      <w:r w:rsidR="00EE0B82">
        <w:t>’</w:t>
      </w:r>
      <w:r w:rsidRPr="002D10EB">
        <w:t>arrange comme je l</w:t>
      </w:r>
      <w:r w:rsidR="00EE0B82">
        <w:t>’</w:t>
      </w:r>
      <w:r w:rsidRPr="002D10EB">
        <w:t>ai dit</w:t>
      </w:r>
      <w:r w:rsidR="00EE0B82">
        <w:t>.</w:t>
      </w:r>
    </w:p>
    <w:p w14:paraId="606BCCB6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22995595" w14:textId="77777777" w:rsidR="00EE0B82" w:rsidRDefault="000A7E25" w:rsidP="000A7E25">
      <w:pPr>
        <w:pStyle w:val="Sous-titre"/>
        <w:jc w:val="left"/>
      </w:pPr>
      <w:r w:rsidRPr="002D10EB">
        <w:lastRenderedPageBreak/>
        <w:t>MON ONCLE</w:t>
      </w:r>
      <w:r w:rsidR="00EE0B82">
        <w:t xml:space="preserve">… </w:t>
      </w:r>
      <w:r w:rsidRPr="002D10EB">
        <w:t>MA TANTE</w:t>
      </w:r>
      <w:r w:rsidR="00EE0B82">
        <w:t>…</w:t>
      </w:r>
    </w:p>
    <w:p w14:paraId="46EE0CB2" w14:textId="77777777" w:rsidR="003E208B" w:rsidRPr="003E208B" w:rsidRDefault="003E208B" w:rsidP="003E208B">
      <w:pPr>
        <w:pStyle w:val="NormalSolidaire"/>
      </w:pPr>
    </w:p>
    <w:p w14:paraId="6F750B72" w14:textId="77777777" w:rsidR="00EE0B82" w:rsidRDefault="000A7E25" w:rsidP="000A7E25">
      <w:r w:rsidRPr="002D10EB">
        <w:t>Ce sont des parents d</w:t>
      </w:r>
      <w:r w:rsidR="00EE0B82">
        <w:t>’</w:t>
      </w:r>
      <w:r w:rsidRPr="002D10EB">
        <w:t>Anvers</w:t>
      </w:r>
      <w:r w:rsidR="00EE0B82">
        <w:t xml:space="preserve">, </w:t>
      </w:r>
      <w:r w:rsidRPr="002D10EB">
        <w:t>bien riches</w:t>
      </w:r>
      <w:r w:rsidR="00EE0B82">
        <w:t xml:space="preserve">, </w:t>
      </w:r>
      <w:r w:rsidRPr="002D10EB">
        <w:t>bien assis dans leur égoïsme</w:t>
      </w:r>
      <w:r w:rsidR="00EE0B82">
        <w:t xml:space="preserve">. </w:t>
      </w:r>
      <w:r w:rsidRPr="002D10EB">
        <w:t>Ils se décident un matin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en ville on étouffe et qu</w:t>
      </w:r>
      <w:r w:rsidR="00EE0B82">
        <w:t>’</w:t>
      </w:r>
      <w:r w:rsidRPr="002D10EB">
        <w:t>alors il est agréable d</w:t>
      </w:r>
      <w:r w:rsidR="00EE0B82">
        <w:t>’</w:t>
      </w:r>
      <w:r w:rsidRPr="002D10EB">
        <w:t>avoir un original de neveu qui élève des poules à la campagne</w:t>
      </w:r>
      <w:r w:rsidR="00EE0B82">
        <w:t>.</w:t>
      </w:r>
    </w:p>
    <w:p w14:paraId="7844F7D7" w14:textId="77777777" w:rsidR="00EE0B82" w:rsidRDefault="000A7E25" w:rsidP="000A7E25">
      <w:r w:rsidRPr="002D10EB">
        <w:t>Ils arrivent à la bonne franquette</w:t>
      </w:r>
      <w:r w:rsidR="00EE0B82">
        <w:t xml:space="preserve">, </w:t>
      </w:r>
      <w:r w:rsidRPr="002D10EB">
        <w:t>sans prévenir</w:t>
      </w:r>
      <w:r w:rsidR="00EE0B82">
        <w:t xml:space="preserve"> : </w:t>
      </w:r>
      <w:r w:rsidRPr="002D10EB">
        <w:t>l</w:t>
      </w:r>
      <w:r w:rsidR="00EE0B82">
        <w:t>’</w:t>
      </w:r>
      <w:r w:rsidRPr="002D10EB">
        <w:t>oncle</w:t>
      </w:r>
      <w:r w:rsidR="00EE0B82">
        <w:t xml:space="preserve">, </w:t>
      </w:r>
      <w:r w:rsidRPr="002D10EB">
        <w:t>en flanelle</w:t>
      </w:r>
      <w:r w:rsidR="00EE0B82">
        <w:t xml:space="preserve">, </w:t>
      </w:r>
      <w:r w:rsidRPr="002D10EB">
        <w:t>un sac de photographe sur le dos</w:t>
      </w:r>
      <w:r w:rsidR="00EE0B82">
        <w:t xml:space="preserve"> ; </w:t>
      </w:r>
      <w:r w:rsidRPr="002D10EB">
        <w:t>la tante</w:t>
      </w:r>
      <w:r w:rsidR="00EE0B82">
        <w:t xml:space="preserve">, </w:t>
      </w:r>
      <w:r w:rsidRPr="002D10EB">
        <w:t>en brouillard de dentelles</w:t>
      </w:r>
      <w:r w:rsidR="00EE0B82">
        <w:t xml:space="preserve"> ; </w:t>
      </w:r>
      <w:r w:rsidRPr="002D10EB">
        <w:t>tous deux avec des cannes</w:t>
      </w:r>
      <w:r w:rsidR="00EE0B82">
        <w:t xml:space="preserve">, </w:t>
      </w:r>
      <w:r w:rsidRPr="002D10EB">
        <w:t>des pliants</w:t>
      </w:r>
      <w:r w:rsidR="00EE0B82">
        <w:t xml:space="preserve">, </w:t>
      </w:r>
      <w:r w:rsidRPr="002D10EB">
        <w:t>des ombrelles et cependant les mains vides</w:t>
      </w:r>
      <w:r w:rsidR="00EE0B82">
        <w:t>.</w:t>
      </w:r>
    </w:p>
    <w:p w14:paraId="08E4F4C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Nous resterons jusqu</w:t>
      </w:r>
      <w:r>
        <w:t>’</w:t>
      </w:r>
      <w:r w:rsidR="000A7E25" w:rsidRPr="002D10EB">
        <w:t>au soir</w:t>
      </w:r>
      <w:r>
        <w:t xml:space="preserve">, </w:t>
      </w:r>
      <w:r w:rsidR="000A7E25" w:rsidRPr="002D10EB">
        <w:t>a dit l</w:t>
      </w:r>
      <w:r>
        <w:t>’</w:t>
      </w:r>
      <w:r w:rsidR="000A7E25" w:rsidRPr="002D10EB">
        <w:t>oncle</w:t>
      </w:r>
      <w:r>
        <w:t xml:space="preserve">, </w:t>
      </w:r>
      <w:r w:rsidR="000A7E25" w:rsidRPr="002D10EB">
        <w:t>nous avons le temps</w:t>
      </w:r>
      <w:r>
        <w:t>.</w:t>
      </w:r>
    </w:p>
    <w:p w14:paraId="52906CDC" w14:textId="77777777" w:rsidR="00EE0B82" w:rsidRDefault="000A7E25" w:rsidP="000A7E25">
      <w:r w:rsidRPr="002D10EB">
        <w:t>Habitués au plâtre de leur plafond</w:t>
      </w:r>
      <w:r w:rsidR="00EE0B82">
        <w:t xml:space="preserve">, </w:t>
      </w:r>
      <w:r w:rsidRPr="002D10EB">
        <w:t>ils ont compté les toiles d</w:t>
      </w:r>
      <w:r w:rsidR="00EE0B82">
        <w:t>’</w:t>
      </w:r>
      <w:r w:rsidRPr="002D10EB">
        <w:t>araignées sur le mien qui est en planches</w:t>
      </w:r>
      <w:r w:rsidR="00EE0B82">
        <w:t xml:space="preserve"> ; </w:t>
      </w:r>
      <w:r w:rsidRPr="002D10EB">
        <w:t>ils ont ri devant notre lit</w:t>
      </w:r>
      <w:r w:rsidR="00EE0B82">
        <w:t> : « </w:t>
      </w:r>
      <w:r w:rsidRPr="002D10EB">
        <w:t>un grabat</w:t>
      </w:r>
      <w:r w:rsidR="00EE0B82">
        <w:t xml:space="preserve"> », </w:t>
      </w:r>
      <w:r w:rsidRPr="002D10EB">
        <w:t>a murmuré ma tante</w:t>
      </w:r>
      <w:r w:rsidR="00EE0B82">
        <w:t xml:space="preserve"> ; </w:t>
      </w:r>
      <w:r w:rsidRPr="002D10EB">
        <w:t>ils ont blâmé mes poules</w:t>
      </w:r>
      <w:r w:rsidR="00EE0B82">
        <w:t xml:space="preserve">, </w:t>
      </w:r>
      <w:r w:rsidRPr="002D10EB">
        <w:t>dénigré mes chiens et poussé des exclamations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au lieu de bottines nous portions des sabots</w:t>
      </w:r>
      <w:r w:rsidR="00EE0B82">
        <w:t>.</w:t>
      </w:r>
    </w:p>
    <w:p w14:paraId="09AD0E9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curieux</w:t>
      </w:r>
      <w:r>
        <w:t xml:space="preserve">, </w:t>
      </w:r>
      <w:r w:rsidR="000A7E25" w:rsidRPr="002D10EB">
        <w:t>a dit ma tante</w:t>
      </w:r>
      <w:r>
        <w:t xml:space="preserve">, </w:t>
      </w:r>
      <w:r w:rsidR="000A7E25" w:rsidRPr="002D10EB">
        <w:t>comme le sable de la Campine donne aussi de la poussière</w:t>
      </w:r>
      <w:r>
        <w:t>.</w:t>
      </w:r>
    </w:p>
    <w:p w14:paraId="4F15621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parie</w:t>
      </w:r>
      <w:r>
        <w:t xml:space="preserve">, </w:t>
      </w:r>
      <w:r w:rsidR="000A7E25" w:rsidRPr="002D10EB">
        <w:t>a dit l</w:t>
      </w:r>
      <w:r>
        <w:t>’</w:t>
      </w:r>
      <w:r w:rsidR="000A7E25" w:rsidRPr="002D10EB">
        <w:t>oncle</w:t>
      </w:r>
      <w:r>
        <w:t xml:space="preserve">, </w:t>
      </w:r>
      <w:r w:rsidR="000A7E25" w:rsidRPr="002D10EB">
        <w:t>qu</w:t>
      </w:r>
      <w:r>
        <w:t>’</w:t>
      </w:r>
      <w:r w:rsidR="000A7E25" w:rsidRPr="002D10EB">
        <w:t>en visant bien</w:t>
      </w:r>
      <w:r>
        <w:t xml:space="preserve">, </w:t>
      </w:r>
      <w:r w:rsidR="000A7E25" w:rsidRPr="002D10EB">
        <w:t>je pisserais par-dessus votre baraque</w:t>
      </w:r>
      <w:r>
        <w:t>.</w:t>
      </w:r>
    </w:p>
    <w:p w14:paraId="0260DEC8" w14:textId="77777777" w:rsidR="00EE0B82" w:rsidRDefault="000A7E25" w:rsidP="000A7E25">
      <w:r w:rsidRPr="002D10EB">
        <w:t>Et confidentiellement</w:t>
      </w:r>
      <w:r w:rsidR="00EE0B82">
        <w:t xml:space="preserve">, </w:t>
      </w:r>
      <w:r w:rsidRPr="002D10EB">
        <w:t>dans un coin</w:t>
      </w:r>
      <w:r w:rsidR="00EE0B82">
        <w:t> :</w:t>
      </w:r>
    </w:p>
    <w:p w14:paraId="594F4AA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cher</w:t>
      </w:r>
      <w:r>
        <w:t xml:space="preserve">, </w:t>
      </w:r>
      <w:r w:rsidR="000A7E25" w:rsidRPr="002D10EB">
        <w:t>je ne comprends pas qu</w:t>
      </w:r>
      <w:r>
        <w:t>’</w:t>
      </w:r>
      <w:r w:rsidR="000A7E25" w:rsidRPr="002D10EB">
        <w:t>avec votre éduc</w:t>
      </w:r>
      <w:r w:rsidR="000A7E25" w:rsidRPr="002D10EB">
        <w:t>a</w:t>
      </w:r>
      <w:r w:rsidR="000A7E25" w:rsidRPr="002D10EB">
        <w:t>tion</w:t>
      </w:r>
      <w:r>
        <w:t>…</w:t>
      </w:r>
    </w:p>
    <w:p w14:paraId="51EF40F5" w14:textId="77777777" w:rsidR="00EE0B82" w:rsidRDefault="000A7E25" w:rsidP="000A7E25">
      <w:r w:rsidRPr="002D10EB">
        <w:t>Tandis que sa femme occupait la mienne avec les belles robes que portent les dames dont les maris consentent à être comme tout le monde</w:t>
      </w:r>
      <w:r w:rsidR="00EE0B82">
        <w:t xml:space="preserve">, – </w:t>
      </w:r>
      <w:r w:rsidRPr="002D10EB">
        <w:t>et la faisait pleurer</w:t>
      </w:r>
      <w:r w:rsidR="00EE0B82">
        <w:t>.</w:t>
      </w:r>
    </w:p>
    <w:p w14:paraId="629BDD81" w14:textId="77777777" w:rsidR="00EE0B82" w:rsidRDefault="000A7E25" w:rsidP="000A7E25">
      <w:r w:rsidRPr="002D10EB">
        <w:lastRenderedPageBreak/>
        <w:t>Néanmoins</w:t>
      </w:r>
      <w:r w:rsidR="00EE0B82">
        <w:t xml:space="preserve">, </w:t>
      </w:r>
      <w:r w:rsidRPr="002D10EB">
        <w:t>ils se sont bien amusés</w:t>
      </w:r>
      <w:r w:rsidR="00EE0B82">
        <w:t>.</w:t>
      </w:r>
    </w:p>
    <w:p w14:paraId="108D8A4A" w14:textId="77777777" w:rsidR="00EE0B82" w:rsidRDefault="000A7E25" w:rsidP="000A7E25">
      <w:r w:rsidRPr="002D10EB">
        <w:t>À midi</w:t>
      </w:r>
      <w:r w:rsidR="00EE0B82">
        <w:t> :</w:t>
      </w:r>
    </w:p>
    <w:p w14:paraId="20FEE5F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Quels œufs</w:t>
      </w:r>
      <w:r>
        <w:t xml:space="preserve">, </w:t>
      </w:r>
      <w:r w:rsidR="000A7E25" w:rsidRPr="002D10EB">
        <w:t>maman</w:t>
      </w:r>
      <w:r>
        <w:t xml:space="preserve">, </w:t>
      </w:r>
      <w:r w:rsidR="000A7E25" w:rsidRPr="002D10EB">
        <w:t>a savouré l</w:t>
      </w:r>
      <w:r>
        <w:t>’</w:t>
      </w:r>
      <w:r w:rsidR="000A7E25" w:rsidRPr="002D10EB">
        <w:t>oncle</w:t>
      </w:r>
      <w:r>
        <w:t xml:space="preserve"> ; </w:t>
      </w:r>
      <w:r w:rsidR="000A7E25" w:rsidRPr="002D10EB">
        <w:t>et ce pain</w:t>
      </w:r>
      <w:r>
        <w:t xml:space="preserve">, </w:t>
      </w:r>
      <w:r w:rsidR="000A7E25" w:rsidRPr="002D10EB">
        <w:t>si notre boulanger en faisait du pareil</w:t>
      </w:r>
      <w:r>
        <w:t> !</w:t>
      </w:r>
    </w:p>
    <w:p w14:paraId="6DCA0215" w14:textId="77777777" w:rsidR="00EE0B82" w:rsidRDefault="000A7E25" w:rsidP="000A7E25">
      <w:r w:rsidRPr="002D10EB">
        <w:t>Et puis</w:t>
      </w:r>
      <w:r w:rsidR="00EE0B82">
        <w:t xml:space="preserve">, </w:t>
      </w:r>
      <w:r w:rsidRPr="002D10EB">
        <w:t>il y avait une de ces poulardes</w:t>
      </w:r>
      <w:r w:rsidR="00EE0B82">
        <w:t xml:space="preserve">, </w:t>
      </w:r>
      <w:r w:rsidRPr="002D10EB">
        <w:t>goûtant bien l</w:t>
      </w:r>
      <w:r w:rsidR="00EE0B82">
        <w:t>’</w:t>
      </w:r>
      <w:r w:rsidRPr="002D10EB">
        <w:t>étable</w:t>
      </w:r>
      <w:r w:rsidR="00EE0B82">
        <w:t xml:space="preserve">, </w:t>
      </w:r>
      <w:r w:rsidRPr="002D10EB">
        <w:t>comme les gens de la ville les adorent</w:t>
      </w:r>
      <w:r w:rsidR="00EE0B82">
        <w:t>.</w:t>
      </w:r>
    </w:p>
    <w:p w14:paraId="79BEE466" w14:textId="77777777" w:rsidR="00EE0B82" w:rsidRDefault="000A7E25" w:rsidP="000A7E25">
      <w:proofErr w:type="gramStart"/>
      <w:r w:rsidRPr="002D10EB">
        <w:t>Après</w:t>
      </w:r>
      <w:proofErr w:type="gramEnd"/>
      <w:r w:rsidR="00EE0B82">
        <w:t xml:space="preserve">, </w:t>
      </w:r>
      <w:r w:rsidRPr="002D10EB">
        <w:t>ils ont fait leur petit tour de campagne</w:t>
      </w:r>
      <w:r w:rsidR="00EE0B82">
        <w:t xml:space="preserve">. </w:t>
      </w:r>
      <w:r w:rsidRPr="002D10EB">
        <w:t>Ombrelles</w:t>
      </w:r>
      <w:r w:rsidR="00EE0B82">
        <w:t xml:space="preserve">, </w:t>
      </w:r>
      <w:r w:rsidRPr="002D10EB">
        <w:t>pliants</w:t>
      </w:r>
      <w:r w:rsidR="00EE0B82">
        <w:t xml:space="preserve">, </w:t>
      </w:r>
      <w:r w:rsidRPr="002D10EB">
        <w:t>sacs au complet sur le dos du neveu</w:t>
      </w:r>
      <w:r w:rsidR="00EE0B82">
        <w:t xml:space="preserve">, </w:t>
      </w:r>
      <w:r w:rsidRPr="002D10EB">
        <w:t>ils ont voulu tout voir</w:t>
      </w:r>
      <w:r w:rsidR="00EE0B82">
        <w:t xml:space="preserve"> : </w:t>
      </w:r>
      <w:r w:rsidRPr="002D10EB">
        <w:t>le couvent des Trappistes</w:t>
      </w:r>
      <w:r w:rsidR="00EE0B82">
        <w:t xml:space="preserve">, </w:t>
      </w:r>
      <w:r w:rsidRPr="002D10EB">
        <w:t>la Grande Bruyère</w:t>
      </w:r>
      <w:r w:rsidR="00EE0B82">
        <w:t xml:space="preserve">, </w:t>
      </w:r>
      <w:r w:rsidRPr="002D10EB">
        <w:t>les Mares</w:t>
      </w:r>
      <w:r w:rsidR="00EE0B82">
        <w:t xml:space="preserve">, </w:t>
      </w:r>
      <w:r w:rsidRPr="002D10EB">
        <w:t>dont l</w:t>
      </w:r>
      <w:r w:rsidR="00EE0B82">
        <w:t>’</w:t>
      </w:r>
      <w:r w:rsidRPr="002D10EB">
        <w:t>ensemble</w:t>
      </w:r>
      <w:r w:rsidR="00EE0B82">
        <w:t xml:space="preserve">, </w:t>
      </w:r>
      <w:r w:rsidRPr="002D10EB">
        <w:t>a déclaré l</w:t>
      </w:r>
      <w:r w:rsidR="00EE0B82">
        <w:t>’</w:t>
      </w:r>
      <w:r w:rsidRPr="002D10EB">
        <w:t>oncle</w:t>
      </w:r>
      <w:r w:rsidR="00EE0B82">
        <w:t xml:space="preserve">, </w:t>
      </w:r>
      <w:r w:rsidRPr="002D10EB">
        <w:t>formait un paysage vraiment admirable</w:t>
      </w:r>
      <w:r w:rsidR="00EE0B82">
        <w:t>.</w:t>
      </w:r>
    </w:p>
    <w:p w14:paraId="2B4D182A" w14:textId="573AB561" w:rsidR="00EE0B82" w:rsidRDefault="000A7E25" w:rsidP="000A7E25">
      <w:r w:rsidRPr="002D10EB">
        <w:t>Au retour</w:t>
      </w:r>
      <w:r w:rsidR="00EE0B82">
        <w:t xml:space="preserve">, </w:t>
      </w:r>
      <w:r w:rsidRPr="002D10EB">
        <w:t>chacun suivant son goût</w:t>
      </w:r>
      <w:r w:rsidR="00EE0B82">
        <w:t xml:space="preserve">, </w:t>
      </w:r>
      <w:r w:rsidRPr="002D10EB">
        <w:t>ma tante a gâché aux moineaux un de ces pains de campagne qui eût été si bon pour mes poules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oncle photographié ma bicoque</w:t>
      </w:r>
      <w:r w:rsidR="00EE0B82">
        <w:t xml:space="preserve">, </w:t>
      </w:r>
      <w:r w:rsidRPr="002D10EB">
        <w:t>par devant</w:t>
      </w:r>
      <w:r w:rsidR="00EE0B82">
        <w:t xml:space="preserve">, </w:t>
      </w:r>
      <w:r w:rsidRPr="002D10EB">
        <w:t>par derrière</w:t>
      </w:r>
      <w:r w:rsidR="00EE0B82">
        <w:t xml:space="preserve">, </w:t>
      </w:r>
      <w:r w:rsidRPr="002D10EB">
        <w:t>sur le côté</w:t>
      </w:r>
      <w:r w:rsidR="00EE0B82">
        <w:t xml:space="preserve">, </w:t>
      </w:r>
      <w:r w:rsidRPr="002D10EB">
        <w:t>avec sa femme</w:t>
      </w:r>
      <w:r w:rsidR="00EE0B82">
        <w:t xml:space="preserve">, </w:t>
      </w:r>
      <w:r w:rsidRPr="002D10EB">
        <w:t>sans sa femme</w:t>
      </w:r>
      <w:r w:rsidR="00EE0B82">
        <w:t xml:space="preserve">, </w:t>
      </w:r>
      <w:r w:rsidRPr="002D10EB">
        <w:t>avec mes bêtes</w:t>
      </w:r>
      <w:r w:rsidR="00EE0B82">
        <w:t xml:space="preserve">, </w:t>
      </w:r>
      <w:r w:rsidRPr="002D10EB">
        <w:t>sans mes bêtes</w:t>
      </w:r>
      <w:r w:rsidR="00EE0B82">
        <w:t xml:space="preserve"> – </w:t>
      </w:r>
      <w:r w:rsidRPr="002D10EB">
        <w:t>en vrai artiste</w:t>
      </w:r>
      <w:r w:rsidR="00EE0B82">
        <w:t xml:space="preserve">. </w:t>
      </w:r>
      <w:r w:rsidRPr="002D10EB">
        <w:t>Avec cela</w:t>
      </w:r>
      <w:r w:rsidR="00EE0B82">
        <w:t xml:space="preserve">, </w:t>
      </w:r>
      <w:r w:rsidRPr="002D10EB">
        <w:t>un temps superbe</w:t>
      </w:r>
      <w:r w:rsidR="00EE0B82">
        <w:t xml:space="preserve">, </w:t>
      </w:r>
      <w:r w:rsidRPr="002D10EB">
        <w:t>un peu trop chaud peut-être</w:t>
      </w:r>
      <w:r w:rsidR="00EE0B82">
        <w:t xml:space="preserve">, </w:t>
      </w:r>
      <w:r w:rsidRPr="002D10EB">
        <w:t>mais aéré de soudains coups de vent qui promenaient</w:t>
      </w:r>
      <w:r w:rsidR="00EE0B82">
        <w:t xml:space="preserve">, </w:t>
      </w:r>
      <w:r w:rsidRPr="002D10EB">
        <w:t xml:space="preserve">à ras du </w:t>
      </w:r>
      <w:r w:rsidR="004B7270" w:rsidRPr="002D10EB">
        <w:t>so</w:t>
      </w:r>
      <w:r w:rsidR="004B7270">
        <w:t>l</w:t>
      </w:r>
      <w:r w:rsidR="00EE0B82">
        <w:t xml:space="preserve">, </w:t>
      </w:r>
      <w:r w:rsidRPr="002D10EB">
        <w:t>de petits moulinets de poussière</w:t>
      </w:r>
      <w:r w:rsidR="00EE0B82">
        <w:t xml:space="preserve"> – </w:t>
      </w:r>
      <w:r w:rsidRPr="002D10EB">
        <w:t>vraiment jolis</w:t>
      </w:r>
      <w:r w:rsidR="00EE0B82">
        <w:t xml:space="preserve">, </w:t>
      </w:r>
      <w:r w:rsidRPr="002D10EB">
        <w:t>disait ma tante</w:t>
      </w:r>
      <w:r w:rsidR="00EE0B82">
        <w:t>.</w:t>
      </w:r>
    </w:p>
    <w:p w14:paraId="47A4C784" w14:textId="77777777" w:rsidR="00EE0B82" w:rsidRDefault="000A7E25" w:rsidP="000A7E25">
      <w:r w:rsidRPr="002D10EB">
        <w:t>Bref</w:t>
      </w:r>
      <w:r w:rsidR="00EE0B82">
        <w:t xml:space="preserve">, </w:t>
      </w:r>
      <w:r w:rsidRPr="002D10EB">
        <w:t>ils ont passé une de ces journées</w:t>
      </w:r>
      <w:r w:rsidR="00EE0B82">
        <w:t xml:space="preserve"> ! </w:t>
      </w:r>
      <w:r w:rsidRPr="002D10EB">
        <w:t>Et maintenant e</w:t>
      </w:r>
      <w:r w:rsidRPr="002D10EB">
        <w:t>n</w:t>
      </w:r>
      <w:r w:rsidRPr="002D10EB">
        <w:t>core</w:t>
      </w:r>
      <w:r w:rsidR="00EE0B82">
        <w:t xml:space="preserve">, </w:t>
      </w:r>
      <w:r w:rsidRPr="002D10EB">
        <w:t>cette omelette qu</w:t>
      </w:r>
      <w:r w:rsidR="00EE0B82">
        <w:t>’</w:t>
      </w:r>
      <w:r w:rsidRPr="002D10EB">
        <w:t>on leur cuisine pour le départ</w:t>
      </w:r>
      <w:r w:rsidR="00EE0B82">
        <w:t xml:space="preserve">, </w:t>
      </w:r>
      <w:r w:rsidRPr="002D10EB">
        <w:t>hum</w:t>
      </w:r>
      <w:r w:rsidR="00EE0B82">
        <w:t xml:space="preserve"> ! </w:t>
      </w:r>
      <w:r w:rsidRPr="002D10EB">
        <w:t>elle sent bon</w:t>
      </w:r>
      <w:r w:rsidR="00EE0B82">
        <w:t xml:space="preserve">, </w:t>
      </w:r>
      <w:r w:rsidRPr="002D10EB">
        <w:t>cette omelette</w:t>
      </w:r>
      <w:r w:rsidR="00EE0B82">
        <w:t>…</w:t>
      </w:r>
    </w:p>
    <w:p w14:paraId="1786FF01" w14:textId="77777777" w:rsidR="00EE0B82" w:rsidRDefault="000A7E25" w:rsidP="000A7E25">
      <w:r w:rsidRPr="002D10EB">
        <w:t>Je fais un clin d</w:t>
      </w:r>
      <w:r w:rsidR="00EE0B82">
        <w:t>’</w:t>
      </w:r>
      <w:r w:rsidRPr="002D10EB">
        <w:t>œil à Marie et vais jusqu</w:t>
      </w:r>
      <w:r w:rsidR="00EE0B82">
        <w:t>’</w:t>
      </w:r>
      <w:r w:rsidRPr="002D10EB">
        <w:t>à la porte voir où en sont les nuages qui commençaient</w:t>
      </w:r>
      <w:r w:rsidR="00EE0B82">
        <w:t xml:space="preserve">, </w:t>
      </w:r>
      <w:r w:rsidRPr="002D10EB">
        <w:t>tout à l</w:t>
      </w:r>
      <w:r w:rsidR="00EE0B82">
        <w:t>’</w:t>
      </w:r>
      <w:r w:rsidRPr="002D10EB">
        <w:t>heure</w:t>
      </w:r>
      <w:r w:rsidR="00EE0B82">
        <w:t xml:space="preserve">, </w:t>
      </w:r>
      <w:r w:rsidRPr="002D10EB">
        <w:t>à pousser leurs têtes rousses</w:t>
      </w:r>
      <w:r w:rsidR="00EE0B82">
        <w:t xml:space="preserve">. </w:t>
      </w:r>
      <w:r w:rsidRPr="002D10EB">
        <w:t>Elles ont grossi</w:t>
      </w:r>
      <w:r w:rsidR="00EE0B82">
        <w:t xml:space="preserve">, </w:t>
      </w:r>
      <w:r w:rsidRPr="002D10EB">
        <w:t>ces têtes</w:t>
      </w:r>
      <w:r w:rsidR="00EE0B82">
        <w:t xml:space="preserve">, </w:t>
      </w:r>
      <w:r w:rsidRPr="002D10EB">
        <w:t>à se toucher</w:t>
      </w:r>
      <w:r w:rsidR="00EE0B82">
        <w:t xml:space="preserve">, </w:t>
      </w:r>
      <w:r w:rsidRPr="002D10EB">
        <w:t>et de rousses elles sont devenues noires</w:t>
      </w:r>
      <w:r w:rsidR="00EE0B82">
        <w:t>.</w:t>
      </w:r>
    </w:p>
    <w:p w14:paraId="30F179F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crois</w:t>
      </w:r>
      <w:r>
        <w:t xml:space="preserve">, </w:t>
      </w:r>
      <w:r w:rsidR="000A7E25" w:rsidRPr="002D10EB">
        <w:t>dis-je en rentrant</w:t>
      </w:r>
      <w:r>
        <w:t xml:space="preserve">, </w:t>
      </w:r>
      <w:r w:rsidR="000A7E25" w:rsidRPr="002D10EB">
        <w:t>que nous allons avoir un fameux petit orage</w:t>
      </w:r>
      <w:r>
        <w:t>.</w:t>
      </w:r>
    </w:p>
    <w:p w14:paraId="3AE1DAB1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De l</w:t>
      </w:r>
      <w:r>
        <w:t>’</w:t>
      </w:r>
      <w:r w:rsidR="000A7E25" w:rsidRPr="002D10EB">
        <w:t>orage</w:t>
      </w:r>
      <w:r>
        <w:t xml:space="preserve">, </w:t>
      </w:r>
      <w:r w:rsidR="000A7E25" w:rsidRPr="002D10EB">
        <w:t>fait ma tante</w:t>
      </w:r>
      <w:r>
        <w:t xml:space="preserve">, </w:t>
      </w:r>
      <w:r w:rsidR="000A7E25" w:rsidRPr="002D10EB">
        <w:t>pourquoi aurions-nous de l</w:t>
      </w:r>
      <w:r>
        <w:t>’</w:t>
      </w:r>
      <w:r w:rsidR="000A7E25" w:rsidRPr="002D10EB">
        <w:t>orage</w:t>
      </w:r>
      <w:r>
        <w:t xml:space="preserve"> ? </w:t>
      </w:r>
      <w:r w:rsidR="000A7E25" w:rsidRPr="002D10EB">
        <w:t>Il a fait si beau</w:t>
      </w:r>
      <w:r>
        <w:t>.</w:t>
      </w:r>
    </w:p>
    <w:p w14:paraId="058F94D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Précisément</w:t>
      </w:r>
      <w:r>
        <w:t xml:space="preserve">, </w:t>
      </w:r>
      <w:r w:rsidR="000A7E25" w:rsidRPr="002D10EB">
        <w:t>ma tante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pour ça</w:t>
      </w:r>
      <w:r>
        <w:t>.</w:t>
      </w:r>
    </w:p>
    <w:p w14:paraId="704DBC1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non</w:t>
      </w:r>
      <w:r>
        <w:t xml:space="preserve">, </w:t>
      </w:r>
      <w:r w:rsidR="000A7E25" w:rsidRPr="002D10EB">
        <w:t>dit l</w:t>
      </w:r>
      <w:r>
        <w:t>’</w:t>
      </w:r>
      <w:r w:rsidR="000A7E25" w:rsidRPr="002D10EB">
        <w:t>oncle</w:t>
      </w:r>
      <w:r>
        <w:t xml:space="preserve">, </w:t>
      </w:r>
      <w:r w:rsidR="000A7E25" w:rsidRPr="002D10EB">
        <w:t>ce ne sera rien</w:t>
      </w:r>
      <w:r>
        <w:t xml:space="preserve">. </w:t>
      </w:r>
      <w:r w:rsidR="000A7E25" w:rsidRPr="002D10EB">
        <w:t>Mange</w:t>
      </w:r>
      <w:r>
        <w:t xml:space="preserve">, </w:t>
      </w:r>
      <w:r w:rsidR="000A7E25" w:rsidRPr="002D10EB">
        <w:t>maman</w:t>
      </w:r>
      <w:r>
        <w:t xml:space="preserve"> ; </w:t>
      </w:r>
      <w:r w:rsidR="000A7E25" w:rsidRPr="002D10EB">
        <w:t>il sera tard</w:t>
      </w:r>
      <w:r>
        <w:t xml:space="preserve">, </w:t>
      </w:r>
      <w:r w:rsidR="000A7E25" w:rsidRPr="002D10EB">
        <w:t>tu sais</w:t>
      </w:r>
      <w:r>
        <w:t>.</w:t>
      </w:r>
    </w:p>
    <w:p w14:paraId="7135C333" w14:textId="77777777" w:rsidR="00EE0B82" w:rsidRDefault="000A7E25" w:rsidP="000A7E25">
      <w:r w:rsidRPr="002D10EB">
        <w:t>Il lui sert un gros morceau</w:t>
      </w:r>
      <w:r w:rsidR="00EE0B82">
        <w:t xml:space="preserve">. </w:t>
      </w:r>
      <w:r w:rsidRPr="002D10EB">
        <w:t>Mais maman</w:t>
      </w:r>
      <w:r w:rsidR="00EE0B82">
        <w:t xml:space="preserve">, </w:t>
      </w:r>
      <w:r w:rsidRPr="002D10EB">
        <w:t>décidément</w:t>
      </w:r>
      <w:r w:rsidR="00EE0B82">
        <w:t xml:space="preserve">, </w:t>
      </w:r>
      <w:r w:rsidRPr="002D10EB">
        <w:t>n</w:t>
      </w:r>
      <w:r w:rsidR="00EE0B82">
        <w:t>’</w:t>
      </w:r>
      <w:r w:rsidRPr="002D10EB">
        <w:t>a plus faim</w:t>
      </w:r>
      <w:r w:rsidR="00EE0B82">
        <w:t xml:space="preserve">. </w:t>
      </w:r>
      <w:r w:rsidRPr="002D10EB">
        <w:t>Elle laisse là sa fourchette</w:t>
      </w:r>
      <w:r w:rsidR="00EE0B82">
        <w:t>.</w:t>
      </w:r>
    </w:p>
    <w:p w14:paraId="368E7DAE" w14:textId="77777777" w:rsidR="00EE0B82" w:rsidRDefault="000A7E25" w:rsidP="000A7E25">
      <w:r w:rsidRPr="002D10EB">
        <w:t>Je sors une seconde fois et quand je rentre je puis montrer sur ma veste quelques taches de pluie</w:t>
      </w:r>
      <w:r w:rsidR="00EE0B82">
        <w:t>.</w:t>
      </w:r>
    </w:p>
    <w:p w14:paraId="1378435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Cela va commencer</w:t>
      </w:r>
      <w:r>
        <w:t xml:space="preserve">, </w:t>
      </w:r>
      <w:r w:rsidR="000A7E25" w:rsidRPr="002D10EB">
        <w:t>mon oncle</w:t>
      </w:r>
      <w:r>
        <w:t>.</w:t>
      </w:r>
    </w:p>
    <w:p w14:paraId="07BB62B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croyez</w:t>
      </w:r>
      <w:r>
        <w:t> ?</w:t>
      </w:r>
    </w:p>
    <w:p w14:paraId="3AC74D6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le crois</w:t>
      </w:r>
      <w:r>
        <w:t xml:space="preserve">, </w:t>
      </w:r>
      <w:r w:rsidR="000A7E25" w:rsidRPr="002D10EB">
        <w:t>mon oncle</w:t>
      </w:r>
      <w:r>
        <w:t xml:space="preserve">, </w:t>
      </w:r>
      <w:r w:rsidR="000A7E25" w:rsidRPr="002D10EB">
        <w:t>regardez</w:t>
      </w:r>
      <w:r>
        <w:t>…</w:t>
      </w:r>
    </w:p>
    <w:p w14:paraId="0AF1BF2A" w14:textId="77777777" w:rsidR="00EE0B82" w:rsidRDefault="000A7E25" w:rsidP="000A7E25">
      <w:r w:rsidRPr="002D10EB">
        <w:t>Tantôt il y avait du soleil</w:t>
      </w:r>
      <w:r w:rsidR="00EE0B82">
        <w:t xml:space="preserve">, </w:t>
      </w:r>
      <w:r w:rsidRPr="002D10EB">
        <w:t>maintenant on n</w:t>
      </w:r>
      <w:r w:rsidR="00EE0B82">
        <w:t>’</w:t>
      </w:r>
      <w:r w:rsidRPr="002D10EB">
        <w:t>y voit presque plus</w:t>
      </w:r>
      <w:r w:rsidR="00EE0B82">
        <w:t xml:space="preserve">. </w:t>
      </w:r>
      <w:r w:rsidRPr="002D10EB">
        <w:t>Marie doit allumer la lampe</w:t>
      </w:r>
      <w:r w:rsidR="00EE0B82">
        <w:t xml:space="preserve">. </w:t>
      </w:r>
      <w:r w:rsidRPr="002D10EB">
        <w:t>Des gouttes claquent sur le carreau</w:t>
      </w:r>
      <w:r w:rsidR="00EE0B82">
        <w:t xml:space="preserve"> ; </w:t>
      </w:r>
      <w:r w:rsidRPr="002D10EB">
        <w:t>les arbres se sont mis à bouger</w:t>
      </w:r>
      <w:r w:rsidR="00EE0B82">
        <w:t xml:space="preserve"> ; </w:t>
      </w:r>
      <w:r w:rsidRPr="002D10EB">
        <w:t>les blés se couchent et se relèvent</w:t>
      </w:r>
      <w:r w:rsidR="00EE0B82">
        <w:t xml:space="preserve"> ; </w:t>
      </w:r>
      <w:r w:rsidRPr="002D10EB">
        <w:t>des choses qui volent</w:t>
      </w:r>
      <w:r w:rsidR="00EE0B82">
        <w:t xml:space="preserve">, </w:t>
      </w:r>
      <w:r w:rsidRPr="002D10EB">
        <w:t>passent très vite sur le ciel</w:t>
      </w:r>
      <w:r w:rsidR="00EE0B82">
        <w:t>.</w:t>
      </w:r>
    </w:p>
    <w:p w14:paraId="773F780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Papa</w:t>
      </w:r>
      <w:r>
        <w:t xml:space="preserve">, </w:t>
      </w:r>
      <w:r w:rsidR="000A7E25" w:rsidRPr="002D10EB">
        <w:t>fait la tante</w:t>
      </w:r>
      <w:r>
        <w:t xml:space="preserve">, </w:t>
      </w:r>
      <w:r w:rsidR="000A7E25" w:rsidRPr="002D10EB">
        <w:t>je commence à avoir chaud</w:t>
      </w:r>
      <w:r>
        <w:t>…</w:t>
      </w:r>
    </w:p>
    <w:p w14:paraId="58EDD46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 ne sera rien</w:t>
      </w:r>
      <w:r>
        <w:t xml:space="preserve">, </w:t>
      </w:r>
      <w:r w:rsidR="000A7E25" w:rsidRPr="002D10EB">
        <w:t>dit l</w:t>
      </w:r>
      <w:r>
        <w:t>’</w:t>
      </w:r>
      <w:r w:rsidR="000A7E25" w:rsidRPr="002D10EB">
        <w:t>oncle</w:t>
      </w:r>
      <w:r>
        <w:t>.</w:t>
      </w:r>
    </w:p>
    <w:p w14:paraId="36FB58E7" w14:textId="77777777" w:rsidR="00EE0B82" w:rsidRDefault="000A7E25" w:rsidP="000A7E25">
      <w:r w:rsidRPr="002D10EB">
        <w:t>Et comme ce ne sera rien</w:t>
      </w:r>
      <w:r w:rsidR="00EE0B82">
        <w:t xml:space="preserve">, </w:t>
      </w:r>
      <w:r w:rsidRPr="002D10EB">
        <w:t>tout là-bas</w:t>
      </w:r>
      <w:r w:rsidR="00EE0B82">
        <w:t xml:space="preserve">, </w:t>
      </w:r>
      <w:r w:rsidRPr="002D10EB">
        <w:t>au-dessus des sapins</w:t>
      </w:r>
      <w:r w:rsidR="00EE0B82">
        <w:t xml:space="preserve">, </w:t>
      </w:r>
      <w:r w:rsidRPr="002D10EB">
        <w:t>un gros éclair</w:t>
      </w:r>
      <w:r w:rsidR="00EE0B82">
        <w:t>.</w:t>
      </w:r>
    </w:p>
    <w:p w14:paraId="638E60B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papa</w:t>
      </w:r>
      <w:r>
        <w:t xml:space="preserve"> ! </w:t>
      </w:r>
      <w:r w:rsidR="000A7E25" w:rsidRPr="002D10EB">
        <w:t>papa</w:t>
      </w:r>
      <w:r>
        <w:t> !</w:t>
      </w:r>
    </w:p>
    <w:p w14:paraId="68207124" w14:textId="77777777" w:rsidR="00EE0B82" w:rsidRDefault="000A7E25" w:rsidP="000A7E25">
      <w:r w:rsidRPr="002D10EB">
        <w:t>Lancée debout</w:t>
      </w:r>
      <w:r w:rsidR="00EE0B82">
        <w:t xml:space="preserve">, </w:t>
      </w:r>
      <w:r w:rsidRPr="002D10EB">
        <w:t>ma tante s</w:t>
      </w:r>
      <w:r w:rsidR="00EE0B82">
        <w:t>’</w:t>
      </w:r>
      <w:r w:rsidRPr="002D10EB">
        <w:t>est crue morte</w:t>
      </w:r>
      <w:r w:rsidR="00EE0B82">
        <w:t xml:space="preserve">. </w:t>
      </w:r>
      <w:r w:rsidRPr="002D10EB">
        <w:t>Elle n</w:t>
      </w:r>
      <w:r w:rsidR="00EE0B82">
        <w:t>’</w:t>
      </w:r>
      <w:r w:rsidRPr="002D10EB">
        <w:t>a eu que le temps de voir son mari et de lui tomber dans les bras</w:t>
      </w:r>
      <w:r w:rsidR="00EE0B82">
        <w:t>.</w:t>
      </w:r>
    </w:p>
    <w:p w14:paraId="3FA1622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papa</w:t>
      </w:r>
      <w:r>
        <w:t xml:space="preserve"> ! </w:t>
      </w:r>
      <w:r w:rsidR="000A7E25" w:rsidRPr="002D10EB">
        <w:t>papa</w:t>
      </w:r>
      <w:r>
        <w:t> !</w:t>
      </w:r>
    </w:p>
    <w:p w14:paraId="2D4001A2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Raff</w:t>
      </w:r>
      <w:r>
        <w:t> !</w:t>
      </w:r>
    </w:p>
    <w:p w14:paraId="0B8B80EB" w14:textId="77777777" w:rsidR="00EE0B82" w:rsidRDefault="000A7E25" w:rsidP="000A7E25">
      <w:r w:rsidRPr="002D10EB">
        <w:t>Un éclair violet la rejette sur ses épaules</w:t>
      </w:r>
      <w:r w:rsidR="00EE0B82">
        <w:t xml:space="preserve"> ; </w:t>
      </w:r>
      <w:r w:rsidRPr="002D10EB">
        <w:t>puis un rouge</w:t>
      </w:r>
      <w:r w:rsidR="00EE0B82">
        <w:t xml:space="preserve">, </w:t>
      </w:r>
      <w:r w:rsidRPr="002D10EB">
        <w:t>un jaune</w:t>
      </w:r>
      <w:r w:rsidR="00EE0B82">
        <w:t xml:space="preserve">, </w:t>
      </w:r>
      <w:r w:rsidRPr="002D10EB">
        <w:t>trois ensemble</w:t>
      </w:r>
      <w:r w:rsidR="00EE0B82">
        <w:t xml:space="preserve">, </w:t>
      </w:r>
      <w:r w:rsidRPr="002D10EB">
        <w:t>éblouissants</w:t>
      </w:r>
      <w:r w:rsidR="00EE0B82">
        <w:t>.</w:t>
      </w:r>
    </w:p>
    <w:p w14:paraId="01DD5B6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papa</w:t>
      </w:r>
      <w:r>
        <w:t xml:space="preserve"> ! </w:t>
      </w:r>
      <w:r w:rsidR="000A7E25" w:rsidRPr="002D10EB">
        <w:t>papa</w:t>
      </w:r>
      <w:r>
        <w:t> !</w:t>
      </w:r>
    </w:p>
    <w:p w14:paraId="2408B326" w14:textId="77777777" w:rsidR="00EE0B82" w:rsidRDefault="000A7E25" w:rsidP="000A7E25">
      <w:r w:rsidRPr="002D10EB">
        <w:t>Nous sommes tout de suite en plein milieu de la fête</w:t>
      </w:r>
      <w:r w:rsidR="00EE0B82">
        <w:t xml:space="preserve">. </w:t>
      </w:r>
      <w:r w:rsidRPr="002D10EB">
        <w:t>Ne pouvant tomber sur nous</w:t>
      </w:r>
      <w:r w:rsidR="00EE0B82">
        <w:t xml:space="preserve">, </w:t>
      </w:r>
      <w:r w:rsidRPr="002D10EB">
        <w:t>la pluie cogne à la porte et se faufile en dessous dessiner autour de nos pieds</w:t>
      </w:r>
      <w:r w:rsidR="00EE0B82">
        <w:t xml:space="preserve">, </w:t>
      </w:r>
      <w:r w:rsidRPr="002D10EB">
        <w:t>de sournoises petites mares</w:t>
      </w:r>
      <w:r w:rsidR="00EE0B82">
        <w:t xml:space="preserve">. </w:t>
      </w:r>
      <w:r w:rsidRPr="002D10EB">
        <w:t>Marie et moi</w:t>
      </w:r>
      <w:r w:rsidR="00EE0B82">
        <w:t xml:space="preserve">, </w:t>
      </w:r>
      <w:r w:rsidRPr="002D10EB">
        <w:t>nous avons nos sabots</w:t>
      </w:r>
      <w:r w:rsidR="00EE0B82">
        <w:t xml:space="preserve">. </w:t>
      </w:r>
      <w:r w:rsidRPr="002D10EB">
        <w:t>Sur la table</w:t>
      </w:r>
      <w:r w:rsidR="00EE0B82">
        <w:t xml:space="preserve">, </w:t>
      </w:r>
      <w:r w:rsidRPr="002D10EB">
        <w:t>la nappe se soulève</w:t>
      </w:r>
      <w:r w:rsidR="00EE0B82">
        <w:t xml:space="preserve">, </w:t>
      </w:r>
      <w:r w:rsidRPr="002D10EB">
        <w:t>comme en plein air</w:t>
      </w:r>
      <w:r w:rsidR="00EE0B82">
        <w:t xml:space="preserve">. </w:t>
      </w:r>
      <w:r w:rsidRPr="002D10EB">
        <w:t>Dehors on ne voit rien</w:t>
      </w:r>
      <w:r w:rsidR="00EE0B82">
        <w:t xml:space="preserve"> ; </w:t>
      </w:r>
      <w:r w:rsidRPr="002D10EB">
        <w:t>puis</w:t>
      </w:r>
      <w:r w:rsidR="00EE0B82">
        <w:t xml:space="preserve">, </w:t>
      </w:r>
      <w:r w:rsidRPr="002D10EB">
        <w:t>brusquement</w:t>
      </w:r>
      <w:r w:rsidR="00EE0B82">
        <w:t xml:space="preserve">, </w:t>
      </w:r>
      <w:r w:rsidRPr="002D10EB">
        <w:t>tout s</w:t>
      </w:r>
      <w:r w:rsidR="00EE0B82">
        <w:t>’</w:t>
      </w:r>
      <w:r w:rsidRPr="002D10EB">
        <w:t>illumine et c</w:t>
      </w:r>
      <w:r w:rsidR="00EE0B82">
        <w:t>’</w:t>
      </w:r>
      <w:r w:rsidRPr="002D10EB">
        <w:t>est la terre mouillée qui brille</w:t>
      </w:r>
      <w:r w:rsidR="00EE0B82">
        <w:t xml:space="preserve">, </w:t>
      </w:r>
      <w:r w:rsidRPr="002D10EB">
        <w:t>des arbres qui plient</w:t>
      </w:r>
      <w:r w:rsidR="00EE0B82">
        <w:t xml:space="preserve">, </w:t>
      </w:r>
      <w:r w:rsidRPr="002D10EB">
        <w:t>la sapinière</w:t>
      </w:r>
      <w:r w:rsidR="00EE0B82">
        <w:t xml:space="preserve">, </w:t>
      </w:r>
      <w:r w:rsidRPr="002D10EB">
        <w:t>là-bas</w:t>
      </w:r>
      <w:r w:rsidR="00EE0B82">
        <w:t xml:space="preserve">, </w:t>
      </w:r>
      <w:r w:rsidRPr="002D10EB">
        <w:t>qui s</w:t>
      </w:r>
      <w:r w:rsidR="00EE0B82">
        <w:t>’</w:t>
      </w:r>
      <w:r w:rsidRPr="002D10EB">
        <w:t>allume et s</w:t>
      </w:r>
      <w:r w:rsidR="00EE0B82">
        <w:t>’</w:t>
      </w:r>
      <w:r w:rsidRPr="002D10EB">
        <w:t>éteint</w:t>
      </w:r>
      <w:r w:rsidR="00EE0B82">
        <w:t>.</w:t>
      </w:r>
    </w:p>
    <w:p w14:paraId="7CCD70C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 on fermait les volets</w:t>
      </w:r>
      <w:r>
        <w:t xml:space="preserve">, </w:t>
      </w:r>
      <w:r w:rsidR="000A7E25" w:rsidRPr="002D10EB">
        <w:t>propose l</w:t>
      </w:r>
      <w:r>
        <w:t>’</w:t>
      </w:r>
      <w:r w:rsidR="000A7E25" w:rsidRPr="002D10EB">
        <w:t>oncle</w:t>
      </w:r>
      <w:r>
        <w:t>.</w:t>
      </w:r>
    </w:p>
    <w:p w14:paraId="706C671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veux bien</w:t>
      </w:r>
      <w:r>
        <w:t xml:space="preserve">, </w:t>
      </w:r>
      <w:r w:rsidR="000A7E25" w:rsidRPr="002D10EB">
        <w:t>mon oncle</w:t>
      </w:r>
      <w:r>
        <w:t>.</w:t>
      </w:r>
    </w:p>
    <w:p w14:paraId="09BB0338" w14:textId="77777777" w:rsidR="00EE0B82" w:rsidRDefault="000A7E25" w:rsidP="000A7E25">
      <w:r w:rsidRPr="002D10EB">
        <w:t>Mais alors</w:t>
      </w:r>
      <w:r w:rsidR="00EE0B82">
        <w:t xml:space="preserve">, </w:t>
      </w:r>
      <w:r w:rsidRPr="002D10EB">
        <w:t>pour la tante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encore pis</w:t>
      </w:r>
      <w:r w:rsidR="00EE0B82">
        <w:t xml:space="preserve">. </w:t>
      </w:r>
      <w:r w:rsidRPr="002D10EB">
        <w:t>Tous ces coups dont elle ne voit pas l</w:t>
      </w:r>
      <w:r w:rsidR="00EE0B82">
        <w:t>’</w:t>
      </w:r>
      <w:r w:rsidRPr="002D10EB">
        <w:t>éclair</w:t>
      </w:r>
      <w:r w:rsidR="00EE0B82">
        <w:t xml:space="preserve"> : </w:t>
      </w:r>
      <w:r w:rsidRPr="002D10EB">
        <w:t>celui-ci très pâle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une seule chute</w:t>
      </w:r>
      <w:r w:rsidR="00EE0B82">
        <w:t xml:space="preserve"> ; </w:t>
      </w:r>
      <w:r w:rsidRPr="002D10EB">
        <w:t>celui-là long et qui roule</w:t>
      </w:r>
      <w:r w:rsidR="00EE0B82">
        <w:t xml:space="preserve">… </w:t>
      </w:r>
      <w:r w:rsidRPr="002D10EB">
        <w:t>Et le suivant</w:t>
      </w:r>
      <w:r w:rsidR="00EE0B82">
        <w:t xml:space="preserve">, </w:t>
      </w:r>
      <w:r w:rsidRPr="002D10EB">
        <w:t>que sera-t-il</w:t>
      </w:r>
      <w:r w:rsidR="00EE0B82">
        <w:t> ?</w:t>
      </w:r>
    </w:p>
    <w:p w14:paraId="6677418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papa</w:t>
      </w:r>
      <w:r>
        <w:t xml:space="preserve"> ! </w:t>
      </w:r>
      <w:r w:rsidR="000A7E25" w:rsidRPr="002D10EB">
        <w:t>papa</w:t>
      </w:r>
      <w:r>
        <w:t> !</w:t>
      </w:r>
    </w:p>
    <w:p w14:paraId="081A9FA2" w14:textId="77777777" w:rsidR="00EE0B82" w:rsidRDefault="000A7E25" w:rsidP="000A7E25">
      <w:r w:rsidRPr="002D10EB">
        <w:t>Elle ne trouve que ces mots</w:t>
      </w:r>
      <w:r w:rsidR="00EE0B82">
        <w:t xml:space="preserve">, </w:t>
      </w:r>
      <w:r w:rsidRPr="002D10EB">
        <w:t>mais elle en dit beaucoup</w:t>
      </w:r>
      <w:r w:rsidR="00EE0B82">
        <w:t xml:space="preserve">, </w:t>
      </w:r>
      <w:r w:rsidRPr="002D10EB">
        <w:t>cela s</w:t>
      </w:r>
      <w:r w:rsidR="00EE0B82">
        <w:t>’</w:t>
      </w:r>
      <w:r w:rsidRPr="002D10EB">
        <w:t>enchaîne</w:t>
      </w:r>
      <w:r w:rsidR="00EE0B82">
        <w:t> : « </w:t>
      </w:r>
      <w:r w:rsidRPr="002D10EB">
        <w:t>Papapapapapa</w:t>
      </w:r>
      <w:r w:rsidR="00EE0B82">
        <w:t>… »</w:t>
      </w:r>
      <w:r w:rsidRPr="002D10EB">
        <w:t xml:space="preserve"> comme s</w:t>
      </w:r>
      <w:r w:rsidR="00EE0B82">
        <w:t>’</w:t>
      </w:r>
      <w:r w:rsidRPr="002D10EB">
        <w:t>il fallait ce bruit de plus dans l</w:t>
      </w:r>
      <w:r w:rsidR="00EE0B82">
        <w:t>’</w:t>
      </w:r>
      <w:r w:rsidRPr="002D10EB">
        <w:t>orage</w:t>
      </w:r>
      <w:r w:rsidR="00EE0B82">
        <w:t>.</w:t>
      </w:r>
    </w:p>
    <w:p w14:paraId="006AC26D" w14:textId="77777777" w:rsidR="00EE0B82" w:rsidRDefault="000A7E25" w:rsidP="000A7E25">
      <w:r w:rsidRPr="002D10EB">
        <w:t>Gagné par cette frousse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oncle va s</w:t>
      </w:r>
      <w:r w:rsidR="00EE0B82">
        <w:t>’</w:t>
      </w:r>
      <w:r w:rsidRPr="002D10EB">
        <w:t>assurer dans l</w:t>
      </w:r>
      <w:r w:rsidR="00EE0B82">
        <w:t>’</w:t>
      </w:r>
      <w:r w:rsidRPr="002D10EB">
        <w:t>âtre si la foudre ne pourrait entrer par là</w:t>
      </w:r>
      <w:r w:rsidR="00EE0B82">
        <w:t xml:space="preserve">. </w:t>
      </w:r>
      <w:r w:rsidRPr="002D10EB">
        <w:t>Mais il veut rester crâne</w:t>
      </w:r>
      <w:r w:rsidR="00EE0B82">
        <w:t>…</w:t>
      </w:r>
    </w:p>
    <w:p w14:paraId="1AB1886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Quel dommage</w:t>
      </w:r>
      <w:r>
        <w:t xml:space="preserve">, </w:t>
      </w:r>
      <w:r w:rsidR="000A7E25" w:rsidRPr="002D10EB">
        <w:t>fait-il</w:t>
      </w:r>
      <w:r>
        <w:t xml:space="preserve">, </w:t>
      </w:r>
      <w:r w:rsidR="000A7E25" w:rsidRPr="002D10EB">
        <w:t>une si belle journée</w:t>
      </w:r>
      <w:r>
        <w:t> !</w:t>
      </w:r>
    </w:p>
    <w:p w14:paraId="27CA586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mon oncle</w:t>
      </w:r>
      <w:r>
        <w:t xml:space="preserve">… </w:t>
      </w:r>
      <w:r w:rsidR="000A7E25" w:rsidRPr="002D10EB">
        <w:t>et qui finit si mal</w:t>
      </w:r>
      <w:r>
        <w:t>.</w:t>
      </w:r>
    </w:p>
    <w:p w14:paraId="18ADE78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Praff</w:t>
      </w:r>
      <w:r>
        <w:t>…</w:t>
      </w:r>
    </w:p>
    <w:p w14:paraId="62981D84" w14:textId="77777777" w:rsidR="00EE0B82" w:rsidRDefault="000A7E25" w:rsidP="000A7E25">
      <w:r w:rsidRPr="002D10EB">
        <w:lastRenderedPageBreak/>
        <w:t>Cette fois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était pour nous</w:t>
      </w:r>
      <w:r w:rsidR="00EE0B82">
        <w:t xml:space="preserve">. </w:t>
      </w:r>
      <w:r w:rsidRPr="002D10EB">
        <w:t>Je laisse le coup donner son effet</w:t>
      </w:r>
      <w:r w:rsidR="00EE0B82">
        <w:t> :</w:t>
      </w:r>
    </w:p>
    <w:p w14:paraId="00B12FA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me demande</w:t>
      </w:r>
      <w:r>
        <w:t xml:space="preserve">, </w:t>
      </w:r>
      <w:r w:rsidR="000A7E25" w:rsidRPr="002D10EB">
        <w:t>dis-je</w:t>
      </w:r>
      <w:r>
        <w:t xml:space="preserve">, </w:t>
      </w:r>
      <w:r w:rsidR="000A7E25" w:rsidRPr="002D10EB">
        <w:t>mon oncle</w:t>
      </w:r>
      <w:r>
        <w:t xml:space="preserve">, </w:t>
      </w:r>
      <w:r w:rsidR="000A7E25" w:rsidRPr="002D10EB">
        <w:t>comment nous allons faire pour traverser cela</w:t>
      </w:r>
      <w:r>
        <w:t xml:space="preserve"> : </w:t>
      </w:r>
      <w:r w:rsidR="000A7E25" w:rsidRPr="002D10EB">
        <w:t>il est presque temps de nous rendre à la gare</w:t>
      </w:r>
      <w:r>
        <w:t>.</w:t>
      </w:r>
    </w:p>
    <w:p w14:paraId="287CE70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Déjà</w:t>
      </w:r>
      <w:r>
        <w:t xml:space="preserve"> ? </w:t>
      </w:r>
      <w:r w:rsidR="000A7E25" w:rsidRPr="002D10EB">
        <w:t>fait l</w:t>
      </w:r>
      <w:r>
        <w:t>’</w:t>
      </w:r>
      <w:r w:rsidR="000A7E25" w:rsidRPr="002D10EB">
        <w:t>oncle</w:t>
      </w:r>
      <w:r>
        <w:t>.</w:t>
      </w:r>
    </w:p>
    <w:p w14:paraId="5AB8434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. </w:t>
      </w:r>
      <w:r w:rsidR="000A7E25" w:rsidRPr="002D10EB">
        <w:t>Je pense même qu</w:t>
      </w:r>
      <w:r>
        <w:t>’</w:t>
      </w:r>
      <w:r w:rsidR="000A7E25" w:rsidRPr="002D10EB">
        <w:t>il serait bon</w:t>
      </w:r>
      <w:r>
        <w:t xml:space="preserve">, </w:t>
      </w:r>
      <w:r w:rsidR="000A7E25" w:rsidRPr="002D10EB">
        <w:t>tout doucement</w:t>
      </w:r>
      <w:r>
        <w:t xml:space="preserve">, </w:t>
      </w:r>
      <w:r w:rsidR="000A7E25" w:rsidRPr="002D10EB">
        <w:t>qu</w:t>
      </w:r>
      <w:r>
        <w:t>’</w:t>
      </w:r>
      <w:r w:rsidR="000A7E25" w:rsidRPr="002D10EB">
        <w:t>on se prépare</w:t>
      </w:r>
      <w:r>
        <w:t>…</w:t>
      </w:r>
    </w:p>
    <w:p w14:paraId="69F9B533" w14:textId="77777777" w:rsidR="00EE0B82" w:rsidRDefault="000A7E25" w:rsidP="000A7E25">
      <w:r w:rsidRPr="002D10EB">
        <w:t>Poliment</w:t>
      </w:r>
      <w:r w:rsidR="00EE0B82">
        <w:t xml:space="preserve">, </w:t>
      </w:r>
      <w:r w:rsidRPr="002D10EB">
        <w:t>comme cela se doit</w:t>
      </w:r>
      <w:r w:rsidR="00EE0B82">
        <w:t xml:space="preserve">, </w:t>
      </w:r>
      <w:r w:rsidRPr="002D10EB">
        <w:t>je vais rassembler leurs p</w:t>
      </w:r>
      <w:r w:rsidRPr="002D10EB">
        <w:t>e</w:t>
      </w:r>
      <w:r w:rsidRPr="002D10EB">
        <w:t>tites affaires</w:t>
      </w:r>
      <w:r w:rsidR="00EE0B82">
        <w:t xml:space="preserve">. </w:t>
      </w:r>
      <w:r w:rsidRPr="002D10EB">
        <w:t>Je les connais pour les avoir portées</w:t>
      </w:r>
      <w:r w:rsidR="00EE0B82">
        <w:t xml:space="preserve"> : </w:t>
      </w:r>
      <w:r w:rsidRPr="002D10EB">
        <w:t>le sac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ombrelle</w:t>
      </w:r>
      <w:r w:rsidR="00EE0B82">
        <w:t xml:space="preserve">, </w:t>
      </w:r>
      <w:r w:rsidRPr="002D10EB">
        <w:t>une canne</w:t>
      </w:r>
      <w:r w:rsidR="00EE0B82">
        <w:t xml:space="preserve">, </w:t>
      </w:r>
      <w:r w:rsidRPr="002D10EB">
        <w:t>une voilette</w:t>
      </w:r>
      <w:r w:rsidR="00EE0B82">
        <w:t> :</w:t>
      </w:r>
    </w:p>
    <w:p w14:paraId="2BA942B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Elle est jolie</w:t>
      </w:r>
      <w:r>
        <w:t xml:space="preserve">, </w:t>
      </w:r>
      <w:r w:rsidR="000A7E25" w:rsidRPr="002D10EB">
        <w:t>ma tante</w:t>
      </w:r>
      <w:r>
        <w:t xml:space="preserve">. </w:t>
      </w:r>
      <w:r w:rsidR="000A7E25" w:rsidRPr="002D10EB">
        <w:t>Voulez-vous une glace</w:t>
      </w:r>
      <w:r>
        <w:t> ?</w:t>
      </w:r>
    </w:p>
    <w:p w14:paraId="1772250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papa</w:t>
      </w:r>
      <w:r>
        <w:t xml:space="preserve"> ! </w:t>
      </w:r>
      <w:r w:rsidR="000A7E25" w:rsidRPr="002D10EB">
        <w:t>papa</w:t>
      </w:r>
      <w:r>
        <w:t> !</w:t>
      </w:r>
    </w:p>
    <w:p w14:paraId="110250C3" w14:textId="77777777" w:rsidR="00EE0B82" w:rsidRDefault="000A7E25" w:rsidP="000A7E25">
      <w:r w:rsidRPr="002D10EB">
        <w:t>La pauvre femme</w:t>
      </w:r>
      <w:r w:rsidR="00EE0B82">
        <w:t xml:space="preserve"> ! </w:t>
      </w:r>
      <w:r w:rsidRPr="002D10EB">
        <w:t>elle se laisserait nouer un borchon</w:t>
      </w:r>
      <w:r w:rsidR="00EE0B82">
        <w:t>.</w:t>
      </w:r>
    </w:p>
    <w:p w14:paraId="20E1019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 somme</w:t>
      </w:r>
      <w:r>
        <w:t xml:space="preserve">, </w:t>
      </w:r>
      <w:r w:rsidR="000A7E25" w:rsidRPr="002D10EB">
        <w:t>réfléchit l</w:t>
      </w:r>
      <w:r>
        <w:t>’</w:t>
      </w:r>
      <w:r w:rsidR="000A7E25" w:rsidRPr="002D10EB">
        <w:t>oncle</w:t>
      </w:r>
      <w:r>
        <w:t xml:space="preserve">, </w:t>
      </w:r>
      <w:r w:rsidR="000A7E25" w:rsidRPr="002D10EB">
        <w:t>nous pourrions loger ici</w:t>
      </w:r>
      <w:r>
        <w:t xml:space="preserve">. </w:t>
      </w:r>
      <w:r w:rsidR="000A7E25" w:rsidRPr="002D10EB">
        <w:t>Qu</w:t>
      </w:r>
      <w:r>
        <w:t>’</w:t>
      </w:r>
      <w:r w:rsidR="000A7E25" w:rsidRPr="002D10EB">
        <w:t>en pensez-vous</w:t>
      </w:r>
      <w:r>
        <w:t> ?</w:t>
      </w:r>
    </w:p>
    <w:p w14:paraId="7305B80B" w14:textId="77777777" w:rsidR="00EE0B82" w:rsidRDefault="000A7E25" w:rsidP="000A7E25">
      <w:r w:rsidRPr="002D10EB">
        <w:t>Le malin</w:t>
      </w:r>
      <w:r w:rsidR="00EE0B82">
        <w:t xml:space="preserve">, </w:t>
      </w:r>
      <w:r w:rsidRPr="002D10EB">
        <w:t>il s</w:t>
      </w:r>
      <w:r w:rsidR="00EE0B82">
        <w:t>’</w:t>
      </w:r>
      <w:r w:rsidRPr="002D10EB">
        <w:t>adresse à Marie</w:t>
      </w:r>
      <w:r w:rsidR="00EE0B82">
        <w:t xml:space="preserve">. </w:t>
      </w:r>
      <w:r w:rsidRPr="002D10EB">
        <w:t>Mais c</w:t>
      </w:r>
      <w:r w:rsidR="00EE0B82">
        <w:t>’</w:t>
      </w:r>
      <w:r w:rsidRPr="002D10EB">
        <w:t>est moi qui réponds</w:t>
      </w:r>
      <w:r w:rsidR="00EE0B82">
        <w:t> :</w:t>
      </w:r>
    </w:p>
    <w:p w14:paraId="3D7269D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Voyons</w:t>
      </w:r>
      <w:r>
        <w:t xml:space="preserve">, </w:t>
      </w:r>
      <w:r w:rsidR="000A7E25" w:rsidRPr="002D10EB">
        <w:t>mon oncle</w:t>
      </w:r>
      <w:r>
        <w:t xml:space="preserve">, </w:t>
      </w:r>
      <w:r w:rsidR="000A7E25" w:rsidRPr="002D10EB">
        <w:t>cela vous dérangerait</w:t>
      </w:r>
      <w:r>
        <w:t xml:space="preserve">, </w:t>
      </w:r>
      <w:r w:rsidR="000A7E25" w:rsidRPr="002D10EB">
        <w:t>vous avez vu notre lit</w:t>
      </w:r>
      <w:r>
        <w:t>…</w:t>
      </w:r>
    </w:p>
    <w:p w14:paraId="69525F73" w14:textId="77777777" w:rsidR="00EE0B82" w:rsidRDefault="000A7E25" w:rsidP="000A7E25">
      <w:r w:rsidRPr="002D10EB">
        <w:t>Et un peu brusquement</w:t>
      </w:r>
      <w:r w:rsidR="00EE0B82">
        <w:t xml:space="preserve">, </w:t>
      </w:r>
      <w:r w:rsidRPr="002D10EB">
        <w:t>car voici l</w:t>
      </w:r>
      <w:r w:rsidR="00EE0B82">
        <w:t>’</w:t>
      </w:r>
      <w:r w:rsidRPr="002D10EB">
        <w:t>heure</w:t>
      </w:r>
      <w:r w:rsidR="00EE0B82">
        <w:t xml:space="preserve">, </w:t>
      </w:r>
      <w:r w:rsidRPr="002D10EB">
        <w:t>je lui sangle son sac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épingle la jupe de ma tante</w:t>
      </w:r>
      <w:r w:rsidR="00EE0B82">
        <w:t xml:space="preserve">, </w:t>
      </w:r>
      <w:r w:rsidRPr="002D10EB">
        <w:t>je leur pousse Marie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ils l</w:t>
      </w:r>
      <w:r w:rsidR="00EE0B82">
        <w:t>’</w:t>
      </w:r>
      <w:r w:rsidRPr="002D10EB">
        <w:t>embrassent</w:t>
      </w:r>
      <w:r w:rsidR="00EE0B82">
        <w:t xml:space="preserve">, </w:t>
      </w:r>
      <w:r w:rsidRPr="002D10EB">
        <w:t xml:space="preserve">et </w:t>
      </w:r>
      <w:r w:rsidR="00EE0B82">
        <w:t>« </w:t>
      </w:r>
      <w:r w:rsidRPr="002D10EB">
        <w:t>Après vous</w:t>
      </w:r>
      <w:r w:rsidR="00EE0B82">
        <w:t xml:space="preserve">, </w:t>
      </w:r>
      <w:r w:rsidRPr="002D10EB">
        <w:t>mon oncle</w:t>
      </w:r>
      <w:r w:rsidR="00EE0B82">
        <w:t xml:space="preserve"> ; </w:t>
      </w:r>
      <w:r w:rsidRPr="002D10EB">
        <w:t>après vous</w:t>
      </w:r>
      <w:r w:rsidR="00EE0B82">
        <w:t xml:space="preserve">, </w:t>
      </w:r>
      <w:r w:rsidRPr="002D10EB">
        <w:t>ma tante</w:t>
      </w:r>
      <w:r w:rsidR="00EE0B82">
        <w:t> »</w:t>
      </w:r>
      <w:r w:rsidRPr="002D10EB">
        <w:t xml:space="preserve"> je leur ouvre la porte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ai mis</w:t>
      </w:r>
      <w:r w:rsidR="00EE0B82">
        <w:t xml:space="preserve">, </w:t>
      </w:r>
      <w:r w:rsidRPr="002D10EB">
        <w:t>moi-même</w:t>
      </w:r>
      <w:r w:rsidR="00EE0B82">
        <w:t xml:space="preserve">, </w:t>
      </w:r>
      <w:r w:rsidRPr="002D10EB">
        <w:t>une vieille bâche</w:t>
      </w:r>
      <w:r w:rsidR="00EE0B82">
        <w:t>.</w:t>
      </w:r>
    </w:p>
    <w:p w14:paraId="1824A78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Nom de nom de nom</w:t>
      </w:r>
      <w:r>
        <w:t> !</w:t>
      </w:r>
    </w:p>
    <w:p w14:paraId="513BBD55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Oh</w:t>
      </w:r>
      <w:r>
        <w:t xml:space="preserve"> ! </w:t>
      </w:r>
      <w:r w:rsidR="000A7E25" w:rsidRPr="002D10EB">
        <w:t>papa</w:t>
      </w:r>
      <w:r>
        <w:t xml:space="preserve"> ! </w:t>
      </w:r>
      <w:r w:rsidR="000A7E25" w:rsidRPr="002D10EB">
        <w:t>papa</w:t>
      </w:r>
      <w:r>
        <w:t> !</w:t>
      </w:r>
    </w:p>
    <w:p w14:paraId="7BDB572B" w14:textId="77777777" w:rsidR="00EE0B82" w:rsidRDefault="000A7E25" w:rsidP="000A7E25">
      <w:r w:rsidRPr="002D10EB">
        <w:t>Il pleut</w:t>
      </w:r>
      <w:r w:rsidR="00EE0B82">
        <w:t xml:space="preserve"> ; </w:t>
      </w:r>
      <w:r w:rsidRPr="002D10EB">
        <w:t>il tombe aussi des grêlons</w:t>
      </w:r>
      <w:r w:rsidR="00EE0B82">
        <w:t xml:space="preserve">. </w:t>
      </w:r>
      <w:r w:rsidRPr="002D10EB">
        <w:t>Toute en dentelle</w:t>
      </w:r>
      <w:r w:rsidR="00EE0B82">
        <w:t xml:space="preserve">, </w:t>
      </w:r>
      <w:r w:rsidRPr="002D10EB">
        <w:t>ma tante commence à s</w:t>
      </w:r>
      <w:r w:rsidR="00EE0B82">
        <w:t>’</w:t>
      </w:r>
      <w:r w:rsidRPr="002D10EB">
        <w:t>effeuiller comme un arbre</w:t>
      </w:r>
      <w:r w:rsidR="00EE0B82">
        <w:t xml:space="preserve">. </w:t>
      </w:r>
      <w:r w:rsidRPr="002D10EB">
        <w:t>Ce que l</w:t>
      </w:r>
      <w:r w:rsidR="00EE0B82">
        <w:t>’</w:t>
      </w:r>
      <w:r w:rsidRPr="002D10EB">
        <w:t>eau n</w:t>
      </w:r>
      <w:r w:rsidR="00EE0B82">
        <w:t>’</w:t>
      </w:r>
      <w:r w:rsidRPr="002D10EB">
        <w:t>atteint pas par au-dessus</w:t>
      </w:r>
      <w:r w:rsidR="00EE0B82">
        <w:t xml:space="preserve">, </w:t>
      </w:r>
      <w:r w:rsidRPr="002D10EB">
        <w:t>la crotte le lui souille par en-dessous</w:t>
      </w:r>
      <w:r w:rsidR="00EE0B82">
        <w:t xml:space="preserve">. </w:t>
      </w:r>
      <w:r w:rsidRPr="002D10EB">
        <w:t>Avant le bout du jardin</w:t>
      </w:r>
      <w:r w:rsidR="00EE0B82">
        <w:t xml:space="preserve">, </w:t>
      </w:r>
      <w:r w:rsidRPr="002D10EB">
        <w:t>ils sont déjà trempés</w:t>
      </w:r>
      <w:r w:rsidR="00EE0B82">
        <w:t>.</w:t>
      </w:r>
    </w:p>
    <w:p w14:paraId="28ABFF0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étonnant</w:t>
      </w:r>
      <w:r>
        <w:t xml:space="preserve">, </w:t>
      </w:r>
      <w:r w:rsidR="000A7E25" w:rsidRPr="002D10EB">
        <w:t>dis-je</w:t>
      </w:r>
      <w:r>
        <w:t xml:space="preserve">, </w:t>
      </w:r>
      <w:r w:rsidR="000A7E25" w:rsidRPr="002D10EB">
        <w:t>ma tante</w:t>
      </w:r>
      <w:r>
        <w:t xml:space="preserve">, </w:t>
      </w:r>
      <w:r w:rsidR="000A7E25" w:rsidRPr="002D10EB">
        <w:t>comme le sable de la Campine fait aussi de la boue</w:t>
      </w:r>
      <w:r>
        <w:t>.</w:t>
      </w:r>
    </w:p>
    <w:p w14:paraId="6963E43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papa</w:t>
      </w:r>
      <w:r>
        <w:t xml:space="preserve"> ! </w:t>
      </w:r>
      <w:r w:rsidR="000A7E25" w:rsidRPr="002D10EB">
        <w:t>papa</w:t>
      </w:r>
      <w:r>
        <w:t> !</w:t>
      </w:r>
    </w:p>
    <w:p w14:paraId="3836298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ma maison</w:t>
      </w:r>
      <w:r>
        <w:t xml:space="preserve">, </w:t>
      </w:r>
      <w:r w:rsidR="000A7E25" w:rsidRPr="002D10EB">
        <w:t>mon oncle</w:t>
      </w:r>
      <w:r>
        <w:t xml:space="preserve">, </w:t>
      </w:r>
      <w:r w:rsidR="000A7E25" w:rsidRPr="002D10EB">
        <w:t>regardez donc</w:t>
      </w:r>
      <w:r>
        <w:t xml:space="preserve">, </w:t>
      </w:r>
      <w:r w:rsidR="000A7E25" w:rsidRPr="002D10EB">
        <w:t>ce que l</w:t>
      </w:r>
      <w:r>
        <w:t>’</w:t>
      </w:r>
      <w:r w:rsidR="000A7E25" w:rsidRPr="002D10EB">
        <w:t>on pisse là-dessus</w:t>
      </w:r>
      <w:r>
        <w:t> !</w:t>
      </w:r>
    </w:p>
    <w:p w14:paraId="10E4184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Nom de nom de nom</w:t>
      </w:r>
      <w:r>
        <w:t> !</w:t>
      </w:r>
    </w:p>
    <w:p w14:paraId="19853045" w14:textId="77777777" w:rsidR="00EE0B82" w:rsidRDefault="000A7E25" w:rsidP="000A7E25">
      <w:r w:rsidRPr="002D10EB">
        <w:t>Je les mène au plus long</w:t>
      </w:r>
      <w:r w:rsidR="00EE0B82">
        <w:t xml:space="preserve">, </w:t>
      </w:r>
      <w:r w:rsidRPr="002D10EB">
        <w:t>par des ornières que je sais</w:t>
      </w:r>
      <w:r w:rsidR="00EE0B82">
        <w:t xml:space="preserve">, </w:t>
      </w:r>
      <w:r w:rsidRPr="002D10EB">
        <w:t>puis par un champ plein de boue</w:t>
      </w:r>
      <w:r w:rsidR="00EE0B82">
        <w:t xml:space="preserve">, </w:t>
      </w:r>
      <w:r w:rsidRPr="002D10EB">
        <w:t>puis sous les arbres de la chaussée</w:t>
      </w:r>
      <w:r w:rsidR="00EE0B82">
        <w:t xml:space="preserve">, </w:t>
      </w:r>
      <w:r w:rsidRPr="002D10EB">
        <w:t>de dangereux paratonnerres</w:t>
      </w:r>
      <w:r w:rsidR="00EE0B82">
        <w:t xml:space="preserve">. </w:t>
      </w:r>
      <w:r w:rsidRPr="002D10EB">
        <w:t>Et je veux qu</w:t>
      </w:r>
      <w:r w:rsidR="00EE0B82">
        <w:t>’</w:t>
      </w:r>
      <w:r w:rsidRPr="002D10EB">
        <w:t>ils courent</w:t>
      </w:r>
      <w:r w:rsidR="00EE0B82">
        <w:t xml:space="preserve"> ! </w:t>
      </w:r>
      <w:r w:rsidRPr="002D10EB">
        <w:t>À chaque éclair</w:t>
      </w:r>
      <w:r w:rsidR="00EE0B82">
        <w:t xml:space="preserve">, </w:t>
      </w:r>
      <w:r w:rsidRPr="002D10EB">
        <w:t>nous devons stopper</w:t>
      </w:r>
      <w:r w:rsidR="00EE0B82">
        <w:t xml:space="preserve">, </w:t>
      </w:r>
      <w:r w:rsidRPr="002D10EB">
        <w:t>car ma tante mourrait</w:t>
      </w:r>
      <w:r w:rsidR="00EE0B82">
        <w:t xml:space="preserve">, </w:t>
      </w:r>
      <w:r w:rsidRPr="002D10EB">
        <w:t xml:space="preserve">si elle ne dégorgeait tous les </w:t>
      </w:r>
      <w:r w:rsidR="00EE0B82">
        <w:t>« </w:t>
      </w:r>
      <w:r w:rsidRPr="002D10EB">
        <w:t>papa</w:t>
      </w:r>
      <w:r w:rsidR="00EE0B82">
        <w:t> »</w:t>
      </w:r>
      <w:r w:rsidRPr="002D10EB">
        <w:t xml:space="preserve"> qui l</w:t>
      </w:r>
      <w:r w:rsidR="00EE0B82">
        <w:t>’</w:t>
      </w:r>
      <w:r w:rsidRPr="002D10EB">
        <w:t>étouffent</w:t>
      </w:r>
      <w:r w:rsidR="00EE0B82">
        <w:t xml:space="preserve">. </w:t>
      </w:r>
      <w:r w:rsidRPr="002D10EB">
        <w:t>Une main dans son dos</w:t>
      </w:r>
      <w:r w:rsidR="00EE0B82">
        <w:t xml:space="preserve">, </w:t>
      </w:r>
      <w:r w:rsidRPr="002D10EB">
        <w:t>je la pousse par derrière</w:t>
      </w:r>
      <w:r w:rsidR="00EE0B82">
        <w:t xml:space="preserve"> ; </w:t>
      </w:r>
      <w:r w:rsidRPr="002D10EB">
        <w:t>l</w:t>
      </w:r>
      <w:r w:rsidR="00EE0B82">
        <w:t>’</w:t>
      </w:r>
      <w:r w:rsidRPr="002D10EB">
        <w:t>oncle</w:t>
      </w:r>
      <w:r w:rsidR="00EE0B82">
        <w:t xml:space="preserve">, </w:t>
      </w:r>
      <w:r w:rsidRPr="002D10EB">
        <w:t>par devant</w:t>
      </w:r>
      <w:r w:rsidR="00EE0B82">
        <w:t xml:space="preserve">, </w:t>
      </w:r>
      <w:r w:rsidRPr="002D10EB">
        <w:t>tire</w:t>
      </w:r>
      <w:r w:rsidR="00EE0B82">
        <w:t xml:space="preserve"> : </w:t>
      </w:r>
      <w:r w:rsidRPr="002D10EB">
        <w:t>nom de nom de nom</w:t>
      </w:r>
      <w:r w:rsidR="00EE0B82">
        <w:t xml:space="preserve"> ! </w:t>
      </w:r>
      <w:r w:rsidRPr="002D10EB">
        <w:t>honteux de ramener cette vache</w:t>
      </w:r>
      <w:r w:rsidR="00EE0B82">
        <w:t>.</w:t>
      </w:r>
    </w:p>
    <w:p w14:paraId="259988EE" w14:textId="77777777" w:rsidR="00EE0B82" w:rsidRDefault="000A7E25" w:rsidP="000A7E25">
      <w:r w:rsidRPr="002D10EB">
        <w:t>Quand nous arrivons il est beaucoup trop tôt</w:t>
      </w:r>
      <w:r w:rsidR="00EE0B82">
        <w:t xml:space="preserve">. </w:t>
      </w:r>
      <w:r w:rsidRPr="002D10EB">
        <w:t>L</w:t>
      </w:r>
      <w:r w:rsidR="00EE0B82">
        <w:t>’</w:t>
      </w:r>
      <w:r w:rsidRPr="002D10EB">
        <w:t>oncle tire une montre si mouillée qu</w:t>
      </w:r>
      <w:r w:rsidR="00EE0B82">
        <w:t>’</w:t>
      </w:r>
      <w:r w:rsidRPr="002D10EB">
        <w:t>on s</w:t>
      </w:r>
      <w:r w:rsidR="00EE0B82">
        <w:t>’</w:t>
      </w:r>
      <w:r w:rsidRPr="002D10EB">
        <w:t>étonne qu</w:t>
      </w:r>
      <w:r w:rsidR="00EE0B82">
        <w:t>’</w:t>
      </w:r>
      <w:r w:rsidRPr="002D10EB">
        <w:t>elle ne soit pas fo</w:t>
      </w:r>
      <w:r w:rsidRPr="002D10EB">
        <w:t>n</w:t>
      </w:r>
      <w:r w:rsidRPr="002D10EB">
        <w:t>due</w:t>
      </w:r>
      <w:r w:rsidR="00EE0B82">
        <w:t> :</w:t>
      </w:r>
    </w:p>
    <w:p w14:paraId="0E26DF5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Huit heures</w:t>
      </w:r>
      <w:r>
        <w:t> !</w:t>
      </w:r>
    </w:p>
    <w:p w14:paraId="0452CE0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mon oncle</w:t>
      </w:r>
      <w:r>
        <w:t xml:space="preserve">, </w:t>
      </w:r>
      <w:r w:rsidR="000A7E25" w:rsidRPr="002D10EB">
        <w:t>plus qu</w:t>
      </w:r>
      <w:r>
        <w:t>’</w:t>
      </w:r>
      <w:r w:rsidR="000A7E25" w:rsidRPr="002D10EB">
        <w:t>un petit quart d</w:t>
      </w:r>
      <w:r>
        <w:t>’</w:t>
      </w:r>
      <w:r w:rsidR="000A7E25" w:rsidRPr="002D10EB">
        <w:t>heure</w:t>
      </w:r>
      <w:r>
        <w:t xml:space="preserve"> ; </w:t>
      </w:r>
      <w:r w:rsidR="000A7E25" w:rsidRPr="002D10EB">
        <w:t>il fait d</w:t>
      </w:r>
      <w:r>
        <w:t>’</w:t>
      </w:r>
      <w:r w:rsidR="000A7E25" w:rsidRPr="002D10EB">
        <w:t>ailleurs fort bon</w:t>
      </w:r>
      <w:r>
        <w:t>.</w:t>
      </w:r>
    </w:p>
    <w:p w14:paraId="77B65F3E" w14:textId="77777777" w:rsidR="00EE0B82" w:rsidRDefault="000A7E25" w:rsidP="000A7E25">
      <w:r w:rsidRPr="002D10EB">
        <w:t>L</w:t>
      </w:r>
      <w:r w:rsidR="00EE0B82">
        <w:t>’</w:t>
      </w:r>
      <w:r w:rsidRPr="002D10EB">
        <w:t>orage</w:t>
      </w:r>
      <w:r w:rsidR="00EE0B82">
        <w:t xml:space="preserve">, </w:t>
      </w:r>
      <w:r w:rsidRPr="002D10EB">
        <w:t>en effet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est calmé</w:t>
      </w:r>
      <w:r w:rsidR="00EE0B82">
        <w:t xml:space="preserve">. </w:t>
      </w:r>
      <w:r w:rsidRPr="002D10EB">
        <w:t>La campagne embaume</w:t>
      </w:r>
      <w:r w:rsidR="00EE0B82">
        <w:t xml:space="preserve">. </w:t>
      </w:r>
      <w:r w:rsidRPr="002D10EB">
        <w:t>Entre les nuages</w:t>
      </w:r>
      <w:r w:rsidR="00EE0B82">
        <w:t xml:space="preserve">, </w:t>
      </w:r>
      <w:r w:rsidRPr="002D10EB">
        <w:t>le soleil ouvre un œil tout rouge</w:t>
      </w:r>
      <w:r w:rsidR="00EE0B82">
        <w:t xml:space="preserve">, </w:t>
      </w:r>
      <w:r w:rsidRPr="002D10EB">
        <w:t>pour voir</w:t>
      </w:r>
      <w:r w:rsidR="00EE0B82">
        <w:t xml:space="preserve">. </w:t>
      </w:r>
      <w:r w:rsidRPr="002D10EB">
        <w:t>Les arbres s</w:t>
      </w:r>
      <w:r w:rsidR="00EE0B82">
        <w:t>’</w:t>
      </w:r>
      <w:r w:rsidRPr="002D10EB">
        <w:t>égouttent</w:t>
      </w:r>
      <w:r w:rsidR="00EE0B82">
        <w:t xml:space="preserve">. </w:t>
      </w:r>
      <w:r w:rsidRPr="002D10EB">
        <w:t>Eux aussi</w:t>
      </w:r>
      <w:r w:rsidR="00EE0B82">
        <w:t>.</w:t>
      </w:r>
    </w:p>
    <w:p w14:paraId="2A70CE07" w14:textId="3F253061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Papa</w:t>
      </w:r>
      <w:r>
        <w:t xml:space="preserve">, </w:t>
      </w:r>
      <w:r w:rsidR="000A7E25" w:rsidRPr="002D10EB">
        <w:t>gémit la tante</w:t>
      </w:r>
      <w:r>
        <w:t xml:space="preserve">, </w:t>
      </w:r>
      <w:r w:rsidR="000A7E25" w:rsidRPr="002D10EB">
        <w:t>pourquoi sommes-nous partis s</w:t>
      </w:r>
      <w:r w:rsidR="000A7E25" w:rsidRPr="002D10EB">
        <w:t>i</w:t>
      </w:r>
      <w:r w:rsidR="00546A3C">
        <w:t xml:space="preserve"> </w:t>
      </w:r>
      <w:r w:rsidR="000A7E25" w:rsidRPr="002D10EB">
        <w:t>tôt</w:t>
      </w:r>
      <w:r>
        <w:t> ?</w:t>
      </w:r>
    </w:p>
    <w:p w14:paraId="449CA9CD" w14:textId="77777777" w:rsidR="00EE0B82" w:rsidRDefault="000A7E25" w:rsidP="000A7E25">
      <w:r w:rsidRPr="002D10EB">
        <w:t>Pauvre sœur de ma mère</w:t>
      </w:r>
      <w:r w:rsidR="00EE0B82">
        <w:t xml:space="preserve"> ! </w:t>
      </w:r>
      <w:r w:rsidRPr="002D10EB">
        <w:t>L</w:t>
      </w:r>
      <w:r w:rsidR="00EE0B82">
        <w:t>’</w:t>
      </w:r>
      <w:r w:rsidRPr="002D10EB">
        <w:t>a-t-on retirée de l</w:t>
      </w:r>
      <w:r w:rsidR="00EE0B82">
        <w:t>’</w:t>
      </w:r>
      <w:r w:rsidRPr="002D10EB">
        <w:t>eau</w:t>
      </w:r>
      <w:r w:rsidR="00EE0B82">
        <w:t xml:space="preserve"> ? </w:t>
      </w:r>
      <w:r w:rsidRPr="002D10EB">
        <w:t>Presque nue</w:t>
      </w:r>
      <w:r w:rsidR="00EE0B82">
        <w:t xml:space="preserve">, </w:t>
      </w:r>
      <w:r w:rsidRPr="002D10EB">
        <w:t>je lui vois le rose des épaules et sais maintenant comment sont faites ces choses mobiles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elle appelle peut-être ses nénés</w:t>
      </w:r>
      <w:r w:rsidR="00EE0B82">
        <w:t xml:space="preserve">. </w:t>
      </w:r>
      <w:r w:rsidRPr="002D10EB">
        <w:t>Et mon oncle</w:t>
      </w:r>
      <w:r w:rsidR="00EE0B82">
        <w:t xml:space="preserve"> ! </w:t>
      </w:r>
      <w:r w:rsidRPr="002D10EB">
        <w:t>Qu</w:t>
      </w:r>
      <w:r w:rsidR="00EE0B82">
        <w:t>’</w:t>
      </w:r>
      <w:r w:rsidRPr="002D10EB">
        <w:t>en reste-t-il dans sa flanelle</w:t>
      </w:r>
      <w:r w:rsidR="00EE0B82">
        <w:t> ?</w:t>
      </w:r>
    </w:p>
    <w:p w14:paraId="492AED5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Nom de nom de nom</w:t>
      </w:r>
      <w:r>
        <w:t> !</w:t>
      </w:r>
    </w:p>
    <w:p w14:paraId="0EE03AF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Patience</w:t>
      </w:r>
      <w:r>
        <w:t xml:space="preserve">, </w:t>
      </w:r>
      <w:r w:rsidR="000A7E25" w:rsidRPr="002D10EB">
        <w:t>mon oncle</w:t>
      </w:r>
      <w:r>
        <w:t xml:space="preserve">, </w:t>
      </w:r>
      <w:r w:rsidR="000A7E25" w:rsidRPr="002D10EB">
        <w:t>le train ne peut tarder</w:t>
      </w:r>
      <w:r>
        <w:t>.</w:t>
      </w:r>
    </w:p>
    <w:p w14:paraId="4B41C73A" w14:textId="77777777" w:rsidR="00EE0B82" w:rsidRDefault="000A7E25" w:rsidP="000A7E25">
      <w:r w:rsidRPr="002D10EB">
        <w:t>Et lorsqu</w:t>
      </w:r>
      <w:r w:rsidR="00EE0B82">
        <w:t>’</w:t>
      </w:r>
      <w:r w:rsidRPr="002D10EB">
        <w:t>il arrive enfin</w:t>
      </w:r>
      <w:r w:rsidR="00EE0B82">
        <w:t xml:space="preserve">, </w:t>
      </w:r>
      <w:r w:rsidRPr="002D10EB">
        <w:t>je les pousse dedans</w:t>
      </w:r>
      <w:r w:rsidR="00EE0B82">
        <w:t xml:space="preserve">, </w:t>
      </w:r>
      <w:r w:rsidRPr="002D10EB">
        <w:t>je les regarde se torchonner</w:t>
      </w:r>
      <w:r w:rsidR="00EE0B82">
        <w:t> :</w:t>
      </w:r>
    </w:p>
    <w:p w14:paraId="3584E53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Au revoir</w:t>
      </w:r>
      <w:r>
        <w:t xml:space="preserve"> !… </w:t>
      </w:r>
      <w:r w:rsidR="000A7E25" w:rsidRPr="002D10EB">
        <w:t>Bon voyage</w:t>
      </w:r>
      <w:r>
        <w:t> !</w:t>
      </w:r>
    </w:p>
    <w:p w14:paraId="465982E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que le diable les emporte</w:t>
      </w:r>
      <w:r>
        <w:t>…</w:t>
      </w:r>
    </w:p>
    <w:p w14:paraId="7300E782" w14:textId="77777777" w:rsidR="00EE0B82" w:rsidRDefault="000A7E25" w:rsidP="000A7E25">
      <w:r w:rsidRPr="002D10EB">
        <w:t>Quand je rentre</w:t>
      </w:r>
      <w:r w:rsidR="00EE0B82">
        <w:t xml:space="preserve">, </w:t>
      </w:r>
      <w:r w:rsidRPr="002D10EB">
        <w:t>Marie a préparé un gros feu</w:t>
      </w:r>
      <w:r w:rsidR="00EE0B82">
        <w:t> :</w:t>
      </w:r>
    </w:p>
    <w:p w14:paraId="04BE5A8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 tu es méchant</w:t>
      </w:r>
      <w:r>
        <w:t> !</w:t>
      </w:r>
    </w:p>
    <w:p w14:paraId="15A3503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eux</w:t>
      </w:r>
      <w:r>
        <w:t xml:space="preserve">, </w:t>
      </w:r>
      <w:r w:rsidR="000A7E25" w:rsidRPr="002D10EB">
        <w:t>Marie</w:t>
      </w:r>
      <w:r>
        <w:t> ?</w:t>
      </w:r>
    </w:p>
    <w:p w14:paraId="35486AA0" w14:textId="77777777" w:rsidR="000A7E25" w:rsidRPr="002D10EB" w:rsidRDefault="000A7E25" w:rsidP="000A7E25">
      <w:pPr>
        <w:pStyle w:val="ParagrapheVideNormal"/>
      </w:pPr>
    </w:p>
    <w:p w14:paraId="362F5B82" w14:textId="77777777" w:rsidR="00EE0B82" w:rsidRDefault="000A7E25" w:rsidP="000A7E25">
      <w:r w:rsidRPr="002D10EB">
        <w:t>Un jour pourtant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oncle revient</w:t>
      </w:r>
      <w:r w:rsidR="00EE0B82">
        <w:t xml:space="preserve">, </w:t>
      </w:r>
      <w:r w:rsidRPr="002D10EB">
        <w:t>sans sa femme</w:t>
      </w:r>
      <w:r w:rsidR="00EE0B82">
        <w:t xml:space="preserve">, </w:t>
      </w:r>
      <w:r w:rsidRPr="002D10EB">
        <w:t>en b</w:t>
      </w:r>
      <w:r w:rsidRPr="002D10EB">
        <w:t>o</w:t>
      </w:r>
      <w:r w:rsidRPr="002D10EB">
        <w:t>hème</w:t>
      </w:r>
      <w:r w:rsidR="00EE0B82">
        <w:t xml:space="preserve">, </w:t>
      </w:r>
      <w:r w:rsidRPr="002D10EB">
        <w:t>avec un ami qui est peintre</w:t>
      </w:r>
      <w:r w:rsidR="00EE0B82">
        <w:t xml:space="preserve">. </w:t>
      </w:r>
      <w:r w:rsidRPr="002D10EB">
        <w:t>Cette fois</w:t>
      </w:r>
      <w:r w:rsidR="00EE0B82">
        <w:t xml:space="preserve">, </w:t>
      </w:r>
      <w:r w:rsidRPr="002D10EB">
        <w:t>devant un artiste</w:t>
      </w:r>
      <w:r w:rsidR="00EE0B82">
        <w:t xml:space="preserve">, </w:t>
      </w:r>
      <w:r w:rsidRPr="002D10EB">
        <w:t>il est fier d</w:t>
      </w:r>
      <w:r w:rsidR="00EE0B82">
        <w:t>’</w:t>
      </w:r>
      <w:r w:rsidRPr="002D10EB">
        <w:t>avoir un original de neveu</w:t>
      </w:r>
      <w:r w:rsidR="00EE0B82">
        <w:t xml:space="preserve">, </w:t>
      </w:r>
      <w:r w:rsidRPr="002D10EB">
        <w:t>qui ne vit pas comme tout le monde</w:t>
      </w:r>
      <w:r w:rsidR="00EE0B82">
        <w:t xml:space="preserve">. </w:t>
      </w:r>
      <w:r w:rsidRPr="002D10EB">
        <w:t>Je l</w:t>
      </w:r>
      <w:r w:rsidR="00EE0B82">
        <w:t>’</w:t>
      </w:r>
      <w:r w:rsidRPr="002D10EB">
        <w:t>entends d</w:t>
      </w:r>
      <w:r w:rsidR="00EE0B82">
        <w:t>’</w:t>
      </w:r>
      <w:r w:rsidRPr="002D10EB">
        <w:t>ici</w:t>
      </w:r>
      <w:r w:rsidR="00EE0B82">
        <w:t> : « </w:t>
      </w:r>
      <w:r w:rsidRPr="002D10EB">
        <w:t>Mon cher</w:t>
      </w:r>
      <w:r w:rsidR="00EE0B82">
        <w:t xml:space="preserve">, </w:t>
      </w:r>
      <w:r w:rsidRPr="002D10EB">
        <w:t>vous allez voir</w:t>
      </w:r>
      <w:r w:rsidR="00EE0B82">
        <w:t xml:space="preserve"> »… </w:t>
      </w:r>
      <w:r w:rsidRPr="002D10EB">
        <w:t>Mais je ne le fais pas à la pose</w:t>
      </w:r>
      <w:r w:rsidR="00EE0B82">
        <w:t xml:space="preserve">. </w:t>
      </w:r>
      <w:r w:rsidRPr="002D10EB">
        <w:t>Et jusqu</w:t>
      </w:r>
      <w:r w:rsidR="00EE0B82">
        <w:t>’</w:t>
      </w:r>
      <w:r w:rsidRPr="002D10EB">
        <w:t>au soir</w:t>
      </w:r>
      <w:r w:rsidR="00EE0B82">
        <w:t xml:space="preserve">, </w:t>
      </w:r>
      <w:r w:rsidRPr="002D10EB">
        <w:t>grave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œil pesant</w:t>
      </w:r>
      <w:r w:rsidR="00EE0B82">
        <w:t xml:space="preserve">, </w:t>
      </w:r>
      <w:r w:rsidRPr="002D10EB">
        <w:t>la phrase en manchette</w:t>
      </w:r>
      <w:r w:rsidR="00EE0B82">
        <w:t xml:space="preserve">, </w:t>
      </w:r>
      <w:r w:rsidRPr="002D10EB">
        <w:t>je leur débite ce que l</w:t>
      </w:r>
      <w:r w:rsidR="00EE0B82">
        <w:t>’</w:t>
      </w:r>
      <w:r w:rsidRPr="002D10EB">
        <w:t>on dit</w:t>
      </w:r>
      <w:r w:rsidR="00EE0B82">
        <w:t xml:space="preserve">, </w:t>
      </w:r>
      <w:r w:rsidRPr="002D10EB">
        <w:t>en ville</w:t>
      </w:r>
      <w:r w:rsidR="00EE0B82">
        <w:t xml:space="preserve">, </w:t>
      </w:r>
      <w:r w:rsidRPr="002D10EB">
        <w:t>de la politique et des ministres</w:t>
      </w:r>
      <w:r w:rsidR="00EE0B82">
        <w:t>.</w:t>
      </w:r>
    </w:p>
    <w:p w14:paraId="51D66CD5" w14:textId="77777777" w:rsidR="000A7E25" w:rsidRPr="002D10EB" w:rsidRDefault="000A7E25" w:rsidP="000A7E25">
      <w:pPr>
        <w:pStyle w:val="ParagrapheVideNormal"/>
      </w:pPr>
    </w:p>
    <w:p w14:paraId="2A1A02B8" w14:textId="77777777" w:rsidR="00EE0B82" w:rsidRDefault="000A7E25" w:rsidP="000A7E25">
      <w:pPr>
        <w:pStyle w:val="Sous-titre"/>
        <w:jc w:val="left"/>
      </w:pPr>
      <w:r w:rsidRPr="002D10EB">
        <w:lastRenderedPageBreak/>
        <w:t>POINT DE VUE</w:t>
      </w:r>
      <w:r w:rsidR="00EE0B82">
        <w:t>.</w:t>
      </w:r>
    </w:p>
    <w:p w14:paraId="4EFE24A2" w14:textId="77777777" w:rsidR="003E208B" w:rsidRPr="003E208B" w:rsidRDefault="003E208B" w:rsidP="003E208B">
      <w:pPr>
        <w:pStyle w:val="NormalSolidaire"/>
      </w:pPr>
    </w:p>
    <w:p w14:paraId="42E7106E" w14:textId="77777777" w:rsidR="00EE0B82" w:rsidRDefault="000A7E25" w:rsidP="000A7E25">
      <w:r w:rsidRPr="002D10EB">
        <w:t>Ce cousin n</w:t>
      </w:r>
      <w:r w:rsidR="00EE0B82">
        <w:t>’</w:t>
      </w:r>
      <w:r w:rsidRPr="002D10EB">
        <w:t>est pas comme les autres de ma famille</w:t>
      </w:r>
      <w:r w:rsidR="00EE0B82">
        <w:t xml:space="preserve">. </w:t>
      </w:r>
      <w:r w:rsidRPr="002D10EB">
        <w:t>Il a des idées plus larges</w:t>
      </w:r>
      <w:r w:rsidR="00EE0B82">
        <w:t xml:space="preserve">, </w:t>
      </w:r>
      <w:proofErr w:type="gramStart"/>
      <w:r w:rsidRPr="002D10EB">
        <w:t>plus carrées</w:t>
      </w:r>
      <w:proofErr w:type="gramEnd"/>
      <w:r w:rsidR="00EE0B82">
        <w:t xml:space="preserve">, </w:t>
      </w:r>
      <w:r w:rsidRPr="002D10EB">
        <w:t>ou</w:t>
      </w:r>
      <w:r w:rsidR="00EE0B82">
        <w:t xml:space="preserve">, </w:t>
      </w:r>
      <w:r w:rsidRPr="002D10EB">
        <w:t>pour mieux dire</w:t>
      </w:r>
      <w:r w:rsidR="00EE0B82">
        <w:t xml:space="preserve">, </w:t>
      </w:r>
      <w:r w:rsidRPr="002D10EB">
        <w:t>plus c</w:t>
      </w:r>
      <w:r w:rsidRPr="002D10EB">
        <w:t>u</w:t>
      </w:r>
      <w:r w:rsidRPr="002D10EB">
        <w:t>biques</w:t>
      </w:r>
      <w:r w:rsidR="00EE0B82">
        <w:t xml:space="preserve">. </w:t>
      </w:r>
      <w:r w:rsidRPr="002D10EB">
        <w:t>Il a fait des études</w:t>
      </w:r>
      <w:r w:rsidR="00EE0B82">
        <w:t xml:space="preserve">, </w:t>
      </w:r>
      <w:r w:rsidRPr="002D10EB">
        <w:t>il est ingénieur</w:t>
      </w:r>
      <w:r w:rsidR="00EE0B82">
        <w:t xml:space="preserve"> ; </w:t>
      </w:r>
      <w:r w:rsidRPr="002D10EB">
        <w:t>il comprend tout</w:t>
      </w:r>
      <w:r w:rsidR="00EE0B82">
        <w:t xml:space="preserve"> – </w:t>
      </w:r>
      <w:r w:rsidRPr="002D10EB">
        <w:t>parce que tout se mesure</w:t>
      </w:r>
      <w:r w:rsidR="00EE0B82">
        <w:t>.</w:t>
      </w:r>
    </w:p>
    <w:p w14:paraId="356E1FA8" w14:textId="77777777" w:rsidR="00EE0B82" w:rsidRDefault="000A7E25" w:rsidP="000A7E25">
      <w:r w:rsidRPr="002D10EB">
        <w:t>J</w:t>
      </w:r>
      <w:r w:rsidR="00EE0B82">
        <w:t>’</w:t>
      </w:r>
      <w:r w:rsidRPr="002D10EB">
        <w:t>apprends de lui beaucoup de choses</w:t>
      </w:r>
      <w:r w:rsidR="00EE0B82">
        <w:t>.</w:t>
      </w:r>
    </w:p>
    <w:p w14:paraId="5CC145BF" w14:textId="77777777" w:rsidR="00EE0B82" w:rsidRDefault="000A7E25" w:rsidP="000A7E25">
      <w:r w:rsidRPr="002D10EB">
        <w:t>À trois grades près</w:t>
      </w:r>
      <w:r w:rsidR="00EE0B82">
        <w:t xml:space="preserve">, </w:t>
      </w:r>
      <w:r w:rsidRPr="002D10EB">
        <w:t>ma maison devient l</w:t>
      </w:r>
      <w:r w:rsidR="00EE0B82">
        <w:t>’</w:t>
      </w:r>
      <w:r w:rsidRPr="002D10EB">
        <w:t>hypoténuse d</w:t>
      </w:r>
      <w:r w:rsidR="00EE0B82">
        <w:t>’</w:t>
      </w:r>
      <w:r w:rsidRPr="002D10EB">
        <w:t>un rectangle dont mon enclos dessine la base</w:t>
      </w:r>
      <w:r w:rsidR="00EE0B82">
        <w:t xml:space="preserve">, </w:t>
      </w:r>
      <w:r w:rsidRPr="002D10EB">
        <w:t>et cette haie</w:t>
      </w:r>
      <w:r w:rsidR="00EE0B82">
        <w:t xml:space="preserve">, </w:t>
      </w:r>
      <w:r w:rsidRPr="002D10EB">
        <w:t>la médiane</w:t>
      </w:r>
      <w:r w:rsidR="00EE0B82">
        <w:t xml:space="preserve">. </w:t>
      </w:r>
      <w:r w:rsidRPr="002D10EB">
        <w:t>L</w:t>
      </w:r>
      <w:r w:rsidR="00EE0B82">
        <w:t>’</w:t>
      </w:r>
      <w:r w:rsidRPr="002D10EB">
        <w:t>orifice de mon puits développe 3</w:t>
      </w:r>
      <w:r w:rsidR="00EE0B82">
        <w:t xml:space="preserve"> </w:t>
      </w:r>
      <w:r w:rsidRPr="002D10EB">
        <w:t>m</w:t>
      </w:r>
      <w:r w:rsidR="00EE0B82">
        <w:t xml:space="preserve">. </w:t>
      </w:r>
      <w:r w:rsidRPr="002D10EB">
        <w:t>75 et mon seau y descend</w:t>
      </w:r>
      <w:r w:rsidR="00EE0B82">
        <w:t xml:space="preserve">, </w:t>
      </w:r>
      <w:r w:rsidRPr="002D10EB">
        <w:t>non pas au bout d</w:t>
      </w:r>
      <w:r w:rsidR="00EE0B82">
        <w:t>’</w:t>
      </w:r>
      <w:r w:rsidRPr="002D10EB">
        <w:t>une perche</w:t>
      </w:r>
      <w:r w:rsidR="00EE0B82">
        <w:t xml:space="preserve">, </w:t>
      </w:r>
      <w:r w:rsidRPr="002D10EB">
        <w:t>mais suivant une perpendiculaire</w:t>
      </w:r>
      <w:r w:rsidR="00EE0B82">
        <w:t xml:space="preserve">. </w:t>
      </w:r>
      <w:r w:rsidRPr="002D10EB">
        <w:t>Ma bêche</w:t>
      </w:r>
      <w:r w:rsidR="00EE0B82">
        <w:t xml:space="preserve">, </w:t>
      </w:r>
      <w:r w:rsidRPr="002D10EB">
        <w:t>que je croyais une simple bêche</w:t>
      </w:r>
      <w:r w:rsidR="00EE0B82">
        <w:t xml:space="preserve">, </w:t>
      </w:r>
      <w:r w:rsidRPr="002D10EB">
        <w:t>est un levier</w:t>
      </w:r>
      <w:r w:rsidR="00EE0B82">
        <w:t xml:space="preserve"> ; </w:t>
      </w:r>
      <w:r w:rsidRPr="002D10EB">
        <w:t>ma brouette en est un autre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en ai presque peur</w:t>
      </w:r>
      <w:r w:rsidR="00EE0B82">
        <w:t xml:space="preserve">. </w:t>
      </w:r>
      <w:r w:rsidRPr="002D10EB">
        <w:t>Pensez donc</w:t>
      </w:r>
      <w:r w:rsidR="00EE0B82">
        <w:t xml:space="preserve"> : </w:t>
      </w:r>
      <w:r w:rsidRPr="002D10EB">
        <w:t>quand je la pousse</w:t>
      </w:r>
      <w:r w:rsidR="00EE0B82">
        <w:t xml:space="preserve">, </w:t>
      </w:r>
      <w:r w:rsidRPr="002D10EB">
        <w:t>la roue tourne tangentiellement au sol et ce sol est la base d</w:t>
      </w:r>
      <w:r w:rsidR="00EE0B82">
        <w:t>’</w:t>
      </w:r>
      <w:r w:rsidRPr="002D10EB">
        <w:t>une ellipsoïde infinie</w:t>
      </w:r>
      <w:r w:rsidR="00EE0B82">
        <w:t>…</w:t>
      </w:r>
    </w:p>
    <w:p w14:paraId="7D9DA8C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Quels beaux arbres</w:t>
      </w:r>
      <w:r>
        <w:t xml:space="preserve">, </w:t>
      </w:r>
      <w:r w:rsidR="000A7E25" w:rsidRPr="002D10EB">
        <w:t>dit-il des chênes de la chaussée</w:t>
      </w:r>
      <w:r>
        <w:t xml:space="preserve">, </w:t>
      </w:r>
      <w:r w:rsidR="000A7E25" w:rsidRPr="002D10EB">
        <w:t>on en ferait de si belles planches</w:t>
      </w:r>
      <w:r>
        <w:t> !</w:t>
      </w:r>
    </w:p>
    <w:p w14:paraId="24616FFB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4911A9F4" w14:textId="77777777" w:rsidR="00EE0B82" w:rsidRDefault="000A7E25" w:rsidP="000A7E25">
      <w:pPr>
        <w:pStyle w:val="Sous-titre"/>
        <w:jc w:val="left"/>
      </w:pPr>
      <w:r w:rsidRPr="002D10EB">
        <w:t>MODÈLE</w:t>
      </w:r>
      <w:r w:rsidR="00EE0B82">
        <w:t>.</w:t>
      </w:r>
    </w:p>
    <w:p w14:paraId="418F76EC" w14:textId="77777777" w:rsidR="003E208B" w:rsidRPr="003E208B" w:rsidRDefault="003E208B" w:rsidP="003E208B">
      <w:pPr>
        <w:pStyle w:val="NormalSolidaire"/>
      </w:pPr>
    </w:p>
    <w:p w14:paraId="45B1D134" w14:textId="77777777" w:rsidR="00EE0B82" w:rsidRDefault="000A7E25" w:rsidP="000A7E25">
      <w:r w:rsidRPr="002D10EB">
        <w:t>Ne bouge plus</w:t>
      </w:r>
      <w:r w:rsidR="00EE0B82">
        <w:t>.</w:t>
      </w:r>
    </w:p>
    <w:p w14:paraId="51B39061" w14:textId="77777777" w:rsidR="00EE0B82" w:rsidRDefault="000A7E25" w:rsidP="000A7E25">
      <w:r w:rsidRPr="002D10EB">
        <w:t>Pol recule à trois pas</w:t>
      </w:r>
      <w:r w:rsidR="00EE0B82">
        <w:t xml:space="preserve">, </w:t>
      </w:r>
      <w:r w:rsidRPr="002D10EB">
        <w:t>incline la tête</w:t>
      </w:r>
      <w:r w:rsidR="00EE0B82">
        <w:t xml:space="preserve">, </w:t>
      </w:r>
      <w:r w:rsidRPr="002D10EB">
        <w:t>me regarde</w:t>
      </w:r>
      <w:r w:rsidR="00EE0B82">
        <w:t xml:space="preserve">, </w:t>
      </w:r>
      <w:r w:rsidRPr="002D10EB">
        <w:t>un œil fermé</w:t>
      </w:r>
      <w:r w:rsidR="00EE0B82">
        <w:t>.</w:t>
      </w:r>
    </w:p>
    <w:p w14:paraId="70B6C6E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Avance un peu la jambe</w:t>
      </w:r>
      <w:r>
        <w:t>.</w:t>
      </w:r>
    </w:p>
    <w:p w14:paraId="2EFA95AB" w14:textId="77777777" w:rsidR="00EE0B82" w:rsidRDefault="000A7E25" w:rsidP="000A7E25">
      <w:r w:rsidRPr="002D10EB">
        <w:t>J</w:t>
      </w:r>
      <w:r w:rsidR="00EE0B82">
        <w:t>’</w:t>
      </w:r>
      <w:r w:rsidRPr="002D10EB">
        <w:t>avance</w:t>
      </w:r>
      <w:r w:rsidR="00EE0B82">
        <w:t>.</w:t>
      </w:r>
    </w:p>
    <w:p w14:paraId="5E4C88AD" w14:textId="77777777" w:rsidR="00EE0B82" w:rsidRDefault="00EE0B82" w:rsidP="000A7E25">
      <w:r>
        <w:rPr>
          <w:rFonts w:eastAsia="Georgia"/>
        </w:rPr>
        <w:lastRenderedPageBreak/>
        <w:t xml:space="preserve">… </w:t>
      </w:r>
      <w:r w:rsidR="000A7E25" w:rsidRPr="002D10EB">
        <w:t>Pol</w:t>
      </w:r>
      <w:r>
        <w:t xml:space="preserve">, </w:t>
      </w:r>
      <w:r w:rsidR="000A7E25" w:rsidRPr="002D10EB">
        <w:t>mon ami</w:t>
      </w:r>
      <w:r>
        <w:t xml:space="preserve">, </w:t>
      </w:r>
      <w:r w:rsidR="000A7E25" w:rsidRPr="002D10EB">
        <w:t>qui est peintre</w:t>
      </w:r>
      <w:r>
        <w:t xml:space="preserve">, </w:t>
      </w:r>
      <w:r w:rsidR="000A7E25" w:rsidRPr="002D10EB">
        <w:t>va tenter mon portrait</w:t>
      </w:r>
      <w:r>
        <w:t>.</w:t>
      </w:r>
    </w:p>
    <w:p w14:paraId="39244098" w14:textId="77777777" w:rsidR="00EE0B82" w:rsidRDefault="000A7E25" w:rsidP="000A7E25">
      <w:r w:rsidRPr="002D10EB">
        <w:t>Nous étudions</w:t>
      </w:r>
      <w:r w:rsidR="00EE0B82">
        <w:t xml:space="preserve">, </w:t>
      </w:r>
      <w:r w:rsidRPr="002D10EB">
        <w:t>pour commencer</w:t>
      </w:r>
      <w:r w:rsidR="00EE0B82">
        <w:t xml:space="preserve">, </w:t>
      </w:r>
      <w:r w:rsidRPr="002D10EB">
        <w:t>quelques poses</w:t>
      </w:r>
      <w:r w:rsidR="00EE0B82">
        <w:t xml:space="preserve"> : </w:t>
      </w:r>
      <w:r w:rsidRPr="002D10EB">
        <w:t>d</w:t>
      </w:r>
      <w:r w:rsidR="00EE0B82">
        <w:t>’</w:t>
      </w:r>
      <w:r w:rsidRPr="002D10EB">
        <w:t>abord au coin du pré</w:t>
      </w:r>
      <w:r w:rsidR="00EE0B82">
        <w:t xml:space="preserve">, </w:t>
      </w:r>
      <w:r w:rsidRPr="002D10EB">
        <w:t>avec une casaque rouge</w:t>
      </w:r>
      <w:r w:rsidR="00EE0B82">
        <w:t xml:space="preserve">, </w:t>
      </w:r>
      <w:r w:rsidRPr="002D10EB">
        <w:t>comme Fons quand il laboure</w:t>
      </w:r>
      <w:r w:rsidR="00EE0B82">
        <w:t xml:space="preserve">. </w:t>
      </w:r>
      <w:r w:rsidRPr="002D10EB">
        <w:t>Mais je ne suis pas Fons et j</w:t>
      </w:r>
      <w:r w:rsidR="00EE0B82">
        <w:t>’</w:t>
      </w:r>
      <w:r w:rsidRPr="002D10EB">
        <w:t>ai l</w:t>
      </w:r>
      <w:r w:rsidR="00EE0B82">
        <w:t>’</w:t>
      </w:r>
      <w:r w:rsidRPr="002D10EB">
        <w:t>air d</w:t>
      </w:r>
      <w:r w:rsidR="00EE0B82">
        <w:t>’</w:t>
      </w:r>
      <w:r w:rsidRPr="002D10EB">
        <w:t>un acteur</w:t>
      </w:r>
      <w:r w:rsidR="00EE0B82">
        <w:t xml:space="preserve">. </w:t>
      </w:r>
      <w:r w:rsidRPr="002D10EB">
        <w:t>E</w:t>
      </w:r>
      <w:r w:rsidRPr="002D10EB">
        <w:t>n</w:t>
      </w:r>
      <w:r w:rsidRPr="002D10EB">
        <w:t>suite</w:t>
      </w:r>
      <w:r w:rsidR="00EE0B82">
        <w:t xml:space="preserve">, </w:t>
      </w:r>
      <w:r w:rsidRPr="002D10EB">
        <w:t>devant ma brouette</w:t>
      </w:r>
      <w:r w:rsidR="00EE0B82">
        <w:t xml:space="preserve">, </w:t>
      </w:r>
      <w:r w:rsidRPr="002D10EB">
        <w:t>la main sur la roue</w:t>
      </w:r>
      <w:r w:rsidR="00EE0B82">
        <w:t xml:space="preserve">, </w:t>
      </w:r>
      <w:r w:rsidRPr="002D10EB">
        <w:t>comme si j</w:t>
      </w:r>
      <w:r w:rsidR="00EE0B82">
        <w:t>’</w:t>
      </w:r>
      <w:r w:rsidRPr="002D10EB">
        <w:t>avais roulé dans une bouse</w:t>
      </w:r>
      <w:r w:rsidR="00EE0B82">
        <w:t xml:space="preserve"> ! </w:t>
      </w:r>
      <w:r w:rsidRPr="002D10EB">
        <w:t>Puis derrière</w:t>
      </w:r>
      <w:r w:rsidR="00EE0B82">
        <w:t xml:space="preserve">, </w:t>
      </w:r>
      <w:r w:rsidRPr="002D10EB">
        <w:t>entre les brancards</w:t>
      </w:r>
      <w:r w:rsidR="00EE0B82">
        <w:t xml:space="preserve">, </w:t>
      </w:r>
      <w:r w:rsidRPr="002D10EB">
        <w:t>ce qui vaut déjà mieux</w:t>
      </w:r>
      <w:r w:rsidR="00EE0B82">
        <w:t xml:space="preserve">. </w:t>
      </w:r>
      <w:r w:rsidRPr="002D10EB">
        <w:t>Seulement la brouette était trop verte</w:t>
      </w:r>
      <w:r w:rsidR="00EE0B82">
        <w:t xml:space="preserve">. </w:t>
      </w:r>
      <w:r w:rsidRPr="002D10EB">
        <w:t>Enfin</w:t>
      </w:r>
      <w:r w:rsidR="00EE0B82">
        <w:t xml:space="preserve">, </w:t>
      </w:r>
      <w:r w:rsidRPr="002D10EB">
        <w:t>nous trouvons une attitude plus simple</w:t>
      </w:r>
      <w:r w:rsidR="00EE0B82">
        <w:t xml:space="preserve"> : </w:t>
      </w:r>
      <w:r w:rsidRPr="002D10EB">
        <w:t>tout bonnement</w:t>
      </w:r>
      <w:r w:rsidR="00EE0B82">
        <w:t xml:space="preserve">, </w:t>
      </w:r>
      <w:r w:rsidRPr="002D10EB">
        <w:t>tel que je viens de me laisser aller sur une chaise</w:t>
      </w:r>
      <w:r w:rsidR="00EE0B82">
        <w:t xml:space="preserve">, </w:t>
      </w:r>
      <w:r w:rsidRPr="002D10EB">
        <w:t>entre les choux</w:t>
      </w:r>
      <w:r w:rsidR="00EE0B82">
        <w:t xml:space="preserve">, </w:t>
      </w:r>
      <w:r w:rsidRPr="002D10EB">
        <w:t>dans le jardin</w:t>
      </w:r>
      <w:r w:rsidR="00EE0B82">
        <w:t>.</w:t>
      </w:r>
    </w:p>
    <w:p w14:paraId="3ECEE8B3" w14:textId="77777777" w:rsidR="00EE0B82" w:rsidRDefault="000A7E25" w:rsidP="000A7E25">
      <w:r w:rsidRPr="002D10EB">
        <w:t>Et cela marche</w:t>
      </w:r>
      <w:r w:rsidR="00EE0B82">
        <w:t>…</w:t>
      </w:r>
    </w:p>
    <w:p w14:paraId="22C200EF" w14:textId="77777777" w:rsidR="00EE0B82" w:rsidRDefault="000A7E25" w:rsidP="000A7E25">
      <w:r w:rsidRPr="002D10EB">
        <w:t>Je souris</w:t>
      </w:r>
      <w:r w:rsidR="00EE0B82">
        <w:t xml:space="preserve">. </w:t>
      </w:r>
      <w:r w:rsidRPr="002D10EB">
        <w:t>Les doigts aux genoux</w:t>
      </w:r>
      <w:r w:rsidR="00EE0B82">
        <w:t xml:space="preserve">, </w:t>
      </w:r>
      <w:r w:rsidRPr="002D10EB">
        <w:t>je suis un paysan heureux qui se repose</w:t>
      </w:r>
      <w:r w:rsidR="00EE0B82">
        <w:t xml:space="preserve">. </w:t>
      </w:r>
      <w:r w:rsidRPr="002D10EB">
        <w:t>Comme repère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ai</w:t>
      </w:r>
      <w:r w:rsidR="00EE0B82">
        <w:t xml:space="preserve">, </w:t>
      </w:r>
      <w:r w:rsidRPr="002D10EB">
        <w:t>sous les pieds</w:t>
      </w:r>
      <w:r w:rsidR="00EE0B82">
        <w:t xml:space="preserve">, </w:t>
      </w:r>
      <w:r w:rsidRPr="002D10EB">
        <w:t>deux cailloux</w:t>
      </w:r>
      <w:r w:rsidR="00EE0B82">
        <w:t xml:space="preserve"> ; </w:t>
      </w:r>
      <w:r w:rsidRPr="002D10EB">
        <w:t>en face</w:t>
      </w:r>
      <w:r w:rsidR="00EE0B82">
        <w:t xml:space="preserve">, </w:t>
      </w:r>
      <w:r w:rsidRPr="002D10EB">
        <w:t>dans la muraille</w:t>
      </w:r>
      <w:r w:rsidR="00EE0B82">
        <w:t xml:space="preserve">, </w:t>
      </w:r>
      <w:r w:rsidRPr="002D10EB">
        <w:t>une brique où raccrocher mes regards</w:t>
      </w:r>
      <w:r w:rsidR="00EE0B82">
        <w:t xml:space="preserve">. </w:t>
      </w:r>
      <w:r w:rsidRPr="002D10EB">
        <w:t>Je ne bouge pas</w:t>
      </w:r>
      <w:r w:rsidR="00EE0B82">
        <w:t>.</w:t>
      </w:r>
    </w:p>
    <w:p w14:paraId="07AA8581" w14:textId="77777777" w:rsidR="00EE0B82" w:rsidRDefault="000A7E25" w:rsidP="000A7E25">
      <w:r w:rsidRPr="002D10EB">
        <w:t>De profil</w:t>
      </w:r>
      <w:r w:rsidR="00EE0B82">
        <w:t xml:space="preserve">, </w:t>
      </w:r>
      <w:r w:rsidRPr="002D10EB">
        <w:t>je sens plus que je ne vois le travail de Pol</w:t>
      </w:r>
      <w:r w:rsidR="00EE0B82">
        <w:t xml:space="preserve">, </w:t>
      </w:r>
      <w:r w:rsidRPr="002D10EB">
        <w:t>qui à petits coups d</w:t>
      </w:r>
      <w:r w:rsidR="00EE0B82">
        <w:t>’</w:t>
      </w:r>
      <w:r w:rsidRPr="002D10EB">
        <w:t>œil sournois</w:t>
      </w:r>
      <w:r w:rsidR="00EE0B82">
        <w:t xml:space="preserve">, </w:t>
      </w:r>
      <w:r w:rsidRPr="002D10EB">
        <w:t>tantôt sur la bouche</w:t>
      </w:r>
      <w:r w:rsidR="00EE0B82">
        <w:t xml:space="preserve">, </w:t>
      </w:r>
      <w:r w:rsidRPr="002D10EB">
        <w:t>tantôt à l</w:t>
      </w:r>
      <w:r w:rsidR="00EE0B82">
        <w:t>’</w:t>
      </w:r>
      <w:r w:rsidRPr="002D10EB">
        <w:t>oreille</w:t>
      </w:r>
      <w:r w:rsidR="00EE0B82">
        <w:t xml:space="preserve">, </w:t>
      </w:r>
      <w:r w:rsidRPr="002D10EB">
        <w:t>me chipe un rien de ma ressemblance</w:t>
      </w:r>
      <w:r w:rsidR="00EE0B82">
        <w:t xml:space="preserve">, </w:t>
      </w:r>
      <w:r w:rsidRPr="002D10EB">
        <w:t>puis la colle sur sa toile</w:t>
      </w:r>
      <w:r w:rsidR="00EE0B82">
        <w:t>.</w:t>
      </w:r>
    </w:p>
    <w:p w14:paraId="33D04D94" w14:textId="77777777" w:rsidR="00EE0B82" w:rsidRDefault="000A7E25" w:rsidP="000A7E25">
      <w:r w:rsidRPr="002D10EB">
        <w:t>Au bout d</w:t>
      </w:r>
      <w:r w:rsidR="00EE0B82">
        <w:t>’</w:t>
      </w:r>
      <w:r w:rsidRPr="002D10EB">
        <w:t>une heure</w:t>
      </w:r>
      <w:r w:rsidR="00EE0B82">
        <w:t xml:space="preserve">, </w:t>
      </w:r>
      <w:r w:rsidRPr="002D10EB">
        <w:t>on peut deviner déjà ce que sera le portrait</w:t>
      </w:r>
      <w:r w:rsidR="00EE0B82">
        <w:t xml:space="preserve">. </w:t>
      </w:r>
      <w:r w:rsidRPr="002D10EB">
        <w:t>Là</w:t>
      </w:r>
      <w:r w:rsidR="00EE0B82">
        <w:t xml:space="preserve">, </w:t>
      </w:r>
      <w:r w:rsidRPr="002D10EB">
        <w:t>mes arbres</w:t>
      </w:r>
      <w:r w:rsidR="00EE0B82">
        <w:t xml:space="preserve"> : </w:t>
      </w:r>
      <w:r w:rsidRPr="002D10EB">
        <w:t>ce rose</w:t>
      </w:r>
      <w:r w:rsidR="00EE0B82">
        <w:t xml:space="preserve">, </w:t>
      </w:r>
      <w:r w:rsidRPr="002D10EB">
        <w:t>mon front</w:t>
      </w:r>
      <w:r w:rsidR="00EE0B82">
        <w:t>.</w:t>
      </w:r>
    </w:p>
    <w:p w14:paraId="593CE49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Là</w:t>
      </w:r>
      <w:r>
        <w:t xml:space="preserve">, </w:t>
      </w:r>
      <w:r w:rsidR="000A7E25" w:rsidRPr="002D10EB">
        <w:t>mes choux</w:t>
      </w:r>
      <w:r>
        <w:t> ?</w:t>
      </w:r>
    </w:p>
    <w:p w14:paraId="1019FC5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 xml:space="preserve">, </w:t>
      </w:r>
      <w:r w:rsidR="000A7E25" w:rsidRPr="002D10EB">
        <w:t>ton béret</w:t>
      </w:r>
      <w:r>
        <w:t>…</w:t>
      </w:r>
    </w:p>
    <w:p w14:paraId="4FF2C277" w14:textId="77777777" w:rsidR="00EE0B82" w:rsidRDefault="000A7E25" w:rsidP="000A7E25">
      <w:r w:rsidRPr="002D10EB">
        <w:t>Pol est heureux</w:t>
      </w:r>
      <w:r w:rsidR="00EE0B82">
        <w:t xml:space="preserve">. </w:t>
      </w:r>
      <w:r w:rsidRPr="002D10EB">
        <w:t>Je suis un modèle excellent</w:t>
      </w:r>
      <w:r w:rsidR="00EE0B82">
        <w:t xml:space="preserve">. </w:t>
      </w:r>
      <w:r w:rsidRPr="002D10EB">
        <w:t>Je n</w:t>
      </w:r>
      <w:r w:rsidR="00EE0B82">
        <w:t>’</w:t>
      </w:r>
      <w:r w:rsidRPr="002D10EB">
        <w:t>ai bougé qu</w:t>
      </w:r>
      <w:r w:rsidR="00EE0B82">
        <w:t>’</w:t>
      </w:r>
      <w:r w:rsidRPr="002D10EB">
        <w:t>une fois</w:t>
      </w:r>
      <w:r w:rsidR="00EE0B82">
        <w:t xml:space="preserve">, </w:t>
      </w:r>
      <w:proofErr w:type="gramStart"/>
      <w:r w:rsidRPr="002D10EB">
        <w:t>histoire</w:t>
      </w:r>
      <w:proofErr w:type="gramEnd"/>
      <w:r w:rsidRPr="002D10EB">
        <w:t xml:space="preserve"> de mettre un peu de calme entre deux coqs qui se battaient</w:t>
      </w:r>
      <w:r w:rsidR="00EE0B82">
        <w:t>.</w:t>
      </w:r>
    </w:p>
    <w:p w14:paraId="2F1B2ACB" w14:textId="77777777" w:rsidR="00EE0B82" w:rsidRDefault="000A7E25" w:rsidP="000A7E25">
      <w:r w:rsidRPr="002D10EB">
        <w:t>Le lendemain</w:t>
      </w:r>
      <w:r w:rsidR="00EE0B82">
        <w:t xml:space="preserve">, </w:t>
      </w:r>
      <w:r w:rsidRPr="002D10EB">
        <w:t>à peine levé</w:t>
      </w:r>
      <w:r w:rsidR="00EE0B82">
        <w:t xml:space="preserve">, </w:t>
      </w:r>
      <w:r w:rsidRPr="002D10EB">
        <w:t>Pol installe son chevalet</w:t>
      </w:r>
      <w:r w:rsidR="00EE0B82">
        <w:t> :</w:t>
      </w:r>
    </w:p>
    <w:p w14:paraId="4045863D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Mon vieux</w:t>
      </w:r>
      <w:r>
        <w:t xml:space="preserve">, </w:t>
      </w:r>
      <w:r w:rsidR="000A7E25" w:rsidRPr="002D10EB">
        <w:t>quand tu voudras</w:t>
      </w:r>
      <w:r>
        <w:t>…</w:t>
      </w:r>
    </w:p>
    <w:p w14:paraId="463B997E" w14:textId="77777777" w:rsidR="00EE0B82" w:rsidRDefault="000A7E25" w:rsidP="000A7E25">
      <w:r w:rsidRPr="002D10EB">
        <w:t>Je fendais une bûche</w:t>
      </w:r>
      <w:r w:rsidR="00EE0B82">
        <w:t>.</w:t>
      </w:r>
    </w:p>
    <w:p w14:paraId="777C4D9D" w14:textId="77777777" w:rsidR="00EE0B82" w:rsidRDefault="000A7E25" w:rsidP="000A7E25">
      <w:r w:rsidRPr="002D10EB">
        <w:t>Les pieds à mes cailloux</w:t>
      </w:r>
      <w:r w:rsidR="00EE0B82">
        <w:t xml:space="preserve">, </w:t>
      </w:r>
      <w:r w:rsidRPr="002D10EB">
        <w:t>je tâche de redevenir ce que j</w:t>
      </w:r>
      <w:r w:rsidR="00EE0B82">
        <w:t>’</w:t>
      </w:r>
      <w:r w:rsidRPr="002D10EB">
        <w:t>étais la veille</w:t>
      </w:r>
      <w:r w:rsidR="00EE0B82">
        <w:t xml:space="preserve">. </w:t>
      </w:r>
      <w:r w:rsidRPr="002D10EB">
        <w:t>Mais hier</w:t>
      </w:r>
      <w:r w:rsidR="00EE0B82">
        <w:t xml:space="preserve">, </w:t>
      </w:r>
      <w:r w:rsidRPr="002D10EB">
        <w:t>je n</w:t>
      </w:r>
      <w:r w:rsidR="00EE0B82">
        <w:t>’</w:t>
      </w:r>
      <w:r w:rsidRPr="002D10EB">
        <w:t>avais pas cette bûche et cela me tracasse</w:t>
      </w:r>
      <w:r w:rsidR="00EE0B82">
        <w:t xml:space="preserve">. </w:t>
      </w:r>
      <w:r w:rsidRPr="002D10EB">
        <w:t>Malgré moi</w:t>
      </w:r>
      <w:r w:rsidR="00EE0B82">
        <w:t xml:space="preserve">, </w:t>
      </w:r>
      <w:r w:rsidRPr="002D10EB">
        <w:t>du regard</w:t>
      </w:r>
      <w:r w:rsidR="00EE0B82">
        <w:t xml:space="preserve">, </w:t>
      </w:r>
      <w:r w:rsidRPr="002D10EB">
        <w:t>je la fends</w:t>
      </w:r>
      <w:r w:rsidR="00EE0B82">
        <w:t>.</w:t>
      </w:r>
    </w:p>
    <w:p w14:paraId="76BA6DE1" w14:textId="77777777" w:rsidR="00EE0B82" w:rsidRDefault="000A7E25" w:rsidP="000A7E25">
      <w:r w:rsidRPr="002D10EB">
        <w:t>Mais enfin</w:t>
      </w:r>
      <w:r w:rsidR="00EE0B82">
        <w:t xml:space="preserve">, </w:t>
      </w:r>
      <w:r w:rsidRPr="002D10EB">
        <w:t>au bout de deux heures</w:t>
      </w:r>
      <w:r w:rsidR="00EE0B82">
        <w:t xml:space="preserve">, </w:t>
      </w:r>
      <w:r w:rsidRPr="002D10EB">
        <w:t>ma figure</w:t>
      </w:r>
      <w:r w:rsidR="00EE0B82">
        <w:t xml:space="preserve">, </w:t>
      </w:r>
      <w:r w:rsidRPr="002D10EB">
        <w:t>les arbres</w:t>
      </w:r>
      <w:r w:rsidR="00EE0B82">
        <w:t xml:space="preserve">, </w:t>
      </w:r>
      <w:r w:rsidRPr="002D10EB">
        <w:t>la chaussée ont trouvé leur place</w:t>
      </w:r>
      <w:r w:rsidR="00EE0B82">
        <w:t>.</w:t>
      </w:r>
    </w:p>
    <w:p w14:paraId="691635AA" w14:textId="77777777" w:rsidR="00EE0B82" w:rsidRDefault="000A7E25" w:rsidP="000A7E25">
      <w:r w:rsidRPr="002D10EB">
        <w:t>Le troisième jour</w:t>
      </w:r>
      <w:r w:rsidR="00EE0B82">
        <w:t xml:space="preserve">. </w:t>
      </w:r>
      <w:r w:rsidRPr="002D10EB">
        <w:t>Pol me rattrape</w:t>
      </w:r>
      <w:r w:rsidR="00EE0B82">
        <w:t> :</w:t>
      </w:r>
    </w:p>
    <w:p w14:paraId="1415AE6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Quand tu voudras</w:t>
      </w:r>
      <w:r>
        <w:t xml:space="preserve">, </w:t>
      </w:r>
      <w:r w:rsidR="000A7E25" w:rsidRPr="002D10EB">
        <w:t>mon vieux</w:t>
      </w:r>
      <w:r>
        <w:t>.</w:t>
      </w:r>
    </w:p>
    <w:p w14:paraId="1ECF56C5" w14:textId="77777777" w:rsidR="00EE0B82" w:rsidRDefault="000A7E25" w:rsidP="000A7E25">
      <w:r w:rsidRPr="002D10EB">
        <w:t>Je n</w:t>
      </w:r>
      <w:r w:rsidR="00EE0B82">
        <w:t>’</w:t>
      </w:r>
      <w:r w:rsidRPr="002D10EB">
        <w:t>ai plus seulement que ma bûche</w:t>
      </w:r>
      <w:r w:rsidR="00EE0B82">
        <w:t xml:space="preserve">. </w:t>
      </w:r>
      <w:r w:rsidRPr="002D10EB">
        <w:t>Il y aurait à remuer ce coin de terre</w:t>
      </w:r>
      <w:r w:rsidR="00EE0B82">
        <w:t xml:space="preserve">, </w:t>
      </w:r>
      <w:r w:rsidRPr="002D10EB">
        <w:t>il y a mes légumes qui ont soif</w:t>
      </w:r>
      <w:r w:rsidR="00EE0B82">
        <w:t xml:space="preserve">, </w:t>
      </w:r>
      <w:r w:rsidRPr="002D10EB">
        <w:t>il y a Spitz qui s</w:t>
      </w:r>
      <w:r w:rsidR="00EE0B82">
        <w:t>’</w:t>
      </w:r>
      <w:r w:rsidRPr="002D10EB">
        <w:t>embête</w:t>
      </w:r>
      <w:r w:rsidR="00EE0B82">
        <w:t xml:space="preserve"> ; </w:t>
      </w:r>
      <w:r w:rsidRPr="002D10EB">
        <w:t>il y a tout ce qui</w:t>
      </w:r>
      <w:r w:rsidR="00EE0B82">
        <w:t xml:space="preserve">, </w:t>
      </w:r>
      <w:r w:rsidRPr="002D10EB">
        <w:t>derrière ma chaise</w:t>
      </w:r>
      <w:r w:rsidR="00EE0B82">
        <w:t xml:space="preserve">, </w:t>
      </w:r>
      <w:r w:rsidRPr="002D10EB">
        <w:t>existe de ce monde et qu</w:t>
      </w:r>
      <w:r w:rsidR="00EE0B82">
        <w:t>’</w:t>
      </w:r>
      <w:r w:rsidRPr="002D10EB">
        <w:t>il me faudrait voir</w:t>
      </w:r>
      <w:r w:rsidR="00EE0B82">
        <w:t> :</w:t>
      </w:r>
    </w:p>
    <w:p w14:paraId="1340786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Tu permets</w:t>
      </w:r>
      <w:r>
        <w:t xml:space="preserve">, </w:t>
      </w:r>
      <w:r w:rsidR="000A7E25" w:rsidRPr="002D10EB">
        <w:t>Pol</w:t>
      </w:r>
      <w:r>
        <w:t xml:space="preserve">, </w:t>
      </w:r>
      <w:r w:rsidR="000A7E25" w:rsidRPr="002D10EB">
        <w:t>je vais jeter quelques graines</w:t>
      </w:r>
      <w:r>
        <w:t>…</w:t>
      </w:r>
    </w:p>
    <w:p w14:paraId="2B57705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mon vieux</w:t>
      </w:r>
      <w:r>
        <w:t xml:space="preserve">, </w:t>
      </w:r>
      <w:r w:rsidR="000A7E25" w:rsidRPr="002D10EB">
        <w:t>dépêche-toi</w:t>
      </w:r>
      <w:r>
        <w:t>.</w:t>
      </w:r>
    </w:p>
    <w:p w14:paraId="547D958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Une minute</w:t>
      </w:r>
      <w:r>
        <w:t xml:space="preserve">, </w:t>
      </w:r>
      <w:r w:rsidR="000A7E25" w:rsidRPr="002D10EB">
        <w:t>Pol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entends un poussin</w:t>
      </w:r>
      <w:r>
        <w:t>…</w:t>
      </w:r>
    </w:p>
    <w:p w14:paraId="70DECA7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Reviens vite</w:t>
      </w:r>
      <w:r>
        <w:t xml:space="preserve">, </w:t>
      </w:r>
      <w:r w:rsidR="000A7E25" w:rsidRPr="002D10EB">
        <w:t>dit Pol</w:t>
      </w:r>
      <w:r>
        <w:t>.</w:t>
      </w:r>
    </w:p>
    <w:p w14:paraId="2E0A1052" w14:textId="77777777" w:rsidR="00EE0B82" w:rsidRDefault="000A7E25" w:rsidP="000A7E25">
      <w:r w:rsidRPr="002D10EB">
        <w:t>Ainsi de jour en jour</w:t>
      </w:r>
      <w:r w:rsidR="00EE0B82">
        <w:t xml:space="preserve">, </w:t>
      </w:r>
      <w:r w:rsidRPr="002D10EB">
        <w:t>tantôt le matin</w:t>
      </w:r>
      <w:r w:rsidR="00EE0B82">
        <w:t xml:space="preserve">, </w:t>
      </w:r>
      <w:r w:rsidRPr="002D10EB">
        <w:t>tantôt l</w:t>
      </w:r>
      <w:r w:rsidR="00EE0B82">
        <w:t>’</w:t>
      </w:r>
      <w:r w:rsidRPr="002D10EB">
        <w:t>après-midi</w:t>
      </w:r>
      <w:r w:rsidR="00EE0B82">
        <w:t xml:space="preserve">, </w:t>
      </w:r>
      <w:r w:rsidRPr="002D10EB">
        <w:t>quelquefois un peu le soir</w:t>
      </w:r>
      <w:r w:rsidR="00EE0B82">
        <w:t> :</w:t>
      </w:r>
    </w:p>
    <w:p w14:paraId="5320F29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Quand tu voudras</w:t>
      </w:r>
      <w:r>
        <w:t xml:space="preserve">, </w:t>
      </w:r>
      <w:r w:rsidR="000A7E25" w:rsidRPr="002D10EB">
        <w:t>dit Pol</w:t>
      </w:r>
      <w:r>
        <w:t>.</w:t>
      </w:r>
    </w:p>
    <w:p w14:paraId="3206FAF9" w14:textId="77777777" w:rsidR="00EE0B82" w:rsidRDefault="000A7E25" w:rsidP="000A7E25">
      <w:r w:rsidRPr="002D10EB">
        <w:t>Scrupuleux</w:t>
      </w:r>
      <w:r w:rsidR="00EE0B82">
        <w:t xml:space="preserve">, </w:t>
      </w:r>
      <w:r w:rsidRPr="002D10EB">
        <w:t>il travaille à petites touches</w:t>
      </w:r>
      <w:r w:rsidR="00EE0B82">
        <w:t xml:space="preserve">. </w:t>
      </w:r>
      <w:r w:rsidRPr="002D10EB">
        <w:t>Il ne va pas vite</w:t>
      </w:r>
      <w:r w:rsidR="00EE0B82">
        <w:t xml:space="preserve">. </w:t>
      </w:r>
      <w:r w:rsidRPr="002D10EB">
        <w:t>Quelquefois</w:t>
      </w:r>
      <w:r w:rsidR="00EE0B82">
        <w:t xml:space="preserve">, </w:t>
      </w:r>
      <w:r w:rsidRPr="002D10EB">
        <w:t>il efface</w:t>
      </w:r>
      <w:r w:rsidR="00EE0B82">
        <w:t>…</w:t>
      </w:r>
    </w:p>
    <w:p w14:paraId="50D6E8D0" w14:textId="77777777" w:rsidR="00EE0B82" w:rsidRDefault="000A7E25" w:rsidP="000A7E25">
      <w:r w:rsidRPr="002D10EB">
        <w:t>Lié sur ma chaise</w:t>
      </w:r>
      <w:r w:rsidR="00EE0B82">
        <w:t xml:space="preserve">, </w:t>
      </w:r>
      <w:r w:rsidRPr="002D10EB">
        <w:t>je regarde Marie aller où elle veut</w:t>
      </w:r>
      <w:r w:rsidR="00EE0B82">
        <w:t xml:space="preserve"> ; </w:t>
      </w:r>
      <w:r w:rsidRPr="002D10EB">
        <w:t>je perds ma brique et</w:t>
      </w:r>
      <w:r w:rsidR="00EE0B82">
        <w:t xml:space="preserve">, </w:t>
      </w:r>
      <w:r w:rsidRPr="002D10EB">
        <w:t>après</w:t>
      </w:r>
      <w:r w:rsidR="00EE0B82">
        <w:t xml:space="preserve">, </w:t>
      </w:r>
      <w:r w:rsidRPr="002D10EB">
        <w:t>mes cailloux</w:t>
      </w:r>
      <w:r w:rsidR="00EE0B82">
        <w:t> :</w:t>
      </w:r>
    </w:p>
    <w:p w14:paraId="5FAE62E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Attention</w:t>
      </w:r>
      <w:r>
        <w:t xml:space="preserve">, </w:t>
      </w:r>
      <w:r w:rsidR="000A7E25" w:rsidRPr="002D10EB">
        <w:t>dit Pol</w:t>
      </w:r>
      <w:r>
        <w:t xml:space="preserve">, </w:t>
      </w:r>
      <w:r w:rsidR="000A7E25" w:rsidRPr="002D10EB">
        <w:t>la tête à droite</w:t>
      </w:r>
      <w:r>
        <w:t xml:space="preserve">, </w:t>
      </w:r>
      <w:r w:rsidR="000A7E25" w:rsidRPr="002D10EB">
        <w:t>l</w:t>
      </w:r>
      <w:r>
        <w:t>’</w:t>
      </w:r>
      <w:r w:rsidR="000A7E25" w:rsidRPr="002D10EB">
        <w:t>épaule plus effacée</w:t>
      </w:r>
      <w:r>
        <w:t>.</w:t>
      </w:r>
    </w:p>
    <w:p w14:paraId="401534F9" w14:textId="77777777" w:rsidR="00EE0B82" w:rsidRDefault="000A7E25" w:rsidP="000A7E25">
      <w:r w:rsidRPr="002D10EB">
        <w:lastRenderedPageBreak/>
        <w:t>Je tourne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efface</w:t>
      </w:r>
      <w:r w:rsidR="00EE0B82">
        <w:t xml:space="preserve"> ; </w:t>
      </w:r>
      <w:r w:rsidRPr="002D10EB">
        <w:t>mais les jambes me repartent toutes seules</w:t>
      </w:r>
      <w:r w:rsidR="00EE0B82">
        <w:t xml:space="preserve"> ; </w:t>
      </w:r>
      <w:r w:rsidRPr="002D10EB">
        <w:t>dégoûté de ma brique</w:t>
      </w:r>
      <w:r w:rsidR="00EE0B82">
        <w:t xml:space="preserve">, </w:t>
      </w:r>
      <w:r w:rsidRPr="002D10EB">
        <w:t>je ne la trouve plus qu</w:t>
      </w:r>
      <w:r w:rsidR="00EE0B82">
        <w:t>’</w:t>
      </w:r>
      <w:r w:rsidRPr="002D10EB">
        <w:t>en lo</w:t>
      </w:r>
      <w:r w:rsidRPr="002D10EB">
        <w:t>u</w:t>
      </w:r>
      <w:r w:rsidRPr="002D10EB">
        <w:t>chant</w:t>
      </w:r>
      <w:r w:rsidR="00EE0B82">
        <w:t>.</w:t>
      </w:r>
    </w:p>
    <w:p w14:paraId="089E145E" w14:textId="77777777" w:rsidR="00EE0B82" w:rsidRDefault="000A7E25" w:rsidP="000A7E25">
      <w:r w:rsidRPr="002D10EB">
        <w:t>Enfin le dixième jour</w:t>
      </w:r>
      <w:r w:rsidR="00EE0B82">
        <w:t> :</w:t>
      </w:r>
    </w:p>
    <w:p w14:paraId="338020C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</w:t>
      </w:r>
      <w:r>
        <w:t>’</w:t>
      </w:r>
      <w:r w:rsidR="000A7E25" w:rsidRPr="002D10EB">
        <w:t>ai fini</w:t>
      </w:r>
      <w:r>
        <w:t xml:space="preserve">, </w:t>
      </w:r>
      <w:r w:rsidR="000A7E25" w:rsidRPr="002D10EB">
        <w:t>annonce Pol</w:t>
      </w:r>
      <w:r>
        <w:t>.</w:t>
      </w:r>
    </w:p>
    <w:p w14:paraId="557763B0" w14:textId="77777777" w:rsidR="00EE0B82" w:rsidRDefault="000A7E25" w:rsidP="000A7E25">
      <w:r w:rsidRPr="002D10EB">
        <w:t>Et l</w:t>
      </w:r>
      <w:r w:rsidR="00EE0B82">
        <w:t>’</w:t>
      </w:r>
      <w:r w:rsidRPr="002D10EB">
        <w:t>œuvre est vraiment bien</w:t>
      </w:r>
      <w:r w:rsidR="00EE0B82">
        <w:t xml:space="preserve">. </w:t>
      </w:r>
      <w:r w:rsidRPr="002D10EB">
        <w:t>À ne pas aller vite</w:t>
      </w:r>
      <w:r w:rsidR="00EE0B82">
        <w:t xml:space="preserve">, </w:t>
      </w:r>
      <w:r w:rsidRPr="002D10EB">
        <w:t>ce sacré Pol</w:t>
      </w:r>
      <w:r w:rsidR="00EE0B82">
        <w:t xml:space="preserve">, </w:t>
      </w:r>
      <w:r w:rsidRPr="002D10EB">
        <w:t>il a tout vu</w:t>
      </w:r>
      <w:r w:rsidR="00EE0B82">
        <w:t xml:space="preserve"> : </w:t>
      </w:r>
      <w:r w:rsidRPr="002D10EB">
        <w:t>mes arbres y sont</w:t>
      </w:r>
      <w:r w:rsidR="00EE0B82">
        <w:t xml:space="preserve"> ; </w:t>
      </w:r>
      <w:r w:rsidRPr="002D10EB">
        <w:t>mes choux y sont</w:t>
      </w:r>
      <w:r w:rsidR="00EE0B82">
        <w:t xml:space="preserve"> ; </w:t>
      </w:r>
      <w:r w:rsidRPr="002D10EB">
        <w:t>j</w:t>
      </w:r>
      <w:r w:rsidR="00EE0B82">
        <w:t>’</w:t>
      </w:r>
      <w:r w:rsidRPr="002D10EB">
        <w:t>y suis au complet avec le brun de ma veste</w:t>
      </w:r>
      <w:r w:rsidR="00EE0B82">
        <w:t xml:space="preserve">, </w:t>
      </w:r>
      <w:r w:rsidRPr="002D10EB">
        <w:t>le rose de mon front</w:t>
      </w:r>
      <w:r w:rsidR="00EE0B82">
        <w:t xml:space="preserve">, </w:t>
      </w:r>
      <w:r w:rsidRPr="002D10EB">
        <w:t>le clair de mon nez</w:t>
      </w:r>
      <w:r w:rsidR="00EE0B82">
        <w:t xml:space="preserve"> – </w:t>
      </w:r>
      <w:r w:rsidRPr="002D10EB">
        <w:t>et même</w:t>
      </w:r>
      <w:r w:rsidR="00EE0B82">
        <w:t xml:space="preserve">, </w:t>
      </w:r>
      <w:r w:rsidRPr="002D10EB">
        <w:t>sans qu</w:t>
      </w:r>
      <w:r w:rsidR="00EE0B82">
        <w:t>’</w:t>
      </w:r>
      <w:r w:rsidRPr="002D10EB">
        <w:t>il s</w:t>
      </w:r>
      <w:r w:rsidR="00EE0B82">
        <w:t>’</w:t>
      </w:r>
      <w:r w:rsidRPr="002D10EB">
        <w:t>en rende compte</w:t>
      </w:r>
      <w:r w:rsidR="00EE0B82">
        <w:t xml:space="preserve">, </w:t>
      </w:r>
      <w:r w:rsidRPr="002D10EB">
        <w:t>ce quelque chose d</w:t>
      </w:r>
      <w:r w:rsidR="00EE0B82">
        <w:t>’</w:t>
      </w:r>
      <w:r w:rsidRPr="002D10EB">
        <w:t>injuste à mes lèvres qui</w:t>
      </w:r>
      <w:r w:rsidR="00EE0B82">
        <w:t xml:space="preserve">, </w:t>
      </w:r>
      <w:r w:rsidRPr="002D10EB">
        <w:t>pendant dix jours</w:t>
      </w:r>
      <w:r w:rsidR="00EE0B82">
        <w:t xml:space="preserve">, </w:t>
      </w:r>
      <w:r w:rsidRPr="002D10EB">
        <w:t>se sont pincées</w:t>
      </w:r>
      <w:r w:rsidR="00EE0B82">
        <w:t> :</w:t>
      </w:r>
    </w:p>
    <w:p w14:paraId="6038438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Crétin</w:t>
      </w:r>
      <w:r>
        <w:t> !</w:t>
      </w:r>
    </w:p>
    <w:p w14:paraId="6982B3A2" w14:textId="77777777" w:rsidR="000A7E25" w:rsidRPr="002D10EB" w:rsidRDefault="000A7E25" w:rsidP="000A7E25">
      <w:pPr>
        <w:pStyle w:val="ParagrapheVideNormal"/>
      </w:pPr>
    </w:p>
    <w:p w14:paraId="56322CC9" w14:textId="19E6ADE5" w:rsidR="000A7E25" w:rsidRPr="002D10EB" w:rsidRDefault="000A7E25" w:rsidP="000A7E25">
      <w:r w:rsidRPr="002D10EB">
        <w:t>Marie a plus de chance</w:t>
      </w:r>
      <w:r w:rsidR="00EE0B82">
        <w:t xml:space="preserve">. </w:t>
      </w:r>
      <w:r w:rsidRPr="002D10EB">
        <w:t>À peine Pol l</w:t>
      </w:r>
      <w:r w:rsidR="00EE0B82">
        <w:t>’</w:t>
      </w:r>
      <w:r w:rsidRPr="002D10EB">
        <w:t>a-t-il campée devant la porte</w:t>
      </w:r>
      <w:r w:rsidR="00F4672D">
        <w:t>,</w:t>
      </w:r>
      <w:r w:rsidR="00EE0B82">
        <w:t xml:space="preserve"> </w:t>
      </w:r>
      <w:r w:rsidRPr="002D10EB">
        <w:t>une gerbe de blé sous le bras</w:t>
      </w:r>
      <w:r w:rsidR="00EE0B82">
        <w:t xml:space="preserve">, </w:t>
      </w:r>
      <w:r w:rsidRPr="002D10EB">
        <w:t>en gaillarde qui revient des champs</w:t>
      </w:r>
      <w:r w:rsidR="00EE0B82">
        <w:t xml:space="preserve">, </w:t>
      </w:r>
      <w:r w:rsidRPr="002D10EB">
        <w:t>que voilà Marie qui devient blanche</w:t>
      </w:r>
      <w:r w:rsidR="00EE0B82">
        <w:t xml:space="preserve">, </w:t>
      </w:r>
      <w:r w:rsidRPr="002D10EB">
        <w:t>lâche sa paille</w:t>
      </w:r>
      <w:r w:rsidR="00EE0B82">
        <w:t xml:space="preserve">, </w:t>
      </w:r>
      <w:r w:rsidRPr="002D10EB">
        <w:t>doit s</w:t>
      </w:r>
      <w:r w:rsidR="00EE0B82">
        <w:t>’</w:t>
      </w:r>
      <w:r w:rsidRPr="002D10EB">
        <w:t>appuyer à la muraille en faisant</w:t>
      </w:r>
      <w:r w:rsidR="00EE0B82">
        <w:t> : « </w:t>
      </w:r>
      <w:r w:rsidRPr="002D10EB">
        <w:t>Ouf</w:t>
      </w:r>
      <w:r w:rsidR="00EE0B82">
        <w:t> ! »</w:t>
      </w:r>
    </w:p>
    <w:p w14:paraId="5DECFA2D" w14:textId="77777777" w:rsidR="00EE0B82" w:rsidRDefault="000A7E25" w:rsidP="000A7E25">
      <w:r w:rsidRPr="002D10EB">
        <w:t>Il faut que je lui apporte un grand verre d</w:t>
      </w:r>
      <w:r w:rsidR="00EE0B82">
        <w:t>’</w:t>
      </w:r>
      <w:r w:rsidRPr="002D10EB">
        <w:t>eau</w:t>
      </w:r>
      <w:r w:rsidR="00EE0B82">
        <w:t>.</w:t>
      </w:r>
    </w:p>
    <w:p w14:paraId="6746846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plus fort que moi</w:t>
      </w:r>
      <w:r>
        <w:t xml:space="preserve">, </w:t>
      </w:r>
      <w:r w:rsidR="000A7E25" w:rsidRPr="002D10EB">
        <w:t>dit Marie</w:t>
      </w:r>
      <w:r>
        <w:t xml:space="preserve"> ; </w:t>
      </w:r>
      <w:r w:rsidR="000A7E25" w:rsidRPr="002D10EB">
        <w:t>je ne pourrais pas me tenir tranquille</w:t>
      </w:r>
      <w:r>
        <w:t xml:space="preserve">, </w:t>
      </w:r>
      <w:r w:rsidR="000A7E25" w:rsidRPr="002D10EB">
        <w:t>quand un homme me regarde comme ça</w:t>
      </w:r>
      <w:r>
        <w:t>.</w:t>
      </w:r>
    </w:p>
    <w:p w14:paraId="175297D9" w14:textId="77777777" w:rsidR="000A7E25" w:rsidRPr="002D10EB" w:rsidRDefault="000A7E25" w:rsidP="00EE0B82">
      <w:pPr>
        <w:pStyle w:val="Titre1"/>
      </w:pPr>
      <w:bookmarkStart w:id="12" w:name="_Toc196414843"/>
      <w:r w:rsidRPr="002D10EB">
        <w:lastRenderedPageBreak/>
        <w:t>LES GRANDES AVENTURES</w:t>
      </w:r>
      <w:bookmarkEnd w:id="12"/>
    </w:p>
    <w:p w14:paraId="5698224B" w14:textId="77777777" w:rsidR="00EE0B82" w:rsidRDefault="000A7E25" w:rsidP="000A7E25">
      <w:pPr>
        <w:pStyle w:val="Taille-1Normal"/>
        <w:jc w:val="right"/>
      </w:pPr>
      <w:r w:rsidRPr="002D10EB">
        <w:t>À MONSIEUR ET MADAMB RAOUL RUTTIENS</w:t>
      </w:r>
      <w:r w:rsidR="00EE0B82">
        <w:t>.</w:t>
      </w:r>
    </w:p>
    <w:p w14:paraId="25687582" w14:textId="77777777" w:rsidR="00EE0B82" w:rsidRDefault="000A7E25" w:rsidP="000A7E25">
      <w:pPr>
        <w:pStyle w:val="Sous-titre"/>
        <w:jc w:val="left"/>
      </w:pPr>
      <w:r w:rsidRPr="002D10EB">
        <w:t>LE FUSIL</w:t>
      </w:r>
      <w:r w:rsidR="00EE0B82">
        <w:t>.</w:t>
      </w:r>
    </w:p>
    <w:p w14:paraId="484F9129" w14:textId="77777777" w:rsidR="003E208B" w:rsidRPr="003E208B" w:rsidRDefault="003E208B" w:rsidP="003E208B">
      <w:pPr>
        <w:pStyle w:val="NormalSolidaire"/>
      </w:pPr>
    </w:p>
    <w:p w14:paraId="3370C309" w14:textId="77777777" w:rsidR="00EE0B82" w:rsidRDefault="000A7E25" w:rsidP="000A7E25">
      <w:r w:rsidRPr="002D10EB">
        <w:t>Fons</w:t>
      </w:r>
      <w:r w:rsidR="00EE0B82">
        <w:t xml:space="preserve">, </w:t>
      </w:r>
      <w:r w:rsidRPr="002D10EB">
        <w:t>qui s</w:t>
      </w:r>
      <w:r w:rsidR="00EE0B82">
        <w:t>’</w:t>
      </w:r>
      <w:r w:rsidRPr="002D10EB">
        <w:t>y entend</w:t>
      </w:r>
      <w:r w:rsidR="00EE0B82">
        <w:t xml:space="preserve">, </w:t>
      </w:r>
      <w:r w:rsidRPr="002D10EB">
        <w:t>me l</w:t>
      </w:r>
      <w:r w:rsidR="00EE0B82">
        <w:t>’</w:t>
      </w:r>
      <w:r w:rsidRPr="002D10EB">
        <w:t>a choisi</w:t>
      </w:r>
      <w:r w:rsidR="00EE0B82">
        <w:t xml:space="preserve">. </w:t>
      </w:r>
      <w:r w:rsidRPr="002D10EB">
        <w:t>Il a fait tout exprès le voyage jusqu</w:t>
      </w:r>
      <w:r w:rsidR="00EE0B82">
        <w:t>’</w:t>
      </w:r>
      <w:r w:rsidRPr="002D10EB">
        <w:t>en ville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une vieille arme de soldat</w:t>
      </w:r>
      <w:r w:rsidR="00EE0B82">
        <w:t xml:space="preserve">, </w:t>
      </w:r>
      <w:r w:rsidRPr="002D10EB">
        <w:t>simplifiée à l</w:t>
      </w:r>
      <w:r w:rsidR="00EE0B82">
        <w:t>’</w:t>
      </w:r>
      <w:r w:rsidRPr="002D10EB">
        <w:t>usage des braconniers</w:t>
      </w:r>
      <w:r w:rsidR="00EE0B82">
        <w:t xml:space="preserve">. </w:t>
      </w:r>
      <w:r w:rsidRPr="002D10EB">
        <w:t>Une gâchette que l</w:t>
      </w:r>
      <w:r w:rsidR="00EE0B82">
        <w:t>’</w:t>
      </w:r>
      <w:r w:rsidRPr="002D10EB">
        <w:t>on ouvre</w:t>
      </w:r>
      <w:r w:rsidR="00EE0B82">
        <w:t xml:space="preserve">, </w:t>
      </w:r>
      <w:r w:rsidRPr="002D10EB">
        <w:t>une cartouche qu</w:t>
      </w:r>
      <w:r w:rsidR="00EE0B82">
        <w:t>’</w:t>
      </w:r>
      <w:r w:rsidRPr="002D10EB">
        <w:t>on y glisse</w:t>
      </w:r>
      <w:r w:rsidR="00EE0B82">
        <w:t xml:space="preserve">, </w:t>
      </w:r>
      <w:r w:rsidRPr="002D10EB">
        <w:t>la gâchette qu</w:t>
      </w:r>
      <w:r w:rsidR="00EE0B82">
        <w:t>’</w:t>
      </w:r>
      <w:r w:rsidRPr="002D10EB">
        <w:t>on referme</w:t>
      </w:r>
      <w:r w:rsidR="00EE0B82">
        <w:t xml:space="preserve">, </w:t>
      </w:r>
      <w:r w:rsidRPr="002D10EB">
        <w:t>et pan</w:t>
      </w:r>
      <w:r w:rsidR="00EE0B82">
        <w:t xml:space="preserve"> ! </w:t>
      </w:r>
      <w:r w:rsidRPr="002D10EB">
        <w:t>si l</w:t>
      </w:r>
      <w:r w:rsidR="00EE0B82">
        <w:t>’</w:t>
      </w:r>
      <w:r w:rsidRPr="002D10EB">
        <w:t>on vise bien</w:t>
      </w:r>
      <w:r w:rsidR="00EE0B82">
        <w:t xml:space="preserve">, </w:t>
      </w:r>
      <w:r w:rsidRPr="002D10EB">
        <w:t>vous mangez du civet</w:t>
      </w:r>
      <w:r w:rsidR="00EE0B82">
        <w:t>.</w:t>
      </w:r>
    </w:p>
    <w:p w14:paraId="07F6FCB3" w14:textId="77777777" w:rsidR="00EE0B82" w:rsidRDefault="000A7E25" w:rsidP="000A7E25">
      <w:r w:rsidRPr="002D10EB">
        <w:t>Sa crosse est lourde</w:t>
      </w:r>
      <w:r w:rsidR="00EE0B82">
        <w:t xml:space="preserve">. </w:t>
      </w:r>
      <w:r w:rsidRPr="002D10EB">
        <w:t>Quand on tire</w:t>
      </w:r>
      <w:r w:rsidR="00EE0B82">
        <w:t xml:space="preserve">, </w:t>
      </w:r>
      <w:r w:rsidRPr="002D10EB">
        <w:t>elle vous décroche un coup de poing dans l</w:t>
      </w:r>
      <w:r w:rsidR="00EE0B82">
        <w:t>’</w:t>
      </w:r>
      <w:r w:rsidRPr="002D10EB">
        <w:t>épaule</w:t>
      </w:r>
      <w:r w:rsidR="00EE0B82">
        <w:t xml:space="preserve"> : </w:t>
      </w:r>
      <w:r w:rsidRPr="002D10EB">
        <w:t>on file en arrière</w:t>
      </w:r>
      <w:r w:rsidR="00EE0B82">
        <w:t xml:space="preserve">, </w:t>
      </w:r>
      <w:r w:rsidRPr="002D10EB">
        <w:t>on ferme les yeux</w:t>
      </w:r>
      <w:r w:rsidR="00EE0B82">
        <w:t xml:space="preserve">, </w:t>
      </w:r>
      <w:r w:rsidRPr="002D10EB">
        <w:t>honteux de tout ce bruit</w:t>
      </w:r>
      <w:r w:rsidR="00EE0B82">
        <w:t>.</w:t>
      </w:r>
    </w:p>
    <w:p w14:paraId="29491CFF" w14:textId="77777777" w:rsidR="00EE0B82" w:rsidRDefault="000A7E25" w:rsidP="000A7E25">
      <w:r w:rsidRPr="002D10EB">
        <w:t>Il ne sert pas</w:t>
      </w:r>
      <w:r w:rsidR="00EE0B82">
        <w:t xml:space="preserve">. </w:t>
      </w:r>
      <w:r w:rsidRPr="002D10EB">
        <w:t>Contre qui</w:t>
      </w:r>
      <w:r w:rsidR="00EE0B82">
        <w:t xml:space="preserve"> ? </w:t>
      </w:r>
      <w:r w:rsidRPr="002D10EB">
        <w:t>Les bêtes</w:t>
      </w:r>
      <w:r w:rsidR="00EE0B82">
        <w:t xml:space="preserve"> ? </w:t>
      </w:r>
      <w:r w:rsidRPr="002D10EB">
        <w:t>Elles ne sont pas mauvaises</w:t>
      </w:r>
      <w:r w:rsidR="00EE0B82">
        <w:t xml:space="preserve">. </w:t>
      </w:r>
      <w:r w:rsidRPr="002D10EB">
        <w:t>À la chasse</w:t>
      </w:r>
      <w:r w:rsidR="00EE0B82">
        <w:t xml:space="preserve">, </w:t>
      </w:r>
      <w:r w:rsidRPr="002D10EB">
        <w:t>quand j</w:t>
      </w:r>
      <w:r w:rsidR="00EE0B82">
        <w:t>’</w:t>
      </w:r>
      <w:r w:rsidRPr="002D10EB">
        <w:t>accompagne Fons en traqueur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pour découvrir des bruyères</w:t>
      </w:r>
      <w:r w:rsidR="00EE0B82">
        <w:t xml:space="preserve">. </w:t>
      </w:r>
      <w:r w:rsidRPr="002D10EB">
        <w:t>Mon gourdin</w:t>
      </w:r>
      <w:r w:rsidR="00EE0B82">
        <w:t xml:space="preserve">, </w:t>
      </w:r>
      <w:r w:rsidRPr="002D10EB">
        <w:t>qui fouille les buissons</w:t>
      </w:r>
      <w:r w:rsidR="00EE0B82">
        <w:t xml:space="preserve">, </w:t>
      </w:r>
      <w:r w:rsidRPr="002D10EB">
        <w:t>n</w:t>
      </w:r>
      <w:r w:rsidR="00EE0B82">
        <w:t>’</w:t>
      </w:r>
      <w:r w:rsidRPr="002D10EB">
        <w:t>a jamais dérangé un seul lièvre</w:t>
      </w:r>
      <w:r w:rsidR="00EE0B82">
        <w:t xml:space="preserve">. </w:t>
      </w:r>
      <w:r w:rsidRPr="002D10EB">
        <w:t>Quant aux hommes</w:t>
      </w:r>
      <w:r w:rsidR="00EE0B82">
        <w:t xml:space="preserve">, </w:t>
      </w:r>
      <w:r w:rsidRPr="002D10EB">
        <w:t>mieux vaut les oublier</w:t>
      </w:r>
      <w:r w:rsidR="00EE0B82">
        <w:t>…</w:t>
      </w:r>
    </w:p>
    <w:p w14:paraId="74EA1E6D" w14:textId="77777777" w:rsidR="00EE0B82" w:rsidRDefault="000A7E25" w:rsidP="000A7E25">
      <w:r w:rsidRPr="002D10EB">
        <w:t>Accroché au-dessus de l</w:t>
      </w:r>
      <w:r w:rsidR="00EE0B82">
        <w:t>’</w:t>
      </w:r>
      <w:r w:rsidRPr="002D10EB">
        <w:t>âtre</w:t>
      </w:r>
      <w:r w:rsidR="00EE0B82">
        <w:t xml:space="preserve">, </w:t>
      </w:r>
      <w:r w:rsidRPr="002D10EB">
        <w:t>mon fusil annonce à ceux qui entrent</w:t>
      </w:r>
      <w:r w:rsidR="00EE0B82">
        <w:t> : « </w:t>
      </w:r>
      <w:r w:rsidRPr="002D10EB">
        <w:t>Prenez garde</w:t>
      </w:r>
      <w:r w:rsidR="00EE0B82">
        <w:t xml:space="preserve">, </w:t>
      </w:r>
      <w:r w:rsidRPr="002D10EB">
        <w:t>il y a un fusil dans la maison</w:t>
      </w:r>
      <w:r w:rsidR="00EE0B82">
        <w:t>. »</w:t>
      </w:r>
      <w:r w:rsidRPr="002D10EB">
        <w:t xml:space="preserve"> Le vagabond</w:t>
      </w:r>
      <w:r w:rsidR="00EE0B82">
        <w:t xml:space="preserve">, </w:t>
      </w:r>
      <w:r w:rsidRPr="002D10EB">
        <w:t>qui serait dangereux</w:t>
      </w:r>
      <w:r w:rsidR="00EE0B82">
        <w:t xml:space="preserve">, </w:t>
      </w:r>
      <w:r w:rsidRPr="002D10EB">
        <w:t>peut le voir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un peu comme Spitz</w:t>
      </w:r>
      <w:r w:rsidR="00EE0B82">
        <w:t xml:space="preserve"> : </w:t>
      </w:r>
      <w:r w:rsidRPr="002D10EB">
        <w:t>il l</w:t>
      </w:r>
      <w:r w:rsidR="00EE0B82">
        <w:t>’</w:t>
      </w:r>
      <w:r w:rsidRPr="002D10EB">
        <w:t>impressionne</w:t>
      </w:r>
      <w:r w:rsidR="00EE0B82">
        <w:t xml:space="preserve">. </w:t>
      </w:r>
      <w:r w:rsidRPr="002D10EB">
        <w:t>Et puis une arme</w:t>
      </w:r>
      <w:r w:rsidR="00EE0B82">
        <w:t xml:space="preserve">, </w:t>
      </w:r>
      <w:r w:rsidRPr="002D10EB">
        <w:t>ça fait bien sur ma cheminée</w:t>
      </w:r>
      <w:r w:rsidR="00EE0B82">
        <w:t xml:space="preserve">, </w:t>
      </w:r>
      <w:r w:rsidRPr="002D10EB">
        <w:t>entre mon Christ et mes assiettes à fleurs</w:t>
      </w:r>
      <w:r w:rsidR="00EE0B82">
        <w:t>.</w:t>
      </w:r>
    </w:p>
    <w:p w14:paraId="549E39DA" w14:textId="77777777" w:rsidR="00EE0B82" w:rsidRDefault="000A7E25" w:rsidP="000A7E25">
      <w:r w:rsidRPr="002D10EB">
        <w:t>Une seule fois</w:t>
      </w:r>
      <w:r w:rsidR="00EE0B82">
        <w:t xml:space="preserve">, </w:t>
      </w:r>
      <w:r w:rsidRPr="002D10EB">
        <w:t>je m</w:t>
      </w:r>
      <w:r w:rsidR="00EE0B82">
        <w:t>’</w:t>
      </w:r>
      <w:r w:rsidRPr="002D10EB">
        <w:t>en suis servi</w:t>
      </w:r>
      <w:r w:rsidR="00EE0B82">
        <w:t>.</w:t>
      </w:r>
    </w:p>
    <w:p w14:paraId="551E3C95" w14:textId="77777777" w:rsidR="00EE0B82" w:rsidRDefault="000A7E25" w:rsidP="000A7E25">
      <w:r w:rsidRPr="002D10EB">
        <w:t>Un camarade était venu</w:t>
      </w:r>
      <w:r w:rsidR="00EE0B82">
        <w:t xml:space="preserve">, </w:t>
      </w:r>
      <w:r w:rsidRPr="002D10EB">
        <w:t>des premiers</w:t>
      </w:r>
      <w:r w:rsidR="00EE0B82">
        <w:t xml:space="preserve">, </w:t>
      </w:r>
      <w:r w:rsidRPr="002D10EB">
        <w:t>voir comment se comporte un citadin qui s</w:t>
      </w:r>
      <w:r w:rsidR="00EE0B82">
        <w:t>’</w:t>
      </w:r>
      <w:r w:rsidRPr="002D10EB">
        <w:t>est retiré à la campagne</w:t>
      </w:r>
      <w:r w:rsidR="00EE0B82">
        <w:t xml:space="preserve">. </w:t>
      </w:r>
      <w:r w:rsidRPr="002D10EB">
        <w:t>Je l</w:t>
      </w:r>
      <w:r w:rsidR="00EE0B82">
        <w:t>’</w:t>
      </w:r>
      <w:r w:rsidRPr="002D10EB">
        <w:t xml:space="preserve">avais </w:t>
      </w:r>
      <w:r w:rsidRPr="002D10EB">
        <w:lastRenderedPageBreak/>
        <w:t>r</w:t>
      </w:r>
      <w:r w:rsidRPr="002D10EB">
        <w:t>e</w:t>
      </w:r>
      <w:r w:rsidRPr="002D10EB">
        <w:t>çu</w:t>
      </w:r>
      <w:r w:rsidR="00EE0B82">
        <w:t xml:space="preserve">, </w:t>
      </w:r>
      <w:r w:rsidRPr="002D10EB">
        <w:t>sans faux col</w:t>
      </w:r>
      <w:r w:rsidR="00EE0B82">
        <w:t xml:space="preserve">, </w:t>
      </w:r>
      <w:r w:rsidRPr="002D10EB">
        <w:t>en homme simple revenu des complications de la ville</w:t>
      </w:r>
      <w:r w:rsidR="00EE0B82">
        <w:t xml:space="preserve">. </w:t>
      </w:r>
      <w:r w:rsidRPr="002D10EB">
        <w:t>Je lui montrais mes poules</w:t>
      </w:r>
      <w:r w:rsidR="00EE0B82">
        <w:t>.</w:t>
      </w:r>
    </w:p>
    <w:p w14:paraId="0406F88C" w14:textId="77777777" w:rsidR="00EE0B82" w:rsidRDefault="000A7E25" w:rsidP="000A7E25">
      <w:r w:rsidRPr="002D10EB">
        <w:t>Mon chat</w:t>
      </w:r>
      <w:r w:rsidR="00EE0B82">
        <w:t xml:space="preserve">, </w:t>
      </w:r>
      <w:r w:rsidRPr="002D10EB">
        <w:t>près de l</w:t>
      </w:r>
      <w:r w:rsidR="00EE0B82">
        <w:t>’</w:t>
      </w:r>
      <w:r w:rsidRPr="002D10EB">
        <w:t>enclos</w:t>
      </w:r>
      <w:r w:rsidR="00EE0B82">
        <w:t xml:space="preserve">, </w:t>
      </w:r>
      <w:r w:rsidRPr="002D10EB">
        <w:t>guettait les poussins</w:t>
      </w:r>
      <w:r w:rsidR="00EE0B82">
        <w:t xml:space="preserve">. </w:t>
      </w:r>
      <w:r w:rsidRPr="002D10EB">
        <w:t>Les gue</w:t>
      </w:r>
      <w:r w:rsidRPr="002D10EB">
        <w:t>t</w:t>
      </w:r>
      <w:r w:rsidRPr="002D10EB">
        <w:t>tait-il</w:t>
      </w:r>
      <w:r w:rsidR="00EE0B82">
        <w:t xml:space="preserve"> ? </w:t>
      </w:r>
      <w:r w:rsidRPr="002D10EB">
        <w:t>Plutôt</w:t>
      </w:r>
      <w:r w:rsidR="00EE0B82">
        <w:t xml:space="preserve">, </w:t>
      </w:r>
      <w:r w:rsidRPr="002D10EB">
        <w:t>il les regardait de loin</w:t>
      </w:r>
      <w:r w:rsidR="00EE0B82">
        <w:t xml:space="preserve">, </w:t>
      </w:r>
      <w:r w:rsidRPr="002D10EB">
        <w:t>avec prudence</w:t>
      </w:r>
      <w:r w:rsidR="00EE0B82">
        <w:t xml:space="preserve">, </w:t>
      </w:r>
      <w:r w:rsidRPr="002D10EB">
        <w:t>comme on se méfie des choses qui vous attirent des coups</w:t>
      </w:r>
      <w:r w:rsidR="00EE0B82">
        <w:t xml:space="preserve">, </w:t>
      </w:r>
      <w:r w:rsidRPr="002D10EB">
        <w:t>quand on les touche</w:t>
      </w:r>
      <w:r w:rsidR="00EE0B82">
        <w:t xml:space="preserve">. </w:t>
      </w:r>
      <w:r w:rsidRPr="002D10EB">
        <w:t>Je l</w:t>
      </w:r>
      <w:r w:rsidR="00EE0B82">
        <w:t>’</w:t>
      </w:r>
      <w:r w:rsidRPr="002D10EB">
        <w:t>avais dressé</w:t>
      </w:r>
      <w:r w:rsidR="00EE0B82">
        <w:t xml:space="preserve">, </w:t>
      </w:r>
      <w:r w:rsidRPr="002D10EB">
        <w:t>nous étions des amis</w:t>
      </w:r>
      <w:r w:rsidR="00EE0B82">
        <w:t>.</w:t>
      </w:r>
    </w:p>
    <w:p w14:paraId="1A79D33A" w14:textId="77777777" w:rsidR="00EE0B82" w:rsidRDefault="000A7E25" w:rsidP="000A7E25">
      <w:r w:rsidRPr="002D10EB">
        <w:t>N</w:t>
      </w:r>
      <w:r w:rsidR="00EE0B82">
        <w:t>’</w:t>
      </w:r>
      <w:r w:rsidRPr="002D10EB">
        <w:t>importe</w:t>
      </w:r>
      <w:r w:rsidR="00EE0B82">
        <w:t xml:space="preserve"> ! </w:t>
      </w:r>
      <w:r w:rsidRPr="002D10EB">
        <w:t>Il les guettait</w:t>
      </w:r>
      <w:r w:rsidR="00EE0B82">
        <w:t xml:space="preserve">. </w:t>
      </w:r>
      <w:r w:rsidRPr="002D10EB">
        <w:t>Il suffisait d</w:t>
      </w:r>
      <w:r w:rsidR="00EE0B82">
        <w:t>’</w:t>
      </w:r>
      <w:r w:rsidRPr="002D10EB">
        <w:t>un camarade</w:t>
      </w:r>
      <w:r w:rsidR="00EE0B82">
        <w:t xml:space="preserve"> : </w:t>
      </w:r>
      <w:r w:rsidRPr="002D10EB">
        <w:t>la ville en me touchant m</w:t>
      </w:r>
      <w:r w:rsidR="00EE0B82">
        <w:t>’</w:t>
      </w:r>
      <w:r w:rsidRPr="002D10EB">
        <w:t>avait refait injuste</w:t>
      </w:r>
      <w:r w:rsidR="00EE0B82">
        <w:t xml:space="preserve">. </w:t>
      </w:r>
      <w:r w:rsidRPr="002D10EB">
        <w:t>Devant ce monsieur</w:t>
      </w:r>
      <w:r w:rsidR="00EE0B82">
        <w:t xml:space="preserve">, </w:t>
      </w:r>
      <w:r w:rsidRPr="002D10EB">
        <w:t>il me fallait</w:t>
      </w:r>
      <w:r w:rsidR="00EE0B82">
        <w:t xml:space="preserve">, </w:t>
      </w:r>
      <w:r w:rsidRPr="002D10EB">
        <w:t>cabotin</w:t>
      </w:r>
      <w:r w:rsidR="00EE0B82">
        <w:t xml:space="preserve">, </w:t>
      </w:r>
      <w:r w:rsidRPr="002D10EB">
        <w:t>montrer que j</w:t>
      </w:r>
      <w:r w:rsidR="00EE0B82">
        <w:t>’</w:t>
      </w:r>
      <w:r w:rsidRPr="002D10EB">
        <w:t>avais une arme de paysan</w:t>
      </w:r>
      <w:r w:rsidR="00EE0B82">
        <w:t xml:space="preserve">, </w:t>
      </w:r>
      <w:r w:rsidRPr="002D10EB">
        <w:t>que je savais m</w:t>
      </w:r>
      <w:r w:rsidR="00EE0B82">
        <w:t>’</w:t>
      </w:r>
      <w:r w:rsidRPr="002D10EB">
        <w:t>en servir en paysan</w:t>
      </w:r>
      <w:r w:rsidR="00EE0B82">
        <w:t xml:space="preserve">, </w:t>
      </w:r>
      <w:r w:rsidRPr="002D10EB">
        <w:t>et</w:t>
      </w:r>
      <w:r w:rsidR="00EE0B82">
        <w:t xml:space="preserve">, </w:t>
      </w:r>
      <w:r w:rsidRPr="002D10EB">
        <w:t>comme un paysan</w:t>
      </w:r>
      <w:r w:rsidR="00EE0B82">
        <w:t xml:space="preserve">, </w:t>
      </w:r>
      <w:r w:rsidRPr="002D10EB">
        <w:t>tirer juste</w:t>
      </w:r>
      <w:r w:rsidR="00EE0B82">
        <w:t>.</w:t>
      </w:r>
    </w:p>
    <w:p w14:paraId="4EA90CAB" w14:textId="77777777" w:rsidR="00EE0B82" w:rsidRDefault="000A7E25" w:rsidP="000A7E25">
      <w:r w:rsidRPr="002D10EB">
        <w:t>J</w:t>
      </w:r>
      <w:r w:rsidR="00EE0B82">
        <w:t>’</w:t>
      </w:r>
      <w:r w:rsidRPr="002D10EB">
        <w:t>ai tiré juste</w:t>
      </w:r>
      <w:r w:rsidR="00EE0B82">
        <w:t xml:space="preserve"> – </w:t>
      </w:r>
      <w:r w:rsidRPr="002D10EB">
        <w:t>comme une brute</w:t>
      </w:r>
      <w:r w:rsidR="00EE0B82">
        <w:t>.</w:t>
      </w:r>
    </w:p>
    <w:p w14:paraId="4657E997" w14:textId="77777777" w:rsidR="00EE0B82" w:rsidRDefault="000A7E25" w:rsidP="000A7E25">
      <w:r w:rsidRPr="002D10EB">
        <w:t>Ce n</w:t>
      </w:r>
      <w:r w:rsidR="00EE0B82">
        <w:t>’</w:t>
      </w:r>
      <w:r w:rsidRPr="002D10EB">
        <w:t>était pas difficile</w:t>
      </w:r>
      <w:r w:rsidR="00EE0B82">
        <w:t>.</w:t>
      </w:r>
    </w:p>
    <w:p w14:paraId="35A92E28" w14:textId="77777777" w:rsidR="00EE0B82" w:rsidRDefault="000A7E25" w:rsidP="000A7E25">
      <w:r w:rsidRPr="002D10EB">
        <w:t>Le nez sur les pattes</w:t>
      </w:r>
      <w:r w:rsidR="00EE0B82">
        <w:t xml:space="preserve">, </w:t>
      </w:r>
      <w:r w:rsidRPr="002D10EB">
        <w:t>le chat ne regardait même plus mes poussins</w:t>
      </w:r>
      <w:r w:rsidR="00EE0B82">
        <w:t xml:space="preserve">. </w:t>
      </w:r>
      <w:r w:rsidRPr="002D10EB">
        <w:t>Le soleil lui donnait chaud sous les poils</w:t>
      </w:r>
      <w:r w:rsidR="00EE0B82">
        <w:t xml:space="preserve">. </w:t>
      </w:r>
      <w:r w:rsidRPr="002D10EB">
        <w:t>Il dormait comme sur mes genoux</w:t>
      </w:r>
      <w:r w:rsidR="00EE0B82">
        <w:t xml:space="preserve">. </w:t>
      </w:r>
      <w:r w:rsidRPr="002D10EB">
        <w:t>D</w:t>
      </w:r>
      <w:r w:rsidR="00EE0B82">
        <w:t>’</w:t>
      </w:r>
      <w:r w:rsidRPr="002D10EB">
        <w:t>accroupi qu</w:t>
      </w:r>
      <w:r w:rsidR="00EE0B82">
        <w:t>’</w:t>
      </w:r>
      <w:r w:rsidRPr="002D10EB">
        <w:t>il était</w:t>
      </w:r>
      <w:r w:rsidR="00EE0B82">
        <w:t xml:space="preserve">, </w:t>
      </w:r>
      <w:r w:rsidRPr="002D10EB">
        <w:t>il a versé sur le flanc</w:t>
      </w:r>
      <w:r w:rsidR="00EE0B82">
        <w:t xml:space="preserve"> – </w:t>
      </w:r>
      <w:r w:rsidRPr="002D10EB">
        <w:t>sans un bond</w:t>
      </w:r>
      <w:r w:rsidR="00EE0B82">
        <w:t xml:space="preserve">. </w:t>
      </w:r>
      <w:r w:rsidRPr="002D10EB">
        <w:t>Il ne saignait pas</w:t>
      </w:r>
      <w:r w:rsidR="00EE0B82">
        <w:t xml:space="preserve">. </w:t>
      </w:r>
      <w:r w:rsidRPr="002D10EB">
        <w:t>Quelques larmes lui sortaient des yeux</w:t>
      </w:r>
      <w:r w:rsidR="00EE0B82">
        <w:t xml:space="preserve">, </w:t>
      </w:r>
      <w:r w:rsidRPr="002D10EB">
        <w:t>meilleures que les miennes</w:t>
      </w:r>
      <w:r w:rsidR="00EE0B82">
        <w:t xml:space="preserve"> – </w:t>
      </w:r>
      <w:r w:rsidRPr="002D10EB">
        <w:t>car je pleurais maintenant</w:t>
      </w:r>
      <w:r w:rsidR="00EE0B82">
        <w:t>.</w:t>
      </w:r>
    </w:p>
    <w:p w14:paraId="365C8860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16E8AE88" w14:textId="77777777" w:rsidR="00EE0B82" w:rsidRDefault="000A7E25" w:rsidP="000A7E25">
      <w:pPr>
        <w:pStyle w:val="Sous-titre"/>
        <w:jc w:val="left"/>
      </w:pPr>
      <w:r w:rsidRPr="002D10EB">
        <w:t>LE MIRACLE</w:t>
      </w:r>
      <w:r w:rsidR="00EE0B82">
        <w:t>.</w:t>
      </w:r>
    </w:p>
    <w:p w14:paraId="50278B72" w14:textId="77777777" w:rsidR="003E208B" w:rsidRPr="003E208B" w:rsidRDefault="003E208B" w:rsidP="003E208B">
      <w:pPr>
        <w:pStyle w:val="NormalSolidaire"/>
      </w:pPr>
    </w:p>
    <w:p w14:paraId="777C6135" w14:textId="77777777" w:rsidR="00EE0B82" w:rsidRDefault="000A7E25" w:rsidP="000A7E25">
      <w:r w:rsidRPr="002D10EB">
        <w:t>J</w:t>
      </w:r>
      <w:r w:rsidR="00EE0B82">
        <w:t>’</w:t>
      </w:r>
      <w:r w:rsidRPr="002D10EB">
        <w:t>ai l</w:t>
      </w:r>
      <w:r w:rsidR="00EE0B82">
        <w:t>’</w:t>
      </w:r>
      <w:r w:rsidRPr="002D10EB">
        <w:t>œil qui pleure</w:t>
      </w:r>
      <w:r w:rsidR="00EE0B82">
        <w:t xml:space="preserve">, </w:t>
      </w:r>
      <w:r w:rsidRPr="002D10EB">
        <w:t>je suis très gros de la joue gauche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entre chez les Baerkaelens</w:t>
      </w:r>
      <w:r w:rsidR="00EE0B82">
        <w:t>.</w:t>
      </w:r>
    </w:p>
    <w:p w14:paraId="79AA2B3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Tiens</w:t>
      </w:r>
      <w:r>
        <w:t xml:space="preserve"> ! </w:t>
      </w:r>
      <w:r w:rsidR="000A7E25" w:rsidRPr="002D10EB">
        <w:t>fait Mélanie</w:t>
      </w:r>
      <w:r>
        <w:t xml:space="preserve">, </w:t>
      </w:r>
      <w:r w:rsidR="000A7E25" w:rsidRPr="002D10EB">
        <w:t>vous avez mal aux dents</w:t>
      </w:r>
      <w:r>
        <w:t> ?</w:t>
      </w:r>
    </w:p>
    <w:p w14:paraId="104975B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oui</w:t>
      </w:r>
      <w:r>
        <w:t xml:space="preserve">, </w:t>
      </w:r>
      <w:r w:rsidR="000A7E25" w:rsidRPr="002D10EB">
        <w:t>Mélanie</w:t>
      </w:r>
      <w:r>
        <w:t>.</w:t>
      </w:r>
    </w:p>
    <w:p w14:paraId="6D369E83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Tiens</w:t>
      </w:r>
      <w:r>
        <w:t xml:space="preserve"> ! </w:t>
      </w:r>
      <w:r w:rsidR="000A7E25" w:rsidRPr="002D10EB">
        <w:t>dit Vader</w:t>
      </w:r>
      <w:r>
        <w:t xml:space="preserve">, </w:t>
      </w:r>
      <w:r w:rsidR="000A7E25" w:rsidRPr="002D10EB">
        <w:t>vous avez mal aux dents</w:t>
      </w:r>
      <w:r>
        <w:t>.</w:t>
      </w:r>
    </w:p>
    <w:p w14:paraId="636BF30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oui</w:t>
      </w:r>
      <w:r>
        <w:t xml:space="preserve">, </w:t>
      </w:r>
      <w:r w:rsidR="000A7E25" w:rsidRPr="002D10EB">
        <w:t>Vader</w:t>
      </w:r>
      <w:r>
        <w:t>.</w:t>
      </w:r>
    </w:p>
    <w:p w14:paraId="3F578C6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Tiens</w:t>
      </w:r>
      <w:r>
        <w:t xml:space="preserve"> ! </w:t>
      </w:r>
      <w:r w:rsidR="000A7E25" w:rsidRPr="002D10EB">
        <w:t>commence Trees</w:t>
      </w:r>
      <w:r>
        <w:t>…</w:t>
      </w:r>
    </w:p>
    <w:p w14:paraId="1CB1B64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Voui</w:t>
      </w:r>
      <w:r>
        <w:t xml:space="preserve">, </w:t>
      </w:r>
      <w:r w:rsidR="000A7E25" w:rsidRPr="002D10EB">
        <w:t>Trees</w:t>
      </w:r>
      <w:r>
        <w:t>…</w:t>
      </w:r>
    </w:p>
    <w:p w14:paraId="68AB062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Monsieur</w:t>
      </w:r>
      <w:r>
        <w:t xml:space="preserve">, </w:t>
      </w:r>
      <w:r w:rsidR="000A7E25" w:rsidRPr="002D10EB">
        <w:t>demande Benooi</w:t>
      </w:r>
      <w:r>
        <w:t xml:space="preserve">, </w:t>
      </w:r>
      <w:r w:rsidR="000A7E25" w:rsidRPr="002D10EB">
        <w:t>voulez-vous que je vous l</w:t>
      </w:r>
      <w:r>
        <w:t>’</w:t>
      </w:r>
      <w:r w:rsidR="000A7E25" w:rsidRPr="002D10EB">
        <w:t>arrache</w:t>
      </w:r>
      <w:r>
        <w:t> ?</w:t>
      </w:r>
    </w:p>
    <w:p w14:paraId="0418EFA0" w14:textId="77777777" w:rsidR="00EE0B82" w:rsidRDefault="000A7E25" w:rsidP="000A7E25">
      <w:r w:rsidRPr="002D10EB">
        <w:t>Quand Benooi a mal aux dents</w:t>
      </w:r>
      <w:r w:rsidR="00EE0B82">
        <w:t xml:space="preserve">, </w:t>
      </w:r>
      <w:r w:rsidRPr="002D10EB">
        <w:t>il va dans le hangar aux outils</w:t>
      </w:r>
      <w:r w:rsidR="00EE0B82">
        <w:t xml:space="preserve">, </w:t>
      </w:r>
      <w:r w:rsidRPr="002D10EB">
        <w:t>choisit des tenailles</w:t>
      </w:r>
      <w:r w:rsidR="00EE0B82">
        <w:t xml:space="preserve">, </w:t>
      </w:r>
      <w:r w:rsidRPr="002D10EB">
        <w:t>attrape sa dent</w:t>
      </w:r>
      <w:r w:rsidR="00EE0B82">
        <w:t xml:space="preserve">, </w:t>
      </w:r>
      <w:r w:rsidRPr="002D10EB">
        <w:t>puis tire dessus</w:t>
      </w:r>
      <w:r w:rsidR="00EE0B82">
        <w:t xml:space="preserve">, </w:t>
      </w:r>
      <w:r w:rsidRPr="002D10EB">
        <w:t>jusqu</w:t>
      </w:r>
      <w:r w:rsidR="00EE0B82">
        <w:t>’</w:t>
      </w:r>
      <w:r w:rsidRPr="002D10EB">
        <w:t>à ce que ça vienne ou que ça casse</w:t>
      </w:r>
      <w:r w:rsidR="00EE0B82">
        <w:t>.</w:t>
      </w:r>
    </w:p>
    <w:p w14:paraId="4BAD8997" w14:textId="77777777" w:rsidR="00EE0B82" w:rsidRDefault="000A7E25" w:rsidP="000A7E25">
      <w:r w:rsidRPr="002D10EB">
        <w:t>Il me montre sa rangée de chicots</w:t>
      </w:r>
      <w:r w:rsidR="00EE0B82">
        <w:t>.</w:t>
      </w:r>
    </w:p>
    <w:p w14:paraId="5B84561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 xml:space="preserve">, </w:t>
      </w:r>
      <w:r w:rsidR="000A7E25" w:rsidRPr="002D10EB">
        <w:t>merci</w:t>
      </w:r>
      <w:r>
        <w:t xml:space="preserve">, </w:t>
      </w:r>
      <w:r w:rsidR="000A7E25" w:rsidRPr="002D10EB">
        <w:t>Benooi</w:t>
      </w:r>
      <w:r>
        <w:t xml:space="preserve"> ; </w:t>
      </w:r>
      <w:r w:rsidR="000A7E25" w:rsidRPr="002D10EB">
        <w:t>aujourd</w:t>
      </w:r>
      <w:r>
        <w:t>’</w:t>
      </w:r>
      <w:r w:rsidR="000A7E25" w:rsidRPr="002D10EB">
        <w:t>hui vraiment</w:t>
      </w:r>
      <w:r>
        <w:t xml:space="preserve">, </w:t>
      </w:r>
      <w:r w:rsidR="000A7E25" w:rsidRPr="002D10EB">
        <w:t>je n</w:t>
      </w:r>
      <w:r>
        <w:t>’</w:t>
      </w:r>
      <w:r w:rsidR="000A7E25" w:rsidRPr="002D10EB">
        <w:t>aurais pas le courage</w:t>
      </w:r>
      <w:r>
        <w:t>.</w:t>
      </w:r>
    </w:p>
    <w:p w14:paraId="7EE7DAA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À votre service</w:t>
      </w:r>
      <w:r>
        <w:t xml:space="preserve">, </w:t>
      </w:r>
      <w:r w:rsidR="000A7E25" w:rsidRPr="002D10EB">
        <w:t>dit Benooi</w:t>
      </w:r>
      <w:r>
        <w:t>.</w:t>
      </w:r>
    </w:p>
    <w:p w14:paraId="1FBCA6F1" w14:textId="77777777" w:rsidR="00EE0B82" w:rsidRDefault="000A7E25" w:rsidP="000A7E25">
      <w:r w:rsidRPr="002D10EB">
        <w:t>Il sort et c</w:t>
      </w:r>
      <w:r w:rsidR="00EE0B82">
        <w:t>’</w:t>
      </w:r>
      <w:r w:rsidRPr="002D10EB">
        <w:t>est Fons qui arrive</w:t>
      </w:r>
      <w:r w:rsidR="00EE0B82">
        <w:t>.</w:t>
      </w:r>
    </w:p>
    <w:p w14:paraId="235D36B5" w14:textId="77777777" w:rsidR="00EE0B82" w:rsidRDefault="000A7E25" w:rsidP="000A7E25">
      <w:r w:rsidRPr="002D10EB">
        <w:t>Fons a fini de rafraîchir la litière de Lice</w:t>
      </w:r>
      <w:r w:rsidR="00EE0B82">
        <w:t xml:space="preserve"> ; </w:t>
      </w:r>
      <w:r w:rsidRPr="002D10EB">
        <w:t>il lance dans un coin ses sabots qui jutent</w:t>
      </w:r>
      <w:r w:rsidR="00EE0B82">
        <w:t xml:space="preserve">. </w:t>
      </w:r>
      <w:r w:rsidRPr="002D10EB">
        <w:t>Il va droit à ma joue</w:t>
      </w:r>
      <w:r w:rsidR="00EE0B82">
        <w:t> :</w:t>
      </w:r>
    </w:p>
    <w:p w14:paraId="4A08785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vois</w:t>
      </w:r>
      <w:r>
        <w:t xml:space="preserve">, </w:t>
      </w:r>
      <w:r w:rsidR="000A7E25" w:rsidRPr="002D10EB">
        <w:t>dit Fons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une dent qui pourrit</w:t>
      </w:r>
      <w:r>
        <w:t> !</w:t>
      </w:r>
    </w:p>
    <w:p w14:paraId="41FDC9D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Fons</w:t>
      </w:r>
      <w:r>
        <w:t xml:space="preserve">, </w:t>
      </w:r>
      <w:r w:rsidR="000A7E25" w:rsidRPr="002D10EB">
        <w:t>si vous saviez comme elle est longue</w:t>
      </w:r>
      <w:r>
        <w:t> !</w:t>
      </w:r>
    </w:p>
    <w:p w14:paraId="40344ED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Tant mieux</w:t>
      </w:r>
      <w:r>
        <w:t xml:space="preserve">, </w:t>
      </w:r>
      <w:r w:rsidR="000A7E25" w:rsidRPr="002D10EB">
        <w:t>dit Fons</w:t>
      </w:r>
      <w:r>
        <w:t xml:space="preserve">, </w:t>
      </w:r>
      <w:r w:rsidR="000A7E25" w:rsidRPr="002D10EB">
        <w:t>je vais vous la guérir</w:t>
      </w:r>
      <w:r>
        <w:t>.</w:t>
      </w:r>
    </w:p>
    <w:p w14:paraId="31C04D04" w14:textId="77777777" w:rsidR="00EE0B82" w:rsidRDefault="000A7E25" w:rsidP="000A7E25">
      <w:r w:rsidRPr="002D10EB">
        <w:t>Il va dans sa poche</w:t>
      </w:r>
      <w:r w:rsidR="00EE0B82">
        <w:t xml:space="preserve">, </w:t>
      </w:r>
      <w:r w:rsidRPr="002D10EB">
        <w:t>en sort quelque chose qu</w:t>
      </w:r>
      <w:r w:rsidR="00EE0B82">
        <w:t>’</w:t>
      </w:r>
      <w:r w:rsidRPr="002D10EB">
        <w:t>il a toujours sur lui</w:t>
      </w:r>
      <w:r w:rsidR="00EE0B82">
        <w:t>.</w:t>
      </w:r>
    </w:p>
    <w:p w14:paraId="395768E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</w:t>
      </w:r>
      <w:r>
        <w:t>’</w:t>
      </w:r>
      <w:r w:rsidR="000A7E25" w:rsidRPr="002D10EB">
        <w:t>est-ce que c</w:t>
      </w:r>
      <w:r>
        <w:t>’</w:t>
      </w:r>
      <w:r w:rsidR="000A7E25" w:rsidRPr="002D10EB">
        <w:t>est</w:t>
      </w:r>
      <w:r>
        <w:t xml:space="preserve">, </w:t>
      </w:r>
      <w:r w:rsidR="000A7E25" w:rsidRPr="002D10EB">
        <w:t>Fons</w:t>
      </w:r>
      <w:r>
        <w:t xml:space="preserve"> ? </w:t>
      </w:r>
      <w:r w:rsidR="000A7E25" w:rsidRPr="002D10EB">
        <w:t>Tiens</w:t>
      </w:r>
      <w:r>
        <w:t xml:space="preserve"> ! </w:t>
      </w:r>
      <w:r w:rsidR="000A7E25" w:rsidRPr="002D10EB">
        <w:t>une dent</w:t>
      </w:r>
      <w:r>
        <w:t> ?…</w:t>
      </w:r>
    </w:p>
    <w:p w14:paraId="6960F0B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dit Fons</w:t>
      </w:r>
      <w:r>
        <w:t xml:space="preserve">, </w:t>
      </w:r>
      <w:r w:rsidR="000A7E25" w:rsidRPr="002D10EB">
        <w:t>elle vient du cimetière</w:t>
      </w:r>
      <w:r>
        <w:t>.</w:t>
      </w:r>
    </w:p>
    <w:p w14:paraId="470055AE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Du cimetière</w:t>
      </w:r>
      <w:r>
        <w:t xml:space="preserve">, </w:t>
      </w:r>
      <w:r w:rsidR="000A7E25" w:rsidRPr="002D10EB">
        <w:t>Fons</w:t>
      </w:r>
      <w:r>
        <w:t> ?</w:t>
      </w:r>
    </w:p>
    <w:p w14:paraId="72E3D7F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dit Fons</w:t>
      </w:r>
      <w:r>
        <w:t xml:space="preserve">, </w:t>
      </w:r>
      <w:r w:rsidR="000A7E25" w:rsidRPr="002D10EB">
        <w:t>je l</w:t>
      </w:r>
      <w:r>
        <w:t>’</w:t>
      </w:r>
      <w:r w:rsidR="000A7E25" w:rsidRPr="002D10EB">
        <w:t>ai trouvée</w:t>
      </w:r>
      <w:r>
        <w:t xml:space="preserve">… </w:t>
      </w:r>
      <w:r w:rsidR="000A7E25" w:rsidRPr="002D10EB">
        <w:t>Alors voilà</w:t>
      </w:r>
      <w:r>
        <w:t xml:space="preserve"> : </w:t>
      </w:r>
      <w:r w:rsidR="000A7E25" w:rsidRPr="002D10EB">
        <w:t>je vais en frotter la vôtre</w:t>
      </w:r>
      <w:r>
        <w:t xml:space="preserve"> ; </w:t>
      </w:r>
      <w:r w:rsidR="000A7E25" w:rsidRPr="002D10EB">
        <w:t>pendant ce temps vous prierez pour les âmes du Purgatoire</w:t>
      </w:r>
      <w:r>
        <w:t xml:space="preserve">, </w:t>
      </w:r>
      <w:r w:rsidR="000A7E25" w:rsidRPr="002D10EB">
        <w:t>et vous serez guéri</w:t>
      </w:r>
      <w:r>
        <w:t>…</w:t>
      </w:r>
    </w:p>
    <w:p w14:paraId="29E0095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On peut voir</w:t>
      </w:r>
      <w:r>
        <w:t xml:space="preserve">, </w:t>
      </w:r>
      <w:r w:rsidR="000A7E25" w:rsidRPr="002D10EB">
        <w:t>Fons</w:t>
      </w:r>
      <w:r>
        <w:t> ?</w:t>
      </w:r>
    </w:p>
    <w:p w14:paraId="12D287C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certainement</w:t>
      </w:r>
      <w:r>
        <w:t>.</w:t>
      </w:r>
    </w:p>
    <w:p w14:paraId="31B0845D" w14:textId="77777777" w:rsidR="00EE0B82" w:rsidRDefault="000A7E25" w:rsidP="000A7E25">
      <w:r w:rsidRPr="002D10EB">
        <w:t>C</w:t>
      </w:r>
      <w:r w:rsidR="00EE0B82">
        <w:t>’</w:t>
      </w:r>
      <w:r w:rsidRPr="002D10EB">
        <w:t>est lourd</w:t>
      </w:r>
      <w:r w:rsidR="00EE0B82">
        <w:t xml:space="preserve">, </w:t>
      </w:r>
      <w:r w:rsidRPr="002D10EB">
        <w:t>un peu jaune</w:t>
      </w:r>
      <w:r w:rsidR="00EE0B82">
        <w:t xml:space="preserve">, </w:t>
      </w:r>
      <w:r w:rsidRPr="002D10EB">
        <w:t>on dirait un vieux dé</w:t>
      </w:r>
      <w:r w:rsidR="00EE0B82">
        <w:t xml:space="preserve">, </w:t>
      </w:r>
      <w:r w:rsidRPr="002D10EB">
        <w:t>avec du noir dans les creux</w:t>
      </w:r>
      <w:r w:rsidR="00EE0B82">
        <w:t xml:space="preserve">. </w:t>
      </w:r>
      <w:r w:rsidRPr="002D10EB">
        <w:t>Le type qui portait ça devait avoir une fameuse mâchoire</w:t>
      </w:r>
      <w:r w:rsidR="00EE0B82">
        <w:t>.</w:t>
      </w:r>
    </w:p>
    <w:p w14:paraId="5BD2A2C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ça vient d</w:t>
      </w:r>
      <w:r>
        <w:t>’</w:t>
      </w:r>
      <w:r w:rsidR="000A7E25" w:rsidRPr="002D10EB">
        <w:t>un cimetière</w:t>
      </w:r>
      <w:r>
        <w:t xml:space="preserve">, </w:t>
      </w:r>
      <w:r w:rsidR="000A7E25" w:rsidRPr="002D10EB">
        <w:t>Fons</w:t>
      </w:r>
      <w:r>
        <w:t xml:space="preserve"> ?… </w:t>
      </w:r>
      <w:r w:rsidR="000A7E25" w:rsidRPr="002D10EB">
        <w:t>Ça n</w:t>
      </w:r>
      <w:r>
        <w:t>’</w:t>
      </w:r>
      <w:r w:rsidR="000A7E25" w:rsidRPr="002D10EB">
        <w:t>est pas très</w:t>
      </w:r>
      <w:r>
        <w:t>…</w:t>
      </w:r>
    </w:p>
    <w:p w14:paraId="3ABC631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dit Fons</w:t>
      </w:r>
      <w:r>
        <w:t xml:space="preserve">, </w:t>
      </w:r>
      <w:r w:rsidR="000A7E25" w:rsidRPr="002D10EB">
        <w:t>je l</w:t>
      </w:r>
      <w:r>
        <w:t>’</w:t>
      </w:r>
      <w:r w:rsidR="000A7E25" w:rsidRPr="002D10EB">
        <w:t>ai lavée</w:t>
      </w:r>
      <w:r>
        <w:t xml:space="preserve">… </w:t>
      </w:r>
      <w:r w:rsidR="000A7E25" w:rsidRPr="002D10EB">
        <w:t>et depuis le temps qu</w:t>
      </w:r>
      <w:r>
        <w:t>’</w:t>
      </w:r>
      <w:r w:rsidR="000A7E25" w:rsidRPr="002D10EB">
        <w:t>elle me sert</w:t>
      </w:r>
      <w:r>
        <w:t>…</w:t>
      </w:r>
    </w:p>
    <w:p w14:paraId="68327AA4" w14:textId="77777777" w:rsidR="00EE0B82" w:rsidRDefault="000A7E25" w:rsidP="000A7E25">
      <w:r w:rsidRPr="002D10EB">
        <w:t>Le moyen</w:t>
      </w:r>
      <w:r w:rsidR="00EE0B82">
        <w:t xml:space="preserve">, </w:t>
      </w:r>
      <w:r w:rsidRPr="002D10EB">
        <w:t>en effet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être dégoûté</w:t>
      </w:r>
      <w:r w:rsidR="00EE0B82">
        <w:t> ?</w:t>
      </w:r>
    </w:p>
    <w:p w14:paraId="7397C72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Soit</w:t>
      </w:r>
      <w:r>
        <w:t xml:space="preserve">, </w:t>
      </w:r>
      <w:r w:rsidR="000A7E25" w:rsidRPr="002D10EB">
        <w:t>Fons</w:t>
      </w:r>
      <w:r>
        <w:t xml:space="preserve">, </w:t>
      </w:r>
      <w:r w:rsidR="000A7E25" w:rsidRPr="002D10EB">
        <w:t>nous pouvons toujours essayer</w:t>
      </w:r>
      <w:r>
        <w:t>.</w:t>
      </w:r>
    </w:p>
    <w:p w14:paraId="20BF503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À la bonne heure</w:t>
      </w:r>
      <w:r>
        <w:t xml:space="preserve">, </w:t>
      </w:r>
      <w:r w:rsidR="000A7E25" w:rsidRPr="002D10EB">
        <w:t>fait Fons</w:t>
      </w:r>
      <w:r>
        <w:t xml:space="preserve">. </w:t>
      </w:r>
      <w:r w:rsidR="000A7E25" w:rsidRPr="002D10EB">
        <w:t>Surtout</w:t>
      </w:r>
      <w:r>
        <w:t xml:space="preserve">, </w:t>
      </w:r>
      <w:r w:rsidR="000A7E25" w:rsidRPr="002D10EB">
        <w:t>n</w:t>
      </w:r>
      <w:r>
        <w:t>’</w:t>
      </w:r>
      <w:r w:rsidR="000A7E25" w:rsidRPr="002D10EB">
        <w:t>oubliez pas votre prière</w:t>
      </w:r>
      <w:r>
        <w:t xml:space="preserve">, </w:t>
      </w:r>
      <w:r w:rsidR="000A7E25" w:rsidRPr="002D10EB">
        <w:t>pour la pauvre âme</w:t>
      </w:r>
      <w:r>
        <w:t>.</w:t>
      </w:r>
    </w:p>
    <w:p w14:paraId="667571B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Celle de la dent</w:t>
      </w:r>
      <w:r>
        <w:t xml:space="preserve">, </w:t>
      </w:r>
      <w:r w:rsidR="000A7E25" w:rsidRPr="002D10EB">
        <w:t>Fons</w:t>
      </w:r>
      <w:r>
        <w:t> ?</w:t>
      </w:r>
    </w:p>
    <w:p w14:paraId="4297B57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 préférence</w:t>
      </w:r>
      <w:r>
        <w:t>.</w:t>
      </w:r>
    </w:p>
    <w:p w14:paraId="5118B2F3" w14:textId="77777777" w:rsidR="00EE0B82" w:rsidRDefault="000A7E25" w:rsidP="000A7E25">
      <w:r w:rsidRPr="002D10EB">
        <w:t>Fons opère comme un vrai dentiste</w:t>
      </w:r>
      <w:r w:rsidR="00EE0B82">
        <w:t xml:space="preserve">. </w:t>
      </w:r>
      <w:r w:rsidRPr="002D10EB">
        <w:t>Il m</w:t>
      </w:r>
      <w:r w:rsidR="00EE0B82">
        <w:t>’</w:t>
      </w:r>
      <w:r w:rsidRPr="002D10EB">
        <w:t>installe sur une chaise</w:t>
      </w:r>
      <w:r w:rsidR="00EE0B82">
        <w:t xml:space="preserve">, </w:t>
      </w:r>
      <w:r w:rsidRPr="002D10EB">
        <w:t>devant la fenêtre</w:t>
      </w:r>
      <w:r w:rsidR="00EE0B82">
        <w:t xml:space="preserve">, </w:t>
      </w:r>
      <w:r w:rsidRPr="002D10EB">
        <w:t>du côté de la lumière</w:t>
      </w:r>
      <w:r w:rsidR="00EE0B82">
        <w:t xml:space="preserve">, </w:t>
      </w:r>
      <w:r w:rsidRPr="002D10EB">
        <w:t>m</w:t>
      </w:r>
      <w:r w:rsidR="00EE0B82">
        <w:t>’</w:t>
      </w:r>
      <w:r w:rsidRPr="002D10EB">
        <w:t>ouvre la bouche</w:t>
      </w:r>
      <w:r w:rsidR="00EE0B82">
        <w:t xml:space="preserve">, </w:t>
      </w:r>
      <w:r w:rsidRPr="002D10EB">
        <w:t>écarte</w:t>
      </w:r>
      <w:r w:rsidR="00EE0B82">
        <w:t xml:space="preserve">, </w:t>
      </w:r>
      <w:r w:rsidRPr="002D10EB">
        <w:t>avec son pouce</w:t>
      </w:r>
      <w:r w:rsidR="00EE0B82">
        <w:t xml:space="preserve">, </w:t>
      </w:r>
      <w:r w:rsidRPr="002D10EB">
        <w:t>ma langue</w:t>
      </w:r>
      <w:r w:rsidR="00EE0B82">
        <w:t xml:space="preserve">, </w:t>
      </w:r>
      <w:r w:rsidRPr="002D10EB">
        <w:t>qui gêne un peu</w:t>
      </w:r>
      <w:r w:rsidR="00EE0B82">
        <w:t xml:space="preserve">, </w:t>
      </w:r>
      <w:r w:rsidRPr="002D10EB">
        <w:t>puis s</w:t>
      </w:r>
      <w:r w:rsidR="00EE0B82">
        <w:t>’</w:t>
      </w:r>
      <w:r w:rsidRPr="002D10EB">
        <w:t>applique</w:t>
      </w:r>
      <w:r w:rsidR="00EE0B82">
        <w:t xml:space="preserve">, </w:t>
      </w:r>
      <w:r w:rsidRPr="002D10EB">
        <w:t>avec sa dent</w:t>
      </w:r>
      <w:r w:rsidR="00EE0B82">
        <w:t xml:space="preserve">, </w:t>
      </w:r>
      <w:r w:rsidRPr="002D10EB">
        <w:t>à toucher juste</w:t>
      </w:r>
      <w:r w:rsidR="00EE0B82">
        <w:t>.</w:t>
      </w:r>
    </w:p>
    <w:p w14:paraId="3B95FAA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priez</w:t>
      </w:r>
      <w:r>
        <w:t xml:space="preserve">, </w:t>
      </w:r>
      <w:r w:rsidR="000A7E25" w:rsidRPr="002D10EB">
        <w:t>n</w:t>
      </w:r>
      <w:r>
        <w:t>’</w:t>
      </w:r>
      <w:r w:rsidR="000A7E25" w:rsidRPr="002D10EB">
        <w:t>est-ce pas</w:t>
      </w:r>
      <w:r>
        <w:t xml:space="preserve"> ? </w:t>
      </w:r>
      <w:r w:rsidR="000A7E25" w:rsidRPr="002D10EB">
        <w:t>s</w:t>
      </w:r>
      <w:r>
        <w:t>’</w:t>
      </w:r>
      <w:r w:rsidR="000A7E25" w:rsidRPr="002D10EB">
        <w:t>informe Fons</w:t>
      </w:r>
      <w:r>
        <w:t>.</w:t>
      </w:r>
    </w:p>
    <w:p w14:paraId="03BCD0FA" w14:textId="77777777" w:rsidR="00EE0B82" w:rsidRDefault="000A7E25" w:rsidP="000A7E25">
      <w:r w:rsidRPr="002D10EB">
        <w:t>Des doigts plein le palais</w:t>
      </w:r>
      <w:r w:rsidR="00EE0B82">
        <w:t xml:space="preserve">, </w:t>
      </w:r>
      <w:r w:rsidRPr="002D10EB">
        <w:t xml:space="preserve">je dis </w:t>
      </w:r>
      <w:r w:rsidR="00EE0B82">
        <w:t>« </w:t>
      </w:r>
      <w:r w:rsidRPr="002D10EB">
        <w:t>oui</w:t>
      </w:r>
      <w:r w:rsidR="00EE0B82">
        <w:t> »</w:t>
      </w:r>
      <w:r w:rsidRPr="002D10EB">
        <w:t xml:space="preserve"> de la gorge</w:t>
      </w:r>
      <w:r w:rsidR="00EE0B82">
        <w:t xml:space="preserve"> ; </w:t>
      </w:r>
      <w:r w:rsidRPr="002D10EB">
        <w:t>je laisse faire une minute et</w:t>
      </w:r>
      <w:r w:rsidR="00EE0B82">
        <w:t xml:space="preserve">, </w:t>
      </w:r>
      <w:r w:rsidRPr="002D10EB">
        <w:t>dès que je le puis</w:t>
      </w:r>
      <w:r w:rsidR="00EE0B82">
        <w:t xml:space="preserve">, </w:t>
      </w:r>
      <w:r w:rsidRPr="002D10EB">
        <w:t>je me retire</w:t>
      </w:r>
      <w:r w:rsidR="00EE0B82">
        <w:t xml:space="preserve">, </w:t>
      </w:r>
      <w:r w:rsidRPr="002D10EB">
        <w:t xml:space="preserve">parce </w:t>
      </w:r>
      <w:r w:rsidRPr="002D10EB">
        <w:lastRenderedPageBreak/>
        <w:t>qu</w:t>
      </w:r>
      <w:r w:rsidR="00EE0B82">
        <w:t>’</w:t>
      </w:r>
      <w:r w:rsidRPr="002D10EB">
        <w:t>en même temps que son pouce il m</w:t>
      </w:r>
      <w:r w:rsidR="00EE0B82">
        <w:t>’</w:t>
      </w:r>
      <w:r w:rsidRPr="002D10EB">
        <w:t>a mis</w:t>
      </w:r>
      <w:r w:rsidR="00EE0B82">
        <w:t xml:space="preserve">, </w:t>
      </w:r>
      <w:r w:rsidRPr="002D10EB">
        <w:t>sur la langue</w:t>
      </w:r>
      <w:r w:rsidR="00EE0B82">
        <w:t xml:space="preserve">, </w:t>
      </w:r>
      <w:r w:rsidRPr="002D10EB">
        <w:t>un fort goût de crottin</w:t>
      </w:r>
      <w:r w:rsidR="00EE0B82">
        <w:t> :</w:t>
      </w:r>
    </w:p>
    <w:p w14:paraId="7DA9BC2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drôle</w:t>
      </w:r>
      <w:r>
        <w:t xml:space="preserve">, </w:t>
      </w:r>
      <w:r w:rsidR="000A7E25" w:rsidRPr="002D10EB">
        <w:t>Fons</w:t>
      </w:r>
      <w:r>
        <w:t xml:space="preserve">, </w:t>
      </w:r>
      <w:r w:rsidR="000A7E25" w:rsidRPr="002D10EB">
        <w:t>je suis guéri</w:t>
      </w:r>
      <w:r>
        <w:t> !</w:t>
      </w:r>
    </w:p>
    <w:p w14:paraId="73A4A40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savais bien</w:t>
      </w:r>
      <w:r>
        <w:t xml:space="preserve">, </w:t>
      </w:r>
      <w:r w:rsidR="000A7E25" w:rsidRPr="002D10EB">
        <w:t>dit Fons</w:t>
      </w:r>
      <w:r>
        <w:t xml:space="preserve">, </w:t>
      </w:r>
      <w:r w:rsidR="000A7E25" w:rsidRPr="002D10EB">
        <w:t>qui essuie la dent à sa culotte et la refourre en poche</w:t>
      </w:r>
      <w:r>
        <w:t>.</w:t>
      </w:r>
    </w:p>
    <w:p w14:paraId="0E3645E4" w14:textId="77777777" w:rsidR="00EE0B82" w:rsidRDefault="000A7E25" w:rsidP="000A7E25">
      <w:r w:rsidRPr="002D10EB">
        <w:t>Mélanie</w:t>
      </w:r>
      <w:r w:rsidR="00EE0B82">
        <w:t xml:space="preserve">, </w:t>
      </w:r>
      <w:r w:rsidRPr="002D10EB">
        <w:t>Vader</w:t>
      </w:r>
      <w:r w:rsidR="00EE0B82">
        <w:t xml:space="preserve">, </w:t>
      </w:r>
      <w:r w:rsidRPr="002D10EB">
        <w:t>Trees</w:t>
      </w:r>
      <w:r w:rsidR="00EE0B82">
        <w:t xml:space="preserve">, </w:t>
      </w:r>
      <w:r w:rsidRPr="002D10EB">
        <w:t>un paysan qui se trouvait là</w:t>
      </w:r>
      <w:r w:rsidR="00EE0B82">
        <w:t xml:space="preserve">, </w:t>
      </w:r>
      <w:r w:rsidRPr="002D10EB">
        <w:t>ont suivi en cercle l</w:t>
      </w:r>
      <w:r w:rsidR="00EE0B82">
        <w:t>’</w:t>
      </w:r>
      <w:r w:rsidRPr="002D10EB">
        <w:t>opération</w:t>
      </w:r>
      <w:r w:rsidR="00EE0B82">
        <w:t xml:space="preserve">. </w:t>
      </w:r>
      <w:r w:rsidRPr="002D10EB">
        <w:t>Ma dent guérie leur rappelle des m</w:t>
      </w:r>
      <w:r w:rsidRPr="002D10EB">
        <w:t>i</w:t>
      </w:r>
      <w:r w:rsidRPr="002D10EB">
        <w:t>racles</w:t>
      </w:r>
      <w:r w:rsidR="00EE0B82">
        <w:t>.</w:t>
      </w:r>
    </w:p>
    <w:p w14:paraId="5323F419" w14:textId="77777777" w:rsidR="00EE0B82" w:rsidRDefault="000A7E25" w:rsidP="000A7E25">
      <w:r w:rsidRPr="002D10EB">
        <w:t>Vader a connu une femme qui</w:t>
      </w:r>
      <w:r w:rsidR="00EE0B82">
        <w:t xml:space="preserve">, </w:t>
      </w:r>
      <w:r w:rsidRPr="002D10EB">
        <w:t>partie pour Lourdes</w:t>
      </w:r>
      <w:r w:rsidR="00EE0B82">
        <w:t xml:space="preserve">, </w:t>
      </w:r>
      <w:r w:rsidRPr="002D10EB">
        <w:t>toute courbée</w:t>
      </w:r>
      <w:r w:rsidR="00EE0B82">
        <w:t xml:space="preserve">, </w:t>
      </w:r>
      <w:r w:rsidRPr="002D10EB">
        <w:t>en est revenue droite comme lui</w:t>
      </w:r>
      <w:r w:rsidR="00EE0B82">
        <w:t>.</w:t>
      </w:r>
    </w:p>
    <w:p w14:paraId="25584CB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Moi</w:t>
      </w:r>
      <w:r>
        <w:t xml:space="preserve">, </w:t>
      </w:r>
      <w:r w:rsidR="000A7E25" w:rsidRPr="002D10EB">
        <w:t>commence le paysan</w:t>
      </w:r>
      <w:r>
        <w:t>…</w:t>
      </w:r>
    </w:p>
    <w:p w14:paraId="4784801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Moi</w:t>
      </w:r>
      <w:r>
        <w:t xml:space="preserve">, </w:t>
      </w:r>
      <w:r w:rsidR="000A7E25" w:rsidRPr="002D10EB">
        <w:t>raconte Trees</w:t>
      </w:r>
      <w:r>
        <w:t>…</w:t>
      </w:r>
    </w:p>
    <w:p w14:paraId="4133E51A" w14:textId="77777777" w:rsidR="00EE0B82" w:rsidRDefault="000A7E25" w:rsidP="000A7E25">
      <w:r w:rsidRPr="002D10EB">
        <w:t>Elle parle</w:t>
      </w:r>
      <w:r w:rsidR="00EE0B82">
        <w:t xml:space="preserve">… </w:t>
      </w:r>
      <w:r w:rsidRPr="002D10EB">
        <w:t>tous parlent</w:t>
      </w:r>
      <w:r w:rsidR="00EE0B82">
        <w:t xml:space="preserve">. </w:t>
      </w:r>
      <w:r w:rsidRPr="002D10EB">
        <w:t>Prétexte oublié de leurs histoires</w:t>
      </w:r>
      <w:r w:rsidR="00EE0B82">
        <w:t xml:space="preserve">, </w:t>
      </w:r>
      <w:r w:rsidRPr="002D10EB">
        <w:t>je suce</w:t>
      </w:r>
      <w:r w:rsidR="00EE0B82">
        <w:t xml:space="preserve">, </w:t>
      </w:r>
      <w:r w:rsidRPr="002D10EB">
        <w:t>en silence</w:t>
      </w:r>
      <w:r w:rsidR="00EE0B82">
        <w:t xml:space="preserve">, </w:t>
      </w:r>
      <w:r w:rsidRPr="002D10EB">
        <w:t>dans mon coin</w:t>
      </w:r>
      <w:r w:rsidR="00EE0B82">
        <w:t xml:space="preserve">, </w:t>
      </w:r>
      <w:r w:rsidRPr="002D10EB">
        <w:t>ma dent miraculée qui est toujours aussi longue</w:t>
      </w:r>
      <w:r w:rsidR="00EE0B82">
        <w:t>.</w:t>
      </w:r>
    </w:p>
    <w:p w14:paraId="7EE8E6FD" w14:textId="77777777" w:rsidR="000A7E25" w:rsidRPr="002D10EB" w:rsidRDefault="000A7E25" w:rsidP="000A7E25">
      <w:pPr>
        <w:pStyle w:val="ParagrapheVideNormal"/>
      </w:pPr>
    </w:p>
    <w:p w14:paraId="47F2823A" w14:textId="77777777" w:rsidR="00EE0B82" w:rsidRDefault="000A7E25" w:rsidP="000A7E25">
      <w:pPr>
        <w:pStyle w:val="Sous-titre"/>
        <w:jc w:val="left"/>
      </w:pPr>
      <w:r w:rsidRPr="002D10EB">
        <w:t>SOUS BOIS</w:t>
      </w:r>
      <w:r w:rsidR="00EE0B82">
        <w:t>.</w:t>
      </w:r>
    </w:p>
    <w:p w14:paraId="3F006CDD" w14:textId="77777777" w:rsidR="003E208B" w:rsidRPr="003E208B" w:rsidRDefault="003E208B" w:rsidP="003E208B">
      <w:pPr>
        <w:pStyle w:val="NormalSolidaire"/>
      </w:pPr>
    </w:p>
    <w:p w14:paraId="3D7AD0E6" w14:textId="77777777" w:rsidR="00EE0B82" w:rsidRDefault="000A7E25" w:rsidP="000A7E25">
      <w:r w:rsidRPr="002D10EB">
        <w:t>Il a fait grand vent cette nuit</w:t>
      </w:r>
      <w:r w:rsidR="00EE0B82">
        <w:t xml:space="preserve"> : </w:t>
      </w:r>
      <w:r w:rsidRPr="002D10EB">
        <w:t>il y aura du bois mort</w:t>
      </w:r>
      <w:r w:rsidR="00EE0B82">
        <w:t xml:space="preserve">. </w:t>
      </w:r>
      <w:r w:rsidRPr="002D10EB">
        <w:t>Tous mes voisins ont leur provision</w:t>
      </w:r>
      <w:r w:rsidR="00EE0B82">
        <w:t xml:space="preserve">. </w:t>
      </w:r>
      <w:r w:rsidRPr="002D10EB">
        <w:t>Les Baerkaelens</w:t>
      </w:r>
      <w:r w:rsidR="00EE0B82">
        <w:t xml:space="preserve">, </w:t>
      </w:r>
      <w:r w:rsidRPr="002D10EB">
        <w:t>qui sont riches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achètent en fagots chez Wannus</w:t>
      </w:r>
      <w:r w:rsidR="00EE0B82">
        <w:t xml:space="preserve">, </w:t>
      </w:r>
      <w:r w:rsidRPr="002D10EB">
        <w:t>le marchand</w:t>
      </w:r>
      <w:r w:rsidR="00EE0B82">
        <w:t xml:space="preserve"> : </w:t>
      </w:r>
      <w:r w:rsidRPr="002D10EB">
        <w:t>cela fait dans leur cour une belle meule</w:t>
      </w:r>
      <w:r w:rsidR="00EE0B82">
        <w:t xml:space="preserve">. </w:t>
      </w:r>
      <w:r w:rsidRPr="002D10EB">
        <w:t>Les autres la demandent à coups de crochet aux branches mortes des sapins</w:t>
      </w:r>
      <w:r w:rsidR="00EE0B82">
        <w:t xml:space="preserve">, </w:t>
      </w:r>
      <w:r w:rsidRPr="002D10EB">
        <w:t>leur meule n</w:t>
      </w:r>
      <w:r w:rsidR="00EE0B82">
        <w:t>’</w:t>
      </w:r>
      <w:r w:rsidRPr="002D10EB">
        <w:t>est pas moins haute</w:t>
      </w:r>
      <w:r w:rsidR="00EE0B82">
        <w:t xml:space="preserve">. </w:t>
      </w:r>
      <w:r w:rsidRPr="002D10EB">
        <w:t>Plus modeste</w:t>
      </w:r>
      <w:r w:rsidR="00EE0B82">
        <w:t xml:space="preserve">, </w:t>
      </w:r>
      <w:r w:rsidRPr="002D10EB">
        <w:t>je me contente de ce que le vent veut bien semer</w:t>
      </w:r>
      <w:r w:rsidR="00EE0B82">
        <w:t xml:space="preserve">, </w:t>
      </w:r>
      <w:r w:rsidRPr="002D10EB">
        <w:t>pour moi</w:t>
      </w:r>
      <w:r w:rsidR="00EE0B82">
        <w:t xml:space="preserve">, </w:t>
      </w:r>
      <w:r w:rsidRPr="002D10EB">
        <w:t>par terre</w:t>
      </w:r>
      <w:r w:rsidR="00EE0B82">
        <w:t>.</w:t>
      </w:r>
    </w:p>
    <w:p w14:paraId="2BACDBA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 nous allions</w:t>
      </w:r>
      <w:r>
        <w:t xml:space="preserve">, </w:t>
      </w:r>
      <w:r w:rsidR="000A7E25" w:rsidRPr="002D10EB">
        <w:t>Spitz</w:t>
      </w:r>
      <w:r>
        <w:t> ?</w:t>
      </w:r>
    </w:p>
    <w:p w14:paraId="21725B53" w14:textId="77777777" w:rsidR="00EE0B82" w:rsidRDefault="000A7E25" w:rsidP="000A7E25">
      <w:r w:rsidRPr="002D10EB">
        <w:lastRenderedPageBreak/>
        <w:t>Spitz veut bien</w:t>
      </w:r>
      <w:r w:rsidR="00EE0B82">
        <w:t xml:space="preserve"> ; </w:t>
      </w:r>
      <w:r w:rsidRPr="002D10EB">
        <w:t>pendant que je sors ma brouette</w:t>
      </w:r>
      <w:r w:rsidR="00EE0B82">
        <w:t xml:space="preserve">, </w:t>
      </w:r>
      <w:r w:rsidRPr="002D10EB">
        <w:t>il file en avant</w:t>
      </w:r>
      <w:r w:rsidR="00EE0B82">
        <w:t xml:space="preserve"> : </w:t>
      </w:r>
      <w:r w:rsidRPr="002D10EB">
        <w:t>c</w:t>
      </w:r>
      <w:r w:rsidR="00EE0B82">
        <w:t>’</w:t>
      </w:r>
      <w:r w:rsidRPr="002D10EB">
        <w:t>est lui</w:t>
      </w:r>
      <w:r w:rsidR="00EE0B82">
        <w:t xml:space="preserve">, </w:t>
      </w:r>
      <w:r w:rsidRPr="002D10EB">
        <w:t>le guide</w:t>
      </w:r>
      <w:r w:rsidR="00EE0B82">
        <w:t>.</w:t>
      </w:r>
    </w:p>
    <w:p w14:paraId="3B263C98" w14:textId="77777777" w:rsidR="00EE0B82" w:rsidRDefault="000A7E25" w:rsidP="000A7E25">
      <w:r w:rsidRPr="002D10EB">
        <w:t>À la vérité</w:t>
      </w:r>
      <w:r w:rsidR="00EE0B82">
        <w:t xml:space="preserve">, </w:t>
      </w:r>
      <w:r w:rsidRPr="002D10EB">
        <w:t>nous pourrions nous en tenir à la sapinière près de la maison</w:t>
      </w:r>
      <w:r w:rsidR="00EE0B82">
        <w:t xml:space="preserve"> : </w:t>
      </w:r>
      <w:r w:rsidRPr="002D10EB">
        <w:t>en une minute nous aurions une charretée pleine</w:t>
      </w:r>
      <w:r w:rsidR="00EE0B82">
        <w:t xml:space="preserve">. </w:t>
      </w:r>
      <w:r w:rsidRPr="002D10EB">
        <w:t>Ou bien explorer celle-ci où je lorgne pas mal de branches</w:t>
      </w:r>
      <w:r w:rsidR="00EE0B82">
        <w:t xml:space="preserve">. </w:t>
      </w:r>
      <w:r w:rsidRPr="002D10EB">
        <w:t>Mais ce serait un peu simple</w:t>
      </w:r>
      <w:r w:rsidR="00EE0B82">
        <w:t xml:space="preserve">. </w:t>
      </w:r>
      <w:r w:rsidRPr="002D10EB">
        <w:t>Le bois que l</w:t>
      </w:r>
      <w:r w:rsidR="00EE0B82">
        <w:t>’</w:t>
      </w:r>
      <w:r w:rsidRPr="002D10EB">
        <w:t>on ramasse n</w:t>
      </w:r>
      <w:r w:rsidR="00EE0B82">
        <w:t>’</w:t>
      </w:r>
      <w:r w:rsidRPr="002D10EB">
        <w:t>est intéressant que si on le trouve où personne ne le cherche</w:t>
      </w:r>
      <w:r w:rsidR="00EE0B82">
        <w:t xml:space="preserve">. </w:t>
      </w:r>
      <w:r w:rsidRPr="002D10EB">
        <w:t>Spitz le sait bien</w:t>
      </w:r>
      <w:r w:rsidR="00EE0B82">
        <w:t xml:space="preserve">. </w:t>
      </w:r>
      <w:r w:rsidRPr="002D10EB">
        <w:t>En passant il savoure une brindille</w:t>
      </w:r>
      <w:r w:rsidR="00EE0B82">
        <w:t xml:space="preserve">, </w:t>
      </w:r>
      <w:r w:rsidRPr="002D10EB">
        <w:t>ou</w:t>
      </w:r>
      <w:r w:rsidR="00EE0B82">
        <w:t xml:space="preserve">, </w:t>
      </w:r>
      <w:r w:rsidRPr="002D10EB">
        <w:t>les quatre pattes dans un fossé</w:t>
      </w:r>
      <w:r w:rsidR="00EE0B82">
        <w:t xml:space="preserve">, </w:t>
      </w:r>
      <w:r w:rsidRPr="002D10EB">
        <w:t>savoure un acompte sur le bain qu</w:t>
      </w:r>
      <w:r w:rsidR="00EE0B82">
        <w:t>’</w:t>
      </w:r>
      <w:r w:rsidRPr="002D10EB">
        <w:t>il prendra tout à l</w:t>
      </w:r>
      <w:r w:rsidR="00EE0B82">
        <w:t>’</w:t>
      </w:r>
      <w:r w:rsidRPr="002D10EB">
        <w:t>heure</w:t>
      </w:r>
      <w:r w:rsidR="00EE0B82">
        <w:t>.</w:t>
      </w:r>
    </w:p>
    <w:p w14:paraId="44EF6AF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</w:t>
      </w:r>
      <w:r>
        <w:t>’</w:t>
      </w:r>
      <w:r w:rsidR="000A7E25" w:rsidRPr="002D10EB">
        <w:t>eau est-elle bonne</w:t>
      </w:r>
      <w:r>
        <w:t xml:space="preserve">, </w:t>
      </w:r>
      <w:r w:rsidR="000A7E25" w:rsidRPr="002D10EB">
        <w:t>Spitz</w:t>
      </w:r>
      <w:r>
        <w:t> ?</w:t>
      </w:r>
    </w:p>
    <w:p w14:paraId="2FE72DB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Excellente</w:t>
      </w:r>
      <w:r>
        <w:t xml:space="preserve">, </w:t>
      </w:r>
      <w:r w:rsidR="000A7E25" w:rsidRPr="002D10EB">
        <w:t>se secoue Spitz</w:t>
      </w:r>
      <w:r>
        <w:t>.</w:t>
      </w:r>
    </w:p>
    <w:p w14:paraId="52D2ABB6" w14:textId="77777777" w:rsidR="00EE0B82" w:rsidRDefault="000A7E25" w:rsidP="000A7E25">
      <w:r w:rsidRPr="002D10EB">
        <w:t>Puis il repart</w:t>
      </w:r>
      <w:r w:rsidR="00EE0B82">
        <w:t>…</w:t>
      </w:r>
    </w:p>
    <w:p w14:paraId="77124F3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maintenant</w:t>
      </w:r>
      <w:r>
        <w:t xml:space="preserve">, </w:t>
      </w:r>
      <w:r w:rsidR="000A7E25" w:rsidRPr="002D10EB">
        <w:t>Spitz</w:t>
      </w:r>
      <w:r>
        <w:t xml:space="preserve">, </w:t>
      </w:r>
      <w:r w:rsidR="000A7E25" w:rsidRPr="002D10EB">
        <w:t>si nous nous arrêtions</w:t>
      </w:r>
      <w:r>
        <w:t> ?</w:t>
      </w:r>
    </w:p>
    <w:p w14:paraId="1475D29D" w14:textId="77777777" w:rsidR="00EE0B82" w:rsidRDefault="000A7E25" w:rsidP="000A7E25">
      <w:r w:rsidRPr="002D10EB">
        <w:t>Nous sommes</w:t>
      </w:r>
      <w:r w:rsidR="00EE0B82">
        <w:t xml:space="preserve">, </w:t>
      </w:r>
      <w:r w:rsidRPr="002D10EB">
        <w:t>en effet</w:t>
      </w:r>
      <w:r w:rsidR="00EE0B82">
        <w:t xml:space="preserve">, </w:t>
      </w:r>
      <w:r w:rsidRPr="002D10EB">
        <w:t>dans un beau coin de forêt</w:t>
      </w:r>
      <w:r w:rsidR="00EE0B82">
        <w:t>.</w:t>
      </w:r>
    </w:p>
    <w:p w14:paraId="071D9E9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Pas mal</w:t>
      </w:r>
      <w:r>
        <w:t xml:space="preserve">, </w:t>
      </w:r>
      <w:r w:rsidR="000A7E25" w:rsidRPr="002D10EB">
        <w:t>fait Spitz</w:t>
      </w:r>
      <w:r>
        <w:t xml:space="preserve"> ; </w:t>
      </w:r>
      <w:r w:rsidR="000A7E25" w:rsidRPr="002D10EB">
        <w:t>mais voyez la route</w:t>
      </w:r>
      <w:r>
        <w:t xml:space="preserve">, </w:t>
      </w:r>
      <w:r w:rsidR="000A7E25" w:rsidRPr="002D10EB">
        <w:t>elle a encore des ornières</w:t>
      </w:r>
      <w:r>
        <w:t xml:space="preserve"> ; </w:t>
      </w:r>
      <w:r w:rsidR="000A7E25" w:rsidRPr="002D10EB">
        <w:t>il pourrait passer quelqu</w:t>
      </w:r>
      <w:r>
        <w:t>’</w:t>
      </w:r>
      <w:r w:rsidR="000A7E25" w:rsidRPr="002D10EB">
        <w:t>un</w:t>
      </w:r>
      <w:r>
        <w:t>.</w:t>
      </w:r>
    </w:p>
    <w:p w14:paraId="1659BA4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Alors</w:t>
      </w:r>
      <w:r>
        <w:t xml:space="preserve">, </w:t>
      </w:r>
      <w:r w:rsidR="000A7E25" w:rsidRPr="002D10EB">
        <w:t>ici</w:t>
      </w:r>
      <w:r>
        <w:t> ?</w:t>
      </w:r>
    </w:p>
    <w:p w14:paraId="0B4B40A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Plus d</w:t>
      </w:r>
      <w:r>
        <w:t>’</w:t>
      </w:r>
      <w:r w:rsidR="000A7E25" w:rsidRPr="002D10EB">
        <w:t>ornières</w:t>
      </w:r>
      <w:r>
        <w:t xml:space="preserve">, </w:t>
      </w:r>
      <w:r w:rsidR="000A7E25" w:rsidRPr="002D10EB">
        <w:t>fait Spitz</w:t>
      </w:r>
      <w:r>
        <w:t xml:space="preserve">, </w:t>
      </w:r>
      <w:r w:rsidR="000A7E25" w:rsidRPr="002D10EB">
        <w:t>mais là-bas il n</w:t>
      </w:r>
      <w:r>
        <w:t>’</w:t>
      </w:r>
      <w:r w:rsidR="000A7E25" w:rsidRPr="002D10EB">
        <w:t>y aura même plus de route</w:t>
      </w:r>
      <w:r>
        <w:t>…</w:t>
      </w:r>
    </w:p>
    <w:p w14:paraId="60FD30B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Alors</w:t>
      </w:r>
      <w:r>
        <w:t xml:space="preserve">, </w:t>
      </w:r>
      <w:r w:rsidR="000A7E25" w:rsidRPr="002D10EB">
        <w:t>ici</w:t>
      </w:r>
      <w:r>
        <w:t> ?</w:t>
      </w:r>
    </w:p>
    <w:p w14:paraId="6C42F70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cette bruyère</w:t>
      </w:r>
      <w:r>
        <w:t xml:space="preserve">, </w:t>
      </w:r>
      <w:r w:rsidR="000A7E25" w:rsidRPr="002D10EB">
        <w:t>croyez-vous qu</w:t>
      </w:r>
      <w:r>
        <w:t>’</w:t>
      </w:r>
      <w:r w:rsidR="000A7E25" w:rsidRPr="002D10EB">
        <w:t>elle soit faite pour les chiens</w:t>
      </w:r>
      <w:r>
        <w:t xml:space="preserve"> ? </w:t>
      </w:r>
      <w:r w:rsidR="000A7E25" w:rsidRPr="002D10EB">
        <w:t>Vite une galopade</w:t>
      </w:r>
      <w:r>
        <w:t>.</w:t>
      </w:r>
    </w:p>
    <w:p w14:paraId="600CC9B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juste</w:t>
      </w:r>
      <w:r>
        <w:t xml:space="preserve">. </w:t>
      </w:r>
      <w:r w:rsidR="000A7E25" w:rsidRPr="002D10EB">
        <w:t>Et tenez</w:t>
      </w:r>
      <w:r>
        <w:t xml:space="preserve">, </w:t>
      </w:r>
      <w:r w:rsidR="000A7E25" w:rsidRPr="002D10EB">
        <w:t>tant que nous y sommes</w:t>
      </w:r>
      <w:r>
        <w:t xml:space="preserve">, </w:t>
      </w:r>
      <w:r w:rsidR="000A7E25" w:rsidRPr="002D10EB">
        <w:t>si nous poussions jusqu</w:t>
      </w:r>
      <w:r>
        <w:t>’</w:t>
      </w:r>
      <w:r w:rsidR="000A7E25" w:rsidRPr="002D10EB">
        <w:t>au palais que les fourmis se construisaient</w:t>
      </w:r>
      <w:r>
        <w:t xml:space="preserve">, </w:t>
      </w:r>
      <w:r w:rsidR="000A7E25" w:rsidRPr="002D10EB">
        <w:t>l</w:t>
      </w:r>
      <w:r>
        <w:t>’</w:t>
      </w:r>
      <w:r w:rsidR="000A7E25" w:rsidRPr="002D10EB">
        <w:t>autre jour</w:t>
      </w:r>
      <w:r>
        <w:t> ?</w:t>
      </w:r>
    </w:p>
    <w:p w14:paraId="65A39EF0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J</w:t>
      </w:r>
      <w:r>
        <w:t>’</w:t>
      </w:r>
      <w:r w:rsidR="000A7E25" w:rsidRPr="002D10EB">
        <w:t>y songeais</w:t>
      </w:r>
      <w:r>
        <w:t xml:space="preserve">, </w:t>
      </w:r>
      <w:r w:rsidR="000A7E25" w:rsidRPr="002D10EB">
        <w:t>me crie Spitz</w:t>
      </w:r>
      <w:r>
        <w:t xml:space="preserve">, </w:t>
      </w:r>
      <w:r w:rsidR="000A7E25" w:rsidRPr="002D10EB">
        <w:t>dont je ne vois plus que la queue</w:t>
      </w:r>
      <w:r>
        <w:t xml:space="preserve">, </w:t>
      </w:r>
      <w:r w:rsidR="000A7E25" w:rsidRPr="002D10EB">
        <w:t>par-dessus les grandes herbes</w:t>
      </w:r>
      <w:r>
        <w:t>.</w:t>
      </w:r>
    </w:p>
    <w:p w14:paraId="51154A2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maintenant</w:t>
      </w:r>
      <w:r>
        <w:t xml:space="preserve">, </w:t>
      </w:r>
      <w:r w:rsidR="000A7E25" w:rsidRPr="002D10EB">
        <w:t>nous y sommes</w:t>
      </w:r>
      <w:r>
        <w:t> ?</w:t>
      </w:r>
    </w:p>
    <w:p w14:paraId="38C9D83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 va</w:t>
      </w:r>
      <w:r>
        <w:t xml:space="preserve">, </w:t>
      </w:r>
      <w:r w:rsidR="000A7E25" w:rsidRPr="002D10EB">
        <w:t>dit Spitz</w:t>
      </w:r>
      <w:r>
        <w:t>.</w:t>
      </w:r>
    </w:p>
    <w:p w14:paraId="3279667D" w14:textId="77777777" w:rsidR="00EE0B82" w:rsidRDefault="000A7E25" w:rsidP="000A7E25">
      <w:r w:rsidRPr="002D10EB">
        <w:t>La pleine forêt</w:t>
      </w:r>
      <w:r w:rsidR="00EE0B82">
        <w:t xml:space="preserve">, </w:t>
      </w:r>
      <w:r w:rsidRPr="002D10EB">
        <w:t>comme nous l</w:t>
      </w:r>
      <w:r w:rsidR="00EE0B82">
        <w:t>’</w:t>
      </w:r>
      <w:r w:rsidRPr="002D10EB">
        <w:t>aimons</w:t>
      </w:r>
      <w:r w:rsidR="00EE0B82">
        <w:t xml:space="preserve"> ! </w:t>
      </w:r>
      <w:r w:rsidRPr="002D10EB">
        <w:t>Plus d</w:t>
      </w:r>
      <w:r w:rsidR="00EE0B82">
        <w:t>’</w:t>
      </w:r>
      <w:r w:rsidRPr="002D10EB">
        <w:t>ornières ni de routes</w:t>
      </w:r>
      <w:r w:rsidR="00EE0B82">
        <w:t xml:space="preserve">. </w:t>
      </w:r>
      <w:r w:rsidRPr="002D10EB">
        <w:t>Le sol brun jonché d</w:t>
      </w:r>
      <w:r w:rsidR="00EE0B82">
        <w:t>’</w:t>
      </w:r>
      <w:r w:rsidRPr="002D10EB">
        <w:t>aiguilles</w:t>
      </w:r>
      <w:r w:rsidR="00EE0B82">
        <w:t xml:space="preserve">. </w:t>
      </w:r>
      <w:r w:rsidRPr="002D10EB">
        <w:t>Un grand silence</w:t>
      </w:r>
      <w:r w:rsidR="00EE0B82">
        <w:t xml:space="preserve">. </w:t>
      </w:r>
      <w:r w:rsidRPr="002D10EB">
        <w:t>Partout des arbres</w:t>
      </w:r>
      <w:r w:rsidR="00EE0B82">
        <w:t xml:space="preserve"> : </w:t>
      </w:r>
      <w:r w:rsidRPr="002D10EB">
        <w:t>à droite</w:t>
      </w:r>
      <w:r w:rsidR="00EE0B82">
        <w:t xml:space="preserve">, </w:t>
      </w:r>
      <w:r w:rsidRPr="002D10EB">
        <w:t>à gauche</w:t>
      </w:r>
      <w:r w:rsidR="00EE0B82">
        <w:t xml:space="preserve">, </w:t>
      </w:r>
      <w:r w:rsidRPr="002D10EB">
        <w:t>là-bas encore où l</w:t>
      </w:r>
      <w:r w:rsidR="00EE0B82">
        <w:t>’</w:t>
      </w:r>
      <w:r w:rsidRPr="002D10EB">
        <w:t>ombre devient toute noire</w:t>
      </w:r>
      <w:r w:rsidR="00EE0B82">
        <w:t>.</w:t>
      </w:r>
    </w:p>
    <w:p w14:paraId="765DAA7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Beau</w:t>
      </w:r>
      <w:r>
        <w:t xml:space="preserve">, </w:t>
      </w:r>
      <w:r w:rsidR="000A7E25" w:rsidRPr="002D10EB">
        <w:t>hein</w:t>
      </w:r>
      <w:r>
        <w:t xml:space="preserve">, </w:t>
      </w:r>
      <w:r w:rsidR="000A7E25" w:rsidRPr="002D10EB">
        <w:t>Spitz</w:t>
      </w:r>
      <w:r>
        <w:t> ?</w:t>
      </w:r>
    </w:p>
    <w:p w14:paraId="0260938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Très</w:t>
      </w:r>
      <w:r>
        <w:t xml:space="preserve">… </w:t>
      </w:r>
      <w:r w:rsidR="000A7E25" w:rsidRPr="002D10EB">
        <w:t>Tiens</w:t>
      </w:r>
      <w:r>
        <w:t xml:space="preserve"> ! </w:t>
      </w:r>
      <w:r w:rsidR="000A7E25" w:rsidRPr="002D10EB">
        <w:t>voilà ma branche</w:t>
      </w:r>
      <w:r>
        <w:t>.</w:t>
      </w:r>
    </w:p>
    <w:p w14:paraId="4E07AFC7" w14:textId="77777777" w:rsidR="00EE0B82" w:rsidRDefault="000A7E25" w:rsidP="000A7E25">
      <w:r w:rsidRPr="002D10EB">
        <w:t>Il me l</w:t>
      </w:r>
      <w:r w:rsidR="00EE0B82">
        <w:t>’</w:t>
      </w:r>
      <w:r w:rsidRPr="002D10EB">
        <w:t>apporte dans sa gueule</w:t>
      </w:r>
      <w:r w:rsidR="00EE0B82">
        <w:t xml:space="preserve"> ; </w:t>
      </w:r>
      <w:r w:rsidRPr="002D10EB">
        <w:t>mais elle n</w:t>
      </w:r>
      <w:r w:rsidR="00EE0B82">
        <w:t>’</w:t>
      </w:r>
      <w:r w:rsidRPr="002D10EB">
        <w:t>est pas pour la brouette</w:t>
      </w:r>
      <w:r w:rsidR="00EE0B82">
        <w:t xml:space="preserve">. </w:t>
      </w:r>
      <w:r w:rsidRPr="002D10EB">
        <w:t>Il s</w:t>
      </w:r>
      <w:r w:rsidR="00EE0B82">
        <w:t>’</w:t>
      </w:r>
      <w:r w:rsidRPr="002D10EB">
        <w:t>y accroche de toutes ses dents</w:t>
      </w:r>
      <w:r w:rsidR="00EE0B82">
        <w:t xml:space="preserve">, </w:t>
      </w:r>
      <w:r w:rsidRPr="002D10EB">
        <w:t>pour que je la traîne jusqu</w:t>
      </w:r>
      <w:r w:rsidR="00EE0B82">
        <w:t>’</w:t>
      </w:r>
      <w:r w:rsidRPr="002D10EB">
        <w:t>aux sapins</w:t>
      </w:r>
      <w:r w:rsidR="00EE0B82">
        <w:t xml:space="preserve">, </w:t>
      </w:r>
      <w:r w:rsidRPr="002D10EB">
        <w:t>là-bas</w:t>
      </w:r>
      <w:r w:rsidR="00EE0B82">
        <w:t xml:space="preserve">, </w:t>
      </w:r>
      <w:r w:rsidRPr="002D10EB">
        <w:t>où dort le clair d</w:t>
      </w:r>
      <w:r w:rsidR="00EE0B82">
        <w:t>’</w:t>
      </w:r>
      <w:r w:rsidRPr="002D10EB">
        <w:t>une mare</w:t>
      </w:r>
      <w:r w:rsidR="00EE0B82">
        <w:t> :</w:t>
      </w:r>
    </w:p>
    <w:p w14:paraId="17EF3F1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Cherche</w:t>
      </w:r>
      <w:r>
        <w:t xml:space="preserve">, </w:t>
      </w:r>
      <w:r w:rsidR="000A7E25" w:rsidRPr="002D10EB">
        <w:t>Spitz</w:t>
      </w:r>
      <w:r>
        <w:t>.</w:t>
      </w:r>
    </w:p>
    <w:p w14:paraId="50530428" w14:textId="77777777" w:rsidR="00EE0B82" w:rsidRDefault="000A7E25" w:rsidP="000A7E25">
      <w:r w:rsidRPr="002D10EB">
        <w:t>Spitz n</w:t>
      </w:r>
      <w:r w:rsidR="00EE0B82">
        <w:t>’</w:t>
      </w:r>
      <w:r w:rsidRPr="002D10EB">
        <w:t>est pas long</w:t>
      </w:r>
      <w:r w:rsidR="00EE0B82">
        <w:t xml:space="preserve"> : </w:t>
      </w:r>
      <w:r w:rsidRPr="002D10EB">
        <w:t>un bond comme toilette</w:t>
      </w:r>
      <w:r w:rsidR="00EE0B82">
        <w:t xml:space="preserve">, </w:t>
      </w:r>
      <w:r w:rsidRPr="002D10EB">
        <w:t>plouf</w:t>
      </w:r>
      <w:r w:rsidR="00EE0B82">
        <w:t xml:space="preserve">, </w:t>
      </w:r>
      <w:r w:rsidRPr="002D10EB">
        <w:t>et derrière la tête qui nage le bout de sa queue qui le suit</w:t>
      </w:r>
      <w:r w:rsidR="00EE0B82">
        <w:t>.</w:t>
      </w:r>
    </w:p>
    <w:p w14:paraId="1BD346F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</w:t>
      </w:r>
      <w:r>
        <w:t>’</w:t>
      </w:r>
      <w:r w:rsidR="000A7E25" w:rsidRPr="002D10EB">
        <w:t>eau est bonne</w:t>
      </w:r>
      <w:r>
        <w:t xml:space="preserve">, </w:t>
      </w:r>
      <w:r w:rsidR="000A7E25" w:rsidRPr="002D10EB">
        <w:t>revient dire Spitz qui m</w:t>
      </w:r>
      <w:r>
        <w:t>’</w:t>
      </w:r>
      <w:r w:rsidR="000A7E25" w:rsidRPr="002D10EB">
        <w:t>en secoue ma part</w:t>
      </w:r>
      <w:r>
        <w:t xml:space="preserve">, </w:t>
      </w:r>
      <w:r w:rsidR="000A7E25" w:rsidRPr="002D10EB">
        <w:t>hors de ses poils</w:t>
      </w:r>
      <w:r>
        <w:t>.</w:t>
      </w:r>
    </w:p>
    <w:p w14:paraId="1356B380" w14:textId="77777777" w:rsidR="00EE0B82" w:rsidRDefault="000A7E25" w:rsidP="000A7E25">
      <w:r w:rsidRPr="002D10EB">
        <w:t>C</w:t>
      </w:r>
      <w:r w:rsidR="00EE0B82">
        <w:t>’</w:t>
      </w:r>
      <w:r w:rsidRPr="002D10EB">
        <w:t>est rudement tentant</w:t>
      </w:r>
      <w:r w:rsidR="00EE0B82">
        <w:t>.</w:t>
      </w:r>
    </w:p>
    <w:p w14:paraId="0030DE57" w14:textId="77777777" w:rsidR="00EE0B82" w:rsidRDefault="000A7E25" w:rsidP="000A7E25">
      <w:r w:rsidRPr="002D10EB">
        <w:t>À cause de ma culotte</w:t>
      </w:r>
      <w:r w:rsidR="00EE0B82">
        <w:t xml:space="preserve">, </w:t>
      </w:r>
      <w:r w:rsidRPr="002D10EB">
        <w:t>je suis un peu plus lent et puis je ne nage bien que sur le dos</w:t>
      </w:r>
      <w:r w:rsidR="00EE0B82">
        <w:t xml:space="preserve">, </w:t>
      </w:r>
      <w:r w:rsidRPr="002D10EB">
        <w:t>en planche</w:t>
      </w:r>
      <w:r w:rsidR="00EE0B82">
        <w:t>.</w:t>
      </w:r>
    </w:p>
    <w:p w14:paraId="6DCE62D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 ne fait rien</w:t>
      </w:r>
      <w:r>
        <w:t xml:space="preserve">, </w:t>
      </w:r>
      <w:r w:rsidR="000A7E25" w:rsidRPr="002D10EB">
        <w:t>dit Spitz</w:t>
      </w:r>
      <w:r>
        <w:t xml:space="preserve">, </w:t>
      </w:r>
      <w:r w:rsidR="000A7E25" w:rsidRPr="002D10EB">
        <w:t>suis toujours</w:t>
      </w:r>
      <w:r>
        <w:t>.</w:t>
      </w:r>
    </w:p>
    <w:p w14:paraId="21B34EB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mais Spitz</w:t>
      </w:r>
      <w:r>
        <w:t xml:space="preserve"> ! </w:t>
      </w:r>
      <w:r w:rsidR="000A7E25" w:rsidRPr="002D10EB">
        <w:t>ces herbes qui m</w:t>
      </w:r>
      <w:r>
        <w:t>’</w:t>
      </w:r>
      <w:r w:rsidR="000A7E25" w:rsidRPr="002D10EB">
        <w:t>entortillent</w:t>
      </w:r>
      <w:r>
        <w:t>.</w:t>
      </w:r>
    </w:p>
    <w:p w14:paraId="76DEAA2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Moins qu</w:t>
      </w:r>
      <w:r>
        <w:t>’</w:t>
      </w:r>
      <w:r w:rsidR="000A7E25" w:rsidRPr="002D10EB">
        <w:t>un collier</w:t>
      </w:r>
      <w:r>
        <w:t xml:space="preserve">, </w:t>
      </w:r>
      <w:r w:rsidR="000A7E25" w:rsidRPr="002D10EB">
        <w:t>fait Spitz</w:t>
      </w:r>
      <w:r>
        <w:t>.</w:t>
      </w:r>
    </w:p>
    <w:p w14:paraId="5732697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ces sangsues qui me piquent</w:t>
      </w:r>
      <w:r>
        <w:t> !</w:t>
      </w:r>
    </w:p>
    <w:p w14:paraId="4403F4C9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Moins que des puces</w:t>
      </w:r>
      <w:r>
        <w:t>.</w:t>
      </w:r>
    </w:p>
    <w:p w14:paraId="66D2899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Ouf</w:t>
      </w:r>
      <w:r>
        <w:t xml:space="preserve"> ! </w:t>
      </w:r>
      <w:r w:rsidR="000A7E25" w:rsidRPr="002D10EB">
        <w:t>nous voici à l</w:t>
      </w:r>
      <w:r>
        <w:t>’</w:t>
      </w:r>
      <w:r w:rsidR="000A7E25" w:rsidRPr="002D10EB">
        <w:t>autre bord</w:t>
      </w:r>
      <w:r>
        <w:t> !</w:t>
      </w:r>
    </w:p>
    <w:p w14:paraId="35F5B6D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Alors on replonge</w:t>
      </w:r>
      <w:r>
        <w:t> ?</w:t>
      </w:r>
    </w:p>
    <w:p w14:paraId="2E73D3B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Plouf</w:t>
      </w:r>
      <w:r>
        <w:t>.</w:t>
      </w:r>
    </w:p>
    <w:p w14:paraId="2C8DA7C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Plouf</w:t>
      </w:r>
      <w:r>
        <w:t>…</w:t>
      </w:r>
    </w:p>
    <w:p w14:paraId="516AAC7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maintenant</w:t>
      </w:r>
      <w:r>
        <w:t xml:space="preserve">, </w:t>
      </w:r>
      <w:r w:rsidR="000A7E25" w:rsidRPr="002D10EB">
        <w:t>Spitz</w:t>
      </w:r>
      <w:r>
        <w:t xml:space="preserve">, </w:t>
      </w:r>
      <w:r w:rsidR="000A7E25" w:rsidRPr="002D10EB">
        <w:t>si nous fumions une bonne pipe</w:t>
      </w:r>
      <w:r>
        <w:t> ?</w:t>
      </w:r>
    </w:p>
    <w:p w14:paraId="046791BA" w14:textId="77777777" w:rsidR="00EE0B82" w:rsidRDefault="000A7E25" w:rsidP="000A7E25">
      <w:r w:rsidRPr="002D10EB">
        <w:t>Spitz veut bien</w:t>
      </w:r>
      <w:r w:rsidR="00EE0B82">
        <w:t xml:space="preserve">. </w:t>
      </w:r>
      <w:r w:rsidRPr="002D10EB">
        <w:t>Il regarde le tabac que je bourre</w:t>
      </w:r>
      <w:r w:rsidR="00EE0B82">
        <w:t xml:space="preserve"> : </w:t>
      </w:r>
      <w:r w:rsidRPr="002D10EB">
        <w:t>à chaque bouffée il éternue de bonne humeur</w:t>
      </w:r>
      <w:r w:rsidR="00EE0B82">
        <w:t>.</w:t>
      </w:r>
    </w:p>
    <w:p w14:paraId="144E320A" w14:textId="77777777" w:rsidR="00EE0B82" w:rsidRDefault="000A7E25" w:rsidP="000A7E25">
      <w:r w:rsidRPr="002D10EB">
        <w:t>Je suis sur le dos</w:t>
      </w:r>
      <w:r w:rsidR="00EE0B82">
        <w:t xml:space="preserve"> ; </w:t>
      </w:r>
      <w:r w:rsidRPr="002D10EB">
        <w:t>je souffle ma fumée</w:t>
      </w:r>
      <w:r w:rsidR="00EE0B82">
        <w:t xml:space="preserve">. </w:t>
      </w:r>
      <w:r w:rsidRPr="002D10EB">
        <w:t>Comme c</w:t>
      </w:r>
      <w:r w:rsidR="00EE0B82">
        <w:t>’</w:t>
      </w:r>
      <w:r w:rsidRPr="002D10EB">
        <w:t>est bon</w:t>
      </w:r>
      <w:r w:rsidR="00EE0B82">
        <w:t xml:space="preserve">, </w:t>
      </w:r>
      <w:r w:rsidRPr="002D10EB">
        <w:t>ce petit ciel</w:t>
      </w:r>
      <w:r w:rsidR="00EE0B82">
        <w:t xml:space="preserve">, </w:t>
      </w:r>
      <w:r w:rsidRPr="002D10EB">
        <w:t>bien à soi</w:t>
      </w:r>
      <w:r w:rsidR="00EE0B82">
        <w:t xml:space="preserve">, </w:t>
      </w:r>
      <w:r w:rsidRPr="002D10EB">
        <w:t>que l</w:t>
      </w:r>
      <w:r w:rsidR="00EE0B82">
        <w:t>’</w:t>
      </w:r>
      <w:r w:rsidRPr="002D10EB">
        <w:t>on crée avec sa bouche</w:t>
      </w:r>
      <w:r w:rsidR="00EE0B82">
        <w:t xml:space="preserve">, </w:t>
      </w:r>
      <w:r w:rsidRPr="002D10EB">
        <w:t>entre les branches</w:t>
      </w:r>
      <w:r w:rsidR="00EE0B82">
        <w:t xml:space="preserve">. </w:t>
      </w:r>
      <w:r w:rsidRPr="002D10EB">
        <w:t>Suis-je encore moi</w:t>
      </w:r>
      <w:r w:rsidR="00EE0B82">
        <w:t xml:space="preserve"> ? </w:t>
      </w:r>
      <w:r w:rsidRPr="002D10EB">
        <w:t>Ne suis-je pas plutôt ce sapin</w:t>
      </w:r>
      <w:r w:rsidR="00EE0B82">
        <w:t xml:space="preserve">, </w:t>
      </w:r>
      <w:r w:rsidRPr="002D10EB">
        <w:t>dans mon dos</w:t>
      </w:r>
      <w:r w:rsidR="00EE0B82">
        <w:t xml:space="preserve">, </w:t>
      </w:r>
      <w:r w:rsidRPr="002D10EB">
        <w:t>avec ces fourmis sur mon écorce</w:t>
      </w:r>
      <w:r w:rsidR="00EE0B82">
        <w:t xml:space="preserve">, </w:t>
      </w:r>
      <w:r w:rsidRPr="002D10EB">
        <w:t>ma tête si haut</w:t>
      </w:r>
      <w:r w:rsidR="00EE0B82">
        <w:t xml:space="preserve">, </w:t>
      </w:r>
      <w:r w:rsidRPr="002D10EB">
        <w:t>et cet homme qui fume sa pipe</w:t>
      </w:r>
      <w:r w:rsidR="00EE0B82">
        <w:t xml:space="preserve">, </w:t>
      </w:r>
      <w:r w:rsidRPr="002D10EB">
        <w:t>tout de son long</w:t>
      </w:r>
      <w:r w:rsidR="00EE0B82">
        <w:t xml:space="preserve">, </w:t>
      </w:r>
      <w:r w:rsidRPr="002D10EB">
        <w:t>entre mes r</w:t>
      </w:r>
      <w:r w:rsidRPr="002D10EB">
        <w:t>a</w:t>
      </w:r>
      <w:r w:rsidRPr="002D10EB">
        <w:t>cines</w:t>
      </w:r>
      <w:r w:rsidR="00EE0B82">
        <w:t> ?</w:t>
      </w:r>
    </w:p>
    <w:p w14:paraId="16E25638" w14:textId="77777777" w:rsidR="00EE0B82" w:rsidRDefault="000A7E25" w:rsidP="000A7E25">
      <w:r w:rsidRPr="002D10EB">
        <w:t>Tout de même</w:t>
      </w:r>
      <w:r w:rsidR="00EE0B82">
        <w:t xml:space="preserve">, </w:t>
      </w:r>
      <w:r w:rsidRPr="002D10EB">
        <w:t>nous ramassons quelques branches</w:t>
      </w:r>
      <w:r w:rsidR="00EE0B82">
        <w:t xml:space="preserve"> : </w:t>
      </w:r>
      <w:r w:rsidRPr="002D10EB">
        <w:t>une là</w:t>
      </w:r>
      <w:r w:rsidR="00EE0B82">
        <w:t xml:space="preserve">, </w:t>
      </w:r>
      <w:r w:rsidRPr="002D10EB">
        <w:t>près de ce buisson dont la souche ressemble à</w:t>
      </w:r>
      <w:r w:rsidR="00EE0B82">
        <w:t xml:space="preserve">… </w:t>
      </w:r>
      <w:r w:rsidRPr="002D10EB">
        <w:t>quelque chose d</w:t>
      </w:r>
      <w:r w:rsidR="00EE0B82">
        <w:t>’</w:t>
      </w:r>
      <w:r w:rsidRPr="002D10EB">
        <w:t>une femme</w:t>
      </w:r>
      <w:r w:rsidR="00EE0B82">
        <w:t xml:space="preserve"> ; </w:t>
      </w:r>
      <w:r w:rsidRPr="002D10EB">
        <w:t>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dans ce creux</w:t>
      </w:r>
      <w:r w:rsidR="00EE0B82">
        <w:t xml:space="preserve">, </w:t>
      </w:r>
      <w:r w:rsidRPr="002D10EB">
        <w:t>où il y a des mûres</w:t>
      </w:r>
      <w:r w:rsidR="00EE0B82">
        <w:t xml:space="preserve"> ; </w:t>
      </w:r>
      <w:r w:rsidRPr="002D10EB">
        <w:t>la troisième si haut pendue qu</w:t>
      </w:r>
      <w:r w:rsidR="00EE0B82">
        <w:t>’</w:t>
      </w:r>
      <w:r w:rsidRPr="002D10EB">
        <w:t>elle me vaudra peut-être un trou dans ma culotte</w:t>
      </w:r>
      <w:r w:rsidR="00EE0B82">
        <w:t xml:space="preserve">. </w:t>
      </w:r>
      <w:r w:rsidRPr="002D10EB">
        <w:t>Les autres</w:t>
      </w:r>
      <w:r w:rsidR="00EE0B82">
        <w:t xml:space="preserve">, </w:t>
      </w:r>
      <w:r w:rsidRPr="002D10EB">
        <w:t>nous les ramasserons tout à l</w:t>
      </w:r>
      <w:r w:rsidR="00EE0B82">
        <w:t>’</w:t>
      </w:r>
      <w:r w:rsidRPr="002D10EB">
        <w:t>heure</w:t>
      </w:r>
      <w:r w:rsidR="00EE0B82">
        <w:t xml:space="preserve"> ; </w:t>
      </w:r>
      <w:r w:rsidRPr="002D10EB">
        <w:t>nous savons bien que nous n</w:t>
      </w:r>
      <w:r w:rsidR="00EE0B82">
        <w:t>’</w:t>
      </w:r>
      <w:r w:rsidRPr="002D10EB">
        <w:t>empilerons p</w:t>
      </w:r>
      <w:r>
        <w:t>a</w:t>
      </w:r>
      <w:r w:rsidRPr="002D10EB">
        <w:t>s sur notre brouette la forêt tout entière</w:t>
      </w:r>
      <w:r w:rsidR="00EE0B82">
        <w:t>.</w:t>
      </w:r>
    </w:p>
    <w:p w14:paraId="041258B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Encore une pipe</w:t>
      </w:r>
      <w:r>
        <w:t xml:space="preserve">, </w:t>
      </w:r>
      <w:r w:rsidR="000A7E25" w:rsidRPr="002D10EB">
        <w:t>Spitz</w:t>
      </w:r>
      <w:r>
        <w:t> ?</w:t>
      </w:r>
    </w:p>
    <w:p w14:paraId="4EE345E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 foi</w:t>
      </w:r>
      <w:r>
        <w:t xml:space="preserve">, </w:t>
      </w:r>
      <w:r w:rsidR="000A7E25" w:rsidRPr="002D10EB">
        <w:t>ce n</w:t>
      </w:r>
      <w:r>
        <w:t>’</w:t>
      </w:r>
      <w:r w:rsidR="000A7E25" w:rsidRPr="002D10EB">
        <w:t>est pas de refus</w:t>
      </w:r>
      <w:r>
        <w:t>.</w:t>
      </w:r>
    </w:p>
    <w:p w14:paraId="7FFE1A7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puis celle-ci</w:t>
      </w:r>
      <w:r>
        <w:t> ?</w:t>
      </w:r>
    </w:p>
    <w:p w14:paraId="524B309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Heuh</w:t>
      </w:r>
      <w:r>
        <w:t xml:space="preserve"> ! </w:t>
      </w:r>
      <w:r w:rsidR="000A7E25" w:rsidRPr="002D10EB">
        <w:t>près de midi</w:t>
      </w:r>
      <w:r>
        <w:t xml:space="preserve">, </w:t>
      </w:r>
      <w:r w:rsidR="000A7E25" w:rsidRPr="002D10EB">
        <w:t>bâille Spitz</w:t>
      </w:r>
      <w:r>
        <w:t xml:space="preserve">, </w:t>
      </w:r>
      <w:r w:rsidR="000A7E25" w:rsidRPr="002D10EB">
        <w:t>qui porte sa montre dans le ventre</w:t>
      </w:r>
      <w:r>
        <w:t>.</w:t>
      </w:r>
    </w:p>
    <w:p w14:paraId="2994AC9C" w14:textId="77777777" w:rsidR="00EE0B82" w:rsidRDefault="000A7E25" w:rsidP="000A7E25">
      <w:r w:rsidRPr="002D10EB">
        <w:lastRenderedPageBreak/>
        <w:t>Sérieusement</w:t>
      </w:r>
      <w:r w:rsidR="00EE0B82">
        <w:t xml:space="preserve">, </w:t>
      </w:r>
      <w:r w:rsidRPr="002D10EB">
        <w:t>cette fois</w:t>
      </w:r>
      <w:r w:rsidR="00EE0B82">
        <w:t xml:space="preserve">, </w:t>
      </w:r>
      <w:r w:rsidRPr="002D10EB">
        <w:t>nous rassemblons de quoi remplir la brouette et ce n</w:t>
      </w:r>
      <w:r w:rsidR="00EE0B82">
        <w:t>’</w:t>
      </w:r>
      <w:r w:rsidRPr="002D10EB">
        <w:t>est pas long</w:t>
      </w:r>
      <w:r w:rsidR="00EE0B82">
        <w:t xml:space="preserve">. </w:t>
      </w:r>
      <w:r w:rsidRPr="002D10EB">
        <w:t>Puis une corde par là-dessus</w:t>
      </w:r>
      <w:r w:rsidR="00EE0B82">
        <w:t xml:space="preserve">, </w:t>
      </w:r>
      <w:r w:rsidRPr="002D10EB">
        <w:t>Spitz qui s</w:t>
      </w:r>
      <w:r w:rsidR="00EE0B82">
        <w:t>’</w:t>
      </w:r>
      <w:r w:rsidRPr="002D10EB">
        <w:t>attelle par devant</w:t>
      </w:r>
      <w:r w:rsidR="00EE0B82">
        <w:t xml:space="preserve">, </w:t>
      </w:r>
      <w:r w:rsidRPr="002D10EB">
        <w:t>moi qui pousse par derrière</w:t>
      </w:r>
      <w:r w:rsidR="00EE0B82">
        <w:t xml:space="preserve">, </w:t>
      </w:r>
      <w:r w:rsidRPr="002D10EB">
        <w:t>nous revoilà en route</w:t>
      </w:r>
      <w:r w:rsidR="00EE0B82">
        <w:t>.</w:t>
      </w:r>
    </w:p>
    <w:p w14:paraId="47AEB1A4" w14:textId="77777777" w:rsidR="00EE0B82" w:rsidRDefault="000A7E25" w:rsidP="000A7E25">
      <w:r w:rsidRPr="002D10EB">
        <w:t>C</w:t>
      </w:r>
      <w:r w:rsidR="00EE0B82">
        <w:t>’</w:t>
      </w:r>
      <w:r w:rsidRPr="002D10EB">
        <w:t>est lourd</w:t>
      </w:r>
      <w:r w:rsidR="00EE0B82">
        <w:t xml:space="preserve"> ; </w:t>
      </w:r>
      <w:r w:rsidRPr="002D10EB">
        <w:t>nous avons chaud</w:t>
      </w:r>
      <w:r w:rsidR="00EE0B82">
        <w:t xml:space="preserve">. </w:t>
      </w:r>
      <w:r w:rsidRPr="002D10EB">
        <w:t>La charge</w:t>
      </w:r>
      <w:r w:rsidR="00EE0B82">
        <w:t xml:space="preserve">, </w:t>
      </w:r>
      <w:r w:rsidRPr="002D10EB">
        <w:t>entre nous</w:t>
      </w:r>
      <w:r w:rsidR="00EE0B82">
        <w:t xml:space="preserve">, </w:t>
      </w:r>
      <w:r w:rsidRPr="002D10EB">
        <w:t>monte si haut que nous ne pouvons plus nous voir</w:t>
      </w:r>
      <w:r w:rsidR="00EE0B82">
        <w:t xml:space="preserve">. </w:t>
      </w:r>
      <w:r w:rsidRPr="002D10EB">
        <w:t>Nous sommes très fiers</w:t>
      </w:r>
      <w:r w:rsidR="00EE0B82">
        <w:t xml:space="preserve">. </w:t>
      </w:r>
      <w:r w:rsidRPr="002D10EB">
        <w:t>En ville</w:t>
      </w:r>
      <w:r w:rsidR="00EE0B82">
        <w:t xml:space="preserve">, </w:t>
      </w:r>
      <w:r w:rsidRPr="002D10EB">
        <w:t>il y en aurait pour trois francs ci</w:t>
      </w:r>
      <w:r w:rsidRPr="002D10EB">
        <w:t>n</w:t>
      </w:r>
      <w:r w:rsidRPr="002D10EB">
        <w:t>quante</w:t>
      </w:r>
      <w:r w:rsidR="00EE0B82">
        <w:t xml:space="preserve"> ; </w:t>
      </w:r>
      <w:r w:rsidRPr="002D10EB">
        <w:t>mais ici c</w:t>
      </w:r>
      <w:r w:rsidR="00EE0B82">
        <w:t>’</w:t>
      </w:r>
      <w:r w:rsidRPr="002D10EB">
        <w:t>est bien meilleur</w:t>
      </w:r>
      <w:r w:rsidR="00EE0B82">
        <w:t>.</w:t>
      </w:r>
    </w:p>
    <w:p w14:paraId="13E1B9AC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559CADD6" w14:textId="77777777" w:rsidR="00EE0B82" w:rsidRDefault="000A7E25" w:rsidP="000A7E25">
      <w:pPr>
        <w:pStyle w:val="Sous-titre"/>
        <w:jc w:val="left"/>
      </w:pPr>
      <w:r w:rsidRPr="002D10EB">
        <w:t>LE BRIGADIER</w:t>
      </w:r>
      <w:r w:rsidR="00EE0B82">
        <w:t>.</w:t>
      </w:r>
    </w:p>
    <w:p w14:paraId="39EB4021" w14:textId="77777777" w:rsidR="003E208B" w:rsidRPr="003E208B" w:rsidRDefault="003E208B" w:rsidP="003E208B">
      <w:pPr>
        <w:pStyle w:val="NormalSolidaire"/>
      </w:pPr>
    </w:p>
    <w:p w14:paraId="76C5C6FA" w14:textId="77777777" w:rsidR="00EE0B82" w:rsidRDefault="000A7E25" w:rsidP="000A7E25">
      <w:r w:rsidRPr="002D10EB">
        <w:t>Une gale</w:t>
      </w:r>
      <w:r w:rsidR="00EE0B82">
        <w:t xml:space="preserve"> ! </w:t>
      </w:r>
      <w:r w:rsidRPr="002D10EB">
        <w:t>Tout le monde le dit</w:t>
      </w:r>
      <w:r w:rsidR="00EE0B82">
        <w:t> : « </w:t>
      </w:r>
      <w:r w:rsidRPr="002D10EB">
        <w:t>Il est mauvais</w:t>
      </w:r>
      <w:r w:rsidR="00EE0B82">
        <w:t>. »</w:t>
      </w:r>
      <w:r w:rsidRPr="002D10EB">
        <w:t xml:space="preserve"> Nous nous détestons</w:t>
      </w:r>
      <w:r w:rsidR="00EE0B82">
        <w:t>.</w:t>
      </w:r>
    </w:p>
    <w:p w14:paraId="1C6F55AA" w14:textId="77777777" w:rsidR="00EE0B82" w:rsidRDefault="000A7E25" w:rsidP="000A7E25">
      <w:r w:rsidRPr="002D10EB">
        <w:t>Une première fois</w:t>
      </w:r>
      <w:r w:rsidR="00EE0B82">
        <w:t xml:space="preserve">, </w:t>
      </w:r>
      <w:r w:rsidRPr="002D10EB">
        <w:t>je venais d</w:t>
      </w:r>
      <w:r w:rsidR="00EE0B82">
        <w:t>’</w:t>
      </w:r>
      <w:r w:rsidRPr="002D10EB">
        <w:t>arriver</w:t>
      </w:r>
      <w:r w:rsidR="00EE0B82">
        <w:t xml:space="preserve">, </w:t>
      </w:r>
      <w:r w:rsidRPr="002D10EB">
        <w:t>il a vu sur la route</w:t>
      </w:r>
      <w:r w:rsidR="00EE0B82">
        <w:t xml:space="preserve">, </w:t>
      </w:r>
      <w:r w:rsidRPr="002D10EB">
        <w:t>mal vêtu</w:t>
      </w:r>
      <w:r w:rsidR="00EE0B82">
        <w:t xml:space="preserve">, </w:t>
      </w:r>
      <w:r w:rsidRPr="002D10EB">
        <w:t>en sabots</w:t>
      </w:r>
      <w:r w:rsidR="00EE0B82">
        <w:t xml:space="preserve">, </w:t>
      </w:r>
      <w:r w:rsidRPr="002D10EB">
        <w:t>une espèce de vagabond qui ne devait pas être en règle</w:t>
      </w:r>
      <w:r w:rsidR="00EE0B82">
        <w:t xml:space="preserve">, </w:t>
      </w:r>
      <w:r w:rsidRPr="002D10EB">
        <w:t>puisqu</w:t>
      </w:r>
      <w:r w:rsidR="00EE0B82">
        <w:t>’</w:t>
      </w:r>
      <w:r w:rsidRPr="002D10EB">
        <w:t>il se cachait en faisant mine de ramasser des glands</w:t>
      </w:r>
      <w:r w:rsidR="00EE0B82">
        <w:t xml:space="preserve">. </w:t>
      </w:r>
      <w:r w:rsidRPr="002D10EB">
        <w:t>Il l</w:t>
      </w:r>
      <w:r w:rsidR="00EE0B82">
        <w:t>’</w:t>
      </w:r>
      <w:r w:rsidRPr="002D10EB">
        <w:t>a hélé</w:t>
      </w:r>
      <w:r w:rsidR="00EE0B82">
        <w:t> : « </w:t>
      </w:r>
      <w:r w:rsidRPr="002D10EB">
        <w:t>Hé là-bas</w:t>
      </w:r>
      <w:r w:rsidR="00EE0B82">
        <w:t> ! »</w:t>
      </w:r>
      <w:r w:rsidRPr="002D10EB">
        <w:t xml:space="preserve"> et le vagabond</w:t>
      </w:r>
      <w:r w:rsidR="00EE0B82">
        <w:t xml:space="preserve">, </w:t>
      </w:r>
      <w:r w:rsidRPr="002D10EB">
        <w:t>au lieu de présenter des poignets à menottes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 nargué</w:t>
      </w:r>
      <w:r w:rsidR="00EE0B82">
        <w:t> ; « </w:t>
      </w:r>
      <w:r w:rsidRPr="002D10EB">
        <w:t>Dites donc</w:t>
      </w:r>
      <w:r w:rsidR="00EE0B82">
        <w:t xml:space="preserve">, </w:t>
      </w:r>
      <w:r w:rsidRPr="002D10EB">
        <w:t>brigadier</w:t>
      </w:r>
      <w:r w:rsidR="00EE0B82">
        <w:t xml:space="preserve">, </w:t>
      </w:r>
      <w:r w:rsidRPr="002D10EB">
        <w:t xml:space="preserve">je suis </w:t>
      </w:r>
      <w:r w:rsidR="00EE0B82">
        <w:t>M. </w:t>
      </w:r>
      <w:r w:rsidRPr="002D10EB">
        <w:t>Baillon</w:t>
      </w:r>
      <w:r w:rsidR="00EE0B82">
        <w:t xml:space="preserve">… </w:t>
      </w:r>
      <w:r w:rsidRPr="002D10EB">
        <w:t>vous savez</w:t>
      </w:r>
      <w:r w:rsidR="00EE0B82">
        <w:t xml:space="preserve">, </w:t>
      </w:r>
      <w:r w:rsidRPr="002D10EB">
        <w:t>là-bas</w:t>
      </w:r>
      <w:r w:rsidR="00EE0B82">
        <w:t xml:space="preserve">… </w:t>
      </w:r>
      <w:r w:rsidRPr="002D10EB">
        <w:t>qui élève des poules</w:t>
      </w:r>
      <w:r w:rsidR="00EE0B82">
        <w:t> ».</w:t>
      </w:r>
    </w:p>
    <w:p w14:paraId="76362383" w14:textId="77777777" w:rsidR="00EE0B82" w:rsidRDefault="000A7E25" w:rsidP="000A7E25">
      <w:r w:rsidRPr="002D10EB">
        <w:t>Une autre fois</w:t>
      </w:r>
      <w:r w:rsidR="00EE0B82">
        <w:t xml:space="preserve">, </w:t>
      </w:r>
      <w:r w:rsidRPr="002D10EB">
        <w:t>il a rencontré ce monsieur qui poussait une brouette</w:t>
      </w:r>
      <w:r w:rsidR="00EE0B82">
        <w:t xml:space="preserve">, </w:t>
      </w:r>
      <w:r w:rsidRPr="002D10EB">
        <w:t>sur une voie réservée aux cyclistes</w:t>
      </w:r>
      <w:r w:rsidR="00EE0B82">
        <w:t xml:space="preserve"> ; </w:t>
      </w:r>
      <w:r w:rsidRPr="002D10EB">
        <w:t>il lui a dit</w:t>
      </w:r>
      <w:r w:rsidR="00EE0B82">
        <w:t> : « </w:t>
      </w:r>
      <w:r w:rsidRPr="002D10EB">
        <w:t>Si je vous repince</w:t>
      </w:r>
      <w:r w:rsidR="00EE0B82">
        <w:t xml:space="preserve"> », </w:t>
      </w:r>
      <w:r w:rsidRPr="002D10EB">
        <w:t>et le lendemain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autres fois</w:t>
      </w:r>
      <w:r w:rsidR="00EE0B82">
        <w:t xml:space="preserve">, </w:t>
      </w:r>
      <w:r w:rsidRPr="002D10EB">
        <w:t>tous les jours</w:t>
      </w:r>
      <w:r w:rsidR="00EE0B82">
        <w:t xml:space="preserve">, </w:t>
      </w:r>
      <w:r w:rsidRPr="002D10EB">
        <w:t>il l</w:t>
      </w:r>
      <w:r w:rsidR="00EE0B82">
        <w:t>’</w:t>
      </w:r>
      <w:r w:rsidRPr="002D10EB">
        <w:t>a repincé</w:t>
      </w:r>
      <w:r w:rsidR="00EE0B82">
        <w:t xml:space="preserve">, </w:t>
      </w:r>
      <w:r w:rsidRPr="002D10EB">
        <w:t>sans pouvoir le pincer</w:t>
      </w:r>
      <w:r w:rsidR="00EE0B82">
        <w:t xml:space="preserve">, </w:t>
      </w:r>
      <w:r w:rsidRPr="002D10EB">
        <w:t>car</w:t>
      </w:r>
      <w:r w:rsidR="00EE0B82">
        <w:t xml:space="preserve">, </w:t>
      </w:r>
      <w:r w:rsidRPr="002D10EB">
        <w:t>en somme</w:t>
      </w:r>
      <w:r w:rsidR="00EE0B82">
        <w:t xml:space="preserve">, </w:t>
      </w:r>
      <w:r w:rsidRPr="002D10EB">
        <w:t>cette route</w:t>
      </w:r>
      <w:r w:rsidR="00EE0B82">
        <w:t xml:space="preserve">, </w:t>
      </w:r>
      <w:r w:rsidRPr="002D10EB">
        <w:t>permise aux roues des cyclistes</w:t>
      </w:r>
      <w:r w:rsidR="00EE0B82">
        <w:t xml:space="preserve">, </w:t>
      </w:r>
      <w:r w:rsidRPr="002D10EB">
        <w:t>n</w:t>
      </w:r>
      <w:r w:rsidR="00EE0B82">
        <w:t>’</w:t>
      </w:r>
      <w:r w:rsidRPr="002D10EB">
        <w:t>était pas interdite à celles des brouettes</w:t>
      </w:r>
      <w:r w:rsidR="00EE0B82">
        <w:t>.</w:t>
      </w:r>
    </w:p>
    <w:p w14:paraId="15FD40BE" w14:textId="77777777" w:rsidR="00EE0B82" w:rsidRDefault="000A7E25" w:rsidP="000A7E25">
      <w:r w:rsidRPr="002D10EB">
        <w:t>Une autre fois</w:t>
      </w:r>
      <w:r w:rsidR="00EE0B82">
        <w:t xml:space="preserve">, </w:t>
      </w:r>
      <w:r w:rsidRPr="002D10EB">
        <w:t>ce même monsieur ayant hébergé un peintre</w:t>
      </w:r>
      <w:r w:rsidR="00EE0B82">
        <w:t xml:space="preserve">, </w:t>
      </w:r>
      <w:r w:rsidRPr="002D10EB">
        <w:t>lequel s</w:t>
      </w:r>
      <w:r w:rsidR="00EE0B82">
        <w:t>’</w:t>
      </w:r>
      <w:r w:rsidRPr="002D10EB">
        <w:t>accompagnait d</w:t>
      </w:r>
      <w:r w:rsidR="00EE0B82">
        <w:t>’</w:t>
      </w:r>
      <w:r w:rsidRPr="002D10EB">
        <w:t>un modèle</w:t>
      </w:r>
      <w:r w:rsidR="00EE0B82">
        <w:t xml:space="preserve">, </w:t>
      </w:r>
      <w:r w:rsidRPr="002D10EB">
        <w:t>il s</w:t>
      </w:r>
      <w:r w:rsidR="00EE0B82">
        <w:t>’</w:t>
      </w:r>
      <w:r w:rsidRPr="002D10EB">
        <w:t xml:space="preserve">est fait que le </w:t>
      </w:r>
      <w:r w:rsidRPr="002D10EB">
        <w:lastRenderedPageBreak/>
        <w:t>modèle s</w:t>
      </w:r>
      <w:r w:rsidR="00EE0B82">
        <w:t>’</w:t>
      </w:r>
      <w:r w:rsidRPr="002D10EB">
        <w:t>appelait Chapelier</w:t>
      </w:r>
      <w:r w:rsidR="00EE0B82">
        <w:t xml:space="preserve"> ; </w:t>
      </w:r>
      <w:r w:rsidRPr="002D10EB">
        <w:t>que Chapelier était le nom d</w:t>
      </w:r>
      <w:r w:rsidR="00EE0B82">
        <w:t>’</w:t>
      </w:r>
      <w:r w:rsidRPr="002D10EB">
        <w:t>un anarchiste à surveiller par les gendarmes</w:t>
      </w:r>
      <w:r w:rsidR="00EE0B82">
        <w:t xml:space="preserve"> ; </w:t>
      </w:r>
      <w:r w:rsidRPr="002D10EB">
        <w:t>que le monsieur interrogé avait répondu</w:t>
      </w:r>
      <w:r w:rsidR="00EE0B82">
        <w:t> : « </w:t>
      </w:r>
      <w:r w:rsidRPr="002D10EB">
        <w:t>Débrouillez-vous</w:t>
      </w:r>
      <w:r w:rsidR="00EE0B82">
        <w:t xml:space="preserve"> » ; </w:t>
      </w:r>
      <w:r w:rsidRPr="002D10EB">
        <w:t>mais qu</w:t>
      </w:r>
      <w:r w:rsidR="00EE0B82">
        <w:t>’</w:t>
      </w:r>
      <w:r w:rsidRPr="002D10EB">
        <w:t>après des recherches</w:t>
      </w:r>
      <w:r w:rsidR="00EE0B82">
        <w:t xml:space="preserve">, </w:t>
      </w:r>
      <w:r w:rsidRPr="002D10EB">
        <w:t>de minutieuses enquêtes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autres démarches désagréables à faire pour un brigadier</w:t>
      </w:r>
      <w:r w:rsidR="00EE0B82">
        <w:t xml:space="preserve">, </w:t>
      </w:r>
      <w:r w:rsidRPr="002D10EB">
        <w:t>il avait été établi que ce nommé Chapelier n</w:t>
      </w:r>
      <w:r w:rsidR="00EE0B82">
        <w:t>’</w:t>
      </w:r>
      <w:r w:rsidRPr="002D10EB">
        <w:t>avait</w:t>
      </w:r>
      <w:r w:rsidR="00EE0B82">
        <w:t xml:space="preserve">, </w:t>
      </w:r>
      <w:r w:rsidRPr="002D10EB">
        <w:t>du Chapelier anarchiste</w:t>
      </w:r>
      <w:r w:rsidR="00EE0B82">
        <w:t xml:space="preserve">, </w:t>
      </w:r>
      <w:r w:rsidRPr="002D10EB">
        <w:t>que le nom de Chapelier</w:t>
      </w:r>
      <w:r w:rsidR="00EE0B82">
        <w:t>.</w:t>
      </w:r>
    </w:p>
    <w:p w14:paraId="2FA97F15" w14:textId="77777777" w:rsidR="00EE0B82" w:rsidRDefault="000A7E25" w:rsidP="000A7E25">
      <w:r w:rsidRPr="002D10EB">
        <w:t>Considérant ces faits et d</w:t>
      </w:r>
      <w:r w:rsidR="00EE0B82">
        <w:t>’</w:t>
      </w:r>
      <w:r w:rsidRPr="002D10EB">
        <w:t>autres trop longs à rappeler</w:t>
      </w:r>
      <w:r w:rsidR="00EE0B82">
        <w:t xml:space="preserve">, </w:t>
      </w:r>
      <w:r w:rsidRPr="002D10EB">
        <w:t>quelle joie pour un brigadier qui boit une chope</w:t>
      </w:r>
      <w:r w:rsidR="00EE0B82">
        <w:t xml:space="preserve">, </w:t>
      </w:r>
      <w:r w:rsidRPr="002D10EB">
        <w:t>à l</w:t>
      </w:r>
      <w:r w:rsidR="00EE0B82">
        <w:t>’</w:t>
      </w:r>
      <w:r w:rsidRPr="002D10EB">
        <w:t>auberge</w:t>
      </w:r>
      <w:r w:rsidR="00EE0B82">
        <w:t xml:space="preserve">, </w:t>
      </w:r>
      <w:r w:rsidRPr="002D10EB">
        <w:t>de voir passer le monsieur avec son chien</w:t>
      </w:r>
      <w:r w:rsidR="00EE0B82">
        <w:t xml:space="preserve">, </w:t>
      </w:r>
      <w:r w:rsidRPr="002D10EB">
        <w:t>ce chien n</w:t>
      </w:r>
      <w:r w:rsidR="00EE0B82">
        <w:t>’</w:t>
      </w:r>
      <w:r w:rsidRPr="002D10EB">
        <w:t>ayant pas de muselière</w:t>
      </w:r>
      <w:r w:rsidR="00EE0B82">
        <w:t xml:space="preserve">, </w:t>
      </w:r>
      <w:r w:rsidRPr="002D10EB">
        <w:t>alors qu</w:t>
      </w:r>
      <w:r w:rsidR="00EE0B82">
        <w:t>’</w:t>
      </w:r>
      <w:r w:rsidRPr="002D10EB">
        <w:t>un cas de rage a été signalé dans le pays</w:t>
      </w:r>
      <w:r w:rsidR="00EE0B82">
        <w:t xml:space="preserve"> ! </w:t>
      </w:r>
      <w:r w:rsidRPr="002D10EB">
        <w:t>Le temps d</w:t>
      </w:r>
      <w:r w:rsidR="00EE0B82">
        <w:t>’</w:t>
      </w:r>
      <w:r w:rsidRPr="002D10EB">
        <w:t>enfourcher sa bécane</w:t>
      </w:r>
      <w:r w:rsidR="00EE0B82">
        <w:t>…</w:t>
      </w:r>
    </w:p>
    <w:p w14:paraId="147D1C1A" w14:textId="77777777" w:rsidR="00EE0B82" w:rsidRDefault="000A7E25" w:rsidP="000A7E25">
      <w:r w:rsidRPr="002D10EB">
        <w:t>Mais le monsieur aussi a vu le brigadier</w:t>
      </w:r>
      <w:r w:rsidR="00EE0B82">
        <w:t xml:space="preserve">, </w:t>
      </w:r>
      <w:r w:rsidRPr="002D10EB">
        <w:t>et quand le brig</w:t>
      </w:r>
      <w:r w:rsidRPr="002D10EB">
        <w:t>a</w:t>
      </w:r>
      <w:r w:rsidRPr="002D10EB">
        <w:t>dier arrive</w:t>
      </w:r>
      <w:r w:rsidR="00EE0B82">
        <w:t> : « </w:t>
      </w:r>
      <w:r w:rsidRPr="002D10EB">
        <w:t>Cette fois</w:t>
      </w:r>
      <w:r w:rsidR="00EE0B82">
        <w:t xml:space="preserve">, </w:t>
      </w:r>
      <w:r w:rsidRPr="002D10EB">
        <w:t>je vous pince</w:t>
      </w:r>
      <w:r w:rsidR="00EE0B82">
        <w:t xml:space="preserve">, </w:t>
      </w:r>
      <w:r w:rsidRPr="002D10EB">
        <w:t>votre chien n</w:t>
      </w:r>
      <w:r w:rsidR="00EE0B82">
        <w:t>’</w:t>
      </w:r>
      <w:r w:rsidRPr="002D10EB">
        <w:t>a pas de muselière</w:t>
      </w:r>
      <w:r w:rsidR="00EE0B82">
        <w:t xml:space="preserve"> », </w:t>
      </w:r>
      <w:r w:rsidRPr="002D10EB">
        <w:t>le chien a sa muselière</w:t>
      </w:r>
      <w:r w:rsidR="00EE0B82">
        <w:t>.</w:t>
      </w:r>
    </w:p>
    <w:p w14:paraId="1EABD243" w14:textId="77777777" w:rsidR="00EE0B82" w:rsidRDefault="000A7E25" w:rsidP="000A7E25">
      <w:r w:rsidRPr="002D10EB">
        <w:t>Et je crie fort</w:t>
      </w:r>
      <w:r w:rsidR="00EE0B82">
        <w:t> :</w:t>
      </w:r>
    </w:p>
    <w:p w14:paraId="40AE0C6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vous</w:t>
      </w:r>
      <w:r>
        <w:t xml:space="preserve">, </w:t>
      </w:r>
      <w:r w:rsidR="000A7E25" w:rsidRPr="002D10EB">
        <w:t>brigadier</w:t>
      </w:r>
      <w:r>
        <w:t xml:space="preserve">, </w:t>
      </w:r>
      <w:r w:rsidR="000A7E25" w:rsidRPr="002D10EB">
        <w:t>qui êtes en défaut</w:t>
      </w:r>
      <w:r>
        <w:t xml:space="preserve"> ; </w:t>
      </w:r>
      <w:r w:rsidR="000A7E25" w:rsidRPr="002D10EB">
        <w:t>vous entrez dans les auberges</w:t>
      </w:r>
      <w:r>
        <w:t xml:space="preserve">, </w:t>
      </w:r>
      <w:r w:rsidR="000A7E25" w:rsidRPr="002D10EB">
        <w:t>vous ne pouvez pas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avertirai le procureur</w:t>
      </w:r>
      <w:r>
        <w:t>.</w:t>
      </w:r>
    </w:p>
    <w:p w14:paraId="701E06B5" w14:textId="77777777" w:rsidR="00EE0B82" w:rsidRDefault="000A7E25" w:rsidP="000A7E25">
      <w:r w:rsidRPr="002D10EB">
        <w:t>Je n</w:t>
      </w:r>
      <w:r w:rsidR="00EE0B82">
        <w:t>’</w:t>
      </w:r>
      <w:r w:rsidRPr="002D10EB">
        <w:t>écris d</w:t>
      </w:r>
      <w:r w:rsidR="00EE0B82">
        <w:t>’</w:t>
      </w:r>
      <w:r w:rsidRPr="002D10EB">
        <w:t>ailleurs pas au procureur</w:t>
      </w:r>
      <w:r w:rsidR="00EE0B82">
        <w:t>.</w:t>
      </w:r>
    </w:p>
    <w:p w14:paraId="4AF4384D" w14:textId="77777777" w:rsidR="00EE0B82" w:rsidRDefault="000A7E25" w:rsidP="000A7E25">
      <w:r w:rsidRPr="002D10EB">
        <w:t>Mais voici</w:t>
      </w:r>
      <w:r w:rsidR="00EE0B82">
        <w:t xml:space="preserve">. </w:t>
      </w:r>
      <w:r w:rsidRPr="002D10EB">
        <w:t>Peut-être pour une plainte sérieuse</w:t>
      </w:r>
      <w:r w:rsidR="00EE0B82">
        <w:t xml:space="preserve">, </w:t>
      </w:r>
      <w:r w:rsidRPr="002D10EB">
        <w:t>un mois après</w:t>
      </w:r>
      <w:r w:rsidR="00EE0B82">
        <w:t xml:space="preserve">, </w:t>
      </w:r>
      <w:r w:rsidRPr="002D10EB">
        <w:t>le brigadier attrape sa feuille de route et doit partir pour une commune où c</w:t>
      </w:r>
      <w:r w:rsidR="00EE0B82">
        <w:t>’</w:t>
      </w:r>
      <w:r w:rsidRPr="002D10EB">
        <w:t>est moins gai d</w:t>
      </w:r>
      <w:r w:rsidR="00EE0B82">
        <w:t>’</w:t>
      </w:r>
      <w:r w:rsidRPr="002D10EB">
        <w:t>être gendarme</w:t>
      </w:r>
      <w:r w:rsidR="00EE0B82">
        <w:t>.</w:t>
      </w:r>
    </w:p>
    <w:p w14:paraId="1620C734" w14:textId="77777777" w:rsidR="00EE0B82" w:rsidRDefault="000A7E25" w:rsidP="000A7E25">
      <w:r w:rsidRPr="002D10EB">
        <w:t>Comme j</w:t>
      </w:r>
      <w:r w:rsidR="00EE0B82">
        <w:t>’</w:t>
      </w:r>
      <w:r w:rsidRPr="002D10EB">
        <w:t>ai crié très fort</w:t>
      </w:r>
      <w:r w:rsidR="00EE0B82">
        <w:t xml:space="preserve">, </w:t>
      </w:r>
      <w:r w:rsidRPr="002D10EB">
        <w:t>tout le monde a su que j</w:t>
      </w:r>
      <w:r w:rsidR="00EE0B82">
        <w:t>’</w:t>
      </w:r>
      <w:r w:rsidRPr="002D10EB">
        <w:t>écrirais au procureur</w:t>
      </w:r>
      <w:r w:rsidR="00EE0B82">
        <w:t xml:space="preserve">, </w:t>
      </w:r>
      <w:r w:rsidRPr="002D10EB">
        <w:t>et le nouveau brigadier</w:t>
      </w:r>
      <w:r w:rsidR="00EE0B82">
        <w:t xml:space="preserve">, </w:t>
      </w:r>
      <w:r w:rsidRPr="002D10EB">
        <w:t>quand il arrive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apprend de tout le monde</w:t>
      </w:r>
      <w:r w:rsidR="00EE0B82">
        <w:t>.</w:t>
      </w:r>
    </w:p>
    <w:p w14:paraId="0286D895" w14:textId="77777777" w:rsidR="00EE0B82" w:rsidRDefault="000A7E25" w:rsidP="000A7E25">
      <w:r w:rsidRPr="002D10EB">
        <w:t>Alors</w:t>
      </w:r>
      <w:r w:rsidR="00EE0B82">
        <w:t xml:space="preserve">, </w:t>
      </w:r>
      <w:r w:rsidRPr="002D10EB">
        <w:t>quand il rencontre le monsieur</w:t>
      </w:r>
      <w:r w:rsidR="00EE0B82">
        <w:t xml:space="preserve">, </w:t>
      </w:r>
      <w:r w:rsidRPr="002D10EB">
        <w:t>le brigadier sourit</w:t>
      </w:r>
      <w:r w:rsidR="00EE0B82">
        <w:t xml:space="preserve">, </w:t>
      </w:r>
      <w:r w:rsidRPr="002D10EB">
        <w:t>il ne touche pas</w:t>
      </w:r>
      <w:r w:rsidR="00EE0B82">
        <w:t xml:space="preserve">, </w:t>
      </w:r>
      <w:r w:rsidRPr="002D10EB">
        <w:t xml:space="preserve">il </w:t>
      </w:r>
      <w:r w:rsidRPr="002D10EB">
        <w:rPr>
          <w:i/>
          <w:iCs/>
        </w:rPr>
        <w:t>tire</w:t>
      </w:r>
      <w:r w:rsidRPr="002D10EB">
        <w:t xml:space="preserve"> son képi et si par hasard</w:t>
      </w:r>
      <w:r w:rsidR="00EE0B82">
        <w:t xml:space="preserve">, </w:t>
      </w:r>
      <w:r w:rsidRPr="002D10EB">
        <w:t>quand ce n</w:t>
      </w:r>
      <w:r w:rsidR="00EE0B82">
        <w:t>’</w:t>
      </w:r>
      <w:r w:rsidRPr="002D10EB">
        <w:t>est pas la chasse</w:t>
      </w:r>
      <w:r w:rsidR="00EE0B82">
        <w:t xml:space="preserve">, </w:t>
      </w:r>
      <w:r w:rsidRPr="002D10EB">
        <w:t>le monsieur porte</w:t>
      </w:r>
      <w:r w:rsidR="00EE0B82">
        <w:t xml:space="preserve">, </w:t>
      </w:r>
      <w:r w:rsidRPr="002D10EB">
        <w:t>sous la veste</w:t>
      </w:r>
      <w:r w:rsidR="00EE0B82">
        <w:t xml:space="preserve">, </w:t>
      </w:r>
      <w:r w:rsidRPr="002D10EB">
        <w:t xml:space="preserve">quelque chose </w:t>
      </w:r>
      <w:r w:rsidRPr="002D10EB">
        <w:lastRenderedPageBreak/>
        <w:t>de gros</w:t>
      </w:r>
      <w:r w:rsidR="00EE0B82">
        <w:t xml:space="preserve">, </w:t>
      </w:r>
      <w:r w:rsidRPr="002D10EB">
        <w:t>avec des oreilles de lièvre qui dépassent</w:t>
      </w:r>
      <w:r w:rsidR="00EE0B82">
        <w:t xml:space="preserve">, </w:t>
      </w:r>
      <w:r w:rsidRPr="002D10EB">
        <w:t>le brigadier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un clin d</w:t>
      </w:r>
      <w:r w:rsidR="00EE0B82">
        <w:t>’</w:t>
      </w:r>
      <w:r w:rsidRPr="002D10EB">
        <w:t>œil</w:t>
      </w:r>
      <w:r w:rsidR="00EE0B82">
        <w:t xml:space="preserve">, </w:t>
      </w:r>
      <w:r w:rsidRPr="002D10EB">
        <w:t>ferme l</w:t>
      </w:r>
      <w:r w:rsidR="00EE0B82">
        <w:t>’</w:t>
      </w:r>
      <w:r w:rsidRPr="002D10EB">
        <w:t>œil</w:t>
      </w:r>
      <w:r w:rsidR="00EE0B82">
        <w:t xml:space="preserve">, </w:t>
      </w:r>
      <w:r w:rsidRPr="002D10EB">
        <w:t>pour le monsieur</w:t>
      </w:r>
      <w:r w:rsidR="00EE0B82">
        <w:t>.</w:t>
      </w:r>
    </w:p>
    <w:p w14:paraId="0A2F7292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594B057C" w14:textId="77777777" w:rsidR="00EE0B82" w:rsidRDefault="000A7E25" w:rsidP="000A7E25">
      <w:pPr>
        <w:pStyle w:val="Sous-titre"/>
        <w:jc w:val="left"/>
      </w:pPr>
      <w:r w:rsidRPr="002D10EB">
        <w:t>L</w:t>
      </w:r>
      <w:r w:rsidR="00EE0B82">
        <w:t>’</w:t>
      </w:r>
      <w:r w:rsidRPr="002D10EB">
        <w:t>ÉVADÉ</w:t>
      </w:r>
      <w:r w:rsidR="00EE0B82">
        <w:t>.</w:t>
      </w:r>
    </w:p>
    <w:p w14:paraId="3807A096" w14:textId="77777777" w:rsidR="003E208B" w:rsidRPr="003E208B" w:rsidRDefault="003E208B" w:rsidP="003E208B">
      <w:pPr>
        <w:pStyle w:val="NormalSolidaire"/>
      </w:pPr>
    </w:p>
    <w:p w14:paraId="2E1E4A98" w14:textId="77777777" w:rsidR="00EE0B82" w:rsidRDefault="000A7E25" w:rsidP="000A7E25">
      <w:pPr>
        <w:pStyle w:val="Taille-1Normal"/>
        <w:jc w:val="right"/>
      </w:pPr>
      <w:r w:rsidRPr="002D10EB">
        <w:t>À CHARLES VILDRAC</w:t>
      </w:r>
      <w:r w:rsidR="00EE0B82">
        <w:t>.</w:t>
      </w:r>
    </w:p>
    <w:p w14:paraId="5B206AA1" w14:textId="77777777" w:rsidR="00EE0B82" w:rsidRDefault="000A7E25" w:rsidP="000A7E25">
      <w:r w:rsidRPr="002D10EB">
        <w:t>Je n</w:t>
      </w:r>
      <w:r w:rsidR="00EE0B82">
        <w:t>’</w:t>
      </w:r>
      <w:r w:rsidRPr="002D10EB">
        <w:t>en suis pas bien sûr</w:t>
      </w:r>
      <w:r w:rsidR="00EE0B82">
        <w:t xml:space="preserve">, </w:t>
      </w:r>
      <w:r w:rsidRPr="002D10EB">
        <w:t>mais je crois</w:t>
      </w:r>
      <w:r w:rsidR="00EE0B82">
        <w:t xml:space="preserve">, </w:t>
      </w:r>
      <w:r w:rsidRPr="002D10EB">
        <w:t>on appelle cela</w:t>
      </w:r>
      <w:r w:rsidR="00EE0B82">
        <w:t xml:space="preserve"> : </w:t>
      </w:r>
      <w:r w:rsidRPr="002D10EB">
        <w:t>des Colonies de Bienfaisance</w:t>
      </w:r>
      <w:r w:rsidR="00EE0B82">
        <w:t>.</w:t>
      </w:r>
    </w:p>
    <w:p w14:paraId="05A79249" w14:textId="77777777" w:rsidR="00EE0B82" w:rsidRDefault="000A7E25" w:rsidP="000A7E25">
      <w:r w:rsidRPr="002D10EB">
        <w:t>Ce n</w:t>
      </w:r>
      <w:r w:rsidR="00EE0B82">
        <w:t>’</w:t>
      </w:r>
      <w:r w:rsidRPr="002D10EB">
        <w:t>est pas loin d</w:t>
      </w:r>
      <w:r w:rsidR="00EE0B82">
        <w:t>’</w:t>
      </w:r>
      <w:r w:rsidRPr="002D10EB">
        <w:t>ici</w:t>
      </w:r>
      <w:r w:rsidR="00EE0B82">
        <w:t xml:space="preserve">, </w:t>
      </w:r>
      <w:r w:rsidRPr="002D10EB">
        <w:t>après des bruyères et des bois</w:t>
      </w:r>
      <w:r w:rsidR="00EE0B82">
        <w:t xml:space="preserve">, </w:t>
      </w:r>
      <w:r w:rsidRPr="002D10EB">
        <w:t>du c</w:t>
      </w:r>
      <w:r w:rsidRPr="002D10EB">
        <w:t>ô</w:t>
      </w:r>
      <w:r w:rsidRPr="002D10EB">
        <w:t>té de la Hollande</w:t>
      </w:r>
      <w:r w:rsidR="00EE0B82">
        <w:t>.</w:t>
      </w:r>
    </w:p>
    <w:p w14:paraId="08A3AE4C" w14:textId="77777777" w:rsidR="00EE0B82" w:rsidRDefault="000A7E25" w:rsidP="000A7E25">
      <w:r w:rsidRPr="002D10EB">
        <w:t>Ne faisant rien</w:t>
      </w:r>
      <w:r w:rsidR="00EE0B82">
        <w:t xml:space="preserve">, </w:t>
      </w:r>
      <w:r w:rsidRPr="002D10EB">
        <w:t>ils ne faisaient de mal à personne</w:t>
      </w:r>
      <w:r w:rsidR="00EE0B82">
        <w:t>.</w:t>
      </w:r>
    </w:p>
    <w:p w14:paraId="0A6260CB" w14:textId="77777777" w:rsidR="00EE0B82" w:rsidRDefault="000A7E25" w:rsidP="000A7E25">
      <w:r w:rsidRPr="002D10EB">
        <w:t>Ils tendaient la main</w:t>
      </w:r>
      <w:r w:rsidR="00EE0B82">
        <w:t>.</w:t>
      </w:r>
    </w:p>
    <w:p w14:paraId="7B2814A6" w14:textId="77777777" w:rsidR="00EE0B82" w:rsidRDefault="000A7E25" w:rsidP="000A7E25">
      <w:r w:rsidRPr="002D10EB">
        <w:t>Ils ne savaient pas que d</w:t>
      </w:r>
      <w:r w:rsidR="00EE0B82">
        <w:t>’</w:t>
      </w:r>
      <w:r w:rsidRPr="002D10EB">
        <w:t>être venu au monde</w:t>
      </w:r>
      <w:r w:rsidR="00EE0B82">
        <w:t xml:space="preserve">, </w:t>
      </w:r>
      <w:r w:rsidRPr="002D10EB">
        <w:t>cela vous crée des devoirs</w:t>
      </w:r>
      <w:r w:rsidR="00EE0B82">
        <w:t>.</w:t>
      </w:r>
    </w:p>
    <w:p w14:paraId="4BAD1A64" w14:textId="77777777" w:rsidR="00EE0B82" w:rsidRDefault="000A7E25" w:rsidP="000A7E25">
      <w:r w:rsidRPr="002D10EB">
        <w:t>Ils n</w:t>
      </w:r>
      <w:r w:rsidR="00EE0B82">
        <w:t>’</w:t>
      </w:r>
      <w:r w:rsidRPr="002D10EB">
        <w:t>avaient pas de métier</w:t>
      </w:r>
      <w:r w:rsidR="00EE0B82">
        <w:t xml:space="preserve">. </w:t>
      </w:r>
      <w:r w:rsidRPr="002D10EB">
        <w:t>Savaient-ils lire</w:t>
      </w:r>
      <w:r w:rsidR="00EE0B82">
        <w:t xml:space="preserve"> ? </w:t>
      </w:r>
      <w:r w:rsidRPr="002D10EB">
        <w:t>Ils ne ve</w:t>
      </w:r>
      <w:r w:rsidRPr="002D10EB">
        <w:t>n</w:t>
      </w:r>
      <w:r w:rsidRPr="002D10EB">
        <w:t>daient rien</w:t>
      </w:r>
      <w:r w:rsidR="00EE0B82">
        <w:t xml:space="preserve">. </w:t>
      </w:r>
      <w:r w:rsidRPr="002D10EB">
        <w:t>Ni prêtre</w:t>
      </w:r>
      <w:r w:rsidR="00EE0B82">
        <w:t xml:space="preserve">, </w:t>
      </w:r>
      <w:r w:rsidRPr="002D10EB">
        <w:t>ni soldat</w:t>
      </w:r>
      <w:r w:rsidR="00EE0B82">
        <w:t xml:space="preserve">. </w:t>
      </w:r>
      <w:r w:rsidRPr="002D10EB">
        <w:t>Pas même banquier ou fumiste</w:t>
      </w:r>
      <w:r w:rsidR="00EE0B82">
        <w:t>.</w:t>
      </w:r>
    </w:p>
    <w:p w14:paraId="4ADA525B" w14:textId="77777777" w:rsidR="00EE0B82" w:rsidRDefault="000A7E25" w:rsidP="000A7E25">
      <w:r w:rsidRPr="002D10EB">
        <w:t>Ils ne servaient ni plus ni moins que les fils à millions qui traînent dans les bordels un cerveau creux et des doigts gourds</w:t>
      </w:r>
      <w:r w:rsidR="00EE0B82">
        <w:t>.</w:t>
      </w:r>
    </w:p>
    <w:p w14:paraId="349659B5" w14:textId="77777777" w:rsidR="00EE0B82" w:rsidRDefault="000A7E25" w:rsidP="000A7E25">
      <w:r w:rsidRPr="002D10EB">
        <w:t>Ils n</w:t>
      </w:r>
      <w:r w:rsidR="00EE0B82">
        <w:t>’</w:t>
      </w:r>
      <w:r w:rsidRPr="002D10EB">
        <w:t>avaient pas leur chance</w:t>
      </w:r>
      <w:r w:rsidR="00EE0B82">
        <w:t>.</w:t>
      </w:r>
    </w:p>
    <w:p w14:paraId="06FC36C5" w14:textId="77777777" w:rsidR="00EE0B82" w:rsidRDefault="000A7E25" w:rsidP="000A7E25">
      <w:r w:rsidRPr="002D10EB">
        <w:t>Ce n</w:t>
      </w:r>
      <w:r w:rsidR="00EE0B82">
        <w:t>’</w:t>
      </w:r>
      <w:r w:rsidRPr="002D10EB">
        <w:t>était pas leur faute si</w:t>
      </w:r>
      <w:r w:rsidR="00EE0B82">
        <w:t xml:space="preserve">, </w:t>
      </w:r>
      <w:r w:rsidRPr="002D10EB">
        <w:t>devant une jolie table</w:t>
      </w:r>
      <w:r w:rsidR="00EE0B82">
        <w:t xml:space="preserve">, </w:t>
      </w:r>
      <w:r w:rsidRPr="002D10EB">
        <w:t>en des verres bien rincés</w:t>
      </w:r>
      <w:r w:rsidR="00EE0B82">
        <w:t xml:space="preserve">, </w:t>
      </w:r>
      <w:r w:rsidRPr="002D10EB">
        <w:t>ils ne se grisaient pas avec de bonnes choses qui moussent</w:t>
      </w:r>
      <w:r w:rsidR="00EE0B82">
        <w:t>.</w:t>
      </w:r>
    </w:p>
    <w:p w14:paraId="14CDD805" w14:textId="77777777" w:rsidR="00EE0B82" w:rsidRDefault="000A7E25" w:rsidP="000A7E25">
      <w:r w:rsidRPr="002D10EB">
        <w:lastRenderedPageBreak/>
        <w:t>Ils ne savaient pas</w:t>
      </w:r>
      <w:r w:rsidR="00EE0B82">
        <w:t xml:space="preserve">, </w:t>
      </w:r>
      <w:r w:rsidRPr="002D10EB">
        <w:t>comme les messieurs</w:t>
      </w:r>
      <w:r w:rsidR="00EE0B82">
        <w:t xml:space="preserve">, </w:t>
      </w:r>
      <w:r w:rsidRPr="002D10EB">
        <w:t>avancer les lèvres vers une gorge à pommade</w:t>
      </w:r>
      <w:r w:rsidR="00EE0B82">
        <w:t xml:space="preserve">, </w:t>
      </w:r>
      <w:r w:rsidRPr="002D10EB">
        <w:t>en murmurant</w:t>
      </w:r>
      <w:r w:rsidR="00EE0B82">
        <w:t> : « </w:t>
      </w:r>
      <w:r w:rsidRPr="002D10EB">
        <w:t>Je vous désire</w:t>
      </w:r>
      <w:r w:rsidR="00EE0B82">
        <w:t xml:space="preserve"> », </w:t>
      </w:r>
      <w:r w:rsidRPr="002D10EB">
        <w:t>et leurs gouges à eux ne se cachaient pas d</w:t>
      </w:r>
      <w:r w:rsidR="00EE0B82">
        <w:t>’</w:t>
      </w:r>
      <w:r w:rsidRPr="002D10EB">
        <w:t>être les roulures à tout le monde</w:t>
      </w:r>
      <w:r w:rsidR="00EE0B82">
        <w:t>.</w:t>
      </w:r>
    </w:p>
    <w:p w14:paraId="37E4F0FD" w14:textId="77777777" w:rsidR="00EE0B82" w:rsidRDefault="000A7E25" w:rsidP="000A7E25">
      <w:r w:rsidRPr="002D10EB">
        <w:t>Ils traînaient par les routes</w:t>
      </w:r>
      <w:r w:rsidR="00EE0B82">
        <w:t xml:space="preserve"> ; </w:t>
      </w:r>
      <w:r w:rsidRPr="002D10EB">
        <w:t>ils dormaient dans les granges</w:t>
      </w:r>
      <w:r w:rsidR="00EE0B82">
        <w:t xml:space="preserve">. </w:t>
      </w:r>
      <w:r w:rsidRPr="002D10EB">
        <w:t>Ils avaient besoin de tout leur cœur</w:t>
      </w:r>
      <w:r w:rsidR="00EE0B82">
        <w:t xml:space="preserve">, </w:t>
      </w:r>
      <w:r w:rsidRPr="002D10EB">
        <w:t>pour aimer la paille qui tient chaud</w:t>
      </w:r>
      <w:r w:rsidR="00EE0B82">
        <w:t xml:space="preserve">, </w:t>
      </w:r>
      <w:r w:rsidRPr="002D10EB">
        <w:t>la pierre si elle n</w:t>
      </w:r>
      <w:r w:rsidR="00EE0B82">
        <w:t>’</w:t>
      </w:r>
      <w:r w:rsidRPr="002D10EB">
        <w:t>est pas trop dure</w:t>
      </w:r>
      <w:r w:rsidR="00EE0B82">
        <w:t xml:space="preserve">, </w:t>
      </w:r>
      <w:r w:rsidRPr="002D10EB">
        <w:t>peut-être un chien</w:t>
      </w:r>
      <w:r w:rsidR="00EE0B82">
        <w:t>.</w:t>
      </w:r>
    </w:p>
    <w:p w14:paraId="64FDE416" w14:textId="77777777" w:rsidR="00EE0B82" w:rsidRDefault="000A7E25" w:rsidP="000A7E25">
      <w:r w:rsidRPr="002D10EB">
        <w:t>Le baluchon au dos</w:t>
      </w:r>
      <w:r w:rsidR="00EE0B82">
        <w:t xml:space="preserve">, </w:t>
      </w:r>
      <w:r w:rsidRPr="002D10EB">
        <w:t>ils n</w:t>
      </w:r>
      <w:r w:rsidR="00EE0B82">
        <w:t>’</w:t>
      </w:r>
      <w:r w:rsidRPr="002D10EB">
        <w:t>avaient pas toujours la piécette qui prouve aux gendarmes que l</w:t>
      </w:r>
      <w:r w:rsidR="00EE0B82">
        <w:t>’</w:t>
      </w:r>
      <w:r w:rsidRPr="002D10EB">
        <w:t>on a de quoi se payer un logis et que</w:t>
      </w:r>
      <w:r w:rsidR="00EE0B82">
        <w:t xml:space="preserve">, </w:t>
      </w:r>
      <w:r w:rsidRPr="002D10EB">
        <w:t>malgré ses pieds nus</w:t>
      </w:r>
      <w:r w:rsidR="00EE0B82">
        <w:t xml:space="preserve">, </w:t>
      </w:r>
      <w:r w:rsidRPr="002D10EB">
        <w:t>on est un honnête homme</w:t>
      </w:r>
      <w:r w:rsidR="00EE0B82">
        <w:t>.</w:t>
      </w:r>
    </w:p>
    <w:p w14:paraId="7B241973" w14:textId="77777777" w:rsidR="00EE0B82" w:rsidRDefault="000A7E25" w:rsidP="000A7E25">
      <w:r w:rsidRPr="002D10EB">
        <w:t>Alors un juge leur a dit</w:t>
      </w:r>
      <w:r w:rsidR="00EE0B82">
        <w:t> :</w:t>
      </w:r>
    </w:p>
    <w:p w14:paraId="32F13B7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 an</w:t>
      </w:r>
      <w:r>
        <w:t xml:space="preserve">. </w:t>
      </w:r>
      <w:r w:rsidR="000A7E25" w:rsidRPr="002D10EB">
        <w:t>Trois ans</w:t>
      </w:r>
      <w:r>
        <w:t xml:space="preserve">. </w:t>
      </w:r>
      <w:r w:rsidR="000A7E25" w:rsidRPr="002D10EB">
        <w:t>Sept ans</w:t>
      </w:r>
      <w:r>
        <w:t>.</w:t>
      </w:r>
    </w:p>
    <w:p w14:paraId="6B8383F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</w:t>
      </w:r>
      <w:r>
        <w:t xml:space="preserve">, </w:t>
      </w:r>
      <w:r w:rsidR="000A7E25" w:rsidRPr="002D10EB">
        <w:t>monsieur</w:t>
      </w:r>
      <w:r>
        <w:t> !…</w:t>
      </w:r>
    </w:p>
    <w:p w14:paraId="2F6ABA5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bon</w:t>
      </w:r>
      <w:r>
        <w:t xml:space="preserve">. </w:t>
      </w:r>
      <w:r w:rsidR="000A7E25" w:rsidRPr="002D10EB">
        <w:t>Allez</w:t>
      </w:r>
      <w:r>
        <w:t> !…</w:t>
      </w:r>
    </w:p>
    <w:p w14:paraId="2C7AFE76" w14:textId="77777777" w:rsidR="00EE0B82" w:rsidRDefault="000A7E25" w:rsidP="000A7E25">
      <w:r w:rsidRPr="002D10EB">
        <w:t>Ils n</w:t>
      </w:r>
      <w:r w:rsidR="00EE0B82">
        <w:t>’</w:t>
      </w:r>
      <w:r w:rsidRPr="002D10EB">
        <w:t>ont pas eu besoin d</w:t>
      </w:r>
      <w:r w:rsidR="00EE0B82">
        <w:t>’</w:t>
      </w:r>
      <w:r w:rsidRPr="002D10EB">
        <w:t>aller</w:t>
      </w:r>
      <w:r w:rsidR="00EE0B82">
        <w:t xml:space="preserve"> : </w:t>
      </w:r>
      <w:r w:rsidRPr="002D10EB">
        <w:t>on les poussait</w:t>
      </w:r>
      <w:r w:rsidR="00EE0B82">
        <w:t xml:space="preserve">, </w:t>
      </w:r>
      <w:r w:rsidRPr="002D10EB">
        <w:t>on les fou</w:t>
      </w:r>
      <w:r w:rsidRPr="002D10EB">
        <w:t>r</w:t>
      </w:r>
      <w:r w:rsidRPr="002D10EB">
        <w:t>rait dans des wagons</w:t>
      </w:r>
      <w:r w:rsidR="00EE0B82">
        <w:t xml:space="preserve">, </w:t>
      </w:r>
      <w:r w:rsidRPr="002D10EB">
        <w:t>et debout dans une boîte</w:t>
      </w:r>
      <w:r w:rsidR="00EE0B82">
        <w:t xml:space="preserve">, </w:t>
      </w:r>
      <w:r w:rsidRPr="002D10EB">
        <w:t>ils ont fait le grand voyage</w:t>
      </w:r>
      <w:r w:rsidR="00EE0B82">
        <w:t xml:space="preserve">. </w:t>
      </w:r>
      <w:r w:rsidRPr="002D10EB">
        <w:t>Ils ont vu puis revu ce pays</w:t>
      </w:r>
      <w:r w:rsidR="00EE0B82">
        <w:t xml:space="preserve">, </w:t>
      </w:r>
      <w:r w:rsidRPr="002D10EB">
        <w:t>ces landes</w:t>
      </w:r>
      <w:r w:rsidR="00EE0B82">
        <w:t xml:space="preserve">, </w:t>
      </w:r>
      <w:r w:rsidRPr="002D10EB">
        <w:t>ces bois</w:t>
      </w:r>
      <w:r w:rsidR="00EE0B82">
        <w:t xml:space="preserve">, </w:t>
      </w:r>
      <w:r w:rsidRPr="002D10EB">
        <w:t>où peut-être on serait bien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il y avait moins de murailles et pas tant de barreaux</w:t>
      </w:r>
      <w:r w:rsidR="00EE0B82">
        <w:t>.</w:t>
      </w:r>
    </w:p>
    <w:p w14:paraId="0580B576" w14:textId="77777777" w:rsidR="00EE0B82" w:rsidRDefault="000A7E25" w:rsidP="000A7E25">
      <w:r w:rsidRPr="002D10EB">
        <w:t>Les barreaux</w:t>
      </w:r>
      <w:r w:rsidR="00EE0B82">
        <w:t xml:space="preserve">, </w:t>
      </w:r>
      <w:r w:rsidRPr="002D10EB">
        <w:t>n</w:t>
      </w:r>
      <w:r w:rsidR="00EE0B82">
        <w:t>’</w:t>
      </w:r>
      <w:r w:rsidRPr="002D10EB">
        <w:t>est-ce pas</w:t>
      </w:r>
      <w:r w:rsidR="00EE0B82">
        <w:t xml:space="preserve"> ? </w:t>
      </w:r>
      <w:r w:rsidRPr="002D10EB">
        <w:t>c</w:t>
      </w:r>
      <w:r w:rsidR="00EE0B82">
        <w:t>’</w:t>
      </w:r>
      <w:r w:rsidRPr="002D10EB">
        <w:t>est utile</w:t>
      </w:r>
      <w:r w:rsidR="00EE0B82">
        <w:t xml:space="preserve">, </w:t>
      </w:r>
      <w:r w:rsidRPr="002D10EB">
        <w:t>et aussi les verrous</w:t>
      </w:r>
      <w:r w:rsidR="00EE0B82">
        <w:t xml:space="preserve">, </w:t>
      </w:r>
      <w:r w:rsidRPr="002D10EB">
        <w:t>et aussi les gardes qui</w:t>
      </w:r>
      <w:r w:rsidR="00EE0B82">
        <w:t xml:space="preserve">, </w:t>
      </w:r>
      <w:r w:rsidRPr="002D10EB">
        <w:t>les mains dans le dos</w:t>
      </w:r>
      <w:r w:rsidR="00EE0B82">
        <w:t xml:space="preserve">, </w:t>
      </w:r>
      <w:r w:rsidRPr="002D10EB">
        <w:t>à ne rien faire</w:t>
      </w:r>
      <w:r w:rsidR="00EE0B82">
        <w:t xml:space="preserve">, </w:t>
      </w:r>
      <w:r w:rsidRPr="002D10EB">
        <w:t>vous montrent</w:t>
      </w:r>
      <w:r w:rsidR="00EE0B82">
        <w:t xml:space="preserve">, </w:t>
      </w:r>
      <w:r w:rsidRPr="002D10EB">
        <w:t>sacré nom de Dieu</w:t>
      </w:r>
      <w:r w:rsidR="00EE0B82">
        <w:t xml:space="preserve"> ! </w:t>
      </w:r>
      <w:r w:rsidRPr="002D10EB">
        <w:t>comment on travaille</w:t>
      </w:r>
      <w:r w:rsidR="00EE0B82">
        <w:t xml:space="preserve">, </w:t>
      </w:r>
      <w:r w:rsidRPr="002D10EB">
        <w:t>quand on n</w:t>
      </w:r>
      <w:r w:rsidR="00EE0B82">
        <w:t>’</w:t>
      </w:r>
      <w:r w:rsidRPr="002D10EB">
        <w:t>a pas de revolver à la ceinture</w:t>
      </w:r>
      <w:r w:rsidR="00EE0B82">
        <w:t xml:space="preserve">, </w:t>
      </w:r>
      <w:r w:rsidRPr="002D10EB">
        <w:t>ni de bottes à vous fiche au derrière</w:t>
      </w:r>
      <w:r w:rsidR="00EE0B82">
        <w:t>.</w:t>
      </w:r>
    </w:p>
    <w:p w14:paraId="35BE1302" w14:textId="77777777" w:rsidR="00EE0B82" w:rsidRDefault="000A7E25" w:rsidP="000A7E25">
      <w:r w:rsidRPr="002D10EB">
        <w:t>De la route</w:t>
      </w:r>
      <w:r w:rsidR="00EE0B82">
        <w:t xml:space="preserve">, </w:t>
      </w:r>
      <w:r w:rsidRPr="002D10EB">
        <w:t>ceux qui vont libres</w:t>
      </w:r>
      <w:r w:rsidR="00EE0B82">
        <w:t xml:space="preserve">, </w:t>
      </w:r>
      <w:r w:rsidRPr="002D10EB">
        <w:t>peuvent les voir</w:t>
      </w:r>
      <w:r w:rsidR="00EE0B82">
        <w:t xml:space="preserve">. </w:t>
      </w:r>
      <w:r w:rsidRPr="002D10EB">
        <w:t>Misère</w:t>
      </w:r>
      <w:r w:rsidR="00EE0B82">
        <w:t xml:space="preserve"> ! </w:t>
      </w:r>
      <w:r w:rsidRPr="002D10EB">
        <w:t>pour qu</w:t>
      </w:r>
      <w:r w:rsidR="00EE0B82">
        <w:t>’</w:t>
      </w:r>
      <w:r w:rsidRPr="002D10EB">
        <w:t>on sache qu</w:t>
      </w:r>
      <w:r w:rsidR="00EE0B82">
        <w:t>’</w:t>
      </w:r>
      <w:r w:rsidRPr="002D10EB">
        <w:t>ils sont moins que des hommes</w:t>
      </w:r>
      <w:r w:rsidR="00EE0B82">
        <w:t xml:space="preserve">, </w:t>
      </w:r>
      <w:r w:rsidRPr="002D10EB">
        <w:t xml:space="preserve">on </w:t>
      </w:r>
      <w:r w:rsidRPr="002D10EB">
        <w:lastRenderedPageBreak/>
        <w:t>leur a tondu la tête</w:t>
      </w:r>
      <w:r w:rsidR="00EE0B82">
        <w:t xml:space="preserve">, </w:t>
      </w:r>
      <w:r w:rsidRPr="002D10EB">
        <w:t>rasé les joues</w:t>
      </w:r>
      <w:r w:rsidR="00EE0B82">
        <w:t xml:space="preserve">, </w:t>
      </w:r>
      <w:r w:rsidRPr="002D10EB">
        <w:t>collé sur le dos une casaque dont les raies jaunes se distinguent de loin</w:t>
      </w:r>
      <w:r w:rsidR="00EE0B82">
        <w:t>.</w:t>
      </w:r>
    </w:p>
    <w:p w14:paraId="57EC14D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Demi-tour à droite</w:t>
      </w:r>
      <w:r>
        <w:t xml:space="preserve"> ! </w:t>
      </w:r>
      <w:r w:rsidR="000A7E25" w:rsidRPr="002D10EB">
        <w:t>Demi-tour à gauche</w:t>
      </w:r>
      <w:r>
        <w:t xml:space="preserve"> ! </w:t>
      </w:r>
      <w:r w:rsidR="000A7E25" w:rsidRPr="002D10EB">
        <w:t>Halte</w:t>
      </w:r>
      <w:r>
        <w:t xml:space="preserve"> ! </w:t>
      </w:r>
      <w:r w:rsidR="000A7E25" w:rsidRPr="002D10EB">
        <w:t>Fixe</w:t>
      </w:r>
      <w:r>
        <w:t> !</w:t>
      </w:r>
    </w:p>
    <w:p w14:paraId="16E818CE" w14:textId="77777777" w:rsidR="00EE0B82" w:rsidRDefault="000A7E25" w:rsidP="000A7E25">
      <w:r w:rsidRPr="002D10EB">
        <w:t>Ils tournent</w:t>
      </w:r>
      <w:r w:rsidR="00EE0B82">
        <w:t xml:space="preserve">, </w:t>
      </w:r>
      <w:r w:rsidRPr="002D10EB">
        <w:t>se détournent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arrêtent</w:t>
      </w:r>
      <w:r w:rsidR="00EE0B82">
        <w:t xml:space="preserve">, </w:t>
      </w:r>
      <w:r w:rsidRPr="002D10EB">
        <w:t>les vieux dont les mains tremblent</w:t>
      </w:r>
      <w:r w:rsidR="00EE0B82">
        <w:t xml:space="preserve">, </w:t>
      </w:r>
      <w:r w:rsidRPr="002D10EB">
        <w:t>les jeunes qui auraient vraiment autre chose à faire</w:t>
      </w:r>
      <w:r w:rsidR="00EE0B82">
        <w:t xml:space="preserve">. </w:t>
      </w:r>
      <w:r w:rsidRPr="002D10EB">
        <w:t>Ils remplissent de terre des brouettes</w:t>
      </w:r>
      <w:r w:rsidR="00EE0B82">
        <w:t xml:space="preserve">, </w:t>
      </w:r>
      <w:r w:rsidRPr="002D10EB">
        <w:t>puis les vident</w:t>
      </w:r>
      <w:r w:rsidR="00EE0B82">
        <w:t xml:space="preserve">, </w:t>
      </w:r>
      <w:r w:rsidRPr="002D10EB">
        <w:t>puis de nouveau les remplissent</w:t>
      </w:r>
      <w:r w:rsidR="00EE0B82">
        <w:t xml:space="preserve">. </w:t>
      </w:r>
      <w:r w:rsidRPr="002D10EB">
        <w:t>Avec la pioche</w:t>
      </w:r>
      <w:r w:rsidR="00EE0B82">
        <w:t xml:space="preserve">, </w:t>
      </w:r>
      <w:r w:rsidRPr="002D10EB">
        <w:t>dans le sable</w:t>
      </w:r>
      <w:r w:rsidR="00EE0B82">
        <w:t xml:space="preserve">, </w:t>
      </w:r>
      <w:r w:rsidRPr="002D10EB">
        <w:t>ils creusent de grands trous</w:t>
      </w:r>
      <w:r w:rsidR="00EE0B82">
        <w:t xml:space="preserve">, </w:t>
      </w:r>
      <w:r w:rsidRPr="002D10EB">
        <w:t>qui ne servent à rien et qu</w:t>
      </w:r>
      <w:r w:rsidR="00EE0B82">
        <w:t>’</w:t>
      </w:r>
      <w:r w:rsidRPr="002D10EB">
        <w:t>ils bouchent avec de l</w:t>
      </w:r>
      <w:r w:rsidR="00EE0B82">
        <w:t>’</w:t>
      </w:r>
      <w:r w:rsidRPr="002D10EB">
        <w:t>autre sable</w:t>
      </w:r>
      <w:r w:rsidR="00EE0B82">
        <w:t>.</w:t>
      </w:r>
    </w:p>
    <w:p w14:paraId="610C601D" w14:textId="77777777" w:rsidR="00EE0B82" w:rsidRDefault="000A7E25" w:rsidP="000A7E25">
      <w:r w:rsidRPr="002D10EB">
        <w:t>Et pendant un an</w:t>
      </w:r>
      <w:r w:rsidR="00EE0B82">
        <w:t xml:space="preserve">, </w:t>
      </w:r>
      <w:r w:rsidRPr="002D10EB">
        <w:t>pendant trois ans</w:t>
      </w:r>
      <w:r w:rsidR="00EE0B82">
        <w:t xml:space="preserve">, </w:t>
      </w:r>
      <w:r w:rsidRPr="002D10EB">
        <w:t>pendant sept ans</w:t>
      </w:r>
      <w:r w:rsidR="00EE0B82">
        <w:t xml:space="preserve">, </w:t>
      </w:r>
      <w:r w:rsidRPr="002D10EB">
        <w:t>ils travaillent</w:t>
      </w:r>
      <w:r w:rsidR="00EE0B82">
        <w:t xml:space="preserve">, </w:t>
      </w:r>
      <w:r w:rsidRPr="002D10EB">
        <w:t>jusqu</w:t>
      </w:r>
      <w:r w:rsidR="00EE0B82">
        <w:t>’</w:t>
      </w:r>
      <w:r w:rsidRPr="002D10EB">
        <w:t>à ce que le juge les retrouve et qu</w:t>
      </w:r>
      <w:r w:rsidR="00EE0B82">
        <w:t>’</w:t>
      </w:r>
      <w:r w:rsidRPr="002D10EB">
        <w:t>ils recommencent</w:t>
      </w:r>
      <w:r w:rsidR="00EE0B82">
        <w:t>.</w:t>
      </w:r>
    </w:p>
    <w:p w14:paraId="32D02B1A" w14:textId="77777777" w:rsidR="00EE0B82" w:rsidRDefault="000A7E25" w:rsidP="000A7E25">
      <w:r w:rsidRPr="002D10EB">
        <w:t>Ils apprennent ainsi qu</w:t>
      </w:r>
      <w:r w:rsidR="00EE0B82">
        <w:t>’</w:t>
      </w:r>
      <w:r w:rsidRPr="002D10EB">
        <w:t>il faut aimer le devoir</w:t>
      </w:r>
      <w:r w:rsidR="00EE0B82">
        <w:t xml:space="preserve"> ; </w:t>
      </w:r>
      <w:r w:rsidRPr="002D10EB">
        <w:t>aimer les hommes qui les choient</w:t>
      </w:r>
      <w:r w:rsidR="00EE0B82">
        <w:t xml:space="preserve"> ; </w:t>
      </w:r>
      <w:r w:rsidRPr="002D10EB">
        <w:t>aimer le logis où il fait bon</w:t>
      </w:r>
      <w:r w:rsidR="00EE0B82">
        <w:t xml:space="preserve">, </w:t>
      </w:r>
      <w:r w:rsidRPr="002D10EB">
        <w:t>sous la lampe</w:t>
      </w:r>
      <w:r w:rsidR="00EE0B82">
        <w:t xml:space="preserve">, </w:t>
      </w:r>
      <w:r w:rsidRPr="002D10EB">
        <w:t>près de la femme qui brode et de l</w:t>
      </w:r>
      <w:r w:rsidR="00EE0B82">
        <w:t>’</w:t>
      </w:r>
      <w:r w:rsidRPr="002D10EB">
        <w:t>enfant qui rit</w:t>
      </w:r>
      <w:r w:rsidR="00EE0B82">
        <w:t>.</w:t>
      </w:r>
    </w:p>
    <w:p w14:paraId="771253DE" w14:textId="77777777" w:rsidR="00EE0B82" w:rsidRDefault="000A7E25" w:rsidP="000A7E25">
      <w:r w:rsidRPr="002D10EB">
        <w:t>Quelquefois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un d</w:t>
      </w:r>
      <w:r w:rsidR="00EE0B82">
        <w:t>’</w:t>
      </w:r>
      <w:r w:rsidRPr="002D10EB">
        <w:t>eux reste en arrière</w:t>
      </w:r>
      <w:r w:rsidR="00EE0B82">
        <w:t xml:space="preserve">. </w:t>
      </w:r>
      <w:r w:rsidRPr="002D10EB">
        <w:t>Il saute dans un de ces grands trous qui</w:t>
      </w:r>
      <w:r w:rsidR="00EE0B82">
        <w:t xml:space="preserve">, </w:t>
      </w:r>
      <w:r w:rsidRPr="002D10EB">
        <w:t>tout à coup</w:t>
      </w:r>
      <w:r w:rsidR="00EE0B82">
        <w:t xml:space="preserve">, </w:t>
      </w:r>
      <w:r w:rsidRPr="002D10EB">
        <w:t>sert à quelque chose</w:t>
      </w:r>
      <w:r w:rsidR="00EE0B82">
        <w:t xml:space="preserve">. </w:t>
      </w:r>
      <w:r w:rsidRPr="002D10EB">
        <w:t>Les camarades ne disent rien</w:t>
      </w:r>
      <w:r w:rsidR="00EE0B82">
        <w:t xml:space="preserve">. </w:t>
      </w:r>
      <w:r w:rsidRPr="002D10EB">
        <w:t>Il les écoute partir</w:t>
      </w:r>
      <w:r w:rsidR="00EE0B82">
        <w:t xml:space="preserve">, </w:t>
      </w:r>
      <w:r w:rsidRPr="002D10EB">
        <w:t>puis la grande porte se refermer</w:t>
      </w:r>
      <w:r w:rsidR="00EE0B82">
        <w:t xml:space="preserve">… </w:t>
      </w:r>
      <w:r w:rsidRPr="002D10EB">
        <w:t>sans lui</w:t>
      </w:r>
      <w:r w:rsidR="00EE0B82">
        <w:t>.</w:t>
      </w:r>
    </w:p>
    <w:p w14:paraId="15285A2C" w14:textId="77777777" w:rsidR="000A7E25" w:rsidRPr="002D10EB" w:rsidRDefault="000A7E25" w:rsidP="000A7E25">
      <w:r w:rsidRPr="002D10EB">
        <w:t>Libre</w:t>
      </w:r>
      <w:r w:rsidR="00EE0B82">
        <w:t xml:space="preserve"> ! </w:t>
      </w:r>
      <w:r w:rsidRPr="002D10EB">
        <w:t>Il est libre</w:t>
      </w:r>
      <w:r w:rsidR="00EE0B82">
        <w:t xml:space="preserve">. </w:t>
      </w:r>
      <w:r w:rsidRPr="002D10EB">
        <w:t>Libre</w:t>
      </w:r>
      <w:r w:rsidR="00EE0B82">
        <w:t xml:space="preserve">, </w:t>
      </w:r>
      <w:r w:rsidRPr="002D10EB">
        <w:t>comme les loups</w:t>
      </w:r>
      <w:r w:rsidR="00EE0B82">
        <w:t xml:space="preserve">, </w:t>
      </w:r>
      <w:r w:rsidRPr="002D10EB">
        <w:t>de marcher la nuit et par les bois</w:t>
      </w:r>
      <w:r w:rsidR="00EE0B82">
        <w:t xml:space="preserve">, </w:t>
      </w:r>
      <w:r w:rsidRPr="002D10EB">
        <w:t>ou très tôt quand les gardes sont encore à cajoler leurs femmes</w:t>
      </w:r>
      <w:r w:rsidR="00EE0B82">
        <w:t xml:space="preserve">. </w:t>
      </w:r>
      <w:r w:rsidRPr="002D10EB">
        <w:t>Il dort dans les fossés</w:t>
      </w:r>
      <w:r w:rsidR="00EE0B82">
        <w:t xml:space="preserve">. </w:t>
      </w:r>
      <w:r w:rsidRPr="002D10EB">
        <w:t>Une vie</w:t>
      </w:r>
      <w:r w:rsidR="00EE0B82">
        <w:t xml:space="preserve"> ! </w:t>
      </w:r>
      <w:r w:rsidRPr="002D10EB">
        <w:t>il donn</w:t>
      </w:r>
      <w:r w:rsidRPr="002D10EB">
        <w:t>e</w:t>
      </w:r>
      <w:r w:rsidRPr="002D10EB">
        <w:t>rait une vie pour se mettre</w:t>
      </w:r>
      <w:r w:rsidR="00EE0B82">
        <w:t xml:space="preserve">, </w:t>
      </w:r>
      <w:r w:rsidRPr="002D10EB">
        <w:t>sur le dos</w:t>
      </w:r>
      <w:r w:rsidR="00EE0B82">
        <w:t xml:space="preserve">, </w:t>
      </w:r>
      <w:r w:rsidRPr="002D10EB">
        <w:t>une blouse qui ne ferait plus dire aux gendarmes</w:t>
      </w:r>
      <w:r w:rsidR="00EE0B82">
        <w:t> : « </w:t>
      </w:r>
      <w:r w:rsidRPr="002D10EB">
        <w:t>Hé</w:t>
      </w:r>
      <w:r w:rsidR="00EE0B82">
        <w:t xml:space="preserve"> ! </w:t>
      </w:r>
      <w:r w:rsidRPr="002D10EB">
        <w:t>hé</w:t>
      </w:r>
      <w:r w:rsidR="00EE0B82">
        <w:t xml:space="preserve"> ! </w:t>
      </w:r>
      <w:r w:rsidRPr="002D10EB">
        <w:t>voilà du gibier pour nous</w:t>
      </w:r>
      <w:r w:rsidR="00EE0B82">
        <w:t xml:space="preserve">, </w:t>
      </w:r>
      <w:r w:rsidRPr="002D10EB">
        <w:t>sous ce buisson</w:t>
      </w:r>
      <w:r w:rsidR="00EE0B82">
        <w:t> ! »</w:t>
      </w:r>
    </w:p>
    <w:p w14:paraId="4817FA76" w14:textId="77777777" w:rsidR="00EE0B82" w:rsidRDefault="000A7E25" w:rsidP="000A7E25">
      <w:r w:rsidRPr="002D10EB">
        <w:t>Quand il a faim</w:t>
      </w:r>
      <w:r w:rsidR="00EE0B82">
        <w:t xml:space="preserve">, </w:t>
      </w:r>
      <w:r w:rsidRPr="002D10EB">
        <w:t>il se risque vers un seuil</w:t>
      </w:r>
      <w:r w:rsidR="00EE0B82">
        <w:t xml:space="preserve">, </w:t>
      </w:r>
      <w:r w:rsidRPr="002D10EB">
        <w:t>non vers les grands dont on compte les marches</w:t>
      </w:r>
      <w:r w:rsidR="00EE0B82">
        <w:t xml:space="preserve">, </w:t>
      </w:r>
      <w:r w:rsidRPr="002D10EB">
        <w:t>mais vers les plus humbles</w:t>
      </w:r>
      <w:r w:rsidR="00EE0B82">
        <w:t xml:space="preserve">, </w:t>
      </w:r>
      <w:r w:rsidRPr="002D10EB">
        <w:t>et par la porte de derrière</w:t>
      </w:r>
      <w:r w:rsidR="00EE0B82">
        <w:t xml:space="preserve">, </w:t>
      </w:r>
      <w:r w:rsidRPr="002D10EB">
        <w:t xml:space="preserve">là où sont des gens </w:t>
      </w:r>
      <w:r w:rsidRPr="002D10EB">
        <w:lastRenderedPageBreak/>
        <w:t>presque comme lui</w:t>
      </w:r>
      <w:r w:rsidR="00EE0B82">
        <w:t xml:space="preserve">, </w:t>
      </w:r>
      <w:r w:rsidRPr="002D10EB">
        <w:t>qui ne s</w:t>
      </w:r>
      <w:r w:rsidR="00EE0B82">
        <w:t>’</w:t>
      </w:r>
      <w:r w:rsidRPr="002D10EB">
        <w:t>étonnent pas qu</w:t>
      </w:r>
      <w:r w:rsidR="00EE0B82">
        <w:t>’</w:t>
      </w:r>
      <w:r w:rsidRPr="002D10EB">
        <w:t>on ait la tête rase et des lignes jaunes sur la casaque</w:t>
      </w:r>
      <w:r w:rsidR="00EE0B82">
        <w:t>.</w:t>
      </w:r>
    </w:p>
    <w:p w14:paraId="5AF06EB6" w14:textId="77777777" w:rsidR="00EE0B82" w:rsidRDefault="000A7E25" w:rsidP="000A7E25">
      <w:r w:rsidRPr="002D10EB">
        <w:t>On lui donne du pain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en mange</w:t>
      </w:r>
      <w:r w:rsidR="00EE0B82">
        <w:t xml:space="preserve">… </w:t>
      </w:r>
      <w:r w:rsidRPr="002D10EB">
        <w:t>à boire parce qu</w:t>
      </w:r>
      <w:r w:rsidR="00EE0B82">
        <w:t>’</w:t>
      </w:r>
      <w:r w:rsidRPr="002D10EB">
        <w:t>il a soif</w:t>
      </w:r>
      <w:r w:rsidR="00EE0B82">
        <w:t>.</w:t>
      </w:r>
    </w:p>
    <w:p w14:paraId="54D420E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Dieu soit avec vous</w:t>
      </w:r>
      <w:r>
        <w:t> !</w:t>
      </w:r>
    </w:p>
    <w:p w14:paraId="68FED6CB" w14:textId="77777777" w:rsidR="00EE0B82" w:rsidRDefault="000A7E25" w:rsidP="000A7E25">
      <w:r w:rsidRPr="002D10EB">
        <w:t>Et vraiment</w:t>
      </w:r>
      <w:r w:rsidR="00EE0B82">
        <w:t xml:space="preserve">, </w:t>
      </w:r>
      <w:r w:rsidRPr="002D10EB">
        <w:t>le bougre</w:t>
      </w:r>
      <w:r w:rsidR="00EE0B82">
        <w:t xml:space="preserve">, </w:t>
      </w:r>
      <w:r w:rsidRPr="002D10EB">
        <w:t>il en a bien besoin</w:t>
      </w:r>
      <w:r w:rsidR="00EE0B82">
        <w:t>.</w:t>
      </w:r>
    </w:p>
    <w:p w14:paraId="13830F47" w14:textId="77777777" w:rsidR="000A7E25" w:rsidRPr="002D10EB" w:rsidRDefault="000A7E25" w:rsidP="000A7E25">
      <w:pPr>
        <w:pStyle w:val="ParagrapheVideNormal"/>
      </w:pPr>
    </w:p>
    <w:p w14:paraId="25EDCEFE" w14:textId="77777777" w:rsidR="00EE0B82" w:rsidRDefault="000A7E25" w:rsidP="000A7E25">
      <w:r w:rsidRPr="002D10EB">
        <w:t>Celui-ci</w:t>
      </w:r>
      <w:r w:rsidR="00EE0B82">
        <w:t xml:space="preserve">, </w:t>
      </w:r>
      <w:r w:rsidRPr="002D10EB">
        <w:t>qui frappe à ma porte</w:t>
      </w:r>
      <w:r w:rsidR="00EE0B82">
        <w:t xml:space="preserve">, </w:t>
      </w:r>
      <w:r w:rsidRPr="002D10EB">
        <w:t>n</w:t>
      </w:r>
      <w:r w:rsidR="00EE0B82">
        <w:t>’</w:t>
      </w:r>
      <w:r w:rsidRPr="002D10EB">
        <w:t>a pas à me dire d</w:t>
      </w:r>
      <w:r w:rsidR="00EE0B82">
        <w:t>’</w:t>
      </w:r>
      <w:r w:rsidRPr="002D10EB">
        <w:t>où il vient</w:t>
      </w:r>
      <w:r w:rsidR="00EE0B82">
        <w:t xml:space="preserve">. </w:t>
      </w:r>
      <w:r w:rsidRPr="002D10EB">
        <w:t>Il a frappé trois petits coups</w:t>
      </w:r>
      <w:r w:rsidR="00EE0B82">
        <w:t xml:space="preserve">, </w:t>
      </w:r>
      <w:r w:rsidRPr="002D10EB">
        <w:t>en s</w:t>
      </w:r>
      <w:r w:rsidR="00EE0B82">
        <w:t>’</w:t>
      </w:r>
      <w:r w:rsidRPr="002D10EB">
        <w:t>assurant derrière lui que personne n</w:t>
      </w:r>
      <w:r w:rsidR="00EE0B82">
        <w:t>’</w:t>
      </w:r>
      <w:r w:rsidRPr="002D10EB">
        <w:t>était là pour le voir</w:t>
      </w:r>
      <w:r w:rsidR="00EE0B82">
        <w:t xml:space="preserve">, </w:t>
      </w:r>
      <w:r w:rsidRPr="002D10EB">
        <w:t>et maintenant il attend l</w:t>
      </w:r>
      <w:r w:rsidR="00EE0B82">
        <w:t>’</w:t>
      </w:r>
      <w:r w:rsidRPr="002D10EB">
        <w:t>œil sur cette porte</w:t>
      </w:r>
      <w:r w:rsidR="00EE0B82">
        <w:t xml:space="preserve">, </w:t>
      </w:r>
      <w:r w:rsidRPr="002D10EB">
        <w:t>qui pourrait ne pas s</w:t>
      </w:r>
      <w:r w:rsidR="00EE0B82">
        <w:t>’</w:t>
      </w:r>
      <w:r w:rsidRPr="002D10EB">
        <w:t>ouvrir</w:t>
      </w:r>
      <w:r w:rsidR="00EE0B82">
        <w:t>.</w:t>
      </w:r>
    </w:p>
    <w:p w14:paraId="2F2AA298" w14:textId="77777777" w:rsidR="00EE0B82" w:rsidRDefault="000A7E25" w:rsidP="000A7E25">
      <w:r w:rsidRPr="002D10EB">
        <w:t>C</w:t>
      </w:r>
      <w:r w:rsidR="00EE0B82">
        <w:t>’</w:t>
      </w:r>
      <w:r w:rsidRPr="002D10EB">
        <w:t>est un matin brumeux de septembre qui s</w:t>
      </w:r>
      <w:r w:rsidR="00EE0B82">
        <w:t>’</w:t>
      </w:r>
      <w:r w:rsidRPr="002D10EB">
        <w:t>égoutte en bruine</w:t>
      </w:r>
      <w:r w:rsidR="00EE0B82">
        <w:t>.</w:t>
      </w:r>
    </w:p>
    <w:p w14:paraId="11AC5D2A" w14:textId="77777777" w:rsidR="00EE0B82" w:rsidRDefault="000A7E25" w:rsidP="000A7E25">
      <w:r w:rsidRPr="002D10EB">
        <w:t>Il n</w:t>
      </w:r>
      <w:r w:rsidR="00EE0B82">
        <w:t>’</w:t>
      </w:r>
      <w:r w:rsidRPr="002D10EB">
        <w:t>a déjà plus sa veste de colon</w:t>
      </w:r>
      <w:r w:rsidR="00EE0B82">
        <w:t xml:space="preserve">. </w:t>
      </w:r>
      <w:r w:rsidRPr="002D10EB">
        <w:t>Encore jeune</w:t>
      </w:r>
      <w:r w:rsidR="00EE0B82">
        <w:t xml:space="preserve">, </w:t>
      </w:r>
      <w:r w:rsidRPr="002D10EB">
        <w:t>bien découplé</w:t>
      </w:r>
      <w:r w:rsidR="00EE0B82">
        <w:t xml:space="preserve">, </w:t>
      </w:r>
      <w:r w:rsidRPr="002D10EB">
        <w:t>il serait droit</w:t>
      </w:r>
      <w:r w:rsidR="00EE0B82">
        <w:t xml:space="preserve">, </w:t>
      </w:r>
      <w:r w:rsidRPr="002D10EB">
        <w:t>si le froid du brouillard ne le secouait pas si fort</w:t>
      </w:r>
      <w:r w:rsidR="00EE0B82">
        <w:t xml:space="preserve">. </w:t>
      </w:r>
      <w:r w:rsidRPr="002D10EB">
        <w:t>Il a une figure restée fraîche</w:t>
      </w:r>
      <w:r w:rsidR="00EE0B82">
        <w:t xml:space="preserve">, </w:t>
      </w:r>
      <w:r w:rsidRPr="002D10EB">
        <w:t>des mains trop intelligentes pour un paysan qui rôde en blouse</w:t>
      </w:r>
      <w:r w:rsidR="00EE0B82">
        <w:t xml:space="preserve">, </w:t>
      </w:r>
      <w:r w:rsidRPr="002D10EB">
        <w:t>à quatre heures du matin</w:t>
      </w:r>
      <w:r w:rsidR="00EE0B82">
        <w:t>.</w:t>
      </w:r>
    </w:p>
    <w:p w14:paraId="1C7ED3B9" w14:textId="77777777" w:rsidR="00EE0B82" w:rsidRDefault="000A7E25" w:rsidP="000A7E25">
      <w:r w:rsidRPr="002D10EB">
        <w:t>Comme j</w:t>
      </w:r>
      <w:r w:rsidR="00EE0B82">
        <w:t>’</w:t>
      </w:r>
      <w:r w:rsidRPr="002D10EB">
        <w:t>ouvre la porte</w:t>
      </w:r>
      <w:r w:rsidR="00EE0B82">
        <w:t xml:space="preserve">, </w:t>
      </w:r>
      <w:r w:rsidRPr="002D10EB">
        <w:t>il les cache</w:t>
      </w:r>
      <w:r w:rsidR="00EE0B82">
        <w:t>.</w:t>
      </w:r>
    </w:p>
    <w:p w14:paraId="488D344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Entrez</w:t>
      </w:r>
      <w:r>
        <w:t>.</w:t>
      </w:r>
    </w:p>
    <w:p w14:paraId="6C1B59F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Après vous</w:t>
      </w:r>
      <w:r>
        <w:t>.</w:t>
      </w:r>
    </w:p>
    <w:p w14:paraId="705822B6" w14:textId="77777777" w:rsidR="00EE0B82" w:rsidRDefault="000A7E25" w:rsidP="000A7E25">
      <w:r w:rsidRPr="002D10EB">
        <w:t>Il fait des manières</w:t>
      </w:r>
      <w:r w:rsidR="00EE0B82">
        <w:t xml:space="preserve"> : </w:t>
      </w:r>
      <w:r w:rsidRPr="002D10EB">
        <w:t>un ancien quelqu</w:t>
      </w:r>
      <w:r w:rsidR="00EE0B82">
        <w:t>’</w:t>
      </w:r>
      <w:r w:rsidRPr="002D10EB">
        <w:t>un de la ville</w:t>
      </w:r>
      <w:r w:rsidR="00EE0B82">
        <w:t>.</w:t>
      </w:r>
    </w:p>
    <w:p w14:paraId="00389E3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Laisse-nous</w:t>
      </w:r>
      <w:r>
        <w:t xml:space="preserve">, </w:t>
      </w:r>
      <w:r w:rsidR="000A7E25" w:rsidRPr="002D10EB">
        <w:t>Marie</w:t>
      </w:r>
      <w:r>
        <w:t>.</w:t>
      </w:r>
    </w:p>
    <w:p w14:paraId="171ABF29" w14:textId="77777777" w:rsidR="00EE0B82" w:rsidRDefault="000A7E25" w:rsidP="000A7E25">
      <w:r w:rsidRPr="002D10EB">
        <w:t>Il n</w:t>
      </w:r>
      <w:r w:rsidR="00EE0B82">
        <w:t>’</w:t>
      </w:r>
      <w:r w:rsidRPr="002D10EB">
        <w:t>a pas vu beaucoup de fermes</w:t>
      </w:r>
      <w:r w:rsidR="00EE0B82">
        <w:t xml:space="preserve">. </w:t>
      </w:r>
      <w:r w:rsidRPr="002D10EB">
        <w:t>Il examine celle-ci</w:t>
      </w:r>
      <w:r w:rsidR="00EE0B82">
        <w:t xml:space="preserve"> : </w:t>
      </w:r>
      <w:r w:rsidRPr="002D10EB">
        <w:t>ce plafond bas en planches</w:t>
      </w:r>
      <w:r w:rsidR="00EE0B82">
        <w:t xml:space="preserve"> ; </w:t>
      </w:r>
      <w:r w:rsidRPr="002D10EB">
        <w:t>ce Christ au mur</w:t>
      </w:r>
      <w:r w:rsidR="00EE0B82">
        <w:t xml:space="preserve"> ; </w:t>
      </w:r>
      <w:r w:rsidRPr="002D10EB">
        <w:t xml:space="preserve">ces choses de pauvres qui ne ressemblent pas à celles des pauvres de la </w:t>
      </w:r>
      <w:r w:rsidRPr="002D10EB">
        <w:lastRenderedPageBreak/>
        <w:t>ville</w:t>
      </w:r>
      <w:r w:rsidR="00EE0B82">
        <w:t xml:space="preserve">. </w:t>
      </w:r>
      <w:r w:rsidRPr="002D10EB">
        <w:t>Et puis</w:t>
      </w:r>
      <w:r w:rsidR="00EE0B82">
        <w:t xml:space="preserve">, </w:t>
      </w:r>
      <w:r w:rsidRPr="002D10EB">
        <w:t>ce grand trou noir avec des flammes</w:t>
      </w:r>
      <w:r w:rsidR="00EE0B82">
        <w:t xml:space="preserve"> ! </w:t>
      </w:r>
      <w:r w:rsidRPr="002D10EB">
        <w:t>Mais cela r</w:t>
      </w:r>
      <w:r w:rsidRPr="002D10EB">
        <w:t>é</w:t>
      </w:r>
      <w:r w:rsidRPr="002D10EB">
        <w:t>chauffe</w:t>
      </w:r>
      <w:r w:rsidR="00EE0B82">
        <w:t xml:space="preserve"> ; </w:t>
      </w:r>
      <w:r w:rsidRPr="002D10EB">
        <w:t>on trouve là une brave bête de chat</w:t>
      </w:r>
      <w:r w:rsidR="00EE0B82">
        <w:t xml:space="preserve">, </w:t>
      </w:r>
      <w:r w:rsidRPr="002D10EB">
        <w:t>auquel il fait bon se caresser les doigts</w:t>
      </w:r>
      <w:r w:rsidR="00EE0B82">
        <w:t xml:space="preserve">, </w:t>
      </w:r>
      <w:r w:rsidRPr="002D10EB">
        <w:t>tout le long de la peau</w:t>
      </w:r>
      <w:r w:rsidR="00EE0B82">
        <w:t>.</w:t>
      </w:r>
    </w:p>
    <w:p w14:paraId="7824423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Asseyez-vous</w:t>
      </w:r>
      <w:r>
        <w:t>.</w:t>
      </w:r>
    </w:p>
    <w:p w14:paraId="220C1FC9" w14:textId="77777777" w:rsidR="00EE0B82" w:rsidRDefault="000A7E25" w:rsidP="000A7E25">
      <w:r w:rsidRPr="002D10EB">
        <w:t>Je l</w:t>
      </w:r>
      <w:r w:rsidR="00EE0B82">
        <w:t>’</w:t>
      </w:r>
      <w:r w:rsidRPr="002D10EB">
        <w:t>installe devant la table</w:t>
      </w:r>
      <w:r w:rsidR="00EE0B82">
        <w:t xml:space="preserve">, </w:t>
      </w:r>
      <w:r w:rsidRPr="002D10EB">
        <w:t>près de la fenêtre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où l</w:t>
      </w:r>
      <w:r w:rsidR="00EE0B82">
        <w:t>’</w:t>
      </w:r>
      <w:r w:rsidRPr="002D10EB">
        <w:t>on peut voir la route ou</w:t>
      </w:r>
      <w:r w:rsidR="00EE0B82">
        <w:t xml:space="preserve">, </w:t>
      </w:r>
      <w:r w:rsidRPr="002D10EB">
        <w:t>si l</w:t>
      </w:r>
      <w:r w:rsidR="00EE0B82">
        <w:t>’</w:t>
      </w:r>
      <w:r w:rsidRPr="002D10EB">
        <w:t>on préfère</w:t>
      </w:r>
      <w:r w:rsidR="00EE0B82">
        <w:t xml:space="preserve">, </w:t>
      </w:r>
      <w:r w:rsidRPr="002D10EB">
        <w:t>la surveiller</w:t>
      </w:r>
      <w:r w:rsidR="00EE0B82">
        <w:t>.</w:t>
      </w:r>
    </w:p>
    <w:p w14:paraId="462C20BC" w14:textId="77777777" w:rsidR="00EE0B82" w:rsidRDefault="000A7E25" w:rsidP="000A7E25">
      <w:r w:rsidRPr="002D10EB">
        <w:t>Je ne lui demande pas</w:t>
      </w:r>
      <w:r w:rsidR="00EE0B82">
        <w:t> : « </w:t>
      </w:r>
      <w:r w:rsidRPr="002D10EB">
        <w:t>Avez-vous faim</w:t>
      </w:r>
      <w:r w:rsidR="00EE0B82">
        <w:t> ? »</w:t>
      </w:r>
      <w:r w:rsidRPr="002D10EB">
        <w:t xml:space="preserve"> Je suis un bon homme de paysan qui ouvre sa porte</w:t>
      </w:r>
      <w:r w:rsidR="00EE0B82">
        <w:t xml:space="preserve">, </w:t>
      </w:r>
      <w:r w:rsidRPr="002D10EB">
        <w:t>quand on frappe</w:t>
      </w:r>
      <w:r w:rsidR="00EE0B82">
        <w:t xml:space="preserve">. </w:t>
      </w:r>
      <w:r w:rsidRPr="002D10EB">
        <w:t>Qu</w:t>
      </w:r>
      <w:r w:rsidR="00EE0B82">
        <w:t>’</w:t>
      </w:r>
      <w:r w:rsidRPr="002D10EB">
        <w:t>ai-je besoin de savoir pourquoi sa blouse pend trop large</w:t>
      </w:r>
      <w:r w:rsidR="00EE0B82">
        <w:t xml:space="preserve"> ; </w:t>
      </w:r>
      <w:r w:rsidRPr="002D10EB">
        <w:t>et ces brindilles</w:t>
      </w:r>
      <w:r w:rsidR="00EE0B82">
        <w:t xml:space="preserve">, </w:t>
      </w:r>
      <w:r w:rsidRPr="002D10EB">
        <w:t>partout dans sa culotte</w:t>
      </w:r>
      <w:r w:rsidR="00EE0B82">
        <w:t xml:space="preserve">, </w:t>
      </w:r>
      <w:r w:rsidRPr="002D10EB">
        <w:t>est-ce que cela me regarde</w:t>
      </w:r>
      <w:r w:rsidR="00EE0B82">
        <w:t xml:space="preserve"> ? </w:t>
      </w:r>
      <w:r w:rsidRPr="002D10EB">
        <w:t>C</w:t>
      </w:r>
      <w:r w:rsidR="00EE0B82">
        <w:t>’</w:t>
      </w:r>
      <w:r w:rsidRPr="002D10EB">
        <w:t>est un voyageur</w:t>
      </w:r>
      <w:r w:rsidR="00EE0B82">
        <w:t xml:space="preserve">, </w:t>
      </w:r>
      <w:r w:rsidRPr="002D10EB">
        <w:t>n</w:t>
      </w:r>
      <w:r w:rsidR="00EE0B82">
        <w:t>’</w:t>
      </w:r>
      <w:r w:rsidRPr="002D10EB">
        <w:t>est-ce pas</w:t>
      </w:r>
      <w:r w:rsidR="00EE0B82">
        <w:t xml:space="preserve">, </w:t>
      </w:r>
      <w:r w:rsidRPr="002D10EB">
        <w:t>qui manque d</w:t>
      </w:r>
      <w:r w:rsidR="00EE0B82">
        <w:t>’</w:t>
      </w:r>
      <w:r w:rsidRPr="002D10EB">
        <w:t>argent parce que cela arrive</w:t>
      </w:r>
      <w:r w:rsidR="00EE0B82">
        <w:t xml:space="preserve">, </w:t>
      </w:r>
      <w:r w:rsidRPr="002D10EB">
        <w:t>et qui partira tout à l</w:t>
      </w:r>
      <w:r w:rsidR="00EE0B82">
        <w:t>’</w:t>
      </w:r>
      <w:r w:rsidRPr="002D10EB">
        <w:t>heure</w:t>
      </w:r>
      <w:r w:rsidR="00EE0B82">
        <w:t xml:space="preserve">. </w:t>
      </w:r>
      <w:r w:rsidRPr="002D10EB">
        <w:t>En attendant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mange</w:t>
      </w:r>
      <w:r w:rsidR="00EE0B82">
        <w:t xml:space="preserve"> : </w:t>
      </w:r>
      <w:r w:rsidRPr="002D10EB">
        <w:t>voici le pain</w:t>
      </w:r>
      <w:r w:rsidR="00EE0B82">
        <w:t xml:space="preserve"> ; </w:t>
      </w:r>
      <w:r w:rsidRPr="002D10EB">
        <w:t>voici du lait</w:t>
      </w:r>
      <w:r w:rsidR="00EE0B82">
        <w:t xml:space="preserve"> ; </w:t>
      </w:r>
      <w:r w:rsidRPr="002D10EB">
        <w:t>voici le grand couteau</w:t>
      </w:r>
      <w:r w:rsidR="00EE0B82">
        <w:t xml:space="preserve">, </w:t>
      </w:r>
      <w:r w:rsidRPr="002D10EB">
        <w:t>de quoi se tailler des tranches à sa guise</w:t>
      </w:r>
      <w:r w:rsidR="00EE0B82">
        <w:t xml:space="preserve">. </w:t>
      </w:r>
      <w:r w:rsidRPr="002D10EB">
        <w:t>Et le beurre que j</w:t>
      </w:r>
      <w:r w:rsidR="00EE0B82">
        <w:t>’</w:t>
      </w:r>
      <w:r w:rsidRPr="002D10EB">
        <w:t>allais oublier</w:t>
      </w:r>
      <w:r w:rsidR="00EE0B82">
        <w:t xml:space="preserve"> ! </w:t>
      </w:r>
      <w:r w:rsidRPr="002D10EB">
        <w:t>Voici le beurre</w:t>
      </w:r>
      <w:r w:rsidR="00EE0B82">
        <w:t xml:space="preserve"> !… </w:t>
      </w:r>
      <w:r w:rsidRPr="002D10EB">
        <w:t>et maintenant</w:t>
      </w:r>
      <w:r w:rsidR="00EE0B82">
        <w:t xml:space="preserve">, </w:t>
      </w:r>
      <w:r w:rsidRPr="002D10EB">
        <w:t>arrangez-vous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oublie que vous êtes là</w:t>
      </w:r>
      <w:r w:rsidR="00EE0B82">
        <w:t xml:space="preserve">. </w:t>
      </w:r>
      <w:r w:rsidRPr="002D10EB">
        <w:t>J</w:t>
      </w:r>
      <w:r w:rsidR="00EE0B82">
        <w:t>’</w:t>
      </w:r>
      <w:r w:rsidRPr="002D10EB">
        <w:t>ai à faire</w:t>
      </w:r>
      <w:r w:rsidR="00EE0B82">
        <w:t>.</w:t>
      </w:r>
    </w:p>
    <w:p w14:paraId="25F0A769" w14:textId="77777777" w:rsidR="00EE0B82" w:rsidRDefault="000A7E25" w:rsidP="000A7E25">
      <w:r w:rsidRPr="002D10EB">
        <w:t>Lui</w:t>
      </w:r>
      <w:r w:rsidR="00EE0B82">
        <w:t xml:space="preserve">, </w:t>
      </w:r>
      <w:r w:rsidRPr="002D10EB">
        <w:t>il n</w:t>
      </w:r>
      <w:r w:rsidR="00EE0B82">
        <w:t>’</w:t>
      </w:r>
      <w:r w:rsidRPr="002D10EB">
        <w:t>a pas faim</w:t>
      </w:r>
      <w:r w:rsidR="00EE0B82">
        <w:t xml:space="preserve">. </w:t>
      </w:r>
      <w:r w:rsidRPr="002D10EB">
        <w:t>Oh</w:t>
      </w:r>
      <w:r w:rsidR="00EE0B82">
        <w:t xml:space="preserve"> ! </w:t>
      </w:r>
      <w:r w:rsidRPr="002D10EB">
        <w:t>non</w:t>
      </w:r>
      <w:r w:rsidR="00EE0B82">
        <w:t xml:space="preserve">. </w:t>
      </w:r>
      <w:r w:rsidRPr="002D10EB">
        <w:t>On peut le regarder</w:t>
      </w:r>
      <w:r w:rsidR="00EE0B82">
        <w:t xml:space="preserve">. </w:t>
      </w:r>
      <w:r w:rsidRPr="002D10EB">
        <w:t>Il a mangé hier</w:t>
      </w:r>
      <w:r w:rsidR="00EE0B82">
        <w:t xml:space="preserve">, </w:t>
      </w:r>
      <w:r w:rsidRPr="002D10EB">
        <w:t>ou certainement un autre jour</w:t>
      </w:r>
      <w:r w:rsidR="00EE0B82">
        <w:t xml:space="preserve">. </w:t>
      </w:r>
      <w:r w:rsidRPr="002D10EB">
        <w:t>Voyez comme il se coupe</w:t>
      </w:r>
      <w:r w:rsidR="00EE0B82">
        <w:t xml:space="preserve">, </w:t>
      </w:r>
      <w:r w:rsidRPr="002D10EB">
        <w:t>sans hâte</w:t>
      </w:r>
      <w:r w:rsidR="00EE0B82">
        <w:t xml:space="preserve">, </w:t>
      </w:r>
      <w:r w:rsidRPr="002D10EB">
        <w:t>une tartine</w:t>
      </w:r>
      <w:r w:rsidR="00EE0B82">
        <w:t xml:space="preserve"> ; </w:t>
      </w:r>
      <w:r w:rsidRPr="002D10EB">
        <w:t>comme il la brise juste par le milieu</w:t>
      </w:r>
      <w:r w:rsidR="00EE0B82">
        <w:t xml:space="preserve"> ; </w:t>
      </w:r>
      <w:r w:rsidRPr="002D10EB">
        <w:t>comme lentement il la porte à sa bouche</w:t>
      </w:r>
      <w:r w:rsidR="00EE0B82">
        <w:t xml:space="preserve">, </w:t>
      </w:r>
      <w:r w:rsidRPr="002D10EB">
        <w:t>et ce n</w:t>
      </w:r>
      <w:r w:rsidR="00EE0B82">
        <w:t>’</w:t>
      </w:r>
      <w:r w:rsidRPr="002D10EB">
        <w:t>est pas sa faute si le gosier a faim</w:t>
      </w:r>
      <w:r w:rsidR="00EE0B82">
        <w:t xml:space="preserve"> ; </w:t>
      </w:r>
      <w:r w:rsidRPr="002D10EB">
        <w:t>s</w:t>
      </w:r>
      <w:r w:rsidR="00EE0B82">
        <w:t>’</w:t>
      </w:r>
      <w:r w:rsidRPr="002D10EB">
        <w:t>il happe les morceaux tout entiers</w:t>
      </w:r>
      <w:r w:rsidR="00EE0B82">
        <w:t xml:space="preserve"> ; </w:t>
      </w:r>
      <w:r w:rsidRPr="002D10EB">
        <w:t>si au goût de ce pain</w:t>
      </w:r>
      <w:r w:rsidR="00EE0B82">
        <w:t xml:space="preserve">, </w:t>
      </w:r>
      <w:r w:rsidRPr="002D10EB">
        <w:t>on ne peut lui en fourrer assez vite</w:t>
      </w:r>
      <w:r w:rsidR="00EE0B82">
        <w:t xml:space="preserve"> ; </w:t>
      </w:r>
      <w:r w:rsidRPr="002D10EB">
        <w:t>si la tasse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faudrait boire à petites gorgées</w:t>
      </w:r>
      <w:r w:rsidR="00EE0B82">
        <w:t xml:space="preserve">, </w:t>
      </w:r>
      <w:r w:rsidRPr="002D10EB">
        <w:t>se trouve vide</w:t>
      </w:r>
      <w:r w:rsidR="00EE0B82">
        <w:t xml:space="preserve">, </w:t>
      </w:r>
      <w:r w:rsidRPr="002D10EB">
        <w:t>au premier coup</w:t>
      </w:r>
      <w:r w:rsidR="00EE0B82">
        <w:t>.</w:t>
      </w:r>
    </w:p>
    <w:p w14:paraId="1C533C31" w14:textId="77777777" w:rsidR="00EE0B82" w:rsidRDefault="000A7E25" w:rsidP="000A7E25">
      <w:r w:rsidRPr="002D10EB">
        <w:t>J</w:t>
      </w:r>
      <w:r w:rsidR="00EE0B82">
        <w:t>’</w:t>
      </w:r>
      <w:r w:rsidRPr="002D10EB">
        <w:t>en verse une autre</w:t>
      </w:r>
      <w:r w:rsidR="00EE0B82">
        <w:t xml:space="preserve">, </w:t>
      </w:r>
      <w:r w:rsidRPr="002D10EB">
        <w:t>toute pleine</w:t>
      </w:r>
      <w:r w:rsidR="00EE0B82">
        <w:t xml:space="preserve"> ; </w:t>
      </w:r>
      <w:r w:rsidRPr="002D10EB">
        <w:t>j</w:t>
      </w:r>
      <w:r w:rsidR="00EE0B82">
        <w:t>’</w:t>
      </w:r>
      <w:r w:rsidRPr="002D10EB">
        <w:t>arrange un coin du rideau</w:t>
      </w:r>
      <w:r w:rsidR="00EE0B82">
        <w:t xml:space="preserve"> ; </w:t>
      </w:r>
      <w:r w:rsidRPr="002D10EB">
        <w:t>puis</w:t>
      </w:r>
      <w:r w:rsidR="00EE0B82">
        <w:t xml:space="preserve">, </w:t>
      </w:r>
      <w:r w:rsidRPr="002D10EB">
        <w:t>mon Dieu</w:t>
      </w:r>
      <w:r w:rsidR="00EE0B82">
        <w:t xml:space="preserve"> !… </w:t>
      </w:r>
      <w:r w:rsidRPr="002D10EB">
        <w:t>parce qu</w:t>
      </w:r>
      <w:r w:rsidR="00EE0B82">
        <w:t>’</w:t>
      </w:r>
      <w:r w:rsidRPr="002D10EB">
        <w:t>il fait froid</w:t>
      </w:r>
      <w:r w:rsidR="00EE0B82">
        <w:t xml:space="preserve">, </w:t>
      </w:r>
      <w:r w:rsidRPr="002D10EB">
        <w:t>du genou</w:t>
      </w:r>
      <w:r w:rsidR="00EE0B82">
        <w:t xml:space="preserve">, </w:t>
      </w:r>
      <w:r w:rsidRPr="002D10EB">
        <w:t>je vais pousser</w:t>
      </w:r>
      <w:r w:rsidR="00EE0B82">
        <w:t xml:space="preserve">, </w:t>
      </w:r>
      <w:r w:rsidRPr="002D10EB">
        <w:t>à fond</w:t>
      </w:r>
      <w:r w:rsidR="00EE0B82">
        <w:t xml:space="preserve">, </w:t>
      </w:r>
      <w:r w:rsidRPr="002D10EB">
        <w:t>la porte</w:t>
      </w:r>
      <w:r w:rsidR="00EE0B82">
        <w:t>.</w:t>
      </w:r>
    </w:p>
    <w:p w14:paraId="4038DD7F" w14:textId="77777777" w:rsidR="00EE0B82" w:rsidRDefault="000A7E25" w:rsidP="000A7E25">
      <w:r w:rsidRPr="002D10EB">
        <w:t>C</w:t>
      </w:r>
      <w:r w:rsidR="00EE0B82">
        <w:t>’</w:t>
      </w:r>
      <w:r w:rsidRPr="002D10EB">
        <w:t>est que j</w:t>
      </w:r>
      <w:r w:rsidR="00EE0B82">
        <w:t>’</w:t>
      </w:r>
      <w:r w:rsidRPr="002D10EB">
        <w:t>ai vu</w:t>
      </w:r>
      <w:r w:rsidR="00EE0B82">
        <w:t xml:space="preserve">, </w:t>
      </w:r>
      <w:r w:rsidRPr="002D10EB">
        <w:t>cheminant sur la chaussée</w:t>
      </w:r>
      <w:r w:rsidR="00EE0B82">
        <w:t xml:space="preserve">, </w:t>
      </w:r>
      <w:r w:rsidRPr="002D10EB">
        <w:t>deux ombres</w:t>
      </w:r>
      <w:r w:rsidR="00EE0B82">
        <w:t xml:space="preserve">, </w:t>
      </w:r>
      <w:r w:rsidRPr="002D10EB">
        <w:t>deux cavaliers qui ne doivent pas</w:t>
      </w:r>
      <w:r w:rsidR="00EE0B82">
        <w:t xml:space="preserve">, </w:t>
      </w:r>
      <w:r w:rsidRPr="002D10EB">
        <w:t>tous les jours</w:t>
      </w:r>
      <w:r w:rsidR="00EE0B82">
        <w:t xml:space="preserve">, </w:t>
      </w:r>
      <w:r w:rsidRPr="002D10EB">
        <w:t>savoir ce qui se passe dans une baraque</w:t>
      </w:r>
      <w:r w:rsidR="00EE0B82">
        <w:t xml:space="preserve">. </w:t>
      </w:r>
      <w:r w:rsidRPr="002D10EB">
        <w:t>Ils vont côte à côte</w:t>
      </w:r>
      <w:r w:rsidR="00EE0B82">
        <w:t xml:space="preserve">, </w:t>
      </w:r>
      <w:r w:rsidRPr="002D10EB">
        <w:t xml:space="preserve">à </w:t>
      </w:r>
      <w:r w:rsidRPr="002D10EB">
        <w:lastRenderedPageBreak/>
        <w:t>l</w:t>
      </w:r>
      <w:r w:rsidR="00EE0B82">
        <w:t>’</w:t>
      </w:r>
      <w:r w:rsidRPr="002D10EB">
        <w:t>aise</w:t>
      </w:r>
      <w:r w:rsidR="00EE0B82">
        <w:t xml:space="preserve">, </w:t>
      </w:r>
      <w:r w:rsidRPr="002D10EB">
        <w:t>en gendarmes dont la mission est de faire du chemin</w:t>
      </w:r>
      <w:r w:rsidR="00EE0B82">
        <w:t xml:space="preserve">, </w:t>
      </w:r>
      <w:r w:rsidRPr="002D10EB">
        <w:t>et qui en font</w:t>
      </w:r>
      <w:r w:rsidR="00EE0B82">
        <w:t xml:space="preserve">. </w:t>
      </w:r>
      <w:r w:rsidRPr="002D10EB">
        <w:t>Leur mousquet les accompagne</w:t>
      </w:r>
      <w:r w:rsidR="00EE0B82">
        <w:t xml:space="preserve">, </w:t>
      </w:r>
      <w:r w:rsidRPr="002D10EB">
        <w:t>à portée</w:t>
      </w:r>
      <w:r w:rsidR="00EE0B82">
        <w:t xml:space="preserve">, </w:t>
      </w:r>
      <w:r w:rsidRPr="002D10EB">
        <w:t>en travers de la selle</w:t>
      </w:r>
      <w:r w:rsidR="00EE0B82">
        <w:t xml:space="preserve">. </w:t>
      </w:r>
      <w:r w:rsidRPr="002D10EB">
        <w:t>Ils ont le temps et</w:t>
      </w:r>
      <w:r w:rsidR="00EE0B82">
        <w:t xml:space="preserve">, </w:t>
      </w:r>
      <w:r w:rsidRPr="002D10EB">
        <w:t>comme il se présente un sentier vers la maison du monsieur</w:t>
      </w:r>
      <w:r w:rsidR="00EE0B82">
        <w:t xml:space="preserve">, </w:t>
      </w:r>
      <w:r w:rsidRPr="002D10EB">
        <w:t>ils s</w:t>
      </w:r>
      <w:r w:rsidR="00EE0B82">
        <w:t>’</w:t>
      </w:r>
      <w:r w:rsidRPr="002D10EB">
        <w:t>y engagent</w:t>
      </w:r>
      <w:r w:rsidR="00EE0B82">
        <w:t xml:space="preserve">, </w:t>
      </w:r>
      <w:proofErr w:type="gramStart"/>
      <w:r w:rsidRPr="002D10EB">
        <w:t>histoire</w:t>
      </w:r>
      <w:proofErr w:type="gramEnd"/>
      <w:r w:rsidRPr="002D10EB">
        <w:t xml:space="preserve"> d</w:t>
      </w:r>
      <w:r w:rsidR="00EE0B82">
        <w:t>’</w:t>
      </w:r>
      <w:r w:rsidRPr="002D10EB">
        <w:t>ajouter ce petit bout de route à tous les bouts qu</w:t>
      </w:r>
      <w:r w:rsidR="00EE0B82">
        <w:t>’</w:t>
      </w:r>
      <w:r w:rsidRPr="002D10EB">
        <w:t>ils doivent faire</w:t>
      </w:r>
      <w:r w:rsidR="00EE0B82">
        <w:t>.</w:t>
      </w:r>
    </w:p>
    <w:p w14:paraId="609625BB" w14:textId="77777777" w:rsidR="00EE0B82" w:rsidRDefault="000A7E25" w:rsidP="000A7E25">
      <w:r w:rsidRPr="002D10EB">
        <w:t>L</w:t>
      </w:r>
      <w:r w:rsidR="00EE0B82">
        <w:t>’</w:t>
      </w:r>
      <w:r w:rsidRPr="002D10EB">
        <w:t>homme aussi les a vus</w:t>
      </w:r>
      <w:r w:rsidR="00EE0B82">
        <w:t xml:space="preserve">. </w:t>
      </w:r>
      <w:r w:rsidRPr="002D10EB">
        <w:t>S</w:t>
      </w:r>
      <w:r w:rsidR="00EE0B82">
        <w:t>’</w:t>
      </w:r>
      <w:r w:rsidRPr="002D10EB">
        <w:t>arrête-t-on pour des ge</w:t>
      </w:r>
      <w:r w:rsidRPr="002D10EB">
        <w:t>n</w:t>
      </w:r>
      <w:r w:rsidRPr="002D10EB">
        <w:t>darmes</w:t>
      </w:r>
      <w:r w:rsidR="00EE0B82">
        <w:t xml:space="preserve"> ? </w:t>
      </w:r>
      <w:r w:rsidRPr="002D10EB">
        <w:t>Non</w:t>
      </w:r>
      <w:r w:rsidR="00EE0B82">
        <w:t xml:space="preserve">, </w:t>
      </w:r>
      <w:r w:rsidRPr="002D10EB">
        <w:t>n</w:t>
      </w:r>
      <w:r w:rsidR="00EE0B82">
        <w:t>’</w:t>
      </w:r>
      <w:r w:rsidRPr="002D10EB">
        <w:t>est-ce pas</w:t>
      </w:r>
      <w:r w:rsidR="00EE0B82">
        <w:t xml:space="preserve"> ? </w:t>
      </w:r>
      <w:r w:rsidRPr="002D10EB">
        <w:t>Sa tartine finie</w:t>
      </w:r>
      <w:r w:rsidR="00EE0B82">
        <w:t xml:space="preserve">, </w:t>
      </w:r>
      <w:r w:rsidRPr="002D10EB">
        <w:t>il s</w:t>
      </w:r>
      <w:r w:rsidR="00EE0B82">
        <w:t>’</w:t>
      </w:r>
      <w:r w:rsidRPr="002D10EB">
        <w:t>en coupe une deuxième</w:t>
      </w:r>
      <w:r w:rsidR="00EE0B82">
        <w:t xml:space="preserve">, </w:t>
      </w:r>
      <w:r w:rsidRPr="002D10EB">
        <w:t>remet la miche en place</w:t>
      </w:r>
      <w:r w:rsidR="00EE0B82">
        <w:t xml:space="preserve">… </w:t>
      </w:r>
      <w:r w:rsidRPr="002D10EB">
        <w:t>Seulement</w:t>
      </w:r>
      <w:r w:rsidR="00EE0B82">
        <w:t xml:space="preserve">, </w:t>
      </w:r>
      <w:r w:rsidRPr="002D10EB">
        <w:t>voilà</w:t>
      </w:r>
      <w:r w:rsidR="00EE0B82">
        <w:t xml:space="preserve">, </w:t>
      </w:r>
      <w:r w:rsidRPr="002D10EB">
        <w:t>il garde le couteau</w:t>
      </w:r>
      <w:r w:rsidR="00EE0B82">
        <w:t>.</w:t>
      </w:r>
    </w:p>
    <w:p w14:paraId="7B32538B" w14:textId="77777777" w:rsidR="00EE0B82" w:rsidRDefault="000A7E25" w:rsidP="000A7E25">
      <w:r w:rsidRPr="002D10EB">
        <w:t>Les autres sont maintenant très près</w:t>
      </w:r>
      <w:r w:rsidR="00EE0B82">
        <w:t xml:space="preserve">. </w:t>
      </w:r>
      <w:r w:rsidRPr="002D10EB">
        <w:t>Ils s</w:t>
      </w:r>
      <w:r w:rsidR="00EE0B82">
        <w:t>’</w:t>
      </w:r>
      <w:r w:rsidRPr="002D10EB">
        <w:t>intéressent à mes choux</w:t>
      </w:r>
      <w:r w:rsidR="00EE0B82">
        <w:t xml:space="preserve">, </w:t>
      </w:r>
      <w:r w:rsidRPr="002D10EB">
        <w:t>car un gendarme doit tout voir</w:t>
      </w:r>
      <w:r w:rsidR="00EE0B82">
        <w:t xml:space="preserve">. </w:t>
      </w:r>
      <w:r w:rsidRPr="002D10EB">
        <w:t>En longeant l</w:t>
      </w:r>
      <w:r w:rsidR="00EE0B82">
        <w:t>’</w:t>
      </w:r>
      <w:r w:rsidRPr="002D10EB">
        <w:t>enclos</w:t>
      </w:r>
      <w:r w:rsidR="00EE0B82">
        <w:t xml:space="preserve">, </w:t>
      </w:r>
      <w:r w:rsidRPr="002D10EB">
        <w:t xml:space="preserve">celui qui vient le premier se tourne vers son camarade et lui crie quelque chose qui finit par </w:t>
      </w:r>
      <w:r w:rsidR="00EE0B82">
        <w:t>« </w:t>
      </w:r>
      <w:r w:rsidRPr="002D10EB">
        <w:t>poule</w:t>
      </w:r>
      <w:r w:rsidR="00EE0B82">
        <w:t xml:space="preserve"> ». </w:t>
      </w:r>
      <w:r w:rsidRPr="002D10EB">
        <w:t>Ce doit être drôle</w:t>
      </w:r>
      <w:r w:rsidR="00EE0B82">
        <w:t xml:space="preserve"> : </w:t>
      </w:r>
      <w:r w:rsidRPr="002D10EB">
        <w:t>ils se mettent à rire et voilà les quatre yeux de leur trogne qui se braquent</w:t>
      </w:r>
      <w:r w:rsidR="00EE0B82">
        <w:t xml:space="preserve">, </w:t>
      </w:r>
      <w:r w:rsidRPr="002D10EB">
        <w:t>en même temps</w:t>
      </w:r>
      <w:r w:rsidR="00EE0B82">
        <w:t xml:space="preserve">, </w:t>
      </w:r>
      <w:r w:rsidRPr="002D10EB">
        <w:t>sur ma porte</w:t>
      </w:r>
      <w:r w:rsidR="00EE0B82">
        <w:t>.</w:t>
      </w:r>
    </w:p>
    <w:p w14:paraId="54BBE8D1" w14:textId="77777777" w:rsidR="00EE0B82" w:rsidRDefault="000A7E25" w:rsidP="000A7E25">
      <w:r w:rsidRPr="002D10EB">
        <w:t>Vont-ils entrer</w:t>
      </w:r>
      <w:r w:rsidR="00EE0B82">
        <w:t xml:space="preserve">, </w:t>
      </w:r>
      <w:r w:rsidRPr="002D10EB">
        <w:t>comme il arrive</w:t>
      </w:r>
      <w:r w:rsidR="00EE0B82">
        <w:t xml:space="preserve">, </w:t>
      </w:r>
      <w:r w:rsidRPr="002D10EB">
        <w:t>pour rien</w:t>
      </w:r>
      <w:r w:rsidR="00EE0B82">
        <w:t xml:space="preserve">, </w:t>
      </w:r>
      <w:r w:rsidRPr="002D10EB">
        <w:t>pour agacer le monsieur</w:t>
      </w:r>
      <w:r w:rsidR="00EE0B82">
        <w:t xml:space="preserve">, </w:t>
      </w:r>
      <w:r w:rsidRPr="002D10EB">
        <w:t>lui dire qu</w:t>
      </w:r>
      <w:r w:rsidR="00EE0B82">
        <w:t>’</w:t>
      </w:r>
      <w:r w:rsidRPr="002D10EB">
        <w:t>il y a du brouillard</w:t>
      </w:r>
      <w:r w:rsidR="00EE0B82">
        <w:t xml:space="preserve">, </w:t>
      </w:r>
      <w:r w:rsidRPr="002D10EB">
        <w:t>mais qu</w:t>
      </w:r>
      <w:r w:rsidR="00EE0B82">
        <w:t>’</w:t>
      </w:r>
      <w:r w:rsidRPr="002D10EB">
        <w:t>après ce brouillard</w:t>
      </w:r>
      <w:r w:rsidR="00EE0B82">
        <w:t xml:space="preserve">, </w:t>
      </w:r>
      <w:r w:rsidRPr="002D10EB">
        <w:t>il fera beau</w:t>
      </w:r>
      <w:r w:rsidR="00EE0B82">
        <w:t> ?</w:t>
      </w:r>
    </w:p>
    <w:p w14:paraId="47DF745D" w14:textId="77777777" w:rsidR="00EE0B82" w:rsidRDefault="000A7E25" w:rsidP="000A7E25">
      <w:r w:rsidRPr="002D10EB">
        <w:t>L</w:t>
      </w:r>
      <w:r w:rsidR="00EE0B82">
        <w:t>’</w:t>
      </w:r>
      <w:r w:rsidRPr="002D10EB">
        <w:t>homme continue à mâcher</w:t>
      </w:r>
      <w:r w:rsidR="00EE0B82">
        <w:t xml:space="preserve">. </w:t>
      </w:r>
      <w:r w:rsidRPr="002D10EB">
        <w:t>Le couteau dans son poing</w:t>
      </w:r>
      <w:r w:rsidR="00EE0B82">
        <w:t xml:space="preserve">, </w:t>
      </w:r>
      <w:r w:rsidRPr="002D10EB">
        <w:t>il ne s</w:t>
      </w:r>
      <w:r w:rsidR="00EE0B82">
        <w:t>’</w:t>
      </w:r>
      <w:r w:rsidRPr="002D10EB">
        <w:t>occupe même plus de ce qui se passe derrière la fenêtre</w:t>
      </w:r>
      <w:r w:rsidR="00EE0B82">
        <w:t xml:space="preserve">. </w:t>
      </w:r>
      <w:r w:rsidRPr="002D10EB">
        <w:t>Ses yeux sont tout à la porte</w:t>
      </w:r>
      <w:r w:rsidR="00EE0B82">
        <w:t xml:space="preserve">, </w:t>
      </w:r>
      <w:r w:rsidRPr="002D10EB">
        <w:t>et c</w:t>
      </w:r>
      <w:r w:rsidR="00EE0B82">
        <w:t>’</w:t>
      </w:r>
      <w:r w:rsidRPr="002D10EB">
        <w:t>est simple</w:t>
      </w:r>
      <w:r w:rsidR="00EE0B82">
        <w:t xml:space="preserve"> : </w:t>
      </w:r>
      <w:r w:rsidRPr="002D10EB">
        <w:t>si elle bouge</w:t>
      </w:r>
      <w:r w:rsidR="00EE0B82">
        <w:t xml:space="preserve">, </w:t>
      </w:r>
      <w:r w:rsidRPr="002D10EB">
        <w:t>il sautera sur ses pieds</w:t>
      </w:r>
      <w:r w:rsidR="00EE0B82">
        <w:t xml:space="preserve">, </w:t>
      </w:r>
      <w:r w:rsidRPr="002D10EB">
        <w:t>et tant pis si du sang tout plein doit rougir ces murailles</w:t>
      </w:r>
      <w:r w:rsidR="00EE0B82">
        <w:t>.</w:t>
      </w:r>
    </w:p>
    <w:p w14:paraId="627FF6D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Encore du lait</w:t>
      </w:r>
      <w:r>
        <w:t> ?</w:t>
      </w:r>
    </w:p>
    <w:p w14:paraId="622D74E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veux bien</w:t>
      </w:r>
      <w:r>
        <w:t>.</w:t>
      </w:r>
    </w:p>
    <w:p w14:paraId="04EA200E" w14:textId="77777777" w:rsidR="00EE0B82" w:rsidRDefault="000A7E25" w:rsidP="000A7E25">
      <w:r w:rsidRPr="002D10EB">
        <w:t>Il tend sa tasse</w:t>
      </w:r>
      <w:r w:rsidR="00EE0B82">
        <w:t xml:space="preserve">. </w:t>
      </w:r>
      <w:r w:rsidRPr="002D10EB">
        <w:t>Ce que je verse</w:t>
      </w:r>
      <w:r w:rsidR="00EE0B82">
        <w:t xml:space="preserve">, </w:t>
      </w:r>
      <w:r w:rsidRPr="002D10EB">
        <w:t>file à côté</w:t>
      </w:r>
      <w:r w:rsidR="00EE0B82">
        <w:t xml:space="preserve">. </w:t>
      </w:r>
      <w:r w:rsidRPr="002D10EB">
        <w:t>Il me regarde</w:t>
      </w:r>
      <w:r w:rsidR="00EE0B82">
        <w:t>…</w:t>
      </w:r>
    </w:p>
    <w:p w14:paraId="24DC68A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Merci</w:t>
      </w:r>
      <w:r>
        <w:t>.</w:t>
      </w:r>
    </w:p>
    <w:p w14:paraId="36A828B6" w14:textId="77777777" w:rsidR="00EE0B82" w:rsidRDefault="000A7E25" w:rsidP="000A7E25">
      <w:r w:rsidRPr="002D10EB">
        <w:lastRenderedPageBreak/>
        <w:t>Houp</w:t>
      </w:r>
      <w:r w:rsidR="00EE0B82">
        <w:t xml:space="preserve"> ! </w:t>
      </w:r>
      <w:r w:rsidRPr="002D10EB">
        <w:t>Les gendarmes ont vu ce qu</w:t>
      </w:r>
      <w:r w:rsidR="00EE0B82">
        <w:t>’</w:t>
      </w:r>
      <w:r w:rsidRPr="002D10EB">
        <w:t>il fallait</w:t>
      </w:r>
      <w:r w:rsidR="00EE0B82">
        <w:t xml:space="preserve">. </w:t>
      </w:r>
      <w:r w:rsidRPr="002D10EB">
        <w:t>À l</w:t>
      </w:r>
      <w:r w:rsidR="00EE0B82">
        <w:t>’</w:t>
      </w:r>
      <w:r w:rsidRPr="002D10EB">
        <w:t>aise</w:t>
      </w:r>
      <w:r w:rsidR="00EE0B82">
        <w:t xml:space="preserve">, </w:t>
      </w:r>
      <w:r w:rsidRPr="002D10EB">
        <w:t>ils vont jusqu</w:t>
      </w:r>
      <w:r w:rsidR="00EE0B82">
        <w:t>’</w:t>
      </w:r>
      <w:r w:rsidRPr="002D10EB">
        <w:t>au bout du jardin</w:t>
      </w:r>
      <w:r w:rsidR="00EE0B82">
        <w:t xml:space="preserve">, </w:t>
      </w:r>
      <w:r w:rsidRPr="002D10EB">
        <w:t>où mon cerisier les intéresse</w:t>
      </w:r>
      <w:r w:rsidR="00EE0B82">
        <w:t xml:space="preserve">. </w:t>
      </w:r>
      <w:r w:rsidRPr="002D10EB">
        <w:t>Ils s</w:t>
      </w:r>
      <w:r w:rsidR="00EE0B82">
        <w:t>’</w:t>
      </w:r>
      <w:r w:rsidRPr="002D10EB">
        <w:t>en permettent une branche</w:t>
      </w:r>
      <w:r w:rsidR="00EE0B82">
        <w:t xml:space="preserve">, </w:t>
      </w:r>
      <w:r w:rsidRPr="002D10EB">
        <w:t>ce qui n</w:t>
      </w:r>
      <w:r w:rsidR="00EE0B82">
        <w:t>’</w:t>
      </w:r>
      <w:r w:rsidRPr="002D10EB">
        <w:t>est pas voler pour un gendarme</w:t>
      </w:r>
      <w:r w:rsidR="00EE0B82">
        <w:t xml:space="preserve">. </w:t>
      </w:r>
      <w:r w:rsidRPr="002D10EB">
        <w:t>Puis ils tournent vers la gauche et je ne les vois plus</w:t>
      </w:r>
      <w:r w:rsidR="00EE0B82">
        <w:t xml:space="preserve">. </w:t>
      </w:r>
      <w:r w:rsidRPr="002D10EB">
        <w:t>Seulement ils sont toujours là</w:t>
      </w:r>
      <w:r w:rsidR="00EE0B82">
        <w:t xml:space="preserve">. </w:t>
      </w:r>
      <w:r w:rsidRPr="002D10EB">
        <w:t>Je les entends sur le côté de la maison</w:t>
      </w:r>
      <w:r w:rsidR="00EE0B82">
        <w:t xml:space="preserve">, </w:t>
      </w:r>
      <w:r w:rsidRPr="002D10EB">
        <w:t>le long de l</w:t>
      </w:r>
      <w:r w:rsidR="00EE0B82">
        <w:t>’</w:t>
      </w:r>
      <w:r w:rsidRPr="002D10EB">
        <w:t>étable</w:t>
      </w:r>
      <w:r w:rsidR="00EE0B82">
        <w:t xml:space="preserve">, </w:t>
      </w:r>
      <w:r w:rsidRPr="002D10EB">
        <w:t>où Spitz aboie</w:t>
      </w:r>
      <w:r w:rsidR="00EE0B82">
        <w:t xml:space="preserve">, </w:t>
      </w:r>
      <w:r w:rsidRPr="002D10EB">
        <w:t>puis sur le derrière</w:t>
      </w:r>
      <w:r w:rsidR="00EE0B82">
        <w:t xml:space="preserve">, </w:t>
      </w:r>
      <w:r w:rsidRPr="002D10EB">
        <w:t>où il y a une porte</w:t>
      </w:r>
      <w:r w:rsidR="00EE0B82">
        <w:t xml:space="preserve">, </w:t>
      </w:r>
      <w:r w:rsidRPr="002D10EB">
        <w:t>puis houp</w:t>
      </w:r>
      <w:r w:rsidR="00EE0B82">
        <w:t xml:space="preserve"> ! </w:t>
      </w:r>
      <w:r w:rsidRPr="002D10EB">
        <w:t>houp</w:t>
      </w:r>
      <w:r w:rsidR="00EE0B82">
        <w:t xml:space="preserve"> ! </w:t>
      </w:r>
      <w:r w:rsidRPr="002D10EB">
        <w:t>de plus en plus vite</w:t>
      </w:r>
      <w:r w:rsidR="00EE0B82">
        <w:t xml:space="preserve">, </w:t>
      </w:r>
      <w:r w:rsidRPr="002D10EB">
        <w:t>en plein galop</w:t>
      </w:r>
      <w:r w:rsidR="00EE0B82">
        <w:t xml:space="preserve">, </w:t>
      </w:r>
      <w:r w:rsidRPr="002D10EB">
        <w:t>à travers la bruyère</w:t>
      </w:r>
      <w:r w:rsidR="00EE0B82">
        <w:t>.</w:t>
      </w:r>
    </w:p>
    <w:p w14:paraId="6C2E979F" w14:textId="77777777" w:rsidR="00EE0B82" w:rsidRDefault="000A7E25" w:rsidP="000A7E25">
      <w:r w:rsidRPr="002D10EB">
        <w:t>Partis</w:t>
      </w:r>
      <w:r w:rsidR="00EE0B82">
        <w:t xml:space="preserve"> ! </w:t>
      </w:r>
      <w:r w:rsidRPr="002D10EB">
        <w:t>À deux mains</w:t>
      </w:r>
      <w:r w:rsidR="00EE0B82">
        <w:t xml:space="preserve">, </w:t>
      </w:r>
      <w:r w:rsidRPr="002D10EB">
        <w:t>cette fois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homme empoigne son bol et le couteau reste sur la table</w:t>
      </w:r>
      <w:r w:rsidR="00EE0B82">
        <w:t xml:space="preserve">. </w:t>
      </w:r>
      <w:r w:rsidRPr="002D10EB">
        <w:t>Il a fini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ailleurs</w:t>
      </w:r>
      <w:r w:rsidR="00EE0B82">
        <w:t xml:space="preserve">. </w:t>
      </w:r>
      <w:r w:rsidRPr="002D10EB">
        <w:t>Il lève les yeux et voit alors ce paysan tout pâle</w:t>
      </w:r>
      <w:r w:rsidR="00EE0B82">
        <w:t>.</w:t>
      </w:r>
    </w:p>
    <w:p w14:paraId="527B8FDE" w14:textId="77777777" w:rsidR="00EE0B82" w:rsidRDefault="000A7E25" w:rsidP="000A7E25">
      <w:r w:rsidRPr="002D10EB">
        <w:t>Devine-t-il que j</w:t>
      </w:r>
      <w:r w:rsidR="00EE0B82">
        <w:t>’</w:t>
      </w:r>
      <w:r w:rsidRPr="002D10EB">
        <w:t>ai compris</w:t>
      </w:r>
      <w:r w:rsidR="00EE0B82">
        <w:t xml:space="preserve"> ? </w:t>
      </w:r>
      <w:r w:rsidRPr="002D10EB">
        <w:t>Lentement debout</w:t>
      </w:r>
      <w:r w:rsidR="00EE0B82">
        <w:t xml:space="preserve">, </w:t>
      </w:r>
      <w:r w:rsidRPr="002D10EB">
        <w:t>il va ju</w:t>
      </w:r>
      <w:r w:rsidRPr="002D10EB">
        <w:t>s</w:t>
      </w:r>
      <w:r w:rsidRPr="002D10EB">
        <w:t>qu</w:t>
      </w:r>
      <w:r w:rsidR="00EE0B82">
        <w:t>’</w:t>
      </w:r>
      <w:r w:rsidRPr="002D10EB">
        <w:t>à l</w:t>
      </w:r>
      <w:r w:rsidR="00EE0B82">
        <w:t>’</w:t>
      </w:r>
      <w:r w:rsidRPr="002D10EB">
        <w:t>âtre où sont le chat et la flamme</w:t>
      </w:r>
      <w:r w:rsidR="00EE0B82">
        <w:t xml:space="preserve">. </w:t>
      </w:r>
      <w:r w:rsidRPr="002D10EB">
        <w:t>Il me tourne le dos</w:t>
      </w:r>
      <w:r w:rsidR="00EE0B82">
        <w:t>.</w:t>
      </w:r>
    </w:p>
    <w:p w14:paraId="694B2112" w14:textId="77777777" w:rsidR="00EE0B82" w:rsidRDefault="000A7E25" w:rsidP="000A7E25">
      <w:r w:rsidRPr="002D10EB">
        <w:t>Je lui fourre le pain</w:t>
      </w:r>
      <w:r w:rsidR="00EE0B82">
        <w:t xml:space="preserve">. </w:t>
      </w:r>
      <w:r w:rsidRPr="002D10EB">
        <w:t>Ensuite le tabac</w:t>
      </w:r>
      <w:r w:rsidR="00EE0B82">
        <w:t> :</w:t>
      </w:r>
    </w:p>
    <w:p w14:paraId="02409F3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Merci</w:t>
      </w:r>
      <w:r>
        <w:t>.</w:t>
      </w:r>
    </w:p>
    <w:p w14:paraId="04279A4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Prenez aussi la pipe</w:t>
      </w:r>
      <w:r>
        <w:t>…</w:t>
      </w:r>
    </w:p>
    <w:p w14:paraId="7E56653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>.</w:t>
      </w:r>
    </w:p>
    <w:p w14:paraId="5375F47E" w14:textId="77777777" w:rsidR="00EE0B82" w:rsidRDefault="000A7E25" w:rsidP="000A7E25">
      <w:r w:rsidRPr="002D10EB">
        <w:t>Tout cela</w:t>
      </w:r>
      <w:r w:rsidR="00EE0B82">
        <w:t xml:space="preserve">, </w:t>
      </w:r>
      <w:r w:rsidRPr="002D10EB">
        <w:t>dans sa poche</w:t>
      </w:r>
      <w:r w:rsidR="00EE0B82">
        <w:t>.</w:t>
      </w:r>
    </w:p>
    <w:p w14:paraId="6F316AB3" w14:textId="77777777" w:rsidR="00EE0B82" w:rsidRDefault="000A7E25" w:rsidP="000A7E25">
      <w:r w:rsidRPr="002D10EB">
        <w:t>Puis il s</w:t>
      </w:r>
      <w:r w:rsidR="00EE0B82">
        <w:t>’</w:t>
      </w:r>
      <w:r w:rsidRPr="002D10EB">
        <w:t>en va</w:t>
      </w:r>
      <w:r w:rsidR="00EE0B82">
        <w:t>.</w:t>
      </w:r>
    </w:p>
    <w:p w14:paraId="55D74891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3F07C01D" w14:textId="77777777" w:rsidR="00EE0B82" w:rsidRDefault="000A7E25" w:rsidP="000A7E25">
      <w:pPr>
        <w:pStyle w:val="Sous-titre"/>
        <w:jc w:val="left"/>
      </w:pPr>
      <w:r w:rsidRPr="002D10EB">
        <w:t>LES CRÊPES</w:t>
      </w:r>
      <w:r w:rsidR="00EE0B82">
        <w:t>.</w:t>
      </w:r>
    </w:p>
    <w:p w14:paraId="490C95AF" w14:textId="77777777" w:rsidR="003E208B" w:rsidRPr="003E208B" w:rsidRDefault="003E208B" w:rsidP="003E208B">
      <w:pPr>
        <w:pStyle w:val="NormalSolidaire"/>
      </w:pPr>
    </w:p>
    <w:p w14:paraId="2761DF6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, </w:t>
      </w:r>
      <w:r w:rsidR="000A7E25" w:rsidRPr="002D10EB">
        <w:t>Marie</w:t>
      </w:r>
      <w:r>
        <w:t xml:space="preserve"> ? </w:t>
      </w:r>
      <w:r w:rsidR="000A7E25" w:rsidRPr="002D10EB">
        <w:t>Qu</w:t>
      </w:r>
      <w:r>
        <w:t>’</w:t>
      </w:r>
      <w:r w:rsidR="000A7E25" w:rsidRPr="002D10EB">
        <w:t>est-ce que tu as</w:t>
      </w:r>
      <w:r>
        <w:t> ?</w:t>
      </w:r>
    </w:p>
    <w:p w14:paraId="70C4DF4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Moi</w:t>
      </w:r>
      <w:r>
        <w:t xml:space="preserve"> ?… </w:t>
      </w:r>
      <w:r w:rsidR="000A7E25" w:rsidRPr="002D10EB">
        <w:t>rien</w:t>
      </w:r>
      <w:r>
        <w:t>…</w:t>
      </w:r>
    </w:p>
    <w:p w14:paraId="4BB613E9" w14:textId="77777777" w:rsidR="00EE0B82" w:rsidRDefault="000A7E25" w:rsidP="000A7E25">
      <w:r w:rsidRPr="002D10EB">
        <w:lastRenderedPageBreak/>
        <w:t>Le front à la vitre</w:t>
      </w:r>
      <w:r w:rsidR="00EE0B82">
        <w:t xml:space="preserve">, </w:t>
      </w:r>
      <w:r w:rsidRPr="002D10EB">
        <w:t>elle regarde vers le champ où Gille</w:t>
      </w:r>
      <w:r w:rsidR="00EE0B82">
        <w:t xml:space="preserve">, </w:t>
      </w:r>
      <w:r w:rsidRPr="002D10EB">
        <w:t>le boiteux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acharne si fort</w:t>
      </w:r>
      <w:r w:rsidR="00EE0B82">
        <w:t xml:space="preserve">, </w:t>
      </w:r>
      <w:r w:rsidRPr="002D10EB">
        <w:t>sur sa bêche qu</w:t>
      </w:r>
      <w:r w:rsidR="00EE0B82">
        <w:t>’</w:t>
      </w:r>
      <w:r w:rsidRPr="002D10EB">
        <w:t>il en paraît presque droit</w:t>
      </w:r>
      <w:r w:rsidR="00EE0B82">
        <w:t>.</w:t>
      </w:r>
    </w:p>
    <w:p w14:paraId="2326B42D" w14:textId="77777777" w:rsidR="00EE0B82" w:rsidRDefault="000A7E25" w:rsidP="000A7E25">
      <w:r w:rsidRPr="002D10EB">
        <w:t>Il fait un matin maussade de printemps qui hésite à venir</w:t>
      </w:r>
      <w:r w:rsidR="00EE0B82">
        <w:t xml:space="preserve"> : </w:t>
      </w:r>
      <w:r w:rsidRPr="002D10EB">
        <w:t>sans neige</w:t>
      </w:r>
      <w:r w:rsidR="00EE0B82">
        <w:t xml:space="preserve">, </w:t>
      </w:r>
      <w:r w:rsidRPr="002D10EB">
        <w:t>sans pluie</w:t>
      </w:r>
      <w:r w:rsidR="00EE0B82">
        <w:t xml:space="preserve">, </w:t>
      </w:r>
      <w:r w:rsidRPr="002D10EB">
        <w:t>mais aussi sans lumière</w:t>
      </w:r>
      <w:r w:rsidR="00EE0B82">
        <w:t xml:space="preserve">. </w:t>
      </w:r>
      <w:r w:rsidRPr="002D10EB">
        <w:t>La brume stagne autour des choses qui n</w:t>
      </w:r>
      <w:r w:rsidR="00EE0B82">
        <w:t>’</w:t>
      </w:r>
      <w:r w:rsidRPr="002D10EB">
        <w:t>ont pas de couleurs</w:t>
      </w:r>
      <w:r w:rsidR="00EE0B82">
        <w:t xml:space="preserve"> ; </w:t>
      </w:r>
      <w:r w:rsidRPr="002D10EB">
        <w:t>on ne voit que du gris et la vie semble un peu triste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après ce long hiver</w:t>
      </w:r>
      <w:r w:rsidR="00EE0B82">
        <w:t xml:space="preserve">, </w:t>
      </w:r>
      <w:r w:rsidRPr="002D10EB">
        <w:t>le soleil ferait bien de sortir et que d</w:t>
      </w:r>
      <w:r w:rsidR="00EE0B82">
        <w:t>’</w:t>
      </w:r>
      <w:r w:rsidRPr="002D10EB">
        <w:t>un matin à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ce n</w:t>
      </w:r>
      <w:r w:rsidR="00EE0B82">
        <w:t>’</w:t>
      </w:r>
      <w:r w:rsidRPr="002D10EB">
        <w:t>est jamais lui</w:t>
      </w:r>
      <w:r w:rsidR="00EE0B82">
        <w:t>.</w:t>
      </w:r>
    </w:p>
    <w:p w14:paraId="1EDAF6B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ce brouillard</w:t>
      </w:r>
      <w:r>
        <w:t xml:space="preserve"> ! </w:t>
      </w:r>
      <w:r w:rsidR="000A7E25" w:rsidRPr="002D10EB">
        <w:t>fait Marie</w:t>
      </w:r>
      <w:r>
        <w:t>.</w:t>
      </w:r>
    </w:p>
    <w:p w14:paraId="5137B88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Marie</w:t>
      </w:r>
      <w:r>
        <w:t xml:space="preserve"> : </w:t>
      </w:r>
      <w:r w:rsidR="000A7E25" w:rsidRPr="002D10EB">
        <w:t>mais</w:t>
      </w:r>
      <w:r>
        <w:t xml:space="preserve">, </w:t>
      </w:r>
      <w:r w:rsidR="000A7E25" w:rsidRPr="002D10EB">
        <w:t>derrière</w:t>
      </w:r>
      <w:r>
        <w:t xml:space="preserve">, </w:t>
      </w:r>
      <w:r w:rsidR="000A7E25" w:rsidRPr="002D10EB">
        <w:t>il est là</w:t>
      </w:r>
      <w:r>
        <w:t xml:space="preserve">, </w:t>
      </w:r>
      <w:r w:rsidR="000A7E25" w:rsidRPr="002D10EB">
        <w:t>tu sais</w:t>
      </w:r>
      <w:r>
        <w:t xml:space="preserve">, </w:t>
      </w:r>
      <w:r w:rsidR="000A7E25" w:rsidRPr="002D10EB">
        <w:t>le soleil</w:t>
      </w:r>
      <w:r>
        <w:t xml:space="preserve">. </w:t>
      </w:r>
      <w:r w:rsidR="000A7E25" w:rsidRPr="002D10EB">
        <w:t>Je le devine</w:t>
      </w:r>
      <w:r>
        <w:t xml:space="preserve"> ; </w:t>
      </w:r>
      <w:r w:rsidR="000A7E25" w:rsidRPr="002D10EB">
        <w:t>il est en train de fourbir ses cuivres</w:t>
      </w:r>
      <w:r>
        <w:t xml:space="preserve"> ; </w:t>
      </w:r>
      <w:r w:rsidR="000A7E25" w:rsidRPr="002D10EB">
        <w:t>un de ces jours tu le verras flamber</w:t>
      </w:r>
      <w:r>
        <w:t xml:space="preserve">, </w:t>
      </w:r>
      <w:r w:rsidR="000A7E25" w:rsidRPr="002D10EB">
        <w:t>tous ses rayons remis à neuf</w:t>
      </w:r>
      <w:r>
        <w:t xml:space="preserve">. </w:t>
      </w:r>
      <w:r w:rsidR="000A7E25" w:rsidRPr="002D10EB">
        <w:t>Voici Pâques bientôt</w:t>
      </w:r>
      <w:r>
        <w:t>.</w:t>
      </w:r>
    </w:p>
    <w:p w14:paraId="61AFCC8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Pâques</w:t>
      </w:r>
      <w:r>
        <w:t xml:space="preserve">, </w:t>
      </w:r>
      <w:r w:rsidR="000A7E25" w:rsidRPr="002D10EB">
        <w:t>réfléchit Marie</w:t>
      </w:r>
      <w:r>
        <w:t xml:space="preserve">… </w:t>
      </w:r>
      <w:r w:rsidR="000A7E25" w:rsidRPr="002D10EB">
        <w:t>Demain</w:t>
      </w:r>
      <w:r>
        <w:t xml:space="preserve">, </w:t>
      </w:r>
      <w:r w:rsidR="000A7E25" w:rsidRPr="002D10EB">
        <w:t>mercredi des cendres</w:t>
      </w:r>
      <w:r>
        <w:t xml:space="preserve">… </w:t>
      </w:r>
      <w:r w:rsidR="000A7E25" w:rsidRPr="002D10EB">
        <w:t>Il faudra que j</w:t>
      </w:r>
      <w:r>
        <w:t>’</w:t>
      </w:r>
      <w:r w:rsidR="000A7E25" w:rsidRPr="002D10EB">
        <w:t>aille à la messe</w:t>
      </w:r>
      <w:r>
        <w:t>.</w:t>
      </w:r>
    </w:p>
    <w:p w14:paraId="3046C9B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oh</w:t>
      </w:r>
      <w:r>
        <w:t xml:space="preserve"> ! </w:t>
      </w:r>
      <w:r w:rsidR="000A7E25" w:rsidRPr="002D10EB">
        <w:t xml:space="preserve">et </w:t>
      </w:r>
      <w:r>
        <w:t>M. </w:t>
      </w:r>
      <w:r w:rsidR="000A7E25" w:rsidRPr="002D10EB">
        <w:t>le curé te mettra</w:t>
      </w:r>
      <w:r>
        <w:t xml:space="preserve">, </w:t>
      </w:r>
      <w:r w:rsidR="000A7E25" w:rsidRPr="002D10EB">
        <w:t>sur le front</w:t>
      </w:r>
      <w:r>
        <w:t xml:space="preserve">, </w:t>
      </w:r>
      <w:r w:rsidR="000A7E25" w:rsidRPr="002D10EB">
        <w:t>une belle croix de cendre</w:t>
      </w:r>
      <w:r>
        <w:t>.</w:t>
      </w:r>
    </w:p>
    <w:p w14:paraId="26B617F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Peuh</w:t>
      </w:r>
      <w:r>
        <w:t xml:space="preserve"> ! </w:t>
      </w:r>
      <w:r w:rsidR="000A7E25" w:rsidRPr="002D10EB">
        <w:t>dit Marie</w:t>
      </w:r>
      <w:r>
        <w:t xml:space="preserve">, </w:t>
      </w:r>
      <w:r w:rsidR="000A7E25" w:rsidRPr="002D10EB">
        <w:t>cela n</w:t>
      </w:r>
      <w:r>
        <w:t>’</w:t>
      </w:r>
      <w:r w:rsidR="000A7E25" w:rsidRPr="002D10EB">
        <w:t>est pas amusant</w:t>
      </w:r>
      <w:r>
        <w:t>.</w:t>
      </w:r>
    </w:p>
    <w:p w14:paraId="32C1994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Pas amusant</w:t>
      </w:r>
      <w:r>
        <w:t xml:space="preserve">, </w:t>
      </w:r>
      <w:r w:rsidR="000A7E25" w:rsidRPr="002D10EB">
        <w:t>Marie</w:t>
      </w:r>
      <w:r>
        <w:t xml:space="preserve"> ? </w:t>
      </w:r>
      <w:r w:rsidR="000A7E25" w:rsidRPr="002D10EB">
        <w:t>Tout est amusant</w:t>
      </w:r>
      <w:r>
        <w:t xml:space="preserve">. </w:t>
      </w:r>
      <w:r w:rsidR="000A7E25" w:rsidRPr="002D10EB">
        <w:t>Ainsi cette petite croix</w:t>
      </w:r>
      <w:r>
        <w:t xml:space="preserve">, </w:t>
      </w:r>
      <w:r w:rsidR="000A7E25" w:rsidRPr="002D10EB">
        <w:t>si tu essayais de la garder sur le front jusqu</w:t>
      </w:r>
      <w:r>
        <w:t>’</w:t>
      </w:r>
      <w:r w:rsidR="000A7E25" w:rsidRPr="002D10EB">
        <w:t>à l</w:t>
      </w:r>
      <w:r>
        <w:t>’</w:t>
      </w:r>
      <w:r w:rsidR="000A7E25" w:rsidRPr="002D10EB">
        <w:t>année prochaine</w:t>
      </w:r>
      <w:r>
        <w:t xml:space="preserve"> ? </w:t>
      </w:r>
      <w:r w:rsidR="000A7E25" w:rsidRPr="002D10EB">
        <w:t>Voilà qui serait drôle</w:t>
      </w:r>
      <w:r>
        <w:t>.</w:t>
      </w:r>
    </w:p>
    <w:p w14:paraId="4821DDA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Tu plaisantes</w:t>
      </w:r>
      <w:r>
        <w:t xml:space="preserve">, </w:t>
      </w:r>
      <w:r w:rsidR="000A7E25" w:rsidRPr="002D10EB">
        <w:t>dit Marie</w:t>
      </w:r>
      <w:r>
        <w:t xml:space="preserve">. </w:t>
      </w:r>
      <w:r w:rsidR="000A7E25" w:rsidRPr="002D10EB">
        <w:t>D</w:t>
      </w:r>
      <w:r>
        <w:t>’</w:t>
      </w:r>
      <w:r w:rsidR="000A7E25" w:rsidRPr="002D10EB">
        <w:t>ailleurs</w:t>
      </w:r>
      <w:r>
        <w:t xml:space="preserve">, </w:t>
      </w:r>
      <w:r w:rsidR="000A7E25" w:rsidRPr="002D10EB">
        <w:t>comment voudrais-tu que je me lave</w:t>
      </w:r>
      <w:r>
        <w:t xml:space="preserve"> ? </w:t>
      </w:r>
      <w:r w:rsidR="000A7E25" w:rsidRPr="002D10EB">
        <w:t>En ville</w:t>
      </w:r>
      <w:r>
        <w:t xml:space="preserve">, </w:t>
      </w:r>
      <w:r w:rsidR="000A7E25" w:rsidRPr="002D10EB">
        <w:t>on s</w:t>
      </w:r>
      <w:r>
        <w:t>’</w:t>
      </w:r>
      <w:r w:rsidR="000A7E25" w:rsidRPr="002D10EB">
        <w:t>amusait mieux</w:t>
      </w:r>
      <w:r>
        <w:t xml:space="preserve">. </w:t>
      </w:r>
      <w:r w:rsidR="000A7E25" w:rsidRPr="002D10EB">
        <w:t>Rappelle-toi le dernier carnaval</w:t>
      </w:r>
      <w:r>
        <w:t xml:space="preserve">. </w:t>
      </w:r>
      <w:r w:rsidR="000A7E25" w:rsidRPr="002D10EB">
        <w:t>Nous avons dansé</w:t>
      </w:r>
      <w:r>
        <w:t xml:space="preserve"> ; </w:t>
      </w:r>
      <w:r w:rsidR="000A7E25" w:rsidRPr="002D10EB">
        <w:t>tu portais un faux nez</w:t>
      </w:r>
      <w:r>
        <w:t xml:space="preserve"> ; </w:t>
      </w:r>
      <w:r w:rsidR="000A7E25" w:rsidRPr="002D10EB">
        <w:t>tu faisais le fou</w:t>
      </w:r>
      <w:r>
        <w:t>…</w:t>
      </w:r>
    </w:p>
    <w:p w14:paraId="56415DF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La bête</w:t>
      </w:r>
      <w:r>
        <w:t xml:space="preserve">, </w:t>
      </w:r>
      <w:r w:rsidR="000A7E25" w:rsidRPr="002D10EB">
        <w:t>Marie</w:t>
      </w:r>
      <w:r>
        <w:t xml:space="preserve">… </w:t>
      </w:r>
      <w:r w:rsidR="000A7E25" w:rsidRPr="002D10EB">
        <w:t>Tu te souviens</w:t>
      </w:r>
      <w:r>
        <w:t xml:space="preserve"> : </w:t>
      </w:r>
      <w:r w:rsidR="000A7E25" w:rsidRPr="002D10EB">
        <w:t>le lendemain</w:t>
      </w:r>
      <w:r>
        <w:t xml:space="preserve">, </w:t>
      </w:r>
      <w:r w:rsidR="000A7E25" w:rsidRPr="002D10EB">
        <w:t>quelle migraine</w:t>
      </w:r>
      <w:r>
        <w:t> !</w:t>
      </w:r>
    </w:p>
    <w:p w14:paraId="24BE575F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C</w:t>
      </w:r>
      <w:r>
        <w:t>’</w:t>
      </w:r>
      <w:r w:rsidR="000A7E25" w:rsidRPr="002D10EB">
        <w:t>était bon quand même</w:t>
      </w:r>
      <w:r>
        <w:t>…</w:t>
      </w:r>
    </w:p>
    <w:p w14:paraId="352AA96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Marie</w:t>
      </w:r>
      <w:r>
        <w:t xml:space="preserve">… </w:t>
      </w:r>
      <w:r w:rsidR="000A7E25" w:rsidRPr="002D10EB">
        <w:t>Marie</w:t>
      </w:r>
      <w:r>
        <w:t xml:space="preserve">… </w:t>
      </w:r>
      <w:r w:rsidR="000A7E25" w:rsidRPr="002D10EB">
        <w:t>le carnaval te fait regretter la ville</w:t>
      </w:r>
      <w:r>
        <w:t> !</w:t>
      </w:r>
    </w:p>
    <w:p w14:paraId="40B1E91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avoue Marie</w:t>
      </w:r>
      <w:r>
        <w:t xml:space="preserve">, </w:t>
      </w:r>
      <w:r w:rsidR="000A7E25" w:rsidRPr="002D10EB">
        <w:t>aujourd</w:t>
      </w:r>
      <w:r>
        <w:t>’</w:t>
      </w:r>
      <w:r w:rsidR="000A7E25" w:rsidRPr="002D10EB">
        <w:t>hui je suis triste</w:t>
      </w:r>
      <w:r>
        <w:t xml:space="preserve">. </w:t>
      </w:r>
      <w:r w:rsidR="000A7E25" w:rsidRPr="002D10EB">
        <w:t>Cela ne doit pas te fâcher</w:t>
      </w:r>
      <w:r>
        <w:t>.</w:t>
      </w:r>
    </w:p>
    <w:p w14:paraId="0447662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Me fâcher</w:t>
      </w:r>
      <w:r>
        <w:t xml:space="preserve">, </w:t>
      </w:r>
      <w:r w:rsidR="000A7E25" w:rsidRPr="002D10EB">
        <w:t>Marie</w:t>
      </w:r>
      <w:r>
        <w:t xml:space="preserve"> ! </w:t>
      </w:r>
      <w:r w:rsidR="000A7E25" w:rsidRPr="002D10EB">
        <w:t>Au contraire</w:t>
      </w:r>
      <w:r>
        <w:t xml:space="preserve">. </w:t>
      </w:r>
      <w:r w:rsidR="000A7E25" w:rsidRPr="002D10EB">
        <w:t>Tiens</w:t>
      </w:r>
      <w:r>
        <w:t xml:space="preserve"> ! </w:t>
      </w:r>
      <w:r w:rsidR="000A7E25" w:rsidRPr="002D10EB">
        <w:t>puisque tu y penses</w:t>
      </w:r>
      <w:r>
        <w:t xml:space="preserve">, </w:t>
      </w:r>
      <w:r w:rsidR="000A7E25" w:rsidRPr="002D10EB">
        <w:t>nous allons fêter ce carnaval</w:t>
      </w:r>
      <w:r>
        <w:t xml:space="preserve">. </w:t>
      </w:r>
      <w:r w:rsidR="000A7E25" w:rsidRPr="002D10EB">
        <w:t>Ce soir je m</w:t>
      </w:r>
      <w:r>
        <w:t>’</w:t>
      </w:r>
      <w:r w:rsidR="000A7E25" w:rsidRPr="002D10EB">
        <w:t>entortillerai dans un drap</w:t>
      </w:r>
      <w:r>
        <w:t xml:space="preserve">. </w:t>
      </w:r>
      <w:r w:rsidR="000A7E25" w:rsidRPr="002D10EB">
        <w:t>Tu m</w:t>
      </w:r>
      <w:r>
        <w:t>’</w:t>
      </w:r>
      <w:r w:rsidR="000A7E25" w:rsidRPr="002D10EB">
        <w:t xml:space="preserve">appelleras </w:t>
      </w:r>
      <w:r>
        <w:t>« </w:t>
      </w:r>
      <w:r w:rsidR="000A7E25" w:rsidRPr="002D10EB">
        <w:t>Beau masque</w:t>
      </w:r>
      <w:r>
        <w:t xml:space="preserve"> ». </w:t>
      </w:r>
      <w:r w:rsidR="000A7E25" w:rsidRPr="002D10EB">
        <w:t>Je t</w:t>
      </w:r>
      <w:r>
        <w:t>’</w:t>
      </w:r>
      <w:r w:rsidR="000A7E25" w:rsidRPr="002D10EB">
        <w:t>intriguerai</w:t>
      </w:r>
      <w:r>
        <w:t> : « </w:t>
      </w:r>
      <w:r w:rsidR="000A7E25" w:rsidRPr="002D10EB">
        <w:t>Je vous connais</w:t>
      </w:r>
      <w:r>
        <w:t xml:space="preserve">, </w:t>
      </w:r>
      <w:r w:rsidR="000A7E25" w:rsidRPr="002D10EB">
        <w:t>madame</w:t>
      </w:r>
      <w:r>
        <w:t> »…</w:t>
      </w:r>
    </w:p>
    <w:p w14:paraId="4225CCD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 n</w:t>
      </w:r>
      <w:r>
        <w:t>’</w:t>
      </w:r>
      <w:r w:rsidR="000A7E25" w:rsidRPr="002D10EB">
        <w:t>est pas la même chose</w:t>
      </w:r>
      <w:r>
        <w:t xml:space="preserve">, </w:t>
      </w:r>
      <w:r w:rsidR="000A7E25" w:rsidRPr="002D10EB">
        <w:t>dit Marie</w:t>
      </w:r>
      <w:r>
        <w:t>.</w:t>
      </w:r>
    </w:p>
    <w:p w14:paraId="3F31221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Alors</w:t>
      </w:r>
      <w:r>
        <w:t xml:space="preserve">, </w:t>
      </w:r>
      <w:r w:rsidR="000A7E25" w:rsidRPr="002D10EB">
        <w:t>veux-tu que je te chante</w:t>
      </w:r>
      <w:r>
        <w:t xml:space="preserve">, </w:t>
      </w:r>
      <w:r w:rsidR="000A7E25" w:rsidRPr="002D10EB">
        <w:t>que je danse devant toi</w:t>
      </w:r>
      <w:r>
        <w:t xml:space="preserve">. </w:t>
      </w:r>
      <w:r w:rsidR="000A7E25" w:rsidRPr="002D10EB">
        <w:t>Je me mettrai tout nu</w:t>
      </w:r>
      <w:r>
        <w:t xml:space="preserve">, </w:t>
      </w:r>
      <w:r w:rsidR="000A7E25" w:rsidRPr="002D10EB">
        <w:t>si ça te plaît</w:t>
      </w:r>
      <w:r>
        <w:t>.</w:t>
      </w:r>
    </w:p>
    <w:p w14:paraId="5AF4893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 n</w:t>
      </w:r>
      <w:r>
        <w:t>’</w:t>
      </w:r>
      <w:r w:rsidR="000A7E25" w:rsidRPr="002D10EB">
        <w:t>est pas ça</w:t>
      </w:r>
      <w:r>
        <w:t xml:space="preserve">, </w:t>
      </w:r>
      <w:r w:rsidR="000A7E25" w:rsidRPr="002D10EB">
        <w:t>fait Marie</w:t>
      </w:r>
      <w:r>
        <w:t>.</w:t>
      </w:r>
    </w:p>
    <w:p w14:paraId="7241E9A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 grave</w:t>
      </w:r>
      <w:r>
        <w:t xml:space="preserve"> ?… </w:t>
      </w:r>
      <w:r w:rsidR="000A7E25" w:rsidRPr="002D10EB">
        <w:t>Alors</w:t>
      </w:r>
      <w:r>
        <w:t xml:space="preserve">… </w:t>
      </w:r>
      <w:r w:rsidR="000A7E25" w:rsidRPr="002D10EB">
        <w:t>si nous faisions des crêpes</w:t>
      </w:r>
      <w:r>
        <w:t>.</w:t>
      </w:r>
    </w:p>
    <w:p w14:paraId="65ADE5F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 tu veux</w:t>
      </w:r>
      <w:r>
        <w:t>.</w:t>
      </w:r>
    </w:p>
    <w:p w14:paraId="5B5B179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mais nous n</w:t>
      </w:r>
      <w:r>
        <w:t>’</w:t>
      </w:r>
      <w:r w:rsidR="000A7E25" w:rsidRPr="002D10EB">
        <w:t>en ferions pas qu</w:t>
      </w:r>
      <w:r>
        <w:t>’</w:t>
      </w:r>
      <w:r w:rsidR="000A7E25" w:rsidRPr="002D10EB">
        <w:t>une poignée</w:t>
      </w:r>
      <w:r>
        <w:t xml:space="preserve">. </w:t>
      </w:r>
      <w:r w:rsidR="000A7E25" w:rsidRPr="002D10EB">
        <w:t>Nous en ferons beaucoup</w:t>
      </w:r>
      <w:r>
        <w:t xml:space="preserve"> : </w:t>
      </w:r>
      <w:r w:rsidR="000A7E25" w:rsidRPr="002D10EB">
        <w:t>des piles</w:t>
      </w:r>
      <w:r>
        <w:t xml:space="preserve">, </w:t>
      </w:r>
      <w:r w:rsidR="000A7E25" w:rsidRPr="002D10EB">
        <w:t>de quoi manger</w:t>
      </w:r>
      <w:r>
        <w:t xml:space="preserve">, </w:t>
      </w:r>
      <w:r w:rsidR="000A7E25" w:rsidRPr="002D10EB">
        <w:t>toute la semaine</w:t>
      </w:r>
      <w:r>
        <w:t>.</w:t>
      </w:r>
    </w:p>
    <w:p w14:paraId="50A572F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alors</w:t>
      </w:r>
      <w:r>
        <w:t xml:space="preserve"> ! </w:t>
      </w:r>
      <w:r w:rsidR="000A7E25" w:rsidRPr="002D10EB">
        <w:t>dit Marie</w:t>
      </w:r>
      <w:r>
        <w:t xml:space="preserve">, </w:t>
      </w:r>
      <w:r w:rsidR="000A7E25" w:rsidRPr="002D10EB">
        <w:t>que je parviens toujours à consoler par le ventre</w:t>
      </w:r>
      <w:r>
        <w:t>.</w:t>
      </w:r>
    </w:p>
    <w:p w14:paraId="76386FE1" w14:textId="77777777" w:rsidR="00EE0B82" w:rsidRDefault="000A7E25" w:rsidP="000A7E25">
      <w:r w:rsidRPr="002D10EB">
        <w:t>Pendant toute la journée</w:t>
      </w:r>
      <w:r w:rsidR="00EE0B82">
        <w:t xml:space="preserve">, </w:t>
      </w:r>
      <w:r w:rsidRPr="002D10EB">
        <w:t>nous sommes ceux qui vont se régaler de crêpes</w:t>
      </w:r>
      <w:r w:rsidR="00EE0B82">
        <w:t>.</w:t>
      </w:r>
    </w:p>
    <w:p w14:paraId="6E28F82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oh</w:t>
      </w:r>
      <w:r>
        <w:t xml:space="preserve"> ! </w:t>
      </w:r>
      <w:r w:rsidR="000A7E25" w:rsidRPr="002D10EB">
        <w:t>des crêpes</w:t>
      </w:r>
      <w:r>
        <w:t xml:space="preserve">, </w:t>
      </w:r>
      <w:r w:rsidR="000A7E25" w:rsidRPr="002D10EB">
        <w:t>fait Benooi qui me pèse sa farine</w:t>
      </w:r>
      <w:r>
        <w:t xml:space="preserve">, </w:t>
      </w:r>
      <w:r w:rsidR="000A7E25" w:rsidRPr="002D10EB">
        <w:t>largement</w:t>
      </w:r>
      <w:r>
        <w:t xml:space="preserve">, </w:t>
      </w:r>
      <w:r w:rsidR="000A7E25" w:rsidRPr="002D10EB">
        <w:t>parce qu</w:t>
      </w:r>
      <w:r>
        <w:t>’</w:t>
      </w:r>
      <w:r w:rsidR="000A7E25" w:rsidRPr="002D10EB">
        <w:t>il en retrouvera sa part</w:t>
      </w:r>
      <w:r>
        <w:t>.</w:t>
      </w:r>
    </w:p>
    <w:p w14:paraId="34C411A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Hé</w:t>
      </w:r>
      <w:r>
        <w:t xml:space="preserve"> ! </w:t>
      </w:r>
      <w:r w:rsidR="000A7E25" w:rsidRPr="002D10EB">
        <w:t>hé</w:t>
      </w:r>
      <w:r>
        <w:t xml:space="preserve"> ! </w:t>
      </w:r>
      <w:r w:rsidR="000A7E25" w:rsidRPr="002D10EB">
        <w:t>des crêpes</w:t>
      </w:r>
      <w:r>
        <w:t xml:space="preserve">, </w:t>
      </w:r>
      <w:r w:rsidR="000A7E25" w:rsidRPr="002D10EB">
        <w:t>se pourl</w:t>
      </w:r>
      <w:r w:rsidR="000A7E25">
        <w:t>è</w:t>
      </w:r>
      <w:r w:rsidR="000A7E25" w:rsidRPr="002D10EB">
        <w:t>che le brasseur</w:t>
      </w:r>
      <w:r>
        <w:t xml:space="preserve">, </w:t>
      </w:r>
      <w:r w:rsidR="000A7E25" w:rsidRPr="002D10EB">
        <w:t>qui me verse</w:t>
      </w:r>
      <w:r>
        <w:t xml:space="preserve">, </w:t>
      </w:r>
      <w:r w:rsidR="000A7E25" w:rsidRPr="002D10EB">
        <w:t>hors d</w:t>
      </w:r>
      <w:r>
        <w:t>’</w:t>
      </w:r>
      <w:r w:rsidR="000A7E25" w:rsidRPr="002D10EB">
        <w:t>une belle cruche</w:t>
      </w:r>
      <w:r>
        <w:t xml:space="preserve">, </w:t>
      </w:r>
      <w:r w:rsidR="000A7E25" w:rsidRPr="002D10EB">
        <w:t>plus que pour mes trois sous de levure</w:t>
      </w:r>
      <w:r>
        <w:t>.</w:t>
      </w:r>
    </w:p>
    <w:p w14:paraId="60E73E9D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Des crêpes</w:t>
      </w:r>
      <w:r>
        <w:t xml:space="preserve">, </w:t>
      </w:r>
      <w:r w:rsidR="000A7E25" w:rsidRPr="002D10EB">
        <w:t>Spitz</w:t>
      </w:r>
      <w:r>
        <w:t> !</w:t>
      </w:r>
    </w:p>
    <w:p w14:paraId="2259F74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Des crêpes</w:t>
      </w:r>
      <w:r>
        <w:t xml:space="preserve">, </w:t>
      </w:r>
      <w:r w:rsidR="000A7E25" w:rsidRPr="002D10EB">
        <w:t>Fox</w:t>
      </w:r>
      <w:r>
        <w:t> !</w:t>
      </w:r>
    </w:p>
    <w:p w14:paraId="707074B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Des crêpes</w:t>
      </w:r>
      <w:r>
        <w:t xml:space="preserve"> ! </w:t>
      </w:r>
      <w:r w:rsidR="000A7E25" w:rsidRPr="002D10EB">
        <w:t>dis-je le soir</w:t>
      </w:r>
      <w:r>
        <w:t xml:space="preserve">, </w:t>
      </w:r>
      <w:r w:rsidR="000A7E25" w:rsidRPr="002D10EB">
        <w:t>à mes poules</w:t>
      </w:r>
      <w:r>
        <w:t xml:space="preserve">, </w:t>
      </w:r>
      <w:r w:rsidR="000A7E25" w:rsidRPr="002D10EB">
        <w:t>en les chassant une heure plus tôt</w:t>
      </w:r>
      <w:r>
        <w:t xml:space="preserve">, </w:t>
      </w:r>
      <w:r w:rsidR="000A7E25" w:rsidRPr="002D10EB">
        <w:t>dans leur lit</w:t>
      </w:r>
      <w:r>
        <w:t>.</w:t>
      </w:r>
    </w:p>
    <w:p w14:paraId="253AC8CE" w14:textId="77777777" w:rsidR="00EE0B82" w:rsidRDefault="000A7E25" w:rsidP="000A7E25">
      <w:r w:rsidRPr="002D10EB">
        <w:t>La lampe allumée</w:t>
      </w:r>
      <w:r w:rsidR="00EE0B82">
        <w:t xml:space="preserve">, </w:t>
      </w:r>
      <w:r w:rsidRPr="002D10EB">
        <w:t>Marie commence sa besogne</w:t>
      </w:r>
      <w:r w:rsidR="00EE0B82">
        <w:t xml:space="preserve">. </w:t>
      </w:r>
      <w:r w:rsidRPr="002D10EB">
        <w:t>Pour que ce soit fête entièrement</w:t>
      </w:r>
      <w:r w:rsidR="00EE0B82">
        <w:t xml:space="preserve">, </w:t>
      </w:r>
      <w:r w:rsidRPr="002D10EB">
        <w:t>elle a rangé sa cuisine</w:t>
      </w:r>
      <w:r w:rsidR="00EE0B82">
        <w:t xml:space="preserve">, </w:t>
      </w:r>
      <w:r w:rsidRPr="002D10EB">
        <w:t>ondulé ses ch</w:t>
      </w:r>
      <w:r w:rsidRPr="002D10EB">
        <w:t>e</w:t>
      </w:r>
      <w:r w:rsidRPr="002D10EB">
        <w:t>veux</w:t>
      </w:r>
      <w:r w:rsidR="00EE0B82">
        <w:t xml:space="preserve">, </w:t>
      </w:r>
      <w:r w:rsidRPr="002D10EB">
        <w:t>mis sa belle jupe</w:t>
      </w:r>
      <w:r w:rsidR="00EE0B82">
        <w:t xml:space="preserve">, </w:t>
      </w:r>
      <w:r w:rsidRPr="002D10EB">
        <w:t>et je parie qu</w:t>
      </w:r>
      <w:r w:rsidR="00EE0B82">
        <w:t>’</w:t>
      </w:r>
      <w:r w:rsidRPr="002D10EB">
        <w:t>en dessous</w:t>
      </w:r>
      <w:r w:rsidR="00EE0B82">
        <w:t xml:space="preserve">, </w:t>
      </w:r>
      <w:r w:rsidRPr="002D10EB">
        <w:t>elle s</w:t>
      </w:r>
      <w:r w:rsidR="00EE0B82">
        <w:t>’</w:t>
      </w:r>
      <w:r w:rsidRPr="002D10EB">
        <w:t>est lavée toute nue</w:t>
      </w:r>
      <w:r w:rsidR="00EE0B82">
        <w:t xml:space="preserve">. </w:t>
      </w:r>
      <w:r w:rsidRPr="002D10EB">
        <w:t>Moi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ai invité Spitz</w:t>
      </w:r>
      <w:r w:rsidR="00EE0B82">
        <w:t>.</w:t>
      </w:r>
    </w:p>
    <w:p w14:paraId="5B365A61" w14:textId="77777777" w:rsidR="00EE0B82" w:rsidRDefault="000A7E25" w:rsidP="000A7E25">
      <w:r w:rsidRPr="002D10EB">
        <w:t>C</w:t>
      </w:r>
      <w:r w:rsidR="00EE0B82">
        <w:t>’</w:t>
      </w:r>
      <w:r w:rsidRPr="002D10EB">
        <w:t>est l</w:t>
      </w:r>
      <w:r w:rsidR="00EE0B82">
        <w:t>’</w:t>
      </w:r>
      <w:r w:rsidRPr="002D10EB">
        <w:t>heure où les malins de la ville se font avec du carton</w:t>
      </w:r>
      <w:r w:rsidR="00EE0B82">
        <w:t xml:space="preserve">, </w:t>
      </w:r>
      <w:r w:rsidRPr="002D10EB">
        <w:t>une autre gueule</w:t>
      </w:r>
      <w:r w:rsidR="00EE0B82">
        <w:t xml:space="preserve">. </w:t>
      </w:r>
      <w:r w:rsidRPr="002D10EB">
        <w:t>Marie n</w:t>
      </w:r>
      <w:r w:rsidR="00EE0B82">
        <w:t>’</w:t>
      </w:r>
      <w:r w:rsidRPr="002D10EB">
        <w:t>y pense plus</w:t>
      </w:r>
      <w:r w:rsidR="00EE0B82">
        <w:t xml:space="preserve"> : </w:t>
      </w:r>
      <w:r w:rsidRPr="002D10EB">
        <w:t>elle est toute à sa pâte</w:t>
      </w:r>
      <w:r w:rsidR="00EE0B82">
        <w:t xml:space="preserve">. </w:t>
      </w:r>
      <w:r w:rsidRPr="002D10EB">
        <w:t>Banal de dire qu</w:t>
      </w:r>
      <w:r w:rsidR="00EE0B82">
        <w:t>’</w:t>
      </w:r>
      <w:r w:rsidRPr="002D10EB">
        <w:t>elle officie</w:t>
      </w:r>
      <w:r w:rsidR="00EE0B82">
        <w:t xml:space="preserve">, </w:t>
      </w:r>
      <w:r w:rsidRPr="002D10EB">
        <w:t xml:space="preserve">pourtant </w:t>
      </w:r>
      <w:r w:rsidR="00EE0B82">
        <w:t>M. </w:t>
      </w:r>
      <w:r w:rsidRPr="002D10EB">
        <w:t>le curé n</w:t>
      </w:r>
      <w:r w:rsidR="00EE0B82">
        <w:t>’</w:t>
      </w:r>
      <w:r w:rsidRPr="002D10EB">
        <w:t>est pas plus sérieux</w:t>
      </w:r>
      <w:r w:rsidR="00EE0B82">
        <w:t xml:space="preserve">, </w:t>
      </w:r>
      <w:r w:rsidRPr="002D10EB">
        <w:t>quand il dit sa messe</w:t>
      </w:r>
      <w:r w:rsidR="00EE0B82">
        <w:t xml:space="preserve">. </w:t>
      </w:r>
      <w:r w:rsidRPr="002D10EB">
        <w:t>Voici le beau lait que l</w:t>
      </w:r>
      <w:r w:rsidR="00EE0B82">
        <w:t>’</w:t>
      </w:r>
      <w:r w:rsidRPr="002D10EB">
        <w:t>on verse</w:t>
      </w:r>
      <w:r w:rsidR="00EE0B82">
        <w:t xml:space="preserve">, </w:t>
      </w:r>
      <w:r w:rsidRPr="002D10EB">
        <w:t>tout blanc</w:t>
      </w:r>
      <w:r w:rsidR="00EE0B82">
        <w:t xml:space="preserve">, </w:t>
      </w:r>
      <w:r w:rsidRPr="002D10EB">
        <w:t>dans la terrine</w:t>
      </w:r>
      <w:r w:rsidR="00EE0B82">
        <w:t xml:space="preserve"> ; </w:t>
      </w:r>
      <w:r w:rsidRPr="002D10EB">
        <w:t>voici la farine que l</w:t>
      </w:r>
      <w:r w:rsidR="00EE0B82">
        <w:t>’</w:t>
      </w:r>
      <w:r w:rsidRPr="002D10EB">
        <w:t>on délaie</w:t>
      </w:r>
      <w:r w:rsidR="00EE0B82">
        <w:t xml:space="preserve"> ; </w:t>
      </w:r>
      <w:r w:rsidRPr="002D10EB">
        <w:t>la cannelle que l</w:t>
      </w:r>
      <w:r w:rsidR="00EE0B82">
        <w:t>’</w:t>
      </w:r>
      <w:r w:rsidRPr="002D10EB">
        <w:t>on dose</w:t>
      </w:r>
      <w:r w:rsidR="00EE0B82">
        <w:t>, « </w:t>
      </w:r>
      <w:r w:rsidRPr="002D10EB">
        <w:t>juste assez</w:t>
      </w:r>
      <w:r w:rsidR="00EE0B82">
        <w:t xml:space="preserve"> », </w:t>
      </w:r>
      <w:r w:rsidRPr="002D10EB">
        <w:t>le sucre</w:t>
      </w:r>
      <w:r w:rsidR="00EE0B82">
        <w:t>, « </w:t>
      </w:r>
      <w:r w:rsidRPr="002D10EB">
        <w:t>beaucoup</w:t>
      </w:r>
      <w:r w:rsidR="00EE0B82">
        <w:t> » :</w:t>
      </w:r>
    </w:p>
    <w:p w14:paraId="4F36296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Parce que tu l</w:t>
      </w:r>
      <w:r>
        <w:t>’</w:t>
      </w:r>
      <w:r w:rsidR="000A7E25" w:rsidRPr="002D10EB">
        <w:t>aimes</w:t>
      </w:r>
      <w:r>
        <w:t>.</w:t>
      </w:r>
    </w:p>
    <w:p w14:paraId="6BDE6EE3" w14:textId="77777777" w:rsidR="00EE0B82" w:rsidRDefault="000A7E25" w:rsidP="000A7E25">
      <w:r w:rsidRPr="002D10EB">
        <w:t>Par moments</w:t>
      </w:r>
      <w:r w:rsidR="00EE0B82">
        <w:t xml:space="preserve">, </w:t>
      </w:r>
      <w:r w:rsidRPr="002D10EB">
        <w:t>elle avale sa salive</w:t>
      </w:r>
      <w:r w:rsidR="00EE0B82">
        <w:t xml:space="preserve">, </w:t>
      </w:r>
      <w:r w:rsidRPr="002D10EB">
        <w:t>tant ce qu</w:t>
      </w:r>
      <w:r w:rsidR="00EE0B82">
        <w:t>’</w:t>
      </w:r>
      <w:r w:rsidRPr="002D10EB">
        <w:t>elle prépare sera bon</w:t>
      </w:r>
      <w:r w:rsidR="00EE0B82">
        <w:t>.</w:t>
      </w:r>
    </w:p>
    <w:p w14:paraId="4F50F5F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ne s</w:t>
      </w:r>
      <w:r>
        <w:t>’</w:t>
      </w:r>
      <w:r w:rsidR="000A7E25" w:rsidRPr="002D10EB">
        <w:t>agit pas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de mêler au hasard et de croire qu</w:t>
      </w:r>
      <w:r>
        <w:t>’</w:t>
      </w:r>
      <w:r w:rsidR="000A7E25" w:rsidRPr="002D10EB">
        <w:t>on aura des crêpes</w:t>
      </w:r>
      <w:r>
        <w:t xml:space="preserve"> : </w:t>
      </w:r>
      <w:r w:rsidR="000A7E25" w:rsidRPr="002D10EB">
        <w:t>il faut des soins</w:t>
      </w:r>
      <w:r>
        <w:t>.</w:t>
      </w:r>
    </w:p>
    <w:p w14:paraId="6FF82BF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beaucoup de soins</w:t>
      </w:r>
      <w:r>
        <w:t>.</w:t>
      </w:r>
    </w:p>
    <w:p w14:paraId="1EBA8D07" w14:textId="77777777" w:rsidR="00EE0B82" w:rsidRDefault="000A7E25" w:rsidP="000A7E25">
      <w:r w:rsidRPr="002D10EB">
        <w:t>Heureuse d</w:t>
      </w:r>
      <w:r w:rsidR="00EE0B82">
        <w:t>’</w:t>
      </w:r>
      <w:r w:rsidRPr="002D10EB">
        <w:t>être comprise</w:t>
      </w:r>
      <w:r w:rsidR="00EE0B82">
        <w:t xml:space="preserve">, </w:t>
      </w:r>
      <w:r w:rsidRPr="002D10EB">
        <w:t>Marie continue à tourner dans sa pâte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doux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blanc</w:t>
      </w:r>
      <w:r w:rsidR="00EE0B82">
        <w:t>, moel</w:t>
      </w:r>
      <w:r w:rsidRPr="002D10EB">
        <w:t>leux à l</w:t>
      </w:r>
      <w:r w:rsidR="00EE0B82">
        <w:t>’</w:t>
      </w:r>
      <w:r w:rsidRPr="002D10EB">
        <w:t>œil</w:t>
      </w:r>
      <w:r w:rsidR="00EE0B82">
        <w:t xml:space="preserve"> ; </w:t>
      </w:r>
      <w:r w:rsidRPr="002D10EB">
        <w:t>cela fait</w:t>
      </w:r>
      <w:r w:rsidR="00EE0B82">
        <w:t> : « </w:t>
      </w:r>
      <w:r w:rsidRPr="002D10EB">
        <w:t>cloc cloc</w:t>
      </w:r>
      <w:r w:rsidR="00EE0B82">
        <w:t xml:space="preserve"> », </w:t>
      </w:r>
      <w:r w:rsidRPr="002D10EB">
        <w:t>comme un beau ventre de femme qu</w:t>
      </w:r>
      <w:r w:rsidR="00EE0B82">
        <w:t>’</w:t>
      </w:r>
      <w:r w:rsidRPr="002D10EB">
        <w:t>on tapote</w:t>
      </w:r>
      <w:r w:rsidR="00EE0B82">
        <w:t>.</w:t>
      </w:r>
    </w:p>
    <w:p w14:paraId="75C0FC5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Chut</w:t>
      </w:r>
      <w:r>
        <w:t xml:space="preserve">, </w:t>
      </w:r>
      <w:r w:rsidR="000A7E25" w:rsidRPr="002D10EB">
        <w:t>gronde Marie</w:t>
      </w:r>
      <w:r>
        <w:t xml:space="preserve">, </w:t>
      </w:r>
      <w:r w:rsidR="000A7E25" w:rsidRPr="002D10EB">
        <w:t>ne parle pas de cela</w:t>
      </w:r>
      <w:r>
        <w:t xml:space="preserve">, </w:t>
      </w:r>
      <w:r w:rsidR="000A7E25" w:rsidRPr="002D10EB">
        <w:t>maintenant</w:t>
      </w:r>
      <w:r>
        <w:t>…</w:t>
      </w:r>
    </w:p>
    <w:p w14:paraId="079C80CD" w14:textId="77777777" w:rsidR="00EE0B82" w:rsidRDefault="000A7E25" w:rsidP="000A7E25">
      <w:r w:rsidRPr="002D10EB">
        <w:lastRenderedPageBreak/>
        <w:t>Le moment</w:t>
      </w:r>
      <w:r w:rsidR="00EE0B82">
        <w:t xml:space="preserve">, </w:t>
      </w:r>
      <w:r w:rsidRPr="002D10EB">
        <w:t>en effet</w:t>
      </w:r>
      <w:r w:rsidR="00EE0B82">
        <w:t xml:space="preserve">, </w:t>
      </w:r>
      <w:r w:rsidRPr="002D10EB">
        <w:t>est grave</w:t>
      </w:r>
      <w:r w:rsidR="00EE0B82">
        <w:t xml:space="preserve">. </w:t>
      </w:r>
      <w:r w:rsidRPr="002D10EB">
        <w:t>Marmiton docile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attends les ordres</w:t>
      </w:r>
      <w:r w:rsidR="00EE0B82">
        <w:t> :</w:t>
      </w:r>
    </w:p>
    <w:p w14:paraId="1A05F62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Vite</w:t>
      </w:r>
      <w:r>
        <w:t xml:space="preserve">, </w:t>
      </w:r>
      <w:r w:rsidR="000A7E25" w:rsidRPr="002D10EB">
        <w:t>le sel</w:t>
      </w:r>
      <w:r>
        <w:t>.</w:t>
      </w:r>
    </w:p>
    <w:p w14:paraId="71C0895C" w14:textId="77777777" w:rsidR="00EE0B82" w:rsidRDefault="000A7E25" w:rsidP="000A7E25">
      <w:r w:rsidRPr="002D10EB">
        <w:t>Je passe le sel</w:t>
      </w:r>
      <w:r w:rsidR="00EE0B82">
        <w:t>.</w:t>
      </w:r>
    </w:p>
    <w:p w14:paraId="026276C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Encore du sucre</w:t>
      </w:r>
      <w:r>
        <w:t>.</w:t>
      </w:r>
    </w:p>
    <w:p w14:paraId="16744B00" w14:textId="77777777" w:rsidR="00EE0B82" w:rsidRDefault="000A7E25" w:rsidP="000A7E25">
      <w:r w:rsidRPr="002D10EB">
        <w:t>Je passe le sucre</w:t>
      </w:r>
      <w:r w:rsidR="00EE0B82">
        <w:t>.</w:t>
      </w:r>
    </w:p>
    <w:p w14:paraId="066DFF25" w14:textId="77777777" w:rsidR="00EE0B82" w:rsidRDefault="000A7E25" w:rsidP="000A7E25">
      <w:r w:rsidRPr="002D10EB">
        <w:t>Pour rien au monde</w:t>
      </w:r>
      <w:r w:rsidR="00EE0B82">
        <w:t xml:space="preserve">, </w:t>
      </w:r>
      <w:r w:rsidRPr="002D10EB">
        <w:t>je ne passerais le poivre quand elle réclame du safran</w:t>
      </w:r>
      <w:r w:rsidR="00EE0B82">
        <w:t>.</w:t>
      </w:r>
    </w:p>
    <w:p w14:paraId="44E1E52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maintenant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goûte</w:t>
      </w:r>
      <w:r>
        <w:t>.</w:t>
      </w:r>
    </w:p>
    <w:p w14:paraId="2920607C" w14:textId="77777777" w:rsidR="00EE0B82" w:rsidRDefault="000A7E25" w:rsidP="000A7E25">
      <w:r w:rsidRPr="002D10EB">
        <w:t>La langue dehors</w:t>
      </w:r>
      <w:r w:rsidR="00EE0B82">
        <w:t xml:space="preserve">, </w:t>
      </w:r>
      <w:r w:rsidRPr="002D10EB">
        <w:t>je reçois un peu de cette crème</w:t>
      </w:r>
      <w:r w:rsidR="00EE0B82">
        <w:t>.</w:t>
      </w:r>
    </w:p>
    <w:p w14:paraId="5A2236A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Délicieuse</w:t>
      </w:r>
      <w:r>
        <w:t xml:space="preserve">, </w:t>
      </w:r>
      <w:r w:rsidR="000A7E25" w:rsidRPr="002D10EB">
        <w:t>Marie</w:t>
      </w:r>
      <w:r>
        <w:t>.</w:t>
      </w:r>
    </w:p>
    <w:p w14:paraId="6D98B5E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mais es-tu sûr</w:t>
      </w:r>
      <w:r>
        <w:t xml:space="preserve"> ? </w:t>
      </w:r>
      <w:r w:rsidR="000A7E25" w:rsidRPr="002D10EB">
        <w:t>Ne manque-t-il rien</w:t>
      </w:r>
      <w:r>
        <w:t> ?</w:t>
      </w:r>
    </w:p>
    <w:p w14:paraId="1687796C" w14:textId="77777777" w:rsidR="00EE0B82" w:rsidRDefault="000A7E25" w:rsidP="000A7E25">
      <w:r w:rsidRPr="002D10EB">
        <w:t>Une seconde fois</w:t>
      </w:r>
      <w:r w:rsidR="00EE0B82">
        <w:t xml:space="preserve">, </w:t>
      </w:r>
      <w:r w:rsidRPr="002D10EB">
        <w:t>je pousse la langue</w:t>
      </w:r>
      <w:r w:rsidR="00EE0B82">
        <w:t xml:space="preserve">, </w:t>
      </w:r>
      <w:r w:rsidRPr="002D10EB">
        <w:t>les yeux fermés pour juger mieux</w:t>
      </w:r>
      <w:r w:rsidR="00EE0B82">
        <w:t>.</w:t>
      </w:r>
    </w:p>
    <w:p w14:paraId="6649ECB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elle est parfaite</w:t>
      </w:r>
      <w:r>
        <w:t xml:space="preserve">. </w:t>
      </w:r>
      <w:r w:rsidR="000A7E25" w:rsidRPr="002D10EB">
        <w:t>Et même</w:t>
      </w:r>
      <w:r>
        <w:t xml:space="preserve">, </w:t>
      </w:r>
      <w:r w:rsidR="000A7E25" w:rsidRPr="002D10EB">
        <w:t>si tu veux</w:t>
      </w:r>
      <w:r>
        <w:t xml:space="preserve">, </w:t>
      </w:r>
      <w:r w:rsidR="000A7E25" w:rsidRPr="002D10EB">
        <w:t>nous pourrions la manger tout de suite</w:t>
      </w:r>
      <w:r>
        <w:t>…</w:t>
      </w:r>
    </w:p>
    <w:p w14:paraId="3D0A0E9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Ne blague pas</w:t>
      </w:r>
      <w:r>
        <w:t xml:space="preserve">, </w:t>
      </w:r>
      <w:r w:rsidR="000A7E25" w:rsidRPr="002D10EB">
        <w:t>fait Marie</w:t>
      </w:r>
      <w:r>
        <w:t xml:space="preserve">, </w:t>
      </w:r>
      <w:r w:rsidR="000A7E25" w:rsidRPr="002D10EB">
        <w:t>tu sais bien</w:t>
      </w:r>
      <w:r>
        <w:t xml:space="preserve">, </w:t>
      </w:r>
      <w:r w:rsidR="000A7E25" w:rsidRPr="002D10EB">
        <w:t>il faut d</w:t>
      </w:r>
      <w:r>
        <w:t>’</w:t>
      </w:r>
      <w:r w:rsidR="000A7E25" w:rsidRPr="002D10EB">
        <w:t>abord qu</w:t>
      </w:r>
      <w:r>
        <w:t>’</w:t>
      </w:r>
      <w:r w:rsidR="000A7E25" w:rsidRPr="002D10EB">
        <w:t>elle lève</w:t>
      </w:r>
      <w:r>
        <w:t>.</w:t>
      </w:r>
    </w:p>
    <w:p w14:paraId="45DE1A28" w14:textId="77777777" w:rsidR="00EE0B82" w:rsidRDefault="000A7E25" w:rsidP="000A7E25">
      <w:r w:rsidRPr="002D10EB">
        <w:t>Respectueusement</w:t>
      </w:r>
      <w:r w:rsidR="00EE0B82">
        <w:t xml:space="preserve">, </w:t>
      </w:r>
      <w:r w:rsidRPr="002D10EB">
        <w:t>nous transportons la pâte</w:t>
      </w:r>
      <w:r w:rsidR="00EE0B82">
        <w:t xml:space="preserve">, </w:t>
      </w:r>
      <w:r w:rsidRPr="002D10EB">
        <w:t>sur une chaise</w:t>
      </w:r>
      <w:r w:rsidR="00EE0B82">
        <w:t xml:space="preserve">, </w:t>
      </w:r>
      <w:r w:rsidRPr="002D10EB">
        <w:t>près du feu</w:t>
      </w:r>
      <w:r w:rsidR="00EE0B82">
        <w:t xml:space="preserve">, </w:t>
      </w:r>
      <w:r w:rsidRPr="002D10EB">
        <w:t>où elle devient tout à coup un important personnage</w:t>
      </w:r>
      <w:r w:rsidR="00EE0B82">
        <w:t xml:space="preserve">. </w:t>
      </w:r>
      <w:r w:rsidRPr="002D10EB">
        <w:t>On l</w:t>
      </w:r>
      <w:r w:rsidR="00EE0B82">
        <w:t>’</w:t>
      </w:r>
      <w:r w:rsidRPr="002D10EB">
        <w:t>a recouverte d</w:t>
      </w:r>
      <w:r w:rsidR="00EE0B82">
        <w:t>’</w:t>
      </w:r>
      <w:r w:rsidRPr="002D10EB">
        <w:t>un linge</w:t>
      </w:r>
      <w:r w:rsidR="00EE0B82">
        <w:t xml:space="preserve">. </w:t>
      </w:r>
      <w:r w:rsidRPr="002D10EB">
        <w:t>Elle a besoin de ch</w:t>
      </w:r>
      <w:r w:rsidRPr="002D10EB">
        <w:t>a</w:t>
      </w:r>
      <w:r w:rsidRPr="002D10EB">
        <w:t>leur et de calme</w:t>
      </w:r>
      <w:r w:rsidR="00EE0B82">
        <w:t xml:space="preserve">. </w:t>
      </w:r>
      <w:r w:rsidRPr="002D10EB">
        <w:t>Elle accepte de se gonfler</w:t>
      </w:r>
      <w:r w:rsidR="00EE0B82">
        <w:t xml:space="preserve">, </w:t>
      </w:r>
      <w:r w:rsidRPr="002D10EB">
        <w:t>de remplir à elle seule la terrine</w:t>
      </w:r>
      <w:r w:rsidR="00EE0B82">
        <w:t xml:space="preserve">, </w:t>
      </w:r>
      <w:r w:rsidRPr="002D10EB">
        <w:t>mais qu</w:t>
      </w:r>
      <w:r w:rsidR="00EE0B82">
        <w:t>’</w:t>
      </w:r>
      <w:r w:rsidRPr="002D10EB">
        <w:t>on n</w:t>
      </w:r>
      <w:r w:rsidR="00EE0B82">
        <w:t>’</w:t>
      </w:r>
      <w:r w:rsidRPr="002D10EB">
        <w:t>y touche pas</w:t>
      </w:r>
      <w:r w:rsidR="00EE0B82">
        <w:t xml:space="preserve">, </w:t>
      </w:r>
      <w:r w:rsidRPr="002D10EB">
        <w:t>ou</w:t>
      </w:r>
      <w:r w:rsidR="00EE0B82">
        <w:t xml:space="preserve">, </w:t>
      </w:r>
      <w:r w:rsidRPr="002D10EB">
        <w:t>boudeuse</w:t>
      </w:r>
      <w:r w:rsidR="00EE0B82">
        <w:t xml:space="preserve">, </w:t>
      </w:r>
      <w:r w:rsidRPr="002D10EB">
        <w:t>elle s</w:t>
      </w:r>
      <w:r w:rsidR="00EE0B82">
        <w:t>’</w:t>
      </w:r>
      <w:r w:rsidRPr="002D10EB">
        <w:t>affalerait et ne recommencerait plus</w:t>
      </w:r>
      <w:r w:rsidR="00EE0B82">
        <w:t>.</w:t>
      </w:r>
    </w:p>
    <w:p w14:paraId="749E5AE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Ici</w:t>
      </w:r>
      <w:r>
        <w:t xml:space="preserve">, </w:t>
      </w:r>
      <w:r w:rsidR="000A7E25" w:rsidRPr="002D10EB">
        <w:t>Spitz</w:t>
      </w:r>
      <w:r>
        <w:t xml:space="preserve">, </w:t>
      </w:r>
      <w:r w:rsidR="000A7E25" w:rsidRPr="002D10EB">
        <w:t>ici</w:t>
      </w:r>
      <w:r>
        <w:t>.</w:t>
      </w:r>
    </w:p>
    <w:p w14:paraId="7A133399" w14:textId="77777777" w:rsidR="00EE0B82" w:rsidRDefault="000A7E25" w:rsidP="000A7E25">
      <w:r w:rsidRPr="002D10EB">
        <w:lastRenderedPageBreak/>
        <w:t>Il faut que je retienne mon invité qui voudrait savoir</w:t>
      </w:r>
      <w:r w:rsidR="00EE0B82">
        <w:t xml:space="preserve">, </w:t>
      </w:r>
      <w:r w:rsidRPr="002D10EB">
        <w:t>de trop près</w:t>
      </w:r>
      <w:r w:rsidR="00EE0B82">
        <w:t xml:space="preserve">, </w:t>
      </w:r>
      <w:r w:rsidRPr="002D10EB">
        <w:t>ce qui se passe dans ce plat</w:t>
      </w:r>
      <w:r w:rsidR="00EE0B82">
        <w:t xml:space="preserve">. </w:t>
      </w:r>
      <w:r w:rsidRPr="002D10EB">
        <w:t>Marie seule a le droit</w:t>
      </w:r>
      <w:r w:rsidR="00EE0B82">
        <w:t xml:space="preserve">. </w:t>
      </w:r>
      <w:r w:rsidRPr="002D10EB">
        <w:t>Religieusement</w:t>
      </w:r>
      <w:r w:rsidR="00EE0B82">
        <w:t xml:space="preserve">, </w:t>
      </w:r>
      <w:r w:rsidRPr="002D10EB">
        <w:t>elle le découvre</w:t>
      </w:r>
      <w:r w:rsidR="00EE0B82">
        <w:t> :</w:t>
      </w:r>
    </w:p>
    <w:p w14:paraId="4DAF7E6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 commence</w:t>
      </w:r>
      <w:r>
        <w:t>.</w:t>
      </w:r>
    </w:p>
    <w:p w14:paraId="60900436" w14:textId="77777777" w:rsidR="00EE0B82" w:rsidRDefault="000A7E25" w:rsidP="000A7E25">
      <w:r w:rsidRPr="002D10EB">
        <w:t>Un peu plus tard</w:t>
      </w:r>
      <w:r w:rsidR="00EE0B82">
        <w:t> :</w:t>
      </w:r>
    </w:p>
    <w:p w14:paraId="0FFE759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 monte</w:t>
      </w:r>
      <w:r>
        <w:t>.</w:t>
      </w:r>
    </w:p>
    <w:p w14:paraId="2FF10F5F" w14:textId="77777777" w:rsidR="00EE0B82" w:rsidRDefault="000A7E25" w:rsidP="000A7E25">
      <w:r w:rsidRPr="002D10EB">
        <w:t>Bientôt</w:t>
      </w:r>
      <w:r w:rsidR="00EE0B82">
        <w:t xml:space="preserve">, </w:t>
      </w:r>
      <w:r w:rsidRPr="002D10EB">
        <w:t>sans qu</w:t>
      </w:r>
      <w:r w:rsidR="00EE0B82">
        <w:t>’</w:t>
      </w:r>
      <w:r w:rsidRPr="002D10EB">
        <w:t>elle l</w:t>
      </w:r>
      <w:r w:rsidR="00EE0B82">
        <w:t>’</w:t>
      </w:r>
      <w:r w:rsidRPr="002D10EB">
        <w:t>annonce</w:t>
      </w:r>
      <w:r w:rsidR="00EE0B82">
        <w:t xml:space="preserve">, </w:t>
      </w:r>
      <w:r w:rsidRPr="002D10EB">
        <w:t>ça déborde</w:t>
      </w:r>
      <w:r w:rsidR="00EE0B82">
        <w:t>.</w:t>
      </w:r>
    </w:p>
    <w:p w14:paraId="4DE7853B" w14:textId="77777777" w:rsidR="00EE0B82" w:rsidRDefault="000A7E25" w:rsidP="000A7E25">
      <w:r w:rsidRPr="002D10EB">
        <w:t>C</w:t>
      </w:r>
      <w:r w:rsidR="00EE0B82">
        <w:t>’</w:t>
      </w:r>
      <w:r w:rsidRPr="002D10EB">
        <w:t>est alors qu</w:t>
      </w:r>
      <w:r w:rsidR="00EE0B82">
        <w:t>’</w:t>
      </w:r>
      <w:r w:rsidRPr="002D10EB">
        <w:t>il devient amusant de faire des crêpes</w:t>
      </w:r>
      <w:r w:rsidR="00EE0B82">
        <w:t> !</w:t>
      </w:r>
    </w:p>
    <w:p w14:paraId="45EEFA7B" w14:textId="77777777" w:rsidR="00EE0B82" w:rsidRDefault="000A7E25" w:rsidP="000A7E25">
      <w:r w:rsidRPr="002D10EB">
        <w:t>Versée dans la poêle</w:t>
      </w:r>
      <w:r w:rsidR="00EE0B82">
        <w:t>, « </w:t>
      </w:r>
      <w:r w:rsidRPr="002D10EB">
        <w:t>Pchttt</w:t>
      </w:r>
      <w:r w:rsidR="00EE0B82">
        <w:t xml:space="preserve"> », </w:t>
      </w:r>
      <w:r w:rsidRPr="002D10EB">
        <w:t>siffle la pâte</w:t>
      </w:r>
      <w:r w:rsidR="00EE0B82">
        <w:t xml:space="preserve">, </w:t>
      </w:r>
      <w:r w:rsidRPr="002D10EB">
        <w:t>furieuse d</w:t>
      </w:r>
      <w:r w:rsidR="00EE0B82">
        <w:t>’</w:t>
      </w:r>
      <w:r w:rsidRPr="002D10EB">
        <w:t>avoir si chaud</w:t>
      </w:r>
      <w:r w:rsidR="00EE0B82">
        <w:t xml:space="preserve">. </w:t>
      </w:r>
      <w:r w:rsidRPr="002D10EB">
        <w:t>Elle n</w:t>
      </w:r>
      <w:r w:rsidR="00EE0B82">
        <w:t>’</w:t>
      </w:r>
      <w:r w:rsidRPr="002D10EB">
        <w:t>a pas assez de bouches pour souffler sa colère</w:t>
      </w:r>
      <w:r w:rsidR="00EE0B82">
        <w:t xml:space="preserve">, </w:t>
      </w:r>
      <w:r w:rsidRPr="002D10EB">
        <w:t>et par tout le corps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en ouvre de nouvelles</w:t>
      </w:r>
      <w:r w:rsidR="00EE0B82">
        <w:t xml:space="preserve">, </w:t>
      </w:r>
      <w:r w:rsidRPr="002D10EB">
        <w:t>chacune avec son juron de vapeur</w:t>
      </w:r>
      <w:r w:rsidR="00EE0B82">
        <w:t xml:space="preserve">. </w:t>
      </w:r>
      <w:r w:rsidRPr="002D10EB">
        <w:t>Mais</w:t>
      </w:r>
      <w:r w:rsidR="00EE0B82">
        <w:t xml:space="preserve">, </w:t>
      </w:r>
      <w:r w:rsidRPr="002D10EB">
        <w:t>bientôt</w:t>
      </w:r>
      <w:r w:rsidR="00EE0B82">
        <w:t xml:space="preserve">, </w:t>
      </w:r>
      <w:r w:rsidRPr="002D10EB">
        <w:t>elle se calme et se r</w:t>
      </w:r>
      <w:r w:rsidRPr="002D10EB">
        <w:t>é</w:t>
      </w:r>
      <w:r w:rsidRPr="002D10EB">
        <w:t>signe à durcir</w:t>
      </w:r>
      <w:r w:rsidR="00EE0B82">
        <w:t xml:space="preserve">. </w:t>
      </w:r>
      <w:r w:rsidRPr="002D10EB">
        <w:t>Elle ne blasphème plus</w:t>
      </w:r>
      <w:r w:rsidR="00EE0B82">
        <w:t xml:space="preserve"> : </w:t>
      </w:r>
      <w:r w:rsidRPr="002D10EB">
        <w:t>elle rissole</w:t>
      </w:r>
      <w:r w:rsidR="00EE0B82">
        <w:t xml:space="preserve">. </w:t>
      </w:r>
      <w:r w:rsidRPr="002D10EB">
        <w:t>Devenue croustillante</w:t>
      </w:r>
      <w:r w:rsidR="00EE0B82">
        <w:t xml:space="preserve">, </w:t>
      </w:r>
      <w:r w:rsidRPr="002D10EB">
        <w:t>on peut la chipoter</w:t>
      </w:r>
      <w:r w:rsidR="00EE0B82">
        <w:t xml:space="preserve">, </w:t>
      </w:r>
      <w:r w:rsidRPr="002D10EB">
        <w:t>lui arracher un morceau de ventre</w:t>
      </w:r>
      <w:r w:rsidR="00EE0B82">
        <w:t xml:space="preserve">, </w:t>
      </w:r>
      <w:r w:rsidRPr="002D10EB">
        <w:t>la jeter en l</w:t>
      </w:r>
      <w:r w:rsidR="00EE0B82">
        <w:t>’</w:t>
      </w:r>
      <w:r w:rsidRPr="002D10EB">
        <w:t>air</w:t>
      </w:r>
      <w:r w:rsidR="00EE0B82">
        <w:t xml:space="preserve">, </w:t>
      </w:r>
      <w:r w:rsidRPr="002D10EB">
        <w:t>la rattraper comme une sotte</w:t>
      </w:r>
      <w:r w:rsidR="00EE0B82">
        <w:t xml:space="preserve"> : </w:t>
      </w:r>
      <w:r w:rsidRPr="002D10EB">
        <w:t>elle est crêpe</w:t>
      </w:r>
      <w:r w:rsidR="00EE0B82">
        <w:t>.</w:t>
      </w:r>
    </w:p>
    <w:p w14:paraId="7C0C168C" w14:textId="77777777" w:rsidR="00EE0B82" w:rsidRDefault="000A7E25" w:rsidP="000A7E25">
      <w:r w:rsidRPr="002D10EB">
        <w:t>La première a raté</w:t>
      </w:r>
      <w:r w:rsidR="00EE0B82">
        <w:t>.</w:t>
      </w:r>
    </w:p>
    <w:p w14:paraId="76C9FF3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Attrape</w:t>
      </w:r>
      <w:r>
        <w:t xml:space="preserve">, </w:t>
      </w:r>
      <w:r w:rsidR="000A7E25" w:rsidRPr="002D10EB">
        <w:t>Spitz</w:t>
      </w:r>
      <w:r>
        <w:t>.</w:t>
      </w:r>
    </w:p>
    <w:p w14:paraId="3E5061F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Hap</w:t>
      </w:r>
      <w:r>
        <w:t xml:space="preserve">, </w:t>
      </w:r>
      <w:r w:rsidR="000A7E25" w:rsidRPr="002D10EB">
        <w:t>engloutit Spitz</w:t>
      </w:r>
      <w:r>
        <w:t xml:space="preserve">, </w:t>
      </w:r>
      <w:r w:rsidR="000A7E25" w:rsidRPr="002D10EB">
        <w:t>dont la gueule est blindée contre les brûlures</w:t>
      </w:r>
      <w:r>
        <w:t>.</w:t>
      </w:r>
    </w:p>
    <w:p w14:paraId="2CCAB56B" w14:textId="77777777" w:rsidR="00EE0B82" w:rsidRDefault="000A7E25" w:rsidP="000A7E25">
      <w:r w:rsidRPr="002D10EB">
        <w:t>La seconde</w:t>
      </w:r>
      <w:r w:rsidR="00EE0B82">
        <w:t xml:space="preserve">, </w:t>
      </w:r>
      <w:r w:rsidRPr="002D10EB">
        <w:t>nous la mangeons pour savoir</w:t>
      </w:r>
      <w:r w:rsidR="00EE0B82">
        <w:t xml:space="preserve"> ; </w:t>
      </w:r>
      <w:r w:rsidRPr="002D10EB">
        <w:t>les autres</w:t>
      </w:r>
      <w:r w:rsidR="00EE0B82">
        <w:t xml:space="preserve">, </w:t>
      </w:r>
      <w:r w:rsidRPr="002D10EB">
        <w:t>que nous mangerons plus tard quand elles y seront toutes</w:t>
      </w:r>
      <w:r w:rsidR="00EE0B82">
        <w:t xml:space="preserve">, </w:t>
      </w:r>
      <w:r w:rsidRPr="002D10EB">
        <w:t>je dois les répartir sur plusieurs assiettes</w:t>
      </w:r>
      <w:r w:rsidR="00EE0B82">
        <w:t> :</w:t>
      </w:r>
    </w:p>
    <w:p w14:paraId="779E934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Afin qu</w:t>
      </w:r>
      <w:r>
        <w:t>’</w:t>
      </w:r>
      <w:r w:rsidR="000A7E25" w:rsidRPr="002D10EB">
        <w:t>en se refroidissant</w:t>
      </w:r>
      <w:r>
        <w:t xml:space="preserve">, </w:t>
      </w:r>
      <w:r w:rsidR="000A7E25" w:rsidRPr="002D10EB">
        <w:t>elles ne se ramollissent pas</w:t>
      </w:r>
      <w:r>
        <w:t>.</w:t>
      </w:r>
    </w:p>
    <w:p w14:paraId="1985CB1D" w14:textId="77777777" w:rsidR="00EE0B82" w:rsidRDefault="000A7E25" w:rsidP="000A7E25">
      <w:r w:rsidRPr="002D10EB">
        <w:t>Car Marie pense à tout</w:t>
      </w:r>
      <w:r w:rsidR="00EE0B82">
        <w:t>.</w:t>
      </w:r>
    </w:p>
    <w:p w14:paraId="3CCDDECB" w14:textId="77777777" w:rsidR="00EE0B82" w:rsidRDefault="000A7E25" w:rsidP="000A7E25">
      <w:r w:rsidRPr="002D10EB">
        <w:lastRenderedPageBreak/>
        <w:t>Animée</w:t>
      </w:r>
      <w:r w:rsidR="00EE0B82">
        <w:t xml:space="preserve">, </w:t>
      </w:r>
      <w:r w:rsidRPr="002D10EB">
        <w:t>les yeux rouges</w:t>
      </w:r>
      <w:r w:rsidR="00EE0B82">
        <w:t xml:space="preserve">, </w:t>
      </w:r>
      <w:r w:rsidRPr="002D10EB">
        <w:t>elle s</w:t>
      </w:r>
      <w:r w:rsidR="00EE0B82">
        <w:t>’</w:t>
      </w:r>
      <w:r w:rsidRPr="002D10EB">
        <w:t>amuse en plein coup de feu</w:t>
      </w:r>
      <w:r w:rsidR="00EE0B82">
        <w:t xml:space="preserve">. </w:t>
      </w:r>
      <w:r w:rsidRPr="002D10EB">
        <w:t>Si je lui affirmais que ce matin elle était triste</w:t>
      </w:r>
      <w:r w:rsidR="00EE0B82">
        <w:t xml:space="preserve">, </w:t>
      </w:r>
      <w:r w:rsidRPr="002D10EB">
        <w:t>elle me dirait</w:t>
      </w:r>
      <w:r w:rsidR="00EE0B82">
        <w:t> : « </w:t>
      </w:r>
      <w:r w:rsidRPr="002D10EB">
        <w:t>Tu te trompes</w:t>
      </w:r>
      <w:r w:rsidR="00EE0B82">
        <w:t xml:space="preserve"> ». </w:t>
      </w:r>
      <w:r w:rsidRPr="002D10EB">
        <w:t>Son poêlon bien brûlant</w:t>
      </w:r>
      <w:r w:rsidR="00EE0B82">
        <w:t xml:space="preserve">, </w:t>
      </w:r>
      <w:r w:rsidRPr="002D10EB">
        <w:t>elle n</w:t>
      </w:r>
      <w:r w:rsidR="00EE0B82">
        <w:t>’</w:t>
      </w:r>
      <w:r w:rsidRPr="002D10EB">
        <w:t>a que le temps de le graisser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y verser la pâte</w:t>
      </w:r>
      <w:r w:rsidR="00EE0B82">
        <w:t xml:space="preserve">, </w:t>
      </w:r>
      <w:r w:rsidRPr="002D10EB">
        <w:t>de la détacher</w:t>
      </w:r>
      <w:r w:rsidR="00EE0B82">
        <w:t xml:space="preserve">, </w:t>
      </w:r>
      <w:r w:rsidRPr="002D10EB">
        <w:t>de l</w:t>
      </w:r>
      <w:r w:rsidR="00EE0B82">
        <w:t>’</w:t>
      </w:r>
      <w:r w:rsidRPr="002D10EB">
        <w:t xml:space="preserve">envoyer </w:t>
      </w:r>
      <w:r w:rsidR="00EE0B82">
        <w:t>« </w:t>
      </w:r>
      <w:r w:rsidRPr="002D10EB">
        <w:t>Hep</w:t>
      </w:r>
      <w:r w:rsidR="00EE0B82">
        <w:t> »</w:t>
      </w:r>
      <w:r w:rsidRPr="002D10EB">
        <w:t xml:space="preserve"> en l</w:t>
      </w:r>
      <w:r w:rsidR="00EE0B82">
        <w:t>’</w:t>
      </w:r>
      <w:r w:rsidRPr="002D10EB">
        <w:t>air</w:t>
      </w:r>
      <w:r w:rsidR="00EE0B82">
        <w:t xml:space="preserve">, </w:t>
      </w:r>
      <w:r w:rsidRPr="002D10EB">
        <w:t xml:space="preserve">puis </w:t>
      </w:r>
      <w:r w:rsidR="00EE0B82">
        <w:t>« </w:t>
      </w:r>
      <w:r w:rsidRPr="002D10EB">
        <w:t>Encore une</w:t>
      </w:r>
      <w:r w:rsidR="00EE0B82">
        <w:t> »</w:t>
      </w:r>
      <w:r w:rsidRPr="002D10EB">
        <w:t xml:space="preserve"> toute chaude sur la pile</w:t>
      </w:r>
      <w:r w:rsidR="00EE0B82">
        <w:t>.</w:t>
      </w:r>
    </w:p>
    <w:p w14:paraId="40E8E19F" w14:textId="77777777" w:rsidR="00EE0B82" w:rsidRDefault="000A7E25" w:rsidP="000A7E25">
      <w:r w:rsidRPr="002D10EB">
        <w:t>Une belle fumée bleue remplit notre cuisine et file</w:t>
      </w:r>
      <w:r w:rsidR="00EE0B82">
        <w:t xml:space="preserve">, </w:t>
      </w:r>
      <w:r w:rsidRPr="002D10EB">
        <w:t>sous la porte</w:t>
      </w:r>
      <w:r w:rsidR="00EE0B82">
        <w:t xml:space="preserve">, </w:t>
      </w:r>
      <w:r w:rsidRPr="002D10EB">
        <w:t>raconter</w:t>
      </w:r>
      <w:r w:rsidR="00EE0B82">
        <w:t xml:space="preserve">, </w:t>
      </w:r>
      <w:r w:rsidRPr="002D10EB">
        <w:t>à ceux qui ne le sauraient pas</w:t>
      </w:r>
      <w:r w:rsidR="00EE0B82">
        <w:t xml:space="preserve">, </w:t>
      </w:r>
      <w:r w:rsidRPr="002D10EB">
        <w:t>que l</w:t>
      </w:r>
      <w:r w:rsidR="00EE0B82">
        <w:t>’</w:t>
      </w:r>
      <w:r w:rsidRPr="002D10EB">
        <w:t>on fait des crêpes chez nous</w:t>
      </w:r>
      <w:r w:rsidR="00EE0B82">
        <w:t>.</w:t>
      </w:r>
    </w:p>
    <w:p w14:paraId="41245C5D" w14:textId="77777777" w:rsidR="00EE0B82" w:rsidRDefault="000A7E25" w:rsidP="000A7E25">
      <w:r w:rsidRPr="002D10EB">
        <w:t>Le nez hors de ses plumes</w:t>
      </w:r>
      <w:r w:rsidR="00EE0B82">
        <w:t xml:space="preserve">, </w:t>
      </w:r>
      <w:r w:rsidRPr="002D10EB">
        <w:t>Fox trouve à ce fumet quelque chose qui lui rappelle la ville</w:t>
      </w:r>
      <w:r w:rsidR="00EE0B82">
        <w:t xml:space="preserve">. </w:t>
      </w:r>
      <w:r w:rsidRPr="002D10EB">
        <w:t>Il l</w:t>
      </w:r>
      <w:r w:rsidR="00EE0B82">
        <w:t>’</w:t>
      </w:r>
      <w:r w:rsidRPr="002D10EB">
        <w:t>interroge à petits coups</w:t>
      </w:r>
      <w:r w:rsidR="00EE0B82">
        <w:t>.</w:t>
      </w:r>
    </w:p>
    <w:p w14:paraId="2AF8403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Hum</w:t>
      </w:r>
      <w:r>
        <w:t xml:space="preserve"> ! </w:t>
      </w:r>
      <w:r w:rsidR="000A7E25" w:rsidRPr="002D10EB">
        <w:t>on dirait de la viande</w:t>
      </w:r>
      <w:r>
        <w:t xml:space="preserve">…, </w:t>
      </w:r>
      <w:r w:rsidR="000A7E25" w:rsidRPr="002D10EB">
        <w:t>oui</w:t>
      </w:r>
      <w:r>
        <w:t xml:space="preserve">, </w:t>
      </w:r>
      <w:r w:rsidR="000A7E25" w:rsidRPr="002D10EB">
        <w:t>vraiment</w:t>
      </w:r>
      <w:r>
        <w:t xml:space="preserve">, </w:t>
      </w:r>
      <w:r w:rsidR="000A7E25" w:rsidRPr="002D10EB">
        <w:t>de la viande</w:t>
      </w:r>
      <w:r>
        <w:t xml:space="preserve">… </w:t>
      </w:r>
      <w:r w:rsidR="000A7E25" w:rsidRPr="002D10EB">
        <w:t>mais ce n</w:t>
      </w:r>
      <w:r>
        <w:t>’</w:t>
      </w:r>
      <w:r w:rsidR="000A7E25" w:rsidRPr="002D10EB">
        <w:t>est pas de la viande</w:t>
      </w:r>
      <w:r>
        <w:t>…</w:t>
      </w:r>
    </w:p>
    <w:p w14:paraId="10C35A91" w14:textId="77777777" w:rsidR="00EE0B82" w:rsidRDefault="000A7E25" w:rsidP="000A7E25">
      <w:r w:rsidRPr="002D10EB">
        <w:t>Et il se rendort dans ses plumes</w:t>
      </w:r>
      <w:r w:rsidR="00EE0B82">
        <w:t>.</w:t>
      </w:r>
    </w:p>
    <w:p w14:paraId="31761A15" w14:textId="77777777" w:rsidR="00EE0B82" w:rsidRDefault="000A7E25" w:rsidP="000A7E25">
      <w:r w:rsidRPr="002D10EB">
        <w:t>Plus simple</w:t>
      </w:r>
      <w:r w:rsidR="00EE0B82">
        <w:t xml:space="preserve">, </w:t>
      </w:r>
      <w:r w:rsidRPr="002D10EB">
        <w:t>Spitz rêve</w:t>
      </w:r>
      <w:r w:rsidR="00EE0B82">
        <w:t xml:space="preserve">, </w:t>
      </w:r>
      <w:r w:rsidRPr="002D10EB">
        <w:t>sur son derrière</w:t>
      </w:r>
      <w:r w:rsidR="00EE0B82">
        <w:t xml:space="preserve">. </w:t>
      </w:r>
      <w:r w:rsidRPr="002D10EB">
        <w:t>Déjà une de ces rondelles lui est tombée bien chaude dans la bouche</w:t>
      </w:r>
      <w:r w:rsidR="00EE0B82">
        <w:t xml:space="preserve">. </w:t>
      </w:r>
      <w:r w:rsidRPr="002D10EB">
        <w:t>Une autre pourrait venir</w:t>
      </w:r>
      <w:r w:rsidR="00EE0B82">
        <w:t xml:space="preserve">. </w:t>
      </w:r>
      <w:r w:rsidRPr="002D10EB">
        <w:t>Ce serait bon</w:t>
      </w:r>
      <w:r w:rsidR="00EE0B82">
        <w:t xml:space="preserve">. </w:t>
      </w:r>
      <w:r w:rsidRPr="002D10EB">
        <w:t>À chacune qui saute</w:t>
      </w:r>
      <w:r w:rsidR="00EE0B82">
        <w:t xml:space="preserve">, </w:t>
      </w:r>
      <w:r w:rsidRPr="002D10EB">
        <w:t>il se lève</w:t>
      </w:r>
      <w:r w:rsidR="00EE0B82">
        <w:t xml:space="preserve">, </w:t>
      </w:r>
      <w:r w:rsidRPr="002D10EB">
        <w:t>et comme Marie tout à l</w:t>
      </w:r>
      <w:r w:rsidR="00EE0B82">
        <w:t>’</w:t>
      </w:r>
      <w:r w:rsidRPr="002D10EB">
        <w:t>heure</w:t>
      </w:r>
      <w:r w:rsidR="00EE0B82">
        <w:t xml:space="preserve">, </w:t>
      </w:r>
      <w:r w:rsidRPr="002D10EB">
        <w:t>il avale sa salive</w:t>
      </w:r>
      <w:r w:rsidR="00EE0B82">
        <w:t>.</w:t>
      </w:r>
    </w:p>
    <w:p w14:paraId="1AD3745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Encore une</w:t>
      </w:r>
      <w:r>
        <w:t>.</w:t>
      </w:r>
    </w:p>
    <w:p w14:paraId="3D22155A" w14:textId="77777777" w:rsidR="00EE0B82" w:rsidRDefault="000A7E25" w:rsidP="000A7E25">
      <w:r w:rsidRPr="002D10EB">
        <w:t>Puis</w:t>
      </w:r>
      <w:r w:rsidR="00EE0B82">
        <w:t> :</w:t>
      </w:r>
    </w:p>
    <w:p w14:paraId="5F99F3F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Encore une</w:t>
      </w:r>
      <w:r>
        <w:t>.</w:t>
      </w:r>
    </w:p>
    <w:p w14:paraId="30301AA6" w14:textId="77777777" w:rsidR="00EE0B82" w:rsidRDefault="000A7E25" w:rsidP="000A7E25">
      <w:r w:rsidRPr="002D10EB">
        <w:t>Elles se suivent de près</w:t>
      </w:r>
      <w:r w:rsidR="00EE0B82">
        <w:t xml:space="preserve">. </w:t>
      </w:r>
      <w:r w:rsidRPr="002D10EB">
        <w:t>D</w:t>
      </w:r>
      <w:r w:rsidR="00EE0B82">
        <w:t>’</w:t>
      </w:r>
      <w:r w:rsidRPr="002D10EB">
        <w:t>après ma fonction</w:t>
      </w:r>
      <w:r w:rsidR="00EE0B82">
        <w:t xml:space="preserve">, </w:t>
      </w:r>
      <w:r w:rsidRPr="002D10EB">
        <w:t>je les place dans leur assiette</w:t>
      </w:r>
      <w:r w:rsidR="00EE0B82">
        <w:t xml:space="preserve">, </w:t>
      </w:r>
      <w:r w:rsidRPr="002D10EB">
        <w:t>je les compte</w:t>
      </w:r>
      <w:r w:rsidR="00EE0B82">
        <w:t xml:space="preserve">. </w:t>
      </w:r>
      <w:r w:rsidRPr="002D10EB">
        <w:t>Quand une pile est assez haute</w:t>
      </w:r>
      <w:r w:rsidR="00EE0B82">
        <w:t xml:space="preserve">, </w:t>
      </w:r>
      <w:r w:rsidRPr="002D10EB">
        <w:t>je descends cette tour à la cave</w:t>
      </w:r>
      <w:r w:rsidR="00EE0B82">
        <w:t xml:space="preserve">. </w:t>
      </w:r>
      <w:r w:rsidRPr="002D10EB">
        <w:t>Pendant les intervalles</w:t>
      </w:r>
      <w:r w:rsidR="00EE0B82">
        <w:t xml:space="preserve">, </w:t>
      </w:r>
      <w:r w:rsidRPr="002D10EB">
        <w:t>je scie du bois</w:t>
      </w:r>
      <w:r w:rsidR="00EE0B82">
        <w:t xml:space="preserve">, </w:t>
      </w:r>
      <w:r w:rsidRPr="002D10EB">
        <w:t>je mets la nappe</w:t>
      </w:r>
      <w:r w:rsidR="00EE0B82">
        <w:t xml:space="preserve">, </w:t>
      </w:r>
      <w:r w:rsidRPr="002D10EB">
        <w:t>je range les tasses</w:t>
      </w:r>
      <w:r w:rsidR="00EE0B82">
        <w:t>.</w:t>
      </w:r>
    </w:p>
    <w:p w14:paraId="407B31B0" w14:textId="77777777" w:rsidR="00EE0B82" w:rsidRDefault="000A7E25" w:rsidP="000A7E25">
      <w:r w:rsidRPr="002D10EB">
        <w:lastRenderedPageBreak/>
        <w:t>Au bout d</w:t>
      </w:r>
      <w:r w:rsidR="00EE0B82">
        <w:t>’</w:t>
      </w:r>
      <w:r w:rsidRPr="002D10EB">
        <w:t>une heure</w:t>
      </w:r>
      <w:r w:rsidR="00EE0B82">
        <w:t xml:space="preserve">, </w:t>
      </w:r>
      <w:r w:rsidRPr="002D10EB">
        <w:t>je me décide à les déranger</w:t>
      </w:r>
      <w:r w:rsidR="00EE0B82">
        <w:t xml:space="preserve">, </w:t>
      </w:r>
      <w:r w:rsidRPr="002D10EB">
        <w:t>pour les ranger à nouveau</w:t>
      </w:r>
      <w:r w:rsidR="00EE0B82">
        <w:t xml:space="preserve">, </w:t>
      </w:r>
      <w:r w:rsidRPr="002D10EB">
        <w:t>car je trouve cette cuisine un peu longue</w:t>
      </w:r>
      <w:r w:rsidR="00EE0B82">
        <w:t>.</w:t>
      </w:r>
    </w:p>
    <w:p w14:paraId="512E0F8B" w14:textId="77777777" w:rsidR="00EE0B82" w:rsidRDefault="000A7E25" w:rsidP="000A7E25">
      <w:r w:rsidRPr="002D10EB">
        <w:t>Je dis à Marie</w:t>
      </w:r>
      <w:r w:rsidR="00EE0B82">
        <w:t> :</w:t>
      </w:r>
    </w:p>
    <w:p w14:paraId="6F1722D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y en a beaucoup</w:t>
      </w:r>
      <w:r>
        <w:t>.</w:t>
      </w:r>
    </w:p>
    <w:p w14:paraId="65A02F5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Beaucoup de quoi</w:t>
      </w:r>
      <w:r>
        <w:t> ?</w:t>
      </w:r>
    </w:p>
    <w:p w14:paraId="4D447D5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 crêpes</w:t>
      </w:r>
      <w:r>
        <w:t xml:space="preserve">, </w:t>
      </w:r>
      <w:r w:rsidR="000A7E25" w:rsidRPr="002D10EB">
        <w:t>Marie</w:t>
      </w:r>
      <w:r>
        <w:t>.</w:t>
      </w:r>
    </w:p>
    <w:p w14:paraId="578A161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Bien sûr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je suis contente</w:t>
      </w:r>
      <w:r>
        <w:t xml:space="preserve">. </w:t>
      </w:r>
      <w:r w:rsidR="000A7E25" w:rsidRPr="002D10EB">
        <w:t>Tiens</w:t>
      </w:r>
      <w:r>
        <w:t xml:space="preserve">, </w:t>
      </w:r>
      <w:r w:rsidR="000A7E25" w:rsidRPr="002D10EB">
        <w:t>descends cette pile</w:t>
      </w:r>
      <w:r>
        <w:t>.</w:t>
      </w:r>
    </w:p>
    <w:p w14:paraId="677DC711" w14:textId="77777777" w:rsidR="00EE0B82" w:rsidRDefault="000A7E25" w:rsidP="000A7E25">
      <w:r w:rsidRPr="002D10EB">
        <w:t>C</w:t>
      </w:r>
      <w:r w:rsidR="00EE0B82">
        <w:t>’</w:t>
      </w:r>
      <w:r w:rsidRPr="002D10EB">
        <w:t>est la quatrième</w:t>
      </w:r>
      <w:r w:rsidR="00EE0B82">
        <w:t xml:space="preserve">. </w:t>
      </w:r>
      <w:r w:rsidRPr="002D10EB">
        <w:t>Je triche un peu</w:t>
      </w:r>
      <w:r w:rsidR="00EE0B82">
        <w:t xml:space="preserve"> : </w:t>
      </w:r>
      <w:r w:rsidRPr="002D10EB">
        <w:t>je me permets un bout de crêpe</w:t>
      </w:r>
      <w:r w:rsidR="00EE0B82">
        <w:t xml:space="preserve">, </w:t>
      </w:r>
      <w:r w:rsidRPr="002D10EB">
        <w:t>puis toute la crêpe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elle est bonne</w:t>
      </w:r>
      <w:r w:rsidR="00EE0B82">
        <w:t xml:space="preserve">. </w:t>
      </w:r>
      <w:r w:rsidRPr="002D10EB">
        <w:t>Cela prend dix minutes</w:t>
      </w:r>
      <w:r w:rsidR="00EE0B82">
        <w:t xml:space="preserve">. </w:t>
      </w:r>
      <w:r w:rsidRPr="002D10EB">
        <w:t>Quand je remonte</w:t>
      </w:r>
      <w:r w:rsidR="00EE0B82">
        <w:t xml:space="preserve">, </w:t>
      </w:r>
      <w:r w:rsidRPr="002D10EB">
        <w:t>je jette un coup d</w:t>
      </w:r>
      <w:r w:rsidR="00EE0B82">
        <w:t>’</w:t>
      </w:r>
      <w:r w:rsidRPr="002D10EB">
        <w:t>œil dans la terrine</w:t>
      </w:r>
      <w:r w:rsidR="00EE0B82">
        <w:t xml:space="preserve"> : </w:t>
      </w:r>
      <w:r w:rsidRPr="002D10EB">
        <w:t>elle est toujours aussi pleine</w:t>
      </w:r>
      <w:r w:rsidR="00EE0B82">
        <w:t>…</w:t>
      </w:r>
    </w:p>
    <w:p w14:paraId="5F4AD42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Marie</w:t>
      </w:r>
      <w:r>
        <w:t> ?</w:t>
      </w:r>
    </w:p>
    <w:p w14:paraId="54B9DB7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Quoi donc</w:t>
      </w:r>
      <w:r>
        <w:t> ?</w:t>
      </w:r>
    </w:p>
    <w:p w14:paraId="79257BB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Tu en as encore pour une heure</w:t>
      </w:r>
      <w:r>
        <w:t> ?</w:t>
      </w:r>
    </w:p>
    <w:p w14:paraId="2E08BFC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Au moins</w:t>
      </w:r>
      <w:r>
        <w:t xml:space="preserve"> ; </w:t>
      </w:r>
      <w:r w:rsidR="000A7E25" w:rsidRPr="002D10EB">
        <w:t>la pâte monte toujours</w:t>
      </w:r>
      <w:r>
        <w:t>.</w:t>
      </w:r>
    </w:p>
    <w:p w14:paraId="20B1FF1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Ah</w:t>
      </w:r>
      <w:r>
        <w:t> !</w:t>
      </w:r>
    </w:p>
    <w:p w14:paraId="679438B2" w14:textId="77777777" w:rsidR="00EE0B82" w:rsidRDefault="000A7E25" w:rsidP="000A7E25">
      <w:r w:rsidRPr="002D10EB">
        <w:t>Trois crêpes plus tard</w:t>
      </w:r>
      <w:r w:rsidR="00EE0B82">
        <w:t> :</w:t>
      </w:r>
    </w:p>
    <w:p w14:paraId="3C5003F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Marie</w:t>
      </w:r>
      <w:r>
        <w:t xml:space="preserve">… </w:t>
      </w:r>
      <w:r w:rsidR="000A7E25" w:rsidRPr="002D10EB">
        <w:t>Ne trouves-tu pas</w:t>
      </w:r>
      <w:r>
        <w:t xml:space="preserve"> ? </w:t>
      </w:r>
      <w:r w:rsidR="000A7E25" w:rsidRPr="002D10EB">
        <w:t>Une autre fois</w:t>
      </w:r>
      <w:r>
        <w:t xml:space="preserve">, </w:t>
      </w:r>
      <w:r w:rsidR="000A7E25" w:rsidRPr="002D10EB">
        <w:t>nous pourrions en faire un peu moins</w:t>
      </w:r>
      <w:r>
        <w:t>.</w:t>
      </w:r>
    </w:p>
    <w:p w14:paraId="64B50BD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non</w:t>
      </w:r>
      <w:r>
        <w:t xml:space="preserve">. </w:t>
      </w:r>
      <w:r w:rsidR="000A7E25" w:rsidRPr="002D10EB">
        <w:t>Des crêpes</w:t>
      </w:r>
      <w:r>
        <w:t xml:space="preserve">, </w:t>
      </w:r>
      <w:r w:rsidR="000A7E25" w:rsidRPr="002D10EB">
        <w:t>ce n</w:t>
      </w:r>
      <w:r>
        <w:t>’</w:t>
      </w:r>
      <w:r w:rsidR="000A7E25" w:rsidRPr="002D10EB">
        <w:t>est amusant que s</w:t>
      </w:r>
      <w:r>
        <w:t>’</w:t>
      </w:r>
      <w:r w:rsidR="000A7E25" w:rsidRPr="002D10EB">
        <w:t>il y en a beaucoup</w:t>
      </w:r>
      <w:r>
        <w:t xml:space="preserve">. </w:t>
      </w:r>
      <w:r w:rsidR="000A7E25" w:rsidRPr="002D10EB">
        <w:t>Encore une</w:t>
      </w:r>
      <w:r>
        <w:t>.</w:t>
      </w:r>
    </w:p>
    <w:p w14:paraId="10954E7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Marie</w:t>
      </w:r>
      <w:r>
        <w:t xml:space="preserve">, </w:t>
      </w:r>
      <w:r w:rsidR="000A7E25" w:rsidRPr="002D10EB">
        <w:t>dis-je tout à coup</w:t>
      </w:r>
      <w:r>
        <w:t xml:space="preserve">, </w:t>
      </w:r>
      <w:r w:rsidR="000A7E25" w:rsidRPr="002D10EB">
        <w:t>qu</w:t>
      </w:r>
      <w:r>
        <w:t>’</w:t>
      </w:r>
      <w:r w:rsidR="000A7E25" w:rsidRPr="002D10EB">
        <w:t>en penses-tu</w:t>
      </w:r>
      <w:r>
        <w:t xml:space="preserve"> ? </w:t>
      </w:r>
      <w:r w:rsidR="000A7E25" w:rsidRPr="002D10EB">
        <w:t>Si j</w:t>
      </w:r>
      <w:r>
        <w:t>’</w:t>
      </w:r>
      <w:r w:rsidR="000A7E25" w:rsidRPr="002D10EB">
        <w:t>allais bêcher un peu le jardin</w:t>
      </w:r>
      <w:r>
        <w:t> ?</w:t>
      </w:r>
    </w:p>
    <w:p w14:paraId="4AF10181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Bêcher le soir</w:t>
      </w:r>
      <w:r>
        <w:t xml:space="preserve"> ! </w:t>
      </w:r>
      <w:r w:rsidR="000A7E25" w:rsidRPr="002D10EB">
        <w:t>Mais non</w:t>
      </w:r>
      <w:r>
        <w:t xml:space="preserve">. </w:t>
      </w:r>
      <w:r w:rsidR="000A7E25" w:rsidRPr="002D10EB">
        <w:t>Regarde celle-ci</w:t>
      </w:r>
      <w:r>
        <w:t xml:space="preserve">, </w:t>
      </w:r>
      <w:r w:rsidR="000A7E25" w:rsidRPr="002D10EB">
        <w:t>comme elle se gonfle</w:t>
      </w:r>
      <w:r>
        <w:t>.</w:t>
      </w:r>
    </w:p>
    <w:p w14:paraId="1AD38184" w14:textId="77777777" w:rsidR="00EE0B82" w:rsidRDefault="000A7E25" w:rsidP="000A7E25">
      <w:r w:rsidRPr="002D10EB">
        <w:t>Elle se gonfle</w:t>
      </w:r>
      <w:r w:rsidR="00EE0B82">
        <w:t xml:space="preserve">, </w:t>
      </w:r>
      <w:r w:rsidRPr="002D10EB">
        <w:t>en effet</w:t>
      </w:r>
      <w:r w:rsidR="00EE0B82">
        <w:t xml:space="preserve">, </w:t>
      </w:r>
      <w:r w:rsidRPr="002D10EB">
        <w:t>très fort</w:t>
      </w:r>
      <w:r w:rsidR="00EE0B82">
        <w:t xml:space="preserve">, </w:t>
      </w:r>
      <w:r w:rsidRPr="002D10EB">
        <w:t>mais pas plus que les autres</w:t>
      </w:r>
      <w:r w:rsidR="00EE0B82">
        <w:t xml:space="preserve">. </w:t>
      </w:r>
      <w:r w:rsidRPr="002D10EB">
        <w:t>Celle-là placée</w:t>
      </w:r>
      <w:r w:rsidR="00EE0B82">
        <w:t xml:space="preserve">, </w:t>
      </w:r>
      <w:r w:rsidRPr="002D10EB">
        <w:t>je vais jusqu</w:t>
      </w:r>
      <w:r w:rsidR="00EE0B82">
        <w:t>’</w:t>
      </w:r>
      <w:r w:rsidRPr="002D10EB">
        <w:t>au bout de la cuisine</w:t>
      </w:r>
      <w:r w:rsidR="00EE0B82">
        <w:t xml:space="preserve">, </w:t>
      </w:r>
      <w:r w:rsidRPr="002D10EB">
        <w:t>je reviens à Marie</w:t>
      </w:r>
      <w:r w:rsidR="00EE0B82">
        <w:t xml:space="preserve">, </w:t>
      </w:r>
      <w:r w:rsidRPr="002D10EB">
        <w:t>je m</w:t>
      </w:r>
      <w:r w:rsidR="00EE0B82">
        <w:t>’</w:t>
      </w:r>
      <w:r w:rsidRPr="002D10EB">
        <w:t>éloigne un peu plus et</w:t>
      </w:r>
      <w:r w:rsidR="00EE0B82">
        <w:t xml:space="preserve">, </w:t>
      </w:r>
      <w:r w:rsidRPr="002D10EB">
        <w:t>doucement</w:t>
      </w:r>
      <w:r w:rsidR="00EE0B82">
        <w:t xml:space="preserve">, </w:t>
      </w:r>
      <w:r w:rsidRPr="002D10EB">
        <w:t>sans en avoir l</w:t>
      </w:r>
      <w:r w:rsidR="00EE0B82">
        <w:t>’</w:t>
      </w:r>
      <w:r w:rsidRPr="002D10EB">
        <w:t>air</w:t>
      </w:r>
      <w:r w:rsidR="00EE0B82">
        <w:t xml:space="preserve">, </w:t>
      </w:r>
      <w:r w:rsidRPr="002D10EB">
        <w:t>puisqu</w:t>
      </w:r>
      <w:r w:rsidR="00EE0B82">
        <w:t>’</w:t>
      </w:r>
      <w:r w:rsidRPr="002D10EB">
        <w:t>elle s</w:t>
      </w:r>
      <w:r w:rsidR="00EE0B82">
        <w:t>’</w:t>
      </w:r>
      <w:r w:rsidRPr="002D10EB">
        <w:t>amuse</w:t>
      </w:r>
      <w:r w:rsidR="00EE0B82">
        <w:t xml:space="preserve">, </w:t>
      </w:r>
      <w:r w:rsidRPr="002D10EB">
        <w:t>me voilà dans mon coin de tous les soirs</w:t>
      </w:r>
      <w:r w:rsidR="00EE0B82">
        <w:t xml:space="preserve">, </w:t>
      </w:r>
      <w:r w:rsidRPr="002D10EB">
        <w:t>avec un livre</w:t>
      </w:r>
      <w:r w:rsidR="00EE0B82">
        <w:t>…</w:t>
      </w:r>
    </w:p>
    <w:p w14:paraId="3F1C5BA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Encore une</w:t>
      </w:r>
      <w:r>
        <w:t xml:space="preserve">, </w:t>
      </w:r>
      <w:r w:rsidR="000A7E25" w:rsidRPr="002D10EB">
        <w:t>annonce Marie</w:t>
      </w:r>
      <w:r>
        <w:t>.</w:t>
      </w:r>
    </w:p>
    <w:p w14:paraId="3DF4E012" w14:textId="77777777" w:rsidR="00EE0B82" w:rsidRDefault="000A7E25" w:rsidP="000A7E25">
      <w:r w:rsidRPr="002D10EB">
        <w:t>Puis</w:t>
      </w:r>
      <w:r w:rsidR="00EE0B82">
        <w:t> :</w:t>
      </w:r>
    </w:p>
    <w:p w14:paraId="7644FA8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Encore une</w:t>
      </w:r>
      <w:r>
        <w:t>.</w:t>
      </w:r>
    </w:p>
    <w:p w14:paraId="4F4C5E78" w14:textId="77777777" w:rsidR="00EE0B82" w:rsidRDefault="000A7E25" w:rsidP="000A7E25">
      <w:r w:rsidRPr="002D10EB">
        <w:t>Puis</w:t>
      </w:r>
      <w:r w:rsidR="00EE0B82">
        <w:t> :</w:t>
      </w:r>
    </w:p>
    <w:p w14:paraId="3FD0EF7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Encore une</w:t>
      </w:r>
      <w:r>
        <w:t>…</w:t>
      </w:r>
    </w:p>
    <w:p w14:paraId="4D7EB7B0" w14:textId="77777777" w:rsidR="00EE0B82" w:rsidRDefault="000A7E25" w:rsidP="000A7E25">
      <w:r w:rsidRPr="002D10EB">
        <w:t>Je réponds</w:t>
      </w:r>
      <w:r w:rsidR="00EE0B82">
        <w:t> : « </w:t>
      </w:r>
      <w:r w:rsidRPr="002D10EB">
        <w:t>Oh</w:t>
      </w:r>
      <w:r w:rsidR="00EE0B82">
        <w:t xml:space="preserve"> ! </w:t>
      </w:r>
      <w:r w:rsidRPr="002D10EB">
        <w:t>Oh</w:t>
      </w:r>
      <w:r w:rsidR="00EE0B82">
        <w:t> ! »</w:t>
      </w:r>
      <w:r w:rsidRPr="002D10EB">
        <w:t xml:space="preserve"> ou bien </w:t>
      </w:r>
      <w:r w:rsidR="00EE0B82">
        <w:t>« </w:t>
      </w:r>
      <w:r w:rsidRPr="002D10EB">
        <w:t>Ah</w:t>
      </w:r>
      <w:r w:rsidR="00EE0B82">
        <w:t xml:space="preserve"> ! </w:t>
      </w:r>
      <w:r w:rsidRPr="002D10EB">
        <w:t>Ah</w:t>
      </w:r>
      <w:r w:rsidR="00EE0B82">
        <w:t> ! »</w:t>
      </w:r>
      <w:r w:rsidRPr="002D10EB">
        <w:t xml:space="preserve"> puis plus rien</w:t>
      </w:r>
      <w:r w:rsidR="00EE0B82">
        <w:t xml:space="preserve">, </w:t>
      </w:r>
      <w:r w:rsidRPr="002D10EB">
        <w:t>parce que le passage que je lis est vraiment difficile à comprendre</w:t>
      </w:r>
      <w:r w:rsidR="00EE0B82">
        <w:t>.</w:t>
      </w:r>
    </w:p>
    <w:p w14:paraId="1159BB86" w14:textId="77777777" w:rsidR="00EE0B82" w:rsidRDefault="000A7E25" w:rsidP="000A7E25">
      <w:r w:rsidRPr="002D10EB">
        <w:t>Je n</w:t>
      </w:r>
      <w:r w:rsidR="00EE0B82">
        <w:t>’</w:t>
      </w:r>
      <w:r w:rsidRPr="002D10EB">
        <w:t>entends vraiment bien que lorsqu</w:t>
      </w:r>
      <w:r w:rsidR="00EE0B82">
        <w:t>’</w:t>
      </w:r>
      <w:r w:rsidRPr="002D10EB">
        <w:t>elle annonce</w:t>
      </w:r>
      <w:r w:rsidR="00EE0B82">
        <w:t> :</w:t>
      </w:r>
    </w:p>
    <w:p w14:paraId="3A7BBC5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Attention</w:t>
      </w:r>
      <w:r>
        <w:t xml:space="preserve">, </w:t>
      </w:r>
      <w:r w:rsidR="000A7E25" w:rsidRPr="002D10EB">
        <w:t>je commence la dernière</w:t>
      </w:r>
      <w:r>
        <w:t>.</w:t>
      </w:r>
    </w:p>
    <w:p w14:paraId="37F4A248" w14:textId="77777777" w:rsidR="00EE0B82" w:rsidRDefault="000A7E25" w:rsidP="000A7E25">
      <w:r w:rsidRPr="002D10EB">
        <w:t>Je sors de mon livre</w:t>
      </w:r>
      <w:r w:rsidR="00EE0B82">
        <w:t xml:space="preserve">, </w:t>
      </w:r>
      <w:r w:rsidRPr="002D10EB">
        <w:t>et près du feu je retrouve ma brave Marie</w:t>
      </w:r>
      <w:r w:rsidR="00EE0B82">
        <w:t xml:space="preserve">, </w:t>
      </w:r>
      <w:r w:rsidRPr="002D10EB">
        <w:t>parée comme tantôt pour la fête</w:t>
      </w:r>
      <w:r w:rsidR="00EE0B82">
        <w:t xml:space="preserve">, </w:t>
      </w:r>
      <w:r w:rsidRPr="002D10EB">
        <w:t>avec ses cheveux qui ondulent et ses joues qui ont chaud</w:t>
      </w:r>
      <w:r w:rsidR="00EE0B82">
        <w:t xml:space="preserve">. </w:t>
      </w:r>
      <w:r w:rsidRPr="002D10EB">
        <w:t>Seulement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est-ce qu</w:t>
      </w:r>
      <w:r w:rsidR="00EE0B82">
        <w:t>’</w:t>
      </w:r>
      <w:r w:rsidRPr="002D10EB">
        <w:t>elle a</w:t>
      </w:r>
      <w:r w:rsidR="00EE0B82">
        <w:t xml:space="preserve"> ? </w:t>
      </w:r>
      <w:r w:rsidRPr="002D10EB">
        <w:t>L</w:t>
      </w:r>
      <w:r w:rsidR="00EE0B82">
        <w:t>’</w:t>
      </w:r>
      <w:r w:rsidRPr="002D10EB">
        <w:t>une sur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les larmes lui sortent des yeux</w:t>
      </w:r>
      <w:r w:rsidR="00EE0B82">
        <w:t xml:space="preserve">, </w:t>
      </w:r>
      <w:r w:rsidRPr="002D10EB">
        <w:t>et</w:t>
      </w:r>
      <w:r w:rsidR="00EE0B82">
        <w:t xml:space="preserve">, </w:t>
      </w:r>
      <w:r w:rsidRPr="002D10EB">
        <w:t>au long de son nez</w:t>
      </w:r>
      <w:r w:rsidR="00EE0B82">
        <w:t xml:space="preserve">, </w:t>
      </w:r>
      <w:r w:rsidRPr="002D10EB">
        <w:t>vont tomber dans la poêle</w:t>
      </w:r>
      <w:r w:rsidR="00EE0B82">
        <w:t xml:space="preserve">, </w:t>
      </w:r>
      <w:r w:rsidRPr="002D10EB">
        <w:t>comme si elles voulaient devenir de petites crêpes</w:t>
      </w:r>
      <w:r w:rsidR="00EE0B82">
        <w:t>.</w:t>
      </w:r>
    </w:p>
    <w:p w14:paraId="3F026DB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quoi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tu pleures</w:t>
      </w:r>
      <w:r>
        <w:t> ?</w:t>
      </w:r>
    </w:p>
    <w:p w14:paraId="5B38AD5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non</w:t>
      </w:r>
      <w:r>
        <w:t xml:space="preserve">, </w:t>
      </w:r>
      <w:r w:rsidR="000A7E25" w:rsidRPr="002D10EB">
        <w:t>fait Marie</w:t>
      </w:r>
      <w:r>
        <w:t>.</w:t>
      </w:r>
    </w:p>
    <w:p w14:paraId="285FFAD1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Voyons</w:t>
      </w:r>
      <w:r>
        <w:t xml:space="preserve">, </w:t>
      </w:r>
      <w:r w:rsidR="000A7E25" w:rsidRPr="002D10EB">
        <w:t>grande sotte</w:t>
      </w:r>
      <w:r>
        <w:t xml:space="preserve">, </w:t>
      </w:r>
      <w:r w:rsidR="000A7E25" w:rsidRPr="002D10EB">
        <w:t>ça ne t</w:t>
      </w:r>
      <w:r>
        <w:t>’</w:t>
      </w:r>
      <w:r w:rsidR="000A7E25" w:rsidRPr="002D10EB">
        <w:t>amuse donc plus</w:t>
      </w:r>
      <w:r>
        <w:t xml:space="preserve">, </w:t>
      </w:r>
      <w:r w:rsidR="000A7E25" w:rsidRPr="002D10EB">
        <w:t>les crêpes</w:t>
      </w:r>
      <w:r>
        <w:t> ?</w:t>
      </w:r>
    </w:p>
    <w:p w14:paraId="0525ED9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</w:t>
      </w:r>
      <w:r>
        <w:t xml:space="preserve">… </w:t>
      </w:r>
      <w:r w:rsidR="000A7E25" w:rsidRPr="002D10EB">
        <w:t>mais</w:t>
      </w:r>
      <w:r>
        <w:t>…</w:t>
      </w:r>
    </w:p>
    <w:p w14:paraId="1B1835D0" w14:textId="77777777" w:rsidR="00EE0B82" w:rsidRDefault="000A7E25" w:rsidP="000A7E25">
      <w:r w:rsidRPr="002D10EB">
        <w:t>Pourquoi le dirait-elle</w:t>
      </w:r>
      <w:r w:rsidR="00EE0B82">
        <w:t xml:space="preserve">, </w:t>
      </w:r>
      <w:r w:rsidRPr="002D10EB">
        <w:t>puisqu</w:t>
      </w:r>
      <w:r w:rsidR="00EE0B82">
        <w:t>’</w:t>
      </w:r>
      <w:r w:rsidRPr="002D10EB">
        <w:t>elle ne le pense pas</w:t>
      </w:r>
      <w:r w:rsidR="00EE0B82">
        <w:t xml:space="preserve"> ? </w:t>
      </w:r>
      <w:r w:rsidRPr="002D10EB">
        <w:t>Pou</w:t>
      </w:r>
      <w:r w:rsidRPr="002D10EB">
        <w:t>r</w:t>
      </w:r>
      <w:r w:rsidRPr="002D10EB">
        <w:t>tant</w:t>
      </w:r>
      <w:r w:rsidR="00EE0B82">
        <w:t xml:space="preserve">, </w:t>
      </w:r>
      <w:r w:rsidRPr="002D10EB">
        <w:t>espèce de mufle</w:t>
      </w:r>
      <w:r w:rsidR="00EE0B82">
        <w:t xml:space="preserve">, </w:t>
      </w:r>
      <w:r w:rsidRPr="002D10EB">
        <w:t>fallait-il que je l</w:t>
      </w:r>
      <w:r w:rsidR="00EE0B82">
        <w:t>’</w:t>
      </w:r>
      <w:r w:rsidRPr="002D10EB">
        <w:t>oublie pour un livre</w:t>
      </w:r>
      <w:r w:rsidR="00EE0B82">
        <w:t xml:space="preserve">, </w:t>
      </w:r>
      <w:r w:rsidRPr="002D10EB">
        <w:t>un soir de carnaval</w:t>
      </w:r>
      <w:r w:rsidR="00EE0B82">
        <w:t xml:space="preserve">, </w:t>
      </w:r>
      <w:r w:rsidRPr="002D10EB">
        <w:t>alors qu</w:t>
      </w:r>
      <w:r w:rsidR="00EE0B82">
        <w:t>’</w:t>
      </w:r>
      <w:r w:rsidRPr="002D10EB">
        <w:t>elle préparait des crêpes</w:t>
      </w:r>
      <w:r w:rsidR="00EE0B82">
        <w:t> ?</w:t>
      </w:r>
    </w:p>
    <w:p w14:paraId="0AD5276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Pardon</w:t>
      </w:r>
      <w:r>
        <w:t xml:space="preserve">, </w:t>
      </w:r>
      <w:r w:rsidR="000A7E25" w:rsidRPr="002D10EB">
        <w:t>Marie</w:t>
      </w:r>
      <w:r>
        <w:t>.</w:t>
      </w:r>
    </w:p>
    <w:p w14:paraId="2E54A4A2" w14:textId="77777777" w:rsidR="00EE0B82" w:rsidRDefault="000A7E25" w:rsidP="000A7E25">
      <w:r w:rsidRPr="002D10EB">
        <w:t>Debout</w:t>
      </w:r>
      <w:r w:rsidR="00EE0B82">
        <w:t xml:space="preserve">, </w:t>
      </w:r>
      <w:r w:rsidRPr="002D10EB">
        <w:t>derrière elle</w:t>
      </w:r>
      <w:r w:rsidR="00EE0B82">
        <w:t xml:space="preserve">, </w:t>
      </w:r>
      <w:r w:rsidRPr="002D10EB">
        <w:t>sur ses joues</w:t>
      </w:r>
      <w:r w:rsidR="00EE0B82">
        <w:t xml:space="preserve">, </w:t>
      </w:r>
      <w:r w:rsidRPr="002D10EB">
        <w:t>dans la nuque</w:t>
      </w:r>
      <w:r w:rsidR="00EE0B82">
        <w:t xml:space="preserve">, </w:t>
      </w:r>
      <w:r w:rsidRPr="002D10EB">
        <w:t>sur le cou</w:t>
      </w:r>
      <w:r w:rsidR="00EE0B82">
        <w:t xml:space="preserve">, </w:t>
      </w:r>
      <w:r w:rsidRPr="002D10EB">
        <w:t xml:space="preserve">je promène un long chapelet de petits </w:t>
      </w:r>
      <w:r w:rsidR="00EE0B82">
        <w:t>« </w:t>
      </w:r>
      <w:r w:rsidRPr="002D10EB">
        <w:t>Pardon</w:t>
      </w:r>
      <w:r w:rsidR="00EE0B82">
        <w:t xml:space="preserve"> ». </w:t>
      </w:r>
      <w:r w:rsidRPr="002D10EB">
        <w:t>Sa jupe est si courte que</w:t>
      </w:r>
      <w:r w:rsidR="00EE0B82">
        <w:t xml:space="preserve">, </w:t>
      </w:r>
      <w:r w:rsidRPr="002D10EB">
        <w:t>sans qu</w:t>
      </w:r>
      <w:r w:rsidR="00EE0B82">
        <w:t>’</w:t>
      </w:r>
      <w:r w:rsidRPr="002D10EB">
        <w:t>ils le sachent</w:t>
      </w:r>
      <w:r w:rsidR="00EE0B82">
        <w:t xml:space="preserve">, </w:t>
      </w:r>
      <w:r w:rsidRPr="002D10EB">
        <w:t>mes doigts passent en dessous</w:t>
      </w:r>
      <w:r w:rsidR="00EE0B82">
        <w:t xml:space="preserve">. </w:t>
      </w:r>
      <w:r w:rsidRPr="002D10EB">
        <w:t>Et ce que j</w:t>
      </w:r>
      <w:r w:rsidR="00EE0B82">
        <w:t>’</w:t>
      </w:r>
      <w:r w:rsidRPr="002D10EB">
        <w:t>y trouve</w:t>
      </w:r>
      <w:r w:rsidR="00EE0B82">
        <w:t> !</w:t>
      </w:r>
    </w:p>
    <w:p w14:paraId="003CA00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 xml:space="preserve">, </w:t>
      </w:r>
      <w:r w:rsidR="000A7E25" w:rsidRPr="002D10EB">
        <w:t>fait Marie</w:t>
      </w:r>
      <w:r>
        <w:t xml:space="preserve">, </w:t>
      </w:r>
      <w:r w:rsidR="000A7E25" w:rsidRPr="002D10EB">
        <w:t>pas ça</w:t>
      </w:r>
      <w:r>
        <w:t xml:space="preserve">… </w:t>
      </w:r>
      <w:r w:rsidR="000A7E25" w:rsidRPr="002D10EB">
        <w:t>ma crêpe</w:t>
      </w:r>
      <w:r>
        <w:t>…</w:t>
      </w:r>
    </w:p>
    <w:p w14:paraId="30D35FAB" w14:textId="77777777" w:rsidR="00EE0B82" w:rsidRDefault="000A7E25" w:rsidP="000A7E25">
      <w:r w:rsidRPr="002D10EB">
        <w:t>Mais je sais bien</w:t>
      </w:r>
      <w:r w:rsidR="00EE0B82">
        <w:t xml:space="preserve">, </w:t>
      </w:r>
      <w:r w:rsidRPr="002D10EB">
        <w:t>moi</w:t>
      </w:r>
      <w:r w:rsidR="00EE0B82">
        <w:t xml:space="preserve">, </w:t>
      </w:r>
      <w:r w:rsidRPr="002D10EB">
        <w:t>que c</w:t>
      </w:r>
      <w:r w:rsidR="00EE0B82">
        <w:t>’</w:t>
      </w:r>
      <w:r w:rsidRPr="002D10EB">
        <w:t>est ça et encore autre chose</w:t>
      </w:r>
      <w:r w:rsidR="00EE0B82">
        <w:t>.</w:t>
      </w:r>
    </w:p>
    <w:p w14:paraId="3809EF0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</w:t>
      </w:r>
      <w:r>
        <w:t xml:space="preserve">… </w:t>
      </w:r>
      <w:r w:rsidR="000A7E25" w:rsidRPr="002D10EB">
        <w:t>si</w:t>
      </w:r>
      <w:r>
        <w:t xml:space="preserve">…, </w:t>
      </w:r>
      <w:r w:rsidR="000A7E25" w:rsidRPr="002D10EB">
        <w:t>Marie</w:t>
      </w:r>
      <w:r>
        <w:t>…</w:t>
      </w:r>
    </w:p>
    <w:p w14:paraId="7023A17A" w14:textId="77777777" w:rsidR="00EE0B82" w:rsidRDefault="000A7E25" w:rsidP="000A7E25">
      <w:r w:rsidRPr="002D10EB">
        <w:t>La crêpe a beau jurer</w:t>
      </w:r>
      <w:r w:rsidR="00EE0B82">
        <w:t>.</w:t>
      </w:r>
    </w:p>
    <w:p w14:paraId="21F6BF88" w14:textId="77777777" w:rsidR="00EE0B82" w:rsidRDefault="000A7E25" w:rsidP="000A7E25">
      <w:r w:rsidRPr="002D10EB">
        <w:t>Quand nous y repensons</w:t>
      </w:r>
      <w:r w:rsidR="00EE0B82">
        <w:t xml:space="preserve">, </w:t>
      </w:r>
      <w:r w:rsidRPr="002D10EB">
        <w:t>elle est devenue quelque chose de noir</w:t>
      </w:r>
      <w:r w:rsidR="00EE0B82">
        <w:t xml:space="preserve">, </w:t>
      </w:r>
      <w:r w:rsidRPr="002D10EB">
        <w:t>qui ne ressemble pas mal à la figure d</w:t>
      </w:r>
      <w:r w:rsidR="00EE0B82">
        <w:t>’</w:t>
      </w:r>
      <w:r w:rsidRPr="002D10EB">
        <w:t>un nègre furieux</w:t>
      </w:r>
      <w:r w:rsidR="00EE0B82">
        <w:t>.</w:t>
      </w:r>
    </w:p>
    <w:p w14:paraId="121E81C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Pour toi</w:t>
      </w:r>
      <w:r>
        <w:t xml:space="preserve">, </w:t>
      </w:r>
      <w:r w:rsidR="000A7E25" w:rsidRPr="002D10EB">
        <w:t>Spitz</w:t>
      </w:r>
      <w:r>
        <w:t>…</w:t>
      </w:r>
    </w:p>
    <w:p w14:paraId="376559B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Hap</w:t>
      </w:r>
      <w:r>
        <w:t xml:space="preserve">, </w:t>
      </w:r>
      <w:r w:rsidR="000A7E25" w:rsidRPr="002D10EB">
        <w:t>fait Spitz</w:t>
      </w:r>
      <w:r>
        <w:t>…</w:t>
      </w:r>
    </w:p>
    <w:p w14:paraId="462F20E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maintenant</w:t>
      </w:r>
      <w:r>
        <w:t xml:space="preserve">, </w:t>
      </w:r>
      <w:r w:rsidR="000A7E25" w:rsidRPr="002D10EB">
        <w:t>tout le monde à table</w:t>
      </w:r>
      <w:r>
        <w:t xml:space="preserve">, </w:t>
      </w:r>
      <w:r w:rsidR="000A7E25" w:rsidRPr="002D10EB">
        <w:t>annonce Marie</w:t>
      </w:r>
      <w:r>
        <w:t xml:space="preserve">, </w:t>
      </w:r>
      <w:r w:rsidR="000A7E25" w:rsidRPr="002D10EB">
        <w:t>la gourmande</w:t>
      </w:r>
      <w:r>
        <w:t xml:space="preserve">, </w:t>
      </w:r>
      <w:r w:rsidR="000A7E25" w:rsidRPr="002D10EB">
        <w:t>qui a déjà pris le meilleur</w:t>
      </w:r>
      <w:r>
        <w:t>.</w:t>
      </w:r>
    </w:p>
    <w:p w14:paraId="190D7DC8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359F28EA" w14:textId="77777777" w:rsidR="00EE0B82" w:rsidRDefault="000A7E25" w:rsidP="000A7E25">
      <w:pPr>
        <w:pStyle w:val="Sous-titre"/>
        <w:jc w:val="left"/>
      </w:pPr>
      <w:r w:rsidRPr="002D10EB">
        <w:lastRenderedPageBreak/>
        <w:t>PÈRE RAPHAËL</w:t>
      </w:r>
      <w:r w:rsidR="00EE0B82">
        <w:t>.</w:t>
      </w:r>
    </w:p>
    <w:p w14:paraId="05A4C671" w14:textId="77777777" w:rsidR="003E208B" w:rsidRPr="003E208B" w:rsidRDefault="003E208B" w:rsidP="003E208B">
      <w:pPr>
        <w:pStyle w:val="NormalSolidaire"/>
      </w:pPr>
    </w:p>
    <w:p w14:paraId="35F168E2" w14:textId="77777777" w:rsidR="00EE0B82" w:rsidRDefault="000A7E25" w:rsidP="000A7E25">
      <w:r w:rsidRPr="002D10EB">
        <w:t>Nous sommes à table un midi</w:t>
      </w:r>
      <w:r w:rsidR="00EE0B82">
        <w:t xml:space="preserve">, </w:t>
      </w:r>
      <w:r w:rsidRPr="002D10EB">
        <w:t>quand il entre sans frapper</w:t>
      </w:r>
      <w:r w:rsidR="00EE0B82">
        <w:t xml:space="preserve">, </w:t>
      </w:r>
      <w:r w:rsidRPr="002D10EB">
        <w:t>pieds nus</w:t>
      </w:r>
      <w:r w:rsidR="00EE0B82">
        <w:t xml:space="preserve">, </w:t>
      </w:r>
      <w:r w:rsidRPr="002D10EB">
        <w:t>un gros ventre</w:t>
      </w:r>
      <w:r w:rsidR="00EE0B82">
        <w:t xml:space="preserve">, </w:t>
      </w:r>
      <w:r w:rsidRPr="002D10EB">
        <w:t>un panier à chaque bras</w:t>
      </w:r>
      <w:r w:rsidR="00EE0B82">
        <w:t xml:space="preserve">, </w:t>
      </w:r>
      <w:r w:rsidRPr="002D10EB">
        <w:t>en brave homme de moine qui est partout chez lui</w:t>
      </w:r>
      <w:r w:rsidR="00EE0B82">
        <w:t>.</w:t>
      </w:r>
    </w:p>
    <w:p w14:paraId="095171B5" w14:textId="77777777" w:rsidR="00EE0B82" w:rsidRDefault="00EE0B82" w:rsidP="000A7E25">
      <w:r>
        <w:t>— </w:t>
      </w:r>
      <w:r w:rsidR="000A7E25" w:rsidRPr="002D10EB">
        <w:t>Je</w:t>
      </w:r>
      <w:r>
        <w:t>…</w:t>
      </w:r>
    </w:p>
    <w:p w14:paraId="1483EACC" w14:textId="77777777" w:rsidR="00EE0B82" w:rsidRDefault="000A7E25" w:rsidP="000A7E25">
      <w:r w:rsidRPr="002D10EB">
        <w:t>Puis il s</w:t>
      </w:r>
      <w:r w:rsidR="00EE0B82">
        <w:t>’</w:t>
      </w:r>
      <w:r w:rsidRPr="002D10EB">
        <w:t>arrête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notre première année</w:t>
      </w:r>
      <w:r w:rsidR="00EE0B82">
        <w:t xml:space="preserve">. </w:t>
      </w:r>
      <w:r w:rsidRPr="002D10EB">
        <w:t>La dernière fois</w:t>
      </w:r>
      <w:r w:rsidR="00EE0B82">
        <w:t xml:space="preserve">, </w:t>
      </w:r>
      <w:r w:rsidRPr="002D10EB">
        <w:t>il a trouvé ici une petite vieille avec un petit vieux</w:t>
      </w:r>
      <w:r w:rsidR="00EE0B82">
        <w:t xml:space="preserve"> ; </w:t>
      </w:r>
      <w:r w:rsidRPr="002D10EB">
        <w:t>il ne connaît pas ces deux-ci</w:t>
      </w:r>
      <w:r w:rsidR="00EE0B82">
        <w:t xml:space="preserve">, </w:t>
      </w:r>
      <w:r w:rsidRPr="002D10EB">
        <w:t>mais ils ont l</w:t>
      </w:r>
      <w:r w:rsidR="00EE0B82">
        <w:t>’</w:t>
      </w:r>
      <w:r w:rsidRPr="002D10EB">
        <w:t>air bon quand même</w:t>
      </w:r>
      <w:r w:rsidR="00EE0B82">
        <w:t xml:space="preserve">, </w:t>
      </w:r>
      <w:r w:rsidRPr="002D10EB">
        <w:t>et à ce qu</w:t>
      </w:r>
      <w:r w:rsidR="00EE0B82">
        <w:t>’</w:t>
      </w:r>
      <w:r w:rsidRPr="002D10EB">
        <w:t>il peut voir</w:t>
      </w:r>
      <w:r w:rsidR="00EE0B82">
        <w:t xml:space="preserve">, </w:t>
      </w:r>
      <w:r w:rsidRPr="002D10EB">
        <w:t>ils sont en train de se régaler d</w:t>
      </w:r>
      <w:r w:rsidR="00EE0B82">
        <w:t>’</w:t>
      </w:r>
      <w:r w:rsidRPr="002D10EB">
        <w:t>une fameuse salade</w:t>
      </w:r>
      <w:r w:rsidR="00EE0B82">
        <w:t xml:space="preserve">. </w:t>
      </w:r>
      <w:r w:rsidRPr="002D10EB">
        <w:t>Il y pique un regard</w:t>
      </w:r>
      <w:r w:rsidR="00EE0B82">
        <w:t> :</w:t>
      </w:r>
    </w:p>
    <w:p w14:paraId="23D356D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Hum</w:t>
      </w:r>
      <w:r>
        <w:t xml:space="preserve"> ! </w:t>
      </w:r>
      <w:r w:rsidR="000A7E25" w:rsidRPr="002D10EB">
        <w:t>on se fait du bien ici</w:t>
      </w:r>
      <w:r>
        <w:t>.</w:t>
      </w:r>
    </w:p>
    <w:p w14:paraId="7DB87CC7" w14:textId="77777777" w:rsidR="00EE0B82" w:rsidRDefault="000A7E25" w:rsidP="000A7E25">
      <w:r w:rsidRPr="002D10EB">
        <w:t>C</w:t>
      </w:r>
      <w:r w:rsidR="00EE0B82">
        <w:t>’</w:t>
      </w:r>
      <w:r w:rsidRPr="002D10EB">
        <w:t>est</w:t>
      </w:r>
      <w:r w:rsidR="00EE0B82">
        <w:t xml:space="preserve">, </w:t>
      </w:r>
      <w:r w:rsidRPr="002D10EB">
        <w:t>en effet</w:t>
      </w:r>
      <w:r w:rsidR="00EE0B82">
        <w:t xml:space="preserve">, </w:t>
      </w:r>
      <w:r w:rsidRPr="002D10EB">
        <w:t>une superbe salade</w:t>
      </w:r>
      <w:r w:rsidR="00EE0B82">
        <w:t xml:space="preserve">. </w:t>
      </w:r>
      <w:r w:rsidRPr="002D10EB">
        <w:t>Nous l</w:t>
      </w:r>
      <w:r w:rsidR="00EE0B82">
        <w:t>’</w:t>
      </w:r>
      <w:r w:rsidRPr="002D10EB">
        <w:t>avons cultivée</w:t>
      </w:r>
      <w:r w:rsidR="00EE0B82">
        <w:t xml:space="preserve">. </w:t>
      </w:r>
      <w:r w:rsidRPr="002D10EB">
        <w:t>Pour qu</w:t>
      </w:r>
      <w:r w:rsidR="00EE0B82">
        <w:t>’</w:t>
      </w:r>
      <w:r w:rsidRPr="002D10EB">
        <w:t xml:space="preserve">elle soit plus </w:t>
      </w:r>
      <w:r w:rsidR="00EE0B82">
        <w:t>moel</w:t>
      </w:r>
      <w:r w:rsidRPr="002D10EB">
        <w:t>leuse</w:t>
      </w:r>
      <w:r w:rsidR="00EE0B82">
        <w:t xml:space="preserve">, </w:t>
      </w:r>
      <w:r w:rsidRPr="002D10EB">
        <w:t>Marie y a semé du lard en croûtons et versé trois cuillerées de cette bonne huile qu</w:t>
      </w:r>
      <w:r w:rsidR="00EE0B82">
        <w:t>’</w:t>
      </w:r>
      <w:r w:rsidRPr="002D10EB">
        <w:t>elle a ramenée</w:t>
      </w:r>
      <w:r w:rsidR="00EE0B82">
        <w:t xml:space="preserve">, </w:t>
      </w:r>
      <w:r w:rsidRPr="002D10EB">
        <w:t>tout exprès</w:t>
      </w:r>
      <w:r w:rsidR="00EE0B82">
        <w:t xml:space="preserve">, </w:t>
      </w:r>
      <w:r w:rsidRPr="002D10EB">
        <w:t>de la ville</w:t>
      </w:r>
      <w:r w:rsidR="00EE0B82">
        <w:t>.</w:t>
      </w:r>
    </w:p>
    <w:p w14:paraId="2997E158" w14:textId="77777777" w:rsidR="00EE0B82" w:rsidRDefault="000A7E25" w:rsidP="000A7E25">
      <w:r w:rsidRPr="002D10EB">
        <w:t>Gêné de paraître gourmand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attends</w:t>
      </w:r>
      <w:r w:rsidR="00EE0B82">
        <w:t xml:space="preserve">, </w:t>
      </w:r>
      <w:r w:rsidRPr="002D10EB">
        <w:t>sans répondre</w:t>
      </w:r>
      <w:r w:rsidR="00EE0B82">
        <w:t xml:space="preserve">, </w:t>
      </w:r>
      <w:r w:rsidRPr="002D10EB">
        <w:t>ce que me veut ce moine à panière</w:t>
      </w:r>
      <w:r w:rsidR="00EE0B82">
        <w:t>.</w:t>
      </w:r>
    </w:p>
    <w:p w14:paraId="42ACBAF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viens</w:t>
      </w:r>
      <w:r>
        <w:t xml:space="preserve">, </w:t>
      </w:r>
      <w:r w:rsidR="000A7E25" w:rsidRPr="002D10EB">
        <w:t>explique-t-il</w:t>
      </w:r>
      <w:r>
        <w:t xml:space="preserve">, </w:t>
      </w:r>
      <w:r w:rsidR="000A7E25" w:rsidRPr="002D10EB">
        <w:t>pour le beurre</w:t>
      </w:r>
      <w:r>
        <w:t>.</w:t>
      </w:r>
    </w:p>
    <w:p w14:paraId="778D994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Le beurre</w:t>
      </w:r>
      <w:r>
        <w:t xml:space="preserve"> ? </w:t>
      </w:r>
      <w:r w:rsidR="000A7E25" w:rsidRPr="002D10EB">
        <w:t>s</w:t>
      </w:r>
      <w:r>
        <w:t>’</w:t>
      </w:r>
      <w:r w:rsidR="000A7E25" w:rsidRPr="002D10EB">
        <w:t>étonne Marie</w:t>
      </w:r>
      <w:r>
        <w:t xml:space="preserve">. </w:t>
      </w:r>
      <w:r w:rsidR="000A7E25" w:rsidRPr="002D10EB">
        <w:t>Je ne fais pas de beurre</w:t>
      </w:r>
      <w:r>
        <w:t xml:space="preserve">. </w:t>
      </w:r>
      <w:r w:rsidR="000A7E25" w:rsidRPr="002D10EB">
        <w:t>Nous n</w:t>
      </w:r>
      <w:r>
        <w:t>’</w:t>
      </w:r>
      <w:r w:rsidR="000A7E25" w:rsidRPr="002D10EB">
        <w:t>avons pas de vaches</w:t>
      </w:r>
      <w:r>
        <w:t>.</w:t>
      </w:r>
    </w:p>
    <w:p w14:paraId="0E3F1DA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Pas de vaches</w:t>
      </w:r>
      <w:r>
        <w:t xml:space="preserve"> ? </w:t>
      </w:r>
      <w:r w:rsidR="000A7E25" w:rsidRPr="002D10EB">
        <w:t>Tiens</w:t>
      </w:r>
      <w:r>
        <w:t> !</w:t>
      </w:r>
    </w:p>
    <w:p w14:paraId="266255AF" w14:textId="77777777" w:rsidR="00EE0B82" w:rsidRDefault="000A7E25" w:rsidP="000A7E25">
      <w:r w:rsidRPr="002D10EB">
        <w:t>Un fermier sans vache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comme qui dirait un capucin sans sa corde</w:t>
      </w:r>
      <w:r w:rsidR="00EE0B82">
        <w:t xml:space="preserve">. </w:t>
      </w:r>
      <w:r w:rsidRPr="002D10EB">
        <w:t>Nouveau coup d</w:t>
      </w:r>
      <w:r w:rsidR="00EE0B82">
        <w:t>’</w:t>
      </w:r>
      <w:r w:rsidRPr="002D10EB">
        <w:t>œil à ces gens</w:t>
      </w:r>
      <w:r w:rsidR="00EE0B82">
        <w:t xml:space="preserve">, </w:t>
      </w:r>
      <w:r w:rsidRPr="002D10EB">
        <w:t>puis sur leur table où ce qu</w:t>
      </w:r>
      <w:r w:rsidR="00EE0B82">
        <w:t>’</w:t>
      </w:r>
      <w:r w:rsidRPr="002D10EB">
        <w:t>ils mangent est décidément une gaillarde de salade</w:t>
      </w:r>
      <w:r w:rsidR="00EE0B82">
        <w:t>.</w:t>
      </w:r>
    </w:p>
    <w:p w14:paraId="257DDA44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Alors</w:t>
      </w:r>
      <w:r>
        <w:t xml:space="preserve">, </w:t>
      </w:r>
      <w:r w:rsidR="000A7E25" w:rsidRPr="002D10EB">
        <w:t>fait-il</w:t>
      </w:r>
      <w:r>
        <w:t xml:space="preserve">, </w:t>
      </w:r>
      <w:r w:rsidR="000A7E25" w:rsidRPr="002D10EB">
        <w:t>donnez-moi des œufs</w:t>
      </w:r>
      <w:r>
        <w:t xml:space="preserve">. </w:t>
      </w:r>
      <w:r w:rsidR="000A7E25" w:rsidRPr="002D10EB">
        <w:t>Si vous n</w:t>
      </w:r>
      <w:r>
        <w:t>’</w:t>
      </w:r>
      <w:r w:rsidR="000A7E25" w:rsidRPr="002D10EB">
        <w:t>avez pas de vaches</w:t>
      </w:r>
      <w:r>
        <w:t xml:space="preserve">, </w:t>
      </w:r>
      <w:r w:rsidR="000A7E25" w:rsidRPr="002D10EB">
        <w:t>vous avez des poules</w:t>
      </w:r>
      <w:r>
        <w:t>.</w:t>
      </w:r>
    </w:p>
    <w:p w14:paraId="682B255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Des poules</w:t>
      </w:r>
      <w:r>
        <w:t xml:space="preserve">, </w:t>
      </w:r>
      <w:r w:rsidR="000A7E25" w:rsidRPr="002D10EB">
        <w:t>dis-je agacé</w:t>
      </w:r>
      <w:r>
        <w:t xml:space="preserve">, </w:t>
      </w:r>
      <w:r w:rsidR="000A7E25" w:rsidRPr="002D10EB">
        <w:t>oui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en ai</w:t>
      </w:r>
      <w:r>
        <w:t xml:space="preserve">. </w:t>
      </w:r>
      <w:r w:rsidR="000A7E25" w:rsidRPr="002D10EB">
        <w:t>Seulement je ne vends pas mes œufs</w:t>
      </w:r>
      <w:r>
        <w:t>.</w:t>
      </w:r>
    </w:p>
    <w:p w14:paraId="5A435A4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Alors</w:t>
      </w:r>
      <w:r>
        <w:t xml:space="preserve">, </w:t>
      </w:r>
      <w:r w:rsidR="000A7E25" w:rsidRPr="002D10EB">
        <w:t>donnez-moi de l</w:t>
      </w:r>
      <w:r>
        <w:t>’</w:t>
      </w:r>
      <w:r w:rsidR="000A7E25" w:rsidRPr="002D10EB">
        <w:t>argent</w:t>
      </w:r>
      <w:r>
        <w:t>.</w:t>
      </w:r>
    </w:p>
    <w:p w14:paraId="64EA7AE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 l</w:t>
      </w:r>
      <w:r>
        <w:t>’</w:t>
      </w:r>
      <w:r w:rsidR="000A7E25" w:rsidRPr="002D10EB">
        <w:t>argent</w:t>
      </w:r>
      <w:r>
        <w:t xml:space="preserve">, </w:t>
      </w:r>
      <w:r w:rsidR="000A7E25" w:rsidRPr="002D10EB">
        <w:t>pour</w:t>
      </w:r>
      <w:r w:rsidR="00793DD9">
        <w:t xml:space="preserve"> </w:t>
      </w:r>
      <w:r w:rsidR="000A7E25" w:rsidRPr="002D10EB">
        <w:t>quoi faire</w:t>
      </w:r>
      <w:r>
        <w:t> ?</w:t>
      </w:r>
    </w:p>
    <w:p w14:paraId="1279E376" w14:textId="77777777" w:rsidR="00EE0B82" w:rsidRDefault="000A7E25" w:rsidP="000A7E25">
      <w:r w:rsidRPr="002D10EB">
        <w:t>J</w:t>
      </w:r>
      <w:r w:rsidR="00EE0B82">
        <w:t>’</w:t>
      </w:r>
      <w:r w:rsidRPr="002D10EB">
        <w:t>ai sauté debout</w:t>
      </w:r>
      <w:r w:rsidR="00EE0B82">
        <w:t>.</w:t>
      </w:r>
    </w:p>
    <w:p w14:paraId="6917DCCA" w14:textId="77777777" w:rsidR="00EE0B82" w:rsidRDefault="000A7E25" w:rsidP="000A7E25">
      <w:r w:rsidRPr="002D10EB">
        <w:t>Il comprend alors</w:t>
      </w:r>
      <w:r w:rsidR="00EE0B82">
        <w:t xml:space="preserve">, </w:t>
      </w:r>
      <w:r w:rsidRPr="002D10EB">
        <w:t>à mon air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y a quelque chose que nous ne savons pas</w:t>
      </w:r>
      <w:r w:rsidR="00EE0B82">
        <w:t> :</w:t>
      </w:r>
    </w:p>
    <w:p w14:paraId="537E10B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suis le Père Raphaël</w:t>
      </w:r>
      <w:r>
        <w:t xml:space="preserve">. </w:t>
      </w:r>
      <w:r w:rsidR="000A7E25" w:rsidRPr="002D10EB">
        <w:t>N</w:t>
      </w:r>
      <w:r>
        <w:t>’</w:t>
      </w:r>
      <w:r w:rsidR="000A7E25" w:rsidRPr="002D10EB">
        <w:t xml:space="preserve">avez-vous pas entendu le sermon de </w:t>
      </w:r>
      <w:r>
        <w:t>M. </w:t>
      </w:r>
      <w:r w:rsidR="000A7E25" w:rsidRPr="002D10EB">
        <w:t>le curé</w:t>
      </w:r>
      <w:r>
        <w:t xml:space="preserve">, </w:t>
      </w:r>
      <w:r w:rsidR="000A7E25" w:rsidRPr="002D10EB">
        <w:t>dimanche</w:t>
      </w:r>
      <w:r>
        <w:t> ?</w:t>
      </w:r>
    </w:p>
    <w:p w14:paraId="265331F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 xml:space="preserve">, </w:t>
      </w:r>
      <w:r w:rsidR="000A7E25" w:rsidRPr="002D10EB">
        <w:t>dit Marie</w:t>
      </w:r>
      <w:r>
        <w:t xml:space="preserve"> ; </w:t>
      </w:r>
      <w:r w:rsidR="000A7E25" w:rsidRPr="002D10EB">
        <w:t>dimanche</w:t>
      </w:r>
      <w:r>
        <w:t xml:space="preserve">, </w:t>
      </w:r>
      <w:r w:rsidR="000A7E25" w:rsidRPr="002D10EB">
        <w:t>je n</w:t>
      </w:r>
      <w:r>
        <w:t>’</w:t>
      </w:r>
      <w:r w:rsidR="000A7E25" w:rsidRPr="002D10EB">
        <w:t>étais pas bien</w:t>
      </w:r>
      <w:r>
        <w:t xml:space="preserve">. </w:t>
      </w:r>
      <w:r w:rsidR="000A7E25" w:rsidRPr="002D10EB">
        <w:t>J</w:t>
      </w:r>
      <w:r>
        <w:t>’</w:t>
      </w:r>
      <w:r w:rsidR="000A7E25" w:rsidRPr="002D10EB">
        <w:t>ai raté ma messe</w:t>
      </w:r>
      <w:r>
        <w:t>.</w:t>
      </w:r>
    </w:p>
    <w:p w14:paraId="60AFA3A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vous</w:t>
      </w:r>
      <w:r>
        <w:t> ?</w:t>
      </w:r>
    </w:p>
    <w:p w14:paraId="4D25DA84" w14:textId="77777777" w:rsidR="00EE0B82" w:rsidRDefault="000A7E25" w:rsidP="000A7E25">
      <w:r w:rsidRPr="002D10EB">
        <w:t>Il ne me plaît pas de répondre que si je vais à la messe</w:t>
      </w:r>
      <w:r w:rsidR="00EE0B82">
        <w:t xml:space="preserve">, </w:t>
      </w:r>
      <w:r w:rsidRPr="002D10EB">
        <w:t>ce n</w:t>
      </w:r>
      <w:r w:rsidR="00EE0B82">
        <w:t>’</w:t>
      </w:r>
      <w:r w:rsidRPr="002D10EB">
        <w:t>est pas à l</w:t>
      </w:r>
      <w:r w:rsidR="00EE0B82">
        <w:t>’</w:t>
      </w:r>
      <w:r w:rsidRPr="002D10EB">
        <w:t>église du village</w:t>
      </w:r>
      <w:r w:rsidR="00EE0B82">
        <w:t>.</w:t>
      </w:r>
    </w:p>
    <w:p w14:paraId="403CD12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Dommage</w:t>
      </w:r>
      <w:r>
        <w:t xml:space="preserve">, </w:t>
      </w:r>
      <w:r w:rsidR="000A7E25" w:rsidRPr="002D10EB">
        <w:t>fait-il</w:t>
      </w:r>
      <w:r>
        <w:t xml:space="preserve"> ; </w:t>
      </w:r>
      <w:r w:rsidR="000A7E25" w:rsidRPr="002D10EB">
        <w:t>vous auriez su que je devais venir</w:t>
      </w:r>
      <w:r>
        <w:t>. M. </w:t>
      </w:r>
      <w:r w:rsidR="000A7E25" w:rsidRPr="002D10EB">
        <w:t>le curé l</w:t>
      </w:r>
      <w:r>
        <w:t>’</w:t>
      </w:r>
      <w:r w:rsidR="000A7E25" w:rsidRPr="002D10EB">
        <w:t>a annoncé</w:t>
      </w:r>
      <w:r>
        <w:t xml:space="preserve">. </w:t>
      </w:r>
      <w:r w:rsidR="000A7E25" w:rsidRPr="002D10EB">
        <w:t>Je viens chaque année</w:t>
      </w:r>
      <w:r>
        <w:t xml:space="preserve"> : </w:t>
      </w:r>
      <w:r w:rsidR="000A7E25" w:rsidRPr="002D10EB">
        <w:t>on me donne ce qu</w:t>
      </w:r>
      <w:r>
        <w:t>’</w:t>
      </w:r>
      <w:r w:rsidR="000A7E25" w:rsidRPr="002D10EB">
        <w:t>on veut</w:t>
      </w:r>
      <w:r>
        <w:t xml:space="preserve"> ; </w:t>
      </w:r>
      <w:r w:rsidR="000A7E25" w:rsidRPr="002D10EB">
        <w:t>en retour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moi qui prêche la retraite</w:t>
      </w:r>
      <w:r>
        <w:t>.</w:t>
      </w:r>
    </w:p>
    <w:p w14:paraId="783148F1" w14:textId="77777777" w:rsidR="00EE0B82" w:rsidRDefault="000A7E25" w:rsidP="000A7E25">
      <w:r w:rsidRPr="002D10EB">
        <w:t>Il nous explique cela simplement</w:t>
      </w:r>
      <w:r w:rsidR="00EE0B82">
        <w:t xml:space="preserve">, </w:t>
      </w:r>
      <w:r w:rsidRPr="002D10EB">
        <w:t>comme à des gens qui savent ce que l</w:t>
      </w:r>
      <w:r w:rsidR="00EE0B82">
        <w:t>’</w:t>
      </w:r>
      <w:r w:rsidRPr="002D10EB">
        <w:t>on doit aux ministres de Dieu</w:t>
      </w:r>
      <w:r w:rsidR="00EE0B82">
        <w:t xml:space="preserve">, </w:t>
      </w:r>
      <w:r w:rsidRPr="002D10EB">
        <w:t>et n</w:t>
      </w:r>
      <w:r w:rsidR="00EE0B82">
        <w:t>’</w:t>
      </w:r>
      <w:r w:rsidRPr="002D10EB">
        <w:t>y manqueront pas</w:t>
      </w:r>
      <w:r w:rsidR="00EE0B82">
        <w:t xml:space="preserve">, </w:t>
      </w:r>
      <w:r w:rsidRPr="002D10EB">
        <w:t>puisqu</w:t>
      </w:r>
      <w:r w:rsidR="00EE0B82">
        <w:t>’</w:t>
      </w:r>
      <w:r w:rsidRPr="002D10EB">
        <w:t>au surplus</w:t>
      </w:r>
      <w:r w:rsidR="00EE0B82">
        <w:t xml:space="preserve">, </w:t>
      </w:r>
      <w:r w:rsidRPr="002D10EB">
        <w:t>ils sont à manger une si bonne salade</w:t>
      </w:r>
      <w:r w:rsidR="00EE0B82">
        <w:t xml:space="preserve">. </w:t>
      </w:r>
      <w:r w:rsidRPr="002D10EB">
        <w:t>Il y goûte de l</w:t>
      </w:r>
      <w:r w:rsidR="00EE0B82">
        <w:t>’</w:t>
      </w:r>
      <w:r w:rsidRPr="002D10EB">
        <w:t>œil</w:t>
      </w:r>
      <w:r w:rsidR="00EE0B82">
        <w:t xml:space="preserve">, </w:t>
      </w:r>
      <w:r w:rsidRPr="002D10EB">
        <w:t>de temps en temps</w:t>
      </w:r>
      <w:r w:rsidR="00EE0B82">
        <w:t xml:space="preserve">, </w:t>
      </w:r>
      <w:r w:rsidRPr="002D10EB">
        <w:t>et quand il a fini</w:t>
      </w:r>
      <w:r w:rsidR="00EE0B82">
        <w:t xml:space="preserve">, </w:t>
      </w:r>
      <w:r w:rsidRPr="002D10EB">
        <w:t>son regard y reste planté</w:t>
      </w:r>
      <w:r w:rsidR="00EE0B82">
        <w:t xml:space="preserve">, </w:t>
      </w:r>
      <w:r w:rsidRPr="002D10EB">
        <w:t>droit comme une fourchette</w:t>
      </w:r>
      <w:r w:rsidR="00EE0B82">
        <w:t>.</w:t>
      </w:r>
    </w:p>
    <w:p w14:paraId="15C83C1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Donnez ce que vous voudrez</w:t>
      </w:r>
      <w:r>
        <w:t xml:space="preserve">, </w:t>
      </w:r>
      <w:r w:rsidR="000A7E25" w:rsidRPr="002D10EB">
        <w:t>un franc</w:t>
      </w:r>
      <w:r>
        <w:t xml:space="preserve">, </w:t>
      </w:r>
      <w:r w:rsidR="000A7E25" w:rsidRPr="002D10EB">
        <w:t>deux francs</w:t>
      </w:r>
      <w:r>
        <w:t xml:space="preserve"> ; </w:t>
      </w:r>
      <w:r w:rsidR="000A7E25" w:rsidRPr="002D10EB">
        <w:t>ce sera jusqu</w:t>
      </w:r>
      <w:r>
        <w:t>’</w:t>
      </w:r>
      <w:r w:rsidR="000A7E25" w:rsidRPr="002D10EB">
        <w:t>à l</w:t>
      </w:r>
      <w:r>
        <w:t>’</w:t>
      </w:r>
      <w:r w:rsidR="000A7E25" w:rsidRPr="002D10EB">
        <w:t>année prochaine</w:t>
      </w:r>
      <w:r>
        <w:t>.</w:t>
      </w:r>
    </w:p>
    <w:p w14:paraId="3DB5FF9E" w14:textId="77777777" w:rsidR="00EE0B82" w:rsidRDefault="000A7E25" w:rsidP="000A7E25">
      <w:r w:rsidRPr="002D10EB">
        <w:lastRenderedPageBreak/>
        <w:t>Déjà Marie se levait pour chercher sa bourse</w:t>
      </w:r>
      <w:r w:rsidR="00EE0B82">
        <w:t xml:space="preserve">… </w:t>
      </w:r>
      <w:r w:rsidRPr="002D10EB">
        <w:t>Pourquoi</w:t>
      </w:r>
      <w:r w:rsidR="00EE0B82">
        <w:t xml:space="preserve">, </w:t>
      </w:r>
      <w:r w:rsidRPr="002D10EB">
        <w:t>subitement emporté</w:t>
      </w:r>
      <w:r w:rsidR="00EE0B82">
        <w:t xml:space="preserve">, </w:t>
      </w:r>
      <w:r w:rsidRPr="002D10EB">
        <w:t>ai-je dit</w:t>
      </w:r>
      <w:r w:rsidR="00EE0B82">
        <w:t> : « </w:t>
      </w:r>
      <w:r w:rsidRPr="002D10EB">
        <w:t>Rassieds-toi</w:t>
      </w:r>
      <w:r w:rsidR="00EE0B82">
        <w:t xml:space="preserve">, </w:t>
      </w:r>
      <w:r w:rsidRPr="002D10EB">
        <w:t>Marie</w:t>
      </w:r>
      <w:r w:rsidR="00EE0B82">
        <w:t xml:space="preserve"> », </w:t>
      </w:r>
      <w:r w:rsidRPr="002D10EB">
        <w:t>et mis à la porte</w:t>
      </w:r>
      <w:r w:rsidR="00EE0B82">
        <w:t xml:space="preserve">, </w:t>
      </w:r>
      <w:r w:rsidRPr="002D10EB">
        <w:t>comme un chien</w:t>
      </w:r>
      <w:r w:rsidR="00EE0B82">
        <w:t xml:space="preserve">, </w:t>
      </w:r>
      <w:r w:rsidRPr="002D10EB">
        <w:t>ce brave homme qui avait bien le droit d</w:t>
      </w:r>
      <w:r w:rsidR="00EE0B82">
        <w:t>’</w:t>
      </w:r>
      <w:r w:rsidRPr="002D10EB">
        <w:t>apprécier ma salade</w:t>
      </w:r>
      <w:r w:rsidR="00EE0B82">
        <w:t> ?</w:t>
      </w:r>
    </w:p>
    <w:p w14:paraId="0A1C3242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76C0C9FE" w14:textId="77777777" w:rsidR="00EE0B82" w:rsidRDefault="000A7E25" w:rsidP="000A7E25">
      <w:pPr>
        <w:pStyle w:val="Sous-titre"/>
        <w:jc w:val="left"/>
      </w:pPr>
      <w:proofErr w:type="spellStart"/>
      <w:r w:rsidRPr="002D10EB">
        <w:t>WESTMALLE</w:t>
      </w:r>
      <w:proofErr w:type="spellEnd"/>
      <w:r w:rsidRPr="002D10EB">
        <w:t>-ANVERS</w:t>
      </w:r>
      <w:r w:rsidR="00EE0B82">
        <w:t>.</w:t>
      </w:r>
    </w:p>
    <w:p w14:paraId="6FF2E8FD" w14:textId="77777777" w:rsidR="003E208B" w:rsidRPr="003E208B" w:rsidRDefault="003E208B" w:rsidP="003E208B">
      <w:pPr>
        <w:pStyle w:val="NormalSolidaire"/>
      </w:pPr>
    </w:p>
    <w:p w14:paraId="5D12021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Amuse-toi</w:t>
      </w:r>
      <w:r>
        <w:t xml:space="preserve">, </w:t>
      </w:r>
      <w:r w:rsidR="000A7E25" w:rsidRPr="002D10EB">
        <w:t>dit Marie</w:t>
      </w:r>
      <w:r>
        <w:t xml:space="preserve">. </w:t>
      </w:r>
      <w:r w:rsidR="000A7E25" w:rsidRPr="002D10EB">
        <w:t>Tu verras la route que je fais</w:t>
      </w:r>
      <w:r>
        <w:t xml:space="preserve">, </w:t>
      </w:r>
      <w:r w:rsidR="000A7E25" w:rsidRPr="002D10EB">
        <w:t>le vendredi</w:t>
      </w:r>
      <w:r>
        <w:t xml:space="preserve">, </w:t>
      </w:r>
      <w:r w:rsidR="000A7E25" w:rsidRPr="002D10EB">
        <w:t>avec mes œufs</w:t>
      </w:r>
      <w:r>
        <w:t>.</w:t>
      </w:r>
    </w:p>
    <w:p w14:paraId="16E63C7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Marie</w:t>
      </w:r>
      <w:r>
        <w:t>.</w:t>
      </w:r>
    </w:p>
    <w:p w14:paraId="19AB59F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À Anvers</w:t>
      </w:r>
      <w:r>
        <w:t xml:space="preserve">, </w:t>
      </w:r>
      <w:r w:rsidR="000A7E25" w:rsidRPr="002D10EB">
        <w:t>tu flânes</w:t>
      </w:r>
      <w:r>
        <w:t xml:space="preserve">. </w:t>
      </w:r>
      <w:r w:rsidR="000A7E25" w:rsidRPr="002D10EB">
        <w:t>Tu te paies un bon dîner</w:t>
      </w:r>
      <w:r>
        <w:t xml:space="preserve">… </w:t>
      </w:r>
      <w:r w:rsidR="000A7E25" w:rsidRPr="002D10EB">
        <w:t>Si</w:t>
      </w:r>
      <w:r>
        <w:t xml:space="preserve">… </w:t>
      </w:r>
      <w:r w:rsidR="000A7E25" w:rsidRPr="002D10EB">
        <w:t>si</w:t>
      </w:r>
      <w:r>
        <w:t xml:space="preserve">… </w:t>
      </w:r>
      <w:r w:rsidR="000A7E25" w:rsidRPr="002D10EB">
        <w:t>Tu visites le Port</w:t>
      </w:r>
      <w:r>
        <w:t xml:space="preserve">, </w:t>
      </w:r>
      <w:r w:rsidR="000A7E25" w:rsidRPr="002D10EB">
        <w:t>tu vas aux Musées</w:t>
      </w:r>
      <w:r>
        <w:t xml:space="preserve">… </w:t>
      </w:r>
      <w:r w:rsidR="000A7E25" w:rsidRPr="002D10EB">
        <w:t>Voilà trois francs pour un livre</w:t>
      </w:r>
      <w:r>
        <w:t xml:space="preserve">… </w:t>
      </w:r>
      <w:r w:rsidR="000A7E25" w:rsidRPr="002D10EB">
        <w:t>L</w:t>
      </w:r>
      <w:r>
        <w:t>’</w:t>
      </w:r>
      <w:r w:rsidR="000A7E25" w:rsidRPr="002D10EB">
        <w:t>après-midi</w:t>
      </w:r>
      <w:r>
        <w:t xml:space="preserve">, </w:t>
      </w:r>
      <w:r w:rsidR="000A7E25" w:rsidRPr="002D10EB">
        <w:t>tu vas chez ta famille</w:t>
      </w:r>
      <w:r>
        <w:t xml:space="preserve"> ; </w:t>
      </w:r>
      <w:r w:rsidR="000A7E25" w:rsidRPr="002D10EB">
        <w:t>ou</w:t>
      </w:r>
      <w:r>
        <w:t xml:space="preserve">, </w:t>
      </w:r>
      <w:r w:rsidR="000A7E25" w:rsidRPr="002D10EB">
        <w:t>si tu préfères</w:t>
      </w:r>
      <w:r>
        <w:t xml:space="preserve">, </w:t>
      </w:r>
      <w:r w:rsidR="000A7E25" w:rsidRPr="002D10EB">
        <w:t>chez les bêtes au Jardin Zoologique</w:t>
      </w:r>
      <w:r>
        <w:t>…</w:t>
      </w:r>
    </w:p>
    <w:p w14:paraId="5DA7D27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préfère les bêtes</w:t>
      </w:r>
      <w:r>
        <w:t xml:space="preserve">, </w:t>
      </w:r>
      <w:r w:rsidR="000A7E25" w:rsidRPr="002D10EB">
        <w:t>Marie</w:t>
      </w:r>
      <w:r>
        <w:t>…</w:t>
      </w:r>
    </w:p>
    <w:p w14:paraId="0A4208B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Le soir</w:t>
      </w:r>
      <w:r>
        <w:t xml:space="preserve">, </w:t>
      </w:r>
      <w:r w:rsidR="000A7E25" w:rsidRPr="002D10EB">
        <w:t>tu te paies un bon souper</w:t>
      </w:r>
      <w:r>
        <w:t xml:space="preserve">… </w:t>
      </w:r>
      <w:r w:rsidR="000A7E25" w:rsidRPr="002D10EB">
        <w:t>Si</w:t>
      </w:r>
      <w:r>
        <w:t xml:space="preserve">… </w:t>
      </w:r>
      <w:r w:rsidR="000A7E25" w:rsidRPr="002D10EB">
        <w:t>si</w:t>
      </w:r>
      <w:r>
        <w:t xml:space="preserve">… </w:t>
      </w:r>
      <w:r w:rsidR="000A7E25" w:rsidRPr="002D10EB">
        <w:t>Tu rentres au dernier tram</w:t>
      </w:r>
      <w:r>
        <w:t xml:space="preserve">. </w:t>
      </w:r>
      <w:r w:rsidR="000A7E25" w:rsidRPr="002D10EB">
        <w:t>Je t</w:t>
      </w:r>
      <w:r>
        <w:t>’</w:t>
      </w:r>
      <w:r w:rsidR="000A7E25" w:rsidRPr="002D10EB">
        <w:t>attendrai</w:t>
      </w:r>
      <w:r>
        <w:t>…</w:t>
      </w:r>
    </w:p>
    <w:p w14:paraId="2255BE2F" w14:textId="77777777" w:rsidR="00EE0B82" w:rsidRDefault="000A7E25" w:rsidP="000A7E25">
      <w:r w:rsidRPr="002D10EB">
        <w:t>Depuis deux ans que nous sommes ici</w:t>
      </w:r>
      <w:r w:rsidR="00EE0B82">
        <w:t xml:space="preserve">, </w:t>
      </w:r>
      <w:r w:rsidRPr="002D10EB">
        <w:t>je risque</w:t>
      </w:r>
      <w:r w:rsidR="00EE0B82">
        <w:t xml:space="preserve">, </w:t>
      </w:r>
      <w:r w:rsidRPr="002D10EB">
        <w:t>pour la première fois</w:t>
      </w:r>
      <w:r w:rsidR="00EE0B82">
        <w:t xml:space="preserve">, </w:t>
      </w:r>
      <w:r w:rsidRPr="002D10EB">
        <w:t>ce voyage</w:t>
      </w:r>
      <w:r w:rsidR="00EE0B82">
        <w:t>.</w:t>
      </w:r>
    </w:p>
    <w:p w14:paraId="4E6DD928" w14:textId="77777777" w:rsidR="00EE0B82" w:rsidRDefault="000A7E25" w:rsidP="000A7E25">
      <w:r w:rsidRPr="002D10EB">
        <w:t>Mes sabots enlevés</w:t>
      </w:r>
      <w:r w:rsidR="00EE0B82">
        <w:t xml:space="preserve">, </w:t>
      </w:r>
      <w:r w:rsidRPr="002D10EB">
        <w:t>Marie me passe une belle culotte</w:t>
      </w:r>
      <w:r w:rsidR="00EE0B82">
        <w:t xml:space="preserve">, </w:t>
      </w:r>
      <w:r w:rsidRPr="002D10EB">
        <w:t>une chemise à devant</w:t>
      </w:r>
      <w:r w:rsidR="00EE0B82">
        <w:t xml:space="preserve">, </w:t>
      </w:r>
      <w:r w:rsidRPr="002D10EB">
        <w:t>mes chaussures d</w:t>
      </w:r>
      <w:r w:rsidR="00EE0B82">
        <w:t>’</w:t>
      </w:r>
      <w:r w:rsidRPr="002D10EB">
        <w:t>autrefois</w:t>
      </w:r>
      <w:r w:rsidR="00EE0B82">
        <w:t xml:space="preserve">. </w:t>
      </w:r>
      <w:r w:rsidRPr="002D10EB">
        <w:t>Aïe</w:t>
      </w:r>
      <w:r w:rsidR="00EE0B82">
        <w:t xml:space="preserve"> ! </w:t>
      </w:r>
      <w:r w:rsidRPr="002D10EB">
        <w:t>un peu étroites</w:t>
      </w:r>
      <w:r w:rsidR="00EE0B82">
        <w:t xml:space="preserve">, </w:t>
      </w:r>
      <w:r w:rsidRPr="002D10EB">
        <w:t>ces chaussures</w:t>
      </w:r>
      <w:r w:rsidR="00EE0B82">
        <w:t xml:space="preserve"> ! </w:t>
      </w:r>
      <w:r w:rsidRPr="002D10EB">
        <w:t>Et ce faux col</w:t>
      </w:r>
      <w:r w:rsidR="00EE0B82">
        <w:t xml:space="preserve">, </w:t>
      </w:r>
      <w:r w:rsidRPr="002D10EB">
        <w:t>comme il gêne</w:t>
      </w:r>
      <w:r w:rsidR="00EE0B82">
        <w:t xml:space="preserve"> ! </w:t>
      </w:r>
      <w:r w:rsidRPr="002D10EB">
        <w:t>Puis par là-dessus</w:t>
      </w:r>
      <w:r w:rsidR="00EE0B82">
        <w:t xml:space="preserve">, </w:t>
      </w:r>
      <w:r w:rsidRPr="002D10EB">
        <w:t>un coup de brosse</w:t>
      </w:r>
      <w:r w:rsidR="00EE0B82">
        <w:t> :</w:t>
      </w:r>
    </w:p>
    <w:p w14:paraId="6730A35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Tu es beau</w:t>
      </w:r>
      <w:r>
        <w:t xml:space="preserve">, </w:t>
      </w:r>
      <w:r w:rsidR="000A7E25" w:rsidRPr="002D10EB">
        <w:t>dit Marie</w:t>
      </w:r>
      <w:r>
        <w:t>.</w:t>
      </w:r>
    </w:p>
    <w:p w14:paraId="4FF6B883" w14:textId="77777777" w:rsidR="00EE0B82" w:rsidRDefault="000A7E25" w:rsidP="000A7E25">
      <w:r w:rsidRPr="002D10EB">
        <w:t>Me revoilà un monsieur</w:t>
      </w:r>
      <w:r w:rsidR="00EE0B82">
        <w:t xml:space="preserve">. </w:t>
      </w:r>
      <w:r w:rsidRPr="002D10EB">
        <w:t>Spitz</w:t>
      </w:r>
      <w:r w:rsidR="00EE0B82">
        <w:t xml:space="preserve">, </w:t>
      </w:r>
      <w:r w:rsidRPr="002D10EB">
        <w:t>qui me regarde partir</w:t>
      </w:r>
      <w:r w:rsidR="00EE0B82">
        <w:t xml:space="preserve">, </w:t>
      </w:r>
      <w:r w:rsidRPr="002D10EB">
        <w:t>renifle l</w:t>
      </w:r>
      <w:r w:rsidR="00EE0B82">
        <w:t>’</w:t>
      </w:r>
      <w:r w:rsidRPr="002D10EB">
        <w:t>air</w:t>
      </w:r>
      <w:r w:rsidR="00EE0B82">
        <w:t xml:space="preserve">. </w:t>
      </w:r>
      <w:r w:rsidRPr="002D10EB">
        <w:t>Doit-il houspiller cet inconnu ou le fêter</w:t>
      </w:r>
      <w:r w:rsidR="00EE0B82">
        <w:t xml:space="preserve">, </w:t>
      </w:r>
      <w:r w:rsidRPr="002D10EB">
        <w:t>puisqu</w:t>
      </w:r>
      <w:r w:rsidR="00EE0B82">
        <w:t>’</w:t>
      </w:r>
      <w:r w:rsidRPr="002D10EB">
        <w:t xml:space="preserve">il a </w:t>
      </w:r>
      <w:r w:rsidRPr="002D10EB">
        <w:lastRenderedPageBreak/>
        <w:t>l</w:t>
      </w:r>
      <w:r w:rsidR="00EE0B82">
        <w:t>’</w:t>
      </w:r>
      <w:r w:rsidRPr="002D10EB">
        <w:t>odeur de son maître</w:t>
      </w:r>
      <w:r w:rsidR="00EE0B82">
        <w:t xml:space="preserve"> ? </w:t>
      </w:r>
      <w:r w:rsidRPr="002D10EB">
        <w:t>À cause du chapeau</w:t>
      </w:r>
      <w:r w:rsidR="00EE0B82">
        <w:t xml:space="preserve">, </w:t>
      </w:r>
      <w:r w:rsidRPr="002D10EB">
        <w:t>les poules ont franchement peur</w:t>
      </w:r>
      <w:r w:rsidR="00EE0B82">
        <w:t xml:space="preserve">. </w:t>
      </w:r>
      <w:r w:rsidRPr="002D10EB">
        <w:t>Et</w:t>
      </w:r>
      <w:r w:rsidR="00EE0B82">
        <w:t xml:space="preserve">, </w:t>
      </w:r>
      <w:r w:rsidRPr="002D10EB">
        <w:t>ma foi</w:t>
      </w:r>
      <w:r w:rsidR="00EE0B82">
        <w:t xml:space="preserve"> ! </w:t>
      </w:r>
      <w:r w:rsidRPr="002D10EB">
        <w:t>à la gare</w:t>
      </w:r>
      <w:r w:rsidR="00EE0B82">
        <w:t xml:space="preserve">, </w:t>
      </w:r>
      <w:r w:rsidRPr="002D10EB">
        <w:t>comme je saute dans le wagon</w:t>
      </w:r>
      <w:r w:rsidR="00EE0B82">
        <w:t xml:space="preserve">, </w:t>
      </w:r>
      <w:r w:rsidRPr="002D10EB">
        <w:t>Benooi</w:t>
      </w:r>
      <w:r w:rsidR="00EE0B82">
        <w:t xml:space="preserve">, </w:t>
      </w:r>
      <w:r w:rsidRPr="002D10EB">
        <w:t>étonné</w:t>
      </w:r>
      <w:r w:rsidR="00EE0B82">
        <w:t xml:space="preserve">, </w:t>
      </w:r>
      <w:r w:rsidRPr="002D10EB">
        <w:t>lève deux doigts vers sa casquette</w:t>
      </w:r>
      <w:r w:rsidR="00EE0B82">
        <w:t>.</w:t>
      </w:r>
    </w:p>
    <w:p w14:paraId="4711621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non</w:t>
      </w:r>
      <w:r>
        <w:t xml:space="preserve">, </w:t>
      </w:r>
      <w:r w:rsidR="000A7E25" w:rsidRPr="002D10EB">
        <w:t>Benooi</w:t>
      </w:r>
      <w:r>
        <w:t xml:space="preserve">, </w:t>
      </w:r>
      <w:r w:rsidR="000A7E25" w:rsidRPr="002D10EB">
        <w:t>pas la peine</w:t>
      </w:r>
      <w:r>
        <w:t xml:space="preserve"> ; </w:t>
      </w:r>
      <w:r w:rsidR="000A7E25" w:rsidRPr="002D10EB">
        <w:t>à ce soir</w:t>
      </w:r>
      <w:r>
        <w:t>.</w:t>
      </w:r>
    </w:p>
    <w:p w14:paraId="00EDDB4A" w14:textId="77777777" w:rsidR="000A7E25" w:rsidRPr="002D10EB" w:rsidRDefault="000A7E25" w:rsidP="000A7E25">
      <w:pPr>
        <w:pStyle w:val="ParagrapheVideNormal"/>
      </w:pPr>
    </w:p>
    <w:p w14:paraId="400256D0" w14:textId="77777777" w:rsidR="00EE0B82" w:rsidRDefault="000A7E25" w:rsidP="000A7E25">
      <w:r w:rsidRPr="002D10EB">
        <w:t>Ce n</w:t>
      </w:r>
      <w:r w:rsidR="00EE0B82">
        <w:t>’</w:t>
      </w:r>
      <w:r w:rsidRPr="002D10EB">
        <w:t>est pas un train comme un autre</w:t>
      </w:r>
      <w:r w:rsidR="00EE0B82">
        <w:t xml:space="preserve"> ; </w:t>
      </w:r>
      <w:r w:rsidRPr="002D10EB">
        <w:t>pas davantage un tram</w:t>
      </w:r>
      <w:r w:rsidR="00EE0B82">
        <w:t xml:space="preserve"> ; </w:t>
      </w:r>
      <w:r w:rsidRPr="002D10EB">
        <w:t>entre les deux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un vicinal</w:t>
      </w:r>
      <w:r w:rsidR="00EE0B82">
        <w:t xml:space="preserve">. </w:t>
      </w:r>
      <w:r w:rsidRPr="002D10EB">
        <w:t>Il n</w:t>
      </w:r>
      <w:r w:rsidR="00EE0B82">
        <w:t>’</w:t>
      </w:r>
      <w:r w:rsidRPr="002D10EB">
        <w:t>exige ni barrières</w:t>
      </w:r>
      <w:r w:rsidR="00EE0B82">
        <w:t xml:space="preserve">, </w:t>
      </w:r>
      <w:r w:rsidRPr="002D10EB">
        <w:t>ni route pour lui seul</w:t>
      </w:r>
      <w:r w:rsidR="00EE0B82">
        <w:t xml:space="preserve">. </w:t>
      </w:r>
      <w:r w:rsidRPr="002D10EB">
        <w:t>Il se contente d</w:t>
      </w:r>
      <w:r w:rsidR="00EE0B82">
        <w:t>’</w:t>
      </w:r>
      <w:r w:rsidRPr="002D10EB">
        <w:t>un bord de la chaussée</w:t>
      </w:r>
      <w:r w:rsidR="00EE0B82">
        <w:t xml:space="preserve">, </w:t>
      </w:r>
      <w:r w:rsidRPr="002D10EB">
        <w:t>ta</w:t>
      </w:r>
      <w:r w:rsidRPr="002D10EB">
        <w:t>n</w:t>
      </w:r>
      <w:r w:rsidRPr="002D10EB">
        <w:t>tôt à droite</w:t>
      </w:r>
      <w:r w:rsidR="00EE0B82">
        <w:t xml:space="preserve">, </w:t>
      </w:r>
      <w:r w:rsidRPr="002D10EB">
        <w:t>tantôt à gauche</w:t>
      </w:r>
      <w:r w:rsidR="00EE0B82">
        <w:t xml:space="preserve">, </w:t>
      </w:r>
      <w:r w:rsidRPr="002D10EB">
        <w:t>où on le pousse</w:t>
      </w:r>
      <w:r w:rsidR="00EE0B82">
        <w:t xml:space="preserve">. </w:t>
      </w:r>
      <w:r w:rsidRPr="002D10EB">
        <w:t>Il marche à la vapeur</w:t>
      </w:r>
      <w:r w:rsidR="00EE0B82">
        <w:t xml:space="preserve">. </w:t>
      </w:r>
      <w:r w:rsidRPr="002D10EB">
        <w:t>Comme elle pourrait se refroidir</w:t>
      </w:r>
      <w:r w:rsidR="00EE0B82">
        <w:t xml:space="preserve">, </w:t>
      </w:r>
      <w:r w:rsidRPr="002D10EB">
        <w:t>il abrite sa machine sous un toit</w:t>
      </w:r>
      <w:r w:rsidR="00EE0B82">
        <w:t xml:space="preserve">, </w:t>
      </w:r>
      <w:r w:rsidRPr="002D10EB">
        <w:t>et cache ses roues sous des volants en tôle</w:t>
      </w:r>
      <w:r w:rsidR="00EE0B82">
        <w:t xml:space="preserve">. </w:t>
      </w:r>
      <w:r w:rsidRPr="002D10EB">
        <w:t>Ses voitures ne sont ni noires</w:t>
      </w:r>
      <w:r w:rsidR="00EE0B82">
        <w:t xml:space="preserve">, </w:t>
      </w:r>
      <w:r w:rsidRPr="002D10EB">
        <w:t>ni rouges</w:t>
      </w:r>
      <w:r w:rsidR="00EE0B82">
        <w:t xml:space="preserve">, </w:t>
      </w:r>
      <w:r w:rsidRPr="002D10EB">
        <w:t>ni couleur de bois</w:t>
      </w:r>
      <w:r w:rsidR="00EE0B82">
        <w:t xml:space="preserve"> ; </w:t>
      </w:r>
      <w:r w:rsidRPr="002D10EB">
        <w:t>elles sont vertes</w:t>
      </w:r>
      <w:r w:rsidR="00EE0B82">
        <w:t xml:space="preserve">, </w:t>
      </w:r>
      <w:r w:rsidRPr="002D10EB">
        <w:t>avec</w:t>
      </w:r>
      <w:r w:rsidR="00EE0B82">
        <w:t xml:space="preserve">, </w:t>
      </w:r>
      <w:r w:rsidRPr="002D10EB">
        <w:t>un peu de sale</w:t>
      </w:r>
      <w:r w:rsidR="00EE0B82">
        <w:t xml:space="preserve">. </w:t>
      </w:r>
      <w:r w:rsidRPr="002D10EB">
        <w:t>Deux classes</w:t>
      </w:r>
      <w:r w:rsidR="00EE0B82">
        <w:t xml:space="preserve"> : </w:t>
      </w:r>
      <w:r w:rsidRPr="002D10EB">
        <w:t>des premières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il faut des secondes</w:t>
      </w:r>
      <w:r w:rsidR="00EE0B82">
        <w:t xml:space="preserve">. </w:t>
      </w:r>
      <w:r w:rsidRPr="002D10EB">
        <w:t>On gagne le ciel à faire pénitence sur les ba</w:t>
      </w:r>
      <w:r w:rsidRPr="002D10EB">
        <w:t>n</w:t>
      </w:r>
      <w:r w:rsidRPr="002D10EB">
        <w:t>quettes</w:t>
      </w:r>
      <w:r w:rsidR="00EE0B82">
        <w:t xml:space="preserve">. </w:t>
      </w:r>
      <w:r w:rsidRPr="002D10EB">
        <w:t>Il y a aussi des plates-formes</w:t>
      </w:r>
      <w:r w:rsidR="00EE0B82">
        <w:t xml:space="preserve">. </w:t>
      </w:r>
      <w:r w:rsidRPr="002D10EB">
        <w:t>Contrairement à la formule</w:t>
      </w:r>
      <w:r w:rsidR="00EE0B82">
        <w:t xml:space="preserve">, </w:t>
      </w:r>
      <w:r w:rsidRPr="002D10EB">
        <w:t xml:space="preserve">on peut </w:t>
      </w:r>
      <w:r w:rsidR="00EE0B82">
        <w:t>« </w:t>
      </w:r>
      <w:r w:rsidRPr="002D10EB">
        <w:t>fumer et cracher par terre</w:t>
      </w:r>
      <w:r w:rsidR="00EE0B82">
        <w:t> ».</w:t>
      </w:r>
    </w:p>
    <w:p w14:paraId="34C9347E" w14:textId="77777777" w:rsidR="00EE0B82" w:rsidRDefault="000A7E25" w:rsidP="000A7E25">
      <w:r w:rsidRPr="002D10EB">
        <w:t>Je suis seul dans mon coin</w:t>
      </w:r>
      <w:r w:rsidR="00EE0B82">
        <w:t xml:space="preserve">. </w:t>
      </w:r>
      <w:r w:rsidRPr="002D10EB">
        <w:t>Au revoir</w:t>
      </w:r>
      <w:r w:rsidR="00EE0B82">
        <w:t xml:space="preserve">, </w:t>
      </w:r>
      <w:r w:rsidRPr="002D10EB">
        <w:t>les Trappistes</w:t>
      </w:r>
      <w:r w:rsidR="00EE0B82">
        <w:t xml:space="preserve"> ! </w:t>
      </w:r>
      <w:r w:rsidRPr="002D10EB">
        <w:t>Au revoir</w:t>
      </w:r>
      <w:r w:rsidR="00EE0B82">
        <w:t xml:space="preserve">, </w:t>
      </w:r>
      <w:r w:rsidRPr="002D10EB">
        <w:t>les betteraves</w:t>
      </w:r>
      <w:r w:rsidR="00EE0B82">
        <w:t xml:space="preserve"> ! </w:t>
      </w:r>
      <w:r w:rsidRPr="002D10EB">
        <w:t>Au revoir Lice</w:t>
      </w:r>
      <w:r w:rsidR="00EE0B82">
        <w:t xml:space="preserve">, </w:t>
      </w:r>
      <w:r w:rsidRPr="002D10EB">
        <w:t>la jument</w:t>
      </w:r>
      <w:r w:rsidR="00EE0B82">
        <w:t xml:space="preserve">, </w:t>
      </w:r>
      <w:r w:rsidRPr="002D10EB">
        <w:t>qui t</w:t>
      </w:r>
      <w:r w:rsidR="00EE0B82">
        <w:t>’</w:t>
      </w:r>
      <w:r w:rsidRPr="002D10EB">
        <w:t>en fourres jusque-là</w:t>
      </w:r>
      <w:r w:rsidR="00EE0B82">
        <w:t xml:space="preserve">, </w:t>
      </w:r>
      <w:r w:rsidRPr="002D10EB">
        <w:t>de ce trèfle</w:t>
      </w:r>
      <w:r w:rsidR="00EE0B82">
        <w:t xml:space="preserve"> ! </w:t>
      </w:r>
      <w:r w:rsidRPr="002D10EB">
        <w:t>Cette fois</w:t>
      </w:r>
      <w:r w:rsidR="00EE0B82">
        <w:t xml:space="preserve">, </w:t>
      </w:r>
      <w:r w:rsidRPr="002D10EB">
        <w:t>ce n</w:t>
      </w:r>
      <w:r w:rsidR="00EE0B82">
        <w:t>’</w:t>
      </w:r>
      <w:r w:rsidRPr="002D10EB">
        <w:t>est pas moi qui marche</w:t>
      </w:r>
      <w:r w:rsidR="00EE0B82">
        <w:t xml:space="preserve"> : </w:t>
      </w:r>
      <w:r w:rsidRPr="002D10EB">
        <w:t>c</w:t>
      </w:r>
      <w:r w:rsidR="00EE0B82">
        <w:t>’</w:t>
      </w:r>
      <w:r w:rsidRPr="002D10EB">
        <w:t>est la chaussée qui accourt en robe de champs</w:t>
      </w:r>
      <w:r w:rsidR="00EE0B82">
        <w:t xml:space="preserve">, </w:t>
      </w:r>
      <w:r w:rsidRPr="002D10EB">
        <w:t>étincelante de mares</w:t>
      </w:r>
      <w:r w:rsidR="00EE0B82">
        <w:t xml:space="preserve">, </w:t>
      </w:r>
      <w:r w:rsidRPr="002D10EB">
        <w:t>des bouquets de bruyère épinglés à sa traîne</w:t>
      </w:r>
      <w:r w:rsidR="00EE0B82">
        <w:t xml:space="preserve">. </w:t>
      </w:r>
      <w:r w:rsidRPr="002D10EB">
        <w:t>Je reco</w:t>
      </w:r>
      <w:r w:rsidRPr="002D10EB">
        <w:t>n</w:t>
      </w:r>
      <w:r w:rsidRPr="002D10EB">
        <w:t>nais mes arbres</w:t>
      </w:r>
      <w:r w:rsidR="00EE0B82">
        <w:t xml:space="preserve">. </w:t>
      </w:r>
      <w:r w:rsidRPr="002D10EB">
        <w:t>Sous ce buisson</w:t>
      </w:r>
      <w:r w:rsidR="00EE0B82">
        <w:t xml:space="preserve">, </w:t>
      </w:r>
      <w:r w:rsidRPr="002D10EB">
        <w:t>Fons a tué son dernier lièvre</w:t>
      </w:r>
      <w:r w:rsidR="00EE0B82">
        <w:t xml:space="preserve">. </w:t>
      </w:r>
      <w:r w:rsidRPr="002D10EB">
        <w:t>Mes pieds ont déjà lavé l</w:t>
      </w:r>
      <w:r w:rsidR="00EE0B82">
        <w:t>’</w:t>
      </w:r>
      <w:r w:rsidRPr="002D10EB">
        <w:t>eau de ce ruisseau</w:t>
      </w:r>
      <w:r w:rsidR="00EE0B82">
        <w:t xml:space="preserve">. </w:t>
      </w:r>
      <w:r w:rsidRPr="002D10EB">
        <w:t>Voici le pré de Wannus</w:t>
      </w:r>
      <w:r w:rsidR="00EE0B82">
        <w:t xml:space="preserve">, </w:t>
      </w:r>
      <w:r w:rsidRPr="002D10EB">
        <w:t>la maison du missionnaire</w:t>
      </w:r>
      <w:r w:rsidR="00EE0B82">
        <w:t xml:space="preserve">. </w:t>
      </w:r>
      <w:r w:rsidRPr="002D10EB">
        <w:t>Entre le vert des sapins</w:t>
      </w:r>
      <w:r w:rsidR="00EE0B82">
        <w:t xml:space="preserve">, </w:t>
      </w:r>
      <w:r w:rsidRPr="002D10EB">
        <w:t>le rouge de son toit est long à disparaître</w:t>
      </w:r>
      <w:r w:rsidR="00EE0B82">
        <w:t xml:space="preserve"> ! </w:t>
      </w:r>
      <w:r w:rsidRPr="002D10EB">
        <w:t>Puis</w:t>
      </w:r>
      <w:r w:rsidR="00EE0B82">
        <w:t xml:space="preserve">, </w:t>
      </w:r>
      <w:r w:rsidRPr="002D10EB">
        <w:t>halte</w:t>
      </w:r>
      <w:r w:rsidR="00EE0B82">
        <w:t> :</w:t>
      </w:r>
    </w:p>
    <w:p w14:paraId="25EF9D4B" w14:textId="77777777" w:rsidR="00EE0B82" w:rsidRDefault="00EE0B82" w:rsidP="000A7E25">
      <w:r>
        <w:rPr>
          <w:rFonts w:eastAsia="Georgia"/>
        </w:rPr>
        <w:t>— </w:t>
      </w:r>
      <w:r w:rsidR="000A7E25" w:rsidRPr="002D10EB">
        <w:rPr>
          <w:i/>
          <w:iCs/>
        </w:rPr>
        <w:t>Sint-Antonus</w:t>
      </w:r>
      <w:r>
        <w:t> !</w:t>
      </w:r>
    </w:p>
    <w:p w14:paraId="7471FFB7" w14:textId="77777777" w:rsidR="00EE0B82" w:rsidRDefault="000A7E25" w:rsidP="000A7E25">
      <w:r w:rsidRPr="002D10EB">
        <w:t>Encore un peu</w:t>
      </w:r>
      <w:r w:rsidR="00EE0B82">
        <w:t xml:space="preserve">, </w:t>
      </w:r>
      <w:r w:rsidRPr="002D10EB">
        <w:t>Westmalle</w:t>
      </w:r>
      <w:r w:rsidR="00EE0B82">
        <w:t xml:space="preserve">. </w:t>
      </w:r>
      <w:r w:rsidRPr="002D10EB">
        <w:t>Un couvent des Sœurs Noires</w:t>
      </w:r>
      <w:r w:rsidR="00EE0B82">
        <w:t xml:space="preserve">. </w:t>
      </w:r>
      <w:r w:rsidRPr="002D10EB">
        <w:t>La chapelle paroissiale</w:t>
      </w:r>
      <w:r w:rsidR="00EE0B82">
        <w:t xml:space="preserve"> ; </w:t>
      </w:r>
      <w:r w:rsidRPr="002D10EB">
        <w:t>la hutte de Sus Verhœven</w:t>
      </w:r>
      <w:r w:rsidR="00EE0B82">
        <w:t xml:space="preserve">, </w:t>
      </w:r>
      <w:r w:rsidRPr="002D10EB">
        <w:t xml:space="preserve">le </w:t>
      </w:r>
      <w:r w:rsidRPr="002D10EB">
        <w:lastRenderedPageBreak/>
        <w:t>charpe</w:t>
      </w:r>
      <w:r w:rsidRPr="002D10EB">
        <w:t>n</w:t>
      </w:r>
      <w:r w:rsidRPr="002D10EB">
        <w:t>tier</w:t>
      </w:r>
      <w:r w:rsidR="00EE0B82">
        <w:t xml:space="preserve">. </w:t>
      </w:r>
      <w:r w:rsidRPr="002D10EB">
        <w:t>Il faut attendre à cause de la machine qui prend de l</w:t>
      </w:r>
      <w:r w:rsidR="00EE0B82">
        <w:t>’</w:t>
      </w:r>
      <w:r w:rsidRPr="002D10EB">
        <w:t>eau</w:t>
      </w:r>
      <w:r w:rsidR="00EE0B82">
        <w:t xml:space="preserve"> ; </w:t>
      </w:r>
      <w:r w:rsidRPr="002D10EB">
        <w:t>ou c</w:t>
      </w:r>
      <w:r w:rsidR="00EE0B82">
        <w:t>’</w:t>
      </w:r>
      <w:r w:rsidRPr="002D10EB">
        <w:t>est le machiniste qui en lâche</w:t>
      </w:r>
      <w:r w:rsidR="00EE0B82">
        <w:t>.</w:t>
      </w:r>
    </w:p>
    <w:p w14:paraId="546BF588" w14:textId="77777777" w:rsidR="00EE0B82" w:rsidRDefault="000A7E25" w:rsidP="000A7E25">
      <w:r w:rsidRPr="002D10EB">
        <w:t>Un panier entre</w:t>
      </w:r>
      <w:r w:rsidR="00EE0B82">
        <w:t xml:space="preserve">, </w:t>
      </w:r>
      <w:r w:rsidRPr="002D10EB">
        <w:t>choisit une place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installe lourd de beurre</w:t>
      </w:r>
      <w:r w:rsidR="00EE0B82">
        <w:t xml:space="preserve"> ; </w:t>
      </w:r>
      <w:r w:rsidRPr="002D10EB">
        <w:t>un deuxième panier le suit</w:t>
      </w:r>
      <w:r w:rsidR="00EE0B82">
        <w:t xml:space="preserve">, </w:t>
      </w:r>
      <w:r w:rsidRPr="002D10EB">
        <w:t>puis un troisième qui tire</w:t>
      </w:r>
      <w:r w:rsidR="00EE0B82">
        <w:t xml:space="preserve">, </w:t>
      </w:r>
      <w:r w:rsidRPr="002D10EB">
        <w:t>après lui</w:t>
      </w:r>
      <w:r w:rsidR="00EE0B82">
        <w:t xml:space="preserve">, </w:t>
      </w:r>
      <w:r w:rsidRPr="002D10EB">
        <w:t>une paysanne bien grasse</w:t>
      </w:r>
      <w:r w:rsidR="00EE0B82">
        <w:t xml:space="preserve">, </w:t>
      </w:r>
      <w:r w:rsidRPr="002D10EB">
        <w:t>bien ronde</w:t>
      </w:r>
      <w:r w:rsidR="00EE0B82">
        <w:t xml:space="preserve">, </w:t>
      </w:r>
      <w:r w:rsidRPr="002D10EB">
        <w:t>toute en fleurs</w:t>
      </w:r>
      <w:r w:rsidR="00EE0B82">
        <w:t xml:space="preserve"> : </w:t>
      </w:r>
      <w:r w:rsidRPr="002D10EB">
        <w:t>un coin de bruyère qui voyage</w:t>
      </w:r>
      <w:r w:rsidR="00EE0B82">
        <w:t>.</w:t>
      </w:r>
    </w:p>
    <w:p w14:paraId="4CB74B8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</w:t>
      </w:r>
      <w:r>
        <w:t xml:space="preserve"> ! </w:t>
      </w:r>
      <w:r w:rsidR="000A7E25" w:rsidRPr="002D10EB">
        <w:t>mais</w:t>
      </w:r>
      <w:r>
        <w:t xml:space="preserve">, </w:t>
      </w:r>
      <w:r w:rsidR="000A7E25" w:rsidRPr="002D10EB">
        <w:t>oui</w:t>
      </w:r>
      <w:r>
        <w:t xml:space="preserve">, </w:t>
      </w:r>
      <w:r w:rsidR="000A7E25" w:rsidRPr="002D10EB">
        <w:t>mon Dieu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le monsieur aux poules</w:t>
      </w:r>
      <w:r>
        <w:t> !</w:t>
      </w:r>
    </w:p>
    <w:p w14:paraId="2ED9742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oui</w:t>
      </w:r>
      <w:r>
        <w:t xml:space="preserve">, </w:t>
      </w:r>
      <w:r w:rsidR="000A7E25" w:rsidRPr="002D10EB">
        <w:t>hé</w:t>
      </w:r>
      <w:r>
        <w:t xml:space="preserve"> ! </w:t>
      </w:r>
      <w:r w:rsidR="000A7E25" w:rsidRPr="002D10EB">
        <w:t>bonjour</w:t>
      </w:r>
      <w:r>
        <w:t xml:space="preserve">, </w:t>
      </w:r>
      <w:r w:rsidR="000A7E25" w:rsidRPr="002D10EB">
        <w:t>Trees</w:t>
      </w:r>
      <w:r>
        <w:t> !</w:t>
      </w:r>
    </w:p>
    <w:p w14:paraId="674ABF08" w14:textId="77777777" w:rsidR="00EE0B82" w:rsidRDefault="000A7E25" w:rsidP="000A7E25">
      <w:r w:rsidRPr="002D10EB">
        <w:t>Une secousse</w:t>
      </w:r>
      <w:r w:rsidR="00EE0B82">
        <w:t xml:space="preserve"> : </w:t>
      </w:r>
      <w:r w:rsidRPr="002D10EB">
        <w:t>on repart</w:t>
      </w:r>
      <w:r w:rsidR="00EE0B82">
        <w:t xml:space="preserve">… </w:t>
      </w:r>
      <w:r w:rsidRPr="002D10EB">
        <w:t>Des arbres</w:t>
      </w:r>
      <w:r w:rsidR="00EE0B82">
        <w:t xml:space="preserve">, </w:t>
      </w:r>
      <w:r w:rsidRPr="002D10EB">
        <w:t>une charrette</w:t>
      </w:r>
      <w:r w:rsidR="00EE0B82">
        <w:t xml:space="preserve"> ; </w:t>
      </w:r>
      <w:r w:rsidRPr="002D10EB">
        <w:t>d</w:t>
      </w:r>
      <w:r w:rsidRPr="002D10EB">
        <w:t>e</w:t>
      </w:r>
      <w:r w:rsidRPr="002D10EB">
        <w:t>vant son puits</w:t>
      </w:r>
      <w:r w:rsidR="00EE0B82">
        <w:t xml:space="preserve">, </w:t>
      </w:r>
      <w:r w:rsidRPr="002D10EB">
        <w:t>le fessard d</w:t>
      </w:r>
      <w:r w:rsidR="00EE0B82">
        <w:t>’</w:t>
      </w:r>
      <w:r w:rsidRPr="002D10EB">
        <w:t>une fermière</w:t>
      </w:r>
      <w:r w:rsidR="00EE0B82">
        <w:t> :</w:t>
      </w:r>
    </w:p>
    <w:p w14:paraId="398F8A3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Beau temps</w:t>
      </w:r>
      <w:r>
        <w:t xml:space="preserve">, </w:t>
      </w:r>
      <w:r w:rsidR="000A7E25" w:rsidRPr="002D10EB">
        <w:t>hé</w:t>
      </w:r>
      <w:r>
        <w:t xml:space="preserve"> ! </w:t>
      </w:r>
      <w:r w:rsidR="000A7E25" w:rsidRPr="002D10EB">
        <w:t>monsieur</w:t>
      </w:r>
      <w:r>
        <w:t>.</w:t>
      </w:r>
    </w:p>
    <w:p w14:paraId="52B57668" w14:textId="77777777" w:rsidR="00EE0B82" w:rsidRDefault="000A7E25" w:rsidP="000A7E25">
      <w:r w:rsidRPr="002D10EB">
        <w:t>Il doit y avoir plein d</w:t>
      </w:r>
      <w:r w:rsidR="00EE0B82">
        <w:t>’</w:t>
      </w:r>
      <w:r w:rsidRPr="002D10EB">
        <w:t>abeilles sur ce trèfle</w:t>
      </w:r>
      <w:r w:rsidR="00EE0B82">
        <w:t xml:space="preserve">. </w:t>
      </w:r>
      <w:r w:rsidRPr="002D10EB">
        <w:t>Par les vitres</w:t>
      </w:r>
      <w:r w:rsidR="00EE0B82">
        <w:t xml:space="preserve">, </w:t>
      </w:r>
      <w:r w:rsidRPr="002D10EB">
        <w:t>le soleil pousse ses rayons et fait</w:t>
      </w:r>
      <w:r w:rsidR="00EE0B82">
        <w:t xml:space="preserve">, </w:t>
      </w:r>
      <w:r w:rsidRPr="002D10EB">
        <w:t>avec nous</w:t>
      </w:r>
      <w:r w:rsidR="00EE0B82">
        <w:t xml:space="preserve">, </w:t>
      </w:r>
      <w:r w:rsidRPr="002D10EB">
        <w:t>le voyage</w:t>
      </w:r>
      <w:r w:rsidR="00EE0B82">
        <w:t xml:space="preserve">. </w:t>
      </w:r>
      <w:r w:rsidRPr="002D10EB">
        <w:t>Les sapins embaument</w:t>
      </w:r>
      <w:r w:rsidR="00EE0B82">
        <w:t xml:space="preserve">. </w:t>
      </w:r>
      <w:r w:rsidRPr="002D10EB">
        <w:t>Les paysans ont chaud dans leurs champs</w:t>
      </w:r>
      <w:r w:rsidR="00EE0B82">
        <w:t xml:space="preserve">… </w:t>
      </w:r>
      <w:r w:rsidRPr="002D10EB">
        <w:t>E</w:t>
      </w:r>
      <w:r w:rsidRPr="002D10EB">
        <w:t>n</w:t>
      </w:r>
      <w:r w:rsidRPr="002D10EB">
        <w:t>core une halte</w:t>
      </w:r>
      <w:r w:rsidR="00EE0B82">
        <w:t> :</w:t>
      </w:r>
    </w:p>
    <w:p w14:paraId="168C503F" w14:textId="77777777" w:rsidR="00EE0B82" w:rsidRDefault="00EE0B82" w:rsidP="000A7E25">
      <w:pPr>
        <w:rPr>
          <w:i/>
          <w:iCs/>
        </w:rPr>
      </w:pPr>
      <w:r>
        <w:rPr>
          <w:rFonts w:eastAsia="Georgia"/>
        </w:rPr>
        <w:t>— </w:t>
      </w:r>
      <w:r w:rsidR="000A7E25" w:rsidRPr="002D10EB">
        <w:rPr>
          <w:i/>
          <w:iCs/>
        </w:rPr>
        <w:t>Plœg</w:t>
      </w:r>
      <w:r>
        <w:rPr>
          <w:i/>
          <w:iCs/>
        </w:rPr>
        <w:t> !</w:t>
      </w:r>
    </w:p>
    <w:p w14:paraId="1FEF39E9" w14:textId="77777777" w:rsidR="00EE0B82" w:rsidRDefault="000A7E25" w:rsidP="000A7E25">
      <w:r w:rsidRPr="002D10EB">
        <w:t>Une auberge</w:t>
      </w:r>
      <w:r w:rsidR="00EE0B82">
        <w:t xml:space="preserve"> : </w:t>
      </w:r>
      <w:r w:rsidRPr="002D10EB">
        <w:t>l</w:t>
      </w:r>
      <w:r w:rsidR="00EE0B82">
        <w:t>’</w:t>
      </w:r>
      <w:r w:rsidRPr="002D10EB">
        <w:t>auberge des Baerkaelens qui a couru plus vite que nous</w:t>
      </w:r>
      <w:r w:rsidR="00EE0B82">
        <w:t xml:space="preserve">. </w:t>
      </w:r>
      <w:r w:rsidRPr="002D10EB">
        <w:t>Un gendarme en sort et</w:t>
      </w:r>
      <w:r w:rsidR="00EE0B82">
        <w:t xml:space="preserve">, </w:t>
      </w:r>
      <w:r w:rsidRPr="002D10EB">
        <w:t>soupçonneux</w:t>
      </w:r>
      <w:r w:rsidR="00EE0B82">
        <w:t xml:space="preserve">, </w:t>
      </w:r>
      <w:r w:rsidRPr="002D10EB">
        <w:t>nous regarde</w:t>
      </w:r>
      <w:r w:rsidR="00EE0B82">
        <w:t xml:space="preserve">. </w:t>
      </w:r>
      <w:r w:rsidRPr="002D10EB">
        <w:t>Heureusement</w:t>
      </w:r>
      <w:r w:rsidR="00EE0B82">
        <w:t xml:space="preserve">, </w:t>
      </w:r>
      <w:r w:rsidRPr="002D10EB">
        <w:t>on repart</w:t>
      </w:r>
      <w:r w:rsidR="00EE0B82">
        <w:t>.</w:t>
      </w:r>
    </w:p>
    <w:p w14:paraId="378D5BE3" w14:textId="77777777" w:rsidR="00EE0B82" w:rsidRDefault="000A7E25" w:rsidP="000A7E25">
      <w:r w:rsidRPr="002D10EB">
        <w:t>Tiens</w:t>
      </w:r>
      <w:r w:rsidR="00EE0B82">
        <w:t xml:space="preserve"> ! </w:t>
      </w:r>
      <w:r w:rsidRPr="002D10EB">
        <w:t>quelle belle mare</w:t>
      </w:r>
      <w:r w:rsidR="00EE0B82">
        <w:t xml:space="preserve"> ! </w:t>
      </w:r>
      <w:r w:rsidRPr="002D10EB">
        <w:t>et ces petits bois</w:t>
      </w:r>
      <w:r w:rsidR="00EE0B82">
        <w:t xml:space="preserve"> ! </w:t>
      </w:r>
      <w:r w:rsidRPr="002D10EB">
        <w:t>Et ces fermes à chignon rouge et paupières vertes</w:t>
      </w:r>
      <w:r w:rsidR="00EE0B82">
        <w:t xml:space="preserve"> ! </w:t>
      </w:r>
      <w:r w:rsidRPr="002D10EB">
        <w:t>Au fond d</w:t>
      </w:r>
      <w:r w:rsidR="00EE0B82">
        <w:t>’</w:t>
      </w:r>
      <w:r w:rsidRPr="002D10EB">
        <w:t>une allée</w:t>
      </w:r>
      <w:r w:rsidR="00EE0B82">
        <w:t xml:space="preserve">, </w:t>
      </w:r>
      <w:r w:rsidRPr="002D10EB">
        <w:t>un bout de façade fait son effet de façade au fond d</w:t>
      </w:r>
      <w:r w:rsidR="00EE0B82">
        <w:t>’</w:t>
      </w:r>
      <w:r w:rsidRPr="002D10EB">
        <w:t>une allée</w:t>
      </w:r>
      <w:r w:rsidR="00EE0B82">
        <w:t xml:space="preserve"> : </w:t>
      </w:r>
      <w:r w:rsidRPr="002D10EB">
        <w:t xml:space="preserve">le château de </w:t>
      </w:r>
      <w:r w:rsidRPr="002D10EB">
        <w:rPr>
          <w:i/>
          <w:iCs/>
        </w:rPr>
        <w:t>Schilde</w:t>
      </w:r>
      <w:r w:rsidR="00EE0B82">
        <w:t>.</w:t>
      </w:r>
    </w:p>
    <w:p w14:paraId="450AEECD" w14:textId="77777777" w:rsidR="00EE0B82" w:rsidRDefault="000A7E25" w:rsidP="000A7E25">
      <w:r w:rsidRPr="002D10EB">
        <w:t>Longtemps avant l</w:t>
      </w:r>
      <w:r w:rsidR="00EE0B82">
        <w:t>’</w:t>
      </w:r>
      <w:r w:rsidRPr="002D10EB">
        <w:t>arrêt</w:t>
      </w:r>
      <w:r w:rsidR="00EE0B82">
        <w:t xml:space="preserve">, </w:t>
      </w:r>
      <w:r w:rsidRPr="002D10EB">
        <w:t>le train siffle</w:t>
      </w:r>
      <w:r w:rsidR="00EE0B82">
        <w:t xml:space="preserve"> : </w:t>
      </w:r>
      <w:r w:rsidRPr="002D10EB">
        <w:t>qu</w:t>
      </w:r>
      <w:r w:rsidR="00EE0B82">
        <w:t>’</w:t>
      </w:r>
      <w:r w:rsidRPr="002D10EB">
        <w:t>il arrive</w:t>
      </w:r>
      <w:r w:rsidR="00EE0B82">
        <w:t xml:space="preserve"> ; </w:t>
      </w:r>
      <w:r w:rsidRPr="002D10EB">
        <w:t>mais à la halte</w:t>
      </w:r>
      <w:r w:rsidR="00EE0B82">
        <w:t xml:space="preserve">, </w:t>
      </w:r>
      <w:r w:rsidRPr="002D10EB">
        <w:t>il s</w:t>
      </w:r>
      <w:r w:rsidR="00EE0B82">
        <w:t>’</w:t>
      </w:r>
      <w:r w:rsidRPr="002D10EB">
        <w:t>oublie et doit s</w:t>
      </w:r>
      <w:r w:rsidR="00EE0B82">
        <w:t>’</w:t>
      </w:r>
      <w:r w:rsidRPr="002D10EB">
        <w:t>arc-bouter des quatre roues</w:t>
      </w:r>
      <w:r w:rsidR="00EE0B82">
        <w:t xml:space="preserve">, </w:t>
      </w:r>
      <w:r w:rsidRPr="002D10EB">
        <w:t>pour stopper court</w:t>
      </w:r>
      <w:r w:rsidR="00EE0B82">
        <w:t xml:space="preserve">. </w:t>
      </w:r>
      <w:r w:rsidRPr="002D10EB">
        <w:t>Le choc m</w:t>
      </w:r>
      <w:r w:rsidR="00EE0B82">
        <w:t>’</w:t>
      </w:r>
      <w:r w:rsidRPr="002D10EB">
        <w:t>envoie</w:t>
      </w:r>
      <w:r w:rsidR="00EE0B82">
        <w:t xml:space="preserve">, </w:t>
      </w:r>
      <w:r w:rsidRPr="002D10EB">
        <w:t>dans la poitrine</w:t>
      </w:r>
      <w:r w:rsidR="00EE0B82">
        <w:t xml:space="preserve">, </w:t>
      </w:r>
      <w:r w:rsidRPr="002D10EB">
        <w:t xml:space="preserve">quelque </w:t>
      </w:r>
      <w:r w:rsidRPr="002D10EB">
        <w:lastRenderedPageBreak/>
        <w:t>chose de rude et massif</w:t>
      </w:r>
      <w:r w:rsidR="00EE0B82">
        <w:t xml:space="preserve">, </w:t>
      </w:r>
      <w:r w:rsidRPr="002D10EB">
        <w:t>comme un coup de poing</w:t>
      </w:r>
      <w:r w:rsidR="00EE0B82">
        <w:t xml:space="preserve"> : </w:t>
      </w:r>
      <w:r w:rsidRPr="002D10EB">
        <w:t>le sein gauche de Trees</w:t>
      </w:r>
      <w:r w:rsidR="00EE0B82">
        <w:t xml:space="preserve">… </w:t>
      </w:r>
      <w:r w:rsidRPr="002D10EB">
        <w:t>Et il y a l</w:t>
      </w:r>
      <w:r w:rsidR="00EE0B82">
        <w:t>’</w:t>
      </w:r>
      <w:r w:rsidRPr="002D10EB">
        <w:t>autre</w:t>
      </w:r>
      <w:r w:rsidR="00EE0B82">
        <w:t> !</w:t>
      </w:r>
    </w:p>
    <w:p w14:paraId="4F78186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</w:t>
      </w:r>
      <w:r>
        <w:t xml:space="preserve"> ! </w:t>
      </w:r>
      <w:r w:rsidR="000A7E25" w:rsidRPr="002D10EB">
        <w:t>mais oui</w:t>
      </w:r>
      <w:r>
        <w:t xml:space="preserve">, </w:t>
      </w:r>
      <w:r w:rsidR="000A7E25" w:rsidRPr="002D10EB">
        <w:t>mon Dieu</w:t>
      </w:r>
      <w:r>
        <w:t xml:space="preserve">, </w:t>
      </w:r>
      <w:r w:rsidR="000A7E25" w:rsidRPr="002D10EB">
        <w:t>oui</w:t>
      </w:r>
      <w:r>
        <w:t>.</w:t>
      </w:r>
    </w:p>
    <w:p w14:paraId="4D4DBAEE" w14:textId="77777777" w:rsidR="00EE0B82" w:rsidRDefault="000A7E25" w:rsidP="000A7E25">
      <w:r w:rsidRPr="002D10EB">
        <w:t>On stationne longtemps</w:t>
      </w:r>
      <w:r w:rsidR="00EE0B82">
        <w:t xml:space="preserve">. </w:t>
      </w:r>
      <w:r w:rsidRPr="002D10EB">
        <w:t>Le village en vaut la peine</w:t>
      </w:r>
      <w:r w:rsidR="00EE0B82">
        <w:t xml:space="preserve">. </w:t>
      </w:r>
      <w:r w:rsidRPr="002D10EB">
        <w:t>À droite</w:t>
      </w:r>
      <w:r w:rsidR="00EE0B82">
        <w:t xml:space="preserve">, </w:t>
      </w:r>
      <w:r w:rsidRPr="002D10EB">
        <w:t>un hôtel pour les gens de la ville</w:t>
      </w:r>
      <w:r w:rsidR="00EE0B82">
        <w:t xml:space="preserve"> ; </w:t>
      </w:r>
      <w:r w:rsidRPr="002D10EB">
        <w:t>à gauche</w:t>
      </w:r>
      <w:r w:rsidR="00EE0B82">
        <w:t xml:space="preserve">, </w:t>
      </w:r>
      <w:r w:rsidRPr="002D10EB">
        <w:t>la maison d</w:t>
      </w:r>
      <w:r w:rsidR="00EE0B82">
        <w:t>’</w:t>
      </w:r>
      <w:r w:rsidRPr="002D10EB">
        <w:t>un monsieur qui ne fait rien</w:t>
      </w:r>
      <w:r w:rsidR="00EE0B82">
        <w:t xml:space="preserve"> ; </w:t>
      </w:r>
      <w:r w:rsidRPr="002D10EB">
        <w:t>puis la prison communale</w:t>
      </w:r>
      <w:r w:rsidR="00EE0B82">
        <w:t xml:space="preserve"> : </w:t>
      </w:r>
      <w:r w:rsidRPr="002D10EB">
        <w:t>un ancien trou à porcs</w:t>
      </w:r>
      <w:r w:rsidR="00EE0B82">
        <w:t xml:space="preserve">, </w:t>
      </w:r>
      <w:r w:rsidRPr="002D10EB">
        <w:t>dont la serrure ne joue plus</w:t>
      </w:r>
      <w:r w:rsidR="00EE0B82">
        <w:t>.</w:t>
      </w:r>
    </w:p>
    <w:p w14:paraId="3A09122E" w14:textId="77777777" w:rsidR="00EE0B82" w:rsidRDefault="000A7E25" w:rsidP="000A7E25">
      <w:r w:rsidRPr="002D10EB">
        <w:t>Des voyageurs montent</w:t>
      </w:r>
      <w:r w:rsidR="00EE0B82">
        <w:t xml:space="preserve">, </w:t>
      </w:r>
      <w:r w:rsidRPr="002D10EB">
        <w:t>encore de chez nous</w:t>
      </w:r>
      <w:r w:rsidR="00EE0B82">
        <w:t xml:space="preserve"> : </w:t>
      </w:r>
      <w:r w:rsidRPr="002D10EB">
        <w:t>les hommes</w:t>
      </w:r>
      <w:r w:rsidR="00EE0B82">
        <w:t xml:space="preserve">, </w:t>
      </w:r>
      <w:r w:rsidRPr="002D10EB">
        <w:t>peints en bleu dans leur blouse</w:t>
      </w:r>
      <w:r w:rsidR="00EE0B82">
        <w:t xml:space="preserve">, </w:t>
      </w:r>
      <w:r w:rsidRPr="002D10EB">
        <w:t>les femmes bariolées de châles</w:t>
      </w:r>
      <w:r w:rsidR="00EE0B82">
        <w:t xml:space="preserve">. </w:t>
      </w:r>
      <w:r w:rsidRPr="002D10EB">
        <w:t>On s</w:t>
      </w:r>
      <w:r w:rsidR="00EE0B82">
        <w:t>’</w:t>
      </w:r>
      <w:r w:rsidRPr="002D10EB">
        <w:t>entasse</w:t>
      </w:r>
      <w:r w:rsidR="00EE0B82">
        <w:t xml:space="preserve">, </w:t>
      </w:r>
      <w:r w:rsidRPr="002D10EB">
        <w:t>on parle</w:t>
      </w:r>
      <w:r w:rsidR="00EE0B82">
        <w:t xml:space="preserve"> : </w:t>
      </w:r>
      <w:r w:rsidRPr="002D10EB">
        <w:t>tout le wagon chante</w:t>
      </w:r>
      <w:r w:rsidR="00EE0B82">
        <w:t xml:space="preserve">. </w:t>
      </w:r>
      <w:r w:rsidRPr="002D10EB">
        <w:t>On repart</w:t>
      </w:r>
      <w:r w:rsidR="00EE0B82">
        <w:t>.</w:t>
      </w:r>
    </w:p>
    <w:p w14:paraId="090B40C3" w14:textId="77777777" w:rsidR="00EE0B82" w:rsidRDefault="000A7E25" w:rsidP="000A7E25">
      <w:r w:rsidRPr="002D10EB">
        <w:t>Dérangé des banquettes</w:t>
      </w:r>
      <w:r w:rsidR="00EE0B82">
        <w:t xml:space="preserve">, </w:t>
      </w:r>
      <w:r w:rsidRPr="002D10EB">
        <w:t>le soleil se réfugie où il peut</w:t>
      </w:r>
      <w:r w:rsidR="00EE0B82">
        <w:t xml:space="preserve"> : </w:t>
      </w:r>
      <w:r w:rsidRPr="002D10EB">
        <w:t>là</w:t>
      </w:r>
      <w:r w:rsidR="00EE0B82">
        <w:t xml:space="preserve">, </w:t>
      </w:r>
      <w:r w:rsidRPr="002D10EB">
        <w:t>sur un bout de genou</w:t>
      </w:r>
      <w:r w:rsidR="00EE0B82">
        <w:t xml:space="preserve"> ; </w:t>
      </w:r>
      <w:r w:rsidRPr="002D10EB">
        <w:t>là</w:t>
      </w:r>
      <w:r w:rsidR="00EE0B82">
        <w:t xml:space="preserve">, </w:t>
      </w:r>
      <w:r w:rsidRPr="002D10EB">
        <w:t>dans un coin de barbe</w:t>
      </w:r>
      <w:r w:rsidR="00EE0B82">
        <w:t xml:space="preserve"> ; </w:t>
      </w:r>
      <w:r w:rsidRPr="002D10EB">
        <w:t>ici</w:t>
      </w:r>
      <w:r w:rsidR="00EE0B82">
        <w:t xml:space="preserve">, </w:t>
      </w:r>
      <w:r w:rsidRPr="002D10EB">
        <w:t>en plein dans un œil</w:t>
      </w:r>
      <w:r w:rsidR="00EE0B82">
        <w:t xml:space="preserve">, </w:t>
      </w:r>
      <w:r w:rsidRPr="002D10EB">
        <w:t>dont la paupière se ferme</w:t>
      </w:r>
      <w:r w:rsidR="00EE0B82">
        <w:t xml:space="preserve"> : </w:t>
      </w:r>
      <w:r w:rsidRPr="002D10EB">
        <w:t>le reste se disperse et flotte au hasard</w:t>
      </w:r>
      <w:r w:rsidR="00EE0B82">
        <w:t xml:space="preserve">. </w:t>
      </w:r>
      <w:r w:rsidRPr="002D10EB">
        <w:t>Il flotte aussi beaucoup de fumée qui sort des pipes</w:t>
      </w:r>
      <w:r w:rsidR="00EE0B82">
        <w:t xml:space="preserve">. </w:t>
      </w:r>
      <w:r w:rsidRPr="002D10EB">
        <w:t>Les femmes mangent</w:t>
      </w:r>
      <w:r w:rsidR="00EE0B82">
        <w:t>.</w:t>
      </w:r>
    </w:p>
    <w:p w14:paraId="0FC02859" w14:textId="77777777" w:rsidR="00EE0B82" w:rsidRDefault="000A7E25" w:rsidP="000A7E25">
      <w:r w:rsidRPr="002D10EB">
        <w:t>Des champs</w:t>
      </w:r>
      <w:r w:rsidR="00EE0B82">
        <w:t xml:space="preserve"> : </w:t>
      </w:r>
      <w:r w:rsidRPr="002D10EB">
        <w:t>des blés plus gras</w:t>
      </w:r>
      <w:r w:rsidR="00EE0B82">
        <w:t xml:space="preserve">, </w:t>
      </w:r>
      <w:r w:rsidRPr="002D10EB">
        <w:t>entre moins de bruyère</w:t>
      </w:r>
      <w:r w:rsidR="00EE0B82">
        <w:t xml:space="preserve">. </w:t>
      </w:r>
      <w:r w:rsidRPr="002D10EB">
        <w:t>Adieu</w:t>
      </w:r>
      <w:r w:rsidR="00EE0B82">
        <w:t xml:space="preserve">, </w:t>
      </w:r>
      <w:r w:rsidRPr="002D10EB">
        <w:t>la Campine</w:t>
      </w:r>
      <w:r w:rsidR="00EE0B82">
        <w:t xml:space="preserve"> ! </w:t>
      </w:r>
      <w:r w:rsidRPr="002D10EB">
        <w:t>Une ferme avec des volets bruns et blancs</w:t>
      </w:r>
      <w:r w:rsidR="00EE0B82">
        <w:t xml:space="preserve"> ; </w:t>
      </w:r>
      <w:r w:rsidRPr="002D10EB">
        <w:t>une deuxième ferme avec des volets bruns et blancs</w:t>
      </w:r>
      <w:r w:rsidR="00EE0B82">
        <w:t xml:space="preserve"> ; </w:t>
      </w:r>
      <w:r w:rsidRPr="002D10EB">
        <w:t>une troisième</w:t>
      </w:r>
      <w:r w:rsidR="00EE0B82">
        <w:t xml:space="preserve">… </w:t>
      </w:r>
      <w:r w:rsidRPr="002D10EB">
        <w:t>Les couleurs du propriétaire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laid</w:t>
      </w:r>
      <w:r w:rsidR="00EE0B82">
        <w:t xml:space="preserve"> : </w:t>
      </w:r>
      <w:r w:rsidRPr="002D10EB">
        <w:t>la locomotive siffle</w:t>
      </w:r>
      <w:r w:rsidR="00EE0B82">
        <w:t xml:space="preserve">. </w:t>
      </w:r>
      <w:r w:rsidRPr="002D10EB">
        <w:t>Elle a raison</w:t>
      </w:r>
      <w:r w:rsidR="00EE0B82">
        <w:t>.</w:t>
      </w:r>
    </w:p>
    <w:p w14:paraId="59D897F3" w14:textId="77777777" w:rsidR="00EE0B82" w:rsidRDefault="000A7E25" w:rsidP="000A7E25">
      <w:r w:rsidRPr="002D10EB">
        <w:t>Attention</w:t>
      </w:r>
      <w:r w:rsidR="00EE0B82">
        <w:t xml:space="preserve"> ! </w:t>
      </w:r>
      <w:r w:rsidRPr="002D10EB">
        <w:t>voici le canal et son pont difficile à franchir</w:t>
      </w:r>
      <w:r w:rsidR="00EE0B82">
        <w:t xml:space="preserve">. </w:t>
      </w:r>
      <w:r w:rsidRPr="002D10EB">
        <w:t>La locomotive essaye son haleine</w:t>
      </w:r>
      <w:r w:rsidR="00EE0B82">
        <w:t>.</w:t>
      </w:r>
    </w:p>
    <w:p w14:paraId="654A394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Une</w:t>
      </w:r>
      <w:r>
        <w:t> !</w:t>
      </w:r>
    </w:p>
    <w:p w14:paraId="6B83C66F" w14:textId="77777777" w:rsidR="00EE0B82" w:rsidRDefault="000A7E25" w:rsidP="000A7E25">
      <w:r w:rsidRPr="002D10EB">
        <w:t>Secousse en arrière pour prendre du champ</w:t>
      </w:r>
      <w:r w:rsidR="00EE0B82">
        <w:t>.</w:t>
      </w:r>
    </w:p>
    <w:p w14:paraId="39607D4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Deux</w:t>
      </w:r>
      <w:r>
        <w:t> !</w:t>
      </w:r>
    </w:p>
    <w:p w14:paraId="45B29E1A" w14:textId="77777777" w:rsidR="00EE0B82" w:rsidRDefault="000A7E25" w:rsidP="000A7E25">
      <w:r w:rsidRPr="002D10EB">
        <w:t>Secousse en avant</w:t>
      </w:r>
      <w:r w:rsidR="00EE0B82">
        <w:t xml:space="preserve">, </w:t>
      </w:r>
      <w:r w:rsidRPr="002D10EB">
        <w:t>elle s</w:t>
      </w:r>
      <w:r w:rsidR="00EE0B82">
        <w:t>’</w:t>
      </w:r>
      <w:r w:rsidRPr="002D10EB">
        <w:t>élance</w:t>
      </w:r>
      <w:r w:rsidR="00EE0B82">
        <w:t>.</w:t>
      </w:r>
    </w:p>
    <w:p w14:paraId="706823B5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Trois</w:t>
      </w:r>
      <w:r>
        <w:t> !</w:t>
      </w:r>
    </w:p>
    <w:p w14:paraId="662ED5E8" w14:textId="77777777" w:rsidR="00EE0B82" w:rsidRDefault="000A7E25" w:rsidP="000A7E25">
      <w:r w:rsidRPr="002D10EB">
        <w:t>À pieds joints</w:t>
      </w:r>
      <w:r w:rsidR="00EE0B82">
        <w:t xml:space="preserve">, </w:t>
      </w:r>
      <w:r w:rsidRPr="002D10EB">
        <w:t>elle saute</w:t>
      </w:r>
      <w:r w:rsidR="00EE0B82">
        <w:t>.</w:t>
      </w:r>
    </w:p>
    <w:p w14:paraId="2DD1089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Quatre</w:t>
      </w:r>
      <w:r>
        <w:t> !</w:t>
      </w:r>
    </w:p>
    <w:p w14:paraId="474249A3" w14:textId="77777777" w:rsidR="00EE0B82" w:rsidRDefault="000A7E25" w:rsidP="000A7E25">
      <w:r w:rsidRPr="002D10EB">
        <w:t>À toute vapeur</w:t>
      </w:r>
      <w:r w:rsidR="00EE0B82">
        <w:t xml:space="preserve">, </w:t>
      </w:r>
      <w:r w:rsidRPr="002D10EB">
        <w:t>elle se laisse rouler</w:t>
      </w:r>
      <w:r w:rsidR="00EE0B82">
        <w:t xml:space="preserve">, </w:t>
      </w:r>
      <w:r w:rsidRPr="002D10EB">
        <w:t>de l</w:t>
      </w:r>
      <w:r w:rsidR="00EE0B82">
        <w:t>’</w:t>
      </w:r>
      <w:r w:rsidRPr="002D10EB">
        <w:t>autre côté</w:t>
      </w:r>
      <w:r w:rsidR="00EE0B82">
        <w:t xml:space="preserve">, </w:t>
      </w:r>
      <w:r w:rsidRPr="002D10EB">
        <w:t>à la descente</w:t>
      </w:r>
      <w:r w:rsidR="00EE0B82">
        <w:t>.</w:t>
      </w:r>
    </w:p>
    <w:p w14:paraId="550FDD70" w14:textId="77777777" w:rsidR="00EE0B82" w:rsidRDefault="000A7E25" w:rsidP="000A7E25">
      <w:r w:rsidRPr="002D10EB">
        <w:t>Puis</w:t>
      </w:r>
      <w:r w:rsidR="00EE0B82">
        <w:t xml:space="preserve">, </w:t>
      </w:r>
      <w:r w:rsidRPr="002D10EB">
        <w:t>tout à coup</w:t>
      </w:r>
      <w:r w:rsidR="00EE0B82">
        <w:t xml:space="preserve">, </w:t>
      </w:r>
      <w:r w:rsidRPr="002D10EB">
        <w:t>cela ne marche plus</w:t>
      </w:r>
      <w:r w:rsidR="00EE0B82">
        <w:t xml:space="preserve">. </w:t>
      </w:r>
      <w:r w:rsidRPr="002D10EB">
        <w:t>Un chêne</w:t>
      </w:r>
      <w:r w:rsidR="00EE0B82">
        <w:t xml:space="preserve">, </w:t>
      </w:r>
      <w:r w:rsidRPr="002D10EB">
        <w:t>que l</w:t>
      </w:r>
      <w:r w:rsidR="00EE0B82">
        <w:t>’</w:t>
      </w:r>
      <w:r w:rsidRPr="002D10EB">
        <w:t>on était en train de passer</w:t>
      </w:r>
      <w:r w:rsidR="00EE0B82">
        <w:t xml:space="preserve">, </w:t>
      </w:r>
      <w:r w:rsidRPr="002D10EB">
        <w:t>se colle</w:t>
      </w:r>
      <w:r w:rsidR="00EE0B82">
        <w:t xml:space="preserve">, </w:t>
      </w:r>
      <w:r w:rsidRPr="002D10EB">
        <w:t>tout près</w:t>
      </w:r>
      <w:r w:rsidR="00EE0B82">
        <w:t xml:space="preserve">, </w:t>
      </w:r>
      <w:r w:rsidRPr="002D10EB">
        <w:t>contre la vitre</w:t>
      </w:r>
      <w:r w:rsidR="00EE0B82">
        <w:t xml:space="preserve">. </w:t>
      </w:r>
      <w:r w:rsidRPr="002D10EB">
        <w:t>Immobile</w:t>
      </w:r>
      <w:r w:rsidR="00EE0B82">
        <w:t xml:space="preserve">, </w:t>
      </w:r>
      <w:r w:rsidRPr="002D10EB">
        <w:t>le paysage nous regarde</w:t>
      </w:r>
      <w:r w:rsidR="00EE0B82">
        <w:t xml:space="preserve">. </w:t>
      </w:r>
      <w:r w:rsidRPr="002D10EB">
        <w:t>Lent</w:t>
      </w:r>
      <w:r w:rsidR="00EE0B82">
        <w:t xml:space="preserve">, </w:t>
      </w:r>
      <w:r w:rsidRPr="002D10EB">
        <w:t>un chariot nous dépasse</w:t>
      </w:r>
      <w:r w:rsidR="00EE0B82">
        <w:t xml:space="preserve"> ; </w:t>
      </w:r>
      <w:r w:rsidRPr="002D10EB">
        <w:t>puis</w:t>
      </w:r>
      <w:r w:rsidR="00EE0B82">
        <w:t xml:space="preserve">, </w:t>
      </w:r>
      <w:r w:rsidRPr="002D10EB">
        <w:t>paresseuse</w:t>
      </w:r>
      <w:r w:rsidR="00EE0B82">
        <w:t xml:space="preserve">, </w:t>
      </w:r>
      <w:r w:rsidRPr="002D10EB">
        <w:t>une vache</w:t>
      </w:r>
      <w:r w:rsidR="00EE0B82">
        <w:t> :</w:t>
      </w:r>
    </w:p>
    <w:p w14:paraId="5CAEE8C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</w:t>
      </w:r>
      <w:r>
        <w:t xml:space="preserve"> ! </w:t>
      </w:r>
      <w:r w:rsidR="000A7E25" w:rsidRPr="002D10EB">
        <w:t>mais</w:t>
      </w:r>
      <w:r>
        <w:t xml:space="preserve">, </w:t>
      </w:r>
      <w:r w:rsidR="000A7E25" w:rsidRPr="002D10EB">
        <w:t>mon Dieu</w:t>
      </w:r>
      <w:r>
        <w:t xml:space="preserve">, </w:t>
      </w:r>
      <w:r w:rsidR="000A7E25" w:rsidRPr="002D10EB">
        <w:t>qu</w:t>
      </w:r>
      <w:r>
        <w:t>’</w:t>
      </w:r>
      <w:r w:rsidR="000A7E25" w:rsidRPr="002D10EB">
        <w:t>est-ce qu</w:t>
      </w:r>
      <w:r>
        <w:t>’</w:t>
      </w:r>
      <w:r w:rsidR="000A7E25" w:rsidRPr="002D10EB">
        <w:t>il y a</w:t>
      </w:r>
      <w:r>
        <w:t> ?</w:t>
      </w:r>
    </w:p>
    <w:p w14:paraId="3D241080" w14:textId="77777777" w:rsidR="00EE0B82" w:rsidRDefault="000A7E25" w:rsidP="000A7E25">
      <w:r w:rsidRPr="002D10EB">
        <w:t>Trees va pousser une tête</w:t>
      </w:r>
      <w:r w:rsidR="00EE0B82">
        <w:t> :</w:t>
      </w:r>
    </w:p>
    <w:p w14:paraId="2B99D6E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est cassé</w:t>
      </w:r>
      <w:r>
        <w:t>.</w:t>
      </w:r>
    </w:p>
    <w:p w14:paraId="47D6B5B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Ah</w:t>
      </w:r>
      <w:r>
        <w:t xml:space="preserve"> ! </w:t>
      </w:r>
      <w:r w:rsidR="000A7E25" w:rsidRPr="002D10EB">
        <w:t>ah</w:t>
      </w:r>
      <w:r>
        <w:t xml:space="preserve"> ! </w:t>
      </w:r>
      <w:r w:rsidR="000A7E25" w:rsidRPr="002D10EB">
        <w:t>cassé</w:t>
      </w:r>
      <w:r>
        <w:t>.</w:t>
      </w:r>
    </w:p>
    <w:p w14:paraId="1306C843" w14:textId="77777777" w:rsidR="00EE0B82" w:rsidRDefault="000A7E25" w:rsidP="000A7E25">
      <w:r w:rsidRPr="002D10EB">
        <w:t>Cela arrive</w:t>
      </w:r>
      <w:r w:rsidR="00EE0B82">
        <w:t xml:space="preserve">, </w:t>
      </w:r>
      <w:r w:rsidRPr="002D10EB">
        <w:t>on ne s</w:t>
      </w:r>
      <w:r w:rsidR="00EE0B82">
        <w:t>’</w:t>
      </w:r>
      <w:r w:rsidRPr="002D10EB">
        <w:t>énerve pas</w:t>
      </w:r>
      <w:r w:rsidR="00EE0B82">
        <w:t xml:space="preserve">. </w:t>
      </w:r>
      <w:r w:rsidRPr="002D10EB">
        <w:t>On finira bien par partir</w:t>
      </w:r>
      <w:r w:rsidR="00EE0B82">
        <w:t>.</w:t>
      </w:r>
    </w:p>
    <w:p w14:paraId="063D7973" w14:textId="77777777" w:rsidR="00EE0B82" w:rsidRDefault="000A7E25" w:rsidP="000A7E25">
      <w:r w:rsidRPr="002D10EB">
        <w:t>Là</w:t>
      </w:r>
      <w:r w:rsidR="00EE0B82">
        <w:t xml:space="preserve">, </w:t>
      </w:r>
      <w:r w:rsidRPr="002D10EB">
        <w:t>ça y est</w:t>
      </w:r>
      <w:r w:rsidR="00EE0B82">
        <w:t xml:space="preserve"> ! </w:t>
      </w:r>
      <w:r w:rsidRPr="002D10EB">
        <w:t>Forte secousse et l</w:t>
      </w:r>
      <w:r w:rsidR="00EE0B82">
        <w:t>’</w:t>
      </w:r>
      <w:r w:rsidRPr="002D10EB">
        <w:t>autre sein de Trees</w:t>
      </w:r>
      <w:r w:rsidR="00EE0B82">
        <w:t xml:space="preserve">. </w:t>
      </w:r>
      <w:r w:rsidRPr="002D10EB">
        <w:t>On rattrape la vache</w:t>
      </w:r>
      <w:r w:rsidR="00EE0B82">
        <w:t xml:space="preserve"> ; </w:t>
      </w:r>
      <w:r w:rsidRPr="002D10EB">
        <w:t>beaucoup plus loin</w:t>
      </w:r>
      <w:r w:rsidR="00EE0B82">
        <w:t xml:space="preserve">, </w:t>
      </w:r>
      <w:r w:rsidRPr="002D10EB">
        <w:t>le chariot</w:t>
      </w:r>
      <w:r w:rsidR="00EE0B82">
        <w:t>.</w:t>
      </w:r>
    </w:p>
    <w:p w14:paraId="7F68F2B6" w14:textId="77777777" w:rsidR="00EE0B82" w:rsidRDefault="00EE0B82" w:rsidP="000A7E25">
      <w:pPr>
        <w:rPr>
          <w:i/>
          <w:iCs/>
        </w:rPr>
      </w:pPr>
      <w:r>
        <w:rPr>
          <w:rFonts w:eastAsia="Georgia"/>
        </w:rPr>
        <w:t>— </w:t>
      </w:r>
      <w:r w:rsidR="000A7E25" w:rsidRPr="002D10EB">
        <w:rPr>
          <w:i/>
          <w:iCs/>
        </w:rPr>
        <w:t>Wyneghem-Village</w:t>
      </w:r>
      <w:r>
        <w:rPr>
          <w:i/>
          <w:iCs/>
        </w:rPr>
        <w:t> !</w:t>
      </w:r>
    </w:p>
    <w:p w14:paraId="78342A52" w14:textId="77777777" w:rsidR="00EE0B82" w:rsidRDefault="000A7E25" w:rsidP="000A7E25">
      <w:r w:rsidRPr="002D10EB">
        <w:t>Une religieuse pousse sa cornette</w:t>
      </w:r>
      <w:r w:rsidR="00EE0B82">
        <w:t xml:space="preserve"> ; </w:t>
      </w:r>
      <w:r w:rsidRPr="002D10EB">
        <w:t>les paniers se déplacent</w:t>
      </w:r>
      <w:r w:rsidR="00EE0B82">
        <w:t>.</w:t>
      </w:r>
    </w:p>
    <w:p w14:paraId="044895E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Par ici</w:t>
      </w:r>
      <w:r>
        <w:t xml:space="preserve">, </w:t>
      </w:r>
      <w:r w:rsidR="000A7E25" w:rsidRPr="002D10EB">
        <w:t>par ici</w:t>
      </w:r>
      <w:r>
        <w:t xml:space="preserve">, </w:t>
      </w:r>
      <w:r w:rsidR="000A7E25" w:rsidRPr="002D10EB">
        <w:t>ma Sœur</w:t>
      </w:r>
      <w:r>
        <w:t> !</w:t>
      </w:r>
    </w:p>
    <w:p w14:paraId="6FAACFF2" w14:textId="77777777" w:rsidR="00EE0B82" w:rsidRDefault="000A7E25" w:rsidP="000A7E25">
      <w:r w:rsidRPr="002D10EB">
        <w:t>Puis un monsieur à cigare</w:t>
      </w:r>
      <w:r w:rsidR="00EE0B82">
        <w:t xml:space="preserve"> ; </w:t>
      </w:r>
      <w:r w:rsidRPr="002D10EB">
        <w:t>celui-là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s</w:t>
      </w:r>
      <w:r w:rsidR="00EE0B82">
        <w:t>’</w:t>
      </w:r>
      <w:r w:rsidRPr="002D10EB">
        <w:t>arrange</w:t>
      </w:r>
      <w:r w:rsidR="00EE0B82">
        <w:t>.</w:t>
      </w:r>
    </w:p>
    <w:p w14:paraId="06F876BF" w14:textId="77777777" w:rsidR="00EE0B82" w:rsidRDefault="000A7E25" w:rsidP="000A7E25">
      <w:r w:rsidRPr="002D10EB">
        <w:t>On commence à sentir la ville</w:t>
      </w:r>
      <w:r w:rsidR="00EE0B82">
        <w:t xml:space="preserve">. </w:t>
      </w:r>
      <w:r w:rsidRPr="002D10EB">
        <w:t>Moins de champs</w:t>
      </w:r>
      <w:r w:rsidR="00EE0B82">
        <w:t xml:space="preserve">, </w:t>
      </w:r>
      <w:r w:rsidRPr="002D10EB">
        <w:t>parce que plus d</w:t>
      </w:r>
      <w:r w:rsidR="00EE0B82">
        <w:t>’</w:t>
      </w:r>
      <w:r w:rsidRPr="002D10EB">
        <w:t>habitations</w:t>
      </w:r>
      <w:r w:rsidR="00EE0B82">
        <w:t xml:space="preserve">. </w:t>
      </w:r>
      <w:r w:rsidRPr="002D10EB">
        <w:t>Des chipoteries maraîchères en ligne dans des jardins</w:t>
      </w:r>
      <w:r w:rsidR="00EE0B82">
        <w:t xml:space="preserve">. </w:t>
      </w:r>
      <w:r w:rsidRPr="002D10EB">
        <w:t xml:space="preserve">Une villa poussée trop tôt sur de la terre qui </w:t>
      </w:r>
      <w:r w:rsidRPr="002D10EB">
        <w:lastRenderedPageBreak/>
        <w:t>n</w:t>
      </w:r>
      <w:r w:rsidR="00EE0B82">
        <w:t>’</w:t>
      </w:r>
      <w:r w:rsidRPr="002D10EB">
        <w:t>est pas encore une pelouse</w:t>
      </w:r>
      <w:r w:rsidR="00EE0B82">
        <w:t xml:space="preserve">. </w:t>
      </w:r>
      <w:r w:rsidRPr="002D10EB">
        <w:t>Rageuses d</w:t>
      </w:r>
      <w:r w:rsidR="00EE0B82">
        <w:t>’</w:t>
      </w:r>
      <w:r w:rsidRPr="002D10EB">
        <w:t>être si pauvres</w:t>
      </w:r>
      <w:r w:rsidR="00EE0B82">
        <w:t xml:space="preserve">, </w:t>
      </w:r>
      <w:r w:rsidRPr="002D10EB">
        <w:t>des maisons ouvrières lui tirent leur langue de linge sale</w:t>
      </w:r>
      <w:r w:rsidR="00EE0B82">
        <w:t>.</w:t>
      </w:r>
    </w:p>
    <w:p w14:paraId="04F02C5F" w14:textId="77777777" w:rsidR="00EE0B82" w:rsidRDefault="000A7E25" w:rsidP="000A7E25">
      <w:r w:rsidRPr="002D10EB">
        <w:t>Devenu sérieux</w:t>
      </w:r>
      <w:r w:rsidR="00EE0B82">
        <w:t xml:space="preserve">, </w:t>
      </w:r>
      <w:r w:rsidRPr="002D10EB">
        <w:t>le train remplace son sifflet par un timbre</w:t>
      </w:r>
      <w:r w:rsidR="00EE0B82">
        <w:t xml:space="preserve">, </w:t>
      </w:r>
      <w:r w:rsidRPr="002D10EB">
        <w:t>comme un vrai tram</w:t>
      </w:r>
      <w:r w:rsidR="00EE0B82">
        <w:t xml:space="preserve">. </w:t>
      </w:r>
      <w:r w:rsidRPr="002D10EB">
        <w:t>Une auto passe</w:t>
      </w:r>
      <w:r w:rsidR="00EE0B82">
        <w:t xml:space="preserve"> : </w:t>
      </w:r>
      <w:r w:rsidRPr="002D10EB">
        <w:t>il sonne</w:t>
      </w:r>
      <w:r w:rsidR="00EE0B82">
        <w:t xml:space="preserve"> ; </w:t>
      </w:r>
      <w:r w:rsidRPr="002D10EB">
        <w:t>des enfants</w:t>
      </w:r>
      <w:r w:rsidR="00EE0B82">
        <w:t xml:space="preserve"> : </w:t>
      </w:r>
      <w:r w:rsidRPr="002D10EB">
        <w:t>il re-sonne</w:t>
      </w:r>
      <w:r w:rsidR="00EE0B82">
        <w:t xml:space="preserve">. </w:t>
      </w:r>
      <w:r w:rsidRPr="002D10EB">
        <w:t>Il laisse à droite un fort que défend une guérite</w:t>
      </w:r>
      <w:r w:rsidR="00EE0B82">
        <w:t xml:space="preserve"> ; </w:t>
      </w:r>
      <w:r w:rsidRPr="002D10EB">
        <w:t>à gauche un long mur goudronné</w:t>
      </w:r>
      <w:r w:rsidR="00EE0B82">
        <w:t xml:space="preserve">, </w:t>
      </w:r>
      <w:r w:rsidRPr="002D10EB">
        <w:t>derrière lequel il se passe des arbres</w:t>
      </w:r>
      <w:r w:rsidR="00EE0B82">
        <w:t xml:space="preserve">. </w:t>
      </w:r>
      <w:r w:rsidRPr="002D10EB">
        <w:t>Puis il quitte délibérément la chaussée</w:t>
      </w:r>
      <w:r w:rsidR="00EE0B82">
        <w:t xml:space="preserve">, </w:t>
      </w:r>
      <w:r w:rsidRPr="002D10EB">
        <w:t>fait un petit détour par les dépôts d</w:t>
      </w:r>
      <w:r w:rsidR="00EE0B82">
        <w:t>’</w:t>
      </w:r>
      <w:r w:rsidRPr="002D10EB">
        <w:t>immondices</w:t>
      </w:r>
      <w:r w:rsidR="00EE0B82">
        <w:t xml:space="preserve"> ; </w:t>
      </w:r>
      <w:r w:rsidRPr="002D10EB">
        <w:t>après quoi</w:t>
      </w:r>
      <w:r w:rsidR="00EE0B82">
        <w:t xml:space="preserve">, </w:t>
      </w:r>
      <w:r w:rsidRPr="002D10EB">
        <w:t>à la fois train et tram</w:t>
      </w:r>
      <w:r w:rsidR="00EE0B82">
        <w:t xml:space="preserve">, </w:t>
      </w:r>
      <w:r w:rsidRPr="002D10EB">
        <w:t>il siffle-sonne</w:t>
      </w:r>
      <w:r w:rsidR="00EE0B82">
        <w:t xml:space="preserve">, </w:t>
      </w:r>
      <w:r w:rsidRPr="002D10EB">
        <w:t>passe sous la voûte des remparts et s</w:t>
      </w:r>
      <w:r w:rsidR="00EE0B82">
        <w:t>’</w:t>
      </w:r>
      <w:r w:rsidRPr="002D10EB">
        <w:t>arrête pour de bon</w:t>
      </w:r>
      <w:r w:rsidR="00EE0B82">
        <w:t xml:space="preserve">, </w:t>
      </w:r>
      <w:r w:rsidRPr="002D10EB">
        <w:t>dans une espèce de gare</w:t>
      </w:r>
      <w:r w:rsidR="00EE0B82">
        <w:t>.</w:t>
      </w:r>
    </w:p>
    <w:p w14:paraId="0CE2E7B8" w14:textId="77777777" w:rsidR="00EE0B82" w:rsidRDefault="00EE0B82" w:rsidP="000A7E25">
      <w:pPr>
        <w:rPr>
          <w:i/>
          <w:iCs/>
        </w:rPr>
      </w:pPr>
      <w:r>
        <w:rPr>
          <w:rFonts w:eastAsia="Georgia"/>
        </w:rPr>
        <w:t>— </w:t>
      </w:r>
      <w:r w:rsidR="000A7E25" w:rsidRPr="002D10EB">
        <w:rPr>
          <w:i/>
          <w:iCs/>
        </w:rPr>
        <w:t>Anvers</w:t>
      </w:r>
      <w:r>
        <w:rPr>
          <w:i/>
          <w:iCs/>
        </w:rPr>
        <w:t> !</w:t>
      </w:r>
    </w:p>
    <w:p w14:paraId="77E041F3" w14:textId="77777777" w:rsidR="00EE0B82" w:rsidRDefault="000A7E25" w:rsidP="000A7E25">
      <w:r w:rsidRPr="002D10EB">
        <w:t>La religieuse descend</w:t>
      </w:r>
      <w:r w:rsidR="00EE0B82">
        <w:t xml:space="preserve"> ; </w:t>
      </w:r>
      <w:r w:rsidRPr="002D10EB">
        <w:t>les hommes descendent</w:t>
      </w:r>
      <w:r w:rsidR="00EE0B82">
        <w:t xml:space="preserve"> ; </w:t>
      </w:r>
      <w:r w:rsidRPr="002D10EB">
        <w:t>les femmes descendent</w:t>
      </w:r>
      <w:r w:rsidR="00EE0B82">
        <w:t xml:space="preserve"> ; </w:t>
      </w:r>
      <w:r w:rsidRPr="002D10EB">
        <w:t>je descends</w:t>
      </w:r>
      <w:r w:rsidR="00EE0B82">
        <w:t xml:space="preserve">. </w:t>
      </w:r>
      <w:r w:rsidRPr="002D10EB">
        <w:t>Chacun file</w:t>
      </w:r>
      <w:r w:rsidR="00EE0B82">
        <w:t xml:space="preserve">, </w:t>
      </w:r>
      <w:r w:rsidRPr="002D10EB">
        <w:t>avec ses bagages</w:t>
      </w:r>
      <w:r w:rsidR="00EE0B82">
        <w:t xml:space="preserve">, </w:t>
      </w:r>
      <w:r w:rsidRPr="002D10EB">
        <w:t>de son côté</w:t>
      </w:r>
      <w:r w:rsidR="00EE0B82">
        <w:t>.</w:t>
      </w:r>
    </w:p>
    <w:p w14:paraId="714F0BBF" w14:textId="77777777" w:rsidR="000A7E25" w:rsidRPr="002D10EB" w:rsidRDefault="000A7E25" w:rsidP="000A7E25">
      <w:pPr>
        <w:pStyle w:val="ParagrapheVideNormal"/>
      </w:pPr>
    </w:p>
    <w:p w14:paraId="0082A3FD" w14:textId="77777777" w:rsidR="00EE0B82" w:rsidRDefault="000A7E25" w:rsidP="000A7E25">
      <w:r w:rsidRPr="002D10EB">
        <w:t>Je flâne à l</w:t>
      </w:r>
      <w:r w:rsidR="00EE0B82">
        <w:t>’</w:t>
      </w:r>
      <w:r w:rsidRPr="002D10EB">
        <w:t>aise</w:t>
      </w:r>
      <w:r w:rsidR="00EE0B82">
        <w:t xml:space="preserve">. </w:t>
      </w:r>
      <w:r w:rsidRPr="002D10EB">
        <w:t>On est encore un peu chez soi</w:t>
      </w:r>
      <w:r w:rsidR="00EE0B82">
        <w:t xml:space="preserve">. </w:t>
      </w:r>
      <w:r w:rsidRPr="002D10EB">
        <w:t>Une bonne grosse chaussée campagnarde</w:t>
      </w:r>
      <w:r w:rsidR="00EE0B82">
        <w:t xml:space="preserve">, </w:t>
      </w:r>
      <w:r w:rsidRPr="002D10EB">
        <w:t>point trop fière d</w:t>
      </w:r>
      <w:r w:rsidR="00EE0B82">
        <w:t>’</w:t>
      </w:r>
      <w:r w:rsidRPr="002D10EB">
        <w:t>être parvenue en ville</w:t>
      </w:r>
      <w:r w:rsidR="00EE0B82">
        <w:t xml:space="preserve"> ; </w:t>
      </w:r>
      <w:r w:rsidRPr="002D10EB">
        <w:t>de vieilles maisons</w:t>
      </w:r>
      <w:r w:rsidR="00EE0B82">
        <w:t xml:space="preserve">, </w:t>
      </w:r>
      <w:r w:rsidRPr="002D10EB">
        <w:t>des auberges simplement a</w:t>
      </w:r>
      <w:r w:rsidRPr="002D10EB">
        <w:t>u</w:t>
      </w:r>
      <w:r w:rsidRPr="002D10EB">
        <w:t>berges</w:t>
      </w:r>
      <w:r w:rsidR="00EE0B82">
        <w:t xml:space="preserve"> ; </w:t>
      </w:r>
      <w:r w:rsidRPr="002D10EB">
        <w:t>des boutiques où l</w:t>
      </w:r>
      <w:r w:rsidR="00EE0B82">
        <w:t>’</w:t>
      </w:r>
      <w:r w:rsidRPr="002D10EB">
        <w:t>on vend des affaires au goût de là-bas</w:t>
      </w:r>
      <w:r w:rsidR="00EE0B82">
        <w:t>.</w:t>
      </w:r>
    </w:p>
    <w:p w14:paraId="2ED9CF4B" w14:textId="77777777" w:rsidR="00EE0B82" w:rsidRDefault="000A7E25" w:rsidP="000A7E25">
      <w:r w:rsidRPr="002D10EB">
        <w:t>La belle bêche</w:t>
      </w:r>
      <w:r w:rsidR="00EE0B82">
        <w:t xml:space="preserve">, </w:t>
      </w:r>
      <w:r w:rsidRPr="002D10EB">
        <w:t>et solide</w:t>
      </w:r>
      <w:r w:rsidR="00EE0B82">
        <w:t xml:space="preserve">, </w:t>
      </w:r>
      <w:r w:rsidRPr="002D10EB">
        <w:t>comme il m</w:t>
      </w:r>
      <w:r w:rsidR="00EE0B82">
        <w:t>’</w:t>
      </w:r>
      <w:r w:rsidRPr="002D10EB">
        <w:t>en faudrait une</w:t>
      </w:r>
      <w:r w:rsidR="00EE0B82">
        <w:t xml:space="preserve"> ! </w:t>
      </w:r>
      <w:r w:rsidRPr="002D10EB">
        <w:t>Tiens</w:t>
      </w:r>
      <w:r w:rsidR="00EE0B82">
        <w:t xml:space="preserve"> !… </w:t>
      </w:r>
      <w:r w:rsidRPr="002D10EB">
        <w:t>une nouvelle sorte de graines pour les poussins</w:t>
      </w:r>
      <w:r w:rsidR="00EE0B82">
        <w:t xml:space="preserve"> ! </w:t>
      </w:r>
      <w:r w:rsidRPr="002D10EB">
        <w:t>Et cette culotte de velours</w:t>
      </w:r>
      <w:r w:rsidR="00EE0B82">
        <w:t xml:space="preserve">, </w:t>
      </w:r>
      <w:r w:rsidRPr="002D10EB">
        <w:t>on serait bien là dedans</w:t>
      </w:r>
      <w:r w:rsidR="00EE0B82">
        <w:t> !</w:t>
      </w:r>
    </w:p>
    <w:p w14:paraId="74F2346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Bonjour</w:t>
      </w:r>
      <w:r>
        <w:t xml:space="preserve">, </w:t>
      </w:r>
      <w:r w:rsidR="000A7E25" w:rsidRPr="002D10EB">
        <w:t>bonjour</w:t>
      </w:r>
      <w:r>
        <w:t xml:space="preserve">, </w:t>
      </w:r>
      <w:r w:rsidR="000A7E25" w:rsidRPr="002D10EB">
        <w:t>les poules</w:t>
      </w:r>
      <w:r>
        <w:t xml:space="preserve"> ! </w:t>
      </w:r>
      <w:r w:rsidR="000A7E25" w:rsidRPr="002D10EB">
        <w:t>Et toi</w:t>
      </w:r>
      <w:r>
        <w:t xml:space="preserve">, </w:t>
      </w:r>
      <w:r w:rsidR="000A7E25" w:rsidRPr="002D10EB">
        <w:t>au fond de cette cour</w:t>
      </w:r>
      <w:r>
        <w:t xml:space="preserve">, </w:t>
      </w:r>
      <w:r w:rsidR="000A7E25" w:rsidRPr="002D10EB">
        <w:t>bonjour</w:t>
      </w:r>
      <w:r>
        <w:t xml:space="preserve">, </w:t>
      </w:r>
      <w:r w:rsidR="000A7E25" w:rsidRPr="002D10EB">
        <w:t>bonjour</w:t>
      </w:r>
      <w:r>
        <w:t xml:space="preserve">, </w:t>
      </w:r>
      <w:r w:rsidR="000A7E25" w:rsidRPr="002D10EB">
        <w:t>la vache</w:t>
      </w:r>
      <w:r>
        <w:t>.</w:t>
      </w:r>
    </w:p>
    <w:p w14:paraId="0AD2508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</w:t>
      </w:r>
      <w:r>
        <w:t xml:space="preserve"> ! </w:t>
      </w:r>
      <w:r w:rsidR="000A7E25" w:rsidRPr="002D10EB">
        <w:t>mais oui</w:t>
      </w:r>
      <w:r>
        <w:t xml:space="preserve">, </w:t>
      </w:r>
      <w:r w:rsidR="000A7E25" w:rsidRPr="002D10EB">
        <w:t>mon Dieu</w:t>
      </w:r>
      <w:r>
        <w:t xml:space="preserve">, </w:t>
      </w:r>
      <w:r w:rsidR="000A7E25" w:rsidRPr="002D10EB">
        <w:t>oui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ici que votre femme achète ses harengs</w:t>
      </w:r>
      <w:r>
        <w:t>.</w:t>
      </w:r>
    </w:p>
    <w:p w14:paraId="4168A80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Trees</w:t>
      </w:r>
      <w:r>
        <w:t xml:space="preserve">, </w:t>
      </w:r>
      <w:r w:rsidR="000A7E25" w:rsidRPr="002D10EB">
        <w:t>il n</w:t>
      </w:r>
      <w:r>
        <w:t>’</w:t>
      </w:r>
      <w:r w:rsidR="000A7E25" w:rsidRPr="002D10EB">
        <w:t>en est pas de meilleurs</w:t>
      </w:r>
      <w:r>
        <w:t> !</w:t>
      </w:r>
    </w:p>
    <w:p w14:paraId="67022173" w14:textId="77777777" w:rsidR="00EE0B82" w:rsidRDefault="000A7E25" w:rsidP="000A7E25">
      <w:r w:rsidRPr="002D10EB">
        <w:lastRenderedPageBreak/>
        <w:t>Tiens</w:t>
      </w:r>
      <w:r w:rsidR="00EE0B82">
        <w:t xml:space="preserve">, </w:t>
      </w:r>
      <w:r w:rsidRPr="002D10EB">
        <w:t>mais où est Trees</w:t>
      </w:r>
      <w:r w:rsidR="00EE0B82">
        <w:t xml:space="preserve"> ? </w:t>
      </w:r>
      <w:r w:rsidRPr="002D10EB">
        <w:t>La rue a fait un coude</w:t>
      </w:r>
      <w:r w:rsidR="00EE0B82">
        <w:t xml:space="preserve"> ; </w:t>
      </w:r>
      <w:r w:rsidRPr="002D10EB">
        <w:t>une autre rue débouche avec un tram tenu en laisse au bout d</w:t>
      </w:r>
      <w:r w:rsidR="00EE0B82">
        <w:t>’</w:t>
      </w:r>
      <w:r w:rsidRPr="002D10EB">
        <w:t>un fil</w:t>
      </w:r>
      <w:r w:rsidR="00EE0B82">
        <w:t xml:space="preserve">. </w:t>
      </w:r>
      <w:r w:rsidRPr="002D10EB">
        <w:t>D</w:t>
      </w:r>
      <w:r w:rsidR="00EE0B82">
        <w:t>’</w:t>
      </w:r>
      <w:r w:rsidRPr="002D10EB">
        <w:t>où vient-il</w:t>
      </w:r>
      <w:r w:rsidR="00EE0B82">
        <w:t xml:space="preserve">, </w:t>
      </w:r>
      <w:r w:rsidRPr="002D10EB">
        <w:t>celui-là</w:t>
      </w:r>
      <w:r w:rsidR="00EE0B82">
        <w:t xml:space="preserve">, </w:t>
      </w:r>
      <w:r w:rsidRPr="002D10EB">
        <w:t>si jaune</w:t>
      </w:r>
      <w:r w:rsidR="00EE0B82">
        <w:t xml:space="preserve"> ? </w:t>
      </w:r>
      <w:r w:rsidRPr="002D10EB">
        <w:t>Et ces cacas en or</w:t>
      </w:r>
      <w:r w:rsidR="00EE0B82">
        <w:t xml:space="preserve">, </w:t>
      </w:r>
      <w:r w:rsidRPr="002D10EB">
        <w:t>derrière cette vitre de bijoutier</w:t>
      </w:r>
      <w:r w:rsidR="00EE0B82">
        <w:t xml:space="preserve">, </w:t>
      </w:r>
      <w:r w:rsidRPr="002D10EB">
        <w:t>pourquoi faire</w:t>
      </w:r>
      <w:r w:rsidR="00EE0B82">
        <w:t xml:space="preserve"> ? </w:t>
      </w:r>
      <w:r w:rsidRPr="002D10EB">
        <w:t>Ah oui</w:t>
      </w:r>
      <w:r w:rsidR="00EE0B82">
        <w:t xml:space="preserve"> ! </w:t>
      </w:r>
      <w:r w:rsidRPr="002D10EB">
        <w:t>la ville</w:t>
      </w:r>
      <w:r w:rsidR="00EE0B82">
        <w:t> !?</w:t>
      </w:r>
    </w:p>
    <w:p w14:paraId="57CA38FB" w14:textId="77777777" w:rsidR="00EE0B82" w:rsidRDefault="00EE0B82" w:rsidP="000A7E25">
      <w:r>
        <w:t>— </w:t>
      </w:r>
      <w:r w:rsidR="000A7E25" w:rsidRPr="002D10EB">
        <w:t>Hé</w:t>
      </w:r>
      <w:r>
        <w:t xml:space="preserve"> ! </w:t>
      </w:r>
      <w:r w:rsidR="000A7E25" w:rsidRPr="002D10EB">
        <w:t>Trees</w:t>
      </w:r>
      <w:r>
        <w:t xml:space="preserve"> ! </w:t>
      </w:r>
      <w:r w:rsidR="000A7E25" w:rsidRPr="002D10EB">
        <w:t>Trees</w:t>
      </w:r>
      <w:r>
        <w:t> !</w:t>
      </w:r>
    </w:p>
    <w:p w14:paraId="03F8C6DC" w14:textId="77777777" w:rsidR="00EE0B82" w:rsidRDefault="000A7E25" w:rsidP="000A7E25">
      <w:r w:rsidRPr="002D10EB">
        <w:t>Plus de Trees</w:t>
      </w:r>
      <w:r w:rsidR="00EE0B82">
        <w:t xml:space="preserve">. </w:t>
      </w:r>
      <w:r w:rsidRPr="002D10EB">
        <w:t>Fière de ses rails</w:t>
      </w:r>
      <w:r w:rsidR="00EE0B82">
        <w:t xml:space="preserve">, </w:t>
      </w:r>
      <w:r w:rsidRPr="002D10EB">
        <w:t>la chaussée se resserre</w:t>
      </w:r>
      <w:r w:rsidR="00EE0B82">
        <w:t xml:space="preserve">, </w:t>
      </w:r>
      <w:r w:rsidRPr="002D10EB">
        <w:t>comme une pimbêche qui pince les lèvres</w:t>
      </w:r>
      <w:r w:rsidR="00EE0B82">
        <w:t xml:space="preserve">. </w:t>
      </w:r>
      <w:r w:rsidRPr="002D10EB">
        <w:t>Raclée au cure-dent</w:t>
      </w:r>
      <w:r w:rsidR="00EE0B82">
        <w:t xml:space="preserve">, </w:t>
      </w:r>
      <w:r w:rsidRPr="002D10EB">
        <w:t>elle n</w:t>
      </w:r>
      <w:r w:rsidR="00EE0B82">
        <w:t>’</w:t>
      </w:r>
      <w:r w:rsidRPr="002D10EB">
        <w:t>a plus d</w:t>
      </w:r>
      <w:r w:rsidR="00EE0B82">
        <w:t>’</w:t>
      </w:r>
      <w:r w:rsidRPr="002D10EB">
        <w:t>herbe entre ses pavés</w:t>
      </w:r>
      <w:r w:rsidR="00EE0B82">
        <w:t xml:space="preserve">. </w:t>
      </w:r>
      <w:r w:rsidRPr="002D10EB">
        <w:t>Ses maisons haussent le cou</w:t>
      </w:r>
      <w:r w:rsidR="00EE0B82">
        <w:t xml:space="preserve"> ; </w:t>
      </w:r>
      <w:r w:rsidRPr="002D10EB">
        <w:t>ses enseignes font du style</w:t>
      </w:r>
      <w:r w:rsidR="00EE0B82">
        <w:t xml:space="preserve">. </w:t>
      </w:r>
      <w:r w:rsidRPr="002D10EB">
        <w:t>Elle soigne ses dessous comme une dame</w:t>
      </w:r>
      <w:r w:rsidR="00EE0B82">
        <w:t xml:space="preserve"> : </w:t>
      </w:r>
      <w:r w:rsidRPr="002D10EB">
        <w:t>les vraies peuvent venir et</w:t>
      </w:r>
      <w:r w:rsidR="00EE0B82">
        <w:t xml:space="preserve">, </w:t>
      </w:r>
      <w:r w:rsidRPr="002D10EB">
        <w:t>aussi</w:t>
      </w:r>
      <w:r w:rsidR="00EE0B82">
        <w:t xml:space="preserve">, </w:t>
      </w:r>
      <w:r w:rsidRPr="002D10EB">
        <w:t>leurs cent mille petites manières</w:t>
      </w:r>
      <w:r w:rsidR="00EE0B82">
        <w:t>.</w:t>
      </w:r>
    </w:p>
    <w:p w14:paraId="79F198F2" w14:textId="77777777" w:rsidR="00EE0B82" w:rsidRDefault="000A7E25" w:rsidP="000A7E25">
      <w:r w:rsidRPr="002D10EB">
        <w:t xml:space="preserve">Mais où est </w:t>
      </w:r>
      <w:proofErr w:type="spellStart"/>
      <w:r w:rsidRPr="002D10EB">
        <w:t>Trees</w:t>
      </w:r>
      <w:proofErr w:type="spellEnd"/>
      <w:r w:rsidR="00EE0B82">
        <w:t> ?</w:t>
      </w:r>
    </w:p>
    <w:p w14:paraId="44857081" w14:textId="77777777" w:rsidR="00EE0B82" w:rsidRDefault="000A7E25" w:rsidP="000A7E25">
      <w:r w:rsidRPr="002D10EB">
        <w:t>Plus de semences aux étalages</w:t>
      </w:r>
      <w:r w:rsidR="00EE0B82">
        <w:t xml:space="preserve"> ; </w:t>
      </w:r>
      <w:r w:rsidRPr="002D10EB">
        <w:t xml:space="preserve">plus de </w:t>
      </w:r>
      <w:proofErr w:type="spellStart"/>
      <w:r w:rsidRPr="002D10EB">
        <w:t>sarraux</w:t>
      </w:r>
      <w:proofErr w:type="spellEnd"/>
      <w:r w:rsidR="00EE0B82">
        <w:t xml:space="preserve"> ; </w:t>
      </w:r>
      <w:r w:rsidRPr="002D10EB">
        <w:t>plus de bêches</w:t>
      </w:r>
      <w:r w:rsidR="00EE0B82">
        <w:t xml:space="preserve">. </w:t>
      </w:r>
      <w:r w:rsidRPr="002D10EB">
        <w:t>Une boutique de coiffeur</w:t>
      </w:r>
      <w:r w:rsidR="00EE0B82">
        <w:t xml:space="preserve"> : </w:t>
      </w:r>
      <w:r w:rsidRPr="002D10EB">
        <w:t>de faux cheveux pour de vrais chauves</w:t>
      </w:r>
      <w:r w:rsidR="00EE0B82">
        <w:t xml:space="preserve">. </w:t>
      </w:r>
      <w:r w:rsidRPr="002D10EB">
        <w:t>Des bouses de vache en crème</w:t>
      </w:r>
      <w:r w:rsidR="00EE0B82">
        <w:t xml:space="preserve"> ; </w:t>
      </w:r>
      <w:r w:rsidRPr="002D10EB">
        <w:t>de belles plumes à mettre sur de beaux chapeaux</w:t>
      </w:r>
      <w:r w:rsidR="00EE0B82">
        <w:t xml:space="preserve"> ; </w:t>
      </w:r>
      <w:r w:rsidRPr="002D10EB">
        <w:t>des chemises à trous</w:t>
      </w:r>
      <w:r w:rsidR="00EE0B82">
        <w:t xml:space="preserve">, </w:t>
      </w:r>
      <w:r w:rsidRPr="002D10EB">
        <w:t>pour mo</w:t>
      </w:r>
      <w:r w:rsidRPr="002D10EB">
        <w:t>n</w:t>
      </w:r>
      <w:r w:rsidRPr="002D10EB">
        <w:t>trer les nénés</w:t>
      </w:r>
      <w:r w:rsidR="00EE0B82">
        <w:t xml:space="preserve"> ; </w:t>
      </w:r>
      <w:r w:rsidRPr="002D10EB">
        <w:t>des sachets compliqués pour en faire</w:t>
      </w:r>
      <w:r w:rsidR="00EE0B82">
        <w:t> :</w:t>
      </w:r>
    </w:p>
    <w:p w14:paraId="4E39D09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Pas besoin</w:t>
      </w:r>
      <w:r>
        <w:t xml:space="preserve">, </w:t>
      </w:r>
      <w:r w:rsidR="000A7E25" w:rsidRPr="002D10EB">
        <w:t>hé</w:t>
      </w:r>
      <w:r>
        <w:t xml:space="preserve">, </w:t>
      </w:r>
      <w:proofErr w:type="spellStart"/>
      <w:r w:rsidR="000A7E25" w:rsidRPr="002D10EB">
        <w:t>Trees</w:t>
      </w:r>
      <w:proofErr w:type="spellEnd"/>
      <w:r>
        <w:t> ?</w:t>
      </w:r>
    </w:p>
    <w:p w14:paraId="1B050961" w14:textId="77777777" w:rsidR="00EE0B82" w:rsidRDefault="000A7E25" w:rsidP="000A7E25">
      <w:r w:rsidRPr="002D10EB">
        <w:t>Que me veut</w:t>
      </w:r>
      <w:r w:rsidR="00EE0B82">
        <w:t xml:space="preserve">, </w:t>
      </w:r>
      <w:r w:rsidRPr="002D10EB">
        <w:t>là-haut</w:t>
      </w:r>
      <w:r w:rsidR="00EE0B82">
        <w:t xml:space="preserve">, </w:t>
      </w:r>
      <w:r w:rsidRPr="002D10EB">
        <w:t>ce jockey qui me tire sa casquette</w:t>
      </w:r>
      <w:r w:rsidR="00EE0B82">
        <w:t xml:space="preserve"> ? </w:t>
      </w:r>
      <w:r w:rsidRPr="002D10EB">
        <w:t>Et</w:t>
      </w:r>
      <w:r w:rsidR="00EE0B82">
        <w:t xml:space="preserve">, </w:t>
      </w:r>
      <w:r w:rsidRPr="002D10EB">
        <w:t>là-bas</w:t>
      </w:r>
      <w:r w:rsidR="00EE0B82">
        <w:t xml:space="preserve">, </w:t>
      </w:r>
      <w:r w:rsidRPr="002D10EB">
        <w:t>ce lourdaud</w:t>
      </w:r>
      <w:r w:rsidR="00EE0B82">
        <w:t> : « </w:t>
      </w:r>
      <w:r w:rsidRPr="002D10EB">
        <w:t>Purgez votre ventre</w:t>
      </w:r>
      <w:r w:rsidR="00EE0B82">
        <w:t xml:space="preserve"> » ? </w:t>
      </w:r>
      <w:r w:rsidRPr="002D10EB">
        <w:t>Merci</w:t>
      </w:r>
      <w:r w:rsidR="00EE0B82">
        <w:t xml:space="preserve">, </w:t>
      </w:r>
      <w:r w:rsidRPr="002D10EB">
        <w:t>je passe</w:t>
      </w:r>
      <w:r w:rsidR="00EE0B82">
        <w:t>.</w:t>
      </w:r>
    </w:p>
    <w:p w14:paraId="2B4588C2" w14:textId="77777777" w:rsidR="00EE0B82" w:rsidRDefault="000A7E25" w:rsidP="000A7E25">
      <w:r w:rsidRPr="002D10EB">
        <w:t>Une auto</w:t>
      </w:r>
      <w:r w:rsidR="00EE0B82">
        <w:t xml:space="preserve">. </w:t>
      </w:r>
      <w:r w:rsidRPr="002D10EB">
        <w:t>Deux autos</w:t>
      </w:r>
      <w:r w:rsidR="00EE0B82">
        <w:t xml:space="preserve">. </w:t>
      </w:r>
      <w:r w:rsidRPr="002D10EB">
        <w:t>Cinq autos</w:t>
      </w:r>
      <w:r w:rsidR="00EE0B82">
        <w:t xml:space="preserve">. </w:t>
      </w:r>
      <w:r w:rsidRPr="002D10EB">
        <w:t>Des livres</w:t>
      </w:r>
      <w:r w:rsidR="00EE0B82">
        <w:t> : « </w:t>
      </w:r>
      <w:r w:rsidRPr="002D10EB">
        <w:t>Succès du jour</w:t>
      </w:r>
      <w:r w:rsidR="00EE0B82">
        <w:t xml:space="preserve"> », </w:t>
      </w:r>
      <w:proofErr w:type="spellStart"/>
      <w:r w:rsidRPr="002D10EB">
        <w:t>bast</w:t>
      </w:r>
      <w:proofErr w:type="spellEnd"/>
      <w:r w:rsidR="00EE0B82">
        <w:t> ! « </w:t>
      </w:r>
      <w:r w:rsidRPr="002D10EB">
        <w:t>La dernière mode</w:t>
      </w:r>
      <w:r w:rsidR="00EE0B82">
        <w:t xml:space="preserve"> », </w:t>
      </w:r>
      <w:r w:rsidRPr="002D10EB">
        <w:t>zut</w:t>
      </w:r>
      <w:r w:rsidR="00EE0B82">
        <w:t> !</w:t>
      </w:r>
    </w:p>
    <w:p w14:paraId="259C4EFF" w14:textId="77777777" w:rsidR="00EE0B82" w:rsidRDefault="000A7E25" w:rsidP="000A7E25">
      <w:r w:rsidRPr="002D10EB">
        <w:t>Où est le ciel</w:t>
      </w:r>
      <w:r w:rsidR="00EE0B82">
        <w:t xml:space="preserve"> ? </w:t>
      </w:r>
      <w:r w:rsidRPr="002D10EB">
        <w:t>De la fumée sur des tuiles</w:t>
      </w:r>
      <w:r w:rsidR="00EE0B82">
        <w:t xml:space="preserve">. </w:t>
      </w:r>
      <w:r w:rsidRPr="002D10EB">
        <w:t>Le soleil ne chauffe plus</w:t>
      </w:r>
      <w:r w:rsidR="00EE0B82">
        <w:t xml:space="preserve"> : </w:t>
      </w:r>
      <w:r w:rsidRPr="002D10EB">
        <w:t>il cuit</w:t>
      </w:r>
      <w:r w:rsidR="00EE0B82">
        <w:t xml:space="preserve">. </w:t>
      </w:r>
      <w:r w:rsidRPr="002D10EB">
        <w:t>Sa lumière a la mauvaise haleine</w:t>
      </w:r>
      <w:r w:rsidR="00EE0B82">
        <w:t xml:space="preserve">. </w:t>
      </w:r>
      <w:r w:rsidRPr="002D10EB">
        <w:t>Et la cathédrale</w:t>
      </w:r>
      <w:r w:rsidR="00EE0B82">
        <w:t xml:space="preserve">, </w:t>
      </w:r>
      <w:r w:rsidRPr="002D10EB">
        <w:t>là-bas</w:t>
      </w:r>
      <w:r w:rsidR="00EE0B82">
        <w:t xml:space="preserve">, </w:t>
      </w:r>
      <w:r w:rsidRPr="002D10EB">
        <w:t>comme elle étire ses cent mètres de tour</w:t>
      </w:r>
      <w:r w:rsidR="00EE0B82">
        <w:t xml:space="preserve">, </w:t>
      </w:r>
      <w:r w:rsidRPr="002D10EB">
        <w:t>pour qu</w:t>
      </w:r>
      <w:r w:rsidR="00EE0B82">
        <w:t>’</w:t>
      </w:r>
      <w:r w:rsidRPr="002D10EB">
        <w:t>au moins on ne la prenne pas pour un toit</w:t>
      </w:r>
      <w:r w:rsidR="00EE0B82">
        <w:t xml:space="preserve">. </w:t>
      </w:r>
      <w:r w:rsidRPr="002D10EB">
        <w:t>Les tours d</w:t>
      </w:r>
      <w:r w:rsidRPr="002D10EB">
        <w:t>e</w:t>
      </w:r>
      <w:r w:rsidRPr="002D10EB">
        <w:t>vraient vivre seules</w:t>
      </w:r>
      <w:r w:rsidR="00EE0B82">
        <w:t> !</w:t>
      </w:r>
    </w:p>
    <w:p w14:paraId="788F6247" w14:textId="77777777" w:rsidR="00EE0B82" w:rsidRDefault="000A7E25" w:rsidP="000A7E25">
      <w:r w:rsidRPr="002D10EB">
        <w:lastRenderedPageBreak/>
        <w:t>Allons plus vite</w:t>
      </w:r>
      <w:r w:rsidR="00EE0B82">
        <w:t> !</w:t>
      </w:r>
    </w:p>
    <w:p w14:paraId="2FBA2F3C" w14:textId="77777777" w:rsidR="00EE0B82" w:rsidRDefault="000A7E25" w:rsidP="000A7E25">
      <w:r w:rsidRPr="002D10EB">
        <w:t>Les enseignes parlent l</w:t>
      </w:r>
      <w:r w:rsidR="00EE0B82">
        <w:t>’</w:t>
      </w:r>
      <w:r w:rsidRPr="002D10EB">
        <w:t>anglais</w:t>
      </w:r>
      <w:r w:rsidR="00EE0B82">
        <w:t xml:space="preserve"> ; </w:t>
      </w:r>
      <w:r w:rsidRPr="002D10EB">
        <w:t>les chaussures sont de P</w:t>
      </w:r>
      <w:r w:rsidRPr="002D10EB">
        <w:t>a</w:t>
      </w:r>
      <w:r w:rsidRPr="002D10EB">
        <w:t>ris</w:t>
      </w:r>
      <w:r w:rsidR="00EE0B82">
        <w:t xml:space="preserve"> ; </w:t>
      </w:r>
      <w:r w:rsidRPr="002D10EB">
        <w:t>les chaises font le trottoir</w:t>
      </w:r>
      <w:r w:rsidR="00EE0B82">
        <w:t xml:space="preserve">. </w:t>
      </w:r>
      <w:r w:rsidRPr="002D10EB">
        <w:t>De petits verres s</w:t>
      </w:r>
      <w:r w:rsidR="00EE0B82">
        <w:t>’</w:t>
      </w:r>
      <w:r w:rsidRPr="002D10EB">
        <w:t>amusent à prendre de gros consommateurs</w:t>
      </w:r>
      <w:r w:rsidR="00EE0B82">
        <w:t xml:space="preserve"> : </w:t>
      </w:r>
      <w:r w:rsidRPr="002D10EB">
        <w:t>je cours</w:t>
      </w:r>
      <w:r w:rsidR="00EE0B82">
        <w:t> !</w:t>
      </w:r>
    </w:p>
    <w:p w14:paraId="14B2EAF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Une voiture</w:t>
      </w:r>
      <w:r>
        <w:t xml:space="preserve">, </w:t>
      </w:r>
      <w:r w:rsidR="000A7E25" w:rsidRPr="002D10EB">
        <w:t>monsieur</w:t>
      </w:r>
      <w:r>
        <w:t> ?</w:t>
      </w:r>
    </w:p>
    <w:p w14:paraId="2EEBC05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Des fleurs des champs</w:t>
      </w:r>
      <w:r>
        <w:t xml:space="preserve">, </w:t>
      </w:r>
      <w:r w:rsidR="000A7E25" w:rsidRPr="002D10EB">
        <w:t>monsieur</w:t>
      </w:r>
      <w:r>
        <w:t> ?</w:t>
      </w:r>
    </w:p>
    <w:p w14:paraId="253FC56B" w14:textId="77777777" w:rsidR="00EE0B82" w:rsidRDefault="00EE0B82" w:rsidP="000A7E25">
      <w:r>
        <w:rPr>
          <w:rFonts w:eastAsia="Georgia"/>
        </w:rPr>
        <w:t>— </w:t>
      </w:r>
      <w:proofErr w:type="spellStart"/>
      <w:r w:rsidR="000A7E25" w:rsidRPr="002D10EB">
        <w:t>Pssst</w:t>
      </w:r>
      <w:proofErr w:type="spellEnd"/>
      <w:r>
        <w:t xml:space="preserve">, </w:t>
      </w:r>
      <w:r w:rsidR="000A7E25" w:rsidRPr="002D10EB">
        <w:t>joli blond</w:t>
      </w:r>
      <w:r>
        <w:t> !</w:t>
      </w:r>
    </w:p>
    <w:p w14:paraId="1A85699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</w:t>
      </w:r>
      <w:r>
        <w:t>’</w:t>
      </w:r>
      <w:r w:rsidR="000A7E25" w:rsidRPr="002D10EB">
        <w:t>abord</w:t>
      </w:r>
      <w:r>
        <w:t xml:space="preserve">, </w:t>
      </w:r>
      <w:r w:rsidR="000A7E25" w:rsidRPr="002D10EB">
        <w:t>je suis roux</w:t>
      </w:r>
      <w:r>
        <w:t xml:space="preserve">, </w:t>
      </w:r>
      <w:r w:rsidR="000A7E25" w:rsidRPr="002D10EB">
        <w:t>madame</w:t>
      </w:r>
      <w:r>
        <w:t> !</w:t>
      </w:r>
    </w:p>
    <w:p w14:paraId="0B30D040" w14:textId="77777777" w:rsidR="00EE0B82" w:rsidRDefault="000A7E25" w:rsidP="000A7E25">
      <w:r w:rsidRPr="002D10EB">
        <w:t>Et voici le cœur agité de la grande ville</w:t>
      </w:r>
      <w:r w:rsidR="00EE0B82">
        <w:t xml:space="preserve">. </w:t>
      </w:r>
      <w:r w:rsidRPr="002D10EB">
        <w:t>Un cœur</w:t>
      </w:r>
      <w:r w:rsidR="00EE0B82">
        <w:t xml:space="preserve">, </w:t>
      </w:r>
      <w:r w:rsidRPr="002D10EB">
        <w:t>ça</w:t>
      </w:r>
      <w:r w:rsidR="00EE0B82">
        <w:t xml:space="preserve"> ? </w:t>
      </w:r>
      <w:r w:rsidRPr="002D10EB">
        <w:t>La gare où Dieu veuille que jamais je ne reprenne un vrai train</w:t>
      </w:r>
      <w:r w:rsidR="00EE0B82">
        <w:t xml:space="preserve"> ; </w:t>
      </w:r>
      <w:r w:rsidRPr="002D10EB">
        <w:t>des gens qui courent</w:t>
      </w:r>
      <w:r w:rsidR="00EE0B82">
        <w:t xml:space="preserve"> ; </w:t>
      </w:r>
      <w:r w:rsidRPr="002D10EB">
        <w:t>des commissionnaires qui les raccr</w:t>
      </w:r>
      <w:r w:rsidRPr="002D10EB">
        <w:t>o</w:t>
      </w:r>
      <w:r w:rsidRPr="002D10EB">
        <w:t>chent</w:t>
      </w:r>
      <w:r w:rsidR="00EE0B82">
        <w:t xml:space="preserve"> ; </w:t>
      </w:r>
      <w:r w:rsidRPr="002D10EB">
        <w:t>des urinoirs où l</w:t>
      </w:r>
      <w:r w:rsidR="00EE0B82">
        <w:t>’</w:t>
      </w:r>
      <w:r w:rsidRPr="002D10EB">
        <w:t>on entre</w:t>
      </w:r>
      <w:r w:rsidR="00EE0B82">
        <w:t xml:space="preserve"> ; </w:t>
      </w:r>
      <w:r w:rsidRPr="002D10EB">
        <w:t>des chevaux qui le devraient</w:t>
      </w:r>
      <w:r w:rsidR="00EE0B82">
        <w:t xml:space="preserve"> ; </w:t>
      </w:r>
      <w:r w:rsidRPr="002D10EB">
        <w:t>un policier en bronze</w:t>
      </w:r>
      <w:r w:rsidR="00EE0B82">
        <w:t xml:space="preserve"> ; </w:t>
      </w:r>
      <w:r w:rsidRPr="002D10EB">
        <w:t>des bronzes en plâtre</w:t>
      </w:r>
      <w:r w:rsidR="00EE0B82">
        <w:t xml:space="preserve"> ; </w:t>
      </w:r>
      <w:r w:rsidRPr="002D10EB">
        <w:t>des journaux avec leurs cris en perce-oreille</w:t>
      </w:r>
      <w:r w:rsidR="00EE0B82">
        <w:t>.</w:t>
      </w:r>
    </w:p>
    <w:p w14:paraId="6AB1ED88" w14:textId="77777777" w:rsidR="00EE0B82" w:rsidRDefault="000A7E25" w:rsidP="000A7E25">
      <w:r w:rsidRPr="002D10EB">
        <w:t>Pouah</w:t>
      </w:r>
      <w:r w:rsidR="00EE0B82">
        <w:t xml:space="preserve"> ! </w:t>
      </w:r>
      <w:r w:rsidRPr="002D10EB">
        <w:t>que suis-je venu faire ici</w:t>
      </w:r>
      <w:r w:rsidR="00EE0B82">
        <w:t> ?</w:t>
      </w:r>
    </w:p>
    <w:p w14:paraId="46F262C8" w14:textId="77777777" w:rsidR="00EE0B82" w:rsidRDefault="000A7E25" w:rsidP="000A7E25">
      <w:r w:rsidRPr="002D10EB">
        <w:t>Dégoûté</w:t>
      </w:r>
      <w:r w:rsidR="00EE0B82">
        <w:t xml:space="preserve">, </w:t>
      </w:r>
      <w:r w:rsidRPr="002D10EB">
        <w:t>je saute dans un tram</w:t>
      </w:r>
      <w:r w:rsidR="00EE0B82">
        <w:t>.</w:t>
      </w:r>
    </w:p>
    <w:p w14:paraId="5BC46D7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 billet</w:t>
      </w:r>
      <w:r>
        <w:t xml:space="preserve">, </w:t>
      </w:r>
      <w:r w:rsidR="000A7E25" w:rsidRPr="002D10EB">
        <w:t>jusqu</w:t>
      </w:r>
      <w:r>
        <w:t>’</w:t>
      </w:r>
      <w:r w:rsidR="000A7E25" w:rsidRPr="002D10EB">
        <w:t>au Port</w:t>
      </w:r>
      <w:r>
        <w:t>.</w:t>
      </w:r>
    </w:p>
    <w:p w14:paraId="19A87421" w14:textId="77777777" w:rsidR="00EE0B82" w:rsidRDefault="000A7E25" w:rsidP="000A7E25">
      <w:r w:rsidRPr="002D10EB">
        <w:t>Et là</w:t>
      </w:r>
      <w:r w:rsidR="00EE0B82">
        <w:t xml:space="preserve">, </w:t>
      </w:r>
      <w:r w:rsidRPr="002D10EB">
        <w:t>vite une baraque</w:t>
      </w:r>
      <w:r w:rsidR="00EE0B82">
        <w:t xml:space="preserve">, </w:t>
      </w:r>
      <w:r w:rsidRPr="002D10EB">
        <w:t>que je finisse ma journée de l</w:t>
      </w:r>
      <w:r w:rsidR="00EE0B82">
        <w:t>’</w:t>
      </w:r>
      <w:r w:rsidRPr="002D10EB">
        <w:t>autre côté de l</w:t>
      </w:r>
      <w:r w:rsidR="00EE0B82">
        <w:t>’</w:t>
      </w:r>
      <w:r w:rsidRPr="002D10EB">
        <w:t>eau</w:t>
      </w:r>
      <w:r w:rsidR="00EE0B82">
        <w:t xml:space="preserve">, </w:t>
      </w:r>
      <w:r w:rsidRPr="002D10EB">
        <w:t>où c</w:t>
      </w:r>
      <w:r w:rsidR="00EE0B82">
        <w:t>’</w:t>
      </w:r>
      <w:r w:rsidRPr="002D10EB">
        <w:t>est de nouveau la campagne</w:t>
      </w:r>
      <w:r w:rsidR="00EE0B82">
        <w:t>.</w:t>
      </w:r>
    </w:p>
    <w:p w14:paraId="6E7BE02A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2153A4B8" w14:textId="77777777" w:rsidR="00EE0B82" w:rsidRDefault="000A7E25" w:rsidP="000A7E25">
      <w:pPr>
        <w:pStyle w:val="Sous-titre"/>
        <w:jc w:val="left"/>
      </w:pPr>
      <w:r w:rsidRPr="002D10EB">
        <w:t>LITTÉRATURE</w:t>
      </w:r>
      <w:r w:rsidR="00EE0B82">
        <w:t>.</w:t>
      </w:r>
    </w:p>
    <w:p w14:paraId="366B7D77" w14:textId="77777777" w:rsidR="003E208B" w:rsidRPr="003E208B" w:rsidRDefault="003E208B" w:rsidP="003E208B">
      <w:pPr>
        <w:pStyle w:val="NormalSolidaire"/>
      </w:pPr>
    </w:p>
    <w:p w14:paraId="20E2EB41" w14:textId="77777777" w:rsidR="00EE0B82" w:rsidRDefault="000A7E25" w:rsidP="000A7E25">
      <w:r w:rsidRPr="002D10EB">
        <w:t>La truculente Johanna</w:t>
      </w:r>
      <w:r w:rsidR="00EE0B82">
        <w:t xml:space="preserve">, </w:t>
      </w:r>
      <w:r w:rsidRPr="002D10EB">
        <w:t>qui avait des joues si roses</w:t>
      </w:r>
      <w:r w:rsidR="00EE0B82">
        <w:t xml:space="preserve">, </w:t>
      </w:r>
      <w:r w:rsidRPr="002D10EB">
        <w:t>est morte pendant la nuit</w:t>
      </w:r>
      <w:r w:rsidR="00EE0B82">
        <w:t>.</w:t>
      </w:r>
    </w:p>
    <w:p w14:paraId="3C67F03C" w14:textId="77777777" w:rsidR="00EE0B82" w:rsidRDefault="000A7E25" w:rsidP="000A7E25">
      <w:r w:rsidRPr="002D10EB">
        <w:lastRenderedPageBreak/>
        <w:t>On a planté</w:t>
      </w:r>
      <w:r w:rsidR="00EE0B82">
        <w:t xml:space="preserve">, </w:t>
      </w:r>
      <w:r w:rsidRPr="002D10EB">
        <w:t>devant sa ferme</w:t>
      </w:r>
      <w:r w:rsidR="00EE0B82">
        <w:t xml:space="preserve">, </w:t>
      </w:r>
      <w:r w:rsidRPr="002D10EB">
        <w:t>une croix de paille</w:t>
      </w:r>
      <w:r w:rsidR="00EE0B82">
        <w:t xml:space="preserve">, </w:t>
      </w:r>
      <w:r w:rsidRPr="002D10EB">
        <w:t>en atte</w:t>
      </w:r>
      <w:r w:rsidRPr="002D10EB">
        <w:t>n</w:t>
      </w:r>
      <w:r w:rsidRPr="002D10EB">
        <w:t>dant celle en bois que le bedeau apportera</w:t>
      </w:r>
      <w:r w:rsidR="00EE0B82">
        <w:t xml:space="preserve">, </w:t>
      </w:r>
      <w:r w:rsidRPr="002D10EB">
        <w:t>tout à l</w:t>
      </w:r>
      <w:r w:rsidR="00EE0B82">
        <w:t>’</w:t>
      </w:r>
      <w:r w:rsidRPr="002D10EB">
        <w:t>heure</w:t>
      </w:r>
      <w:r w:rsidR="00EE0B82">
        <w:t xml:space="preserve">, </w:t>
      </w:r>
      <w:r w:rsidRPr="002D10EB">
        <w:t>de l</w:t>
      </w:r>
      <w:r w:rsidR="00EE0B82">
        <w:t>’</w:t>
      </w:r>
      <w:r w:rsidRPr="002D10EB">
        <w:t>église</w:t>
      </w:r>
      <w:r w:rsidR="00EE0B82">
        <w:t>.</w:t>
      </w:r>
    </w:p>
    <w:p w14:paraId="7A77FC8B" w14:textId="77777777" w:rsidR="00EE0B82" w:rsidRDefault="000A7E25" w:rsidP="000A7E25">
      <w:r w:rsidRPr="002D10EB">
        <w:t>C</w:t>
      </w:r>
      <w:r w:rsidR="00EE0B82">
        <w:t>’</w:t>
      </w:r>
      <w:r w:rsidRPr="002D10EB">
        <w:t xml:space="preserve">est </w:t>
      </w:r>
      <w:proofErr w:type="spellStart"/>
      <w:r w:rsidRPr="002D10EB">
        <w:t>Phrasie</w:t>
      </w:r>
      <w:proofErr w:type="spellEnd"/>
      <w:r w:rsidR="00EE0B82">
        <w:t xml:space="preserve">, </w:t>
      </w:r>
      <w:r w:rsidRPr="002D10EB">
        <w:t>la propriétaire</w:t>
      </w:r>
      <w:r w:rsidR="00EE0B82">
        <w:t xml:space="preserve">, </w:t>
      </w:r>
      <w:r w:rsidRPr="002D10EB">
        <w:t>qui m</w:t>
      </w:r>
      <w:r w:rsidR="00EE0B82">
        <w:t>’</w:t>
      </w:r>
      <w:r w:rsidRPr="002D10EB">
        <w:t>annonce la nouvelle</w:t>
      </w:r>
      <w:r w:rsidR="00EE0B82">
        <w:t xml:space="preserve">. </w:t>
      </w:r>
      <w:r w:rsidRPr="002D10EB">
        <w:t>Elle a lavé le corps</w:t>
      </w:r>
      <w:r w:rsidR="00EE0B82">
        <w:t xml:space="preserve">, </w:t>
      </w:r>
      <w:r w:rsidRPr="002D10EB">
        <w:t>comme elle le ferait pour moi si je venais à mourir</w:t>
      </w:r>
      <w:r w:rsidR="00EE0B82">
        <w:t xml:space="preserve">, </w:t>
      </w:r>
      <w:r w:rsidRPr="002D10EB">
        <w:t>et depuis le matin</w:t>
      </w:r>
      <w:r w:rsidR="00EE0B82">
        <w:t xml:space="preserve">, </w:t>
      </w:r>
      <w:r w:rsidRPr="002D10EB">
        <w:t>elle trotte d</w:t>
      </w:r>
      <w:r w:rsidR="00EE0B82">
        <w:t>’</w:t>
      </w:r>
      <w:r w:rsidRPr="002D10EB">
        <w:t>une ferme à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pour avertir les voisins</w:t>
      </w:r>
      <w:r w:rsidR="00EE0B82">
        <w:t>.</w:t>
      </w:r>
    </w:p>
    <w:p w14:paraId="68205D0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Quel grand malheur</w:t>
      </w:r>
      <w:r>
        <w:t xml:space="preserve"> ! </w:t>
      </w:r>
      <w:r w:rsidR="000A7E25" w:rsidRPr="002D10EB">
        <w:t xml:space="preserve">dis-je à </w:t>
      </w:r>
      <w:proofErr w:type="spellStart"/>
      <w:r w:rsidR="000A7E25" w:rsidRPr="002D10EB">
        <w:t>Phrasie</w:t>
      </w:r>
      <w:proofErr w:type="spellEnd"/>
      <w:r>
        <w:t xml:space="preserve">. </w:t>
      </w:r>
      <w:r w:rsidR="000A7E25" w:rsidRPr="002D10EB">
        <w:t>Et son pauvre Guido</w:t>
      </w:r>
      <w:r>
        <w:t xml:space="preserve">, </w:t>
      </w:r>
      <w:r w:rsidR="000A7E25" w:rsidRPr="002D10EB">
        <w:t>que va-t-il faire</w:t>
      </w:r>
      <w:r>
        <w:t> ?</w:t>
      </w:r>
    </w:p>
    <w:p w14:paraId="3C9DAB3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Songez donc</w:t>
      </w:r>
      <w:r>
        <w:t xml:space="preserve"> ! </w:t>
      </w:r>
      <w:r w:rsidR="000A7E25" w:rsidRPr="002D10EB">
        <w:t xml:space="preserve">répond </w:t>
      </w:r>
      <w:proofErr w:type="spellStart"/>
      <w:r w:rsidR="000A7E25" w:rsidRPr="002D10EB">
        <w:t>Phrasie</w:t>
      </w:r>
      <w:proofErr w:type="spellEnd"/>
      <w:r>
        <w:t xml:space="preserve"> ; </w:t>
      </w:r>
      <w:r w:rsidR="000A7E25" w:rsidRPr="002D10EB">
        <w:t>toute une étable à so</w:t>
      </w:r>
      <w:r w:rsidR="000A7E25" w:rsidRPr="002D10EB">
        <w:t>i</w:t>
      </w:r>
      <w:r w:rsidR="000A7E25" w:rsidRPr="002D10EB">
        <w:t>gner</w:t>
      </w:r>
      <w:r>
        <w:t xml:space="preserve"> : </w:t>
      </w:r>
      <w:r w:rsidR="000A7E25" w:rsidRPr="002D10EB">
        <w:t>quatre vaches</w:t>
      </w:r>
      <w:r>
        <w:t xml:space="preserve">, </w:t>
      </w:r>
      <w:r w:rsidR="000A7E25" w:rsidRPr="002D10EB">
        <w:t>un bœuf</w:t>
      </w:r>
      <w:r>
        <w:t xml:space="preserve">, </w:t>
      </w:r>
      <w:r w:rsidR="000A7E25" w:rsidRPr="002D10EB">
        <w:t>un veau</w:t>
      </w:r>
      <w:r>
        <w:t>.</w:t>
      </w:r>
    </w:p>
    <w:p w14:paraId="07BD1B8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y a aussi les enfants</w:t>
      </w:r>
      <w:r>
        <w:t xml:space="preserve">, </w:t>
      </w:r>
      <w:proofErr w:type="spellStart"/>
      <w:r w:rsidR="000A7E25" w:rsidRPr="002D10EB">
        <w:t>Phrasie</w:t>
      </w:r>
      <w:proofErr w:type="spellEnd"/>
      <w:r>
        <w:t xml:space="preserve">. </w:t>
      </w:r>
      <w:r w:rsidR="000A7E25" w:rsidRPr="002D10EB">
        <w:t>Ils sont cinq</w:t>
      </w:r>
      <w:r>
        <w:t xml:space="preserve">, </w:t>
      </w:r>
      <w:r w:rsidR="000A7E25" w:rsidRPr="002D10EB">
        <w:t>je crois</w:t>
      </w:r>
      <w:r>
        <w:t> ?</w:t>
      </w:r>
    </w:p>
    <w:p w14:paraId="7CD570F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Sept</w:t>
      </w:r>
      <w:r>
        <w:t xml:space="preserve">, </w:t>
      </w:r>
      <w:r w:rsidR="000A7E25" w:rsidRPr="002D10EB">
        <w:t>monsieur</w:t>
      </w:r>
      <w:r>
        <w:t xml:space="preserve">. </w:t>
      </w:r>
      <w:r w:rsidR="000A7E25" w:rsidRPr="002D10EB">
        <w:t>Les enfants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le moins</w:t>
      </w:r>
      <w:r>
        <w:t xml:space="preserve"> : </w:t>
      </w:r>
      <w:r w:rsidR="000A7E25" w:rsidRPr="002D10EB">
        <w:t>ça pousse tout seul</w:t>
      </w:r>
      <w:r>
        <w:t xml:space="preserve">. </w:t>
      </w:r>
      <w:r w:rsidR="000A7E25" w:rsidRPr="002D10EB">
        <w:t>Mais les grosses bêtes</w:t>
      </w:r>
      <w:r>
        <w:t xml:space="preserve"> : </w:t>
      </w:r>
      <w:r w:rsidR="000A7E25" w:rsidRPr="002D10EB">
        <w:t>les vaches</w:t>
      </w:r>
      <w:r>
        <w:t xml:space="preserve">, </w:t>
      </w:r>
      <w:r w:rsidR="000A7E25" w:rsidRPr="002D10EB">
        <w:t>le bœuf</w:t>
      </w:r>
      <w:r>
        <w:t>…</w:t>
      </w:r>
    </w:p>
    <w:p w14:paraId="235AAD29" w14:textId="77777777" w:rsidR="00EE0B82" w:rsidRDefault="00EE0B82" w:rsidP="000A7E25">
      <w:r>
        <w:rPr>
          <w:rFonts w:eastAsia="Georgia"/>
        </w:rPr>
        <w:t xml:space="preserve">— … </w:t>
      </w:r>
      <w:r w:rsidR="000A7E25" w:rsidRPr="002D10EB">
        <w:t>le veau</w:t>
      </w:r>
      <w:r>
        <w:t xml:space="preserve"> ! </w:t>
      </w:r>
      <w:proofErr w:type="spellStart"/>
      <w:r w:rsidR="000A7E25" w:rsidRPr="002D10EB">
        <w:t>Phrasie</w:t>
      </w:r>
      <w:proofErr w:type="spellEnd"/>
      <w:r>
        <w:t>.</w:t>
      </w:r>
    </w:p>
    <w:p w14:paraId="68B1CF0A" w14:textId="77777777" w:rsidR="00EE0B82" w:rsidRDefault="000A7E25" w:rsidP="000A7E25">
      <w:r w:rsidRPr="002D10EB">
        <w:t>Très sérieuse</w:t>
      </w:r>
      <w:r w:rsidR="00EE0B82">
        <w:t xml:space="preserve">, </w:t>
      </w:r>
      <w:proofErr w:type="spellStart"/>
      <w:r w:rsidRPr="002D10EB">
        <w:t>Phrasie</w:t>
      </w:r>
      <w:proofErr w:type="spellEnd"/>
      <w:r w:rsidRPr="002D10EB">
        <w:t xml:space="preserve"> pense au veau</w:t>
      </w:r>
      <w:r w:rsidR="00EE0B82">
        <w:t>.</w:t>
      </w:r>
    </w:p>
    <w:p w14:paraId="0860A7F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savez</w:t>
      </w:r>
      <w:r>
        <w:t xml:space="preserve">, </w:t>
      </w:r>
      <w:r w:rsidR="000A7E25" w:rsidRPr="002D10EB">
        <w:t>le rosaire</w:t>
      </w:r>
      <w:r>
        <w:t xml:space="preserve">, </w:t>
      </w:r>
      <w:r w:rsidR="000A7E25" w:rsidRPr="002D10EB">
        <w:t>ce sera pour ce soir</w:t>
      </w:r>
      <w:r>
        <w:t xml:space="preserve">, </w:t>
      </w:r>
      <w:r w:rsidR="000A7E25" w:rsidRPr="002D10EB">
        <w:t>à huit heures</w:t>
      </w:r>
      <w:r>
        <w:t xml:space="preserve">. </w:t>
      </w:r>
      <w:r w:rsidR="000A7E25" w:rsidRPr="002D10EB">
        <w:t>Vous viendrez</w:t>
      </w:r>
      <w:r>
        <w:t> ?</w:t>
      </w:r>
    </w:p>
    <w:p w14:paraId="7F18C02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proofErr w:type="spellStart"/>
      <w:r w:rsidR="000A7E25" w:rsidRPr="002D10EB">
        <w:t>Phrasie</w:t>
      </w:r>
      <w:proofErr w:type="spellEnd"/>
      <w:r>
        <w:t>.</w:t>
      </w:r>
    </w:p>
    <w:p w14:paraId="7390FAC0" w14:textId="77777777" w:rsidR="00EE0B82" w:rsidRDefault="000A7E25" w:rsidP="000A7E25">
      <w:r w:rsidRPr="002D10EB">
        <w:t>C</w:t>
      </w:r>
      <w:r w:rsidR="00EE0B82">
        <w:t>’</w:t>
      </w:r>
      <w:r w:rsidRPr="002D10EB">
        <w:t>est une baraque</w:t>
      </w:r>
      <w:r w:rsidR="00EE0B82">
        <w:t xml:space="preserve">, </w:t>
      </w:r>
      <w:r w:rsidRPr="002D10EB">
        <w:t>comme la mienne</w:t>
      </w:r>
      <w:r w:rsidR="00EE0B82">
        <w:t xml:space="preserve">, </w:t>
      </w:r>
      <w:r w:rsidRPr="002D10EB">
        <w:t>du côté des grandes Mares</w:t>
      </w:r>
      <w:r w:rsidR="00EE0B82">
        <w:t xml:space="preserve">. </w:t>
      </w:r>
      <w:r w:rsidRPr="002D10EB">
        <w:t>Le soir</w:t>
      </w:r>
      <w:r w:rsidR="00EE0B82">
        <w:t xml:space="preserve">, </w:t>
      </w:r>
      <w:r w:rsidRPr="002D10EB">
        <w:t>je n</w:t>
      </w:r>
      <w:r w:rsidR="00EE0B82">
        <w:t>’</w:t>
      </w:r>
      <w:r w:rsidRPr="002D10EB">
        <w:t>arrive pas le premier</w:t>
      </w:r>
      <w:r w:rsidR="00EE0B82">
        <w:t xml:space="preserve">. </w:t>
      </w:r>
      <w:r w:rsidRPr="002D10EB">
        <w:t>Voisins et voisines attendent sur des chaises</w:t>
      </w:r>
      <w:r w:rsidR="00EE0B82">
        <w:t xml:space="preserve">, </w:t>
      </w:r>
      <w:r w:rsidRPr="002D10EB">
        <w:t>silencieux</w:t>
      </w:r>
      <w:r w:rsidR="00EE0B82">
        <w:t xml:space="preserve">, </w:t>
      </w:r>
      <w:r w:rsidRPr="002D10EB">
        <w:t>leurs sabots rangés près du seuil</w:t>
      </w:r>
      <w:r w:rsidR="00EE0B82">
        <w:t xml:space="preserve">, </w:t>
      </w:r>
      <w:r w:rsidRPr="002D10EB">
        <w:t>avec les lanternes pour le retour</w:t>
      </w:r>
      <w:r w:rsidR="00EE0B82">
        <w:t xml:space="preserve">. </w:t>
      </w:r>
      <w:r w:rsidRPr="002D10EB">
        <w:t>Par convenance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avais mis des bottines</w:t>
      </w:r>
      <w:r w:rsidR="00EE0B82">
        <w:t xml:space="preserve"> ; </w:t>
      </w:r>
      <w:r w:rsidRPr="002D10EB">
        <w:t>je pose les pieds en douceur</w:t>
      </w:r>
      <w:r w:rsidR="00EE0B82">
        <w:t xml:space="preserve">, </w:t>
      </w:r>
      <w:r w:rsidRPr="002D10EB">
        <w:t>honteux de mes semelles</w:t>
      </w:r>
      <w:r w:rsidR="00EE0B82">
        <w:t xml:space="preserve">, </w:t>
      </w:r>
      <w:r w:rsidRPr="002D10EB">
        <w:t>sur le sable qui grince</w:t>
      </w:r>
      <w:r w:rsidR="00EE0B82">
        <w:t>.</w:t>
      </w:r>
    </w:p>
    <w:p w14:paraId="1BF07C62" w14:textId="77777777" w:rsidR="00EE0B82" w:rsidRDefault="000A7E25" w:rsidP="000A7E25">
      <w:r w:rsidRPr="002D10EB">
        <w:t>Guido n</w:t>
      </w:r>
      <w:r w:rsidR="00EE0B82">
        <w:t>’</w:t>
      </w:r>
      <w:r w:rsidRPr="002D10EB">
        <w:t>a pas levé la tête</w:t>
      </w:r>
      <w:r w:rsidR="00EE0B82">
        <w:t xml:space="preserve">. </w:t>
      </w:r>
      <w:r w:rsidRPr="002D10EB">
        <w:t>Il se tient près de l</w:t>
      </w:r>
      <w:r w:rsidR="00EE0B82">
        <w:t>’</w:t>
      </w:r>
      <w:r w:rsidRPr="002D10EB">
        <w:t>âtre</w:t>
      </w:r>
      <w:r w:rsidR="00EE0B82">
        <w:t xml:space="preserve">, </w:t>
      </w:r>
      <w:r w:rsidRPr="002D10EB">
        <w:t>courbé</w:t>
      </w:r>
      <w:r w:rsidR="00EE0B82">
        <w:t xml:space="preserve">, </w:t>
      </w:r>
      <w:r w:rsidRPr="002D10EB">
        <w:t>comme s</w:t>
      </w:r>
      <w:r w:rsidR="00EE0B82">
        <w:t>’</w:t>
      </w:r>
      <w:r w:rsidRPr="002D10EB">
        <w:t>il se chauffait</w:t>
      </w:r>
      <w:r w:rsidR="00EE0B82">
        <w:t xml:space="preserve">. </w:t>
      </w:r>
      <w:r w:rsidRPr="002D10EB">
        <w:t>Seulement l</w:t>
      </w:r>
      <w:r w:rsidR="00EE0B82">
        <w:t>’</w:t>
      </w:r>
      <w:r w:rsidRPr="002D10EB">
        <w:t>âtre est éteint</w:t>
      </w:r>
      <w:r w:rsidR="00EE0B82">
        <w:t xml:space="preserve">. </w:t>
      </w:r>
      <w:r w:rsidRPr="002D10EB">
        <w:t xml:space="preserve">Une </w:t>
      </w:r>
      <w:r w:rsidRPr="002D10EB">
        <w:lastRenderedPageBreak/>
        <w:t>grosse marmite pend</w:t>
      </w:r>
      <w:r w:rsidR="00EE0B82">
        <w:t xml:space="preserve">, </w:t>
      </w:r>
      <w:r w:rsidRPr="002D10EB">
        <w:t>toute noire</w:t>
      </w:r>
      <w:r w:rsidR="00EE0B82">
        <w:t xml:space="preserve">, </w:t>
      </w:r>
      <w:r w:rsidRPr="002D10EB">
        <w:t>au bout de sa crémaillère</w:t>
      </w:r>
      <w:r w:rsidR="00EE0B82">
        <w:t xml:space="preserve">. </w:t>
      </w:r>
      <w:r w:rsidRPr="002D10EB">
        <w:t>Elle fume un peu</w:t>
      </w:r>
      <w:r w:rsidR="00EE0B82">
        <w:t xml:space="preserve">. </w:t>
      </w:r>
      <w:r w:rsidRPr="002D10EB">
        <w:t>Près de lui</w:t>
      </w:r>
      <w:r w:rsidR="00EE0B82">
        <w:t xml:space="preserve">, </w:t>
      </w:r>
      <w:r w:rsidRPr="002D10EB">
        <w:t>sur un banc</w:t>
      </w:r>
      <w:r w:rsidR="00EE0B82">
        <w:t xml:space="preserve">, </w:t>
      </w:r>
      <w:r w:rsidRPr="002D10EB">
        <w:t>ses quatre garçons laissent pendre leurs huit petites jambes nues</w:t>
      </w:r>
      <w:r w:rsidR="00EE0B82">
        <w:t xml:space="preserve">. </w:t>
      </w:r>
      <w:r w:rsidRPr="002D10EB">
        <w:t>On a couché les fillettes trop jeunes pour rester si longtemps les mains jointes</w:t>
      </w:r>
      <w:r w:rsidR="00EE0B82">
        <w:t xml:space="preserve">. </w:t>
      </w:r>
      <w:r w:rsidRPr="002D10EB">
        <w:t>Leurs lits se suivent au long du mur</w:t>
      </w:r>
      <w:r w:rsidR="00EE0B82">
        <w:t xml:space="preserve">, </w:t>
      </w:r>
      <w:r w:rsidRPr="002D10EB">
        <w:t>sous deux cadres</w:t>
      </w:r>
      <w:r w:rsidR="00EE0B82">
        <w:t xml:space="preserve">, </w:t>
      </w:r>
      <w:r w:rsidRPr="002D10EB">
        <w:t>où Jésus et sa Mère tiennent</w:t>
      </w:r>
      <w:r w:rsidR="00EE0B82">
        <w:t xml:space="preserve">, </w:t>
      </w:r>
      <w:r w:rsidRPr="002D10EB">
        <w:t>dans la main</w:t>
      </w:r>
      <w:r w:rsidR="00EE0B82">
        <w:t xml:space="preserve">, </w:t>
      </w:r>
      <w:r w:rsidRPr="002D10EB">
        <w:t>un cœur tout rouge qui brûle</w:t>
      </w:r>
      <w:r w:rsidR="00EE0B82">
        <w:t>.</w:t>
      </w:r>
    </w:p>
    <w:p w14:paraId="73E06CFA" w14:textId="1B4D291E" w:rsidR="00EE0B82" w:rsidRDefault="000A7E25" w:rsidP="000A7E25">
      <w:r w:rsidRPr="002D10EB">
        <w:t>D</w:t>
      </w:r>
      <w:r w:rsidR="00EE0B82">
        <w:t>’</w:t>
      </w:r>
      <w:r w:rsidRPr="002D10EB">
        <w:t>autres voisins arrivent</w:t>
      </w:r>
      <w:r w:rsidR="00EE0B82">
        <w:t xml:space="preserve">, </w:t>
      </w:r>
      <w:r w:rsidRPr="002D10EB">
        <w:t>enlèvent leurs sabots et</w:t>
      </w:r>
      <w:r w:rsidR="00EE0B82">
        <w:t xml:space="preserve">, </w:t>
      </w:r>
      <w:r w:rsidRPr="002D10EB">
        <w:t>en chaussettes ou pieds nus</w:t>
      </w:r>
      <w:r w:rsidR="00EE0B82">
        <w:t xml:space="preserve">, </w:t>
      </w:r>
      <w:r w:rsidRPr="002D10EB">
        <w:t>cherchent une place</w:t>
      </w:r>
      <w:r w:rsidR="00EE0B82">
        <w:t xml:space="preserve">. </w:t>
      </w:r>
      <w:r w:rsidRPr="002D10EB">
        <w:t>On a réservé la meilleure pour Gille qui récitera le rosaire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il est le vo</w:t>
      </w:r>
      <w:r w:rsidRPr="002D10EB">
        <w:t>i</w:t>
      </w:r>
      <w:r w:rsidRPr="002D10EB">
        <w:t>sin le plus proche</w:t>
      </w:r>
      <w:r w:rsidR="00EE0B82">
        <w:t xml:space="preserve">. </w:t>
      </w:r>
      <w:r w:rsidRPr="002D10EB">
        <w:t>Chacun assume ainsi sa tâche</w:t>
      </w:r>
      <w:r w:rsidR="00EE0B82">
        <w:t xml:space="preserve">. </w:t>
      </w:r>
      <w:r w:rsidRPr="002D10EB">
        <w:t>Le jour des funérailles</w:t>
      </w:r>
      <w:r w:rsidR="00EE0B82">
        <w:t xml:space="preserve">, </w:t>
      </w:r>
      <w:r w:rsidRPr="002D10EB">
        <w:t>Fons ira sonner les cloches</w:t>
      </w:r>
      <w:r w:rsidR="00EE0B82">
        <w:t xml:space="preserve">, </w:t>
      </w:r>
      <w:proofErr w:type="spellStart"/>
      <w:r w:rsidR="00546A3C">
        <w:t>Nélis</w:t>
      </w:r>
      <w:proofErr w:type="spellEnd"/>
      <w:r w:rsidRPr="002D10EB">
        <w:t xml:space="preserve"> prêtera sa cha</w:t>
      </w:r>
      <w:r w:rsidRPr="002D10EB">
        <w:t>r</w:t>
      </w:r>
      <w:r w:rsidRPr="002D10EB">
        <w:t>rette pour le corps</w:t>
      </w:r>
      <w:r w:rsidR="00EE0B82">
        <w:t xml:space="preserve">, </w:t>
      </w:r>
      <w:proofErr w:type="spellStart"/>
      <w:r w:rsidRPr="002D10EB">
        <w:t>Benooi</w:t>
      </w:r>
      <w:proofErr w:type="spellEnd"/>
      <w:r w:rsidRPr="002D10EB">
        <w:t xml:space="preserve"> sa jument</w:t>
      </w:r>
      <w:r w:rsidR="00EE0B82">
        <w:t xml:space="preserve">. </w:t>
      </w:r>
      <w:r w:rsidRPr="002D10EB">
        <w:t>Les autres prieront</w:t>
      </w:r>
      <w:r w:rsidR="00EE0B82">
        <w:t>.</w:t>
      </w:r>
    </w:p>
    <w:p w14:paraId="03C1A790" w14:textId="77777777" w:rsidR="00EE0B82" w:rsidRDefault="000A7E25" w:rsidP="000A7E25">
      <w:r w:rsidRPr="002D10EB">
        <w:t>À huit heures</w:t>
      </w:r>
      <w:r w:rsidR="00EE0B82">
        <w:t xml:space="preserve">, </w:t>
      </w:r>
      <w:r w:rsidRPr="002D10EB">
        <w:t>Gille arrive en boitant comme toujours</w:t>
      </w:r>
      <w:r w:rsidR="00EE0B82">
        <w:t xml:space="preserve">, </w:t>
      </w:r>
      <w:r w:rsidRPr="002D10EB">
        <w:t>très grand d</w:t>
      </w:r>
      <w:r w:rsidR="00EE0B82">
        <w:t>’</w:t>
      </w:r>
      <w:r w:rsidRPr="002D10EB">
        <w:t>abord</w:t>
      </w:r>
      <w:r w:rsidR="00EE0B82">
        <w:t xml:space="preserve">, </w:t>
      </w:r>
      <w:r w:rsidRPr="002D10EB">
        <w:t>puis très petit</w:t>
      </w:r>
      <w:r w:rsidR="00EE0B82">
        <w:t xml:space="preserve">, </w:t>
      </w:r>
      <w:r w:rsidRPr="002D10EB">
        <w:t>puis comme tout le monde</w:t>
      </w:r>
      <w:r w:rsidR="00EE0B82">
        <w:t xml:space="preserve">, </w:t>
      </w:r>
      <w:r w:rsidRPr="002D10EB">
        <w:t>quand il s</w:t>
      </w:r>
      <w:r w:rsidR="00EE0B82">
        <w:t>’</w:t>
      </w:r>
      <w:r w:rsidRPr="002D10EB">
        <w:t>assied</w:t>
      </w:r>
      <w:r w:rsidR="00EE0B82">
        <w:t xml:space="preserve">. </w:t>
      </w:r>
      <w:r w:rsidRPr="002D10EB">
        <w:t>Avant que l</w:t>
      </w:r>
      <w:r w:rsidR="00EE0B82">
        <w:t>’</w:t>
      </w:r>
      <w:r w:rsidRPr="002D10EB">
        <w:t>on commence</w:t>
      </w:r>
      <w:r w:rsidR="00EE0B82">
        <w:t xml:space="preserve">, </w:t>
      </w:r>
      <w:r w:rsidRPr="002D10EB">
        <w:t>Guido ouvre</w:t>
      </w:r>
      <w:r w:rsidR="00EE0B82">
        <w:t xml:space="preserve">, </w:t>
      </w:r>
      <w:r w:rsidRPr="002D10EB">
        <w:t>à côté</w:t>
      </w:r>
      <w:r w:rsidR="00EE0B82">
        <w:t xml:space="preserve">, </w:t>
      </w:r>
      <w:r w:rsidRPr="002D10EB">
        <w:t>la chambre de la morte</w:t>
      </w:r>
      <w:r w:rsidR="00EE0B82">
        <w:t xml:space="preserve">, </w:t>
      </w:r>
      <w:r w:rsidRPr="002D10EB">
        <w:t>afin qu</w:t>
      </w:r>
      <w:r w:rsidR="00EE0B82">
        <w:t>’</w:t>
      </w:r>
      <w:r w:rsidRPr="002D10EB">
        <w:t>elle soit plus près</w:t>
      </w:r>
      <w:r w:rsidR="00EE0B82">
        <w:t xml:space="preserve">. </w:t>
      </w:r>
      <w:r w:rsidRPr="002D10EB">
        <w:t>On ne voit qu</w:t>
      </w:r>
      <w:r w:rsidR="00EE0B82">
        <w:t>’</w:t>
      </w:r>
      <w:r w:rsidRPr="002D10EB">
        <w:t>un trou noir</w:t>
      </w:r>
      <w:r w:rsidR="00EE0B82">
        <w:t xml:space="preserve">, </w:t>
      </w:r>
      <w:r w:rsidRPr="002D10EB">
        <w:t>avec quelque chose de blanc</w:t>
      </w:r>
      <w:r w:rsidR="00EE0B82">
        <w:t xml:space="preserve">, </w:t>
      </w:r>
      <w:r w:rsidRPr="002D10EB">
        <w:t>sans doute un coin du lit où elle dort</w:t>
      </w:r>
      <w:r w:rsidR="00EE0B82">
        <w:t>.</w:t>
      </w:r>
    </w:p>
    <w:p w14:paraId="3745F2C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Au nom du Père</w:t>
      </w:r>
      <w:r>
        <w:t>…</w:t>
      </w:r>
    </w:p>
    <w:p w14:paraId="1180010F" w14:textId="77777777" w:rsidR="00EE0B82" w:rsidRDefault="000A7E25" w:rsidP="000A7E25">
      <w:r w:rsidRPr="002D10EB">
        <w:t>Gille fait son grand signe de croix appris chez les Tra</w:t>
      </w:r>
      <w:r w:rsidRPr="002D10EB">
        <w:t>p</w:t>
      </w:r>
      <w:r w:rsidRPr="002D10EB">
        <w:t>pistes</w:t>
      </w:r>
      <w:r w:rsidR="00EE0B82">
        <w:t xml:space="preserve">. </w:t>
      </w:r>
      <w:r w:rsidRPr="002D10EB">
        <w:t>Il entame lentement les prières</w:t>
      </w:r>
      <w:r w:rsidR="00EE0B82">
        <w:t xml:space="preserve">, </w:t>
      </w:r>
      <w:r w:rsidRPr="002D10EB">
        <w:t>que les autres continuent à voix haute</w:t>
      </w:r>
      <w:r w:rsidR="00EE0B82">
        <w:t xml:space="preserve">, </w:t>
      </w:r>
      <w:r w:rsidRPr="002D10EB">
        <w:t>comme cela se fait</w:t>
      </w:r>
      <w:r w:rsidR="00EE0B82">
        <w:t xml:space="preserve">, </w:t>
      </w:r>
      <w:r w:rsidRPr="002D10EB">
        <w:t>le dimanche</w:t>
      </w:r>
      <w:r w:rsidR="00EE0B82">
        <w:t xml:space="preserve">, </w:t>
      </w:r>
      <w:r w:rsidRPr="002D10EB">
        <w:t>à l</w:t>
      </w:r>
      <w:r w:rsidR="00EE0B82">
        <w:t>’</w:t>
      </w:r>
      <w:r w:rsidRPr="002D10EB">
        <w:t>église</w:t>
      </w:r>
      <w:r w:rsidR="00EE0B82">
        <w:t xml:space="preserve">. </w:t>
      </w:r>
      <w:r w:rsidRPr="002D10EB">
        <w:t>On distingue le fausset des enfants et le bourdonnement de Guido</w:t>
      </w:r>
      <w:r w:rsidR="00EE0B82">
        <w:t xml:space="preserve">, </w:t>
      </w:r>
      <w:r w:rsidRPr="002D10EB">
        <w:t>qui arrive le dernier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en même temps que ses mots il doit traîner sa peine</w:t>
      </w:r>
      <w:r w:rsidR="00EE0B82">
        <w:t>.</w:t>
      </w:r>
    </w:p>
    <w:p w14:paraId="76B54F79" w14:textId="77777777" w:rsidR="00EE0B82" w:rsidRDefault="000A7E25" w:rsidP="000A7E25">
      <w:r w:rsidRPr="002D10EB">
        <w:t>Gille le laisse finir</w:t>
      </w:r>
      <w:r w:rsidR="00EE0B82">
        <w:t xml:space="preserve">, </w:t>
      </w:r>
      <w:r w:rsidRPr="002D10EB">
        <w:t>puis recommence</w:t>
      </w:r>
      <w:r w:rsidR="00EE0B82">
        <w:t>.</w:t>
      </w:r>
    </w:p>
    <w:p w14:paraId="24B6C98C" w14:textId="77777777" w:rsidR="00EE0B82" w:rsidRDefault="000A7E25" w:rsidP="000A7E25">
      <w:r w:rsidRPr="002D10EB">
        <w:t>Quand il a fait trois fois le tour de son chapelet</w:t>
      </w:r>
      <w:r w:rsidR="00EE0B82">
        <w:t xml:space="preserve">, </w:t>
      </w:r>
      <w:r w:rsidRPr="002D10EB">
        <w:t>il récite une dizaine d</w:t>
      </w:r>
      <w:r w:rsidR="00EE0B82">
        <w:t>’</w:t>
      </w:r>
      <w:r w:rsidRPr="002D10EB">
        <w:t>Ave</w:t>
      </w:r>
      <w:r w:rsidR="00EE0B82">
        <w:t xml:space="preserve">, </w:t>
      </w:r>
      <w:r w:rsidRPr="002D10EB">
        <w:t>dont il précise</w:t>
      </w:r>
      <w:r w:rsidR="00EE0B82">
        <w:t xml:space="preserve">, </w:t>
      </w:r>
      <w:r w:rsidRPr="002D10EB">
        <w:t>pour chacun</w:t>
      </w:r>
      <w:r w:rsidR="00EE0B82">
        <w:t xml:space="preserve">, </w:t>
      </w:r>
      <w:r w:rsidRPr="002D10EB">
        <w:t>une intention sp</w:t>
      </w:r>
      <w:r w:rsidRPr="002D10EB">
        <w:t>é</w:t>
      </w:r>
      <w:r w:rsidRPr="002D10EB">
        <w:t>ciale</w:t>
      </w:r>
      <w:r w:rsidR="00EE0B82">
        <w:t xml:space="preserve">. </w:t>
      </w:r>
      <w:r w:rsidRPr="002D10EB">
        <w:t>Au dernier</w:t>
      </w:r>
      <w:r w:rsidR="00EE0B82">
        <w:t xml:space="preserve">, </w:t>
      </w:r>
      <w:r w:rsidRPr="002D10EB">
        <w:t>il annonce</w:t>
      </w:r>
      <w:r w:rsidR="00EE0B82">
        <w:t> :</w:t>
      </w:r>
    </w:p>
    <w:p w14:paraId="135ECB9D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Pour celui d</w:t>
      </w:r>
      <w:r>
        <w:t>’</w:t>
      </w:r>
      <w:r w:rsidR="000A7E25" w:rsidRPr="002D10EB">
        <w:t>entre nous qui mourra le premier</w:t>
      </w:r>
      <w:r>
        <w:t>.</w:t>
      </w:r>
    </w:p>
    <w:p w14:paraId="36B6120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Amen</w:t>
      </w:r>
      <w:r>
        <w:t>.</w:t>
      </w:r>
    </w:p>
    <w:p w14:paraId="01DDDDFA" w14:textId="77777777" w:rsidR="00EE0B82" w:rsidRDefault="000A7E25" w:rsidP="000A7E25">
      <w:r w:rsidRPr="002D10EB">
        <w:t>C</w:t>
      </w:r>
      <w:r w:rsidR="00EE0B82">
        <w:t>’</w:t>
      </w:r>
      <w:r w:rsidRPr="002D10EB">
        <w:t>est fini</w:t>
      </w:r>
      <w:r w:rsidR="00EE0B82">
        <w:t xml:space="preserve">. </w:t>
      </w:r>
      <w:r w:rsidRPr="002D10EB">
        <w:t>Chacun se lève</w:t>
      </w:r>
      <w:r w:rsidR="00EE0B82">
        <w:t xml:space="preserve">. </w:t>
      </w:r>
      <w:r w:rsidRPr="002D10EB">
        <w:t>Sur le seuil les hommes allument leur pipe à leur lanterne</w:t>
      </w:r>
      <w:r w:rsidR="00EE0B82">
        <w:t xml:space="preserve">. </w:t>
      </w:r>
      <w:r w:rsidRPr="002D10EB">
        <w:t>Les femmes partent en avant</w:t>
      </w:r>
      <w:r w:rsidR="00EE0B82">
        <w:t xml:space="preserve">. </w:t>
      </w:r>
      <w:r w:rsidRPr="002D10EB">
        <w:t>Guido n</w:t>
      </w:r>
      <w:r w:rsidR="00EE0B82">
        <w:t>’</w:t>
      </w:r>
      <w:r w:rsidRPr="002D10EB">
        <w:t>a pas bougé</w:t>
      </w:r>
      <w:r w:rsidR="00EE0B82">
        <w:t>.</w:t>
      </w:r>
    </w:p>
    <w:p w14:paraId="37996DFA" w14:textId="77777777" w:rsidR="00EE0B82" w:rsidRDefault="000A7E25" w:rsidP="000A7E25">
      <w:r w:rsidRPr="002D10EB">
        <w:t>Je retourne voir la morte en plein jour</w:t>
      </w:r>
      <w:r w:rsidR="00EE0B82">
        <w:t>.</w:t>
      </w:r>
    </w:p>
    <w:p w14:paraId="141CE578" w14:textId="77777777" w:rsidR="00EE0B82" w:rsidRDefault="000A7E25" w:rsidP="000A7E25">
      <w:r w:rsidRPr="002D10EB">
        <w:t>Tout de son long</w:t>
      </w:r>
      <w:r w:rsidR="00EE0B82">
        <w:t xml:space="preserve">, </w:t>
      </w:r>
      <w:r w:rsidRPr="002D10EB">
        <w:t>dans le lit</w:t>
      </w:r>
      <w:r w:rsidR="00EE0B82">
        <w:t xml:space="preserve">, </w:t>
      </w:r>
      <w:r w:rsidRPr="002D10EB">
        <w:t>elle n</w:t>
      </w:r>
      <w:r w:rsidR="00EE0B82">
        <w:t>’</w:t>
      </w:r>
      <w:r w:rsidRPr="002D10EB">
        <w:t>a plus ses joues roses et</w:t>
      </w:r>
      <w:r w:rsidR="00EE0B82">
        <w:t xml:space="preserve">, </w:t>
      </w:r>
      <w:r w:rsidRPr="002D10EB">
        <w:t>dans sa bouche</w:t>
      </w:r>
      <w:r w:rsidR="00EE0B82">
        <w:t xml:space="preserve">, </w:t>
      </w:r>
      <w:r w:rsidRPr="002D10EB">
        <w:t>ses dents semblent des graines jaunes de maïs</w:t>
      </w:r>
      <w:r w:rsidR="00EE0B82">
        <w:t xml:space="preserve">. </w:t>
      </w:r>
      <w:r w:rsidRPr="002D10EB">
        <w:t>Son ventre</w:t>
      </w:r>
      <w:r w:rsidR="00EE0B82">
        <w:t xml:space="preserve">, </w:t>
      </w:r>
      <w:r w:rsidRPr="002D10EB">
        <w:t>sous le drap</w:t>
      </w:r>
      <w:r w:rsidR="00EE0B82">
        <w:t xml:space="preserve">, </w:t>
      </w:r>
      <w:r w:rsidRPr="002D10EB">
        <w:t>fait une grosse bosse</w:t>
      </w:r>
      <w:r w:rsidR="00EE0B82">
        <w:t xml:space="preserve"> : </w:t>
      </w:r>
      <w:r w:rsidRPr="002D10EB">
        <w:t>son dernier qu</w:t>
      </w:r>
      <w:r w:rsidR="00EE0B82">
        <w:t>’</w:t>
      </w:r>
      <w:r w:rsidRPr="002D10EB">
        <w:t>elle emporte</w:t>
      </w:r>
      <w:r w:rsidR="00EE0B82">
        <w:t>.</w:t>
      </w:r>
    </w:p>
    <w:p w14:paraId="339BE850" w14:textId="77777777" w:rsidR="00EE0B82" w:rsidRDefault="000A7E25" w:rsidP="000A7E25">
      <w:r w:rsidRPr="002D10EB">
        <w:t>Avec le buis</w:t>
      </w:r>
      <w:r w:rsidR="00EE0B82">
        <w:t xml:space="preserve">, </w:t>
      </w:r>
      <w:r w:rsidRPr="002D10EB">
        <w:t>je lui jette un peu d</w:t>
      </w:r>
      <w:r w:rsidR="00EE0B82">
        <w:t>’</w:t>
      </w:r>
      <w:r w:rsidRPr="002D10EB">
        <w:t>eau bénite</w:t>
      </w:r>
      <w:r w:rsidR="00EE0B82">
        <w:t xml:space="preserve">, </w:t>
      </w:r>
      <w:r w:rsidRPr="002D10EB">
        <w:t>et voilà</w:t>
      </w:r>
      <w:r w:rsidR="00EE0B82">
        <w:t xml:space="preserve">, </w:t>
      </w:r>
      <w:r w:rsidRPr="002D10EB">
        <w:t>tout à coup</w:t>
      </w:r>
      <w:r w:rsidR="00EE0B82">
        <w:t xml:space="preserve">, </w:t>
      </w:r>
      <w:r w:rsidRPr="002D10EB">
        <w:t>Johanna qui pleure</w:t>
      </w:r>
      <w:r w:rsidR="00EE0B82">
        <w:t>.</w:t>
      </w:r>
    </w:p>
    <w:p w14:paraId="7F2C15FB" w14:textId="77777777" w:rsidR="00EE0B82" w:rsidRDefault="000A7E25" w:rsidP="000A7E25">
      <w:r w:rsidRPr="002D10EB">
        <w:t>Tandis que je la regarde</w:t>
      </w:r>
      <w:r w:rsidR="00EE0B82">
        <w:t xml:space="preserve">, </w:t>
      </w:r>
      <w:r w:rsidRPr="002D10EB">
        <w:t>Guido</w:t>
      </w:r>
      <w:r w:rsidR="00EE0B82">
        <w:t xml:space="preserve">, </w:t>
      </w:r>
      <w:r w:rsidRPr="002D10EB">
        <w:t>à genoux devant l</w:t>
      </w:r>
      <w:r w:rsidR="00EE0B82">
        <w:t>’</w:t>
      </w:r>
      <w:r w:rsidRPr="002D10EB">
        <w:t>âtre</w:t>
      </w:r>
      <w:r w:rsidR="00EE0B82">
        <w:t xml:space="preserve">, </w:t>
      </w:r>
      <w:r w:rsidRPr="002D10EB">
        <w:t>souffle dans la flamme</w:t>
      </w:r>
      <w:r w:rsidR="00EE0B82">
        <w:t xml:space="preserve">, </w:t>
      </w:r>
      <w:r w:rsidRPr="002D10EB">
        <w:t>sous la marmite de ses bêtes</w:t>
      </w:r>
      <w:r w:rsidR="00EE0B82">
        <w:t> :</w:t>
      </w:r>
    </w:p>
    <w:p w14:paraId="595444F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faut qu</w:t>
      </w:r>
      <w:r>
        <w:t>’</w:t>
      </w:r>
      <w:r w:rsidR="000A7E25" w:rsidRPr="002D10EB">
        <w:t>elles mangent</w:t>
      </w:r>
      <w:r>
        <w:t>.</w:t>
      </w:r>
    </w:p>
    <w:p w14:paraId="10E72256" w14:textId="77777777" w:rsidR="00EE0B82" w:rsidRDefault="000A7E25" w:rsidP="000A7E25">
      <w:r w:rsidRPr="002D10EB">
        <w:t>Turbulents dans un pré</w:t>
      </w:r>
      <w:r w:rsidR="00EE0B82">
        <w:t xml:space="preserve">, </w:t>
      </w:r>
      <w:r w:rsidRPr="002D10EB">
        <w:t>les enfants poussaient tout seuls</w:t>
      </w:r>
      <w:r w:rsidR="00EE0B82">
        <w:t>…</w:t>
      </w:r>
    </w:p>
    <w:p w14:paraId="0E1CE5DB" w14:textId="77777777" w:rsidR="00EE0B82" w:rsidRDefault="000A7E25" w:rsidP="000A7E25">
      <w:r w:rsidRPr="002D10EB">
        <w:t>Le second soir</w:t>
      </w:r>
      <w:r w:rsidR="00EE0B82">
        <w:t xml:space="preserve">, </w:t>
      </w:r>
      <w:r w:rsidRPr="002D10EB">
        <w:t>lorsque nous revenons</w:t>
      </w:r>
      <w:r w:rsidR="00EE0B82">
        <w:t xml:space="preserve">, </w:t>
      </w:r>
      <w:r w:rsidRPr="002D10EB">
        <w:t>pour le rosaire</w:t>
      </w:r>
      <w:r w:rsidR="00EE0B82">
        <w:t xml:space="preserve">, </w:t>
      </w:r>
      <w:r w:rsidRPr="002D10EB">
        <w:t>le cadavre est déjà dans ses planches</w:t>
      </w:r>
      <w:r w:rsidR="00EE0B82">
        <w:t xml:space="preserve">. </w:t>
      </w:r>
      <w:r w:rsidRPr="002D10EB">
        <w:t>Le cercueil est tout frais</w:t>
      </w:r>
      <w:r w:rsidR="00EE0B82">
        <w:t xml:space="preserve">. </w:t>
      </w:r>
      <w:r w:rsidRPr="002D10EB">
        <w:t>C</w:t>
      </w:r>
      <w:r w:rsidRPr="002D10EB">
        <w:t>e</w:t>
      </w:r>
      <w:r w:rsidRPr="002D10EB">
        <w:t>la sent bon la résine</w:t>
      </w:r>
      <w:r w:rsidR="00EE0B82">
        <w:t xml:space="preserve">, </w:t>
      </w:r>
      <w:r w:rsidRPr="002D10EB">
        <w:t>comme dans une sapinière</w:t>
      </w:r>
      <w:r w:rsidR="00EE0B82">
        <w:t xml:space="preserve">, </w:t>
      </w:r>
      <w:r w:rsidRPr="002D10EB">
        <w:t>lorsque l</w:t>
      </w:r>
      <w:r w:rsidR="00EE0B82">
        <w:t>’</w:t>
      </w:r>
      <w:r w:rsidRPr="002D10EB">
        <w:t>on fend du bois</w:t>
      </w:r>
      <w:r w:rsidR="00EE0B82">
        <w:t xml:space="preserve">. </w:t>
      </w:r>
      <w:r w:rsidRPr="002D10EB">
        <w:t>Puis je surprends une autre odeur</w:t>
      </w:r>
      <w:r w:rsidR="00EE0B82">
        <w:t xml:space="preserve">, </w:t>
      </w:r>
      <w:r w:rsidRPr="002D10EB">
        <w:t>ô truculente Johanna</w:t>
      </w:r>
      <w:r w:rsidR="00EE0B82">
        <w:t> !</w:t>
      </w:r>
    </w:p>
    <w:p w14:paraId="05AAC746" w14:textId="77777777" w:rsidR="00EE0B82" w:rsidRDefault="000A7E25" w:rsidP="000A7E25">
      <w:r w:rsidRPr="002D10EB">
        <w:t>Le matin de l</w:t>
      </w:r>
      <w:r w:rsidR="00EE0B82">
        <w:t>’</w:t>
      </w:r>
      <w:r w:rsidRPr="002D10EB">
        <w:t>enterrement</w:t>
      </w:r>
      <w:r w:rsidR="00EE0B82">
        <w:t xml:space="preserve">. </w:t>
      </w:r>
      <w:r w:rsidRPr="002D10EB">
        <w:t>Guido a mis sa culotte et sa blouse des dimanches</w:t>
      </w:r>
      <w:r w:rsidR="00EE0B82">
        <w:t xml:space="preserve">. </w:t>
      </w:r>
      <w:r w:rsidRPr="002D10EB">
        <w:t>Il a gardé son visage de tous les jours</w:t>
      </w:r>
      <w:r w:rsidR="00EE0B82">
        <w:t xml:space="preserve">, </w:t>
      </w:r>
      <w:r w:rsidRPr="002D10EB">
        <w:t>un visage en terre trop cuite pour que la tristesse y taille de nouvelles crevasses</w:t>
      </w:r>
      <w:r w:rsidR="00EE0B82">
        <w:t xml:space="preserve">. </w:t>
      </w:r>
      <w:r w:rsidRPr="002D10EB">
        <w:t>Il fume sa pipe</w:t>
      </w:r>
      <w:r w:rsidR="00EE0B82">
        <w:t xml:space="preserve">. </w:t>
      </w:r>
      <w:r w:rsidRPr="002D10EB">
        <w:t>Comme le monde arrive</w:t>
      </w:r>
      <w:r w:rsidR="00EE0B82">
        <w:t xml:space="preserve">, </w:t>
      </w:r>
      <w:r w:rsidRPr="002D10EB">
        <w:t>il la retire et la fourre dans sa poche</w:t>
      </w:r>
      <w:r w:rsidR="00EE0B82">
        <w:t xml:space="preserve">, </w:t>
      </w:r>
      <w:r w:rsidRPr="002D10EB">
        <w:t>pour tout à l</w:t>
      </w:r>
      <w:r w:rsidR="00EE0B82">
        <w:t>’</w:t>
      </w:r>
      <w:r w:rsidRPr="002D10EB">
        <w:t>heure</w:t>
      </w:r>
      <w:r w:rsidR="00EE0B82">
        <w:t xml:space="preserve">. </w:t>
      </w:r>
      <w:r w:rsidRPr="002D10EB">
        <w:t>Il n</w:t>
      </w:r>
      <w:r w:rsidR="00EE0B82">
        <w:t>’</w:t>
      </w:r>
      <w:r w:rsidRPr="002D10EB">
        <w:t xml:space="preserve">a </w:t>
      </w:r>
      <w:r w:rsidRPr="002D10EB">
        <w:lastRenderedPageBreak/>
        <w:t>rien oublié</w:t>
      </w:r>
      <w:r w:rsidR="00EE0B82">
        <w:t xml:space="preserve"> ; </w:t>
      </w:r>
      <w:r w:rsidRPr="002D10EB">
        <w:t>ni la pièce pour l</w:t>
      </w:r>
      <w:r w:rsidR="00EE0B82">
        <w:t>’</w:t>
      </w:r>
      <w:r w:rsidRPr="002D10EB">
        <w:t>offrande</w:t>
      </w:r>
      <w:r w:rsidR="00EE0B82">
        <w:t xml:space="preserve">, </w:t>
      </w:r>
      <w:r w:rsidRPr="002D10EB">
        <w:t>ni le sou de sa chaise</w:t>
      </w:r>
      <w:r w:rsidR="00EE0B82">
        <w:t xml:space="preserve">, </w:t>
      </w:r>
      <w:r w:rsidRPr="002D10EB">
        <w:t>ni le grand mouchoir rouge</w:t>
      </w:r>
      <w:r w:rsidR="00EE0B82">
        <w:t xml:space="preserve"> – </w:t>
      </w:r>
      <w:r w:rsidRPr="002D10EB">
        <w:t>également pour tout à l</w:t>
      </w:r>
      <w:r w:rsidR="00EE0B82">
        <w:t>’</w:t>
      </w:r>
      <w:r w:rsidRPr="002D10EB">
        <w:t>heure</w:t>
      </w:r>
      <w:r w:rsidR="00EE0B82">
        <w:t>.</w:t>
      </w:r>
    </w:p>
    <w:p w14:paraId="03AB6B33" w14:textId="77777777" w:rsidR="00EE0B82" w:rsidRDefault="000A7E25" w:rsidP="000A7E25">
      <w:r w:rsidRPr="002D10EB">
        <w:t>Il s</w:t>
      </w:r>
      <w:r w:rsidR="00EE0B82">
        <w:t>’</w:t>
      </w:r>
      <w:r w:rsidRPr="002D10EB">
        <w:t>intéresse aux efforts des hommes qui empoignent le cercueil</w:t>
      </w:r>
      <w:r w:rsidR="00EE0B82">
        <w:t xml:space="preserve">, </w:t>
      </w:r>
      <w:r w:rsidRPr="002D10EB">
        <w:t>pour le hisser sur la charrette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un peu difficile</w:t>
      </w:r>
      <w:r w:rsidR="00EE0B82">
        <w:t xml:space="preserve"> : </w:t>
      </w:r>
      <w:r w:rsidRPr="002D10EB">
        <w:t>ils n</w:t>
      </w:r>
      <w:r w:rsidR="00EE0B82">
        <w:t>’</w:t>
      </w:r>
      <w:r w:rsidRPr="002D10EB">
        <w:t>ont pas l</w:t>
      </w:r>
      <w:r w:rsidR="00EE0B82">
        <w:t>’</w:t>
      </w:r>
      <w:r w:rsidRPr="002D10EB">
        <w:t>expérience des croque-morts de la ville</w:t>
      </w:r>
      <w:r w:rsidR="00EE0B82">
        <w:t xml:space="preserve">. </w:t>
      </w:r>
      <w:r w:rsidRPr="002D10EB">
        <w:t>Mais s</w:t>
      </w:r>
      <w:r w:rsidR="00EE0B82">
        <w:t>’</w:t>
      </w:r>
      <w:r w:rsidRPr="002D10EB">
        <w:t>ils bousculent Johanna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de bon cœur</w:t>
      </w:r>
      <w:r w:rsidR="00EE0B82">
        <w:t xml:space="preserve"> ; </w:t>
      </w:r>
      <w:r w:rsidRPr="002D10EB">
        <w:t>et han</w:t>
      </w:r>
      <w:r w:rsidR="00EE0B82">
        <w:t xml:space="preserve"> ! </w:t>
      </w:r>
      <w:r w:rsidRPr="002D10EB">
        <w:t>la voilà en place</w:t>
      </w:r>
      <w:r w:rsidR="00EE0B82">
        <w:t>.</w:t>
      </w:r>
    </w:p>
    <w:p w14:paraId="623C41CA" w14:textId="77777777" w:rsidR="00EE0B82" w:rsidRDefault="000A7E25" w:rsidP="000A7E25">
      <w:r w:rsidRPr="002D10EB">
        <w:t>Lice</w:t>
      </w:r>
      <w:r w:rsidR="00EE0B82">
        <w:t xml:space="preserve">, </w:t>
      </w:r>
      <w:r w:rsidRPr="002D10EB">
        <w:t>la jument</w:t>
      </w:r>
      <w:r w:rsidR="00EE0B82">
        <w:t xml:space="preserve">, </w:t>
      </w:r>
      <w:r w:rsidRPr="002D10EB">
        <w:t>part aussitôt d</w:t>
      </w:r>
      <w:r w:rsidR="00EE0B82">
        <w:t>’</w:t>
      </w:r>
      <w:r w:rsidRPr="002D10EB">
        <w:t>un bon train</w:t>
      </w:r>
      <w:r w:rsidR="00EE0B82">
        <w:t xml:space="preserve">. </w:t>
      </w:r>
      <w:r w:rsidRPr="002D10EB">
        <w:t>Ce qu</w:t>
      </w:r>
      <w:r w:rsidR="00EE0B82">
        <w:t>’</w:t>
      </w:r>
      <w:r w:rsidRPr="002D10EB">
        <w:t>elle tire est généralement plus lourd</w:t>
      </w:r>
      <w:r w:rsidR="00EE0B82">
        <w:t xml:space="preserve"> ; </w:t>
      </w:r>
      <w:proofErr w:type="spellStart"/>
      <w:r w:rsidRPr="002D10EB">
        <w:t>Benooi</w:t>
      </w:r>
      <w:proofErr w:type="spellEnd"/>
      <w:r w:rsidR="00EE0B82">
        <w:t xml:space="preserve">, </w:t>
      </w:r>
      <w:r w:rsidRPr="002D10EB">
        <w:t>qui la mène par les brides</w:t>
      </w:r>
      <w:r w:rsidR="00EE0B82">
        <w:t xml:space="preserve">, </w:t>
      </w:r>
      <w:r w:rsidRPr="002D10EB">
        <w:t>est presque forcé de courir</w:t>
      </w:r>
      <w:r w:rsidR="00EE0B82">
        <w:t xml:space="preserve">. </w:t>
      </w:r>
      <w:r w:rsidRPr="002D10EB">
        <w:t>N</w:t>
      </w:r>
      <w:r w:rsidR="00EE0B82">
        <w:t>’</w:t>
      </w:r>
      <w:r w:rsidRPr="002D10EB">
        <w:t>était-ce son habit des dimanches</w:t>
      </w:r>
      <w:r w:rsidR="00EE0B82">
        <w:t xml:space="preserve">, </w:t>
      </w:r>
      <w:r w:rsidRPr="002D10EB">
        <w:t>il aurait l</w:t>
      </w:r>
      <w:r w:rsidR="00EE0B82">
        <w:t>’</w:t>
      </w:r>
      <w:r w:rsidRPr="002D10EB">
        <w:t>air de revenir des champs</w:t>
      </w:r>
      <w:r w:rsidR="00EE0B82">
        <w:t xml:space="preserve">. </w:t>
      </w:r>
      <w:r w:rsidRPr="002D10EB">
        <w:t>Guido se hâte</w:t>
      </w:r>
      <w:r w:rsidR="00EE0B82">
        <w:t xml:space="preserve">, </w:t>
      </w:r>
      <w:r w:rsidRPr="002D10EB">
        <w:t>derrière</w:t>
      </w:r>
      <w:r w:rsidR="00EE0B82">
        <w:t xml:space="preserve">, </w:t>
      </w:r>
      <w:r w:rsidRPr="002D10EB">
        <w:t>à grandes enjambées</w:t>
      </w:r>
      <w:r w:rsidR="00EE0B82">
        <w:t xml:space="preserve">, </w:t>
      </w:r>
      <w:r w:rsidRPr="002D10EB">
        <w:t>entre ses quatre garçons qui trottinent</w:t>
      </w:r>
      <w:r w:rsidR="00EE0B82">
        <w:t xml:space="preserve">, </w:t>
      </w:r>
      <w:r w:rsidRPr="002D10EB">
        <w:t>puis le groupe des femmes en mante et les hommes qui s</w:t>
      </w:r>
      <w:r w:rsidR="00EE0B82">
        <w:t>’</w:t>
      </w:r>
      <w:r w:rsidRPr="002D10EB">
        <w:t>échelonnent à distance</w:t>
      </w:r>
      <w:r w:rsidR="00EE0B82">
        <w:t xml:space="preserve">. </w:t>
      </w:r>
      <w:r w:rsidRPr="002D10EB">
        <w:t>Personne ne parle</w:t>
      </w:r>
      <w:r w:rsidR="00EE0B82">
        <w:t xml:space="preserve">. </w:t>
      </w:r>
      <w:r w:rsidRPr="002D10EB">
        <w:t>Chacun se dépêche pour soi</w:t>
      </w:r>
      <w:r w:rsidR="00EE0B82">
        <w:t xml:space="preserve">. </w:t>
      </w:r>
      <w:r w:rsidRPr="002D10EB">
        <w:t>La bruyère seule chuchote</w:t>
      </w:r>
      <w:r w:rsidR="00EE0B82">
        <w:t xml:space="preserve">. </w:t>
      </w:r>
      <w:r w:rsidRPr="002D10EB">
        <w:t>Quelquefois</w:t>
      </w:r>
      <w:r w:rsidR="00EE0B82">
        <w:t xml:space="preserve">, </w:t>
      </w:r>
      <w:r w:rsidRPr="002D10EB">
        <w:t>le coup sec d</w:t>
      </w:r>
      <w:r w:rsidR="00EE0B82">
        <w:t>’</w:t>
      </w:r>
      <w:r w:rsidRPr="002D10EB">
        <w:t>une roue dans l</w:t>
      </w:r>
      <w:r w:rsidR="00EE0B82">
        <w:t>’</w:t>
      </w:r>
      <w:r w:rsidRPr="002D10EB">
        <w:t>ornière</w:t>
      </w:r>
      <w:r w:rsidR="00EE0B82">
        <w:t>.</w:t>
      </w:r>
    </w:p>
    <w:p w14:paraId="3CB4E06A" w14:textId="77777777" w:rsidR="00EE0B82" w:rsidRDefault="000A7E25" w:rsidP="000A7E25">
      <w:r w:rsidRPr="002D10EB">
        <w:t>Il me faut réfléchir pour imaginer qu</w:t>
      </w:r>
      <w:r w:rsidR="00EE0B82">
        <w:t>’</w:t>
      </w:r>
      <w:r w:rsidRPr="002D10EB">
        <w:t>il y a un mort sur cette charrette qui n</w:t>
      </w:r>
      <w:r w:rsidR="00EE0B82">
        <w:t>’</w:t>
      </w:r>
      <w:r w:rsidRPr="002D10EB">
        <w:t>est pas un corbillard</w:t>
      </w:r>
      <w:r w:rsidR="00EE0B82">
        <w:t xml:space="preserve">. </w:t>
      </w:r>
      <w:r w:rsidRPr="002D10EB">
        <w:t>Pourtant le cercueil se trouve là</w:t>
      </w:r>
      <w:r w:rsidR="00EE0B82">
        <w:t xml:space="preserve">, </w:t>
      </w:r>
      <w:r w:rsidRPr="002D10EB">
        <w:t>couché en travers</w:t>
      </w:r>
      <w:r w:rsidR="00EE0B82">
        <w:t xml:space="preserve">, </w:t>
      </w:r>
      <w:r w:rsidRPr="002D10EB">
        <w:t>sur deux bottes de paille</w:t>
      </w:r>
      <w:r w:rsidR="00EE0B82">
        <w:t xml:space="preserve">, </w:t>
      </w:r>
      <w:r w:rsidRPr="002D10EB">
        <w:t>et aussi la croix prête à être plantée sur la fosse</w:t>
      </w:r>
      <w:r w:rsidR="00EE0B82">
        <w:t>.</w:t>
      </w:r>
    </w:p>
    <w:p w14:paraId="021209EB" w14:textId="77777777" w:rsidR="00EE0B82" w:rsidRDefault="000A7E25" w:rsidP="000A7E25">
      <w:r w:rsidRPr="002D10EB">
        <w:t>À la chaussée</w:t>
      </w:r>
      <w:r w:rsidR="00EE0B82">
        <w:t xml:space="preserve">, </w:t>
      </w:r>
      <w:proofErr w:type="spellStart"/>
      <w:r w:rsidRPr="002D10EB">
        <w:t>Benooi</w:t>
      </w:r>
      <w:proofErr w:type="spellEnd"/>
      <w:r w:rsidRPr="002D10EB">
        <w:t xml:space="preserve"> ralentit pour donner le temps à Fons</w:t>
      </w:r>
      <w:r w:rsidR="00EE0B82">
        <w:t xml:space="preserve">, </w:t>
      </w:r>
      <w:r w:rsidRPr="002D10EB">
        <w:t>qui part</w:t>
      </w:r>
      <w:r w:rsidR="00EE0B82">
        <w:t xml:space="preserve">, </w:t>
      </w:r>
      <w:r w:rsidRPr="002D10EB">
        <w:t>en avant</w:t>
      </w:r>
      <w:r w:rsidR="00EE0B82">
        <w:t xml:space="preserve">, </w:t>
      </w:r>
      <w:r w:rsidRPr="002D10EB">
        <w:t>sonner les cloches</w:t>
      </w:r>
      <w:r w:rsidR="00EE0B82">
        <w:t xml:space="preserve">. </w:t>
      </w:r>
      <w:r w:rsidRPr="002D10EB">
        <w:t>On les entend bientôt</w:t>
      </w:r>
      <w:r w:rsidR="00EE0B82">
        <w:t xml:space="preserve">, </w:t>
      </w:r>
      <w:r w:rsidRPr="002D10EB">
        <w:t>accourir à pleins sons</w:t>
      </w:r>
      <w:r w:rsidR="00EE0B82">
        <w:t xml:space="preserve">, </w:t>
      </w:r>
      <w:r w:rsidRPr="002D10EB">
        <w:t>par-dessus les grands chênes</w:t>
      </w:r>
      <w:r w:rsidR="00EE0B82">
        <w:t xml:space="preserve">, </w:t>
      </w:r>
      <w:r w:rsidRPr="002D10EB">
        <w:t>à la rencontre de la morte</w:t>
      </w:r>
      <w:r w:rsidR="00EE0B82">
        <w:t>.</w:t>
      </w:r>
    </w:p>
    <w:p w14:paraId="091333D2" w14:textId="77777777" w:rsidR="00EE0B82" w:rsidRDefault="000A7E25" w:rsidP="000A7E25">
      <w:r w:rsidRPr="002D10EB">
        <w:t>Près de l</w:t>
      </w:r>
      <w:r w:rsidR="00EE0B82">
        <w:t>’</w:t>
      </w:r>
      <w:r w:rsidRPr="002D10EB">
        <w:t>église</w:t>
      </w:r>
      <w:r w:rsidR="00EE0B82">
        <w:t xml:space="preserve">, </w:t>
      </w:r>
      <w:r w:rsidRPr="002D10EB">
        <w:t>les femmes vont s</w:t>
      </w:r>
      <w:r w:rsidR="00EE0B82">
        <w:t>’</w:t>
      </w:r>
      <w:r w:rsidRPr="002D10EB">
        <w:t>accroupir contre le mur pour la petite précaution</w:t>
      </w:r>
      <w:r w:rsidR="00EE0B82">
        <w:t xml:space="preserve">. </w:t>
      </w:r>
      <w:r w:rsidRPr="002D10EB">
        <w:t>Il n</w:t>
      </w:r>
      <w:r w:rsidR="00EE0B82">
        <w:t>’</w:t>
      </w:r>
      <w:r w:rsidRPr="002D10EB">
        <w:t>y a rien à dire</w:t>
      </w:r>
      <w:r w:rsidR="00EE0B82">
        <w:t xml:space="preserve"> : </w:t>
      </w:r>
      <w:r w:rsidRPr="002D10EB">
        <w:t>c</w:t>
      </w:r>
      <w:r w:rsidR="00EE0B82">
        <w:t>’</w:t>
      </w:r>
      <w:r w:rsidRPr="002D10EB">
        <w:t>est l</w:t>
      </w:r>
      <w:r w:rsidR="00EE0B82">
        <w:t>’</w:t>
      </w:r>
      <w:r w:rsidRPr="002D10EB">
        <w:t>usage</w:t>
      </w:r>
      <w:r w:rsidR="00EE0B82">
        <w:t xml:space="preserve">. </w:t>
      </w:r>
      <w:r w:rsidRPr="002D10EB">
        <w:t>Gu</w:t>
      </w:r>
      <w:r w:rsidRPr="002D10EB">
        <w:t>i</w:t>
      </w:r>
      <w:r w:rsidRPr="002D10EB">
        <w:t>do aussi s</w:t>
      </w:r>
      <w:r w:rsidR="00EE0B82">
        <w:t>’</w:t>
      </w:r>
      <w:r w:rsidRPr="002D10EB">
        <w:t>arrête</w:t>
      </w:r>
      <w:r w:rsidR="00EE0B82">
        <w:t xml:space="preserve">, – </w:t>
      </w:r>
      <w:r w:rsidRPr="002D10EB">
        <w:t>contre un arbre</w:t>
      </w:r>
      <w:r w:rsidR="00EE0B82">
        <w:t>.</w:t>
      </w:r>
    </w:p>
    <w:p w14:paraId="40B7C2A7" w14:textId="77777777" w:rsidR="00EE0B82" w:rsidRDefault="000A7E25" w:rsidP="000A7E25">
      <w:r w:rsidRPr="002D10EB">
        <w:t>C</w:t>
      </w:r>
      <w:r w:rsidR="00EE0B82">
        <w:t>’</w:t>
      </w:r>
      <w:r w:rsidRPr="002D10EB">
        <w:t xml:space="preserve">est </w:t>
      </w:r>
      <w:r w:rsidR="00EE0B82">
        <w:t>M. </w:t>
      </w:r>
      <w:r w:rsidRPr="002D10EB">
        <w:t>le curé lui-même qui chante la messe</w:t>
      </w:r>
      <w:r w:rsidR="00EE0B82">
        <w:t xml:space="preserve">. </w:t>
      </w:r>
      <w:r w:rsidRPr="002D10EB">
        <w:t>On a déposé Johanna</w:t>
      </w:r>
      <w:r w:rsidR="00EE0B82">
        <w:t xml:space="preserve">, </w:t>
      </w:r>
      <w:r w:rsidRPr="002D10EB">
        <w:t>à ras des pierres</w:t>
      </w:r>
      <w:r w:rsidR="00EE0B82">
        <w:t xml:space="preserve">, </w:t>
      </w:r>
      <w:r w:rsidRPr="002D10EB">
        <w:t>près du banc de communion</w:t>
      </w:r>
      <w:r w:rsidR="00EE0B82">
        <w:t xml:space="preserve">, </w:t>
      </w:r>
      <w:r w:rsidRPr="002D10EB">
        <w:t>comme une humble morte qui n</w:t>
      </w:r>
      <w:r w:rsidR="00EE0B82">
        <w:t>’</w:t>
      </w:r>
      <w:r w:rsidRPr="002D10EB">
        <w:t>a pas le droit d</w:t>
      </w:r>
      <w:r w:rsidR="00EE0B82">
        <w:t>’</w:t>
      </w:r>
      <w:r w:rsidRPr="002D10EB">
        <w:t>aller plus loin</w:t>
      </w:r>
      <w:r w:rsidR="00EE0B82">
        <w:t xml:space="preserve">. </w:t>
      </w:r>
      <w:r w:rsidRPr="002D10EB">
        <w:lastRenderedPageBreak/>
        <w:t>Guido se tient à genoux un peu en avant</w:t>
      </w:r>
      <w:r w:rsidR="00EE0B82">
        <w:t xml:space="preserve">. </w:t>
      </w:r>
      <w:r w:rsidRPr="002D10EB">
        <w:t>Il prie</w:t>
      </w:r>
      <w:r w:rsidR="00EE0B82">
        <w:t xml:space="preserve"> : </w:t>
      </w:r>
      <w:r w:rsidRPr="002D10EB">
        <w:t>il ne prie pas autrement</w:t>
      </w:r>
      <w:r w:rsidR="00EE0B82">
        <w:t xml:space="preserve">, </w:t>
      </w:r>
      <w:r w:rsidRPr="002D10EB">
        <w:t>les dimanches</w:t>
      </w:r>
      <w:r w:rsidR="00EE0B82">
        <w:t xml:space="preserve">, </w:t>
      </w:r>
      <w:r w:rsidRPr="002D10EB">
        <w:t>dans son livre</w:t>
      </w:r>
      <w:r w:rsidR="00EE0B82">
        <w:t xml:space="preserve">, </w:t>
      </w:r>
      <w:r w:rsidRPr="002D10EB">
        <w:t>et tourne sa page en même temps que le prêtre pour l</w:t>
      </w:r>
      <w:r w:rsidR="00EE0B82">
        <w:t>’</w:t>
      </w:r>
      <w:r w:rsidRPr="002D10EB">
        <w:t>Évangile</w:t>
      </w:r>
      <w:r w:rsidR="00EE0B82">
        <w:t>.</w:t>
      </w:r>
    </w:p>
    <w:p w14:paraId="64B35673" w14:textId="77777777" w:rsidR="00EE0B82" w:rsidRDefault="000A7E25" w:rsidP="000A7E25">
      <w:r w:rsidRPr="002D10EB">
        <w:t>À l</w:t>
      </w:r>
      <w:r w:rsidR="00EE0B82">
        <w:t>’</w:t>
      </w:r>
      <w:r w:rsidRPr="002D10EB">
        <w:t>Offrande</w:t>
      </w:r>
      <w:r w:rsidR="00EE0B82">
        <w:t xml:space="preserve">, </w:t>
      </w:r>
      <w:r w:rsidRPr="002D10EB">
        <w:t>il regarde longtemps sa pièce</w:t>
      </w:r>
      <w:r w:rsidR="00EE0B82">
        <w:t xml:space="preserve">, </w:t>
      </w:r>
      <w:r w:rsidRPr="002D10EB">
        <w:t>avant de la l</w:t>
      </w:r>
      <w:r w:rsidRPr="002D10EB">
        <w:t>â</w:t>
      </w:r>
      <w:r w:rsidRPr="002D10EB">
        <w:t>cher dans le plateau</w:t>
      </w:r>
      <w:r w:rsidR="00EE0B82">
        <w:t xml:space="preserve">, </w:t>
      </w:r>
      <w:r w:rsidRPr="002D10EB">
        <w:t>mais en revenant</w:t>
      </w:r>
      <w:r w:rsidR="00EE0B82">
        <w:t xml:space="preserve">, </w:t>
      </w:r>
      <w:r w:rsidRPr="002D10EB">
        <w:t>il se trouble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il a pris le cercueil à droite au lieu de le prendre à gauche</w:t>
      </w:r>
      <w:r w:rsidR="00EE0B82">
        <w:t xml:space="preserve">, </w:t>
      </w:r>
      <w:r w:rsidRPr="002D10EB">
        <w:t>ce qui l</w:t>
      </w:r>
      <w:r w:rsidR="00EE0B82">
        <w:t>’</w:t>
      </w:r>
      <w:r w:rsidRPr="002D10EB">
        <w:t>oblige à contourner le corps de sa femme</w:t>
      </w:r>
      <w:r w:rsidR="00EE0B82">
        <w:t xml:space="preserve">. </w:t>
      </w:r>
      <w:r w:rsidRPr="002D10EB">
        <w:t>Puis il ne bouge plus</w:t>
      </w:r>
      <w:r w:rsidR="00EE0B82">
        <w:t>.</w:t>
      </w:r>
    </w:p>
    <w:p w14:paraId="4F0869DF" w14:textId="77777777" w:rsidR="00EE0B82" w:rsidRDefault="000A7E25" w:rsidP="000A7E25">
      <w:r w:rsidRPr="002D10EB">
        <w:t>Le cimetière entoure l</w:t>
      </w:r>
      <w:r w:rsidR="00EE0B82">
        <w:t>’</w:t>
      </w:r>
      <w:r w:rsidRPr="002D10EB">
        <w:t>église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meilleur pour les morts</w:t>
      </w:r>
      <w:r w:rsidR="00EE0B82">
        <w:t xml:space="preserve">. </w:t>
      </w:r>
      <w:r w:rsidRPr="002D10EB">
        <w:t>Ils entrent d</w:t>
      </w:r>
      <w:r w:rsidR="00EE0B82">
        <w:t>’</w:t>
      </w:r>
      <w:r w:rsidRPr="002D10EB">
        <w:t>un bond dans la tombe</w:t>
      </w:r>
      <w:r w:rsidR="00EE0B82">
        <w:t xml:space="preserve">, </w:t>
      </w:r>
      <w:r w:rsidRPr="002D10EB">
        <w:t>tout chauds encore de prières</w:t>
      </w:r>
      <w:r w:rsidR="00EE0B82">
        <w:t xml:space="preserve">, </w:t>
      </w:r>
      <w:r w:rsidRPr="002D10EB">
        <w:t>et les bénédictions qu</w:t>
      </w:r>
      <w:r w:rsidR="00EE0B82">
        <w:t>’</w:t>
      </w:r>
      <w:r w:rsidRPr="002D10EB">
        <w:t>on a versées sur eux n</w:t>
      </w:r>
      <w:r w:rsidR="00EE0B82">
        <w:t>’</w:t>
      </w:r>
      <w:r w:rsidRPr="002D10EB">
        <w:t>ont pas le temps de s</w:t>
      </w:r>
      <w:r w:rsidR="00EE0B82">
        <w:t>’</w:t>
      </w:r>
      <w:r w:rsidRPr="002D10EB">
        <w:t>éventer</w:t>
      </w:r>
      <w:r w:rsidR="00EE0B82">
        <w:t>.</w:t>
      </w:r>
    </w:p>
    <w:p w14:paraId="10D25FAA" w14:textId="77777777" w:rsidR="00EE0B82" w:rsidRDefault="000A7E25" w:rsidP="000A7E25">
      <w:r w:rsidRPr="002D10EB">
        <w:t>Devant la fosse</w:t>
      </w:r>
      <w:r w:rsidR="00EE0B82">
        <w:t xml:space="preserve">, </w:t>
      </w:r>
      <w:r w:rsidRPr="002D10EB">
        <w:t>Guido a déplié son mouchoir</w:t>
      </w:r>
      <w:r w:rsidR="00EE0B82">
        <w:t xml:space="preserve">. </w:t>
      </w:r>
      <w:r w:rsidRPr="002D10EB">
        <w:t>Ses mains tremblent</w:t>
      </w:r>
      <w:r w:rsidR="00EE0B82">
        <w:t xml:space="preserve">, </w:t>
      </w:r>
      <w:r w:rsidRPr="002D10EB">
        <w:t>ses jambes tremblent</w:t>
      </w:r>
      <w:r w:rsidR="00EE0B82">
        <w:t xml:space="preserve">, </w:t>
      </w:r>
      <w:r w:rsidRPr="002D10EB">
        <w:t>son sarrau tremble sur son dos</w:t>
      </w:r>
      <w:r w:rsidR="00EE0B82">
        <w:t xml:space="preserve">. </w:t>
      </w:r>
      <w:r w:rsidRPr="002D10EB">
        <w:t>Il n</w:t>
      </w:r>
      <w:r w:rsidR="00EE0B82">
        <w:t>’</w:t>
      </w:r>
      <w:r w:rsidRPr="002D10EB">
        <w:t>a pas songé à tirer sa casquette</w:t>
      </w:r>
      <w:r w:rsidR="00EE0B82">
        <w:t xml:space="preserve">. </w:t>
      </w:r>
      <w:r w:rsidRPr="002D10EB">
        <w:t>Il se penche vers le trou et trois fois appelle</w:t>
      </w:r>
      <w:r w:rsidR="00EE0B82">
        <w:t> : « </w:t>
      </w:r>
      <w:proofErr w:type="spellStart"/>
      <w:r w:rsidRPr="002D10EB">
        <w:t>Wanne</w:t>
      </w:r>
      <w:proofErr w:type="spellEnd"/>
      <w:r w:rsidR="00EE0B82">
        <w:t xml:space="preserve"> !… </w:t>
      </w:r>
      <w:proofErr w:type="spellStart"/>
      <w:r w:rsidRPr="002D10EB">
        <w:t>Wanne</w:t>
      </w:r>
      <w:proofErr w:type="spellEnd"/>
      <w:r w:rsidR="00EE0B82">
        <w:t xml:space="preserve"> !… </w:t>
      </w:r>
      <w:proofErr w:type="spellStart"/>
      <w:r w:rsidRPr="002D10EB">
        <w:t>Wanne</w:t>
      </w:r>
      <w:proofErr w:type="spellEnd"/>
      <w:r w:rsidR="00EE0B82">
        <w:t> !… »</w:t>
      </w:r>
      <w:r w:rsidRPr="002D10EB">
        <w:t xml:space="preserve"> to</w:t>
      </w:r>
      <w:r w:rsidRPr="002D10EB">
        <w:t>u</w:t>
      </w:r>
      <w:r w:rsidRPr="002D10EB">
        <w:t>jours plus fort</w:t>
      </w:r>
      <w:r w:rsidR="00EE0B82">
        <w:t xml:space="preserve">, </w:t>
      </w:r>
      <w:r w:rsidRPr="002D10EB">
        <w:t>avec angoisse</w:t>
      </w:r>
      <w:r w:rsidR="00EE0B82">
        <w:t xml:space="preserve">, </w:t>
      </w:r>
      <w:r w:rsidRPr="002D10EB">
        <w:t xml:space="preserve">vers </w:t>
      </w:r>
      <w:proofErr w:type="spellStart"/>
      <w:r w:rsidRPr="002D10EB">
        <w:t>Wanne</w:t>
      </w:r>
      <w:proofErr w:type="spellEnd"/>
      <w:r w:rsidRPr="002D10EB">
        <w:t xml:space="preserve"> qui ne peut plus r</w:t>
      </w:r>
      <w:r w:rsidRPr="002D10EB">
        <w:t>é</w:t>
      </w:r>
      <w:r w:rsidRPr="002D10EB">
        <w:t>pondre</w:t>
      </w:r>
      <w:r w:rsidR="00EE0B82">
        <w:t>.</w:t>
      </w:r>
    </w:p>
    <w:p w14:paraId="71ACB374" w14:textId="42C3374B" w:rsidR="00EE0B82" w:rsidRDefault="000A7E25" w:rsidP="000A7E25">
      <w:r w:rsidRPr="002D10EB">
        <w:t>Les petits</w:t>
      </w:r>
      <w:r w:rsidR="00EE0B82">
        <w:t xml:space="preserve">, </w:t>
      </w:r>
      <w:r w:rsidRPr="002D10EB">
        <w:t>à leur tour</w:t>
      </w:r>
      <w:r w:rsidR="00EE0B82">
        <w:t xml:space="preserve">, </w:t>
      </w:r>
      <w:r w:rsidRPr="002D10EB">
        <w:t>hurlent après leur mère</w:t>
      </w:r>
      <w:r w:rsidR="00EE0B82">
        <w:t xml:space="preserve"> ; </w:t>
      </w:r>
      <w:r w:rsidRPr="002D10EB">
        <w:t>les femmes reniflent</w:t>
      </w:r>
      <w:r w:rsidR="00EE0B82">
        <w:t xml:space="preserve"> ; </w:t>
      </w:r>
      <w:r w:rsidRPr="002D10EB">
        <w:t>les hommes se détournent ou se mouchent</w:t>
      </w:r>
      <w:r w:rsidR="00EE0B82">
        <w:t xml:space="preserve">. </w:t>
      </w:r>
      <w:r w:rsidRPr="002D10EB">
        <w:t>Raide près de moi</w:t>
      </w:r>
      <w:r w:rsidR="00EE0B82">
        <w:t xml:space="preserve">, </w:t>
      </w:r>
      <w:r w:rsidRPr="002D10EB">
        <w:t>Fons se mord la lèvre et fixe</w:t>
      </w:r>
      <w:r w:rsidR="00EE0B82">
        <w:t xml:space="preserve">, </w:t>
      </w:r>
      <w:r w:rsidRPr="002D10EB">
        <w:t>immobile</w:t>
      </w:r>
      <w:r w:rsidR="00EE0B82">
        <w:t xml:space="preserve">, </w:t>
      </w:r>
      <w:r w:rsidRPr="002D10EB">
        <w:t>ses rudes yeux</w:t>
      </w:r>
      <w:r w:rsidR="00EE0B82">
        <w:t xml:space="preserve">, </w:t>
      </w:r>
      <w:r w:rsidRPr="002D10EB">
        <w:t>remplis d</w:t>
      </w:r>
      <w:r w:rsidR="00EE0B82">
        <w:t>’</w:t>
      </w:r>
      <w:r w:rsidRPr="002D10EB">
        <w:t>eau</w:t>
      </w:r>
      <w:r w:rsidR="00EE0B82">
        <w:t>.</w:t>
      </w:r>
    </w:p>
    <w:p w14:paraId="096D59E9" w14:textId="77777777" w:rsidR="00EE0B82" w:rsidRDefault="000A7E25" w:rsidP="000A7E25">
      <w:r w:rsidRPr="002D10EB">
        <w:t>Pleurer comme eux</w:t>
      </w:r>
      <w:r w:rsidR="00EE0B82">
        <w:t xml:space="preserve"> ! </w:t>
      </w:r>
      <w:r w:rsidRPr="002D10EB">
        <w:t>Comme eux renâcler de chagrin</w:t>
      </w:r>
      <w:r w:rsidR="00EE0B82">
        <w:t xml:space="preserve">, </w:t>
      </w:r>
      <w:r w:rsidRPr="002D10EB">
        <w:t>grimacer de détresse</w:t>
      </w:r>
      <w:r w:rsidR="00EE0B82">
        <w:t xml:space="preserve">, </w:t>
      </w:r>
      <w:r w:rsidRPr="002D10EB">
        <w:t>sentir bêtement les larmes au long de ma figure</w:t>
      </w:r>
      <w:r w:rsidR="00EE0B82">
        <w:t xml:space="preserve">, </w:t>
      </w:r>
      <w:r w:rsidRPr="002D10EB">
        <w:t>et les boire</w:t>
      </w:r>
      <w:r w:rsidR="00EE0B82">
        <w:t xml:space="preserve">, </w:t>
      </w:r>
      <w:r w:rsidRPr="002D10EB">
        <w:t>ces bonnes larmes</w:t>
      </w:r>
      <w:r w:rsidR="00EE0B82">
        <w:t xml:space="preserve">, </w:t>
      </w:r>
      <w:r w:rsidRPr="002D10EB">
        <w:t>à m</w:t>
      </w:r>
      <w:r w:rsidR="00EE0B82">
        <w:t>’</w:t>
      </w:r>
      <w:r w:rsidRPr="002D10EB">
        <w:t>en purger l</w:t>
      </w:r>
      <w:r w:rsidR="00EE0B82">
        <w:t>’</w:t>
      </w:r>
      <w:r w:rsidRPr="002D10EB">
        <w:t>âme</w:t>
      </w:r>
      <w:r w:rsidR="00EE0B82">
        <w:t xml:space="preserve"> ! </w:t>
      </w:r>
      <w:r w:rsidRPr="002D10EB">
        <w:t>Mais je ne suis pas assez d</w:t>
      </w:r>
      <w:r w:rsidR="00EE0B82">
        <w:t>’</w:t>
      </w:r>
      <w:r w:rsidRPr="002D10EB">
        <w:t>ici</w:t>
      </w:r>
      <w:r w:rsidR="00EE0B82">
        <w:t xml:space="preserve"> ; </w:t>
      </w:r>
      <w:r w:rsidRPr="002D10EB">
        <w:t>j</w:t>
      </w:r>
      <w:r w:rsidR="00EE0B82">
        <w:t>’</w:t>
      </w:r>
      <w:r w:rsidRPr="002D10EB">
        <w:t>ai trop à voir et mes yeux sont trop loin de mon cœur</w:t>
      </w:r>
      <w:r w:rsidR="00EE0B82">
        <w:t>.</w:t>
      </w:r>
    </w:p>
    <w:p w14:paraId="431F015B" w14:textId="77777777" w:rsidR="00EE0B82" w:rsidRDefault="000A7E25" w:rsidP="000A7E25">
      <w:r w:rsidRPr="002D10EB">
        <w:t>M</w:t>
      </w:r>
      <w:r w:rsidR="00EE0B82">
        <w:t>’</w:t>
      </w:r>
      <w:r w:rsidRPr="002D10EB">
        <w:t>auras-tu pardonné</w:t>
      </w:r>
      <w:r w:rsidR="00EE0B82">
        <w:t xml:space="preserve">, </w:t>
      </w:r>
      <w:r w:rsidRPr="002D10EB">
        <w:t>toi</w:t>
      </w:r>
      <w:r w:rsidR="00EE0B82">
        <w:t xml:space="preserve">, </w:t>
      </w:r>
      <w:r w:rsidRPr="002D10EB">
        <w:t>ô pauvre morte</w:t>
      </w:r>
      <w:r w:rsidR="00EE0B82">
        <w:t xml:space="preserve"> ? </w:t>
      </w:r>
      <w:r w:rsidRPr="002D10EB">
        <w:t xml:space="preserve">Il faut que je note la trogne du </w:t>
      </w:r>
      <w:proofErr w:type="spellStart"/>
      <w:r w:rsidRPr="002D10EB">
        <w:t>bedaud</w:t>
      </w:r>
      <w:proofErr w:type="spellEnd"/>
      <w:r w:rsidR="00EE0B82">
        <w:t xml:space="preserve">, </w:t>
      </w:r>
      <w:r w:rsidRPr="002D10EB">
        <w:t>Guido qui</w:t>
      </w:r>
      <w:r w:rsidR="00EE0B82">
        <w:t xml:space="preserve">, </w:t>
      </w:r>
      <w:r w:rsidRPr="002D10EB">
        <w:t>à genoux maintenant</w:t>
      </w:r>
      <w:r w:rsidR="00EE0B82">
        <w:t xml:space="preserve">, </w:t>
      </w:r>
      <w:r w:rsidRPr="002D10EB">
        <w:t>gratte la terre</w:t>
      </w:r>
      <w:r w:rsidR="00EE0B82">
        <w:t xml:space="preserve">, </w:t>
      </w:r>
      <w:r w:rsidRPr="002D10EB">
        <w:t>ces arbres qui bougent</w:t>
      </w:r>
      <w:r w:rsidR="00EE0B82">
        <w:t xml:space="preserve">, </w:t>
      </w:r>
      <w:r w:rsidRPr="002D10EB">
        <w:t>ce soleil si chaud qu</w:t>
      </w:r>
      <w:r w:rsidR="00EE0B82">
        <w:t>’</w:t>
      </w:r>
      <w:r w:rsidRPr="002D10EB">
        <w:t xml:space="preserve">il </w:t>
      </w:r>
      <w:r w:rsidRPr="002D10EB">
        <w:lastRenderedPageBreak/>
        <w:t>a</w:t>
      </w:r>
      <w:r w:rsidRPr="002D10EB">
        <w:t>u</w:t>
      </w:r>
      <w:r w:rsidRPr="002D10EB">
        <w:t>rait tôt fait craquer ton cercueil</w:t>
      </w:r>
      <w:r w:rsidR="00EE0B82">
        <w:t xml:space="preserve">, </w:t>
      </w:r>
      <w:r w:rsidRPr="002D10EB">
        <w:t>si on ne le couvrait bien vite dans sa fosse</w:t>
      </w:r>
      <w:r w:rsidR="00EE0B82">
        <w:t>.</w:t>
      </w:r>
    </w:p>
    <w:p w14:paraId="1783E55D" w14:textId="77777777" w:rsidR="00EE0B82" w:rsidRDefault="000A7E25" w:rsidP="000A7E25">
      <w:r w:rsidRPr="002D10EB">
        <w:t>Plus tard peut-être</w:t>
      </w:r>
      <w:r w:rsidR="00EE0B82">
        <w:t xml:space="preserve">, </w:t>
      </w:r>
      <w:r w:rsidRPr="002D10EB">
        <w:t>en trempant ma plume</w:t>
      </w:r>
      <w:r w:rsidR="00EE0B82">
        <w:t xml:space="preserve">… </w:t>
      </w:r>
      <w:r w:rsidRPr="002D10EB">
        <w:t>Pour les autres qui pleurent</w:t>
      </w:r>
      <w:r w:rsidR="00EE0B82">
        <w:t xml:space="preserve">, </w:t>
      </w:r>
      <w:r w:rsidRPr="002D10EB">
        <w:t xml:space="preserve">tu seras </w:t>
      </w:r>
      <w:r w:rsidR="00EE0B82">
        <w:t>« </w:t>
      </w:r>
      <w:r w:rsidRPr="002D10EB">
        <w:t>feue</w:t>
      </w:r>
      <w:r w:rsidR="00EE0B82">
        <w:t> »</w:t>
      </w:r>
      <w:r w:rsidRPr="002D10EB">
        <w:t xml:space="preserve"> Johanna</w:t>
      </w:r>
      <w:r w:rsidR="00EE0B82">
        <w:t xml:space="preserve">. </w:t>
      </w:r>
      <w:r w:rsidRPr="002D10EB">
        <w:t>Pour moi</w:t>
      </w:r>
      <w:r w:rsidR="00EE0B82">
        <w:t xml:space="preserve">, </w:t>
      </w:r>
      <w:r w:rsidRPr="002D10EB">
        <w:t>tu vivras</w:t>
      </w:r>
      <w:r w:rsidR="00EE0B82">
        <w:t xml:space="preserve">. </w:t>
      </w:r>
      <w:r w:rsidRPr="002D10EB">
        <w:t>Tu auras tes joues roses</w:t>
      </w:r>
      <w:r w:rsidR="00EE0B82">
        <w:t xml:space="preserve">, </w:t>
      </w:r>
      <w:r w:rsidRPr="002D10EB">
        <w:t>les dents pures comme le lait que tu tires à tes vaches</w:t>
      </w:r>
      <w:r w:rsidR="00EE0B82">
        <w:t xml:space="preserve"> ; </w:t>
      </w:r>
      <w:r w:rsidRPr="002D10EB">
        <w:t>tu couperas la bruyère</w:t>
      </w:r>
      <w:r w:rsidR="00EE0B82">
        <w:t xml:space="preserve">, </w:t>
      </w:r>
      <w:r w:rsidRPr="002D10EB">
        <w:t>à genoux</w:t>
      </w:r>
      <w:r w:rsidR="00EE0B82">
        <w:t xml:space="preserve">, </w:t>
      </w:r>
      <w:r w:rsidRPr="002D10EB">
        <w:t>ton bonnet blanc à ras des fleurs</w:t>
      </w:r>
      <w:r w:rsidR="00EE0B82">
        <w:t xml:space="preserve"> ; </w:t>
      </w:r>
      <w:r w:rsidRPr="002D10EB">
        <w:t>tu porteras le seau de ton puits et peut-être</w:t>
      </w:r>
      <w:r w:rsidR="00EE0B82">
        <w:t xml:space="preserve">, </w:t>
      </w:r>
      <w:r w:rsidRPr="002D10EB">
        <w:t>alors</w:t>
      </w:r>
      <w:r w:rsidR="00EE0B82">
        <w:t xml:space="preserve">, </w:t>
      </w:r>
      <w:r w:rsidRPr="002D10EB">
        <w:t>trouverai-je tout à coup cette larme</w:t>
      </w:r>
      <w:r w:rsidR="00EE0B82">
        <w:t xml:space="preserve">, </w:t>
      </w:r>
      <w:r w:rsidRPr="002D10EB">
        <w:t>en pensant que tu viens de mourir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on te rend à la terre</w:t>
      </w:r>
      <w:r w:rsidR="00EE0B82">
        <w:t xml:space="preserve">, </w:t>
      </w:r>
      <w:r w:rsidRPr="002D10EB">
        <w:t>ô pauvre Johanna</w:t>
      </w:r>
      <w:r w:rsidR="00EE0B82">
        <w:t xml:space="preserve">, </w:t>
      </w:r>
      <w:r w:rsidRPr="002D10EB">
        <w:t>qui ne seras plus qu</w:t>
      </w:r>
      <w:r w:rsidR="00EE0B82">
        <w:t>’</w:t>
      </w:r>
      <w:r w:rsidRPr="002D10EB">
        <w:t>un peu d</w:t>
      </w:r>
      <w:r w:rsidR="00EE0B82">
        <w:t>’</w:t>
      </w:r>
      <w:r w:rsidRPr="002D10EB">
        <w:t>os</w:t>
      </w:r>
      <w:r w:rsidR="00EE0B82">
        <w:t xml:space="preserve">, </w:t>
      </w:r>
      <w:r w:rsidRPr="002D10EB">
        <w:t>dans un cimetière</w:t>
      </w:r>
      <w:r w:rsidR="00EE0B82">
        <w:t xml:space="preserve">, </w:t>
      </w:r>
      <w:r w:rsidRPr="002D10EB">
        <w:t>au fond de la Campine</w:t>
      </w:r>
      <w:r w:rsidR="00EE0B82">
        <w:t> !</w:t>
      </w:r>
    </w:p>
    <w:p w14:paraId="3A02EA71" w14:textId="77777777" w:rsidR="000A7E25" w:rsidRPr="002D10EB" w:rsidRDefault="000A7E25" w:rsidP="00EE0B82">
      <w:pPr>
        <w:pStyle w:val="Titre1"/>
      </w:pPr>
      <w:bookmarkStart w:id="13" w:name="_Toc196414844"/>
      <w:r w:rsidRPr="002D10EB">
        <w:lastRenderedPageBreak/>
        <w:t>QUELQUES-</w:t>
      </w:r>
      <w:smartTag w:uri="urn:schemas-microsoft-com:office:smarttags" w:element="stockticker">
        <w:r w:rsidRPr="002D10EB">
          <w:t>UNS</w:t>
        </w:r>
      </w:smartTag>
      <w:bookmarkEnd w:id="13"/>
    </w:p>
    <w:p w14:paraId="1CE8B9BC" w14:textId="77777777" w:rsidR="00EE0B82" w:rsidRDefault="000A7E25" w:rsidP="000A7E25">
      <w:pPr>
        <w:pStyle w:val="Taille-1Normal"/>
        <w:jc w:val="right"/>
      </w:pPr>
      <w:r w:rsidRPr="002D10EB">
        <w:t>À DOMINIQUE BRAGA</w:t>
      </w:r>
      <w:r w:rsidR="00EE0B82">
        <w:t>.</w:t>
      </w:r>
    </w:p>
    <w:p w14:paraId="272A1C1E" w14:textId="77777777" w:rsidR="00EE0B82" w:rsidRDefault="000A7E25" w:rsidP="000A7E25">
      <w:pPr>
        <w:pStyle w:val="Sous-titre"/>
        <w:jc w:val="left"/>
      </w:pPr>
      <w:r w:rsidRPr="002D10EB">
        <w:t>SOMMATIONS RESPECTUEUSES</w:t>
      </w:r>
      <w:r w:rsidR="00EE0B82">
        <w:t>.</w:t>
      </w:r>
    </w:p>
    <w:p w14:paraId="093F6339" w14:textId="77777777" w:rsidR="003E208B" w:rsidRPr="003E208B" w:rsidRDefault="003E208B" w:rsidP="003E208B">
      <w:pPr>
        <w:pStyle w:val="NormalSolidaire"/>
      </w:pPr>
    </w:p>
    <w:p w14:paraId="158574EE" w14:textId="77777777" w:rsidR="00EE0B82" w:rsidRDefault="000A7E25" w:rsidP="000A7E25">
      <w:r w:rsidRPr="002D10EB">
        <w:t>Son service militaire achevé</w:t>
      </w:r>
      <w:r w:rsidR="00EE0B82">
        <w:t xml:space="preserve">, </w:t>
      </w:r>
      <w:r w:rsidRPr="002D10EB">
        <w:t>François</w:t>
      </w:r>
      <w:r w:rsidR="00EE0B82">
        <w:t xml:space="preserve">, </w:t>
      </w:r>
      <w:r w:rsidRPr="002D10EB">
        <w:t>qui plus tard façonnera des charrettes</w:t>
      </w:r>
      <w:r w:rsidR="00EE0B82">
        <w:t xml:space="preserve">, </w:t>
      </w:r>
      <w:r w:rsidRPr="002D10EB">
        <w:t>passe chez le meunier lui demander sa fille Louise</w:t>
      </w:r>
      <w:r w:rsidR="00EE0B82">
        <w:t xml:space="preserve">. </w:t>
      </w:r>
      <w:r w:rsidRPr="002D10EB">
        <w:t>La chose est possible</w:t>
      </w:r>
      <w:r w:rsidR="00EE0B82">
        <w:t xml:space="preserve"> : </w:t>
      </w:r>
      <w:r w:rsidRPr="002D10EB">
        <w:t>ils ont dansé ensemble</w:t>
      </w:r>
      <w:r w:rsidR="00EE0B82">
        <w:t xml:space="preserve">, </w:t>
      </w:r>
      <w:r w:rsidRPr="002D10EB">
        <w:t>ils sont du même âge et leurs fortunes s</w:t>
      </w:r>
      <w:r w:rsidR="00EE0B82">
        <w:t>’</w:t>
      </w:r>
      <w:r w:rsidRPr="002D10EB">
        <w:t>équivalent</w:t>
      </w:r>
      <w:r w:rsidR="00EE0B82">
        <w:t xml:space="preserve"> : </w:t>
      </w:r>
      <w:r w:rsidRPr="002D10EB">
        <w:t>une couple de bras à chacun</w:t>
      </w:r>
      <w:r w:rsidR="00EE0B82">
        <w:t>.</w:t>
      </w:r>
    </w:p>
    <w:p w14:paraId="3BE3939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Moi</w:t>
      </w:r>
      <w:r>
        <w:t xml:space="preserve">, </w:t>
      </w:r>
      <w:r w:rsidR="000A7E25" w:rsidRPr="002D10EB">
        <w:t>a dit le meunier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ai mon moulin</w:t>
      </w:r>
      <w:r>
        <w:t xml:space="preserve">. </w:t>
      </w:r>
      <w:r w:rsidR="000A7E25" w:rsidRPr="002D10EB">
        <w:t xml:space="preserve">Voyez ma </w:t>
      </w:r>
      <w:proofErr w:type="spellStart"/>
      <w:r w:rsidR="000A7E25" w:rsidRPr="002D10EB">
        <w:t>Trees</w:t>
      </w:r>
      <w:proofErr w:type="spellEnd"/>
      <w:r>
        <w:t>.</w:t>
      </w:r>
    </w:p>
    <w:p w14:paraId="24A30757" w14:textId="77777777" w:rsidR="00EE0B82" w:rsidRDefault="000A7E25" w:rsidP="000A7E25">
      <w:r w:rsidRPr="002D10EB">
        <w:t xml:space="preserve">Et sa </w:t>
      </w:r>
      <w:proofErr w:type="spellStart"/>
      <w:r w:rsidRPr="002D10EB">
        <w:t>Trees</w:t>
      </w:r>
      <w:proofErr w:type="spellEnd"/>
      <w:r w:rsidR="00EE0B82">
        <w:t xml:space="preserve">, </w:t>
      </w:r>
      <w:r w:rsidRPr="002D10EB">
        <w:t>on ne sait pourquoi</w:t>
      </w:r>
      <w:r w:rsidR="00EE0B82">
        <w:t xml:space="preserve">, </w:t>
      </w:r>
      <w:r w:rsidRPr="002D10EB">
        <w:t>a déclaré</w:t>
      </w:r>
      <w:r w:rsidR="00EE0B82">
        <w:t> :</w:t>
      </w:r>
    </w:p>
    <w:p w14:paraId="1D5D608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 charron</w:t>
      </w:r>
      <w:r>
        <w:t xml:space="preserve"> ! </w:t>
      </w:r>
      <w:r w:rsidR="000A7E25" w:rsidRPr="002D10EB">
        <w:t>Jamais je ne donnerai ma fille à un cha</w:t>
      </w:r>
      <w:r w:rsidR="000A7E25" w:rsidRPr="002D10EB">
        <w:t>r</w:t>
      </w:r>
      <w:r w:rsidR="000A7E25" w:rsidRPr="002D10EB">
        <w:t>ron</w:t>
      </w:r>
      <w:r>
        <w:t>.</w:t>
      </w:r>
    </w:p>
    <w:p w14:paraId="224C352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Bon</w:t>
      </w:r>
      <w:r>
        <w:t xml:space="preserve"> ! </w:t>
      </w:r>
      <w:r w:rsidR="000A7E25" w:rsidRPr="002D10EB">
        <w:t>a pensé François</w:t>
      </w:r>
      <w:r>
        <w:t xml:space="preserve">, </w:t>
      </w:r>
      <w:r w:rsidR="000A7E25" w:rsidRPr="002D10EB">
        <w:t>qui</w:t>
      </w:r>
      <w:r>
        <w:t xml:space="preserve">, </w:t>
      </w:r>
      <w:r w:rsidR="000A7E25" w:rsidRPr="002D10EB">
        <w:t>en sortant</w:t>
      </w:r>
      <w:r>
        <w:t xml:space="preserve">, </w:t>
      </w:r>
      <w:r w:rsidR="000A7E25" w:rsidRPr="002D10EB">
        <w:t>fait un signe à Louise</w:t>
      </w:r>
      <w:r>
        <w:t xml:space="preserve">, </w:t>
      </w:r>
      <w:r w:rsidR="000A7E25" w:rsidRPr="002D10EB">
        <w:t>l</w:t>
      </w:r>
      <w:r>
        <w:t>’</w:t>
      </w:r>
      <w:r w:rsidR="000A7E25" w:rsidRPr="002D10EB">
        <w:t>attend dans le petit bois</w:t>
      </w:r>
      <w:r>
        <w:t xml:space="preserve">, </w:t>
      </w:r>
      <w:r w:rsidR="000A7E25" w:rsidRPr="002D10EB">
        <w:t>la renverse</w:t>
      </w:r>
      <w:r>
        <w:t xml:space="preserve">, </w:t>
      </w:r>
      <w:r w:rsidR="000A7E25" w:rsidRPr="002D10EB">
        <w:t>la retrousse et</w:t>
      </w:r>
      <w:r>
        <w:t xml:space="preserve">, </w:t>
      </w:r>
      <w:r w:rsidR="000A7E25" w:rsidRPr="002D10EB">
        <w:t>pour la première fois</w:t>
      </w:r>
      <w:r>
        <w:t xml:space="preserve">, </w:t>
      </w:r>
      <w:r w:rsidR="000A7E25" w:rsidRPr="002D10EB">
        <w:t>la prend comme une vraie femme</w:t>
      </w:r>
      <w:r>
        <w:t>.</w:t>
      </w:r>
    </w:p>
    <w:p w14:paraId="609F7EB7" w14:textId="77777777" w:rsidR="00EE0B82" w:rsidRDefault="000A7E25" w:rsidP="000A7E25">
      <w:r w:rsidRPr="002D10EB">
        <w:t>Une deuxième fois</w:t>
      </w:r>
      <w:r w:rsidR="00EE0B82">
        <w:t xml:space="preserve">, </w:t>
      </w:r>
      <w:r w:rsidRPr="002D10EB">
        <w:t>il recommence</w:t>
      </w:r>
      <w:r w:rsidR="00EE0B82">
        <w:t xml:space="preserve">, </w:t>
      </w:r>
      <w:r w:rsidRPr="002D10EB">
        <w:t>sur une meule</w:t>
      </w:r>
      <w:r w:rsidR="00EE0B82">
        <w:t xml:space="preserve">, </w:t>
      </w:r>
      <w:r w:rsidRPr="002D10EB">
        <w:t>puis une troisième</w:t>
      </w:r>
      <w:r w:rsidR="00EE0B82">
        <w:t xml:space="preserve">, </w:t>
      </w:r>
      <w:r w:rsidRPr="002D10EB">
        <w:t>au moulin</w:t>
      </w:r>
      <w:r w:rsidR="00EE0B82">
        <w:t xml:space="preserve">, </w:t>
      </w:r>
      <w:r w:rsidRPr="002D10EB">
        <w:t>entre des sacs</w:t>
      </w:r>
      <w:r w:rsidR="00EE0B82">
        <w:t xml:space="preserve">, </w:t>
      </w:r>
      <w:r w:rsidRPr="002D10EB">
        <w:t xml:space="preserve">non loin de la </w:t>
      </w:r>
      <w:proofErr w:type="spellStart"/>
      <w:r w:rsidRPr="002D10EB">
        <w:t>Trees</w:t>
      </w:r>
      <w:proofErr w:type="spellEnd"/>
      <w:r w:rsidRPr="002D10EB">
        <w:t xml:space="preserve"> qui dort</w:t>
      </w:r>
      <w:r w:rsidR="00EE0B82">
        <w:t>.</w:t>
      </w:r>
    </w:p>
    <w:p w14:paraId="61CD2E1C" w14:textId="77777777" w:rsidR="00EE0B82" w:rsidRDefault="000A7E25" w:rsidP="000A7E25">
      <w:r w:rsidRPr="002D10EB">
        <w:t>Louise enceinte</w:t>
      </w:r>
      <w:r w:rsidR="00EE0B82">
        <w:t xml:space="preserve">, </w:t>
      </w:r>
      <w:r w:rsidRPr="002D10EB">
        <w:t>quand cela commence à se voir</w:t>
      </w:r>
      <w:r w:rsidR="00EE0B82">
        <w:t xml:space="preserve">, </w:t>
      </w:r>
      <w:r w:rsidRPr="002D10EB">
        <w:t>François retourne chez le meunier pour réparer sa faute</w:t>
      </w:r>
      <w:r w:rsidR="00EE0B82">
        <w:t xml:space="preserve">. </w:t>
      </w:r>
      <w:r w:rsidRPr="002D10EB">
        <w:t>Au village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la règle</w:t>
      </w:r>
      <w:r w:rsidR="00EE0B82">
        <w:t>.</w:t>
      </w:r>
    </w:p>
    <w:p w14:paraId="176EDD2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Moi</w:t>
      </w:r>
      <w:r>
        <w:t xml:space="preserve">, </w:t>
      </w:r>
      <w:r w:rsidR="000A7E25" w:rsidRPr="002D10EB">
        <w:t>dit le meunier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ai mon moulin</w:t>
      </w:r>
      <w:r>
        <w:t xml:space="preserve">. </w:t>
      </w:r>
      <w:r w:rsidR="000A7E25" w:rsidRPr="002D10EB">
        <w:t xml:space="preserve">Voyez ma </w:t>
      </w:r>
      <w:proofErr w:type="spellStart"/>
      <w:r w:rsidR="000A7E25" w:rsidRPr="002D10EB">
        <w:t>Trees</w:t>
      </w:r>
      <w:proofErr w:type="spellEnd"/>
      <w:r>
        <w:t>.</w:t>
      </w:r>
    </w:p>
    <w:p w14:paraId="13264FF3" w14:textId="77777777" w:rsidR="00EE0B82" w:rsidRDefault="000A7E25" w:rsidP="000A7E25">
      <w:proofErr w:type="spellStart"/>
      <w:r w:rsidRPr="002D10EB">
        <w:lastRenderedPageBreak/>
        <w:t>Trees</w:t>
      </w:r>
      <w:proofErr w:type="spellEnd"/>
      <w:r w:rsidRPr="002D10EB">
        <w:t xml:space="preserve"> tournait dans sa soupe</w:t>
      </w:r>
      <w:r w:rsidR="00EE0B82">
        <w:t xml:space="preserve">. </w:t>
      </w:r>
      <w:r w:rsidRPr="002D10EB">
        <w:t>Elle ne s</w:t>
      </w:r>
      <w:r w:rsidR="00EE0B82">
        <w:t>’</w:t>
      </w:r>
      <w:r w:rsidRPr="002D10EB">
        <w:t>est pas arrêtée de tourner</w:t>
      </w:r>
      <w:r w:rsidR="00EE0B82">
        <w:t>.</w:t>
      </w:r>
    </w:p>
    <w:p w14:paraId="3FD5D4A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 charron</w:t>
      </w:r>
      <w:r>
        <w:t xml:space="preserve"> ! </w:t>
      </w:r>
      <w:r w:rsidR="000A7E25" w:rsidRPr="002D10EB">
        <w:t xml:space="preserve">a dit </w:t>
      </w:r>
      <w:proofErr w:type="spellStart"/>
      <w:r w:rsidR="000A7E25" w:rsidRPr="002D10EB">
        <w:t>Trees</w:t>
      </w:r>
      <w:proofErr w:type="spellEnd"/>
      <w:r>
        <w:t xml:space="preserve">. </w:t>
      </w:r>
      <w:r w:rsidR="000A7E25" w:rsidRPr="002D10EB">
        <w:t>Jamais je ne donnerai ma fille à un charron</w:t>
      </w:r>
      <w:r>
        <w:t>.</w:t>
      </w:r>
    </w:p>
    <w:p w14:paraId="094BC71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Bon</w:t>
      </w:r>
      <w:r>
        <w:t xml:space="preserve">, </w:t>
      </w:r>
      <w:r w:rsidR="000A7E25" w:rsidRPr="002D10EB">
        <w:t>dit François</w:t>
      </w:r>
      <w:r>
        <w:t xml:space="preserve">, </w:t>
      </w:r>
      <w:r w:rsidR="000A7E25" w:rsidRPr="002D10EB">
        <w:t>qui</w:t>
      </w:r>
      <w:r>
        <w:t xml:space="preserve">, </w:t>
      </w:r>
      <w:r w:rsidR="000A7E25" w:rsidRPr="002D10EB">
        <w:t>en partant</w:t>
      </w:r>
      <w:r>
        <w:t xml:space="preserve">, </w:t>
      </w:r>
      <w:r w:rsidR="000A7E25" w:rsidRPr="002D10EB">
        <w:t>caresse</w:t>
      </w:r>
      <w:r>
        <w:t xml:space="preserve">, </w:t>
      </w:r>
      <w:r w:rsidR="000A7E25" w:rsidRPr="002D10EB">
        <w:t>d</w:t>
      </w:r>
      <w:r>
        <w:t>’</w:t>
      </w:r>
      <w:r w:rsidR="000A7E25" w:rsidRPr="002D10EB">
        <w:t>un clin d</w:t>
      </w:r>
      <w:r>
        <w:t>’</w:t>
      </w:r>
      <w:r w:rsidR="000A7E25" w:rsidRPr="002D10EB">
        <w:t>œil</w:t>
      </w:r>
      <w:r>
        <w:t xml:space="preserve">, </w:t>
      </w:r>
      <w:r w:rsidR="000A7E25" w:rsidRPr="002D10EB">
        <w:t>le beau ventre de sa Louise</w:t>
      </w:r>
      <w:r>
        <w:t>.</w:t>
      </w:r>
    </w:p>
    <w:p w14:paraId="3B2073B9" w14:textId="77777777" w:rsidR="00EE0B82" w:rsidRDefault="000A7E25" w:rsidP="000A7E25">
      <w:r w:rsidRPr="002D10EB">
        <w:t>Le poupon né</w:t>
      </w:r>
      <w:r w:rsidR="00EE0B82">
        <w:t xml:space="preserve">, </w:t>
      </w:r>
      <w:r w:rsidRPr="002D10EB">
        <w:t>baptisé</w:t>
      </w:r>
      <w:r w:rsidR="00EE0B82">
        <w:t xml:space="preserve">, </w:t>
      </w:r>
      <w:r w:rsidRPr="002D10EB">
        <w:t>reçu comme il convient par toute la famille</w:t>
      </w:r>
      <w:r w:rsidR="00EE0B82">
        <w:t xml:space="preserve">, </w:t>
      </w:r>
      <w:r w:rsidRPr="002D10EB">
        <w:t>les amoureux reprennent leur promenade</w:t>
      </w:r>
      <w:r w:rsidR="00EE0B82">
        <w:t xml:space="preserve">. </w:t>
      </w:r>
      <w:r w:rsidRPr="002D10EB">
        <w:t>On les rencontre par les champs</w:t>
      </w:r>
      <w:r w:rsidR="00EE0B82">
        <w:t xml:space="preserve">, </w:t>
      </w:r>
      <w:r w:rsidRPr="002D10EB">
        <w:t>derrière les granges</w:t>
      </w:r>
      <w:r w:rsidR="00EE0B82">
        <w:t xml:space="preserve">, </w:t>
      </w:r>
      <w:r w:rsidRPr="002D10EB">
        <w:t>sous le bois et</w:t>
      </w:r>
      <w:r w:rsidR="00EE0B82">
        <w:t xml:space="preserve">, </w:t>
      </w:r>
      <w:r w:rsidRPr="002D10EB">
        <w:t>pour l</w:t>
      </w:r>
      <w:r w:rsidR="00EE0B82">
        <w:t>’</w:t>
      </w:r>
      <w:r w:rsidRPr="002D10EB">
        <w:t>automne</w:t>
      </w:r>
      <w:r w:rsidR="00EE0B82">
        <w:t xml:space="preserve">, </w:t>
      </w:r>
      <w:r w:rsidRPr="002D10EB">
        <w:t>quelque chose</w:t>
      </w:r>
      <w:r w:rsidR="00EE0B82">
        <w:t xml:space="preserve">, </w:t>
      </w:r>
      <w:r w:rsidRPr="002D10EB">
        <w:t>sous la jupe de Louise</w:t>
      </w:r>
      <w:r w:rsidR="00EE0B82">
        <w:t xml:space="preserve">, </w:t>
      </w:r>
      <w:r w:rsidRPr="002D10EB">
        <w:t>se met à gonfler</w:t>
      </w:r>
      <w:r w:rsidR="00EE0B82">
        <w:t>.</w:t>
      </w:r>
    </w:p>
    <w:p w14:paraId="670461E9" w14:textId="77777777" w:rsidR="00EE0B82" w:rsidRDefault="000A7E25" w:rsidP="000A7E25">
      <w:r w:rsidRPr="002D10EB">
        <w:t>Cela se remarque surtout à l</w:t>
      </w:r>
      <w:r w:rsidR="00EE0B82">
        <w:t>’</w:t>
      </w:r>
      <w:r w:rsidRPr="002D10EB">
        <w:t>église</w:t>
      </w:r>
      <w:r w:rsidR="00EE0B82">
        <w:t xml:space="preserve">, </w:t>
      </w:r>
      <w:r w:rsidRPr="002D10EB">
        <w:t>les dimanches</w:t>
      </w:r>
      <w:r w:rsidR="00EE0B82">
        <w:t xml:space="preserve">, </w:t>
      </w:r>
      <w:r w:rsidRPr="002D10EB">
        <w:t>après la Communion quand elle regagne sa place</w:t>
      </w:r>
      <w:r w:rsidR="00EE0B82">
        <w:t xml:space="preserve">, </w:t>
      </w:r>
      <w:r w:rsidRPr="002D10EB">
        <w:t>les mains dévotes</w:t>
      </w:r>
      <w:r w:rsidR="00EE0B82">
        <w:t xml:space="preserve">, </w:t>
      </w:r>
      <w:r w:rsidRPr="002D10EB">
        <w:t>sur son ventre qui pointe</w:t>
      </w:r>
      <w:r w:rsidR="00EE0B82">
        <w:t>.</w:t>
      </w:r>
    </w:p>
    <w:p w14:paraId="2E2D227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Pour le coup</w:t>
      </w:r>
      <w:r>
        <w:t xml:space="preserve">, </w:t>
      </w:r>
      <w:r w:rsidR="000A7E25" w:rsidRPr="002D10EB">
        <w:t>pensent les voisins</w:t>
      </w:r>
      <w:r>
        <w:t xml:space="preserve">, </w:t>
      </w:r>
      <w:r w:rsidR="000A7E25" w:rsidRPr="002D10EB">
        <w:t xml:space="preserve">la </w:t>
      </w:r>
      <w:proofErr w:type="spellStart"/>
      <w:r w:rsidR="000A7E25" w:rsidRPr="002D10EB">
        <w:t>Trees</w:t>
      </w:r>
      <w:proofErr w:type="spellEnd"/>
      <w:r w:rsidR="000A7E25" w:rsidRPr="002D10EB">
        <w:t xml:space="preserve"> n</w:t>
      </w:r>
      <w:r>
        <w:t>’</w:t>
      </w:r>
      <w:r w:rsidR="000A7E25" w:rsidRPr="002D10EB">
        <w:t>osera plus refuser</w:t>
      </w:r>
      <w:r>
        <w:t>.</w:t>
      </w:r>
    </w:p>
    <w:p w14:paraId="148F8AD1" w14:textId="77777777" w:rsidR="00EE0B82" w:rsidRDefault="000A7E25" w:rsidP="000A7E25">
      <w:r w:rsidRPr="002D10EB">
        <w:t xml:space="preserve">Mais </w:t>
      </w:r>
      <w:proofErr w:type="spellStart"/>
      <w:r w:rsidRPr="002D10EB">
        <w:t>Trees</w:t>
      </w:r>
      <w:proofErr w:type="spellEnd"/>
      <w:r w:rsidR="00EE0B82">
        <w:t xml:space="preserve">, </w:t>
      </w:r>
      <w:r w:rsidRPr="002D10EB">
        <w:t>l</w:t>
      </w:r>
      <w:r w:rsidR="00EE0B82">
        <w:t>’</w:t>
      </w:r>
      <w:r w:rsidRPr="002D10EB">
        <w:t>autre jour</w:t>
      </w:r>
      <w:r w:rsidR="00EE0B82">
        <w:t xml:space="preserve">, </w:t>
      </w:r>
      <w:r w:rsidRPr="002D10EB">
        <w:t>a juré</w:t>
      </w:r>
      <w:r w:rsidR="00EE0B82">
        <w:t> : « </w:t>
      </w:r>
      <w:r w:rsidRPr="002D10EB">
        <w:t>Tenez</w:t>
      </w:r>
      <w:r w:rsidR="00EE0B82">
        <w:t xml:space="preserve">, </w:t>
      </w:r>
      <w:r w:rsidRPr="002D10EB">
        <w:t>sur la sainte Vierge qui m</w:t>
      </w:r>
      <w:r w:rsidR="00EE0B82">
        <w:t>’</w:t>
      </w:r>
      <w:r w:rsidRPr="002D10EB">
        <w:t>entend</w:t>
      </w:r>
      <w:r w:rsidR="00EE0B82">
        <w:t xml:space="preserve"> », </w:t>
      </w:r>
      <w:r w:rsidRPr="002D10EB">
        <w:t>que jamais elle ne donnerait sa fille à un charron</w:t>
      </w:r>
      <w:r w:rsidR="00EE0B82">
        <w:t>.</w:t>
      </w:r>
    </w:p>
    <w:p w14:paraId="61CD4320" w14:textId="77777777" w:rsidR="00EE0B82" w:rsidRDefault="000A7E25" w:rsidP="000A7E25">
      <w:r w:rsidRPr="002D10EB">
        <w:t>Les parents de François se désolent</w:t>
      </w:r>
      <w:r w:rsidR="00EE0B82">
        <w:t xml:space="preserve">. </w:t>
      </w:r>
      <w:r w:rsidRPr="002D10EB">
        <w:t>Son premier sur le bras</w:t>
      </w:r>
      <w:r w:rsidR="00EE0B82">
        <w:t xml:space="preserve">, </w:t>
      </w:r>
      <w:r w:rsidRPr="002D10EB">
        <w:t>le second sous sa jupe</w:t>
      </w:r>
      <w:r w:rsidR="00EE0B82">
        <w:t xml:space="preserve">, </w:t>
      </w:r>
      <w:r w:rsidRPr="002D10EB">
        <w:t>Louise</w:t>
      </w:r>
      <w:r w:rsidR="00EE0B82">
        <w:t xml:space="preserve">, </w:t>
      </w:r>
      <w:r w:rsidRPr="002D10EB">
        <w:t>dans tous les coins</w:t>
      </w:r>
      <w:r w:rsidR="00EE0B82">
        <w:t xml:space="preserve">, </w:t>
      </w:r>
      <w:r w:rsidRPr="002D10EB">
        <w:t>se traîne et pleure</w:t>
      </w:r>
      <w:r w:rsidR="00EE0B82">
        <w:t> :</w:t>
      </w:r>
    </w:p>
    <w:p w14:paraId="1A94FC3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Bon</w:t>
      </w:r>
      <w:r>
        <w:t xml:space="preserve"> ! </w:t>
      </w:r>
      <w:r w:rsidR="000A7E25" w:rsidRPr="002D10EB">
        <w:t>pense déjà François</w:t>
      </w:r>
      <w:r>
        <w:t xml:space="preserve">, </w:t>
      </w:r>
      <w:r w:rsidR="000A7E25" w:rsidRPr="002D10EB">
        <w:t>il faudra essayer d</w:t>
      </w:r>
      <w:r>
        <w:t>’</w:t>
      </w:r>
      <w:r w:rsidR="000A7E25" w:rsidRPr="002D10EB">
        <w:t>un troisième</w:t>
      </w:r>
      <w:r>
        <w:t>.</w:t>
      </w:r>
    </w:p>
    <w:p w14:paraId="609D934A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182863A3" w14:textId="77777777" w:rsidR="00EE0B82" w:rsidRDefault="000A7E25" w:rsidP="000A7E25">
      <w:pPr>
        <w:pStyle w:val="Sous-titre"/>
        <w:jc w:val="left"/>
      </w:pPr>
      <w:r w:rsidRPr="002D10EB">
        <w:lastRenderedPageBreak/>
        <w:t>LE MEURTRIER</w:t>
      </w:r>
      <w:r w:rsidR="00EE0B82">
        <w:t>.</w:t>
      </w:r>
    </w:p>
    <w:p w14:paraId="4BE24030" w14:textId="77777777" w:rsidR="003E208B" w:rsidRPr="003E208B" w:rsidRDefault="003E208B" w:rsidP="003E208B">
      <w:pPr>
        <w:pStyle w:val="NormalSolidaire"/>
      </w:pPr>
    </w:p>
    <w:p w14:paraId="6083315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Hé</w:t>
      </w:r>
      <w:r>
        <w:t xml:space="preserve"> ! </w:t>
      </w:r>
      <w:r w:rsidR="000A7E25" w:rsidRPr="002D10EB">
        <w:t>Monsieur</w:t>
      </w:r>
      <w:r>
        <w:t> !</w:t>
      </w:r>
    </w:p>
    <w:p w14:paraId="2407C6B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Quoi donc</w:t>
      </w:r>
      <w:r>
        <w:t xml:space="preserve">, </w:t>
      </w:r>
      <w:proofErr w:type="spellStart"/>
      <w:r w:rsidR="000A7E25" w:rsidRPr="002D10EB">
        <w:t>Benooi</w:t>
      </w:r>
      <w:proofErr w:type="spellEnd"/>
      <w:r>
        <w:t> ?</w:t>
      </w:r>
    </w:p>
    <w:p w14:paraId="59604A7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savez que le boulanger Joseph</w:t>
      </w:r>
      <w:r>
        <w:t xml:space="preserve">, </w:t>
      </w:r>
      <w:r w:rsidR="000A7E25" w:rsidRPr="002D10EB">
        <w:t xml:space="preserve">le frère de </w:t>
      </w:r>
      <w:proofErr w:type="spellStart"/>
      <w:r w:rsidR="000A7E25" w:rsidRPr="002D10EB">
        <w:t>Cord</w:t>
      </w:r>
      <w:r w:rsidR="000A7E25" w:rsidRPr="002D10EB">
        <w:t>u</w:t>
      </w:r>
      <w:r w:rsidR="000A7E25" w:rsidRPr="002D10EB">
        <w:t>la</w:t>
      </w:r>
      <w:proofErr w:type="spellEnd"/>
      <w:r>
        <w:t>…</w:t>
      </w:r>
    </w:p>
    <w:p w14:paraId="5E151F6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Comment</w:t>
      </w:r>
      <w:r>
        <w:t xml:space="preserve">, </w:t>
      </w:r>
      <w:proofErr w:type="spellStart"/>
      <w:r w:rsidR="000A7E25" w:rsidRPr="002D10EB">
        <w:t>Benooi</w:t>
      </w:r>
      <w:proofErr w:type="spellEnd"/>
      <w:r>
        <w:t xml:space="preserve">, </w:t>
      </w:r>
      <w:proofErr w:type="spellStart"/>
      <w:r w:rsidR="000A7E25" w:rsidRPr="002D10EB">
        <w:t>Cordula</w:t>
      </w:r>
      <w:proofErr w:type="spellEnd"/>
      <w:r w:rsidR="000A7E25" w:rsidRPr="002D10EB">
        <w:t xml:space="preserve"> avait un frère</w:t>
      </w:r>
      <w:r>
        <w:t> ?</w:t>
      </w:r>
    </w:p>
    <w:p w14:paraId="6B62956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 : </w:t>
      </w:r>
      <w:r w:rsidR="000A7E25" w:rsidRPr="002D10EB">
        <w:t>Joseph</w:t>
      </w:r>
      <w:r>
        <w:t>.</w:t>
      </w:r>
    </w:p>
    <w:p w14:paraId="400A41D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Elle a bien de belles joues</w:t>
      </w:r>
      <w:r>
        <w:t xml:space="preserve">, </w:t>
      </w:r>
      <w:proofErr w:type="spellStart"/>
      <w:r w:rsidR="000A7E25" w:rsidRPr="002D10EB">
        <w:t>Benooi</w:t>
      </w:r>
      <w:proofErr w:type="spellEnd"/>
      <w:r>
        <w:t>…</w:t>
      </w:r>
    </w:p>
    <w:p w14:paraId="648DDD5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</w:t>
      </w:r>
      <w:r>
        <w:t xml:space="preserve">, </w:t>
      </w:r>
      <w:r w:rsidR="000A7E25" w:rsidRPr="002D10EB">
        <w:t xml:space="preserve">fait 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je ne sais pas</w:t>
      </w:r>
      <w:r>
        <w:t xml:space="preserve">. </w:t>
      </w:r>
      <w:r w:rsidR="000A7E25" w:rsidRPr="002D10EB">
        <w:t>Ce que je veux dire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que son frère Joseph</w:t>
      </w:r>
      <w:r>
        <w:t>…</w:t>
      </w:r>
    </w:p>
    <w:p w14:paraId="3171C1A1" w14:textId="77777777" w:rsidR="00EE0B82" w:rsidRDefault="000A7E25" w:rsidP="000A7E25">
      <w:r w:rsidRPr="002D10EB">
        <w:t>En ce temps Joseph</w:t>
      </w:r>
      <w:r w:rsidR="00EE0B82">
        <w:t xml:space="preserve">, </w:t>
      </w:r>
      <w:r w:rsidRPr="002D10EB">
        <w:t>le boulanger</w:t>
      </w:r>
      <w:r w:rsidR="00EE0B82">
        <w:t xml:space="preserve">, </w:t>
      </w:r>
      <w:r w:rsidRPr="002D10EB">
        <w:t xml:space="preserve">le frère de </w:t>
      </w:r>
      <w:proofErr w:type="spellStart"/>
      <w:r w:rsidRPr="002D10EB">
        <w:t>Cordula</w:t>
      </w:r>
      <w:proofErr w:type="spellEnd"/>
      <w:r w:rsidR="00EE0B82">
        <w:t xml:space="preserve">, </w:t>
      </w:r>
      <w:r w:rsidRPr="002D10EB">
        <w:t>qui a de si belles joues</w:t>
      </w:r>
      <w:r w:rsidR="00EE0B82">
        <w:t xml:space="preserve">, </w:t>
      </w:r>
      <w:r w:rsidRPr="002D10EB">
        <w:t>aimait beaucoup la danse</w:t>
      </w:r>
      <w:r w:rsidR="00EE0B82">
        <w:t>…</w:t>
      </w:r>
    </w:p>
    <w:p w14:paraId="741E019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Moi</w:t>
      </w:r>
      <w:r>
        <w:t xml:space="preserve">, </w:t>
      </w:r>
      <w:r w:rsidR="000A7E25" w:rsidRPr="002D10EB">
        <w:t xml:space="preserve">dit 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même à vingt-deux ans</w:t>
      </w:r>
      <w:r>
        <w:t xml:space="preserve">, </w:t>
      </w:r>
      <w:r w:rsidR="000A7E25" w:rsidRPr="002D10EB">
        <w:t>je ne dansais pas</w:t>
      </w:r>
      <w:r>
        <w:t>.</w:t>
      </w:r>
    </w:p>
    <w:p w14:paraId="3E3028B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 n</w:t>
      </w:r>
      <w:r>
        <w:t>’</w:t>
      </w:r>
      <w:r w:rsidR="000A7E25" w:rsidRPr="002D10EB">
        <w:t>est pourtant pas un crime</w:t>
      </w:r>
      <w:r>
        <w:t xml:space="preserve">, </w:t>
      </w:r>
      <w:proofErr w:type="spellStart"/>
      <w:r w:rsidR="000A7E25" w:rsidRPr="002D10EB">
        <w:t>Benooi</w:t>
      </w:r>
      <w:proofErr w:type="spellEnd"/>
      <w:r>
        <w:t>.</w:t>
      </w:r>
    </w:p>
    <w:p w14:paraId="5895ED8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 xml:space="preserve">, </w:t>
      </w:r>
      <w:r w:rsidR="000A7E25" w:rsidRPr="002D10EB">
        <w:t>mais il ne dansait pas souvent avec la même</w:t>
      </w:r>
      <w:r>
        <w:t>.</w:t>
      </w:r>
    </w:p>
    <w:p w14:paraId="0AC6757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Alors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grave</w:t>
      </w:r>
      <w:r>
        <w:t> ?</w:t>
      </w:r>
    </w:p>
    <w:p w14:paraId="7A942D4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Très</w:t>
      </w:r>
      <w:r>
        <w:t xml:space="preserve">… </w:t>
      </w:r>
      <w:r w:rsidR="000A7E25" w:rsidRPr="002D10EB">
        <w:t xml:space="preserve">dit </w:t>
      </w:r>
      <w:proofErr w:type="spellStart"/>
      <w:r w:rsidR="000A7E25" w:rsidRPr="002D10EB">
        <w:t>Benooi</w:t>
      </w:r>
      <w:proofErr w:type="spellEnd"/>
      <w:r>
        <w:t>.</w:t>
      </w:r>
    </w:p>
    <w:p w14:paraId="219972E8" w14:textId="77777777" w:rsidR="00EE0B82" w:rsidRDefault="000A7E25" w:rsidP="000A7E25">
      <w:r w:rsidRPr="002D10EB">
        <w:t>Un soir</w:t>
      </w:r>
      <w:r w:rsidR="00EE0B82">
        <w:t xml:space="preserve">, </w:t>
      </w:r>
      <w:r w:rsidRPr="002D10EB">
        <w:t>à la kermesse</w:t>
      </w:r>
      <w:r w:rsidR="00EE0B82">
        <w:t xml:space="preserve">, </w:t>
      </w:r>
      <w:r w:rsidRPr="002D10EB">
        <w:t>il finissait de danser avec la Marie du charron</w:t>
      </w:r>
      <w:r w:rsidR="00EE0B82">
        <w:t>…</w:t>
      </w:r>
    </w:p>
    <w:p w14:paraId="16D9E2A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Celle qui boite</w:t>
      </w:r>
      <w:r>
        <w:t xml:space="preserve">, </w:t>
      </w:r>
      <w:proofErr w:type="spellStart"/>
      <w:r w:rsidR="000A7E25" w:rsidRPr="002D10EB">
        <w:t>Benooi</w:t>
      </w:r>
      <w:proofErr w:type="spellEnd"/>
      <w:r>
        <w:t> ?</w:t>
      </w:r>
    </w:p>
    <w:p w14:paraId="3FD91F9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Justement</w:t>
      </w:r>
      <w:r>
        <w:t>.</w:t>
      </w:r>
    </w:p>
    <w:p w14:paraId="079DFEE3" w14:textId="77777777" w:rsidR="00EE0B82" w:rsidRDefault="00EE0B82" w:rsidP="000A7E25">
      <w:r>
        <w:rPr>
          <w:rFonts w:eastAsia="Georgia"/>
        </w:rPr>
        <w:lastRenderedPageBreak/>
        <w:t xml:space="preserve">… </w:t>
      </w:r>
      <w:r w:rsidR="000A7E25" w:rsidRPr="002D10EB">
        <w:t>quand un camarade vint la demander pour la danse suivante</w:t>
      </w:r>
      <w:r>
        <w:t>.</w:t>
      </w:r>
    </w:p>
    <w:p w14:paraId="5347F6D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oh</w:t>
      </w:r>
      <w:r>
        <w:t xml:space="preserve"> ! </w:t>
      </w:r>
      <w:proofErr w:type="spellStart"/>
      <w:r w:rsidR="000A7E25" w:rsidRPr="002D10EB">
        <w:t>Benooi</w:t>
      </w:r>
      <w:proofErr w:type="spellEnd"/>
      <w:r>
        <w:t>.</w:t>
      </w:r>
    </w:p>
    <w:p w14:paraId="0AD4C48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>…</w:t>
      </w:r>
    </w:p>
    <w:p w14:paraId="1F83907C" w14:textId="77777777" w:rsidR="00EE0B82" w:rsidRDefault="000A7E25" w:rsidP="000A7E25">
      <w:r w:rsidRPr="002D10EB">
        <w:t>Peut-être</w:t>
      </w:r>
      <w:r w:rsidR="00EE0B82">
        <w:t xml:space="preserve">, </w:t>
      </w:r>
      <w:r w:rsidRPr="002D10EB">
        <w:t>pour cette fois</w:t>
      </w:r>
      <w:r w:rsidR="00EE0B82">
        <w:t xml:space="preserve">, </w:t>
      </w:r>
      <w:r w:rsidRPr="002D10EB">
        <w:t>Joseph tenait-il à sa boiteuse</w:t>
      </w:r>
      <w:r w:rsidR="00EE0B82">
        <w:t xml:space="preserve">, </w:t>
      </w:r>
      <w:r w:rsidRPr="002D10EB">
        <w:t>ou bien n</w:t>
      </w:r>
      <w:r w:rsidR="00EE0B82">
        <w:t>’</w:t>
      </w:r>
      <w:r w:rsidRPr="002D10EB">
        <w:t>aimait-il pas qu</w:t>
      </w:r>
      <w:r w:rsidR="00EE0B82">
        <w:t>’</w:t>
      </w:r>
      <w:r w:rsidRPr="002D10EB">
        <w:t>on l</w:t>
      </w:r>
      <w:r w:rsidR="00EE0B82">
        <w:t>’</w:t>
      </w:r>
      <w:r w:rsidRPr="002D10EB">
        <w:t>invitât sous son nez</w:t>
      </w:r>
      <w:r w:rsidR="00EE0B82">
        <w:t> :</w:t>
      </w:r>
    </w:p>
    <w:p w14:paraId="154AB60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Encore cette danse</w:t>
      </w:r>
      <w:r>
        <w:t xml:space="preserve">, </w:t>
      </w:r>
      <w:r w:rsidR="000A7E25" w:rsidRPr="002D10EB">
        <w:t>fit-il</w:t>
      </w:r>
      <w:r>
        <w:t>.</w:t>
      </w:r>
    </w:p>
    <w:p w14:paraId="6E36AB6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Alors</w:t>
      </w:r>
      <w:r>
        <w:t xml:space="preserve">, </w:t>
      </w:r>
      <w:r w:rsidR="000A7E25" w:rsidRPr="002D10EB">
        <w:t>demanda l</w:t>
      </w:r>
      <w:r>
        <w:t>’</w:t>
      </w:r>
      <w:r w:rsidR="000A7E25" w:rsidRPr="002D10EB">
        <w:t>autre</w:t>
      </w:r>
      <w:r>
        <w:t xml:space="preserve">, </w:t>
      </w:r>
      <w:r w:rsidR="000A7E25" w:rsidRPr="002D10EB">
        <w:t>ce sera pour tantôt</w:t>
      </w:r>
      <w:r>
        <w:t> ?</w:t>
      </w:r>
    </w:p>
    <w:p w14:paraId="425A3502" w14:textId="77777777" w:rsidR="00EE0B82" w:rsidRDefault="000A7E25" w:rsidP="000A7E25">
      <w:r w:rsidRPr="002D10EB">
        <w:t>Joseph comprit-il mal</w:t>
      </w:r>
      <w:r w:rsidR="00EE0B82">
        <w:t xml:space="preserve"> ? </w:t>
      </w:r>
      <w:r w:rsidRPr="002D10EB">
        <w:t>On ne sait</w:t>
      </w:r>
      <w:r w:rsidR="00EE0B82">
        <w:t xml:space="preserve">, </w:t>
      </w:r>
      <w:r w:rsidRPr="002D10EB">
        <w:t>mais il devint rouge</w:t>
      </w:r>
      <w:r w:rsidR="00EE0B82">
        <w:t xml:space="preserve">. </w:t>
      </w:r>
      <w:r w:rsidRPr="002D10EB">
        <w:t>Il but un grand coup</w:t>
      </w:r>
      <w:r w:rsidR="00EE0B82">
        <w:t xml:space="preserve">, </w:t>
      </w:r>
      <w:r w:rsidRPr="002D10EB">
        <w:t>le cracha</w:t>
      </w:r>
      <w:r w:rsidR="00EE0B82">
        <w:t xml:space="preserve">, </w:t>
      </w:r>
      <w:r w:rsidRPr="002D10EB">
        <w:t xml:space="preserve">et </w:t>
      </w:r>
      <w:proofErr w:type="spellStart"/>
      <w:r w:rsidRPr="002D10EB">
        <w:t>v</w:t>
      </w:r>
      <w:r w:rsidR="00EE0B82">
        <w:t>’</w:t>
      </w:r>
      <w:r w:rsidRPr="002D10EB">
        <w:t>lan</w:t>
      </w:r>
      <w:proofErr w:type="spellEnd"/>
      <w:r w:rsidR="00EE0B82">
        <w:t xml:space="preserve"> ! </w:t>
      </w:r>
      <w:r w:rsidRPr="002D10EB">
        <w:t>le couteau qu</w:t>
      </w:r>
      <w:r w:rsidR="00EE0B82">
        <w:t>’</w:t>
      </w:r>
      <w:r w:rsidRPr="002D10EB">
        <w:t>il portait fermé dans sa poche</w:t>
      </w:r>
      <w:r w:rsidR="00EE0B82">
        <w:t xml:space="preserve">, </w:t>
      </w:r>
      <w:r w:rsidRPr="002D10EB">
        <w:t>passa</w:t>
      </w:r>
      <w:r w:rsidR="00EE0B82">
        <w:t xml:space="preserve">, </w:t>
      </w:r>
      <w:r w:rsidRPr="002D10EB">
        <w:t>tout ouvert</w:t>
      </w:r>
      <w:r w:rsidR="00EE0B82">
        <w:t xml:space="preserve">, </w:t>
      </w:r>
      <w:r w:rsidRPr="002D10EB">
        <w:t>dans la poitrine en face</w:t>
      </w:r>
      <w:r w:rsidR="00EE0B82">
        <w:t>.</w:t>
      </w:r>
    </w:p>
    <w:p w14:paraId="19B0562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Mort</w:t>
      </w:r>
      <w:r>
        <w:t xml:space="preserve">, </w:t>
      </w:r>
      <w:proofErr w:type="spellStart"/>
      <w:r w:rsidR="000A7E25" w:rsidRPr="002D10EB">
        <w:t>Benooi</w:t>
      </w:r>
      <w:proofErr w:type="spellEnd"/>
      <w:r>
        <w:t> ?</w:t>
      </w:r>
    </w:p>
    <w:p w14:paraId="1CE7155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 un cochon</w:t>
      </w:r>
      <w:r>
        <w:t xml:space="preserve">, </w:t>
      </w:r>
      <w:r w:rsidR="000A7E25" w:rsidRPr="002D10EB">
        <w:t xml:space="preserve">dit </w:t>
      </w:r>
      <w:proofErr w:type="spellStart"/>
      <w:r w:rsidR="000A7E25" w:rsidRPr="002D10EB">
        <w:t>Benooi</w:t>
      </w:r>
      <w:proofErr w:type="spellEnd"/>
      <w:r>
        <w:t xml:space="preserve">. </w:t>
      </w:r>
      <w:r w:rsidR="000A7E25" w:rsidRPr="002D10EB">
        <w:t>C</w:t>
      </w:r>
      <w:r>
        <w:t>’</w:t>
      </w:r>
      <w:r w:rsidR="000A7E25" w:rsidRPr="002D10EB">
        <w:t>était son premier</w:t>
      </w:r>
      <w:r>
        <w:t xml:space="preserve">, </w:t>
      </w:r>
      <w:r w:rsidR="000A7E25" w:rsidRPr="002D10EB">
        <w:t>et puis il avait bu</w:t>
      </w:r>
      <w:r>
        <w:t xml:space="preserve">, </w:t>
      </w:r>
      <w:r w:rsidR="000A7E25" w:rsidRPr="002D10EB">
        <w:t>les juges n</w:t>
      </w:r>
      <w:r>
        <w:t>’</w:t>
      </w:r>
      <w:r w:rsidR="000A7E25" w:rsidRPr="002D10EB">
        <w:t>ouvrirent que la moitié d</w:t>
      </w:r>
      <w:r>
        <w:t>’</w:t>
      </w:r>
      <w:r w:rsidR="000A7E25" w:rsidRPr="002D10EB">
        <w:t>un œil</w:t>
      </w:r>
      <w:r>
        <w:t xml:space="preserve"> : </w:t>
      </w:r>
      <w:r w:rsidR="000A7E25" w:rsidRPr="002D10EB">
        <w:t>cinq ans</w:t>
      </w:r>
      <w:r>
        <w:t xml:space="preserve">. </w:t>
      </w:r>
      <w:r w:rsidR="000A7E25" w:rsidRPr="002D10EB">
        <w:t>Les cinq ans sont passés</w:t>
      </w:r>
      <w:r>
        <w:t xml:space="preserve">, </w:t>
      </w:r>
      <w:r w:rsidR="000A7E25" w:rsidRPr="002D10EB">
        <w:t>et ce matin</w:t>
      </w:r>
      <w:r>
        <w:t xml:space="preserve">, </w:t>
      </w:r>
      <w:r w:rsidR="000A7E25" w:rsidRPr="002D10EB">
        <w:t>je l</w:t>
      </w:r>
      <w:r>
        <w:t>’</w:t>
      </w:r>
      <w:r w:rsidR="000A7E25" w:rsidRPr="002D10EB">
        <w:t>ai vu qui pa</w:t>
      </w:r>
      <w:r w:rsidR="000A7E25" w:rsidRPr="002D10EB">
        <w:t>s</w:t>
      </w:r>
      <w:r w:rsidR="000A7E25" w:rsidRPr="002D10EB">
        <w:t>sait dans le train qui le ramène au village</w:t>
      </w:r>
      <w:r>
        <w:t>.</w:t>
      </w:r>
    </w:p>
    <w:p w14:paraId="682AF41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aurez été le premier</w:t>
      </w:r>
      <w:r>
        <w:t xml:space="preserve">, </w:t>
      </w:r>
      <w:proofErr w:type="spellStart"/>
      <w:r w:rsidR="000A7E25" w:rsidRPr="002D10EB">
        <w:t>Benooi</w:t>
      </w:r>
      <w:proofErr w:type="spellEnd"/>
      <w:r>
        <w:t>.</w:t>
      </w:r>
    </w:p>
    <w:p w14:paraId="52E2DA6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ce n</w:t>
      </w:r>
      <w:r>
        <w:t>’</w:t>
      </w:r>
      <w:r w:rsidR="000A7E25" w:rsidRPr="002D10EB">
        <w:t>est pas un honneur</w:t>
      </w:r>
      <w:r>
        <w:t>.</w:t>
      </w:r>
    </w:p>
    <w:p w14:paraId="63E1057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</w:t>
      </w:r>
      <w:r>
        <w:t>’</w:t>
      </w:r>
      <w:r w:rsidR="000A7E25" w:rsidRPr="002D10EB">
        <w:t>importe</w:t>
      </w:r>
      <w:r>
        <w:t xml:space="preserve">, 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je ne suis pas curieux</w:t>
      </w:r>
      <w:r>
        <w:t xml:space="preserve">, </w:t>
      </w:r>
      <w:r w:rsidR="000A7E25" w:rsidRPr="002D10EB">
        <w:t>mais je voudrais bien savoir comment on a reçu là-bas cette brute</w:t>
      </w:r>
      <w:r>
        <w:t>.</w:t>
      </w:r>
    </w:p>
    <w:p w14:paraId="4A9BAFF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Allez voir</w:t>
      </w:r>
      <w:r>
        <w:t xml:space="preserve">, </w:t>
      </w:r>
      <w:r w:rsidR="000A7E25" w:rsidRPr="002D10EB">
        <w:t xml:space="preserve">dit </w:t>
      </w:r>
      <w:proofErr w:type="spellStart"/>
      <w:r w:rsidR="000A7E25" w:rsidRPr="002D10EB">
        <w:t>Benooi</w:t>
      </w:r>
      <w:proofErr w:type="spellEnd"/>
      <w:r>
        <w:t>.</w:t>
      </w:r>
    </w:p>
    <w:p w14:paraId="51B9D192" w14:textId="77777777" w:rsidR="00EE0B82" w:rsidRDefault="000A7E25" w:rsidP="000A7E25">
      <w:r w:rsidRPr="002D10EB">
        <w:t>J</w:t>
      </w:r>
      <w:r w:rsidR="00EE0B82">
        <w:t>’</w:t>
      </w:r>
      <w:r w:rsidRPr="002D10EB">
        <w:t>y vais</w:t>
      </w:r>
      <w:r w:rsidR="00EE0B82">
        <w:t xml:space="preserve">, </w:t>
      </w:r>
      <w:r w:rsidRPr="002D10EB">
        <w:t>je dois même dire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y cours</w:t>
      </w:r>
      <w:r w:rsidR="00EE0B82">
        <w:t>.</w:t>
      </w:r>
    </w:p>
    <w:p w14:paraId="60A9B524" w14:textId="77777777" w:rsidR="00EE0B82" w:rsidRDefault="000A7E25" w:rsidP="000A7E25">
      <w:r w:rsidRPr="002D10EB">
        <w:t>Pourtant</w:t>
      </w:r>
      <w:r w:rsidR="00EE0B82">
        <w:t xml:space="preserve">, </w:t>
      </w:r>
      <w:r w:rsidRPr="002D10EB">
        <w:t>quand j</w:t>
      </w:r>
      <w:r w:rsidR="00EE0B82">
        <w:t>’</w:t>
      </w:r>
      <w:r w:rsidRPr="002D10EB">
        <w:t>y arrive</w:t>
      </w:r>
      <w:r w:rsidR="00EE0B82">
        <w:t xml:space="preserve">, </w:t>
      </w:r>
      <w:proofErr w:type="spellStart"/>
      <w:r w:rsidRPr="002D10EB">
        <w:t>Westmalle</w:t>
      </w:r>
      <w:proofErr w:type="spellEnd"/>
      <w:r w:rsidRPr="002D10EB">
        <w:t xml:space="preserve"> n</w:t>
      </w:r>
      <w:r w:rsidR="00EE0B82">
        <w:t>’</w:t>
      </w:r>
      <w:r w:rsidRPr="002D10EB">
        <w:t>est pas en révolte</w:t>
      </w:r>
      <w:r w:rsidR="00EE0B82">
        <w:t xml:space="preserve">. </w:t>
      </w:r>
      <w:r w:rsidRPr="002D10EB">
        <w:t>La chaussée vide</w:t>
      </w:r>
      <w:r w:rsidR="00EE0B82">
        <w:t xml:space="preserve">. </w:t>
      </w:r>
      <w:r w:rsidRPr="002D10EB">
        <w:t>Un chien galope</w:t>
      </w:r>
      <w:r w:rsidR="00EE0B82">
        <w:t xml:space="preserve">. </w:t>
      </w:r>
      <w:r w:rsidRPr="002D10EB">
        <w:t>Un homme s</w:t>
      </w:r>
      <w:r w:rsidR="00EE0B82">
        <w:t>’</w:t>
      </w:r>
      <w:r w:rsidRPr="002D10EB">
        <w:t xml:space="preserve">amuse </w:t>
      </w:r>
      <w:r w:rsidRPr="002D10EB">
        <w:lastRenderedPageBreak/>
        <w:t>à lui j</w:t>
      </w:r>
      <w:r w:rsidRPr="002D10EB">
        <w:t>e</w:t>
      </w:r>
      <w:r w:rsidRPr="002D10EB">
        <w:t>ter un bois</w:t>
      </w:r>
      <w:r w:rsidR="00EE0B82">
        <w:t xml:space="preserve">. </w:t>
      </w:r>
      <w:r w:rsidRPr="002D10EB">
        <w:t>À ses bonnes joues</w:t>
      </w:r>
      <w:r w:rsidR="00EE0B82">
        <w:t xml:space="preserve">, </w:t>
      </w:r>
      <w:r w:rsidRPr="002D10EB">
        <w:t xml:space="preserve">je reconnais le frère de </w:t>
      </w:r>
      <w:proofErr w:type="spellStart"/>
      <w:r w:rsidRPr="002D10EB">
        <w:t>Cordula</w:t>
      </w:r>
      <w:proofErr w:type="spellEnd"/>
      <w:r w:rsidR="00EE0B82">
        <w:t xml:space="preserve">. </w:t>
      </w:r>
      <w:r w:rsidRPr="002D10EB">
        <w:t>Et ce qu</w:t>
      </w:r>
      <w:r w:rsidR="00EE0B82">
        <w:t>’</w:t>
      </w:r>
      <w:r w:rsidRPr="002D10EB">
        <w:t>il a fait est simple</w:t>
      </w:r>
      <w:r w:rsidR="00EE0B82">
        <w:t xml:space="preserve">. </w:t>
      </w:r>
      <w:r w:rsidRPr="002D10EB">
        <w:t>Son train s</w:t>
      </w:r>
      <w:r w:rsidR="00EE0B82">
        <w:t>’</w:t>
      </w:r>
      <w:r w:rsidRPr="002D10EB">
        <w:t>est arrêté à sept heures</w:t>
      </w:r>
      <w:r w:rsidR="00EE0B82">
        <w:t xml:space="preserve">. </w:t>
      </w:r>
      <w:r w:rsidRPr="002D10EB">
        <w:t>Il est rentré</w:t>
      </w:r>
      <w:r w:rsidR="00EE0B82">
        <w:t xml:space="preserve">. </w:t>
      </w:r>
      <w:r w:rsidRPr="002D10EB">
        <w:t>Il a vu la farine dans la huche</w:t>
      </w:r>
      <w:r w:rsidR="00EE0B82">
        <w:t xml:space="preserve"> ; </w:t>
      </w:r>
      <w:r w:rsidRPr="002D10EB">
        <w:t>il l</w:t>
      </w:r>
      <w:r w:rsidR="00EE0B82">
        <w:t>’</w:t>
      </w:r>
      <w:r w:rsidRPr="002D10EB">
        <w:t>a pétrie</w:t>
      </w:r>
      <w:r w:rsidR="00EE0B82">
        <w:t xml:space="preserve">, </w:t>
      </w:r>
      <w:r w:rsidRPr="002D10EB">
        <w:t>mise au four</w:t>
      </w:r>
      <w:r w:rsidR="00EE0B82">
        <w:t xml:space="preserve">, </w:t>
      </w:r>
      <w:r w:rsidRPr="002D10EB">
        <w:t>et maintenant</w:t>
      </w:r>
      <w:r w:rsidR="00EE0B82">
        <w:t xml:space="preserve">, </w:t>
      </w:r>
      <w:r w:rsidRPr="002D10EB">
        <w:t>sur le pas de sa porte</w:t>
      </w:r>
      <w:r w:rsidR="00EE0B82">
        <w:t xml:space="preserve">, </w:t>
      </w:r>
      <w:r w:rsidRPr="002D10EB">
        <w:t>il attend que ça cuise</w:t>
      </w:r>
      <w:r w:rsidR="00EE0B82">
        <w:t>…</w:t>
      </w:r>
    </w:p>
    <w:p w14:paraId="6996FD8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 ? </w:t>
      </w:r>
      <w:r w:rsidR="000A7E25" w:rsidRPr="002D10EB">
        <w:t>s</w:t>
      </w:r>
      <w:r>
        <w:t>’</w:t>
      </w:r>
      <w:r w:rsidR="000A7E25" w:rsidRPr="002D10EB">
        <w:t xml:space="preserve">informe </w:t>
      </w:r>
      <w:proofErr w:type="spellStart"/>
      <w:r w:rsidR="000A7E25" w:rsidRPr="002D10EB">
        <w:t>Benooi</w:t>
      </w:r>
      <w:proofErr w:type="spellEnd"/>
      <w:r>
        <w:t>.</w:t>
      </w:r>
    </w:p>
    <w:p w14:paraId="6088B02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Peuh</w:t>
      </w:r>
      <w:r>
        <w:t xml:space="preserve"> ! </w:t>
      </w:r>
      <w:r w:rsidR="000A7E25" w:rsidRPr="002D10EB">
        <w:t xml:space="preserve">il a de moins belles joues que </w:t>
      </w:r>
      <w:proofErr w:type="spellStart"/>
      <w:r w:rsidR="000A7E25" w:rsidRPr="002D10EB">
        <w:t>Cordula</w:t>
      </w:r>
      <w:proofErr w:type="spellEnd"/>
      <w:r>
        <w:t>.</w:t>
      </w:r>
    </w:p>
    <w:p w14:paraId="76DBBEE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Ça</w:t>
      </w:r>
      <w:r>
        <w:t xml:space="preserve"> !… </w:t>
      </w:r>
      <w:r w:rsidR="000A7E25" w:rsidRPr="002D10EB">
        <w:t xml:space="preserve">fait </w:t>
      </w:r>
      <w:proofErr w:type="spellStart"/>
      <w:r w:rsidR="000A7E25" w:rsidRPr="002D10EB">
        <w:t>Benooi</w:t>
      </w:r>
      <w:proofErr w:type="spellEnd"/>
      <w:r>
        <w:t>.</w:t>
      </w:r>
    </w:p>
    <w:p w14:paraId="6736CCB3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3C57DEBF" w14:textId="77777777" w:rsidR="00EE0B82" w:rsidRDefault="000A7E25" w:rsidP="000A7E25">
      <w:pPr>
        <w:pStyle w:val="Sous-titre"/>
        <w:jc w:val="left"/>
      </w:pPr>
      <w:r w:rsidRPr="002D10EB">
        <w:t>LA SOUPE AUX RAISINS</w:t>
      </w:r>
      <w:r w:rsidR="00EE0B82">
        <w:t>.</w:t>
      </w:r>
    </w:p>
    <w:p w14:paraId="551F9F69" w14:textId="77777777" w:rsidR="003E208B" w:rsidRPr="003E208B" w:rsidRDefault="003E208B" w:rsidP="003E208B">
      <w:pPr>
        <w:pStyle w:val="NormalSolidaire"/>
      </w:pPr>
    </w:p>
    <w:p w14:paraId="1209188F" w14:textId="77777777" w:rsidR="00EE0B82" w:rsidRDefault="000A7E25" w:rsidP="000A7E25">
      <w:r w:rsidRPr="002D10EB">
        <w:t>Dans sa cour</w:t>
      </w:r>
      <w:r w:rsidR="00EE0B82">
        <w:t xml:space="preserve">, </w:t>
      </w:r>
      <w:r w:rsidRPr="002D10EB">
        <w:t>sous la vigne</w:t>
      </w:r>
      <w:r w:rsidR="00EE0B82">
        <w:t xml:space="preserve">, </w:t>
      </w:r>
      <w:r w:rsidRPr="002D10EB">
        <w:t>Mélanie égrappe des raisins</w:t>
      </w:r>
      <w:r w:rsidR="00EE0B82">
        <w:t xml:space="preserve">. </w:t>
      </w:r>
      <w:r w:rsidRPr="002D10EB">
        <w:t>Elle ne connaît qu</w:t>
      </w:r>
      <w:r w:rsidR="00EE0B82">
        <w:t>’</w:t>
      </w:r>
      <w:r w:rsidRPr="002D10EB">
        <w:t>une façon d</w:t>
      </w:r>
      <w:r w:rsidR="00EE0B82">
        <w:t>’</w:t>
      </w:r>
      <w:r w:rsidRPr="002D10EB">
        <w:t>en manger</w:t>
      </w:r>
      <w:r w:rsidR="00EE0B82">
        <w:t xml:space="preserve"> : </w:t>
      </w:r>
      <w:r w:rsidRPr="002D10EB">
        <w:t>les faire cuire dans la soupe</w:t>
      </w:r>
      <w:r w:rsidR="00EE0B82">
        <w:t>.</w:t>
      </w:r>
    </w:p>
    <w:p w14:paraId="01FFF142" w14:textId="77777777" w:rsidR="00EE0B82" w:rsidRDefault="000A7E25" w:rsidP="000A7E25">
      <w:r w:rsidRPr="002D10EB">
        <w:t>Une première fois</w:t>
      </w:r>
      <w:r w:rsidR="00EE0B82">
        <w:t xml:space="preserve">, </w:t>
      </w:r>
      <w:r w:rsidRPr="002D10EB">
        <w:t>je me suis étonné</w:t>
      </w:r>
      <w:r w:rsidR="00EE0B82">
        <w:t xml:space="preserve">. </w:t>
      </w:r>
      <w:r w:rsidRPr="002D10EB">
        <w:t>Elle m</w:t>
      </w:r>
      <w:r w:rsidR="00EE0B82">
        <w:t>’</w:t>
      </w:r>
      <w:r w:rsidRPr="002D10EB">
        <w:t>a dit</w:t>
      </w:r>
      <w:r w:rsidR="00EE0B82">
        <w:t> : « </w:t>
      </w:r>
      <w:r w:rsidRPr="002D10EB">
        <w:t>Venez donc en goûter</w:t>
      </w:r>
      <w:r w:rsidR="00EE0B82">
        <w:t xml:space="preserve"> » ; </w:t>
      </w:r>
      <w:r w:rsidRPr="002D10EB">
        <w:t>et comme j</w:t>
      </w:r>
      <w:r w:rsidR="00EE0B82">
        <w:t>’</w:t>
      </w:r>
      <w:r w:rsidRPr="002D10EB">
        <w:t>ai déclaré cette soupe excellente</w:t>
      </w:r>
      <w:r w:rsidR="00EE0B82">
        <w:t xml:space="preserve">, </w:t>
      </w:r>
      <w:r w:rsidRPr="002D10EB">
        <w:t>jusqu</w:t>
      </w:r>
      <w:r w:rsidR="00EE0B82">
        <w:t>’</w:t>
      </w:r>
      <w:r w:rsidRPr="002D10EB">
        <w:t>à la fin de sa vie</w:t>
      </w:r>
      <w:r w:rsidR="00EE0B82">
        <w:t xml:space="preserve">, </w:t>
      </w:r>
      <w:r w:rsidRPr="002D10EB">
        <w:t>elle se croit obligée</w:t>
      </w:r>
      <w:r w:rsidR="00EE0B82">
        <w:t>.</w:t>
      </w:r>
    </w:p>
    <w:p w14:paraId="52D71325" w14:textId="77777777" w:rsidR="00EE0B82" w:rsidRDefault="000A7E25" w:rsidP="000A7E25">
      <w:r w:rsidRPr="002D10EB">
        <w:t>Soupe ou légumes</w:t>
      </w:r>
      <w:r w:rsidR="00EE0B82">
        <w:t xml:space="preserve">, </w:t>
      </w:r>
      <w:r w:rsidRPr="002D10EB">
        <w:t>ce que Mélanie prépare n</w:t>
      </w:r>
      <w:r w:rsidR="00EE0B82">
        <w:t>’</w:t>
      </w:r>
      <w:r w:rsidRPr="002D10EB">
        <w:t>est jamais compliqué</w:t>
      </w:r>
      <w:r w:rsidR="00EE0B82">
        <w:t xml:space="preserve">. </w:t>
      </w:r>
      <w:r w:rsidRPr="002D10EB">
        <w:t>Sa marmite à la crémaillère</w:t>
      </w:r>
      <w:r w:rsidR="00EE0B82">
        <w:t xml:space="preserve">, </w:t>
      </w:r>
      <w:r w:rsidRPr="002D10EB">
        <w:t xml:space="preserve">les raisins </w:t>
      </w:r>
      <w:proofErr w:type="spellStart"/>
      <w:r w:rsidRPr="002D10EB">
        <w:t>là dedans</w:t>
      </w:r>
      <w:proofErr w:type="spellEnd"/>
      <w:r w:rsidR="00EE0B82">
        <w:t xml:space="preserve">, </w:t>
      </w:r>
      <w:r w:rsidRPr="002D10EB">
        <w:t>elle y vide</w:t>
      </w:r>
      <w:r w:rsidR="00EE0B82">
        <w:t xml:space="preserve">, </w:t>
      </w:r>
      <w:r w:rsidRPr="002D10EB">
        <w:t>au jugé</w:t>
      </w:r>
      <w:r w:rsidR="00EE0B82">
        <w:t xml:space="preserve">, </w:t>
      </w:r>
      <w:r w:rsidRPr="002D10EB">
        <w:t>un paquet de sucre</w:t>
      </w:r>
      <w:r w:rsidR="00EE0B82">
        <w:t xml:space="preserve">, </w:t>
      </w:r>
      <w:r w:rsidRPr="002D10EB">
        <w:t>flanque</w:t>
      </w:r>
      <w:r w:rsidR="00EE0B82">
        <w:t xml:space="preserve">, </w:t>
      </w:r>
      <w:r w:rsidRPr="002D10EB">
        <w:t>par là-dessus</w:t>
      </w:r>
      <w:r w:rsidR="00EE0B82">
        <w:t xml:space="preserve">, </w:t>
      </w:r>
      <w:r w:rsidRPr="002D10EB">
        <w:t>un seau de son puits</w:t>
      </w:r>
      <w:r w:rsidR="00EE0B82">
        <w:t xml:space="preserve">, </w:t>
      </w:r>
      <w:r w:rsidRPr="002D10EB">
        <w:t>arrange en dessous ce qu</w:t>
      </w:r>
      <w:r w:rsidR="00EE0B82">
        <w:t>’</w:t>
      </w:r>
      <w:r w:rsidRPr="002D10EB">
        <w:t>il faut de bois pour que ça flambe jusqu</w:t>
      </w:r>
      <w:r w:rsidR="00EE0B82">
        <w:t>’</w:t>
      </w:r>
      <w:r w:rsidRPr="002D10EB">
        <w:t>à midi</w:t>
      </w:r>
      <w:r w:rsidR="00EE0B82">
        <w:t xml:space="preserve">, </w:t>
      </w:r>
      <w:r w:rsidRPr="002D10EB">
        <w:t>puis elle s</w:t>
      </w:r>
      <w:r w:rsidR="00EE0B82">
        <w:t>’</w:t>
      </w:r>
      <w:r w:rsidRPr="002D10EB">
        <w:t>en va à d</w:t>
      </w:r>
      <w:r w:rsidR="00EE0B82">
        <w:t>’</w:t>
      </w:r>
      <w:r w:rsidRPr="002D10EB">
        <w:t>autres a</w:t>
      </w:r>
      <w:r w:rsidRPr="002D10EB">
        <w:t>f</w:t>
      </w:r>
      <w:r w:rsidRPr="002D10EB">
        <w:t>faires</w:t>
      </w:r>
      <w:r w:rsidR="00EE0B82">
        <w:t>.</w:t>
      </w:r>
    </w:p>
    <w:p w14:paraId="200645B1" w14:textId="77777777" w:rsidR="00EE0B82" w:rsidRDefault="000A7E25" w:rsidP="000A7E25">
      <w:r w:rsidRPr="002D10EB">
        <w:t>Qu</w:t>
      </w:r>
      <w:r w:rsidR="00EE0B82">
        <w:t>’</w:t>
      </w:r>
      <w:r w:rsidRPr="002D10EB">
        <w:t>après cela</w:t>
      </w:r>
      <w:r w:rsidR="00EE0B82">
        <w:t xml:space="preserve">, </w:t>
      </w:r>
      <w:r w:rsidRPr="002D10EB">
        <w:t>la soupe brûle ou le feu s</w:t>
      </w:r>
      <w:r w:rsidR="00EE0B82">
        <w:t>’</w:t>
      </w:r>
      <w:r w:rsidRPr="002D10EB">
        <w:t>éteigne</w:t>
      </w:r>
      <w:r w:rsidR="00EE0B82">
        <w:t> :</w:t>
      </w:r>
    </w:p>
    <w:p w14:paraId="2BAC5A3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Ils n</w:t>
      </w:r>
      <w:r>
        <w:t>’</w:t>
      </w:r>
      <w:r w:rsidR="000A7E25" w:rsidRPr="002D10EB">
        <w:t>avaient qu</w:t>
      </w:r>
      <w:r>
        <w:t>’</w:t>
      </w:r>
      <w:r w:rsidR="000A7E25" w:rsidRPr="002D10EB">
        <w:t>à s</w:t>
      </w:r>
      <w:r>
        <w:t>’</w:t>
      </w:r>
      <w:r w:rsidR="000A7E25" w:rsidRPr="002D10EB">
        <w:t>entendre</w:t>
      </w:r>
      <w:r>
        <w:t xml:space="preserve">, </w:t>
      </w:r>
      <w:r w:rsidR="000A7E25" w:rsidRPr="002D10EB">
        <w:t>pensera Mélanie</w:t>
      </w:r>
      <w:r>
        <w:t>.</w:t>
      </w:r>
    </w:p>
    <w:p w14:paraId="0E0DAB54" w14:textId="77777777" w:rsidR="00EE0B82" w:rsidRDefault="000A7E25" w:rsidP="000A7E25">
      <w:r w:rsidRPr="002D10EB">
        <w:lastRenderedPageBreak/>
        <w:t>Quand nous arrivons</w:t>
      </w:r>
      <w:r w:rsidR="00EE0B82">
        <w:t xml:space="preserve">, </w:t>
      </w:r>
      <w:r w:rsidRPr="002D10EB">
        <w:t>Vader</w:t>
      </w:r>
      <w:r w:rsidR="00EE0B82">
        <w:t xml:space="preserve">, </w:t>
      </w:r>
      <w:r w:rsidRPr="002D10EB">
        <w:t>qui a toujours faim</w:t>
      </w:r>
      <w:r w:rsidR="00EE0B82">
        <w:t xml:space="preserve">, </w:t>
      </w:r>
      <w:r w:rsidRPr="002D10EB">
        <w:t>a déjà faim</w:t>
      </w:r>
      <w:r w:rsidR="00EE0B82">
        <w:t xml:space="preserve">, </w:t>
      </w:r>
      <w:r w:rsidRPr="002D10EB">
        <w:t>sur sa chaise</w:t>
      </w:r>
      <w:r w:rsidR="00EE0B82">
        <w:t xml:space="preserve">. </w:t>
      </w:r>
      <w:r w:rsidRPr="002D10EB">
        <w:t>Les garçons sont aux champs</w:t>
      </w:r>
      <w:r w:rsidR="00EE0B82">
        <w:t xml:space="preserve"> ; </w:t>
      </w:r>
      <w:proofErr w:type="spellStart"/>
      <w:r w:rsidRPr="002D10EB">
        <w:t>Trees</w:t>
      </w:r>
      <w:proofErr w:type="spellEnd"/>
      <w:r w:rsidRPr="002D10EB">
        <w:t xml:space="preserve"> dispose les assiettes</w:t>
      </w:r>
      <w:r w:rsidR="00EE0B82">
        <w:t xml:space="preserve">. </w:t>
      </w:r>
      <w:r w:rsidRPr="002D10EB">
        <w:t>Comme nous sommes invités</w:t>
      </w:r>
      <w:r w:rsidR="00EE0B82">
        <w:t xml:space="preserve">, </w:t>
      </w:r>
      <w:r w:rsidRPr="002D10EB">
        <w:t>elle écarte la table</w:t>
      </w:r>
      <w:r w:rsidR="00EE0B82">
        <w:t xml:space="preserve">, </w:t>
      </w:r>
      <w:r w:rsidRPr="002D10EB">
        <w:t>du mur</w:t>
      </w:r>
      <w:r w:rsidR="00EE0B82">
        <w:t xml:space="preserve">, </w:t>
      </w:r>
      <w:r w:rsidRPr="002D10EB">
        <w:t>pour nous faire de la place</w:t>
      </w:r>
      <w:r w:rsidR="00EE0B82">
        <w:t> :</w:t>
      </w:r>
    </w:p>
    <w:p w14:paraId="3D72639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Ah</w:t>
      </w:r>
      <w:r>
        <w:t xml:space="preserve"> ! </w:t>
      </w:r>
      <w:r w:rsidR="000A7E25" w:rsidRPr="002D10EB">
        <w:t>monsieur</w:t>
      </w:r>
      <w:r>
        <w:t xml:space="preserve">. </w:t>
      </w:r>
      <w:r w:rsidR="000A7E25" w:rsidRPr="002D10EB">
        <w:t>Ah</w:t>
      </w:r>
      <w:r>
        <w:t xml:space="preserve"> ! </w:t>
      </w:r>
      <w:r w:rsidR="000A7E25" w:rsidRPr="002D10EB">
        <w:t>madame</w:t>
      </w:r>
      <w:r>
        <w:t>…</w:t>
      </w:r>
    </w:p>
    <w:p w14:paraId="6863B341" w14:textId="77777777" w:rsidR="00EE0B82" w:rsidRDefault="000A7E25" w:rsidP="000A7E25">
      <w:r w:rsidRPr="002D10EB">
        <w:t>C</w:t>
      </w:r>
      <w:r w:rsidR="00EE0B82">
        <w:t>’</w:t>
      </w:r>
      <w:r w:rsidRPr="002D10EB">
        <w:t>est tout</w:t>
      </w:r>
      <w:r w:rsidR="00EE0B82">
        <w:t>.</w:t>
      </w:r>
    </w:p>
    <w:p w14:paraId="53E0BA2D" w14:textId="77777777" w:rsidR="00EE0B82" w:rsidRDefault="000A7E25" w:rsidP="000A7E25">
      <w:r w:rsidRPr="002D10EB">
        <w:t>À la vérité</w:t>
      </w:r>
      <w:r w:rsidR="00EE0B82">
        <w:t xml:space="preserve">, </w:t>
      </w:r>
      <w:r w:rsidRPr="002D10EB">
        <w:t>la pièce où l</w:t>
      </w:r>
      <w:r w:rsidR="00EE0B82">
        <w:t>’</w:t>
      </w:r>
      <w:r w:rsidRPr="002D10EB">
        <w:t>on dîne n</w:t>
      </w:r>
      <w:r w:rsidR="00EE0B82">
        <w:t>’</w:t>
      </w:r>
      <w:r w:rsidRPr="002D10EB">
        <w:t>est pas très luxueuse</w:t>
      </w:r>
      <w:r w:rsidR="00EE0B82">
        <w:t xml:space="preserve">. </w:t>
      </w:r>
      <w:r w:rsidRPr="002D10EB">
        <w:t>Il y fait noir</w:t>
      </w:r>
      <w:r w:rsidR="00EE0B82">
        <w:t xml:space="preserve"> ; </w:t>
      </w:r>
      <w:r w:rsidRPr="002D10EB">
        <w:t>ça sent la vache</w:t>
      </w:r>
      <w:r w:rsidR="00EE0B82">
        <w:t xml:space="preserve"> ; </w:t>
      </w:r>
      <w:r w:rsidRPr="002D10EB">
        <w:t>on y voit le morceau de miroir qui sert à Mélanie quand elle se démêle les cheveux</w:t>
      </w:r>
      <w:r w:rsidR="00EE0B82">
        <w:t xml:space="preserve">, </w:t>
      </w:r>
      <w:r w:rsidRPr="002D10EB">
        <w:t>et</w:t>
      </w:r>
      <w:r w:rsidR="00EE0B82">
        <w:t xml:space="preserve">, </w:t>
      </w:r>
      <w:r w:rsidRPr="002D10EB">
        <w:t>devant l</w:t>
      </w:r>
      <w:r w:rsidR="00EE0B82">
        <w:t>’</w:t>
      </w:r>
      <w:r w:rsidRPr="002D10EB">
        <w:t>âtre</w:t>
      </w:r>
      <w:r w:rsidR="00EE0B82">
        <w:t xml:space="preserve">, </w:t>
      </w:r>
      <w:r w:rsidRPr="002D10EB">
        <w:t>il serait difficile de dire</w:t>
      </w:r>
      <w:r w:rsidR="00EE0B82">
        <w:t> :</w:t>
      </w:r>
    </w:p>
    <w:p w14:paraId="6F5329F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Celles-ci sont les marmites pour les bêtes</w:t>
      </w:r>
      <w:r>
        <w:t xml:space="preserve"> ; </w:t>
      </w:r>
      <w:r w:rsidR="000A7E25" w:rsidRPr="002D10EB">
        <w:t>celles-là</w:t>
      </w:r>
      <w:r>
        <w:t xml:space="preserve">, </w:t>
      </w:r>
      <w:r w:rsidR="000A7E25" w:rsidRPr="002D10EB">
        <w:t>les marmites pour les gens</w:t>
      </w:r>
      <w:r>
        <w:t>.</w:t>
      </w:r>
    </w:p>
    <w:p w14:paraId="647DA57F" w14:textId="77777777" w:rsidR="00EE0B82" w:rsidRDefault="000A7E25" w:rsidP="000A7E25">
      <w:r w:rsidRPr="002D10EB">
        <w:t>Pourtant</w:t>
      </w:r>
      <w:r w:rsidR="00EE0B82">
        <w:t xml:space="preserve">, </w:t>
      </w:r>
      <w:r w:rsidRPr="002D10EB">
        <w:t>il n</w:t>
      </w:r>
      <w:r w:rsidR="00EE0B82">
        <w:t>’</w:t>
      </w:r>
      <w:r w:rsidRPr="002D10EB">
        <w:t>en faut pas davantage à des paysans de bon appétit</w:t>
      </w:r>
      <w:r w:rsidR="00EE0B82">
        <w:t xml:space="preserve">, </w:t>
      </w:r>
      <w:r w:rsidRPr="002D10EB">
        <w:t>pour qui manger est une chose que l</w:t>
      </w:r>
      <w:r w:rsidR="00EE0B82">
        <w:t>’</w:t>
      </w:r>
      <w:r w:rsidRPr="002D10EB">
        <w:t>on accomplit gravement et toujours en silence</w:t>
      </w:r>
      <w:r w:rsidR="00EE0B82">
        <w:t xml:space="preserve">, </w:t>
      </w:r>
      <w:r w:rsidRPr="002D10EB">
        <w:t>comme nourrir son bétail</w:t>
      </w:r>
      <w:r w:rsidR="00EE0B82">
        <w:t xml:space="preserve">, </w:t>
      </w:r>
      <w:r w:rsidRPr="002D10EB">
        <w:t>faire des enfants et les autres devoirs imposés par Dieu</w:t>
      </w:r>
      <w:r w:rsidR="00EE0B82">
        <w:t>.</w:t>
      </w:r>
    </w:p>
    <w:p w14:paraId="4342DEF7" w14:textId="77777777" w:rsidR="00EE0B82" w:rsidRDefault="000A7E25" w:rsidP="000A7E25">
      <w:r w:rsidRPr="002D10EB">
        <w:t>À midi</w:t>
      </w:r>
      <w:r w:rsidR="00EE0B82">
        <w:t xml:space="preserve">, </w:t>
      </w:r>
      <w:r w:rsidRPr="002D10EB">
        <w:t>les hommes entrent et jugent</w:t>
      </w:r>
      <w:r w:rsidR="00EE0B82">
        <w:t xml:space="preserve">, </w:t>
      </w:r>
      <w:r w:rsidRPr="002D10EB">
        <w:t>par le nez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au lieu de poireaux</w:t>
      </w:r>
      <w:r w:rsidR="00EE0B82">
        <w:t xml:space="preserve">, </w:t>
      </w:r>
      <w:r w:rsidRPr="002D10EB">
        <w:t>on a mis des raisins dans la soupe</w:t>
      </w:r>
      <w:r w:rsidR="00EE0B82">
        <w:t xml:space="preserve">. </w:t>
      </w:r>
      <w:r w:rsidRPr="002D10EB">
        <w:t>Ils n</w:t>
      </w:r>
      <w:r w:rsidR="00EE0B82">
        <w:t>’</w:t>
      </w:r>
      <w:r w:rsidRPr="002D10EB">
        <w:t>ont pas besoin de faire</w:t>
      </w:r>
      <w:r w:rsidR="00EE0B82">
        <w:t xml:space="preserve">, </w:t>
      </w:r>
      <w:r w:rsidRPr="002D10EB">
        <w:t>là-dessus</w:t>
      </w:r>
      <w:r w:rsidR="00EE0B82">
        <w:t xml:space="preserve">, </w:t>
      </w:r>
      <w:r w:rsidRPr="002D10EB">
        <w:t>des phrases</w:t>
      </w:r>
      <w:r w:rsidR="00EE0B82">
        <w:t>.</w:t>
      </w:r>
    </w:p>
    <w:p w14:paraId="77707DC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Garçon</w:t>
      </w:r>
      <w:r>
        <w:t xml:space="preserve">, </w:t>
      </w:r>
      <w:r w:rsidR="000A7E25" w:rsidRPr="002D10EB">
        <w:t>dit Fons</w:t>
      </w:r>
      <w:r>
        <w:t xml:space="preserve">, </w:t>
      </w:r>
      <w:r w:rsidR="000A7E25" w:rsidRPr="002D10EB">
        <w:t>tantôt nous faucherons l</w:t>
      </w:r>
      <w:r>
        <w:t>’</w:t>
      </w:r>
      <w:r w:rsidR="000A7E25" w:rsidRPr="002D10EB">
        <w:t>avoine</w:t>
      </w:r>
      <w:r>
        <w:t>.</w:t>
      </w:r>
    </w:p>
    <w:p w14:paraId="3196F3A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garçon</w:t>
      </w:r>
      <w:r>
        <w:t xml:space="preserve">, </w:t>
      </w:r>
      <w:r w:rsidR="000A7E25" w:rsidRPr="002D10EB">
        <w:t xml:space="preserve">répond </w:t>
      </w:r>
      <w:proofErr w:type="spellStart"/>
      <w:r w:rsidR="000A7E25" w:rsidRPr="002D10EB">
        <w:t>Benooi</w:t>
      </w:r>
      <w:proofErr w:type="spellEnd"/>
      <w:r>
        <w:t>.</w:t>
      </w:r>
    </w:p>
    <w:p w14:paraId="070ECB01" w14:textId="77777777" w:rsidR="00EE0B82" w:rsidRDefault="000A7E25" w:rsidP="000A7E25">
      <w:r w:rsidRPr="002D10EB">
        <w:t>On s</w:t>
      </w:r>
      <w:r w:rsidR="00EE0B82">
        <w:t>’</w:t>
      </w:r>
      <w:r w:rsidRPr="002D10EB">
        <w:t>installe</w:t>
      </w:r>
      <w:r w:rsidR="00EE0B82">
        <w:t xml:space="preserve">, </w:t>
      </w:r>
      <w:r w:rsidRPr="002D10EB">
        <w:t>on se signe</w:t>
      </w:r>
      <w:r w:rsidR="00EE0B82">
        <w:t xml:space="preserve">, </w:t>
      </w:r>
      <w:r w:rsidRPr="002D10EB">
        <w:t>chacun prie Dieu à sa manière</w:t>
      </w:r>
      <w:r w:rsidR="00EE0B82">
        <w:t xml:space="preserve"> : </w:t>
      </w:r>
      <w:r w:rsidRPr="002D10EB">
        <w:t>Vader le nez dans sa casquette</w:t>
      </w:r>
      <w:r w:rsidR="00EE0B82">
        <w:t xml:space="preserve">, </w:t>
      </w:r>
      <w:r w:rsidRPr="002D10EB">
        <w:t>Fons</w:t>
      </w:r>
      <w:r w:rsidR="00EE0B82">
        <w:t xml:space="preserve">, </w:t>
      </w:r>
      <w:r w:rsidRPr="002D10EB">
        <w:t>sérieux</w:t>
      </w:r>
      <w:r w:rsidR="00EE0B82">
        <w:t xml:space="preserve">, </w:t>
      </w:r>
      <w:r w:rsidRPr="002D10EB">
        <w:t>en se frottant la tête</w:t>
      </w:r>
      <w:r w:rsidR="00EE0B82">
        <w:t xml:space="preserve">, </w:t>
      </w:r>
      <w:proofErr w:type="spellStart"/>
      <w:r w:rsidRPr="002D10EB">
        <w:t>Benooi</w:t>
      </w:r>
      <w:proofErr w:type="spellEnd"/>
      <w:r w:rsidRPr="002D10EB">
        <w:t xml:space="preserve"> les yeux en l</w:t>
      </w:r>
      <w:r w:rsidR="00EE0B82">
        <w:t>’</w:t>
      </w:r>
      <w:r w:rsidRPr="002D10EB">
        <w:t>air</w:t>
      </w:r>
      <w:r w:rsidR="00EE0B82">
        <w:t xml:space="preserve">, </w:t>
      </w:r>
      <w:r w:rsidRPr="002D10EB">
        <w:t>Mélanie les mains jointes</w:t>
      </w:r>
      <w:r w:rsidR="00EE0B82">
        <w:t xml:space="preserve">, </w:t>
      </w:r>
      <w:proofErr w:type="spellStart"/>
      <w:r w:rsidRPr="002D10EB">
        <w:t>Trees</w:t>
      </w:r>
      <w:proofErr w:type="spellEnd"/>
      <w:r w:rsidRPr="002D10EB">
        <w:t xml:space="preserve"> tout en cherchant le sel qui manquait sur la table</w:t>
      </w:r>
      <w:r w:rsidR="00EE0B82">
        <w:t>.</w:t>
      </w:r>
    </w:p>
    <w:p w14:paraId="5D8E9DB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La soupe</w:t>
      </w:r>
      <w:r>
        <w:t xml:space="preserve"> ! </w:t>
      </w:r>
      <w:r w:rsidR="000A7E25" w:rsidRPr="002D10EB">
        <w:t xml:space="preserve">dit </w:t>
      </w:r>
      <w:proofErr w:type="spellStart"/>
      <w:r w:rsidR="000A7E25" w:rsidRPr="002D10EB">
        <w:t>Trees</w:t>
      </w:r>
      <w:proofErr w:type="spellEnd"/>
      <w:r>
        <w:t>.</w:t>
      </w:r>
    </w:p>
    <w:p w14:paraId="4345195F" w14:textId="77777777" w:rsidR="00EE0B82" w:rsidRDefault="000A7E25" w:rsidP="000A7E25">
      <w:r w:rsidRPr="002D10EB">
        <w:lastRenderedPageBreak/>
        <w:t>Vader et</w:t>
      </w:r>
      <w:r w:rsidR="00EE0B82">
        <w:t xml:space="preserve">, </w:t>
      </w:r>
      <w:r w:rsidRPr="002D10EB">
        <w:t>après lui</w:t>
      </w:r>
      <w:r w:rsidR="00EE0B82">
        <w:t xml:space="preserve">, </w:t>
      </w:r>
      <w:r w:rsidRPr="002D10EB">
        <w:t>les autres</w:t>
      </w:r>
      <w:r w:rsidR="00EE0B82">
        <w:t xml:space="preserve">, </w:t>
      </w:r>
      <w:r w:rsidRPr="002D10EB">
        <w:t>tendent leur assiette</w:t>
      </w:r>
      <w:r w:rsidR="00EE0B82">
        <w:t xml:space="preserve">, </w:t>
      </w:r>
      <w:r w:rsidRPr="002D10EB">
        <w:t>la reçoivent pleine</w:t>
      </w:r>
      <w:r w:rsidR="00EE0B82">
        <w:t xml:space="preserve">, </w:t>
      </w:r>
      <w:r w:rsidRPr="002D10EB">
        <w:t xml:space="preserve">sans dire </w:t>
      </w:r>
      <w:r w:rsidR="00EE0B82">
        <w:t>« </w:t>
      </w:r>
      <w:r w:rsidRPr="002D10EB">
        <w:t>merci</w:t>
      </w:r>
      <w:r w:rsidR="00EE0B82">
        <w:t xml:space="preserve"> », </w:t>
      </w:r>
      <w:r w:rsidRPr="002D10EB">
        <w:t>plongent la cuiller</w:t>
      </w:r>
      <w:r w:rsidR="00EE0B82">
        <w:t xml:space="preserve">, </w:t>
      </w:r>
      <w:r w:rsidRPr="002D10EB">
        <w:t>aspirent</w:t>
      </w:r>
      <w:r w:rsidR="00EE0B82">
        <w:t xml:space="preserve">, </w:t>
      </w:r>
      <w:r w:rsidRPr="002D10EB">
        <w:t>à petits coups</w:t>
      </w:r>
      <w:r w:rsidR="00EE0B82">
        <w:t xml:space="preserve">, </w:t>
      </w:r>
      <w:r w:rsidRPr="002D10EB">
        <w:t>le jus limpide</w:t>
      </w:r>
      <w:r w:rsidR="00EE0B82">
        <w:t xml:space="preserve">, </w:t>
      </w:r>
      <w:r w:rsidRPr="002D10EB">
        <w:t>au goût bénin de sucre et de vinaigre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chaud</w:t>
      </w:r>
      <w:r w:rsidR="00EE0B82">
        <w:t xml:space="preserve">, </w:t>
      </w:r>
      <w:r w:rsidRPr="002D10EB">
        <w:t>on souffle</w:t>
      </w:r>
      <w:r w:rsidR="00EE0B82">
        <w:t xml:space="preserve">, </w:t>
      </w:r>
      <w:r w:rsidRPr="002D10EB">
        <w:t>on se tait</w:t>
      </w:r>
      <w:r w:rsidR="00EE0B82">
        <w:t>.</w:t>
      </w:r>
    </w:p>
    <w:p w14:paraId="4CEB2B93" w14:textId="77777777" w:rsidR="00EE0B82" w:rsidRDefault="000A7E25" w:rsidP="000A7E25">
      <w:r w:rsidRPr="002D10EB">
        <w:t>L</w:t>
      </w:r>
      <w:r w:rsidR="00EE0B82">
        <w:t>’</w:t>
      </w:r>
      <w:r w:rsidRPr="002D10EB">
        <w:t>assiette vide</w:t>
      </w:r>
      <w:r w:rsidR="00EE0B82">
        <w:t xml:space="preserve">, </w:t>
      </w:r>
      <w:proofErr w:type="spellStart"/>
      <w:r w:rsidRPr="002D10EB">
        <w:t>Trees</w:t>
      </w:r>
      <w:proofErr w:type="spellEnd"/>
      <w:r w:rsidRPr="002D10EB">
        <w:t xml:space="preserve"> en sert une seconde</w:t>
      </w:r>
      <w:r w:rsidR="00EE0B82">
        <w:t xml:space="preserve"> ; </w:t>
      </w:r>
      <w:r w:rsidRPr="002D10EB">
        <w:t>puis une troisième</w:t>
      </w:r>
      <w:r w:rsidR="00EE0B82">
        <w:t xml:space="preserve"> ; </w:t>
      </w:r>
      <w:r w:rsidRPr="002D10EB">
        <w:t>puis la dernière</w:t>
      </w:r>
      <w:r w:rsidR="00EE0B82">
        <w:t xml:space="preserve">, </w:t>
      </w:r>
      <w:r w:rsidRPr="002D10EB">
        <w:t>plus épaisse</w:t>
      </w:r>
      <w:r w:rsidR="00EE0B82">
        <w:t xml:space="preserve">, </w:t>
      </w:r>
      <w:r w:rsidRPr="002D10EB">
        <w:t>à cause des peaux et des grains qui sont restés au fond</w:t>
      </w:r>
      <w:r w:rsidR="00EE0B82">
        <w:t xml:space="preserve">. </w:t>
      </w:r>
      <w:r w:rsidRPr="002D10EB">
        <w:t>Celle-là</w:t>
      </w:r>
      <w:r w:rsidR="00EE0B82">
        <w:t xml:space="preserve">, </w:t>
      </w:r>
      <w:r w:rsidRPr="002D10EB">
        <w:t>on la mâche et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il se peut on se tait encore plus</w:t>
      </w:r>
      <w:r w:rsidR="00EE0B82">
        <w:t>.</w:t>
      </w:r>
    </w:p>
    <w:p w14:paraId="74F38CFA" w14:textId="77777777" w:rsidR="00EE0B82" w:rsidRDefault="000A7E25" w:rsidP="000A7E25">
      <w:r w:rsidRPr="002D10EB">
        <w:t>Seulement</w:t>
      </w:r>
      <w:r w:rsidR="00EE0B82">
        <w:t xml:space="preserve">, </w:t>
      </w:r>
      <w:r w:rsidRPr="002D10EB">
        <w:t>aux dernières cuillerées</w:t>
      </w:r>
      <w:r w:rsidR="00EE0B82">
        <w:t xml:space="preserve">, </w:t>
      </w:r>
      <w:r w:rsidRPr="002D10EB">
        <w:t>les femmes doivent s</w:t>
      </w:r>
      <w:r w:rsidR="00EE0B82">
        <w:t>’</w:t>
      </w:r>
      <w:r w:rsidRPr="002D10EB">
        <w:t>arrêter</w:t>
      </w:r>
      <w:r w:rsidR="00EE0B82">
        <w:t xml:space="preserve">, </w:t>
      </w:r>
      <w:proofErr w:type="spellStart"/>
      <w:r w:rsidRPr="002D10EB">
        <w:t>Benooi</w:t>
      </w:r>
      <w:proofErr w:type="spellEnd"/>
      <w:r w:rsidRPr="002D10EB">
        <w:t xml:space="preserve"> est blanc</w:t>
      </w:r>
      <w:r w:rsidR="00EE0B82">
        <w:t xml:space="preserve">, </w:t>
      </w:r>
      <w:r w:rsidRPr="002D10EB">
        <w:t>Fons cramoisi</w:t>
      </w:r>
      <w:r w:rsidR="00EE0B82">
        <w:t xml:space="preserve">. </w:t>
      </w:r>
      <w:r w:rsidRPr="002D10EB">
        <w:t>Vader ne suffit pas à toutes les gouttes de chaud qui lui viennent sur le front</w:t>
      </w:r>
      <w:r w:rsidR="00EE0B82">
        <w:t>.</w:t>
      </w:r>
    </w:p>
    <w:p w14:paraId="3E744636" w14:textId="77777777" w:rsidR="00EE0B82" w:rsidRDefault="000A7E25" w:rsidP="000A7E25">
      <w:r w:rsidRPr="002D10EB">
        <w:t>C</w:t>
      </w:r>
      <w:r w:rsidR="00EE0B82">
        <w:t>’</w:t>
      </w:r>
      <w:r w:rsidRPr="002D10EB">
        <w:t>est la faute aux raisins</w:t>
      </w:r>
      <w:r w:rsidR="00EE0B82">
        <w:t>.</w:t>
      </w:r>
    </w:p>
    <w:p w14:paraId="0DB654F8" w14:textId="77777777" w:rsidR="00EE0B82" w:rsidRDefault="000A7E25" w:rsidP="000A7E25">
      <w:r w:rsidRPr="002D10EB">
        <w:t>En ville</w:t>
      </w:r>
      <w:r w:rsidR="00EE0B82">
        <w:t xml:space="preserve">, </w:t>
      </w:r>
      <w:r w:rsidRPr="002D10EB">
        <w:t>après cette soupe</w:t>
      </w:r>
      <w:r w:rsidR="00EE0B82">
        <w:t xml:space="preserve">, </w:t>
      </w:r>
      <w:r w:rsidRPr="002D10EB">
        <w:t>il faudrait du vacarme</w:t>
      </w:r>
      <w:r w:rsidR="00EE0B82">
        <w:t xml:space="preserve">. </w:t>
      </w:r>
      <w:r w:rsidRPr="002D10EB">
        <w:t>Ici pas</w:t>
      </w:r>
      <w:r w:rsidR="00EE0B82">
        <w:t> :</w:t>
      </w:r>
    </w:p>
    <w:p w14:paraId="26E66F4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Garçon</w:t>
      </w:r>
      <w:r>
        <w:t xml:space="preserve">, </w:t>
      </w:r>
      <w:r w:rsidR="000A7E25" w:rsidRPr="002D10EB">
        <w:t>réfléchit Fons</w:t>
      </w:r>
      <w:r>
        <w:t xml:space="preserve">, </w:t>
      </w:r>
      <w:r w:rsidR="000A7E25" w:rsidRPr="002D10EB">
        <w:t>tantôt nous faucherons l</w:t>
      </w:r>
      <w:r>
        <w:t>’</w:t>
      </w:r>
      <w:r w:rsidR="000A7E25" w:rsidRPr="002D10EB">
        <w:t>avoine</w:t>
      </w:r>
      <w:r>
        <w:t>.</w:t>
      </w:r>
    </w:p>
    <w:p w14:paraId="7147F80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garçon</w:t>
      </w:r>
      <w:r>
        <w:t xml:space="preserve">, </w:t>
      </w:r>
      <w:r w:rsidR="000A7E25" w:rsidRPr="002D10EB">
        <w:t xml:space="preserve">répond </w:t>
      </w:r>
      <w:proofErr w:type="spellStart"/>
      <w:r w:rsidR="000A7E25" w:rsidRPr="002D10EB">
        <w:t>Benooi</w:t>
      </w:r>
      <w:proofErr w:type="spellEnd"/>
      <w:r>
        <w:t>.</w:t>
      </w:r>
    </w:p>
    <w:p w14:paraId="7103A47F" w14:textId="77777777" w:rsidR="00EE0B82" w:rsidRDefault="00EE0B82" w:rsidP="000A7E25">
      <w:r>
        <w:rPr>
          <w:rFonts w:eastAsia="Georgia"/>
        </w:rPr>
        <w:t xml:space="preserve">… </w:t>
      </w:r>
      <w:r w:rsidR="000A7E25" w:rsidRPr="002D10EB">
        <w:t>Mais ils sont saouls</w:t>
      </w:r>
      <w:r>
        <w:t>.</w:t>
      </w:r>
    </w:p>
    <w:p w14:paraId="33CA888F" w14:textId="77777777" w:rsidR="000A7E25" w:rsidRPr="002D10EB" w:rsidRDefault="000A7E25" w:rsidP="000A7E25">
      <w:pPr>
        <w:pStyle w:val="ParagrapheVideNormal"/>
      </w:pPr>
    </w:p>
    <w:p w14:paraId="7BE5A97E" w14:textId="77777777" w:rsidR="00EE0B82" w:rsidRDefault="000A7E25" w:rsidP="000A7E25">
      <w:pPr>
        <w:pStyle w:val="Sous-titre"/>
        <w:jc w:val="left"/>
      </w:pPr>
      <w:r w:rsidRPr="002D10EB">
        <w:t>LES IDÉES DE CLAES</w:t>
      </w:r>
      <w:r w:rsidR="00EE0B82">
        <w:t>.</w:t>
      </w:r>
    </w:p>
    <w:p w14:paraId="36A0D113" w14:textId="77777777" w:rsidR="003E208B" w:rsidRPr="003E208B" w:rsidRDefault="003E208B" w:rsidP="003E208B">
      <w:pPr>
        <w:pStyle w:val="NormalSolidaire"/>
      </w:pPr>
    </w:p>
    <w:p w14:paraId="34A434EB" w14:textId="77777777" w:rsidR="00EE0B82" w:rsidRDefault="000A7E25" w:rsidP="000A7E25">
      <w:r w:rsidRPr="002D10EB">
        <w:t>Il en a beaucoup</w:t>
      </w:r>
      <w:r w:rsidR="00EE0B82">
        <w:t xml:space="preserve">. </w:t>
      </w:r>
      <w:r w:rsidRPr="002D10EB">
        <w:t>Un jour il en eut une excellente</w:t>
      </w:r>
      <w:r w:rsidR="00EE0B82">
        <w:t xml:space="preserve">. </w:t>
      </w:r>
      <w:r w:rsidRPr="002D10EB">
        <w:t>Il se dit qu</w:t>
      </w:r>
      <w:r w:rsidR="00EE0B82">
        <w:t>’</w:t>
      </w:r>
      <w:r w:rsidRPr="002D10EB">
        <w:t xml:space="preserve">au lieu de ces vilaines ornières qui reliaient sa ferme à la </w:t>
      </w:r>
      <w:proofErr w:type="spellStart"/>
      <w:r w:rsidRPr="002D10EB">
        <w:t>grand</w:t>
      </w:r>
      <w:r w:rsidR="00EE0B82">
        <w:t>’</w:t>
      </w:r>
      <w:r w:rsidRPr="002D10EB">
        <w:t>route</w:t>
      </w:r>
      <w:proofErr w:type="spellEnd"/>
      <w:r w:rsidR="00EE0B82">
        <w:t xml:space="preserve">, </w:t>
      </w:r>
      <w:r w:rsidRPr="002D10EB">
        <w:t>il serait bien plus commode d</w:t>
      </w:r>
      <w:r w:rsidR="00EE0B82">
        <w:t>’</w:t>
      </w:r>
      <w:r w:rsidRPr="002D10EB">
        <w:t>avoir à soi</w:t>
      </w:r>
      <w:r w:rsidR="00EE0B82">
        <w:t xml:space="preserve">, </w:t>
      </w:r>
      <w:r w:rsidRPr="002D10EB">
        <w:t>à travers ses champs</w:t>
      </w:r>
      <w:r w:rsidR="00EE0B82">
        <w:t xml:space="preserve">, </w:t>
      </w:r>
      <w:r w:rsidRPr="002D10EB">
        <w:t>une jolie petite chaussée bien droite</w:t>
      </w:r>
      <w:r w:rsidR="00EE0B82">
        <w:t>.</w:t>
      </w:r>
    </w:p>
    <w:p w14:paraId="1A8EF5D0" w14:textId="77777777" w:rsidR="00EE0B82" w:rsidRDefault="000A7E25" w:rsidP="000A7E25">
      <w:r w:rsidRPr="002D10EB">
        <w:lastRenderedPageBreak/>
        <w:t>Tout l</w:t>
      </w:r>
      <w:r w:rsidR="00EE0B82">
        <w:t>’</w:t>
      </w:r>
      <w:r w:rsidRPr="002D10EB">
        <w:t>hiver</w:t>
      </w:r>
      <w:r w:rsidR="00EE0B82">
        <w:t xml:space="preserve">, </w:t>
      </w:r>
      <w:r w:rsidRPr="002D10EB">
        <w:t>sans consulter personne</w:t>
      </w:r>
      <w:r w:rsidR="00EE0B82">
        <w:t xml:space="preserve">, </w:t>
      </w:r>
      <w:r w:rsidRPr="002D10EB">
        <w:t>Claes étudia son idée</w:t>
      </w:r>
      <w:r w:rsidR="00EE0B82">
        <w:t xml:space="preserve"> : </w:t>
      </w:r>
      <w:r w:rsidRPr="002D10EB">
        <w:t>quel serait le tracé le plus court</w:t>
      </w:r>
      <w:r w:rsidR="00EE0B82">
        <w:t xml:space="preserve">, </w:t>
      </w:r>
      <w:r w:rsidRPr="002D10EB">
        <w:t>combien ça lui coûterait en pavés</w:t>
      </w:r>
      <w:r w:rsidR="00EE0B82">
        <w:t xml:space="preserve">, </w:t>
      </w:r>
      <w:r w:rsidRPr="002D10EB">
        <w:t>comment</w:t>
      </w:r>
      <w:r w:rsidR="00EE0B82">
        <w:t xml:space="preserve">, </w:t>
      </w:r>
      <w:r w:rsidRPr="002D10EB">
        <w:t>pour les placer</w:t>
      </w:r>
      <w:r w:rsidR="00EE0B82">
        <w:t xml:space="preserve">, </w:t>
      </w:r>
      <w:r w:rsidRPr="002D10EB">
        <w:t>il aurait à s</w:t>
      </w:r>
      <w:r w:rsidR="00EE0B82">
        <w:t>’</w:t>
      </w:r>
      <w:r w:rsidRPr="002D10EB">
        <w:t>y prendre</w:t>
      </w:r>
      <w:r w:rsidR="00EE0B82">
        <w:t xml:space="preserve">. </w:t>
      </w:r>
      <w:r w:rsidRPr="002D10EB">
        <w:t>Puis</w:t>
      </w:r>
      <w:r w:rsidR="00EE0B82">
        <w:t xml:space="preserve">, </w:t>
      </w:r>
      <w:r w:rsidRPr="002D10EB">
        <w:t>au printemps</w:t>
      </w:r>
      <w:r w:rsidR="00EE0B82">
        <w:t xml:space="preserve">, </w:t>
      </w:r>
      <w:r w:rsidRPr="002D10EB">
        <w:t>sûr de soi</w:t>
      </w:r>
      <w:r w:rsidR="00EE0B82">
        <w:t xml:space="preserve">, </w:t>
      </w:r>
      <w:r w:rsidRPr="002D10EB">
        <w:t>ayant fait un tour par où les cantonniers rapiéçaient leur route</w:t>
      </w:r>
      <w:r w:rsidR="00EE0B82">
        <w:t xml:space="preserve">, </w:t>
      </w:r>
      <w:r w:rsidRPr="002D10EB">
        <w:t>Claes se mit à piocher</w:t>
      </w:r>
      <w:r w:rsidR="00EE0B82">
        <w:t xml:space="preserve">, </w:t>
      </w:r>
      <w:r w:rsidRPr="002D10EB">
        <w:t>niveler</w:t>
      </w:r>
      <w:r w:rsidR="00EE0B82">
        <w:t xml:space="preserve">, </w:t>
      </w:r>
      <w:r w:rsidRPr="002D10EB">
        <w:t>jalonner</w:t>
      </w:r>
      <w:r w:rsidR="00EE0B82">
        <w:t xml:space="preserve">, </w:t>
      </w:r>
      <w:r w:rsidRPr="002D10EB">
        <w:t>puis à caler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un contre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ses cubes de pierre</w:t>
      </w:r>
      <w:r w:rsidR="00EE0B82">
        <w:t>.</w:t>
      </w:r>
    </w:p>
    <w:p w14:paraId="7978E940" w14:textId="77777777" w:rsidR="00EE0B82" w:rsidRDefault="000A7E25" w:rsidP="000A7E25">
      <w:r w:rsidRPr="002D10EB">
        <w:t>Il pavait depuis deux mois</w:t>
      </w:r>
      <w:r w:rsidR="00EE0B82">
        <w:t xml:space="preserve">, </w:t>
      </w:r>
      <w:r w:rsidRPr="002D10EB">
        <w:t>quand</w:t>
      </w:r>
      <w:r w:rsidR="00EE0B82">
        <w:t xml:space="preserve">, </w:t>
      </w:r>
      <w:r w:rsidRPr="002D10EB">
        <w:t>un matin</w:t>
      </w:r>
      <w:r w:rsidR="00EE0B82">
        <w:t xml:space="preserve">, </w:t>
      </w:r>
      <w:r w:rsidRPr="002D10EB">
        <w:t>il s</w:t>
      </w:r>
      <w:r w:rsidR="00EE0B82">
        <w:t>’</w:t>
      </w:r>
      <w:r w:rsidRPr="002D10EB">
        <w:t>avisa de quelque chose</w:t>
      </w:r>
      <w:r w:rsidR="00EE0B82">
        <w:t xml:space="preserve"> : </w:t>
      </w:r>
      <w:r w:rsidRPr="002D10EB">
        <w:t>c</w:t>
      </w:r>
      <w:r w:rsidR="00EE0B82">
        <w:t>’</w:t>
      </w:r>
      <w:r w:rsidRPr="002D10EB">
        <w:t>est que le vieux sapin</w:t>
      </w:r>
      <w:r w:rsidR="00EE0B82">
        <w:t xml:space="preserve">, </w:t>
      </w:r>
      <w:r w:rsidRPr="002D10EB">
        <w:t>sous lequel</w:t>
      </w:r>
      <w:r w:rsidR="00EE0B82">
        <w:t xml:space="preserve">, </w:t>
      </w:r>
      <w:r w:rsidRPr="002D10EB">
        <w:t>tous les jours</w:t>
      </w:r>
      <w:r w:rsidR="00EE0B82">
        <w:t xml:space="preserve">, </w:t>
      </w:r>
      <w:r w:rsidRPr="002D10EB">
        <w:t>il prenait une sieste</w:t>
      </w:r>
      <w:r w:rsidR="00EE0B82">
        <w:t xml:space="preserve">, </w:t>
      </w:r>
      <w:r w:rsidRPr="002D10EB">
        <w:t>allait se trouver juste au milieu de sa route</w:t>
      </w:r>
      <w:r w:rsidR="00EE0B82">
        <w:t xml:space="preserve">. </w:t>
      </w:r>
      <w:r w:rsidRPr="002D10EB">
        <w:t>À force de le savoir là</w:t>
      </w:r>
      <w:r w:rsidR="00EE0B82">
        <w:t xml:space="preserve">, </w:t>
      </w:r>
      <w:r w:rsidRPr="002D10EB">
        <w:t>il l</w:t>
      </w:r>
      <w:r w:rsidR="00EE0B82">
        <w:t>’</w:t>
      </w:r>
      <w:r w:rsidRPr="002D10EB">
        <w:t>avait oublié</w:t>
      </w:r>
      <w:r w:rsidR="00EE0B82">
        <w:t>.</w:t>
      </w:r>
    </w:p>
    <w:p w14:paraId="2E994166" w14:textId="77777777" w:rsidR="00EE0B82" w:rsidRDefault="000A7E25" w:rsidP="000A7E25">
      <w:r w:rsidRPr="002D10EB">
        <w:t>Tonnerre</w:t>
      </w:r>
      <w:r w:rsidR="00EE0B82">
        <w:t xml:space="preserve"> ! </w:t>
      </w:r>
      <w:r w:rsidRPr="002D10EB">
        <w:t>Il n</w:t>
      </w:r>
      <w:r w:rsidR="00EE0B82">
        <w:t>’</w:t>
      </w:r>
      <w:r w:rsidRPr="002D10EB">
        <w:t>allait pas</w:t>
      </w:r>
      <w:r w:rsidR="00EE0B82">
        <w:t xml:space="preserve">, </w:t>
      </w:r>
      <w:r w:rsidRPr="002D10EB">
        <w:t>pour ce maudit sapin défaire ses pavés et les placer ailleurs</w:t>
      </w:r>
      <w:r w:rsidR="00EE0B82">
        <w:t xml:space="preserve"> : </w:t>
      </w:r>
      <w:r w:rsidRPr="002D10EB">
        <w:t>il ne pouvait pas davantage tirer sa route au travers de cet arbre</w:t>
      </w:r>
      <w:r w:rsidR="00EE0B82">
        <w:t> !</w:t>
      </w:r>
    </w:p>
    <w:p w14:paraId="486EB75A" w14:textId="77777777" w:rsidR="00EE0B82" w:rsidRDefault="000A7E25" w:rsidP="000A7E25">
      <w:r w:rsidRPr="002D10EB">
        <w:t>Claes jeta là ses outils et médita longtemps</w:t>
      </w:r>
      <w:r w:rsidR="00EE0B82">
        <w:t xml:space="preserve">. </w:t>
      </w:r>
      <w:r w:rsidRPr="002D10EB">
        <w:t>Après huit jours</w:t>
      </w:r>
      <w:r w:rsidR="00EE0B82">
        <w:t xml:space="preserve">, </w:t>
      </w:r>
      <w:r w:rsidRPr="002D10EB">
        <w:t>il tenait son idée</w:t>
      </w:r>
      <w:r w:rsidR="00EE0B82">
        <w:t xml:space="preserve">. </w:t>
      </w:r>
      <w:r w:rsidRPr="002D10EB">
        <w:t>Il reprit sa route</w:t>
      </w:r>
      <w:r w:rsidR="00EE0B82">
        <w:t xml:space="preserve">, </w:t>
      </w:r>
      <w:r w:rsidRPr="002D10EB">
        <w:t>et quand elle fut arrivée au point voulu</w:t>
      </w:r>
      <w:r w:rsidR="00EE0B82">
        <w:t xml:space="preserve">, </w:t>
      </w:r>
      <w:r w:rsidRPr="002D10EB">
        <w:t>Claes fit comme le ruisseau qui contourne une pierre</w:t>
      </w:r>
      <w:r w:rsidR="00EE0B82">
        <w:t xml:space="preserve">, </w:t>
      </w:r>
      <w:r w:rsidRPr="002D10EB">
        <w:t>il contourna son arbre</w:t>
      </w:r>
      <w:r w:rsidR="00EE0B82">
        <w:t>.</w:t>
      </w:r>
    </w:p>
    <w:p w14:paraId="5A7CD49B" w14:textId="77777777" w:rsidR="00EE0B82" w:rsidRDefault="000A7E25" w:rsidP="000A7E25">
      <w:r w:rsidRPr="002D10EB">
        <w:t>Seulement sa belle route droite eut</w:t>
      </w:r>
      <w:r w:rsidR="00EE0B82">
        <w:t xml:space="preserve">, </w:t>
      </w:r>
      <w:r w:rsidRPr="002D10EB">
        <w:t>par le milieu</w:t>
      </w:r>
      <w:r w:rsidR="00EE0B82">
        <w:t xml:space="preserve">, </w:t>
      </w:r>
      <w:r w:rsidRPr="002D10EB">
        <w:t>un gros ventre</w:t>
      </w:r>
      <w:r w:rsidR="00EE0B82">
        <w:t>.</w:t>
      </w:r>
    </w:p>
    <w:p w14:paraId="01F5212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devine</w:t>
      </w:r>
      <w:r>
        <w:t xml:space="preserve">, </w:t>
      </w:r>
      <w:r w:rsidR="000A7E25" w:rsidRPr="002D10EB">
        <w:t>Claes</w:t>
      </w:r>
      <w:r>
        <w:t xml:space="preserve">, </w:t>
      </w:r>
      <w:r w:rsidR="000A7E25" w:rsidRPr="002D10EB">
        <w:t>ce vieux sapin</w:t>
      </w:r>
      <w:r>
        <w:t xml:space="preserve">, </w:t>
      </w:r>
      <w:r w:rsidR="000A7E25" w:rsidRPr="002D10EB">
        <w:t>vous y teniez</w:t>
      </w:r>
      <w:r>
        <w:t>.</w:t>
      </w:r>
    </w:p>
    <w:p w14:paraId="34052BF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 xml:space="preserve">, </w:t>
      </w:r>
      <w:r w:rsidR="000A7E25" w:rsidRPr="002D10EB">
        <w:t>fait Claes</w:t>
      </w:r>
      <w:r>
        <w:t>.</w:t>
      </w:r>
    </w:p>
    <w:p w14:paraId="4574339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alors</w:t>
      </w:r>
      <w:r>
        <w:t xml:space="preserve">, </w:t>
      </w:r>
      <w:r w:rsidR="000A7E25" w:rsidRPr="002D10EB">
        <w:t>il me semble</w:t>
      </w:r>
      <w:r>
        <w:t xml:space="preserve">, </w:t>
      </w:r>
      <w:r w:rsidR="000A7E25" w:rsidRPr="002D10EB">
        <w:t>il eût été plus simple de le flanquer par terre</w:t>
      </w:r>
      <w:r>
        <w:t>.</w:t>
      </w:r>
    </w:p>
    <w:p w14:paraId="15EC13A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On a son idée</w:t>
      </w:r>
      <w:r>
        <w:t xml:space="preserve">, </w:t>
      </w:r>
      <w:r w:rsidR="000A7E25" w:rsidRPr="002D10EB">
        <w:t>répond Claes</w:t>
      </w:r>
      <w:r>
        <w:t xml:space="preserve">, </w:t>
      </w:r>
      <w:r w:rsidR="000A7E25" w:rsidRPr="002D10EB">
        <w:t>on n</w:t>
      </w:r>
      <w:r>
        <w:t>’</w:t>
      </w:r>
      <w:r w:rsidR="000A7E25" w:rsidRPr="002D10EB">
        <w:t>en a pas une autre</w:t>
      </w:r>
      <w:r>
        <w:t>.</w:t>
      </w:r>
    </w:p>
    <w:p w14:paraId="1CBBBC4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Bon</w:t>
      </w:r>
      <w:r>
        <w:t xml:space="preserve">, </w:t>
      </w:r>
      <w:r w:rsidR="000A7E25" w:rsidRPr="002D10EB">
        <w:t>bon</w:t>
      </w:r>
      <w:r>
        <w:t xml:space="preserve">, </w:t>
      </w:r>
      <w:r w:rsidR="000A7E25" w:rsidRPr="002D10EB">
        <w:t>Claes</w:t>
      </w:r>
      <w:r>
        <w:t xml:space="preserve">… </w:t>
      </w:r>
      <w:r w:rsidR="000A7E25" w:rsidRPr="002D10EB">
        <w:t>Pourtant</w:t>
      </w:r>
      <w:r>
        <w:t xml:space="preserve">, </w:t>
      </w:r>
      <w:r w:rsidR="000A7E25" w:rsidRPr="002D10EB">
        <w:t>sans vous fâcher</w:t>
      </w:r>
      <w:r>
        <w:t xml:space="preserve">, </w:t>
      </w:r>
      <w:r w:rsidR="000A7E25" w:rsidRPr="002D10EB">
        <w:t>je crois m</w:t>
      </w:r>
      <w:r>
        <w:t>’</w:t>
      </w:r>
      <w:r w:rsidR="000A7E25" w:rsidRPr="002D10EB">
        <w:t>apercevoir que cet arbre</w:t>
      </w:r>
      <w:r>
        <w:t xml:space="preserve">, </w:t>
      </w:r>
      <w:r w:rsidR="000A7E25" w:rsidRPr="002D10EB">
        <w:t>l</w:t>
      </w:r>
      <w:r>
        <w:t>’</w:t>
      </w:r>
      <w:r w:rsidR="000A7E25" w:rsidRPr="002D10EB">
        <w:t>arbre pour lequel vous avez d</w:t>
      </w:r>
      <w:r w:rsidR="000A7E25" w:rsidRPr="002D10EB">
        <w:t>é</w:t>
      </w:r>
      <w:r w:rsidR="000A7E25" w:rsidRPr="002D10EB">
        <w:t>tourné votre route</w:t>
      </w:r>
      <w:r>
        <w:t xml:space="preserve">, </w:t>
      </w:r>
      <w:r w:rsidR="000A7E25" w:rsidRPr="002D10EB">
        <w:t>je ne le vois pas</w:t>
      </w:r>
      <w:r>
        <w:t xml:space="preserve">, </w:t>
      </w:r>
      <w:r w:rsidR="000A7E25" w:rsidRPr="002D10EB">
        <w:t>cet arbre</w:t>
      </w:r>
      <w:r>
        <w:t>.</w:t>
      </w:r>
    </w:p>
    <w:p w14:paraId="69339163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Non</w:t>
      </w:r>
      <w:r>
        <w:t xml:space="preserve">, </w:t>
      </w:r>
      <w:r w:rsidR="000A7E25" w:rsidRPr="002D10EB">
        <w:t>dit Claes</w:t>
      </w:r>
      <w:r>
        <w:t xml:space="preserve">. </w:t>
      </w:r>
      <w:r w:rsidR="000A7E25" w:rsidRPr="002D10EB">
        <w:t>L</w:t>
      </w:r>
      <w:r>
        <w:t>’</w:t>
      </w:r>
      <w:r w:rsidR="000A7E25" w:rsidRPr="002D10EB">
        <w:t>hiver suivant</w:t>
      </w:r>
      <w:r>
        <w:t xml:space="preserve">, </w:t>
      </w:r>
      <w:r w:rsidR="000A7E25" w:rsidRPr="002D10EB">
        <w:t>il a gelé très fort</w:t>
      </w:r>
      <w:r>
        <w:t xml:space="preserve">, </w:t>
      </w:r>
      <w:r w:rsidR="000A7E25" w:rsidRPr="002D10EB">
        <w:t>le bois était cher</w:t>
      </w:r>
      <w:r>
        <w:t xml:space="preserve">. </w:t>
      </w:r>
      <w:r w:rsidR="000A7E25" w:rsidRPr="002D10EB">
        <w:t>Alors j</w:t>
      </w:r>
      <w:r>
        <w:t>’</w:t>
      </w:r>
      <w:r w:rsidR="000A7E25" w:rsidRPr="002D10EB">
        <w:t>ai eu mon idée</w:t>
      </w:r>
      <w:r>
        <w:t xml:space="preserve"> : </w:t>
      </w:r>
      <w:r w:rsidR="000A7E25" w:rsidRPr="002D10EB">
        <w:t>j</w:t>
      </w:r>
      <w:r>
        <w:t>’</w:t>
      </w:r>
      <w:r w:rsidR="000A7E25" w:rsidRPr="002D10EB">
        <w:t>ai abattu cet arbre pour en faire des fagots</w:t>
      </w:r>
      <w:r>
        <w:t>.</w:t>
      </w:r>
    </w:p>
    <w:p w14:paraId="7A5D84BD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70BA3793" w14:textId="77777777" w:rsidR="00EE0B82" w:rsidRDefault="000A7E25" w:rsidP="000A7E25">
      <w:pPr>
        <w:pStyle w:val="Sous-titre"/>
        <w:jc w:val="left"/>
      </w:pPr>
      <w:r w:rsidRPr="002D10EB">
        <w:t>ÉLOQUENCE</w:t>
      </w:r>
      <w:r w:rsidR="00EE0B82">
        <w:t>.</w:t>
      </w:r>
    </w:p>
    <w:p w14:paraId="64637AA7" w14:textId="77777777" w:rsidR="003E208B" w:rsidRPr="003E208B" w:rsidRDefault="003E208B" w:rsidP="003E208B">
      <w:pPr>
        <w:pStyle w:val="NormalSolidaire"/>
      </w:pPr>
    </w:p>
    <w:p w14:paraId="32F2F86A" w14:textId="77777777" w:rsidR="00EE0B82" w:rsidRDefault="000A7E25" w:rsidP="000A7E25">
      <w:r w:rsidRPr="002D10EB">
        <w:t>Vader me raconte l</w:t>
      </w:r>
      <w:r w:rsidR="00EE0B82">
        <w:t>’</w:t>
      </w:r>
      <w:r w:rsidRPr="002D10EB">
        <w:t>aventure</w:t>
      </w:r>
      <w:r w:rsidR="00EE0B82">
        <w:t xml:space="preserve">. </w:t>
      </w:r>
      <w:r w:rsidRPr="002D10EB">
        <w:t>Elle date de loin</w:t>
      </w:r>
      <w:r w:rsidR="00EE0B82">
        <w:t xml:space="preserve">, </w:t>
      </w:r>
      <w:r w:rsidRPr="002D10EB">
        <w:t>du jour même où l</w:t>
      </w:r>
      <w:r w:rsidR="00EE0B82">
        <w:t>’</w:t>
      </w:r>
      <w:r w:rsidRPr="002D10EB">
        <w:t xml:space="preserve">on enterra sa brave </w:t>
      </w:r>
      <w:proofErr w:type="spellStart"/>
      <w:r w:rsidRPr="002D10EB">
        <w:t>Trees</w:t>
      </w:r>
      <w:proofErr w:type="spellEnd"/>
      <w:r w:rsidR="00EE0B82">
        <w:t xml:space="preserve">, </w:t>
      </w:r>
      <w:r w:rsidRPr="002D10EB">
        <w:t>dont Dieu ait l</w:t>
      </w:r>
      <w:r w:rsidR="00EE0B82">
        <w:t>’</w:t>
      </w:r>
      <w:r w:rsidRPr="002D10EB">
        <w:t>âme</w:t>
      </w:r>
      <w:r w:rsidR="00EE0B82">
        <w:t xml:space="preserve">. </w:t>
      </w:r>
      <w:r w:rsidRPr="002D10EB">
        <w:t>On était au cimetière</w:t>
      </w:r>
      <w:r w:rsidR="00EE0B82">
        <w:t xml:space="preserve">, </w:t>
      </w:r>
      <w:r w:rsidRPr="002D10EB">
        <w:t>et pour sa femme</w:t>
      </w:r>
      <w:r w:rsidR="00EE0B82">
        <w:t xml:space="preserve">, </w:t>
      </w:r>
      <w:r w:rsidRPr="002D10EB">
        <w:t>vous pensez</w:t>
      </w:r>
      <w:r w:rsidR="00EE0B82">
        <w:t xml:space="preserve">, </w:t>
      </w:r>
      <w:r w:rsidRPr="002D10EB">
        <w:t>Vader ple</w:t>
      </w:r>
      <w:r w:rsidRPr="002D10EB">
        <w:t>u</w:t>
      </w:r>
      <w:r w:rsidRPr="002D10EB">
        <w:t>rait très fort</w:t>
      </w:r>
      <w:r w:rsidR="00EE0B82">
        <w:t xml:space="preserve">, </w:t>
      </w:r>
      <w:r w:rsidRPr="002D10EB">
        <w:t>quand un gros chien noir</w:t>
      </w:r>
      <w:r w:rsidR="00EE0B82">
        <w:t xml:space="preserve">, </w:t>
      </w:r>
      <w:r w:rsidRPr="002D10EB">
        <w:t>qui avait pris place dans le cortège</w:t>
      </w:r>
      <w:r w:rsidR="00EE0B82">
        <w:t xml:space="preserve">, </w:t>
      </w:r>
      <w:r w:rsidRPr="002D10EB">
        <w:t>se mit à pisser sur une tombe</w:t>
      </w:r>
      <w:r w:rsidR="00EE0B82">
        <w:t>.</w:t>
      </w:r>
    </w:p>
    <w:p w14:paraId="2E30D7A5" w14:textId="77777777" w:rsidR="00EE0B82" w:rsidRDefault="000A7E25" w:rsidP="000A7E25">
      <w:r w:rsidRPr="002D10EB">
        <w:t>À un autre moment</w:t>
      </w:r>
      <w:r w:rsidR="00EE0B82">
        <w:t xml:space="preserve">, </w:t>
      </w:r>
      <w:r w:rsidRPr="002D10EB">
        <w:t>Vader aurait dit</w:t>
      </w:r>
      <w:r w:rsidR="00EE0B82">
        <w:t> : « </w:t>
      </w:r>
      <w:r w:rsidRPr="002D10EB">
        <w:t>C</w:t>
      </w:r>
      <w:r w:rsidR="00EE0B82">
        <w:t>’</w:t>
      </w:r>
      <w:r w:rsidRPr="002D10EB">
        <w:t>est un chien qui pisse</w:t>
      </w:r>
      <w:r w:rsidR="00EE0B82">
        <w:t>. »</w:t>
      </w:r>
      <w:r w:rsidRPr="002D10EB">
        <w:t xml:space="preserve"> Mais aujourd</w:t>
      </w:r>
      <w:r w:rsidR="00EE0B82">
        <w:t>’</w:t>
      </w:r>
      <w:r w:rsidRPr="002D10EB">
        <w:t>hui</w:t>
      </w:r>
      <w:r w:rsidR="00EE0B82">
        <w:t xml:space="preserve">, </w:t>
      </w:r>
      <w:r w:rsidRPr="002D10EB">
        <w:t xml:space="preserve">si près de sa </w:t>
      </w:r>
      <w:proofErr w:type="spellStart"/>
      <w:r w:rsidRPr="002D10EB">
        <w:t>Trees</w:t>
      </w:r>
      <w:proofErr w:type="spellEnd"/>
      <w:r w:rsidR="00EE0B82">
        <w:t> !</w:t>
      </w:r>
    </w:p>
    <w:p w14:paraId="22CDA65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Sale bête</w:t>
      </w:r>
      <w:r>
        <w:t xml:space="preserve">, </w:t>
      </w:r>
      <w:r w:rsidR="000A7E25" w:rsidRPr="002D10EB">
        <w:t>pensa Vader</w:t>
      </w:r>
      <w:r>
        <w:t xml:space="preserve"> ; </w:t>
      </w:r>
      <w:r w:rsidR="000A7E25" w:rsidRPr="002D10EB">
        <w:t>aussi pourquoi n</w:t>
      </w:r>
      <w:r>
        <w:t>’</w:t>
      </w:r>
      <w:r w:rsidR="000A7E25" w:rsidRPr="002D10EB">
        <w:t>a-t-on pas bâti un mur autour du cimetière</w:t>
      </w:r>
      <w:r>
        <w:t> ?</w:t>
      </w:r>
    </w:p>
    <w:p w14:paraId="46722EF1" w14:textId="77777777" w:rsidR="00EE0B82" w:rsidRDefault="000A7E25" w:rsidP="000A7E25">
      <w:r w:rsidRPr="002D10EB">
        <w:t>Puis il se remit à pleurer</w:t>
      </w:r>
      <w:r w:rsidR="00EE0B82">
        <w:t>.</w:t>
      </w:r>
    </w:p>
    <w:p w14:paraId="257FB243" w14:textId="77777777" w:rsidR="00EE0B82" w:rsidRDefault="000A7E25" w:rsidP="000A7E25">
      <w:r w:rsidRPr="002D10EB">
        <w:t>De tout ceci</w:t>
      </w:r>
      <w:r w:rsidR="00EE0B82">
        <w:t xml:space="preserve">, </w:t>
      </w:r>
      <w:r w:rsidRPr="002D10EB">
        <w:t>il ne souffla mot à personne</w:t>
      </w:r>
      <w:r w:rsidR="00EE0B82">
        <w:t xml:space="preserve">. </w:t>
      </w:r>
      <w:r w:rsidRPr="002D10EB">
        <w:t>Mais à la pr</w:t>
      </w:r>
      <w:r w:rsidRPr="002D10EB">
        <w:t>e</w:t>
      </w:r>
      <w:r w:rsidRPr="002D10EB">
        <w:t>mière réunion du conseil de la commune</w:t>
      </w:r>
      <w:r w:rsidR="00EE0B82">
        <w:t xml:space="preserve">, </w:t>
      </w:r>
      <w:r w:rsidRPr="002D10EB">
        <w:t>Vader</w:t>
      </w:r>
      <w:r w:rsidR="00EE0B82">
        <w:t xml:space="preserve">, </w:t>
      </w:r>
      <w:r w:rsidRPr="002D10EB">
        <w:t xml:space="preserve">qui était </w:t>
      </w:r>
      <w:r w:rsidR="00EE0B82">
        <w:t>M. </w:t>
      </w:r>
      <w:r w:rsidRPr="002D10EB">
        <w:t>l</w:t>
      </w:r>
      <w:r w:rsidR="00EE0B82">
        <w:t>’</w:t>
      </w:r>
      <w:r w:rsidRPr="002D10EB">
        <w:t xml:space="preserve">échevin </w:t>
      </w:r>
      <w:proofErr w:type="spellStart"/>
      <w:r w:rsidRPr="002D10EB">
        <w:t>Baerkaelens</w:t>
      </w:r>
      <w:proofErr w:type="spellEnd"/>
      <w:r w:rsidR="00EE0B82">
        <w:t xml:space="preserve">, </w:t>
      </w:r>
      <w:r w:rsidRPr="002D10EB">
        <w:t>eut quelque chose à dire</w:t>
      </w:r>
      <w:r w:rsidR="00EE0B82">
        <w:t xml:space="preserve">. </w:t>
      </w:r>
      <w:r w:rsidRPr="002D10EB">
        <w:t>En ce temps</w:t>
      </w:r>
      <w:r w:rsidR="00EE0B82">
        <w:t xml:space="preserve">, </w:t>
      </w:r>
      <w:r w:rsidRPr="002D10EB">
        <w:t xml:space="preserve">feu </w:t>
      </w:r>
      <w:r w:rsidR="00EE0B82">
        <w:t>M. </w:t>
      </w:r>
      <w:r w:rsidRPr="002D10EB">
        <w:t>le baron était bourgmestre</w:t>
      </w:r>
      <w:r w:rsidR="00EE0B82">
        <w:t xml:space="preserve">. </w:t>
      </w:r>
      <w:r w:rsidRPr="002D10EB">
        <w:t>Que Dieu ait son âme</w:t>
      </w:r>
      <w:r w:rsidR="00EE0B82">
        <w:t xml:space="preserve">. </w:t>
      </w:r>
      <w:r w:rsidRPr="002D10EB">
        <w:t>Vader ne l</w:t>
      </w:r>
      <w:r w:rsidR="00EE0B82">
        <w:t>’</w:t>
      </w:r>
      <w:r w:rsidRPr="002D10EB">
        <w:t>aimait pas</w:t>
      </w:r>
      <w:r w:rsidR="00EE0B82">
        <w:t>.</w:t>
      </w:r>
    </w:p>
    <w:p w14:paraId="2EE67E9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Monsieur le baron</w:t>
      </w:r>
      <w:r>
        <w:t xml:space="preserve">, </w:t>
      </w:r>
      <w:r w:rsidR="000A7E25" w:rsidRPr="002D10EB">
        <w:t>dit-il</w:t>
      </w:r>
      <w:r>
        <w:t xml:space="preserve">, </w:t>
      </w:r>
      <w:r w:rsidR="000A7E25" w:rsidRPr="002D10EB">
        <w:t>nous avons en caisse trois cents francs</w:t>
      </w:r>
      <w:r>
        <w:t xml:space="preserve">. </w:t>
      </w:r>
      <w:r w:rsidR="000A7E25" w:rsidRPr="002D10EB">
        <w:t>Je propose qu</w:t>
      </w:r>
      <w:r>
        <w:t>’</w:t>
      </w:r>
      <w:r w:rsidR="000A7E25" w:rsidRPr="002D10EB">
        <w:t>avec cet argent nous fassions bâtir un mur autour du cimetière</w:t>
      </w:r>
      <w:r>
        <w:t xml:space="preserve">. </w:t>
      </w:r>
      <w:r w:rsidR="000A7E25" w:rsidRPr="002D10EB">
        <w:t>Ce serait plus convenable</w:t>
      </w:r>
      <w:r>
        <w:t>.</w:t>
      </w:r>
    </w:p>
    <w:p w14:paraId="5B936748" w14:textId="77777777" w:rsidR="00EE0B82" w:rsidRDefault="000A7E25" w:rsidP="000A7E25">
      <w:r w:rsidRPr="002D10EB">
        <w:t>Convenable ou non</w:t>
      </w:r>
      <w:r w:rsidR="00EE0B82">
        <w:t>, M. </w:t>
      </w:r>
      <w:r w:rsidRPr="002D10EB">
        <w:t>le baron détestait les idées</w:t>
      </w:r>
      <w:r w:rsidR="00EE0B82">
        <w:t xml:space="preserve">, </w:t>
      </w:r>
      <w:r w:rsidRPr="002D10EB">
        <w:t>quand elles ne venaient pas de lui</w:t>
      </w:r>
      <w:r w:rsidR="00EE0B82">
        <w:t>.</w:t>
      </w:r>
    </w:p>
    <w:p w14:paraId="40EE1BBC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Un mur</w:t>
      </w:r>
      <w:r>
        <w:t xml:space="preserve">, </w:t>
      </w:r>
      <w:r w:rsidR="000A7E25" w:rsidRPr="002D10EB">
        <w:t>trancha-t-il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inutile</w:t>
      </w:r>
      <w:r>
        <w:t>.</w:t>
      </w:r>
    </w:p>
    <w:p w14:paraId="09AAC85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Inutile</w:t>
      </w:r>
      <w:r>
        <w:t xml:space="preserve">, </w:t>
      </w:r>
      <w:r w:rsidR="000A7E25" w:rsidRPr="002D10EB">
        <w:t>ratifia le conseil</w:t>
      </w:r>
      <w:r>
        <w:t xml:space="preserve">, </w:t>
      </w:r>
      <w:r w:rsidR="000A7E25" w:rsidRPr="002D10EB">
        <w:t>qui</w:t>
      </w:r>
      <w:r>
        <w:t xml:space="preserve">, </w:t>
      </w:r>
      <w:r w:rsidR="000A7E25" w:rsidRPr="002D10EB">
        <w:t>devant un baron</w:t>
      </w:r>
      <w:r>
        <w:t xml:space="preserve">, </w:t>
      </w:r>
      <w:r w:rsidR="000A7E25" w:rsidRPr="002D10EB">
        <w:t>n</w:t>
      </w:r>
      <w:r>
        <w:t>’</w:t>
      </w:r>
      <w:r w:rsidR="000A7E25" w:rsidRPr="002D10EB">
        <w:t>eût pas osé autrement</w:t>
      </w:r>
      <w:r>
        <w:t>.</w:t>
      </w:r>
    </w:p>
    <w:p w14:paraId="77D3E780" w14:textId="77777777" w:rsidR="00EE0B82" w:rsidRDefault="000A7E25" w:rsidP="000A7E25">
      <w:r w:rsidRPr="002D10EB">
        <w:t>Mais Vader osa</w:t>
      </w:r>
      <w:r w:rsidR="00EE0B82">
        <w:t xml:space="preserve">, </w:t>
      </w:r>
      <w:r w:rsidRPr="002D10EB">
        <w:t>lui</w:t>
      </w:r>
      <w:r w:rsidR="00EE0B82">
        <w:t xml:space="preserve">. </w:t>
      </w:r>
      <w:r w:rsidRPr="002D10EB">
        <w:t xml:space="preserve">Il pensait à sa </w:t>
      </w:r>
      <w:proofErr w:type="spellStart"/>
      <w:r w:rsidRPr="002D10EB">
        <w:t>Trees</w:t>
      </w:r>
      <w:proofErr w:type="spellEnd"/>
      <w:r w:rsidR="00EE0B82">
        <w:t xml:space="preserve">. </w:t>
      </w:r>
      <w:r w:rsidRPr="002D10EB">
        <w:t>Ce qu</w:t>
      </w:r>
      <w:r w:rsidR="00EE0B82">
        <w:t>’</w:t>
      </w:r>
      <w:r w:rsidRPr="002D10EB">
        <w:t xml:space="preserve">il dit à </w:t>
      </w:r>
      <w:r w:rsidR="00EE0B82">
        <w:t>M. </w:t>
      </w:r>
      <w:r w:rsidRPr="002D10EB">
        <w:t>le baron après tant d</w:t>
      </w:r>
      <w:r w:rsidR="00EE0B82">
        <w:t>’</w:t>
      </w:r>
      <w:r w:rsidRPr="002D10EB">
        <w:t>années</w:t>
      </w:r>
      <w:r w:rsidR="00EE0B82">
        <w:t xml:space="preserve">, </w:t>
      </w:r>
      <w:r w:rsidRPr="002D10EB">
        <w:t>il s</w:t>
      </w:r>
      <w:r w:rsidR="00EE0B82">
        <w:t>’</w:t>
      </w:r>
      <w:r w:rsidRPr="002D10EB">
        <w:t>en souvient mot à mot</w:t>
      </w:r>
      <w:r w:rsidR="00EE0B82">
        <w:t>.</w:t>
      </w:r>
    </w:p>
    <w:p w14:paraId="1765010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</w:t>
      </w:r>
      <w:r>
        <w:t>’</w:t>
      </w:r>
      <w:r w:rsidR="000A7E25" w:rsidRPr="002D10EB">
        <w:t>étais assis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ai sauté debout</w:t>
      </w:r>
      <w:r>
        <w:t xml:space="preserve">, </w:t>
      </w:r>
      <w:r w:rsidR="000A7E25" w:rsidRPr="002D10EB">
        <w:t>comme ça</w:t>
      </w:r>
      <w:r>
        <w:t xml:space="preserve">, </w:t>
      </w:r>
      <w:r w:rsidR="000A7E25" w:rsidRPr="002D10EB">
        <w:t>raconte Vader</w:t>
      </w:r>
      <w:r>
        <w:t xml:space="preserve">, </w:t>
      </w:r>
      <w:r w:rsidR="000A7E25" w:rsidRPr="002D10EB">
        <w:t>qui essaie péniblement de se remettre droit</w:t>
      </w:r>
      <w:r>
        <w:t xml:space="preserve">. </w:t>
      </w:r>
      <w:r w:rsidR="000A7E25" w:rsidRPr="002D10EB">
        <w:t>J</w:t>
      </w:r>
      <w:r>
        <w:t>’</w:t>
      </w:r>
      <w:r w:rsidR="000A7E25" w:rsidRPr="002D10EB">
        <w:t>ai mis mes poings sur la table</w:t>
      </w:r>
      <w:r>
        <w:t xml:space="preserve"> : </w:t>
      </w:r>
      <w:r w:rsidR="000A7E25" w:rsidRPr="002D10EB">
        <w:t>Vous</w:t>
      </w:r>
      <w:r>
        <w:t xml:space="preserve">, </w:t>
      </w:r>
      <w:r w:rsidR="000A7E25" w:rsidRPr="002D10EB">
        <w:t>ai-je dit</w:t>
      </w:r>
      <w:r>
        <w:t xml:space="preserve">, </w:t>
      </w:r>
      <w:r w:rsidR="000A7E25" w:rsidRPr="002D10EB">
        <w:t>monsieur le baron</w:t>
      </w:r>
      <w:r>
        <w:t xml:space="preserve">, </w:t>
      </w:r>
      <w:r w:rsidR="000A7E25" w:rsidRPr="002D10EB">
        <w:t>vous ne voulez pas d</w:t>
      </w:r>
      <w:r>
        <w:t>’</w:t>
      </w:r>
      <w:r w:rsidR="000A7E25" w:rsidRPr="002D10EB">
        <w:t>un mur et moi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en demande</w:t>
      </w:r>
      <w:r>
        <w:t xml:space="preserve">. </w:t>
      </w:r>
      <w:r w:rsidR="000A7E25" w:rsidRPr="002D10EB">
        <w:t>Vous</w:t>
      </w:r>
      <w:r>
        <w:t xml:space="preserve">, </w:t>
      </w:r>
      <w:r w:rsidR="000A7E25" w:rsidRPr="002D10EB">
        <w:t>ai-je dit</w:t>
      </w:r>
      <w:r>
        <w:t xml:space="preserve">, </w:t>
      </w:r>
      <w:r w:rsidR="000A7E25" w:rsidRPr="002D10EB">
        <w:t>monsieur le baron</w:t>
      </w:r>
      <w:r>
        <w:t xml:space="preserve">, </w:t>
      </w:r>
      <w:r w:rsidR="000A7E25" w:rsidRPr="002D10EB">
        <w:t>vous dites</w:t>
      </w:r>
      <w:r>
        <w:t> : « </w:t>
      </w:r>
      <w:r w:rsidR="000A7E25" w:rsidRPr="002D10EB">
        <w:t>C</w:t>
      </w:r>
      <w:r>
        <w:t>’</w:t>
      </w:r>
      <w:r w:rsidR="000A7E25" w:rsidRPr="002D10EB">
        <w:t>est inutile</w:t>
      </w:r>
      <w:r>
        <w:t xml:space="preserve"> », </w:t>
      </w:r>
      <w:r w:rsidR="000A7E25" w:rsidRPr="002D10EB">
        <w:t>ce qui n</w:t>
      </w:r>
      <w:r>
        <w:t>’</w:t>
      </w:r>
      <w:r w:rsidR="000A7E25" w:rsidRPr="002D10EB">
        <w:t>est pas une raison</w:t>
      </w:r>
      <w:r>
        <w:t xml:space="preserve"> ; </w:t>
      </w:r>
      <w:r w:rsidR="000A7E25" w:rsidRPr="002D10EB">
        <w:t>moi</w:t>
      </w:r>
      <w:r>
        <w:t xml:space="preserve">, </w:t>
      </w:r>
      <w:r w:rsidR="000A7E25" w:rsidRPr="002D10EB">
        <w:t>je vais vous donner les miennes</w:t>
      </w:r>
      <w:r>
        <w:t xml:space="preserve">. </w:t>
      </w:r>
      <w:r w:rsidR="000A7E25" w:rsidRPr="002D10EB">
        <w:t>Allez</w:t>
      </w:r>
      <w:r>
        <w:t xml:space="preserve">, </w:t>
      </w:r>
      <w:r w:rsidR="000A7E25" w:rsidRPr="002D10EB">
        <w:t>ai-je dit</w:t>
      </w:r>
      <w:r>
        <w:t xml:space="preserve">, </w:t>
      </w:r>
      <w:r w:rsidR="000A7E25" w:rsidRPr="002D10EB">
        <w:t>monsieur le baron</w:t>
      </w:r>
      <w:r>
        <w:t xml:space="preserve">, </w:t>
      </w:r>
      <w:r w:rsidR="000A7E25" w:rsidRPr="002D10EB">
        <w:t xml:space="preserve">allez à </w:t>
      </w:r>
      <w:proofErr w:type="spellStart"/>
      <w:r w:rsidR="000A7E25" w:rsidRPr="002D10EB">
        <w:t>Z</w:t>
      </w:r>
      <w:r>
        <w:t>œ</w:t>
      </w:r>
      <w:r w:rsidR="000A7E25" w:rsidRPr="002D10EB">
        <w:t>rzel</w:t>
      </w:r>
      <w:proofErr w:type="spellEnd"/>
      <w:r>
        <w:t xml:space="preserve">, </w:t>
      </w:r>
      <w:r w:rsidR="000A7E25" w:rsidRPr="002D10EB">
        <w:t>allez à Brecht</w:t>
      </w:r>
      <w:r>
        <w:t xml:space="preserve">, </w:t>
      </w:r>
      <w:r w:rsidR="000A7E25" w:rsidRPr="002D10EB">
        <w:t>allez à Oostmalle</w:t>
      </w:r>
      <w:r>
        <w:t xml:space="preserve">, </w:t>
      </w:r>
      <w:r w:rsidR="000A7E25" w:rsidRPr="002D10EB">
        <w:t>allez à tous les villages voisins</w:t>
      </w:r>
      <w:r>
        <w:t xml:space="preserve">, </w:t>
      </w:r>
      <w:r w:rsidR="000A7E25" w:rsidRPr="002D10EB">
        <w:t>vous y verrez un mur autour du cim</w:t>
      </w:r>
      <w:r w:rsidR="000A7E25" w:rsidRPr="002D10EB">
        <w:t>e</w:t>
      </w:r>
      <w:r w:rsidR="000A7E25" w:rsidRPr="002D10EB">
        <w:t>tière</w:t>
      </w:r>
      <w:r>
        <w:t xml:space="preserve">. </w:t>
      </w:r>
      <w:r w:rsidR="000A7E25" w:rsidRPr="002D10EB">
        <w:t>Et ce sont des communes pauvres</w:t>
      </w:r>
      <w:r>
        <w:t xml:space="preserve">. </w:t>
      </w:r>
      <w:r w:rsidR="000A7E25" w:rsidRPr="002D10EB">
        <w:t>Nous</w:t>
      </w:r>
      <w:r>
        <w:t xml:space="preserve">, </w:t>
      </w:r>
      <w:r w:rsidR="000A7E25" w:rsidRPr="002D10EB">
        <w:t>ai-je dit</w:t>
      </w:r>
      <w:r>
        <w:t xml:space="preserve">, </w:t>
      </w:r>
      <w:r w:rsidR="000A7E25" w:rsidRPr="002D10EB">
        <w:t>monsieur le baron</w:t>
      </w:r>
      <w:r>
        <w:t xml:space="preserve">, </w:t>
      </w:r>
      <w:r w:rsidR="000A7E25" w:rsidRPr="002D10EB">
        <w:t>nous avons trois cents francs en caisse</w:t>
      </w:r>
      <w:r>
        <w:t xml:space="preserve"> ; </w:t>
      </w:r>
      <w:r w:rsidR="000A7E25" w:rsidRPr="002D10EB">
        <w:t>nous avons un bourgmestre qui est baron</w:t>
      </w:r>
      <w:r>
        <w:t xml:space="preserve">, </w:t>
      </w:r>
      <w:r w:rsidR="000A7E25" w:rsidRPr="002D10EB">
        <w:t>mais nous n</w:t>
      </w:r>
      <w:r>
        <w:t>’</w:t>
      </w:r>
      <w:r w:rsidR="000A7E25" w:rsidRPr="002D10EB">
        <w:t>avons pas de mur pour protéger nos morts</w:t>
      </w:r>
      <w:r>
        <w:t xml:space="preserve">. </w:t>
      </w:r>
      <w:r w:rsidR="000A7E25" w:rsidRPr="002D10EB">
        <w:t>Voyons</w:t>
      </w:r>
      <w:r>
        <w:t xml:space="preserve">, </w:t>
      </w:r>
      <w:r w:rsidR="000A7E25" w:rsidRPr="002D10EB">
        <w:t>ai-je dit</w:t>
      </w:r>
      <w:r>
        <w:t xml:space="preserve">, </w:t>
      </w:r>
      <w:r w:rsidR="000A7E25" w:rsidRPr="002D10EB">
        <w:t>monsieur le baron</w:t>
      </w:r>
      <w:r>
        <w:t xml:space="preserve">, </w:t>
      </w:r>
      <w:r w:rsidR="000A7E25" w:rsidRPr="002D10EB">
        <w:t>est-il convenable de refuser aux trépassés</w:t>
      </w:r>
      <w:r>
        <w:t xml:space="preserve">, </w:t>
      </w:r>
      <w:r w:rsidR="000A7E25" w:rsidRPr="002D10EB">
        <w:t>qui ont été des hommes ou des femmes</w:t>
      </w:r>
      <w:r>
        <w:t xml:space="preserve">, </w:t>
      </w:r>
      <w:r w:rsidR="000A7E25" w:rsidRPr="002D10EB">
        <w:t>ce que l</w:t>
      </w:r>
      <w:r>
        <w:t>’</w:t>
      </w:r>
      <w:r w:rsidR="000A7E25" w:rsidRPr="002D10EB">
        <w:t>on donne</w:t>
      </w:r>
      <w:r>
        <w:t xml:space="preserve">, </w:t>
      </w:r>
      <w:r w:rsidR="000A7E25" w:rsidRPr="002D10EB">
        <w:t>comme abri</w:t>
      </w:r>
      <w:r>
        <w:t xml:space="preserve">, </w:t>
      </w:r>
      <w:r w:rsidR="000A7E25" w:rsidRPr="002D10EB">
        <w:t>au moindre cochon quand il vit</w:t>
      </w:r>
      <w:r>
        <w:t xml:space="preserve"> ? </w:t>
      </w:r>
      <w:r w:rsidR="000A7E25" w:rsidRPr="002D10EB">
        <w:t>Vous</w:t>
      </w:r>
      <w:r>
        <w:t xml:space="preserve">, </w:t>
      </w:r>
      <w:r w:rsidR="000A7E25" w:rsidRPr="002D10EB">
        <w:t>ai-je dit</w:t>
      </w:r>
      <w:r>
        <w:t xml:space="preserve">, </w:t>
      </w:r>
      <w:r w:rsidR="000A7E25" w:rsidRPr="002D10EB">
        <w:t>monsieur le baron</w:t>
      </w:r>
      <w:r>
        <w:t xml:space="preserve">, </w:t>
      </w:r>
      <w:r w:rsidR="000A7E25" w:rsidRPr="002D10EB">
        <w:t>vous avez</w:t>
      </w:r>
      <w:r>
        <w:t xml:space="preserve">, </w:t>
      </w:r>
      <w:r w:rsidR="000A7E25" w:rsidRPr="002D10EB">
        <w:t>autour de votre château</w:t>
      </w:r>
      <w:r>
        <w:t xml:space="preserve">, </w:t>
      </w:r>
      <w:r w:rsidR="000A7E25" w:rsidRPr="002D10EB">
        <w:t>un mur</w:t>
      </w:r>
      <w:r>
        <w:t xml:space="preserve">, </w:t>
      </w:r>
      <w:r w:rsidR="000A7E25" w:rsidRPr="002D10EB">
        <w:t>et non seulement vous avez un mur</w:t>
      </w:r>
      <w:r>
        <w:t xml:space="preserve">, </w:t>
      </w:r>
      <w:r w:rsidR="000A7E25" w:rsidRPr="002D10EB">
        <w:t>mais</w:t>
      </w:r>
      <w:r>
        <w:t xml:space="preserve">, </w:t>
      </w:r>
      <w:r w:rsidR="000A7E25" w:rsidRPr="002D10EB">
        <w:t>devant ce mur</w:t>
      </w:r>
      <w:r>
        <w:t xml:space="preserve">, </w:t>
      </w:r>
      <w:r w:rsidR="000A7E25" w:rsidRPr="002D10EB">
        <w:t>vous avez une haie et devant cette haie</w:t>
      </w:r>
      <w:r>
        <w:t xml:space="preserve">, </w:t>
      </w:r>
      <w:r w:rsidR="000A7E25" w:rsidRPr="002D10EB">
        <w:t>vous avez un fossé rempli d</w:t>
      </w:r>
      <w:r>
        <w:t>’</w:t>
      </w:r>
      <w:r w:rsidR="000A7E25" w:rsidRPr="002D10EB">
        <w:t>eau</w:t>
      </w:r>
      <w:r>
        <w:t xml:space="preserve">. </w:t>
      </w:r>
      <w:r w:rsidR="000A7E25" w:rsidRPr="002D10EB">
        <w:t>Ce n</w:t>
      </w:r>
      <w:r>
        <w:t>’</w:t>
      </w:r>
      <w:r w:rsidR="000A7E25" w:rsidRPr="002D10EB">
        <w:t>est pas chez vous</w:t>
      </w:r>
      <w:r>
        <w:t xml:space="preserve">, </w:t>
      </w:r>
      <w:r w:rsidR="000A7E25" w:rsidRPr="002D10EB">
        <w:t>ai-je dit</w:t>
      </w:r>
      <w:r>
        <w:t xml:space="preserve">, </w:t>
      </w:r>
      <w:r w:rsidR="000A7E25" w:rsidRPr="002D10EB">
        <w:t>monsieur le baron</w:t>
      </w:r>
      <w:r>
        <w:t xml:space="preserve">, </w:t>
      </w:r>
      <w:r w:rsidR="000A7E25" w:rsidRPr="002D10EB">
        <w:t>que les chiens entreront sans sonner à la porte</w:t>
      </w:r>
      <w:r>
        <w:t xml:space="preserve">. </w:t>
      </w:r>
      <w:r w:rsidR="000A7E25" w:rsidRPr="002D10EB">
        <w:t>Mais votre tour viendra</w:t>
      </w:r>
      <w:r>
        <w:t xml:space="preserve">, </w:t>
      </w:r>
      <w:r w:rsidR="000A7E25" w:rsidRPr="002D10EB">
        <w:t xml:space="preserve">ou ce sera </w:t>
      </w:r>
      <w:r>
        <w:t>M</w:t>
      </w:r>
      <w:r w:rsidRPr="00EE0B82">
        <w:rPr>
          <w:vertAlign w:val="superscript"/>
        </w:rPr>
        <w:t>me</w:t>
      </w:r>
      <w:r>
        <w:t> </w:t>
      </w:r>
      <w:r w:rsidR="000A7E25" w:rsidRPr="002D10EB">
        <w:t>la baronne</w:t>
      </w:r>
      <w:r>
        <w:t xml:space="preserve">. </w:t>
      </w:r>
      <w:r w:rsidR="000A7E25" w:rsidRPr="002D10EB">
        <w:t>Vous n</w:t>
      </w:r>
      <w:r>
        <w:t>’</w:t>
      </w:r>
      <w:r w:rsidR="000A7E25" w:rsidRPr="002D10EB">
        <w:t>aurez plus votre mur</w:t>
      </w:r>
      <w:r>
        <w:t xml:space="preserve">, </w:t>
      </w:r>
      <w:r w:rsidR="000A7E25" w:rsidRPr="002D10EB">
        <w:t>plus votre haie</w:t>
      </w:r>
      <w:r>
        <w:t xml:space="preserve">, </w:t>
      </w:r>
      <w:r w:rsidR="000A7E25" w:rsidRPr="002D10EB">
        <w:t>plus votre fossé</w:t>
      </w:r>
      <w:r>
        <w:t xml:space="preserve"> ; </w:t>
      </w:r>
      <w:r w:rsidR="000A7E25" w:rsidRPr="002D10EB">
        <w:t>vous serez au cimetière et alors</w:t>
      </w:r>
      <w:r>
        <w:t xml:space="preserve">, </w:t>
      </w:r>
      <w:r w:rsidR="000A7E25" w:rsidRPr="002D10EB">
        <w:t>si vous avez refusé mon mur</w:t>
      </w:r>
      <w:r>
        <w:t xml:space="preserve">, </w:t>
      </w:r>
      <w:r w:rsidR="000A7E25" w:rsidRPr="002D10EB">
        <w:t>que direz-vous</w:t>
      </w:r>
      <w:r>
        <w:t xml:space="preserve">, </w:t>
      </w:r>
      <w:r w:rsidR="000A7E25" w:rsidRPr="002D10EB">
        <w:t>ai-je dit</w:t>
      </w:r>
      <w:r>
        <w:t xml:space="preserve">, </w:t>
      </w:r>
      <w:r w:rsidR="000A7E25" w:rsidRPr="002D10EB">
        <w:t>monsieur le baron</w:t>
      </w:r>
      <w:r>
        <w:t xml:space="preserve">, </w:t>
      </w:r>
      <w:r w:rsidR="000A7E25" w:rsidRPr="002D10EB">
        <w:t xml:space="preserve">quand le chien qui a pissé sur ma </w:t>
      </w:r>
      <w:proofErr w:type="spellStart"/>
      <w:r w:rsidR="000A7E25" w:rsidRPr="002D10EB">
        <w:t>Trees</w:t>
      </w:r>
      <w:proofErr w:type="spellEnd"/>
      <w:r w:rsidR="000A7E25" w:rsidRPr="002D10EB">
        <w:t xml:space="preserve"> viendra chier sur la vôtre</w:t>
      </w:r>
      <w:r>
        <w:t> ?</w:t>
      </w:r>
    </w:p>
    <w:p w14:paraId="18E62AC3" w14:textId="77777777" w:rsidR="00EE0B82" w:rsidRDefault="000A7E25" w:rsidP="000A7E25">
      <w:r w:rsidRPr="002D10EB">
        <w:lastRenderedPageBreak/>
        <w:t>Je ne sais si</w:t>
      </w:r>
      <w:r w:rsidR="00EE0B82">
        <w:t xml:space="preserve">, </w:t>
      </w:r>
      <w:r w:rsidRPr="002D10EB">
        <w:t>depuis</w:t>
      </w:r>
      <w:r w:rsidR="00EE0B82">
        <w:t xml:space="preserve">, </w:t>
      </w:r>
      <w:r w:rsidRPr="002D10EB">
        <w:t>Vader n</w:t>
      </w:r>
      <w:r w:rsidR="00EE0B82">
        <w:t>’</w:t>
      </w:r>
      <w:r w:rsidRPr="002D10EB">
        <w:t>a pas ajouté quelques mots</w:t>
      </w:r>
      <w:r w:rsidR="00EE0B82">
        <w:t xml:space="preserve">. </w:t>
      </w:r>
      <w:r w:rsidRPr="002D10EB">
        <w:t>Mais le mur fut bâti</w:t>
      </w:r>
      <w:r w:rsidR="00EE0B82">
        <w:t xml:space="preserve">. </w:t>
      </w:r>
      <w:r w:rsidRPr="002D10EB">
        <w:t>Il y a trente ans</w:t>
      </w:r>
      <w:r w:rsidR="00EE0B82">
        <w:t xml:space="preserve">. </w:t>
      </w:r>
      <w:r w:rsidRPr="002D10EB">
        <w:t>Il est toujours là</w:t>
      </w:r>
      <w:r w:rsidR="00EE0B82">
        <w:t xml:space="preserve">. </w:t>
      </w:r>
      <w:r w:rsidRPr="002D10EB">
        <w:t>On peut le voir</w:t>
      </w:r>
      <w:r w:rsidR="00EE0B82">
        <w:t xml:space="preserve"> : </w:t>
      </w:r>
      <w:r w:rsidRPr="002D10EB">
        <w:t>haut</w:t>
      </w:r>
      <w:r w:rsidR="00EE0B82">
        <w:t xml:space="preserve">, </w:t>
      </w:r>
      <w:r w:rsidRPr="002D10EB">
        <w:t>massif</w:t>
      </w:r>
      <w:r w:rsidR="00EE0B82">
        <w:t xml:space="preserve">, </w:t>
      </w:r>
      <w:r w:rsidRPr="002D10EB">
        <w:t>en briques un peu frustes</w:t>
      </w:r>
      <w:r w:rsidR="00EE0B82">
        <w:t xml:space="preserve">, </w:t>
      </w:r>
      <w:r w:rsidRPr="002D10EB">
        <w:t>comme les arguments qui l</w:t>
      </w:r>
      <w:r w:rsidR="00EE0B82">
        <w:t>’</w:t>
      </w:r>
      <w:r w:rsidRPr="002D10EB">
        <w:t>ont créé</w:t>
      </w:r>
      <w:r w:rsidR="00EE0B82">
        <w:t>.</w:t>
      </w:r>
    </w:p>
    <w:p w14:paraId="510348EA" w14:textId="77777777" w:rsidR="000A7E25" w:rsidRPr="002D10EB" w:rsidRDefault="000A7E25" w:rsidP="00EE0B82">
      <w:pPr>
        <w:pStyle w:val="Titre1"/>
      </w:pPr>
      <w:bookmarkStart w:id="14" w:name="_Toc196414845"/>
      <w:r w:rsidRPr="002D10EB">
        <w:lastRenderedPageBreak/>
        <w:t>LA DERNIÈRE LEÇON DE MÉLANIE</w:t>
      </w:r>
      <w:bookmarkEnd w:id="14"/>
    </w:p>
    <w:p w14:paraId="06111D31" w14:textId="77777777" w:rsidR="00EE0B82" w:rsidRDefault="000A7E25" w:rsidP="000A7E25">
      <w:pPr>
        <w:pStyle w:val="Taille-1Normal"/>
        <w:jc w:val="right"/>
      </w:pPr>
      <w:r w:rsidRPr="002D10EB">
        <w:t>À JEAN-RICHARD BLOCH</w:t>
      </w:r>
      <w:r w:rsidR="00EE0B82">
        <w:t>.</w:t>
      </w:r>
    </w:p>
    <w:p w14:paraId="59998EA8" w14:textId="77777777" w:rsidR="00EE0B82" w:rsidRDefault="00EE0B82" w:rsidP="000A7E25">
      <w:pPr>
        <w:pStyle w:val="ParagrapheVideNormal"/>
      </w:pPr>
    </w:p>
    <w:p w14:paraId="7302A329" w14:textId="77777777" w:rsidR="00EE0B82" w:rsidRDefault="00EE0B82" w:rsidP="000A7E25">
      <w:r>
        <w:t>— </w:t>
      </w:r>
      <w:r w:rsidR="000A7E25" w:rsidRPr="002D10EB">
        <w:t>Quand Vader sera mort</w:t>
      </w:r>
      <w:r>
        <w:t xml:space="preserve">, </w:t>
      </w:r>
      <w:r w:rsidR="000A7E25" w:rsidRPr="002D10EB">
        <w:t>disait Mélanie</w:t>
      </w:r>
      <w:r>
        <w:t xml:space="preserve">, </w:t>
      </w:r>
      <w:r w:rsidR="000A7E25" w:rsidRPr="002D10EB">
        <w:t>nous vivrons de nos rentes</w:t>
      </w:r>
      <w:r>
        <w:t>.</w:t>
      </w:r>
    </w:p>
    <w:p w14:paraId="473A5DD2" w14:textId="77777777" w:rsidR="00EE0B82" w:rsidRDefault="000A7E25" w:rsidP="000A7E25">
      <w:r w:rsidRPr="002D10EB">
        <w:t>Et c</w:t>
      </w:r>
      <w:r w:rsidR="00EE0B82">
        <w:t>’</w:t>
      </w:r>
      <w:r w:rsidRPr="002D10EB">
        <w:t>est Mélanie qui va mourir</w:t>
      </w:r>
      <w:r w:rsidR="00EE0B82">
        <w:t>.</w:t>
      </w:r>
    </w:p>
    <w:p w14:paraId="252E19EE" w14:textId="77777777" w:rsidR="000A7E25" w:rsidRPr="002D10EB" w:rsidRDefault="000A7E25" w:rsidP="003E208B">
      <w:pPr>
        <w:pStyle w:val="ParagrapheVideNormalInterligne10ptAvant0ptAprs0pt"/>
      </w:pPr>
    </w:p>
    <w:p w14:paraId="74A594BA" w14:textId="77777777" w:rsidR="00EE0B82" w:rsidRDefault="000A7E25" w:rsidP="000A7E25">
      <w:r w:rsidRPr="002D10EB">
        <w:t>On sait maintenant d</w:t>
      </w:r>
      <w:r w:rsidR="00EE0B82">
        <w:t>’</w:t>
      </w:r>
      <w:r w:rsidRPr="002D10EB">
        <w:t>où lui venaient ses migraines</w:t>
      </w:r>
      <w:r w:rsidR="00EE0B82">
        <w:t xml:space="preserve">. </w:t>
      </w:r>
      <w:r w:rsidRPr="002D10EB">
        <w:t>Ce n</w:t>
      </w:r>
      <w:r w:rsidR="00EE0B82">
        <w:t>’</w:t>
      </w:r>
      <w:r w:rsidRPr="002D10EB">
        <w:t>était pas dans la tête</w:t>
      </w:r>
      <w:r w:rsidR="00EE0B82">
        <w:t xml:space="preserve">. </w:t>
      </w:r>
      <w:r w:rsidRPr="002D10EB">
        <w:t>Cela venait de plus bas</w:t>
      </w:r>
      <w:r w:rsidR="00EE0B82">
        <w:t xml:space="preserve">, </w:t>
      </w:r>
      <w:r w:rsidRPr="002D10EB">
        <w:t>à l</w:t>
      </w:r>
      <w:r w:rsidR="00EE0B82">
        <w:t>’</w:t>
      </w:r>
      <w:r w:rsidRPr="002D10EB">
        <w:t>intérieur du corps</w:t>
      </w:r>
      <w:r w:rsidR="00EE0B82">
        <w:t xml:space="preserve">, </w:t>
      </w:r>
      <w:r w:rsidRPr="002D10EB">
        <w:t>de l</w:t>
      </w:r>
      <w:r w:rsidR="00EE0B82">
        <w:t>’</w:t>
      </w:r>
      <w:r w:rsidRPr="002D10EB">
        <w:t>estomac où le mal la rongeait</w:t>
      </w:r>
      <w:r w:rsidR="00EE0B82">
        <w:t>.</w:t>
      </w:r>
    </w:p>
    <w:p w14:paraId="0F479889" w14:textId="77777777" w:rsidR="00EE0B82" w:rsidRDefault="000A7E25" w:rsidP="000A7E25">
      <w:r w:rsidRPr="002D10EB">
        <w:t>Mais est-ce bien sûr</w:t>
      </w:r>
      <w:r w:rsidR="00EE0B82">
        <w:t xml:space="preserve"> ? </w:t>
      </w:r>
      <w:r w:rsidRPr="002D10EB">
        <w:t>Le médecin qui le dit n</w:t>
      </w:r>
      <w:r w:rsidR="00EE0B82">
        <w:t>’</w:t>
      </w:r>
      <w:r w:rsidRPr="002D10EB">
        <w:t>a vu cela que sur la langue</w:t>
      </w:r>
      <w:r w:rsidR="00EE0B82">
        <w:t>.</w:t>
      </w:r>
    </w:p>
    <w:p w14:paraId="48B38813" w14:textId="77777777" w:rsidR="00EE0B82" w:rsidRDefault="00EE0B82" w:rsidP="003E208B">
      <w:pPr>
        <w:pStyle w:val="ParagrapheVideNormalInterligne10ptAvant0ptAprs0pt"/>
      </w:pPr>
    </w:p>
    <w:p w14:paraId="2A78259C" w14:textId="77777777" w:rsidR="00EE0B82" w:rsidRDefault="00EE0B82" w:rsidP="000A7E25">
      <w:r>
        <w:t>— </w:t>
      </w:r>
      <w:r w:rsidR="000A7E25" w:rsidRPr="002D10EB">
        <w:t>Le cancer</w:t>
      </w:r>
      <w:r>
        <w:t xml:space="preserve">, </w:t>
      </w:r>
      <w:r w:rsidR="000A7E25" w:rsidRPr="002D10EB">
        <w:t xml:space="preserve">explique 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c</w:t>
      </w:r>
      <w:r>
        <w:t>’</w:t>
      </w:r>
      <w:r w:rsidR="000A7E25" w:rsidRPr="002D10EB">
        <w:t>est quand on mange du jambon mal salé</w:t>
      </w:r>
      <w:r>
        <w:t xml:space="preserve">, </w:t>
      </w:r>
      <w:r w:rsidR="000A7E25" w:rsidRPr="002D10EB">
        <w:t>où les mouches ont trouvé la place pour piquer un ver</w:t>
      </w:r>
      <w:r>
        <w:t xml:space="preserve">. </w:t>
      </w:r>
      <w:r w:rsidR="000A7E25" w:rsidRPr="002D10EB">
        <w:t>Le ver se creuse un nid dans l</w:t>
      </w:r>
      <w:r>
        <w:t>’</w:t>
      </w:r>
      <w:r w:rsidR="000A7E25" w:rsidRPr="002D10EB">
        <w:t>estomac et le mange comme un jambon</w:t>
      </w:r>
      <w:r>
        <w:t>.</w:t>
      </w:r>
    </w:p>
    <w:p w14:paraId="5E4789F1" w14:textId="77777777" w:rsidR="00EE0B82" w:rsidRDefault="000A7E25" w:rsidP="000A7E25">
      <w:r w:rsidRPr="002D10EB">
        <w:t>Il y a longtemps que Mélanie ne touchait plus au jambon</w:t>
      </w:r>
      <w:r w:rsidR="00EE0B82">
        <w:t xml:space="preserve">, </w:t>
      </w:r>
      <w:r w:rsidRPr="002D10EB">
        <w:t>ni au lard</w:t>
      </w:r>
      <w:r w:rsidR="00EE0B82">
        <w:t xml:space="preserve">, </w:t>
      </w:r>
      <w:r w:rsidRPr="002D10EB">
        <w:t>ni aux tartines</w:t>
      </w:r>
      <w:r w:rsidR="00EE0B82">
        <w:t xml:space="preserve">. </w:t>
      </w:r>
      <w:r w:rsidRPr="002D10EB">
        <w:t>Elle ne prenait plus qu</w:t>
      </w:r>
      <w:r w:rsidR="00EE0B82">
        <w:t>’</w:t>
      </w:r>
      <w:r w:rsidRPr="002D10EB">
        <w:t>un peu de lait battu</w:t>
      </w:r>
      <w:r w:rsidR="00EE0B82">
        <w:t xml:space="preserve">, </w:t>
      </w:r>
      <w:r w:rsidRPr="002D10EB">
        <w:t>à peine une tasse</w:t>
      </w:r>
      <w:r w:rsidR="00EE0B82">
        <w:t xml:space="preserve">, </w:t>
      </w:r>
      <w:r w:rsidRPr="002D10EB">
        <w:t>et encore</w:t>
      </w:r>
      <w:r w:rsidR="00EE0B82">
        <w:t xml:space="preserve">, </w:t>
      </w:r>
      <w:r w:rsidRPr="002D10EB">
        <w:t>cela ressortait</w:t>
      </w:r>
      <w:r w:rsidR="00EE0B82">
        <w:t xml:space="preserve">, </w:t>
      </w:r>
      <w:r w:rsidRPr="002D10EB">
        <w:t>comme elle l</w:t>
      </w:r>
      <w:r w:rsidR="00EE0B82">
        <w:t>’</w:t>
      </w:r>
      <w:r w:rsidRPr="002D10EB">
        <w:t>avait pris</w:t>
      </w:r>
      <w:r w:rsidR="00EE0B82">
        <w:t>.</w:t>
      </w:r>
    </w:p>
    <w:p w14:paraId="7983CC32" w14:textId="77777777" w:rsidR="000A7E25" w:rsidRPr="002D10EB" w:rsidRDefault="000A7E25" w:rsidP="003E208B">
      <w:pPr>
        <w:pStyle w:val="ParagrapheVideNormalInterligne10ptAvant0ptAprs0pt"/>
      </w:pPr>
    </w:p>
    <w:p w14:paraId="503D9EB6" w14:textId="77777777" w:rsidR="00EE0B82" w:rsidRDefault="000A7E25" w:rsidP="000A7E25">
      <w:r w:rsidRPr="002D10EB">
        <w:t>D</w:t>
      </w:r>
      <w:r w:rsidR="00EE0B82">
        <w:t>’</w:t>
      </w:r>
      <w:r w:rsidRPr="002D10EB">
        <w:t>abord</w:t>
      </w:r>
      <w:r w:rsidR="00EE0B82">
        <w:t xml:space="preserve">, </w:t>
      </w:r>
      <w:r w:rsidRPr="002D10EB">
        <w:t>elle ne voulait pas se mettre au lit</w:t>
      </w:r>
      <w:r w:rsidR="00EE0B82">
        <w:t xml:space="preserve">. </w:t>
      </w:r>
      <w:r w:rsidRPr="002D10EB">
        <w:t>Elle se tenait près de l</w:t>
      </w:r>
      <w:r w:rsidR="00EE0B82">
        <w:t>’</w:t>
      </w:r>
      <w:r w:rsidRPr="002D10EB">
        <w:t>âtre</w:t>
      </w:r>
      <w:r w:rsidR="00EE0B82">
        <w:t xml:space="preserve">, </w:t>
      </w:r>
      <w:r w:rsidRPr="002D10EB">
        <w:t>pressant son estomac</w:t>
      </w:r>
      <w:r w:rsidR="00EE0B82">
        <w:t xml:space="preserve">, </w:t>
      </w:r>
      <w:r w:rsidRPr="002D10EB">
        <w:t>pliée sur elle-même</w:t>
      </w:r>
      <w:r w:rsidR="00EE0B82">
        <w:t xml:space="preserve">, </w:t>
      </w:r>
      <w:r w:rsidRPr="002D10EB">
        <w:t>comme une vieille</w:t>
      </w:r>
      <w:r w:rsidR="00EE0B82">
        <w:t>.</w:t>
      </w:r>
    </w:p>
    <w:p w14:paraId="66FE926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devriez vous coucher</w:t>
      </w:r>
      <w:r>
        <w:t xml:space="preserve">, </w:t>
      </w:r>
      <w:r w:rsidR="000A7E25" w:rsidRPr="002D10EB">
        <w:t>disaient les garçons</w:t>
      </w:r>
      <w:r>
        <w:t>.</w:t>
      </w:r>
    </w:p>
    <w:p w14:paraId="4F430435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Non</w:t>
      </w:r>
      <w:r>
        <w:t xml:space="preserve">, </w:t>
      </w:r>
      <w:r w:rsidR="000A7E25" w:rsidRPr="002D10EB">
        <w:t>faisait Mélanie</w:t>
      </w:r>
      <w:r>
        <w:t>.</w:t>
      </w:r>
    </w:p>
    <w:p w14:paraId="59054516" w14:textId="77777777" w:rsidR="00EE0B82" w:rsidRDefault="000A7E25" w:rsidP="000A7E25">
      <w:r w:rsidRPr="002D10EB">
        <w:t>Un matin</w:t>
      </w:r>
      <w:r w:rsidR="00EE0B82">
        <w:t xml:space="preserve">, </w:t>
      </w:r>
      <w:r w:rsidRPr="002D10EB">
        <w:t>à bout de force</w:t>
      </w:r>
      <w:r w:rsidR="00EE0B82">
        <w:t xml:space="preserve">, </w:t>
      </w:r>
      <w:r w:rsidRPr="002D10EB">
        <w:t>elle est restée</w:t>
      </w:r>
      <w:r w:rsidR="00EE0B82">
        <w:t> :</w:t>
      </w:r>
    </w:p>
    <w:p w14:paraId="3A38430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Mélanie</w:t>
      </w:r>
      <w:r>
        <w:t xml:space="preserve">, </w:t>
      </w:r>
      <w:r w:rsidR="000A7E25" w:rsidRPr="002D10EB">
        <w:t>ont dit les garçons</w:t>
      </w:r>
      <w:r>
        <w:t xml:space="preserve">, </w:t>
      </w:r>
      <w:r w:rsidR="000A7E25" w:rsidRPr="002D10EB">
        <w:t>vous feriez bien de vous lever</w:t>
      </w:r>
      <w:r>
        <w:t>.</w:t>
      </w:r>
    </w:p>
    <w:p w14:paraId="1B70E5F9" w14:textId="77777777" w:rsidR="00EE0B82" w:rsidRDefault="000A7E25" w:rsidP="000A7E25">
      <w:r w:rsidRPr="002D10EB">
        <w:t>Après une nuit</w:t>
      </w:r>
      <w:r w:rsidR="00EE0B82">
        <w:t xml:space="preserve">, </w:t>
      </w:r>
      <w:r w:rsidRPr="002D10EB">
        <w:t>elle a cru qu</w:t>
      </w:r>
      <w:r w:rsidR="00EE0B82">
        <w:t>’</w:t>
      </w:r>
      <w:r w:rsidRPr="002D10EB">
        <w:t>elle le pourrait</w:t>
      </w:r>
      <w:r w:rsidR="00EE0B82">
        <w:t xml:space="preserve">, </w:t>
      </w:r>
      <w:r w:rsidRPr="002D10EB">
        <w:t>et</w:t>
      </w:r>
      <w:r w:rsidR="00EE0B82">
        <w:t xml:space="preserve">, </w:t>
      </w:r>
      <w:r w:rsidRPr="002D10EB">
        <w:t>en effet</w:t>
      </w:r>
      <w:r w:rsidR="00EE0B82">
        <w:t xml:space="preserve">, </w:t>
      </w:r>
      <w:r w:rsidRPr="002D10EB">
        <w:t>elle a pu</w:t>
      </w:r>
      <w:r w:rsidR="00EE0B82">
        <w:t>.</w:t>
      </w:r>
    </w:p>
    <w:p w14:paraId="5533474A" w14:textId="77777777" w:rsidR="00EE0B82" w:rsidRDefault="000A7E25" w:rsidP="000A7E25">
      <w:r w:rsidRPr="002D10EB">
        <w:t>Mais vers dix heures</w:t>
      </w:r>
      <w:r w:rsidR="00EE0B82">
        <w:t xml:space="preserve">, </w:t>
      </w:r>
      <w:r w:rsidRPr="002D10EB">
        <w:t>elle raclait une betterave</w:t>
      </w:r>
      <w:r w:rsidR="00EE0B82">
        <w:t xml:space="preserve">, </w:t>
      </w:r>
      <w:r w:rsidRPr="002D10EB">
        <w:t>quand</w:t>
      </w:r>
      <w:r w:rsidR="00EE0B82">
        <w:t> :</w:t>
      </w:r>
    </w:p>
    <w:p w14:paraId="2B42C6D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Jésus-Dieu</w:t>
      </w:r>
      <w:r>
        <w:t xml:space="preserve"> ! </w:t>
      </w:r>
      <w:r w:rsidR="000A7E25" w:rsidRPr="002D10EB">
        <w:t>ça tourne</w:t>
      </w:r>
      <w:r>
        <w:t xml:space="preserve">, </w:t>
      </w:r>
      <w:r w:rsidR="000A7E25" w:rsidRPr="002D10EB">
        <w:t>a dit Mélanie</w:t>
      </w:r>
      <w:r>
        <w:t xml:space="preserve">, </w:t>
      </w:r>
      <w:r w:rsidR="000A7E25" w:rsidRPr="002D10EB">
        <w:t>qui est tombée par terre</w:t>
      </w:r>
      <w:r>
        <w:t>.</w:t>
      </w:r>
    </w:p>
    <w:p w14:paraId="3BD1E6BD" w14:textId="77777777" w:rsidR="000A7E25" w:rsidRPr="002D10EB" w:rsidRDefault="000A7E25" w:rsidP="003E208B">
      <w:pPr>
        <w:pStyle w:val="ParagrapheVideNormalInterligne10ptAvant0ptAprs0pt"/>
      </w:pPr>
    </w:p>
    <w:p w14:paraId="7E8DBDF1" w14:textId="77777777" w:rsidR="00EE0B82" w:rsidRDefault="000A7E25" w:rsidP="000A7E25">
      <w:r w:rsidRPr="002D10EB">
        <w:t xml:space="preserve">Pendant que </w:t>
      </w:r>
      <w:proofErr w:type="spellStart"/>
      <w:r w:rsidRPr="002D10EB">
        <w:t>Trees</w:t>
      </w:r>
      <w:proofErr w:type="spellEnd"/>
      <w:r w:rsidR="00EE0B82">
        <w:t xml:space="preserve">, </w:t>
      </w:r>
      <w:r w:rsidRPr="002D10EB">
        <w:t>la servante</w:t>
      </w:r>
      <w:r w:rsidR="00EE0B82">
        <w:t xml:space="preserve">, </w:t>
      </w:r>
      <w:r w:rsidRPr="002D10EB">
        <w:t>la couchait</w:t>
      </w:r>
      <w:r w:rsidR="00EE0B82">
        <w:t xml:space="preserve">, </w:t>
      </w:r>
      <w:r w:rsidRPr="002D10EB">
        <w:t>Mélanie était bien triste</w:t>
      </w:r>
      <w:r w:rsidR="00EE0B82">
        <w:t xml:space="preserve">. </w:t>
      </w:r>
      <w:r w:rsidRPr="002D10EB">
        <w:t>Juste ce jour</w:t>
      </w:r>
      <w:r w:rsidR="00EE0B82">
        <w:t xml:space="preserve">, </w:t>
      </w:r>
      <w:r w:rsidRPr="002D10EB">
        <w:t>on allait tremper tout un mois de le</w:t>
      </w:r>
      <w:r w:rsidRPr="002D10EB">
        <w:t>s</w:t>
      </w:r>
      <w:r w:rsidRPr="002D10EB">
        <w:t>sive</w:t>
      </w:r>
      <w:r w:rsidR="00EE0B82">
        <w:t>.</w:t>
      </w:r>
    </w:p>
    <w:p w14:paraId="1EBCCC3A" w14:textId="77777777" w:rsidR="000A7E25" w:rsidRPr="002D10EB" w:rsidRDefault="000A7E25" w:rsidP="003E208B">
      <w:pPr>
        <w:pStyle w:val="ParagrapheVideNormalInterligne10ptAvant0ptAprs0pt"/>
      </w:pPr>
    </w:p>
    <w:p w14:paraId="4BF38258" w14:textId="77777777" w:rsidR="00EE0B82" w:rsidRDefault="000A7E25" w:rsidP="000A7E25">
      <w:r w:rsidRPr="002D10EB">
        <w:t>Dans leur trou</w:t>
      </w:r>
      <w:r w:rsidR="00EE0B82">
        <w:t xml:space="preserve">, </w:t>
      </w:r>
      <w:r w:rsidRPr="002D10EB">
        <w:t>les cochons se disputent et grognent</w:t>
      </w:r>
      <w:r w:rsidR="00EE0B82">
        <w:t xml:space="preserve">, </w:t>
      </w:r>
      <w:r w:rsidRPr="002D10EB">
        <w:t>parce que Mélanie</w:t>
      </w:r>
      <w:r w:rsidR="00EE0B82">
        <w:t xml:space="preserve">, </w:t>
      </w:r>
      <w:r w:rsidRPr="002D10EB">
        <w:t>qui les gâtait</w:t>
      </w:r>
      <w:r w:rsidR="00EE0B82">
        <w:t xml:space="preserve">, </w:t>
      </w:r>
      <w:r w:rsidRPr="002D10EB">
        <w:t>ne leur apporte plus leur dessert quotidien de mauvaises herbes</w:t>
      </w:r>
      <w:r w:rsidR="00EE0B82">
        <w:t>.</w:t>
      </w:r>
    </w:p>
    <w:p w14:paraId="57DC496D" w14:textId="77777777" w:rsidR="00EE0B82" w:rsidRDefault="000A7E25" w:rsidP="000A7E25">
      <w:r w:rsidRPr="002D10EB">
        <w:t>Mélanie malade</w:t>
      </w:r>
      <w:r w:rsidR="00EE0B82">
        <w:t xml:space="preserve">, </w:t>
      </w:r>
      <w:r w:rsidRPr="002D10EB">
        <w:t>qui livrera le beurre et les œufs aux clients de la ville</w:t>
      </w:r>
      <w:r w:rsidR="00EE0B82">
        <w:t xml:space="preserve"> ? </w:t>
      </w:r>
      <w:r w:rsidRPr="002D10EB">
        <w:t>Fons y va et</w:t>
      </w:r>
      <w:r w:rsidR="00EE0B82">
        <w:t xml:space="preserve">, </w:t>
      </w:r>
      <w:r w:rsidRPr="002D10EB">
        <w:t>comme toujours</w:t>
      </w:r>
      <w:r w:rsidR="00EE0B82">
        <w:t xml:space="preserve">, </w:t>
      </w:r>
      <w:r w:rsidRPr="002D10EB">
        <w:t>distrait</w:t>
      </w:r>
      <w:r w:rsidR="00EE0B82">
        <w:t xml:space="preserve">, </w:t>
      </w:r>
      <w:r w:rsidRPr="002D10EB">
        <w:t>néglige la moitié de ses courses</w:t>
      </w:r>
      <w:r w:rsidR="00EE0B82">
        <w:t>.</w:t>
      </w:r>
    </w:p>
    <w:p w14:paraId="38F9C42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</w:t>
      </w:r>
      <w:r>
        <w:t>’</w:t>
      </w:r>
      <w:r w:rsidR="000A7E25" w:rsidRPr="002D10EB">
        <w:t>irai</w:t>
      </w:r>
      <w:r>
        <w:t xml:space="preserve">, </w:t>
      </w:r>
      <w:r w:rsidR="000A7E25" w:rsidRPr="002D10EB">
        <w:t>moi</w:t>
      </w:r>
      <w:r>
        <w:t xml:space="preserve">, </w:t>
      </w:r>
      <w:r w:rsidR="000A7E25" w:rsidRPr="002D10EB">
        <w:t xml:space="preserve">dit </w:t>
      </w:r>
      <w:proofErr w:type="spellStart"/>
      <w:r w:rsidR="000A7E25" w:rsidRPr="002D10EB">
        <w:t>Benooi</w:t>
      </w:r>
      <w:proofErr w:type="spellEnd"/>
      <w:r>
        <w:t>.</w:t>
      </w:r>
    </w:p>
    <w:p w14:paraId="60E7A333" w14:textId="77777777" w:rsidR="00EE0B82" w:rsidRDefault="000A7E25" w:rsidP="000A7E25">
      <w:r w:rsidRPr="002D10EB">
        <w:t xml:space="preserve">Et </w:t>
      </w:r>
      <w:proofErr w:type="spellStart"/>
      <w:r w:rsidRPr="002D10EB">
        <w:t>Benooi</w:t>
      </w:r>
      <w:proofErr w:type="spellEnd"/>
      <w:r w:rsidR="00EE0B82">
        <w:t xml:space="preserve">, </w:t>
      </w:r>
      <w:r w:rsidRPr="002D10EB">
        <w:t>si méthodique</w:t>
      </w:r>
      <w:r w:rsidR="00EE0B82">
        <w:t xml:space="preserve">, </w:t>
      </w:r>
      <w:r w:rsidRPr="002D10EB">
        <w:t>revient le soir</w:t>
      </w:r>
      <w:r w:rsidR="00EE0B82">
        <w:t xml:space="preserve">, </w:t>
      </w:r>
      <w:r w:rsidRPr="002D10EB">
        <w:t>avec ses paniers</w:t>
      </w:r>
      <w:r w:rsidR="00EE0B82">
        <w:t xml:space="preserve">, </w:t>
      </w:r>
      <w:r w:rsidRPr="002D10EB">
        <w:t>tout son beurre</w:t>
      </w:r>
      <w:r w:rsidR="00EE0B82">
        <w:t xml:space="preserve">, </w:t>
      </w:r>
      <w:r w:rsidRPr="002D10EB">
        <w:t>tous ses œufs</w:t>
      </w:r>
      <w:r w:rsidR="00EE0B82">
        <w:t xml:space="preserve">, </w:t>
      </w:r>
      <w:r w:rsidRPr="002D10EB">
        <w:t>ayant oublié le carnet où Mélanie inscrit les adresses</w:t>
      </w:r>
      <w:r w:rsidR="00EE0B82">
        <w:t>.</w:t>
      </w:r>
    </w:p>
    <w:p w14:paraId="316CC5DA" w14:textId="77777777" w:rsidR="00EE0B82" w:rsidRDefault="00EE0B82" w:rsidP="003E208B">
      <w:pPr>
        <w:pStyle w:val="ParagrapheVideNormalInterligne10ptAvant0ptAprs0pt"/>
      </w:pPr>
    </w:p>
    <w:p w14:paraId="34EF0C5F" w14:textId="77777777" w:rsidR="00EE0B82" w:rsidRDefault="00EE0B82" w:rsidP="000A7E25">
      <w:r>
        <w:t>— </w:t>
      </w:r>
      <w:r w:rsidR="000A7E25" w:rsidRPr="002D10EB">
        <w:t>Un ménage où manque la femme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n</w:t>
      </w:r>
      <w:r>
        <w:t>’</w:t>
      </w:r>
      <w:r w:rsidR="000A7E25" w:rsidRPr="002D10EB">
        <w:t>est plus un ménage</w:t>
      </w:r>
      <w:r>
        <w:t>.</w:t>
      </w:r>
    </w:p>
    <w:p w14:paraId="51BA59A0" w14:textId="77777777" w:rsidR="00EE0B82" w:rsidRDefault="000A7E25" w:rsidP="000A7E25">
      <w:r w:rsidRPr="002D10EB">
        <w:lastRenderedPageBreak/>
        <w:t>Elle va pour donner un coup de main</w:t>
      </w:r>
      <w:r w:rsidR="00EE0B82">
        <w:t xml:space="preserve">. </w:t>
      </w:r>
      <w:r w:rsidRPr="002D10EB">
        <w:t>Elle y met les soins dont elle est coutumière</w:t>
      </w:r>
      <w:r w:rsidR="00EE0B82">
        <w:t> :</w:t>
      </w:r>
    </w:p>
    <w:p w14:paraId="750D230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Madame</w:t>
      </w:r>
      <w:r>
        <w:t xml:space="preserve">, </w:t>
      </w:r>
      <w:r w:rsidR="000A7E25" w:rsidRPr="002D10EB">
        <w:t xml:space="preserve">dit 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si vous pelez si minutieusement les pommes de terre</w:t>
      </w:r>
      <w:r>
        <w:t xml:space="preserve">, </w:t>
      </w:r>
      <w:r w:rsidR="000A7E25" w:rsidRPr="002D10EB">
        <w:t>elles ne seront jamais cuites</w:t>
      </w:r>
      <w:r>
        <w:t>.</w:t>
      </w:r>
    </w:p>
    <w:p w14:paraId="1406479F" w14:textId="77777777" w:rsidR="000A7E25" w:rsidRPr="002D10EB" w:rsidRDefault="000A7E25" w:rsidP="003E208B">
      <w:pPr>
        <w:pStyle w:val="ParagrapheVideNormalInterligne10ptAvant0ptAprs0pt"/>
      </w:pPr>
    </w:p>
    <w:p w14:paraId="4FF66485" w14:textId="77777777" w:rsidR="00EE0B82" w:rsidRDefault="000A7E25" w:rsidP="000A7E25">
      <w:r w:rsidRPr="002D10EB">
        <w:t>Dès le début</w:t>
      </w:r>
      <w:r w:rsidR="00EE0B82">
        <w:t xml:space="preserve">, </w:t>
      </w:r>
      <w:r w:rsidRPr="002D10EB">
        <w:t>le Père Isidore</w:t>
      </w:r>
      <w:r w:rsidR="00EE0B82">
        <w:t xml:space="preserve">, </w:t>
      </w:r>
      <w:r w:rsidRPr="002D10EB">
        <w:t>qui sauve les âmes</w:t>
      </w:r>
      <w:r w:rsidR="00EE0B82">
        <w:t xml:space="preserve">, </w:t>
      </w:r>
      <w:r w:rsidRPr="002D10EB">
        <w:t>est venu voir Mélanie</w:t>
      </w:r>
      <w:r w:rsidR="00EE0B82">
        <w:t xml:space="preserve">. </w:t>
      </w:r>
      <w:r w:rsidRPr="002D10EB">
        <w:t>Il a compris tout de suite qu</w:t>
      </w:r>
      <w:r w:rsidR="00EE0B82">
        <w:t>’</w:t>
      </w:r>
      <w:r w:rsidRPr="002D10EB">
        <w:t>il avait le temps</w:t>
      </w:r>
      <w:r w:rsidR="00EE0B82">
        <w:t xml:space="preserve">. </w:t>
      </w:r>
      <w:r w:rsidRPr="002D10EB">
        <w:t>Il revient</w:t>
      </w:r>
      <w:r w:rsidR="00EE0B82">
        <w:t xml:space="preserve">, </w:t>
      </w:r>
      <w:r w:rsidRPr="002D10EB">
        <w:t>néanmoins</w:t>
      </w:r>
      <w:r w:rsidR="00EE0B82">
        <w:t xml:space="preserve">, </w:t>
      </w:r>
      <w:r w:rsidRPr="002D10EB">
        <w:t>tous les jours</w:t>
      </w:r>
      <w:r w:rsidR="00EE0B82">
        <w:t xml:space="preserve">, </w:t>
      </w:r>
      <w:r w:rsidRPr="002D10EB">
        <w:t>le matin</w:t>
      </w:r>
      <w:r w:rsidR="00EE0B82">
        <w:t xml:space="preserve"> ; </w:t>
      </w:r>
      <w:r w:rsidRPr="002D10EB">
        <w:t>le docteur aussi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après-midi</w:t>
      </w:r>
      <w:r w:rsidR="00EE0B82">
        <w:t>.</w:t>
      </w:r>
    </w:p>
    <w:p w14:paraId="3A7B204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</w:t>
      </w:r>
      <w:r>
        <w:t>’</w:t>
      </w:r>
      <w:r w:rsidR="000A7E25" w:rsidRPr="002D10EB">
        <w:t>ai deux médecins</w:t>
      </w:r>
      <w:r>
        <w:t xml:space="preserve">, </w:t>
      </w:r>
      <w:r w:rsidR="000A7E25" w:rsidRPr="002D10EB">
        <w:t>fait Mélanie</w:t>
      </w:r>
      <w:r>
        <w:t xml:space="preserve">, </w:t>
      </w:r>
      <w:r w:rsidR="000A7E25" w:rsidRPr="002D10EB">
        <w:t>qui veut rire</w:t>
      </w:r>
      <w:r>
        <w:t>.</w:t>
      </w:r>
    </w:p>
    <w:p w14:paraId="20921518" w14:textId="77777777" w:rsidR="00EE0B82" w:rsidRDefault="000A7E25" w:rsidP="000A7E25">
      <w:r w:rsidRPr="002D10EB">
        <w:t>En apprenant la nouvelle</w:t>
      </w:r>
      <w:r w:rsidR="00EE0B82">
        <w:t xml:space="preserve">, </w:t>
      </w:r>
      <w:r w:rsidRPr="002D10EB">
        <w:t>Pélagie la mendiante</w:t>
      </w:r>
      <w:r w:rsidR="00EE0B82">
        <w:t xml:space="preserve">, </w:t>
      </w:r>
      <w:r w:rsidRPr="002D10EB">
        <w:t>pour qui Mélanie a toujours été si bonne</w:t>
      </w:r>
      <w:r w:rsidR="00EE0B82">
        <w:t xml:space="preserve">, </w:t>
      </w:r>
      <w:r w:rsidRPr="002D10EB">
        <w:t>veut</w:t>
      </w:r>
      <w:r w:rsidR="00EE0B82">
        <w:t xml:space="preserve">, </w:t>
      </w:r>
      <w:r w:rsidRPr="002D10EB">
        <w:t>à son tour</w:t>
      </w:r>
      <w:r w:rsidR="00EE0B82">
        <w:t xml:space="preserve">, </w:t>
      </w:r>
      <w:r w:rsidRPr="002D10EB">
        <w:t>se montrer bonne</w:t>
      </w:r>
      <w:r w:rsidR="00EE0B82">
        <w:t xml:space="preserve">. </w:t>
      </w:r>
      <w:r w:rsidRPr="002D10EB">
        <w:t>Elle accourt</w:t>
      </w:r>
      <w:r w:rsidR="00EE0B82">
        <w:t xml:space="preserve">, </w:t>
      </w:r>
      <w:r w:rsidRPr="002D10EB">
        <w:t>un matin</w:t>
      </w:r>
      <w:r w:rsidR="00EE0B82">
        <w:t xml:space="preserve">, </w:t>
      </w:r>
      <w:r w:rsidRPr="002D10EB">
        <w:t>avec un œuf</w:t>
      </w:r>
      <w:r w:rsidR="00EE0B82">
        <w:t xml:space="preserve">, </w:t>
      </w:r>
      <w:r w:rsidRPr="002D10EB">
        <w:t>le premier que Mieke</w:t>
      </w:r>
      <w:r w:rsidR="00EE0B82">
        <w:t xml:space="preserve">, </w:t>
      </w:r>
      <w:r w:rsidRPr="002D10EB">
        <w:t>sa poulette</w:t>
      </w:r>
      <w:r w:rsidR="00EE0B82">
        <w:t xml:space="preserve">, </w:t>
      </w:r>
      <w:r w:rsidRPr="002D10EB">
        <w:t>vient de pondre</w:t>
      </w:r>
      <w:r w:rsidR="00EE0B82">
        <w:t>.</w:t>
      </w:r>
    </w:p>
    <w:p w14:paraId="1F3FF04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Mangez-le</w:t>
      </w:r>
      <w:r>
        <w:t xml:space="preserve">, </w:t>
      </w:r>
      <w:r w:rsidR="000A7E25" w:rsidRPr="002D10EB">
        <w:t>dit Pélagie</w:t>
      </w:r>
      <w:r>
        <w:t xml:space="preserve">, </w:t>
      </w:r>
      <w:r w:rsidR="000A7E25" w:rsidRPr="002D10EB">
        <w:t>cela vous fera du bien</w:t>
      </w:r>
      <w:r>
        <w:t>.</w:t>
      </w:r>
    </w:p>
    <w:p w14:paraId="72F1438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je ne puis pas</w:t>
      </w:r>
      <w:r>
        <w:t xml:space="preserve">, </w:t>
      </w:r>
      <w:r w:rsidR="000A7E25" w:rsidRPr="002D10EB">
        <w:t>dit Mélanie</w:t>
      </w:r>
      <w:r>
        <w:t xml:space="preserve">, </w:t>
      </w:r>
      <w:r w:rsidR="000A7E25" w:rsidRPr="002D10EB">
        <w:t>le docteur le défend</w:t>
      </w:r>
      <w:r>
        <w:t>.</w:t>
      </w:r>
    </w:p>
    <w:p w14:paraId="2CB8A8A6" w14:textId="77777777" w:rsidR="00EE0B82" w:rsidRDefault="00EE0B82" w:rsidP="000A7E25">
      <w:r>
        <w:rPr>
          <w:rFonts w:eastAsia="Georgia"/>
        </w:rPr>
        <w:t>— </w:t>
      </w:r>
      <w:proofErr w:type="spellStart"/>
      <w:r w:rsidR="000A7E25" w:rsidRPr="002D10EB">
        <w:t>Tatata</w:t>
      </w:r>
      <w:proofErr w:type="spellEnd"/>
      <w:r>
        <w:t xml:space="preserve"> : </w:t>
      </w:r>
      <w:r w:rsidR="000A7E25" w:rsidRPr="002D10EB">
        <w:t>un œuf frais</w:t>
      </w:r>
      <w:r>
        <w:t xml:space="preserve">. </w:t>
      </w:r>
      <w:r w:rsidR="000A7E25" w:rsidRPr="002D10EB">
        <w:t>L</w:t>
      </w:r>
      <w:r>
        <w:t>’</w:t>
      </w:r>
      <w:r w:rsidR="000A7E25" w:rsidRPr="002D10EB">
        <w:t>œuf de Mieke</w:t>
      </w:r>
      <w:r>
        <w:t xml:space="preserve">, </w:t>
      </w:r>
      <w:r w:rsidR="000A7E25" w:rsidRPr="002D10EB">
        <w:t>voyons</w:t>
      </w:r>
      <w:r>
        <w:t> !</w:t>
      </w:r>
    </w:p>
    <w:p w14:paraId="432AC60A" w14:textId="77777777" w:rsidR="00EE0B82" w:rsidRDefault="000A7E25" w:rsidP="000A7E25">
      <w:r w:rsidRPr="002D10EB">
        <w:t xml:space="preserve">Mélanie </w:t>
      </w:r>
      <w:proofErr w:type="gramStart"/>
      <w:r w:rsidRPr="002D10EB">
        <w:t>fait</w:t>
      </w:r>
      <w:proofErr w:type="gramEnd"/>
      <w:r w:rsidRPr="002D10EB">
        <w:t xml:space="preserve"> un effort et mange la moitié de l</w:t>
      </w:r>
      <w:r w:rsidR="00EE0B82">
        <w:t>’</w:t>
      </w:r>
      <w:r w:rsidRPr="002D10EB">
        <w:t>œuf</w:t>
      </w:r>
      <w:r w:rsidR="00EE0B82">
        <w:t xml:space="preserve">, </w:t>
      </w:r>
      <w:r w:rsidRPr="002D10EB">
        <w:t>battu dans du lait</w:t>
      </w:r>
      <w:r w:rsidR="00EE0B82">
        <w:t xml:space="preserve">, </w:t>
      </w:r>
      <w:r w:rsidRPr="002D10EB">
        <w:t>avec un peu de sucre</w:t>
      </w:r>
      <w:r w:rsidR="00EE0B82">
        <w:t xml:space="preserve">. </w:t>
      </w:r>
      <w:r w:rsidRPr="002D10EB">
        <w:t>Mais à peine avalé</w:t>
      </w:r>
      <w:r w:rsidR="00EE0B82">
        <w:t xml:space="preserve">, </w:t>
      </w:r>
      <w:r w:rsidRPr="002D10EB">
        <w:t>elle le rend</w:t>
      </w:r>
      <w:r w:rsidR="00EE0B82">
        <w:t xml:space="preserve">, </w:t>
      </w:r>
      <w:r w:rsidRPr="002D10EB">
        <w:t>comme un vilain œuf pourri</w:t>
      </w:r>
      <w:r w:rsidR="00EE0B82">
        <w:t>.</w:t>
      </w:r>
    </w:p>
    <w:p w14:paraId="5AFC5063" w14:textId="77777777" w:rsidR="000A7E25" w:rsidRPr="002D10EB" w:rsidRDefault="000A7E25" w:rsidP="003E208B">
      <w:pPr>
        <w:pStyle w:val="ParagrapheVideNormalInterligne10ptAvant0ptAprs0pt"/>
      </w:pPr>
    </w:p>
    <w:p w14:paraId="1CA4CF3E" w14:textId="77777777" w:rsidR="00EE0B82" w:rsidRDefault="000A7E25" w:rsidP="000A7E25">
      <w:r w:rsidRPr="002D10EB">
        <w:t>Depuis que sa sœur est malade</w:t>
      </w:r>
      <w:r w:rsidR="00EE0B82">
        <w:t xml:space="preserve">, </w:t>
      </w:r>
      <w:r w:rsidRPr="002D10EB">
        <w:t>Fons</w:t>
      </w:r>
      <w:r w:rsidR="00EE0B82">
        <w:t xml:space="preserve">, </w:t>
      </w:r>
      <w:r w:rsidRPr="002D10EB">
        <w:t>plus fréquemment</w:t>
      </w:r>
      <w:r w:rsidR="00EE0B82">
        <w:t xml:space="preserve">, </w:t>
      </w:r>
      <w:r w:rsidRPr="002D10EB">
        <w:t>se tâte la jambe</w:t>
      </w:r>
      <w:r w:rsidR="00EE0B82">
        <w:t xml:space="preserve">, </w:t>
      </w:r>
      <w:r w:rsidRPr="002D10EB">
        <w:t>où sont les rhumatismes</w:t>
      </w:r>
      <w:r w:rsidR="00EE0B82">
        <w:t>.</w:t>
      </w:r>
    </w:p>
    <w:p w14:paraId="79AF38DD" w14:textId="77777777" w:rsidR="000A7E25" w:rsidRPr="002D10EB" w:rsidRDefault="000A7E25" w:rsidP="003E208B">
      <w:pPr>
        <w:pStyle w:val="ParagrapheVideNormalInterligne10ptAvant0ptAprs0pt"/>
      </w:pPr>
    </w:p>
    <w:p w14:paraId="52257118" w14:textId="77777777" w:rsidR="00EE0B82" w:rsidRDefault="000A7E25" w:rsidP="000A7E25">
      <w:r w:rsidRPr="002D10EB">
        <w:t>De son fauteuil à l</w:t>
      </w:r>
      <w:r w:rsidR="00EE0B82">
        <w:t>’</w:t>
      </w:r>
      <w:r w:rsidRPr="002D10EB">
        <w:t>auberge</w:t>
      </w:r>
      <w:r w:rsidR="00EE0B82">
        <w:t xml:space="preserve">, </w:t>
      </w:r>
      <w:r w:rsidRPr="002D10EB">
        <w:t>Vader voit passer le docteur</w:t>
      </w:r>
      <w:r w:rsidR="00EE0B82">
        <w:t xml:space="preserve">, </w:t>
      </w:r>
      <w:r w:rsidRPr="002D10EB">
        <w:t>Fons maussade</w:t>
      </w:r>
      <w:r w:rsidR="00EE0B82">
        <w:t xml:space="preserve">, </w:t>
      </w:r>
      <w:proofErr w:type="spellStart"/>
      <w:r w:rsidRPr="002D10EB">
        <w:t>Benooi</w:t>
      </w:r>
      <w:proofErr w:type="spellEnd"/>
      <w:r w:rsidRPr="002D10EB">
        <w:t xml:space="preserve"> qui secoue des fioles</w:t>
      </w:r>
      <w:r w:rsidR="00EE0B82">
        <w:t xml:space="preserve">. </w:t>
      </w:r>
      <w:r w:rsidRPr="002D10EB">
        <w:t>Il voudrait bien savoir</w:t>
      </w:r>
      <w:r w:rsidR="00EE0B82">
        <w:t xml:space="preserve">. </w:t>
      </w:r>
      <w:r w:rsidRPr="002D10EB">
        <w:t>On ne lui dit rien</w:t>
      </w:r>
      <w:r w:rsidR="00EE0B82">
        <w:t>.</w:t>
      </w:r>
    </w:p>
    <w:p w14:paraId="01707479" w14:textId="77777777" w:rsidR="00EE0B82" w:rsidRDefault="000A7E25" w:rsidP="000A7E25">
      <w:r w:rsidRPr="002D10EB">
        <w:lastRenderedPageBreak/>
        <w:t>C</w:t>
      </w:r>
      <w:r w:rsidR="00EE0B82">
        <w:t>’</w:t>
      </w:r>
      <w:r w:rsidRPr="002D10EB">
        <w:t>est la quatrième fois que Vader reçoit la mort dans sa maison</w:t>
      </w:r>
      <w:r w:rsidR="00EE0B82">
        <w:t xml:space="preserve">. </w:t>
      </w:r>
      <w:r w:rsidRPr="002D10EB">
        <w:t>La première fois</w:t>
      </w:r>
      <w:r w:rsidR="00EE0B82">
        <w:t xml:space="preserve">, </w:t>
      </w:r>
      <w:r w:rsidRPr="002D10EB">
        <w:t>ce fut</w:t>
      </w:r>
      <w:r w:rsidR="00EE0B82">
        <w:t xml:space="preserve">, </w:t>
      </w:r>
      <w:r w:rsidRPr="002D10EB">
        <w:t>il y a trente ans</w:t>
      </w:r>
      <w:r w:rsidR="00EE0B82">
        <w:t xml:space="preserve">, </w:t>
      </w:r>
      <w:r w:rsidRPr="002D10EB">
        <w:t xml:space="preserve">pour la brave </w:t>
      </w:r>
      <w:proofErr w:type="spellStart"/>
      <w:r w:rsidRPr="002D10EB">
        <w:t>Trees</w:t>
      </w:r>
      <w:proofErr w:type="spellEnd"/>
      <w:r w:rsidR="00EE0B82">
        <w:t xml:space="preserve">, </w:t>
      </w:r>
      <w:r w:rsidRPr="002D10EB">
        <w:t>sa femme</w:t>
      </w:r>
      <w:r w:rsidR="00EE0B82">
        <w:t xml:space="preserve"> ; </w:t>
      </w:r>
      <w:r w:rsidRPr="002D10EB">
        <w:t>puis ce fut pour Marie</w:t>
      </w:r>
      <w:r w:rsidR="00EE0B82">
        <w:t xml:space="preserve">, </w:t>
      </w:r>
      <w:r w:rsidRPr="002D10EB">
        <w:t>sa fille</w:t>
      </w:r>
      <w:r w:rsidR="00EE0B82">
        <w:t xml:space="preserve"> ; </w:t>
      </w:r>
      <w:r w:rsidRPr="002D10EB">
        <w:t>puis pour Antoine</w:t>
      </w:r>
      <w:r w:rsidR="00EE0B82">
        <w:t xml:space="preserve">, </w:t>
      </w:r>
      <w:r w:rsidRPr="002D10EB">
        <w:t>un garçon déjà fort qui était militaire</w:t>
      </w:r>
      <w:r w:rsidR="00EE0B82">
        <w:t> :</w:t>
      </w:r>
    </w:p>
    <w:p w14:paraId="5230F5C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étonnant</w:t>
      </w:r>
      <w:r>
        <w:t xml:space="preserve">, </w:t>
      </w:r>
      <w:r w:rsidR="000A7E25" w:rsidRPr="002D10EB">
        <w:t>pense Vader</w:t>
      </w:r>
      <w:r>
        <w:t xml:space="preserve">, </w:t>
      </w:r>
      <w:r w:rsidR="000A7E25" w:rsidRPr="002D10EB">
        <w:t>ce que les jeunes sont f</w:t>
      </w:r>
      <w:r w:rsidR="000A7E25" w:rsidRPr="002D10EB">
        <w:t>a</w:t>
      </w:r>
      <w:r w:rsidR="000A7E25" w:rsidRPr="002D10EB">
        <w:t>ciles à mourir</w:t>
      </w:r>
      <w:r>
        <w:t>.</w:t>
      </w:r>
    </w:p>
    <w:p w14:paraId="3B510F56" w14:textId="77777777" w:rsidR="000A7E25" w:rsidRPr="002D10EB" w:rsidRDefault="000A7E25" w:rsidP="003E208B">
      <w:pPr>
        <w:pStyle w:val="ParagrapheVideNormalInterligne10ptAvant0ptAprs0pt"/>
      </w:pPr>
    </w:p>
    <w:p w14:paraId="2FC61ED9" w14:textId="77777777" w:rsidR="00EE0B82" w:rsidRDefault="000A7E25" w:rsidP="000A7E25">
      <w:r w:rsidRPr="002D10EB">
        <w:t>Quand elle est sur le côté gauche</w:t>
      </w:r>
      <w:r w:rsidR="00EE0B82">
        <w:t xml:space="preserve">, </w:t>
      </w:r>
      <w:r w:rsidRPr="002D10EB">
        <w:t>Mélanie croit qu</w:t>
      </w:r>
      <w:r w:rsidR="00EE0B82">
        <w:t>’</w:t>
      </w:r>
      <w:r w:rsidRPr="002D10EB">
        <w:t>elle s</w:t>
      </w:r>
      <w:r w:rsidRPr="002D10EB">
        <w:t>e</w:t>
      </w:r>
      <w:r w:rsidRPr="002D10EB">
        <w:t>rait mieux sur le côté droit</w:t>
      </w:r>
      <w:r w:rsidR="00EE0B82">
        <w:t xml:space="preserve">. </w:t>
      </w:r>
      <w:r w:rsidRPr="002D10EB">
        <w:t>Elle s</w:t>
      </w:r>
      <w:r w:rsidR="00EE0B82">
        <w:t>’</w:t>
      </w:r>
      <w:r w:rsidRPr="002D10EB">
        <w:t>y met</w:t>
      </w:r>
      <w:r w:rsidR="00EE0B82">
        <w:t xml:space="preserve"> ; </w:t>
      </w:r>
      <w:r w:rsidRPr="002D10EB">
        <w:t>aussitôt le côté gauche serait meilleur</w:t>
      </w:r>
      <w:r w:rsidR="00EE0B82">
        <w:t>.</w:t>
      </w:r>
    </w:p>
    <w:p w14:paraId="5E9A450B" w14:textId="77777777" w:rsidR="00EE0B82" w:rsidRDefault="00EE0B82" w:rsidP="003E208B">
      <w:pPr>
        <w:pStyle w:val="ParagrapheVideNormalInterligne10ptAvant0ptAprs0pt"/>
      </w:pPr>
    </w:p>
    <w:p w14:paraId="5F57AB82" w14:textId="77777777" w:rsidR="00EE0B82" w:rsidRDefault="00EE0B82" w:rsidP="000A7E25">
      <w:r>
        <w:t>— </w:t>
      </w:r>
      <w:r w:rsidR="000A7E25" w:rsidRPr="002D10EB">
        <w:t>Le docteur</w:t>
      </w:r>
      <w:r>
        <w:t xml:space="preserve">, </w:t>
      </w:r>
      <w:r w:rsidR="000A7E25" w:rsidRPr="002D10EB">
        <w:t xml:space="preserve">explique 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lui a d</w:t>
      </w:r>
      <w:r>
        <w:t>’</w:t>
      </w:r>
      <w:r w:rsidR="000A7E25" w:rsidRPr="002D10EB">
        <w:t>abord fait boire quelque chose de blanc</w:t>
      </w:r>
      <w:r>
        <w:t xml:space="preserve">, </w:t>
      </w:r>
      <w:r w:rsidR="000A7E25" w:rsidRPr="002D10EB">
        <w:t>puis ç</w:t>
      </w:r>
      <w:r>
        <w:t>’</w:t>
      </w:r>
      <w:r w:rsidR="000A7E25" w:rsidRPr="002D10EB">
        <w:t>a été jaune</w:t>
      </w:r>
      <w:r>
        <w:t xml:space="preserve">, </w:t>
      </w:r>
      <w:r w:rsidR="000A7E25" w:rsidRPr="002D10EB">
        <w:t>maintenant c</w:t>
      </w:r>
      <w:r>
        <w:t>’</w:t>
      </w:r>
      <w:r w:rsidR="000A7E25" w:rsidRPr="002D10EB">
        <w:t>est tout vert</w:t>
      </w:r>
      <w:r>
        <w:t xml:space="preserve">. </w:t>
      </w:r>
      <w:r w:rsidR="000A7E25" w:rsidRPr="002D10EB">
        <w:t>S</w:t>
      </w:r>
      <w:r>
        <w:t>’</w:t>
      </w:r>
      <w:r w:rsidR="000A7E25" w:rsidRPr="002D10EB">
        <w:t>il croit la guérir</w:t>
      </w:r>
      <w:r>
        <w:t xml:space="preserve">, </w:t>
      </w:r>
      <w:r w:rsidR="000A7E25" w:rsidRPr="002D10EB">
        <w:t>avec toutes ses couleurs</w:t>
      </w:r>
      <w:r>
        <w:t>.</w:t>
      </w:r>
    </w:p>
    <w:p w14:paraId="415B8560" w14:textId="77777777" w:rsidR="000A7E25" w:rsidRPr="002D10EB" w:rsidRDefault="000A7E25" w:rsidP="003E208B">
      <w:pPr>
        <w:pStyle w:val="ParagrapheVideNormalInterligne10ptAvant0ptAprs0pt"/>
      </w:pPr>
    </w:p>
    <w:p w14:paraId="6F1883F9" w14:textId="77777777" w:rsidR="00EE0B82" w:rsidRDefault="000A7E25" w:rsidP="000A7E25">
      <w:r w:rsidRPr="002D10EB">
        <w:t>Marie entre chez elle</w:t>
      </w:r>
      <w:r w:rsidR="00EE0B82">
        <w:t> :</w:t>
      </w:r>
    </w:p>
    <w:p w14:paraId="1A8BC7F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Ah</w:t>
      </w:r>
      <w:r>
        <w:t xml:space="preserve"> ! </w:t>
      </w:r>
      <w:r w:rsidR="000A7E25" w:rsidRPr="002D10EB">
        <w:t>madame</w:t>
      </w:r>
      <w:r>
        <w:t xml:space="preserve">, </w:t>
      </w:r>
      <w:r w:rsidR="000A7E25" w:rsidRPr="002D10EB">
        <w:t>souffle Mélanie</w:t>
      </w:r>
      <w:r>
        <w:t xml:space="preserve">, </w:t>
      </w:r>
      <w:r w:rsidR="000A7E25" w:rsidRPr="002D10EB">
        <w:t>je suis bien contente de vous voir</w:t>
      </w:r>
      <w:r>
        <w:t>.</w:t>
      </w:r>
    </w:p>
    <w:p w14:paraId="7F8326C5" w14:textId="77777777" w:rsidR="00EE0B82" w:rsidRDefault="000A7E25" w:rsidP="000A7E25">
      <w:r w:rsidRPr="002D10EB">
        <w:t>Puis elle ferme les yeux</w:t>
      </w:r>
      <w:r w:rsidR="00EE0B82">
        <w:t>.</w:t>
      </w:r>
    </w:p>
    <w:p w14:paraId="65733DD0" w14:textId="77777777" w:rsidR="00EE0B82" w:rsidRDefault="000A7E25" w:rsidP="000A7E25">
      <w:r w:rsidRPr="002D10EB">
        <w:t>J</w:t>
      </w:r>
      <w:r w:rsidR="00EE0B82">
        <w:t>’</w:t>
      </w:r>
      <w:r w:rsidRPr="002D10EB">
        <w:t>y vais à mon tour</w:t>
      </w:r>
      <w:r w:rsidR="00EE0B82">
        <w:t xml:space="preserve">, </w:t>
      </w:r>
      <w:r w:rsidRPr="002D10EB">
        <w:t>très ému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la première fois que j</w:t>
      </w:r>
      <w:r w:rsidR="00EE0B82">
        <w:t>’</w:t>
      </w:r>
      <w:r w:rsidRPr="002D10EB">
        <w:t>entre dans sa chambre</w:t>
      </w:r>
      <w:r w:rsidR="00EE0B82">
        <w:t xml:space="preserve">, </w:t>
      </w:r>
      <w:r w:rsidRPr="002D10EB">
        <w:t>qui est</w:t>
      </w:r>
      <w:r w:rsidR="00EE0B82">
        <w:t xml:space="preserve">, </w:t>
      </w:r>
      <w:r w:rsidRPr="002D10EB">
        <w:t>en somme</w:t>
      </w:r>
      <w:r w:rsidR="00EE0B82">
        <w:t xml:space="preserve">, </w:t>
      </w:r>
      <w:r w:rsidRPr="002D10EB">
        <w:t>la chambre d</w:t>
      </w:r>
      <w:r w:rsidR="00EE0B82">
        <w:t>’</w:t>
      </w:r>
      <w:r w:rsidRPr="002D10EB">
        <w:t>une vierge</w:t>
      </w:r>
      <w:r w:rsidR="00EE0B82">
        <w:t xml:space="preserve">. </w:t>
      </w:r>
      <w:r w:rsidRPr="002D10EB">
        <w:t>Elle sommeille blanche</w:t>
      </w:r>
      <w:r w:rsidR="00EE0B82">
        <w:t xml:space="preserve">, </w:t>
      </w:r>
      <w:r w:rsidRPr="002D10EB">
        <w:t>la bouche ouverte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air déjà morte</w:t>
      </w:r>
      <w:r w:rsidR="00EE0B82">
        <w:t xml:space="preserve">. </w:t>
      </w:r>
      <w:r w:rsidRPr="002D10EB">
        <w:t>Elle tourne un peu la tête</w:t>
      </w:r>
      <w:r w:rsidR="00EE0B82">
        <w:t>.</w:t>
      </w:r>
    </w:p>
    <w:p w14:paraId="1117444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Bonjour</w:t>
      </w:r>
      <w:r>
        <w:t xml:space="preserve">, </w:t>
      </w:r>
      <w:r w:rsidR="000A7E25" w:rsidRPr="002D10EB">
        <w:t>Mélanie</w:t>
      </w:r>
      <w:r>
        <w:t xml:space="preserve">, </w:t>
      </w:r>
      <w:r w:rsidR="000A7E25" w:rsidRPr="002D10EB">
        <w:t>vous allez bien</w:t>
      </w:r>
      <w:r>
        <w:t> ?</w:t>
      </w:r>
    </w:p>
    <w:p w14:paraId="44A35154" w14:textId="77777777" w:rsidR="00EE0B82" w:rsidRDefault="000A7E25" w:rsidP="000A7E25">
      <w:r w:rsidRPr="002D10EB">
        <w:t>Je n</w:t>
      </w:r>
      <w:r w:rsidR="00EE0B82">
        <w:t>’</w:t>
      </w:r>
      <w:r w:rsidRPr="002D10EB">
        <w:t>ai rien trouvé de mieux</w:t>
      </w:r>
      <w:r w:rsidR="00EE0B82">
        <w:t>.</w:t>
      </w:r>
    </w:p>
    <w:p w14:paraId="4873CED2" w14:textId="77777777" w:rsidR="00EE0B82" w:rsidRDefault="000A7E25" w:rsidP="000A7E25">
      <w:r w:rsidRPr="002D10EB">
        <w:t xml:space="preserve">Je me heurte à </w:t>
      </w:r>
      <w:proofErr w:type="spellStart"/>
      <w:r w:rsidRPr="002D10EB">
        <w:t>Benooi</w:t>
      </w:r>
      <w:proofErr w:type="spellEnd"/>
      <w:r w:rsidR="00EE0B82">
        <w:t> :</w:t>
      </w:r>
    </w:p>
    <w:p w14:paraId="1DD216D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, </w:t>
      </w:r>
      <w:r w:rsidR="000A7E25" w:rsidRPr="002D10EB">
        <w:t>monsieur</w:t>
      </w:r>
      <w:r>
        <w:t xml:space="preserve">, </w:t>
      </w:r>
      <w:r w:rsidR="000A7E25" w:rsidRPr="002D10EB">
        <w:t>qu</w:t>
      </w:r>
      <w:r>
        <w:t>’</w:t>
      </w:r>
      <w:r w:rsidR="000A7E25" w:rsidRPr="002D10EB">
        <w:t>en pensez-vous</w:t>
      </w:r>
      <w:r>
        <w:t> ?</w:t>
      </w:r>
    </w:p>
    <w:p w14:paraId="1FC24989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Oui</w:t>
      </w:r>
      <w:r>
        <w:t xml:space="preserve">… </w:t>
      </w:r>
      <w:proofErr w:type="spellStart"/>
      <w:r w:rsidR="000A7E25" w:rsidRPr="002D10EB">
        <w:t>Benooi</w:t>
      </w:r>
      <w:proofErr w:type="spellEnd"/>
      <w:r>
        <w:t xml:space="preserve">… </w:t>
      </w:r>
      <w:r w:rsidR="000A7E25" w:rsidRPr="002D10EB">
        <w:t>oui</w:t>
      </w:r>
      <w:r>
        <w:t>…</w:t>
      </w:r>
    </w:p>
    <w:p w14:paraId="7B8BDF0A" w14:textId="77777777" w:rsidR="00EE0B82" w:rsidRDefault="000A7E25" w:rsidP="000A7E25">
      <w:r w:rsidRPr="002D10EB">
        <w:t>Et je file</w:t>
      </w:r>
      <w:r w:rsidR="00EE0B82">
        <w:t>.</w:t>
      </w:r>
    </w:p>
    <w:p w14:paraId="3FF86D68" w14:textId="77777777" w:rsidR="00EE0B82" w:rsidRDefault="00EE0B82" w:rsidP="003E208B">
      <w:pPr>
        <w:pStyle w:val="ParagrapheVideNormalInterligne10ptAvant0ptAprs0pt"/>
      </w:pPr>
    </w:p>
    <w:p w14:paraId="388A027A" w14:textId="77777777" w:rsidR="00EE0B82" w:rsidRDefault="00EE0B82" w:rsidP="000A7E25">
      <w:r>
        <w:t>— </w:t>
      </w:r>
      <w:proofErr w:type="spellStart"/>
      <w:r w:rsidR="000A7E25" w:rsidRPr="002D10EB">
        <w:t>Benooi</w:t>
      </w:r>
      <w:proofErr w:type="spellEnd"/>
      <w:r>
        <w:t> !</w:t>
      </w:r>
    </w:p>
    <w:p w14:paraId="218DD80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Mélanie</w:t>
      </w:r>
      <w:r>
        <w:t> ?</w:t>
      </w:r>
    </w:p>
    <w:p w14:paraId="59A5C9A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savez que les beaux draps blancs se trouvent dans la grande armoire</w:t>
      </w:r>
      <w:r>
        <w:t>.</w:t>
      </w:r>
    </w:p>
    <w:p w14:paraId="4836EE14" w14:textId="77777777" w:rsidR="00EE0B82" w:rsidRDefault="000A7E25" w:rsidP="000A7E25">
      <w:proofErr w:type="spellStart"/>
      <w:r w:rsidRPr="002D10EB">
        <w:t>Benooi</w:t>
      </w:r>
      <w:proofErr w:type="spellEnd"/>
      <w:r w:rsidRPr="002D10EB">
        <w:t xml:space="preserve"> va voir</w:t>
      </w:r>
      <w:r w:rsidR="00EE0B82">
        <w:t xml:space="preserve"> : </w:t>
      </w:r>
      <w:r w:rsidRPr="002D10EB">
        <w:t>il s</w:t>
      </w:r>
      <w:r w:rsidR="00EE0B82">
        <w:t>’</w:t>
      </w:r>
      <w:r w:rsidRPr="002D10EB">
        <w:t>assure</w:t>
      </w:r>
      <w:r w:rsidR="00EE0B82">
        <w:t xml:space="preserve">, </w:t>
      </w:r>
      <w:r w:rsidRPr="002D10EB">
        <w:t>en même temps</w:t>
      </w:r>
      <w:r w:rsidR="00EE0B82">
        <w:t xml:space="preserve">, </w:t>
      </w:r>
      <w:r w:rsidRPr="002D10EB">
        <w:t>que le cierge</w:t>
      </w:r>
      <w:r w:rsidR="00EE0B82">
        <w:t xml:space="preserve">, </w:t>
      </w:r>
      <w:r w:rsidRPr="002D10EB">
        <w:t>qui a servi</w:t>
      </w:r>
      <w:r w:rsidR="00EE0B82">
        <w:t xml:space="preserve">, </w:t>
      </w:r>
      <w:r w:rsidRPr="002D10EB">
        <w:t>la dernière fois</w:t>
      </w:r>
      <w:r w:rsidR="00EE0B82">
        <w:t xml:space="preserve">, </w:t>
      </w:r>
      <w:r w:rsidRPr="002D10EB">
        <w:t>à l</w:t>
      </w:r>
      <w:r w:rsidR="00EE0B82">
        <w:t>’</w:t>
      </w:r>
      <w:r w:rsidRPr="002D10EB">
        <w:t>agonie du frère</w:t>
      </w:r>
      <w:r w:rsidR="00EE0B82">
        <w:t xml:space="preserve">, </w:t>
      </w:r>
      <w:r w:rsidRPr="002D10EB">
        <w:t>est encore assez long</w:t>
      </w:r>
      <w:r w:rsidR="00EE0B82">
        <w:t>.</w:t>
      </w:r>
    </w:p>
    <w:p w14:paraId="7E58553F" w14:textId="77777777" w:rsidR="00EE0B82" w:rsidRDefault="00EE0B82" w:rsidP="003E208B">
      <w:pPr>
        <w:pStyle w:val="ParagrapheVideNormalInterligne10ptAvant0ptAprs0pt"/>
      </w:pPr>
    </w:p>
    <w:p w14:paraId="1DCB45E1" w14:textId="77777777" w:rsidR="00EE0B82" w:rsidRDefault="00EE0B82" w:rsidP="000A7E25">
      <w:r>
        <w:t>— </w:t>
      </w:r>
      <w:r w:rsidR="000A7E25" w:rsidRPr="002D10EB">
        <w:t>Tant que le docteur ne prescrit pas de poudre blanche</w:t>
      </w:r>
      <w:r>
        <w:t xml:space="preserve">, </w:t>
      </w:r>
      <w:r w:rsidR="000A7E25" w:rsidRPr="002D10EB">
        <w:t>a dit Fons</w:t>
      </w:r>
      <w:r>
        <w:t xml:space="preserve">, </w:t>
      </w:r>
      <w:r w:rsidR="000A7E25" w:rsidRPr="002D10EB">
        <w:t>il reste un peu d</w:t>
      </w:r>
      <w:r>
        <w:t>’</w:t>
      </w:r>
      <w:r w:rsidR="000A7E25" w:rsidRPr="002D10EB">
        <w:t>espoir</w:t>
      </w:r>
      <w:r>
        <w:t>.</w:t>
      </w:r>
    </w:p>
    <w:p w14:paraId="1A44831C" w14:textId="77777777" w:rsidR="00EE0B82" w:rsidRDefault="000A7E25" w:rsidP="000A7E25">
      <w:r w:rsidRPr="002D10EB">
        <w:t>Et ce matin</w:t>
      </w:r>
      <w:r w:rsidR="00EE0B82">
        <w:t xml:space="preserve">, </w:t>
      </w:r>
      <w:r w:rsidRPr="002D10EB">
        <w:t>le docteur qui prépare lui-même ses ordonnances</w:t>
      </w:r>
      <w:r w:rsidR="00EE0B82">
        <w:t xml:space="preserve">, </w:t>
      </w:r>
      <w:r w:rsidRPr="002D10EB">
        <w:t>rapporte</w:t>
      </w:r>
      <w:r w:rsidR="00EE0B82">
        <w:t xml:space="preserve">, </w:t>
      </w:r>
      <w:r w:rsidRPr="002D10EB">
        <w:t>dans une boîte</w:t>
      </w:r>
      <w:r w:rsidR="00EE0B82">
        <w:t xml:space="preserve">, </w:t>
      </w:r>
      <w:r w:rsidRPr="002D10EB">
        <w:t>trois petits paquets gonflés d</w:t>
      </w:r>
      <w:r w:rsidR="00EE0B82">
        <w:t>’</w:t>
      </w:r>
      <w:r w:rsidRPr="002D10EB">
        <w:t>une poudre blanche</w:t>
      </w:r>
      <w:r w:rsidR="00EE0B82">
        <w:t>.</w:t>
      </w:r>
    </w:p>
    <w:p w14:paraId="51668FC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 elle a faim</w:t>
      </w:r>
      <w:r>
        <w:t xml:space="preserve">, </w:t>
      </w:r>
      <w:r w:rsidR="000A7E25" w:rsidRPr="002D10EB">
        <w:t>dit le docteur</w:t>
      </w:r>
      <w:r>
        <w:t xml:space="preserve">, </w:t>
      </w:r>
      <w:r w:rsidR="000A7E25" w:rsidRPr="002D10EB">
        <w:t>donnez-lui ce qu</w:t>
      </w:r>
      <w:r>
        <w:t>’</w:t>
      </w:r>
      <w:r w:rsidR="000A7E25" w:rsidRPr="002D10EB">
        <w:t>elle désire</w:t>
      </w:r>
      <w:r>
        <w:t>.</w:t>
      </w:r>
    </w:p>
    <w:p w14:paraId="66A5BCFF" w14:textId="77777777" w:rsidR="00EE0B82" w:rsidRDefault="000A7E25" w:rsidP="000A7E25">
      <w:r w:rsidRPr="002D10EB">
        <w:t>Mélanie</w:t>
      </w:r>
      <w:r w:rsidR="00EE0B82">
        <w:t xml:space="preserve">, </w:t>
      </w:r>
      <w:r w:rsidRPr="002D10EB">
        <w:t>qui a sans doute entendu</w:t>
      </w:r>
      <w:r w:rsidR="00EE0B82">
        <w:t xml:space="preserve">, </w:t>
      </w:r>
      <w:r w:rsidRPr="002D10EB">
        <w:t>ne profite pas de la permission</w:t>
      </w:r>
      <w:r w:rsidR="00EE0B82">
        <w:t>.</w:t>
      </w:r>
    </w:p>
    <w:p w14:paraId="7F507353" w14:textId="77777777" w:rsidR="000A7E25" w:rsidRPr="002D10EB" w:rsidRDefault="000A7E25" w:rsidP="003E208B">
      <w:pPr>
        <w:pStyle w:val="ParagrapheVideNormalInterligne10ptAvant0ptAprs0pt"/>
      </w:pPr>
    </w:p>
    <w:p w14:paraId="4C653E8C" w14:textId="77777777" w:rsidR="00EE0B82" w:rsidRDefault="000A7E25" w:rsidP="000A7E25">
      <w:r w:rsidRPr="002D10EB">
        <w:t>Les mots qu</w:t>
      </w:r>
      <w:r w:rsidR="00EE0B82">
        <w:t>’</w:t>
      </w:r>
      <w:r w:rsidRPr="002D10EB">
        <w:t>elle soufflait ne tenaient plus ensemble</w:t>
      </w:r>
      <w:r w:rsidR="00EE0B82">
        <w:t xml:space="preserve">. </w:t>
      </w:r>
      <w:r w:rsidRPr="002D10EB">
        <w:t>Elle ouvre les yeux en sursaut</w:t>
      </w:r>
      <w:r w:rsidR="00EE0B82">
        <w:t> :</w:t>
      </w:r>
    </w:p>
    <w:p w14:paraId="631D636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Garçon</w:t>
      </w:r>
      <w:r>
        <w:t xml:space="preserve">, </w:t>
      </w:r>
      <w:r w:rsidR="000A7E25" w:rsidRPr="002D10EB">
        <w:t>qu</w:t>
      </w:r>
      <w:r>
        <w:t>’</w:t>
      </w:r>
      <w:r w:rsidR="000A7E25" w:rsidRPr="002D10EB">
        <w:t>on n</w:t>
      </w:r>
      <w:r>
        <w:t>’</w:t>
      </w:r>
      <w:r w:rsidR="000A7E25" w:rsidRPr="002D10EB">
        <w:t>oublie pas de mener le Bourgmestre au taureau</w:t>
      </w:r>
      <w:r>
        <w:t>.</w:t>
      </w:r>
    </w:p>
    <w:p w14:paraId="797AC7B2" w14:textId="77777777" w:rsidR="00EE0B82" w:rsidRDefault="000A7E25" w:rsidP="000A7E25">
      <w:r w:rsidRPr="002D10EB">
        <w:lastRenderedPageBreak/>
        <w:t>Ne croyez pas qu</w:t>
      </w:r>
      <w:r w:rsidR="00EE0B82">
        <w:t>’</w:t>
      </w:r>
      <w:r w:rsidRPr="002D10EB">
        <w:t>elle déraisonne</w:t>
      </w:r>
      <w:r w:rsidR="00EE0B82">
        <w:t xml:space="preserve"> : </w:t>
      </w:r>
      <w:r w:rsidRPr="002D10EB">
        <w:t>elle pense à sa vache</w:t>
      </w:r>
      <w:r w:rsidR="00EE0B82">
        <w:t xml:space="preserve">, </w:t>
      </w:r>
      <w:r w:rsidRPr="002D10EB">
        <w:t>celle qui est à sec et qu</w:t>
      </w:r>
      <w:r w:rsidR="00EE0B82">
        <w:t>’</w:t>
      </w:r>
      <w:r w:rsidRPr="002D10EB">
        <w:t>on appelle le Bourgmestre</w:t>
      </w:r>
      <w:r w:rsidR="00EE0B82">
        <w:t>.</w:t>
      </w:r>
    </w:p>
    <w:p w14:paraId="764BE5BB" w14:textId="77777777" w:rsidR="00EE0B82" w:rsidRDefault="00EE0B82" w:rsidP="003E208B">
      <w:pPr>
        <w:pStyle w:val="ParagrapheVideNormalInterligne10ptAvant0ptAprs0pt"/>
      </w:pPr>
    </w:p>
    <w:p w14:paraId="58B930B1" w14:textId="77777777" w:rsidR="00EE0B82" w:rsidRDefault="00EE0B82" w:rsidP="000A7E25">
      <w:r>
        <w:t>— </w:t>
      </w:r>
      <w:r w:rsidR="000A7E25" w:rsidRPr="002D10EB">
        <w:t>Ce sera pour demain</w:t>
      </w:r>
      <w:r>
        <w:t xml:space="preserve">, </w:t>
      </w:r>
      <w:r w:rsidR="000A7E25" w:rsidRPr="002D10EB">
        <w:t>me dit le Père Isidore</w:t>
      </w:r>
      <w:r>
        <w:t xml:space="preserve">, </w:t>
      </w:r>
      <w:r w:rsidR="000A7E25" w:rsidRPr="002D10EB">
        <w:t>demain avec le coucher du soleil</w:t>
      </w:r>
      <w:r>
        <w:t>.</w:t>
      </w:r>
    </w:p>
    <w:p w14:paraId="538DD695" w14:textId="77777777" w:rsidR="00EE0B82" w:rsidRDefault="000A7E25" w:rsidP="000A7E25">
      <w:r w:rsidRPr="002D10EB">
        <w:t>En effet</w:t>
      </w:r>
      <w:r w:rsidR="00EE0B82">
        <w:t xml:space="preserve">. </w:t>
      </w:r>
      <w:r w:rsidRPr="002D10EB">
        <w:t>Un merle sifflait tout seul</w:t>
      </w:r>
      <w:r w:rsidR="00EE0B82">
        <w:t xml:space="preserve">, </w:t>
      </w:r>
      <w:r w:rsidRPr="002D10EB">
        <w:t>les fenêtres étaient rouges</w:t>
      </w:r>
      <w:r w:rsidR="00EE0B82">
        <w:t xml:space="preserve">, </w:t>
      </w:r>
      <w:r w:rsidRPr="002D10EB">
        <w:t xml:space="preserve">quand </w:t>
      </w:r>
      <w:proofErr w:type="spellStart"/>
      <w:r w:rsidRPr="002D10EB">
        <w:t>Benooi</w:t>
      </w:r>
      <w:proofErr w:type="spellEnd"/>
      <w:r w:rsidR="00EE0B82">
        <w:t xml:space="preserve">, </w:t>
      </w:r>
      <w:r w:rsidRPr="002D10EB">
        <w:t>très pâle</w:t>
      </w:r>
      <w:r w:rsidR="00EE0B82">
        <w:t xml:space="preserve">, </w:t>
      </w:r>
      <w:r w:rsidRPr="002D10EB">
        <w:t>est venu</w:t>
      </w:r>
      <w:r w:rsidR="00EE0B82">
        <w:t xml:space="preserve">, </w:t>
      </w:r>
      <w:r w:rsidRPr="002D10EB">
        <w:t>en hâte</w:t>
      </w:r>
      <w:r w:rsidR="00EE0B82">
        <w:t xml:space="preserve">, </w:t>
      </w:r>
      <w:r w:rsidRPr="002D10EB">
        <w:t>pousser les volets</w:t>
      </w:r>
      <w:r w:rsidR="00EE0B82">
        <w:t>.</w:t>
      </w:r>
    </w:p>
    <w:p w14:paraId="036DFBA2" w14:textId="77777777" w:rsidR="000A7E25" w:rsidRPr="002D10EB" w:rsidRDefault="000A7E25" w:rsidP="003E208B">
      <w:pPr>
        <w:pStyle w:val="ParagrapheVideNormalInterligne10ptAvant0ptAprs0pt"/>
      </w:pPr>
    </w:p>
    <w:p w14:paraId="2D5B1FBD" w14:textId="77777777" w:rsidR="00EE0B82" w:rsidRDefault="000A7E25" w:rsidP="000A7E25">
      <w:r w:rsidRPr="002D10EB">
        <w:t>Dans l</w:t>
      </w:r>
      <w:r w:rsidR="00EE0B82">
        <w:t>’</w:t>
      </w:r>
      <w:r w:rsidRPr="002D10EB">
        <w:t>armoire on a trouvé les beaux draps blancs</w:t>
      </w:r>
      <w:r w:rsidR="00EE0B82">
        <w:t xml:space="preserve">. </w:t>
      </w:r>
      <w:r w:rsidRPr="002D10EB">
        <w:t>On lui a joint les mains et mis entre les doigts le chapelet qui était le sien</w:t>
      </w:r>
      <w:r w:rsidR="00EE0B82">
        <w:t xml:space="preserve">. </w:t>
      </w:r>
      <w:r w:rsidRPr="002D10EB">
        <w:t>Elle n</w:t>
      </w:r>
      <w:r w:rsidR="00EE0B82">
        <w:t>’</w:t>
      </w:r>
      <w:r w:rsidRPr="002D10EB">
        <w:t>a plus son grand air d</w:t>
      </w:r>
      <w:r w:rsidR="00EE0B82">
        <w:t>’</w:t>
      </w:r>
      <w:r w:rsidRPr="002D10EB">
        <w:t>empereur romain</w:t>
      </w:r>
      <w:r w:rsidR="00EE0B82">
        <w:t xml:space="preserve">. </w:t>
      </w:r>
      <w:r w:rsidRPr="002D10EB">
        <w:t>En maigrissant</w:t>
      </w:r>
      <w:r w:rsidR="00EE0B82">
        <w:t xml:space="preserve">, </w:t>
      </w:r>
      <w:r w:rsidRPr="002D10EB">
        <w:t>elle a commencé à ressembler à Fons son cadet</w:t>
      </w:r>
      <w:r w:rsidR="00EE0B82">
        <w:t xml:space="preserve">, </w:t>
      </w:r>
      <w:r w:rsidRPr="002D10EB">
        <w:t xml:space="preserve">puis à </w:t>
      </w:r>
      <w:proofErr w:type="spellStart"/>
      <w:r w:rsidRPr="002D10EB">
        <w:t>B</w:t>
      </w:r>
      <w:r w:rsidRPr="002D10EB">
        <w:t>e</w:t>
      </w:r>
      <w:r w:rsidRPr="002D10EB">
        <w:t>nooi</w:t>
      </w:r>
      <w:proofErr w:type="spellEnd"/>
      <w:r w:rsidR="00EE0B82">
        <w:t xml:space="preserve">, </w:t>
      </w:r>
      <w:r w:rsidRPr="002D10EB">
        <w:t>le plus jeune</w:t>
      </w:r>
      <w:r w:rsidR="00EE0B82">
        <w:t xml:space="preserve">, </w:t>
      </w:r>
      <w:r w:rsidRPr="002D10EB">
        <w:t>et maintenant</w:t>
      </w:r>
      <w:r w:rsidR="00EE0B82">
        <w:t xml:space="preserve">, </w:t>
      </w:r>
      <w:r w:rsidRPr="002D10EB">
        <w:t>elle est retournée à Dieu</w:t>
      </w:r>
      <w:r w:rsidR="00EE0B82">
        <w:t xml:space="preserve">, </w:t>
      </w:r>
      <w:r w:rsidRPr="002D10EB">
        <w:t>avec la face apaisée d</w:t>
      </w:r>
      <w:r w:rsidR="00EE0B82">
        <w:t>’</w:t>
      </w:r>
      <w:r w:rsidRPr="002D10EB">
        <w:t>un tout petit enfant</w:t>
      </w:r>
      <w:r w:rsidR="00EE0B82">
        <w:t>.</w:t>
      </w:r>
    </w:p>
    <w:p w14:paraId="1BDD5DBE" w14:textId="77777777" w:rsidR="00EE0B82" w:rsidRDefault="00EE0B82" w:rsidP="003E208B">
      <w:pPr>
        <w:pStyle w:val="ParagrapheVideNormalInterligne10ptAvant0ptAprs0pt"/>
      </w:pPr>
    </w:p>
    <w:p w14:paraId="166211D3" w14:textId="77777777" w:rsidR="00EE0B82" w:rsidRDefault="00EE0B82" w:rsidP="000A7E25">
      <w:r>
        <w:t>— </w:t>
      </w:r>
      <w:r w:rsidR="000A7E25" w:rsidRPr="002D10EB">
        <w:t>J</w:t>
      </w:r>
      <w:r>
        <w:t>’</w:t>
      </w:r>
      <w:r w:rsidR="000A7E25" w:rsidRPr="002D10EB">
        <w:t>étais là</w:t>
      </w:r>
      <w:r>
        <w:t xml:space="preserve">, </w:t>
      </w:r>
      <w:r w:rsidR="000A7E25" w:rsidRPr="002D10EB">
        <w:t>dit Fons</w:t>
      </w:r>
      <w:r>
        <w:t xml:space="preserve">. </w:t>
      </w:r>
      <w:r w:rsidR="000A7E25" w:rsidRPr="002D10EB">
        <w:t>J</w:t>
      </w:r>
      <w:r>
        <w:t>’</w:t>
      </w:r>
      <w:r w:rsidR="000A7E25" w:rsidRPr="002D10EB">
        <w:t>avais un trou dans ma culotte</w:t>
      </w:r>
      <w:r>
        <w:t xml:space="preserve">, </w:t>
      </w:r>
      <w:r w:rsidR="000A7E25" w:rsidRPr="002D10EB">
        <w:t>au genou</w:t>
      </w:r>
      <w:r>
        <w:t xml:space="preserve">. </w:t>
      </w:r>
      <w:r w:rsidR="000A7E25" w:rsidRPr="002D10EB">
        <w:t>Elle regardait ce trou</w:t>
      </w:r>
      <w:r>
        <w:t xml:space="preserve">… </w:t>
      </w:r>
      <w:r w:rsidR="000A7E25" w:rsidRPr="002D10EB">
        <w:t>elle regardait</w:t>
      </w:r>
      <w:r>
        <w:t>…</w:t>
      </w:r>
    </w:p>
    <w:p w14:paraId="4B529049" w14:textId="77777777" w:rsidR="000A7E25" w:rsidRPr="002D10EB" w:rsidRDefault="000A7E25" w:rsidP="003E208B">
      <w:pPr>
        <w:pStyle w:val="ParagrapheVideNormalInterligne10ptAvant0ptAprs0pt"/>
      </w:pPr>
    </w:p>
    <w:p w14:paraId="3976290C" w14:textId="77777777" w:rsidR="00EE0B82" w:rsidRDefault="000A7E25" w:rsidP="000A7E25">
      <w:r w:rsidRPr="002D10EB">
        <w:t>Au dernier moment</w:t>
      </w:r>
      <w:r w:rsidR="00EE0B82">
        <w:t xml:space="preserve">, </w:t>
      </w:r>
      <w:r w:rsidRPr="002D10EB">
        <w:t>on ne trouva pas l</w:t>
      </w:r>
      <w:r w:rsidR="00EE0B82">
        <w:t>’</w:t>
      </w:r>
      <w:r w:rsidRPr="002D10EB">
        <w:t>eau bénite</w:t>
      </w:r>
      <w:r w:rsidR="00EE0B82">
        <w:t>.</w:t>
      </w:r>
    </w:p>
    <w:p w14:paraId="051173C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</w:t>
      </w:r>
      <w:r>
        <w:t>’</w:t>
      </w:r>
      <w:r w:rsidR="000A7E25" w:rsidRPr="002D10EB">
        <w:t>eau</w:t>
      </w:r>
      <w:r>
        <w:t xml:space="preserve">, </w:t>
      </w:r>
      <w:r w:rsidR="000A7E25" w:rsidRPr="002D10EB">
        <w:t>l</w:t>
      </w:r>
      <w:r>
        <w:t>’</w:t>
      </w:r>
      <w:r w:rsidR="000A7E25" w:rsidRPr="002D10EB">
        <w:t>eau</w:t>
      </w:r>
      <w:r>
        <w:t xml:space="preserve">, </w:t>
      </w:r>
      <w:r w:rsidR="000A7E25" w:rsidRPr="002D10EB">
        <w:t>s</w:t>
      </w:r>
      <w:r>
        <w:t>’</w:t>
      </w:r>
      <w:r w:rsidR="000A7E25" w:rsidRPr="002D10EB">
        <w:t xml:space="preserve">énervait </w:t>
      </w:r>
      <w:proofErr w:type="spellStart"/>
      <w:r w:rsidR="000A7E25" w:rsidRPr="002D10EB">
        <w:t>Benooi</w:t>
      </w:r>
      <w:proofErr w:type="spellEnd"/>
      <w:r>
        <w:t>.</w:t>
      </w:r>
    </w:p>
    <w:p w14:paraId="09923DAF" w14:textId="77777777" w:rsidR="00EE0B82" w:rsidRDefault="000A7E25" w:rsidP="000A7E25">
      <w:r w:rsidRPr="002D10EB">
        <w:t>Entendant cela</w:t>
      </w:r>
      <w:r w:rsidR="00EE0B82">
        <w:t xml:space="preserve">, </w:t>
      </w:r>
      <w:r w:rsidRPr="002D10EB">
        <w:t>Fons sortit</w:t>
      </w:r>
      <w:r w:rsidR="00EE0B82">
        <w:t xml:space="preserve">, </w:t>
      </w:r>
      <w:r w:rsidRPr="002D10EB">
        <w:t>puis revint</w:t>
      </w:r>
      <w:r w:rsidR="00EE0B82">
        <w:t xml:space="preserve">, </w:t>
      </w:r>
      <w:r w:rsidRPr="002D10EB">
        <w:t>portant</w:t>
      </w:r>
      <w:r w:rsidR="00EE0B82">
        <w:t xml:space="preserve">, </w:t>
      </w:r>
      <w:r w:rsidRPr="002D10EB">
        <w:t>à bout de bras</w:t>
      </w:r>
      <w:r w:rsidR="00EE0B82">
        <w:t xml:space="preserve">, </w:t>
      </w:r>
      <w:r w:rsidRPr="002D10EB">
        <w:t>un plein seau d</w:t>
      </w:r>
      <w:r w:rsidR="00EE0B82">
        <w:t>’</w:t>
      </w:r>
      <w:r w:rsidRPr="002D10EB">
        <w:t>eau de son puits</w:t>
      </w:r>
      <w:r w:rsidR="00EE0B82">
        <w:t>.</w:t>
      </w:r>
    </w:p>
    <w:p w14:paraId="4A550724" w14:textId="77777777" w:rsidR="000A7E25" w:rsidRPr="002D10EB" w:rsidRDefault="000A7E25" w:rsidP="003E208B">
      <w:pPr>
        <w:pStyle w:val="ParagrapheVideNormalInterligne10ptAvant0ptAprs0pt"/>
      </w:pPr>
    </w:p>
    <w:p w14:paraId="3AFFBC22" w14:textId="77777777" w:rsidR="00EE0B82" w:rsidRDefault="000A7E25" w:rsidP="000A7E25">
      <w:r w:rsidRPr="002D10EB">
        <w:t>Tandis que le Père Isidore priait</w:t>
      </w:r>
      <w:r w:rsidR="00EE0B82">
        <w:t xml:space="preserve">, </w:t>
      </w:r>
      <w:r w:rsidRPr="002D10EB">
        <w:t>elle tenait si mal son cierge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un peu de cire lui est tombé sur les paupières et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avance</w:t>
      </w:r>
      <w:r w:rsidR="00EE0B82">
        <w:t xml:space="preserve">, </w:t>
      </w:r>
      <w:r w:rsidRPr="002D10EB">
        <w:t>lui a cacheté l</w:t>
      </w:r>
      <w:r w:rsidR="00EE0B82">
        <w:t>’</w:t>
      </w:r>
      <w:r w:rsidRPr="002D10EB">
        <w:t>œil</w:t>
      </w:r>
      <w:r w:rsidR="00EE0B82">
        <w:t>.</w:t>
      </w:r>
    </w:p>
    <w:p w14:paraId="7FE125D6" w14:textId="77777777" w:rsidR="000A7E25" w:rsidRPr="002D10EB" w:rsidRDefault="000A7E25" w:rsidP="003E208B">
      <w:pPr>
        <w:pStyle w:val="ParagrapheVideNormalInterligne10ptAvant0ptAprs0pt"/>
      </w:pPr>
    </w:p>
    <w:p w14:paraId="7B757980" w14:textId="77777777" w:rsidR="00EE0B82" w:rsidRDefault="000A7E25" w:rsidP="000A7E25">
      <w:r w:rsidRPr="002D10EB">
        <w:lastRenderedPageBreak/>
        <w:t>Mélanie est morte un vendredi</w:t>
      </w:r>
      <w:r w:rsidR="00EE0B82">
        <w:t xml:space="preserve">. </w:t>
      </w:r>
      <w:r w:rsidRPr="002D10EB">
        <w:t>Pour la première fois</w:t>
      </w:r>
      <w:r w:rsidR="00EE0B82">
        <w:t xml:space="preserve">, </w:t>
      </w:r>
      <w:r w:rsidRPr="002D10EB">
        <w:t>depuis l</w:t>
      </w:r>
      <w:r w:rsidR="00EE0B82">
        <w:t>’</w:t>
      </w:r>
      <w:r w:rsidRPr="002D10EB">
        <w:t>hiver de ses grands rhumatismes</w:t>
      </w:r>
      <w:r w:rsidR="00EE0B82">
        <w:t xml:space="preserve">, </w:t>
      </w:r>
      <w:r w:rsidRPr="002D10EB">
        <w:t>Fons manquera sa chasse</w:t>
      </w:r>
      <w:r w:rsidR="00EE0B82">
        <w:t xml:space="preserve">, </w:t>
      </w:r>
      <w:r w:rsidRPr="002D10EB">
        <w:t>un dimanche</w:t>
      </w:r>
      <w:r w:rsidR="00EE0B82">
        <w:t>.</w:t>
      </w:r>
    </w:p>
    <w:p w14:paraId="64C31FF4" w14:textId="77777777" w:rsidR="000A7E25" w:rsidRPr="002D10EB" w:rsidRDefault="000A7E25" w:rsidP="003E208B">
      <w:pPr>
        <w:pStyle w:val="ParagrapheVideNormalInterligne10ptAvant0ptAprs0pt"/>
      </w:pPr>
    </w:p>
    <w:p w14:paraId="2CADC89B" w14:textId="77777777" w:rsidR="00EE0B82" w:rsidRDefault="000A7E25" w:rsidP="000A7E25">
      <w:r w:rsidRPr="002D10EB">
        <w:t>Mélanie partie</w:t>
      </w:r>
      <w:r w:rsidR="00EE0B82">
        <w:t xml:space="preserve">, </w:t>
      </w:r>
      <w:proofErr w:type="spellStart"/>
      <w:r w:rsidRPr="002D10EB">
        <w:t>Trees</w:t>
      </w:r>
      <w:proofErr w:type="spellEnd"/>
      <w:r w:rsidRPr="002D10EB">
        <w:t xml:space="preserve"> est perplexe</w:t>
      </w:r>
      <w:r w:rsidR="00EE0B82">
        <w:t xml:space="preserve">. </w:t>
      </w:r>
      <w:proofErr w:type="spellStart"/>
      <w:r w:rsidRPr="002D10EB">
        <w:t>Benooi</w:t>
      </w:r>
      <w:proofErr w:type="spellEnd"/>
      <w:r w:rsidRPr="002D10EB">
        <w:t xml:space="preserve"> se mariera-t-il</w:t>
      </w:r>
      <w:r w:rsidR="00EE0B82">
        <w:t xml:space="preserve">, </w:t>
      </w:r>
      <w:r w:rsidRPr="002D10EB">
        <w:t>ou prendra-t-on une seconde servante</w:t>
      </w:r>
      <w:r w:rsidR="00EE0B82">
        <w:t> ?</w:t>
      </w:r>
    </w:p>
    <w:p w14:paraId="21F5AA8B" w14:textId="77777777" w:rsidR="00EE0B82" w:rsidRDefault="000A7E25" w:rsidP="000A7E25">
      <w:r w:rsidRPr="002D10EB">
        <w:t>Fons ne dit rien</w:t>
      </w:r>
      <w:r w:rsidR="00EE0B82">
        <w:t xml:space="preserve">. </w:t>
      </w:r>
      <w:r w:rsidRPr="002D10EB">
        <w:t>Il a sa figure du matin</w:t>
      </w:r>
      <w:r w:rsidR="00EE0B82">
        <w:t xml:space="preserve">, </w:t>
      </w:r>
      <w:r w:rsidRPr="002D10EB">
        <w:t>quand il se lève de mauvaise humeur</w:t>
      </w:r>
      <w:r w:rsidR="00EE0B82">
        <w:t xml:space="preserve">. </w:t>
      </w:r>
      <w:r w:rsidRPr="002D10EB">
        <w:t>Comme en entrant</w:t>
      </w:r>
      <w:r w:rsidR="00EE0B82">
        <w:t xml:space="preserve">, </w:t>
      </w:r>
      <w:r w:rsidRPr="002D10EB">
        <w:t>je lui dis</w:t>
      </w:r>
      <w:r w:rsidR="00EE0B82">
        <w:t> : « </w:t>
      </w:r>
      <w:r w:rsidRPr="002D10EB">
        <w:t>Bonjour Fons</w:t>
      </w:r>
      <w:r w:rsidR="00EE0B82">
        <w:t xml:space="preserve"> », </w:t>
      </w:r>
      <w:r w:rsidRPr="002D10EB">
        <w:t>il regarde</w:t>
      </w:r>
      <w:r w:rsidR="00EE0B82">
        <w:t xml:space="preserve">, </w:t>
      </w:r>
      <w:r w:rsidRPr="002D10EB">
        <w:t>hargneux</w:t>
      </w:r>
      <w:r w:rsidR="00EE0B82">
        <w:t xml:space="preserve">, </w:t>
      </w:r>
      <w:r w:rsidRPr="002D10EB">
        <w:t>cet étranger</w:t>
      </w:r>
      <w:r w:rsidR="00EE0B82">
        <w:t>.</w:t>
      </w:r>
    </w:p>
    <w:p w14:paraId="689C4DDE" w14:textId="77777777" w:rsidR="00EE0B82" w:rsidRDefault="000A7E25" w:rsidP="000A7E25">
      <w:proofErr w:type="spellStart"/>
      <w:r w:rsidRPr="002D10EB">
        <w:t>Benooi</w:t>
      </w:r>
      <w:proofErr w:type="spellEnd"/>
      <w:r w:rsidRPr="002D10EB">
        <w:t xml:space="preserve"> est moins rude</w:t>
      </w:r>
      <w:r w:rsidR="00EE0B82">
        <w:t xml:space="preserve"> : </w:t>
      </w:r>
      <w:r w:rsidRPr="002D10EB">
        <w:t>il a les yeux rouges</w:t>
      </w:r>
      <w:r w:rsidR="00EE0B82">
        <w:t xml:space="preserve">. </w:t>
      </w:r>
      <w:r w:rsidRPr="002D10EB">
        <w:t>Mais ce ne sont pas des larmes</w:t>
      </w:r>
      <w:r w:rsidR="00EE0B82">
        <w:t xml:space="preserve"> ; </w:t>
      </w:r>
      <w:r w:rsidRPr="002D10EB">
        <w:t>c</w:t>
      </w:r>
      <w:r w:rsidR="00EE0B82">
        <w:t>’</w:t>
      </w:r>
      <w:r w:rsidRPr="002D10EB">
        <w:t>est son cigare</w:t>
      </w:r>
      <w:r w:rsidR="00EE0B82">
        <w:t xml:space="preserve">. </w:t>
      </w:r>
      <w:r w:rsidRPr="002D10EB">
        <w:t>Voyez</w:t>
      </w:r>
      <w:r w:rsidR="00EE0B82">
        <w:t xml:space="preserve"> : </w:t>
      </w:r>
      <w:r w:rsidRPr="002D10EB">
        <w:t>il fume comme tous les jours</w:t>
      </w:r>
      <w:r w:rsidR="00EE0B82">
        <w:t xml:space="preserve"> ; </w:t>
      </w:r>
      <w:r w:rsidRPr="002D10EB">
        <w:t>plus</w:t>
      </w:r>
      <w:r w:rsidR="00EE0B82">
        <w:t xml:space="preserve">, </w:t>
      </w:r>
      <w:r w:rsidRPr="002D10EB">
        <w:t>puisqu</w:t>
      </w:r>
      <w:r w:rsidR="00EE0B82">
        <w:t>’</w:t>
      </w:r>
      <w:r w:rsidRPr="002D10EB">
        <w:t>il reste à ne rien faire</w:t>
      </w:r>
      <w:r w:rsidR="00EE0B82">
        <w:t xml:space="preserve">. </w:t>
      </w:r>
      <w:r w:rsidRPr="002D10EB">
        <w:t>Et pour aller plus vite</w:t>
      </w:r>
      <w:r w:rsidR="00EE0B82">
        <w:t xml:space="preserve">, </w:t>
      </w:r>
      <w:r w:rsidRPr="002D10EB">
        <w:t>pendant que son cigare brûle par un bout</w:t>
      </w:r>
      <w:r w:rsidR="00EE0B82">
        <w:t xml:space="preserve">, </w:t>
      </w:r>
      <w:r w:rsidRPr="002D10EB">
        <w:t>de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il le mâche</w:t>
      </w:r>
      <w:r w:rsidR="00EE0B82">
        <w:t>.</w:t>
      </w:r>
    </w:p>
    <w:p w14:paraId="4F642067" w14:textId="77777777" w:rsidR="000A7E25" w:rsidRPr="002D10EB" w:rsidRDefault="000A7E25" w:rsidP="003E208B">
      <w:pPr>
        <w:pStyle w:val="ParagrapheVideNormalInterligne10ptAvant0ptAprs0pt"/>
      </w:pPr>
    </w:p>
    <w:p w14:paraId="4F3BF8B1" w14:textId="77777777" w:rsidR="00EE0B82" w:rsidRDefault="000A7E25" w:rsidP="000A7E25">
      <w:r w:rsidRPr="002D10EB">
        <w:t>Ernest et Jérôme</w:t>
      </w:r>
      <w:r w:rsidR="00EE0B82">
        <w:t xml:space="preserve">, </w:t>
      </w:r>
      <w:r w:rsidRPr="002D10EB">
        <w:t>les deux frères citadins</w:t>
      </w:r>
      <w:r w:rsidR="00EE0B82">
        <w:t xml:space="preserve">, </w:t>
      </w:r>
      <w:r w:rsidRPr="002D10EB">
        <w:t>descendent du même train</w:t>
      </w:r>
      <w:r w:rsidR="00EE0B82">
        <w:t xml:space="preserve">. </w:t>
      </w:r>
      <w:r w:rsidRPr="002D10EB">
        <w:t>Ils sont en deuil de ville</w:t>
      </w:r>
      <w:r w:rsidR="00EE0B82">
        <w:t xml:space="preserve">, </w:t>
      </w:r>
      <w:r w:rsidRPr="002D10EB">
        <w:t>costumes noirs</w:t>
      </w:r>
      <w:r w:rsidR="00EE0B82">
        <w:t xml:space="preserve">, </w:t>
      </w:r>
      <w:r w:rsidRPr="002D10EB">
        <w:t>ma</w:t>
      </w:r>
      <w:r w:rsidRPr="002D10EB">
        <w:t>n</w:t>
      </w:r>
      <w:r w:rsidRPr="002D10EB">
        <w:t>chettes</w:t>
      </w:r>
      <w:r w:rsidR="00EE0B82">
        <w:t xml:space="preserve">, </w:t>
      </w:r>
      <w:r w:rsidRPr="002D10EB">
        <w:t>large crêpe au chapeau</w:t>
      </w:r>
      <w:r w:rsidR="00EE0B82">
        <w:t xml:space="preserve">. </w:t>
      </w:r>
      <w:r w:rsidRPr="002D10EB">
        <w:t>En route</w:t>
      </w:r>
      <w:r w:rsidR="00EE0B82">
        <w:t xml:space="preserve">, </w:t>
      </w:r>
      <w:r w:rsidRPr="002D10EB">
        <w:t>ils ont dû s</w:t>
      </w:r>
      <w:r w:rsidR="00EE0B82">
        <w:t>’</w:t>
      </w:r>
      <w:r w:rsidRPr="002D10EB">
        <w:t>entretenir de l</w:t>
      </w:r>
      <w:r w:rsidR="00EE0B82">
        <w:t>’</w:t>
      </w:r>
      <w:r w:rsidRPr="002D10EB">
        <w:t>héritage</w:t>
      </w:r>
      <w:r w:rsidR="00EE0B82">
        <w:t xml:space="preserve">. </w:t>
      </w:r>
      <w:r w:rsidRPr="002D10EB">
        <w:t>Mais je sais que Fons</w:t>
      </w:r>
      <w:r w:rsidR="00EE0B82">
        <w:t xml:space="preserve">, </w:t>
      </w:r>
      <w:r w:rsidRPr="002D10EB">
        <w:t xml:space="preserve">Mélanie et </w:t>
      </w:r>
      <w:proofErr w:type="spellStart"/>
      <w:r w:rsidRPr="002D10EB">
        <w:t>Benooi</w:t>
      </w:r>
      <w:proofErr w:type="spellEnd"/>
      <w:r w:rsidRPr="002D10EB">
        <w:t xml:space="preserve"> ont pris leurs précautions et que ce qu</w:t>
      </w:r>
      <w:r w:rsidR="00EE0B82">
        <w:t>’</w:t>
      </w:r>
      <w:r w:rsidRPr="002D10EB">
        <w:t>ils ont gagné à eux trois n</w:t>
      </w:r>
      <w:r w:rsidR="00EE0B82">
        <w:t>’</w:t>
      </w:r>
      <w:r w:rsidRPr="002D10EB">
        <w:t>ira pas aux deux autres</w:t>
      </w:r>
      <w:r w:rsidR="00EE0B82">
        <w:t>.</w:t>
      </w:r>
    </w:p>
    <w:p w14:paraId="4AC08002" w14:textId="77777777" w:rsidR="000A7E25" w:rsidRPr="002D10EB" w:rsidRDefault="000A7E25" w:rsidP="003E208B">
      <w:pPr>
        <w:pStyle w:val="ParagrapheVideNormalInterligne10ptAvant0ptAprs0pt"/>
      </w:pPr>
    </w:p>
    <w:p w14:paraId="55FBA12B" w14:textId="77777777" w:rsidR="00EE0B82" w:rsidRDefault="000A7E25" w:rsidP="000A7E25">
      <w:r w:rsidRPr="002D10EB">
        <w:t>Pour le chapelet du soir</w:t>
      </w:r>
      <w:r w:rsidR="00EE0B82">
        <w:t xml:space="preserve">, </w:t>
      </w:r>
      <w:r w:rsidRPr="002D10EB">
        <w:t>les voisins sont tous là</w:t>
      </w:r>
      <w:r w:rsidR="00EE0B82">
        <w:t xml:space="preserve">, </w:t>
      </w:r>
      <w:r w:rsidRPr="002D10EB">
        <w:t>pieds nus ou sur les chaussettes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Gille</w:t>
      </w:r>
      <w:r w:rsidR="00EE0B82">
        <w:t xml:space="preserve">, </w:t>
      </w:r>
      <w:r w:rsidRPr="002D10EB">
        <w:t>le boiteux</w:t>
      </w:r>
      <w:r w:rsidR="00EE0B82">
        <w:t xml:space="preserve">, </w:t>
      </w:r>
      <w:r w:rsidRPr="002D10EB">
        <w:t>qui récite les prières</w:t>
      </w:r>
      <w:r w:rsidR="00EE0B82">
        <w:t xml:space="preserve">. </w:t>
      </w:r>
      <w:r w:rsidRPr="002D10EB">
        <w:t>À la fin comme il annonce</w:t>
      </w:r>
      <w:r w:rsidR="00EE0B82">
        <w:t> : « </w:t>
      </w:r>
      <w:r w:rsidRPr="002D10EB">
        <w:t xml:space="preserve">Un </w:t>
      </w:r>
      <w:r w:rsidRPr="00915759">
        <w:rPr>
          <w:i/>
        </w:rPr>
        <w:t>Ave Maria</w:t>
      </w:r>
      <w:r w:rsidRPr="002D10EB">
        <w:t xml:space="preserve"> pour celui d</w:t>
      </w:r>
      <w:r w:rsidR="00EE0B82">
        <w:t>’</w:t>
      </w:r>
      <w:r w:rsidRPr="002D10EB">
        <w:t>entre nous qui mourra le premier</w:t>
      </w:r>
      <w:r w:rsidR="00EE0B82">
        <w:t xml:space="preserve"> », </w:t>
      </w:r>
      <w:r w:rsidRPr="002D10EB">
        <w:t>Vader lève la tête et r</w:t>
      </w:r>
      <w:r w:rsidRPr="002D10EB">
        <w:t>e</w:t>
      </w:r>
      <w:r w:rsidRPr="002D10EB">
        <w:t>garde les enfants qui lui restent</w:t>
      </w:r>
      <w:r w:rsidR="00EE0B82">
        <w:t xml:space="preserve">. </w:t>
      </w:r>
      <w:r w:rsidRPr="002D10EB">
        <w:t>À qui le tour</w:t>
      </w:r>
      <w:r w:rsidR="00EE0B82">
        <w:t> ?</w:t>
      </w:r>
    </w:p>
    <w:p w14:paraId="3162E3A9" w14:textId="77777777" w:rsidR="000A7E25" w:rsidRPr="002D10EB" w:rsidRDefault="000A7E25" w:rsidP="003E208B">
      <w:pPr>
        <w:pStyle w:val="ParagrapheVideNormalInterligne10ptAvant0ptAprs0pt"/>
      </w:pPr>
    </w:p>
    <w:p w14:paraId="39C49998" w14:textId="77777777" w:rsidR="00EE0B82" w:rsidRDefault="000A7E25" w:rsidP="000A7E25">
      <w:r w:rsidRPr="002D10EB">
        <w:t>Qui sonnera les cloches</w:t>
      </w:r>
      <w:r w:rsidR="00EE0B82">
        <w:t xml:space="preserve"> ? </w:t>
      </w:r>
      <w:r w:rsidRPr="002D10EB">
        <w:t>Suivant les lois du voisinage</w:t>
      </w:r>
      <w:r w:rsidR="00EE0B82">
        <w:t xml:space="preserve">, </w:t>
      </w:r>
      <w:r w:rsidRPr="002D10EB">
        <w:t>ce serait moi</w:t>
      </w:r>
      <w:r w:rsidR="00EE0B82">
        <w:t xml:space="preserve">. </w:t>
      </w:r>
      <w:r w:rsidRPr="002D10EB">
        <w:t>On n</w:t>
      </w:r>
      <w:r w:rsidR="00EE0B82">
        <w:t>’</w:t>
      </w:r>
      <w:r w:rsidRPr="002D10EB">
        <w:t xml:space="preserve">ose me le demander et je ne veux pas </w:t>
      </w:r>
      <w:r w:rsidRPr="002D10EB">
        <w:lastRenderedPageBreak/>
        <w:t>m</w:t>
      </w:r>
      <w:r w:rsidR="00EE0B82">
        <w:t>’</w:t>
      </w:r>
      <w:r w:rsidRPr="002D10EB">
        <w:t>offrir</w:t>
      </w:r>
      <w:r w:rsidR="00EE0B82">
        <w:t xml:space="preserve">. </w:t>
      </w:r>
      <w:r w:rsidRPr="002D10EB">
        <w:t>Les bras me tomberaient à tirer sur les cordes</w:t>
      </w:r>
      <w:r w:rsidR="00EE0B82">
        <w:t xml:space="preserve">, </w:t>
      </w:r>
      <w:r w:rsidRPr="002D10EB">
        <w:t>tandis que la pauvre Mélanie passerait près de moi</w:t>
      </w:r>
      <w:r w:rsidR="00EE0B82">
        <w:t xml:space="preserve">, </w:t>
      </w:r>
      <w:r w:rsidRPr="002D10EB">
        <w:t>dans sa boîte</w:t>
      </w:r>
      <w:r w:rsidR="00EE0B82">
        <w:t>.</w:t>
      </w:r>
    </w:p>
    <w:p w14:paraId="464535D5" w14:textId="77777777" w:rsidR="000A7E25" w:rsidRPr="002D10EB" w:rsidRDefault="000A7E25" w:rsidP="003E208B">
      <w:pPr>
        <w:pStyle w:val="ParagrapheVideNormalInterligne10ptAvant0ptAprs0pt"/>
      </w:pPr>
    </w:p>
    <w:p w14:paraId="682F0F82" w14:textId="77777777" w:rsidR="00EE0B82" w:rsidRDefault="000A7E25" w:rsidP="000A7E25">
      <w:r w:rsidRPr="002D10EB">
        <w:t>Dans la cour</w:t>
      </w:r>
      <w:r w:rsidR="00EE0B82">
        <w:t xml:space="preserve">, </w:t>
      </w:r>
      <w:r w:rsidRPr="002D10EB">
        <w:t>on attend l</w:t>
      </w:r>
      <w:r w:rsidR="00EE0B82">
        <w:t>’</w:t>
      </w:r>
      <w:r w:rsidRPr="002D10EB">
        <w:t>heure de lever le cercueil</w:t>
      </w:r>
      <w:r w:rsidR="00EE0B82">
        <w:t xml:space="preserve">. </w:t>
      </w:r>
      <w:r w:rsidRPr="002D10EB">
        <w:t>Il fait un chaud soleil de fin d</w:t>
      </w:r>
      <w:r w:rsidR="00EE0B82">
        <w:t>’</w:t>
      </w:r>
      <w:r w:rsidRPr="002D10EB">
        <w:t>août</w:t>
      </w:r>
      <w:r w:rsidR="00EE0B82">
        <w:t xml:space="preserve">. </w:t>
      </w:r>
      <w:r w:rsidRPr="002D10EB">
        <w:t>Huit jours de plus</w:t>
      </w:r>
      <w:r w:rsidR="00EE0B82">
        <w:t xml:space="preserve">, </w:t>
      </w:r>
      <w:r w:rsidRPr="002D10EB">
        <w:t>les raisins étaient mûrs</w:t>
      </w:r>
      <w:r w:rsidR="00EE0B82">
        <w:t xml:space="preserve">. </w:t>
      </w:r>
      <w:r w:rsidRPr="002D10EB">
        <w:t>Pas de soupe aux raisins</w:t>
      </w:r>
      <w:r w:rsidR="00EE0B82">
        <w:t xml:space="preserve">, </w:t>
      </w:r>
      <w:r w:rsidRPr="002D10EB">
        <w:t>cette année</w:t>
      </w:r>
      <w:r w:rsidR="00EE0B82">
        <w:t xml:space="preserve"> ! </w:t>
      </w:r>
      <w:r w:rsidRPr="002D10EB">
        <w:t>Black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on tient enfermé</w:t>
      </w:r>
      <w:r w:rsidR="00EE0B82">
        <w:t xml:space="preserve">, </w:t>
      </w:r>
      <w:r w:rsidRPr="002D10EB">
        <w:t>hurle derrière une porte</w:t>
      </w:r>
      <w:r w:rsidR="00EE0B82">
        <w:t xml:space="preserve">. </w:t>
      </w:r>
      <w:r w:rsidRPr="002D10EB">
        <w:t>Il y a beaucoup de monde</w:t>
      </w:r>
      <w:r w:rsidR="00EE0B82">
        <w:t xml:space="preserve">. </w:t>
      </w:r>
      <w:r w:rsidRPr="002D10EB">
        <w:t>Avec son coude</w:t>
      </w:r>
      <w:r w:rsidR="00EE0B82">
        <w:t xml:space="preserve">, </w:t>
      </w:r>
      <w:proofErr w:type="spellStart"/>
      <w:r w:rsidRPr="002D10EB">
        <w:t>Trees</w:t>
      </w:r>
      <w:proofErr w:type="spellEnd"/>
      <w:r w:rsidR="00EE0B82">
        <w:t xml:space="preserve">, </w:t>
      </w:r>
      <w:r w:rsidRPr="002D10EB">
        <w:t>qui est en sabots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ouvre un chemin jusqu</w:t>
      </w:r>
      <w:r w:rsidR="00EE0B82">
        <w:t>’</w:t>
      </w:r>
      <w:r w:rsidRPr="002D10EB">
        <w:t>au puits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où elle tire un seau pour ses bêtes</w:t>
      </w:r>
      <w:r w:rsidR="00EE0B82">
        <w:t>…</w:t>
      </w:r>
    </w:p>
    <w:p w14:paraId="7072D3FA" w14:textId="77777777" w:rsidR="00EE0B82" w:rsidRDefault="000A7E25" w:rsidP="000A7E25">
      <w:r w:rsidRPr="002D10EB">
        <w:t>Voici la charrette</w:t>
      </w:r>
      <w:r w:rsidR="00EE0B82">
        <w:t>.</w:t>
      </w:r>
    </w:p>
    <w:p w14:paraId="003B114A" w14:textId="77777777" w:rsidR="000A7E25" w:rsidRPr="002D10EB" w:rsidRDefault="000A7E25" w:rsidP="003E208B">
      <w:pPr>
        <w:pStyle w:val="ParagrapheVideNormalInterligne10ptAvant0ptAprs0pt"/>
      </w:pPr>
    </w:p>
    <w:p w14:paraId="7512F3E9" w14:textId="77777777" w:rsidR="00EE0B82" w:rsidRDefault="000A7E25" w:rsidP="000A7E25">
      <w:r w:rsidRPr="002D10EB">
        <w:t>Vader file en avant</w:t>
      </w:r>
      <w:r w:rsidR="00EE0B82">
        <w:t xml:space="preserve">, </w:t>
      </w:r>
      <w:r w:rsidRPr="002D10EB">
        <w:t>par le train</w:t>
      </w:r>
      <w:r w:rsidR="00EE0B82">
        <w:t xml:space="preserve">, </w:t>
      </w:r>
      <w:r w:rsidRPr="002D10EB">
        <w:t>jusqu</w:t>
      </w:r>
      <w:r w:rsidR="00EE0B82">
        <w:t>’</w:t>
      </w:r>
      <w:r w:rsidRPr="002D10EB">
        <w:t>au village</w:t>
      </w:r>
      <w:r w:rsidR="00EE0B82">
        <w:t xml:space="preserve">. </w:t>
      </w:r>
      <w:r w:rsidRPr="002D10EB">
        <w:t>Il a son costume brun des dimanches</w:t>
      </w:r>
      <w:r w:rsidR="00EE0B82">
        <w:t xml:space="preserve">, </w:t>
      </w:r>
      <w:r w:rsidRPr="002D10EB">
        <w:t>ses sabots</w:t>
      </w:r>
      <w:r w:rsidR="00EE0B82">
        <w:t xml:space="preserve">, </w:t>
      </w:r>
      <w:r w:rsidRPr="002D10EB">
        <w:t>sa canne</w:t>
      </w:r>
      <w:r w:rsidR="00EE0B82">
        <w:t xml:space="preserve">. </w:t>
      </w:r>
      <w:r w:rsidRPr="002D10EB">
        <w:t>Il choisit sa voiture</w:t>
      </w:r>
      <w:r w:rsidR="00EE0B82">
        <w:t> :</w:t>
      </w:r>
    </w:p>
    <w:p w14:paraId="73241C0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Un coup de main</w:t>
      </w:r>
      <w:r>
        <w:t xml:space="preserve">, </w:t>
      </w:r>
      <w:r w:rsidR="000A7E25" w:rsidRPr="002D10EB">
        <w:t>Vader</w:t>
      </w:r>
      <w:r>
        <w:t> ?</w:t>
      </w:r>
    </w:p>
    <w:p w14:paraId="4B54B78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Laissez donc</w:t>
      </w:r>
      <w:r>
        <w:t xml:space="preserve">, </w:t>
      </w:r>
      <w:r w:rsidR="000A7E25" w:rsidRPr="002D10EB">
        <w:t>dit Vader</w:t>
      </w:r>
      <w:r>
        <w:t>.</w:t>
      </w:r>
    </w:p>
    <w:p w14:paraId="0C116E51" w14:textId="77777777" w:rsidR="00EE0B82" w:rsidRDefault="000A7E25" w:rsidP="000A7E25">
      <w:r w:rsidRPr="002D10EB">
        <w:t>Il est vivant</w:t>
      </w:r>
      <w:r w:rsidR="00EE0B82">
        <w:t xml:space="preserve">, </w:t>
      </w:r>
      <w:r w:rsidRPr="002D10EB">
        <w:t>lui</w:t>
      </w:r>
      <w:r w:rsidR="00EE0B82">
        <w:t xml:space="preserve"> : </w:t>
      </w:r>
      <w:r w:rsidRPr="002D10EB">
        <w:t>pas besoin qu</w:t>
      </w:r>
      <w:r w:rsidR="00EE0B82">
        <w:t>’</w:t>
      </w:r>
      <w:r w:rsidRPr="002D10EB">
        <w:t>on le hisse</w:t>
      </w:r>
      <w:r w:rsidR="00EE0B82">
        <w:t>.</w:t>
      </w:r>
    </w:p>
    <w:p w14:paraId="13C1DCB7" w14:textId="77777777" w:rsidR="000A7E25" w:rsidRPr="002D10EB" w:rsidRDefault="000A7E25" w:rsidP="003E208B">
      <w:pPr>
        <w:pStyle w:val="ParagrapheVideNormalInterligne10ptAvant0ptAprs0pt"/>
      </w:pPr>
    </w:p>
    <w:p w14:paraId="0F3D104E" w14:textId="77777777" w:rsidR="00EE0B82" w:rsidRDefault="000A7E25" w:rsidP="000A7E25">
      <w:r w:rsidRPr="002D10EB">
        <w:t>C</w:t>
      </w:r>
      <w:r w:rsidR="00EE0B82">
        <w:t>’</w:t>
      </w:r>
      <w:r w:rsidRPr="002D10EB">
        <w:t>est Guido qui mène la charrette</w:t>
      </w:r>
      <w:r w:rsidR="00EE0B82">
        <w:t xml:space="preserve">, </w:t>
      </w:r>
      <w:r w:rsidRPr="002D10EB">
        <w:t>les Trappistes ont prêté un cheval</w:t>
      </w:r>
      <w:r w:rsidR="00EE0B82">
        <w:t xml:space="preserve"> : </w:t>
      </w:r>
      <w:r w:rsidRPr="002D10EB">
        <w:t>il ne conviendrait pas que Lice</w:t>
      </w:r>
      <w:r w:rsidR="00EE0B82">
        <w:t xml:space="preserve">, </w:t>
      </w:r>
      <w:r w:rsidRPr="002D10EB">
        <w:t>la jument</w:t>
      </w:r>
      <w:r w:rsidR="00EE0B82">
        <w:t xml:space="preserve">, </w:t>
      </w:r>
      <w:r w:rsidRPr="002D10EB">
        <w:t>traîne sa maîtresse</w:t>
      </w:r>
      <w:r w:rsidR="00EE0B82">
        <w:t xml:space="preserve">. </w:t>
      </w:r>
      <w:r w:rsidRPr="002D10EB">
        <w:t>On marche très vite</w:t>
      </w:r>
      <w:r w:rsidR="00EE0B82">
        <w:t xml:space="preserve">, </w:t>
      </w:r>
      <w:r w:rsidRPr="002D10EB">
        <w:t>comme toujours</w:t>
      </w:r>
      <w:r w:rsidR="00EE0B82">
        <w:t>.</w:t>
      </w:r>
    </w:p>
    <w:p w14:paraId="34A7402D" w14:textId="77777777" w:rsidR="00EE0B82" w:rsidRDefault="000A7E25" w:rsidP="000A7E25">
      <w:r w:rsidRPr="002D10EB">
        <w:t>Devant ma maison</w:t>
      </w:r>
      <w:r w:rsidR="00EE0B82">
        <w:t xml:space="preserve">, </w:t>
      </w:r>
      <w:r w:rsidRPr="002D10EB">
        <w:t>Marie</w:t>
      </w:r>
      <w:r w:rsidR="00EE0B82">
        <w:t xml:space="preserve">, </w:t>
      </w:r>
      <w:r w:rsidRPr="002D10EB">
        <w:t>qui attendait sur la porte</w:t>
      </w:r>
      <w:r w:rsidR="00EE0B82">
        <w:t xml:space="preserve">, </w:t>
      </w:r>
      <w:r w:rsidRPr="002D10EB">
        <w:t>nous rattrape et</w:t>
      </w:r>
      <w:r w:rsidR="00EE0B82">
        <w:t xml:space="preserve">, </w:t>
      </w:r>
      <w:r w:rsidRPr="002D10EB">
        <w:t>sans me regarder</w:t>
      </w:r>
      <w:r w:rsidR="00EE0B82">
        <w:t xml:space="preserve">, </w:t>
      </w:r>
      <w:r w:rsidRPr="002D10EB">
        <w:t>se joint aux groupes des femmes</w:t>
      </w:r>
      <w:r w:rsidR="00EE0B82">
        <w:t>.</w:t>
      </w:r>
    </w:p>
    <w:p w14:paraId="0F55CEE6" w14:textId="77777777" w:rsidR="000A7E25" w:rsidRPr="002D10EB" w:rsidRDefault="000A7E25" w:rsidP="003E208B">
      <w:pPr>
        <w:pStyle w:val="ParagrapheVideNormalInterligne10ptAvant0ptAprs0pt"/>
      </w:pPr>
    </w:p>
    <w:p w14:paraId="69EF0B25" w14:textId="77777777" w:rsidR="00EE0B82" w:rsidRDefault="000A7E25" w:rsidP="000A7E25">
      <w:r w:rsidRPr="002D10EB">
        <w:t>Mélanie nous aimait beaucoup</w:t>
      </w:r>
      <w:r w:rsidR="00EE0B82">
        <w:t xml:space="preserve">. </w:t>
      </w:r>
      <w:r w:rsidRPr="002D10EB">
        <w:t>Elle était si bonne</w:t>
      </w:r>
      <w:r w:rsidR="00EE0B82">
        <w:t xml:space="preserve">, </w:t>
      </w:r>
      <w:r w:rsidRPr="002D10EB">
        <w:t>que</w:t>
      </w:r>
      <w:r w:rsidR="00EE0B82">
        <w:t xml:space="preserve">, </w:t>
      </w:r>
      <w:r w:rsidRPr="002D10EB">
        <w:t>puisqu</w:t>
      </w:r>
      <w:r w:rsidR="00EE0B82">
        <w:t>’</w:t>
      </w:r>
      <w:r w:rsidRPr="002D10EB">
        <w:t>elle est morte</w:t>
      </w:r>
      <w:r w:rsidR="00EE0B82">
        <w:t xml:space="preserve">, </w:t>
      </w:r>
      <w:r w:rsidRPr="002D10EB">
        <w:t>il faut bien qu</w:t>
      </w:r>
      <w:r w:rsidR="00EE0B82">
        <w:t>’</w:t>
      </w:r>
      <w:r w:rsidRPr="002D10EB">
        <w:t>il y ait un paradis</w:t>
      </w:r>
      <w:r w:rsidR="00EE0B82">
        <w:t xml:space="preserve">. </w:t>
      </w:r>
      <w:r w:rsidRPr="002D10EB">
        <w:t xml:space="preserve">Elle </w:t>
      </w:r>
      <w:r w:rsidRPr="002D10EB">
        <w:lastRenderedPageBreak/>
        <w:t>bourrait Marie de fromage</w:t>
      </w:r>
      <w:r w:rsidR="00EE0B82">
        <w:t xml:space="preserve">, </w:t>
      </w:r>
      <w:r w:rsidRPr="002D10EB">
        <w:t>à l</w:t>
      </w:r>
      <w:r w:rsidR="00EE0B82">
        <w:t>’</w:t>
      </w:r>
      <w:r w:rsidRPr="002D10EB">
        <w:t>en rendre malade</w:t>
      </w:r>
      <w:r w:rsidR="00EE0B82">
        <w:t xml:space="preserve">, </w:t>
      </w:r>
      <w:r w:rsidRPr="002D10EB">
        <w:t>parce que M</w:t>
      </w:r>
      <w:r w:rsidRPr="002D10EB">
        <w:t>a</w:t>
      </w:r>
      <w:r w:rsidRPr="002D10EB">
        <w:t>rie avait dit</w:t>
      </w:r>
      <w:r w:rsidR="00EE0B82">
        <w:t> :</w:t>
      </w:r>
    </w:p>
    <w:p w14:paraId="128B701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raffole du fromage</w:t>
      </w:r>
      <w:r>
        <w:t>.</w:t>
      </w:r>
    </w:p>
    <w:p w14:paraId="0A591B66" w14:textId="77777777" w:rsidR="00EE0B82" w:rsidRDefault="00EE0B82" w:rsidP="000A7E25">
      <w:r>
        <w:rPr>
          <w:rFonts w:eastAsia="Georgia"/>
        </w:rPr>
        <w:t>— 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disait-elle</w:t>
      </w:r>
      <w:r>
        <w:t xml:space="preserve">, </w:t>
      </w:r>
      <w:r w:rsidR="000A7E25" w:rsidRPr="002D10EB">
        <w:t>portez donc à Monsieur ce pot de confiture</w:t>
      </w:r>
      <w:r>
        <w:t>.</w:t>
      </w:r>
    </w:p>
    <w:p w14:paraId="177CCC22" w14:textId="77777777" w:rsidR="00EE0B82" w:rsidRDefault="000A7E25" w:rsidP="000A7E25">
      <w:r w:rsidRPr="002D10EB">
        <w:t>Elle-même n</w:t>
      </w:r>
      <w:r w:rsidR="00EE0B82">
        <w:t>’</w:t>
      </w:r>
      <w:r w:rsidRPr="002D10EB">
        <w:t>eût pas osé</w:t>
      </w:r>
      <w:r w:rsidR="00EE0B82">
        <w:t>.</w:t>
      </w:r>
    </w:p>
    <w:p w14:paraId="29AFF10C" w14:textId="77777777" w:rsidR="00EE0B82" w:rsidRDefault="000A7E25" w:rsidP="000A7E25">
      <w:r w:rsidRPr="002D10EB">
        <w:t>Elle disait aussi</w:t>
      </w:r>
      <w:r w:rsidR="00EE0B82">
        <w:t> :</w:t>
      </w:r>
    </w:p>
    <w:p w14:paraId="5DBF11C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Monsieur est un si brave homme</w:t>
      </w:r>
      <w:r>
        <w:t>.</w:t>
      </w:r>
    </w:p>
    <w:p w14:paraId="0619F6E2" w14:textId="77777777" w:rsidR="00EE0B82" w:rsidRDefault="000A7E25" w:rsidP="000A7E25">
      <w:r w:rsidRPr="002D10EB">
        <w:t>Elle y mettait beaucoup du sien</w:t>
      </w:r>
      <w:r w:rsidR="00EE0B82">
        <w:t>…</w:t>
      </w:r>
    </w:p>
    <w:p w14:paraId="2D20EBAF" w14:textId="77777777" w:rsidR="00EE0B82" w:rsidRDefault="000A7E25" w:rsidP="000A7E25">
      <w:r w:rsidRPr="002D10EB">
        <w:t>Et maintenant</w:t>
      </w:r>
      <w:r w:rsidR="00EE0B82">
        <w:t xml:space="preserve">, </w:t>
      </w:r>
      <w:r w:rsidRPr="002D10EB">
        <w:t>voilà</w:t>
      </w:r>
      <w:r w:rsidR="00EE0B82">
        <w:t> !</w:t>
      </w:r>
    </w:p>
    <w:p w14:paraId="62FE5929" w14:textId="77777777" w:rsidR="000A7E25" w:rsidRPr="002D10EB" w:rsidRDefault="000A7E25" w:rsidP="003E208B">
      <w:pPr>
        <w:pStyle w:val="ParagrapheVideNormalInterligne10ptAvant0ptAprs0pt"/>
      </w:pPr>
    </w:p>
    <w:p w14:paraId="52AF69C3" w14:textId="77777777" w:rsidR="00EE0B82" w:rsidRDefault="000A7E25" w:rsidP="000A7E25">
      <w:r w:rsidRPr="002D10EB">
        <w:t>À l</w:t>
      </w:r>
      <w:r w:rsidR="00EE0B82">
        <w:t>’</w:t>
      </w:r>
      <w:r w:rsidRPr="002D10EB">
        <w:t>église</w:t>
      </w:r>
      <w:r w:rsidR="00EE0B82">
        <w:t xml:space="preserve">, </w:t>
      </w:r>
      <w:r w:rsidRPr="002D10EB">
        <w:t>quand on apporte Mélanie</w:t>
      </w:r>
      <w:r w:rsidR="00EE0B82">
        <w:t xml:space="preserve">, </w:t>
      </w:r>
      <w:r w:rsidRPr="002D10EB">
        <w:t>Vader</w:t>
      </w:r>
      <w:r w:rsidR="00EE0B82">
        <w:t xml:space="preserve">, </w:t>
      </w:r>
      <w:r w:rsidRPr="002D10EB">
        <w:t>déjà à sa place</w:t>
      </w:r>
      <w:r w:rsidR="00EE0B82">
        <w:t xml:space="preserve">, </w:t>
      </w:r>
      <w:r w:rsidRPr="002D10EB">
        <w:t>se met debout comme pour l</w:t>
      </w:r>
      <w:r w:rsidR="00EE0B82">
        <w:t>’</w:t>
      </w:r>
      <w:r w:rsidRPr="002D10EB">
        <w:t>arrivée d</w:t>
      </w:r>
      <w:r w:rsidR="00EE0B82">
        <w:t>’</w:t>
      </w:r>
      <w:r w:rsidRPr="002D10EB">
        <w:t>un grand perso</w:t>
      </w:r>
      <w:r w:rsidRPr="002D10EB">
        <w:t>n</w:t>
      </w:r>
      <w:r w:rsidRPr="002D10EB">
        <w:t>nage</w:t>
      </w:r>
      <w:r w:rsidR="00EE0B82">
        <w:t xml:space="preserve">. </w:t>
      </w:r>
      <w:r w:rsidRPr="002D10EB">
        <w:t>Il va le premier pour l</w:t>
      </w:r>
      <w:r w:rsidR="00EE0B82">
        <w:t>’</w:t>
      </w:r>
      <w:r w:rsidRPr="002D10EB">
        <w:t>Offrande</w:t>
      </w:r>
      <w:r w:rsidR="00EE0B82">
        <w:t xml:space="preserve">. </w:t>
      </w:r>
      <w:r w:rsidRPr="002D10EB">
        <w:t>Il a laissé sa canne et marche à petits pas</w:t>
      </w:r>
      <w:r w:rsidR="00EE0B82">
        <w:t xml:space="preserve">, </w:t>
      </w:r>
      <w:r w:rsidRPr="002D10EB">
        <w:t>un sabot devant l</w:t>
      </w:r>
      <w:r w:rsidR="00EE0B82">
        <w:t>’</w:t>
      </w:r>
      <w:r w:rsidRPr="002D10EB">
        <w:t>autre</w:t>
      </w:r>
      <w:r w:rsidR="00EE0B82">
        <w:t xml:space="preserve">. </w:t>
      </w:r>
      <w:r w:rsidRPr="002D10EB">
        <w:t>Tout le défilé doit marcher comme lui</w:t>
      </w:r>
      <w:r w:rsidR="00EE0B82">
        <w:t>.</w:t>
      </w:r>
    </w:p>
    <w:p w14:paraId="2E793EF3" w14:textId="77777777" w:rsidR="00EE0B82" w:rsidRDefault="000A7E25" w:rsidP="000A7E25">
      <w:r w:rsidRPr="002D10EB">
        <w:t>En traversant le cimetière</w:t>
      </w:r>
      <w:r w:rsidR="00EE0B82">
        <w:t xml:space="preserve">, </w:t>
      </w:r>
      <w:r w:rsidRPr="002D10EB">
        <w:t>derrière le corps de sa fille</w:t>
      </w:r>
      <w:r w:rsidR="00EE0B82">
        <w:t xml:space="preserve">, </w:t>
      </w:r>
      <w:r w:rsidRPr="002D10EB">
        <w:t>V</w:t>
      </w:r>
      <w:r w:rsidRPr="002D10EB">
        <w:t>a</w:t>
      </w:r>
      <w:r w:rsidRPr="002D10EB">
        <w:t>der pense-t-il au fameux mur qu</w:t>
      </w:r>
      <w:r w:rsidR="00EE0B82">
        <w:t>’</w:t>
      </w:r>
      <w:r w:rsidRPr="002D10EB">
        <w:t>il a fait bâtir</w:t>
      </w:r>
      <w:r w:rsidR="00EE0B82">
        <w:t> ?</w:t>
      </w:r>
    </w:p>
    <w:p w14:paraId="7C70B356" w14:textId="77777777" w:rsidR="00EE0B82" w:rsidRDefault="000A7E25" w:rsidP="000A7E25">
      <w:r w:rsidRPr="002D10EB">
        <w:t>Il tire un grand mouchoir rouge</w:t>
      </w:r>
      <w:r w:rsidR="00EE0B82">
        <w:t>.</w:t>
      </w:r>
    </w:p>
    <w:p w14:paraId="0A9CD9E4" w14:textId="77777777" w:rsidR="000A7E25" w:rsidRPr="002D10EB" w:rsidRDefault="000A7E25" w:rsidP="003E208B">
      <w:pPr>
        <w:pStyle w:val="ParagrapheVideNormalInterligne10ptAvant0ptAprs0pt"/>
      </w:pPr>
    </w:p>
    <w:p w14:paraId="3E5FA5D1" w14:textId="77777777" w:rsidR="00EE0B82" w:rsidRDefault="000A7E25" w:rsidP="000A7E25">
      <w:r w:rsidRPr="002D10EB">
        <w:t>C</w:t>
      </w:r>
      <w:r w:rsidR="00EE0B82">
        <w:t>’</w:t>
      </w:r>
      <w:r w:rsidRPr="002D10EB">
        <w:t>est à quelques croix de feu Johanna</w:t>
      </w:r>
      <w:r w:rsidR="00EE0B82">
        <w:t xml:space="preserve">, </w:t>
      </w:r>
      <w:r w:rsidRPr="002D10EB">
        <w:t>sur la même rangée</w:t>
      </w:r>
      <w:r w:rsidR="00EE0B82">
        <w:t>.</w:t>
      </w:r>
    </w:p>
    <w:p w14:paraId="76692049" w14:textId="7B4493AF" w:rsidR="00EE0B82" w:rsidRDefault="000A7E25" w:rsidP="000A7E25">
      <w:r w:rsidRPr="002D10EB">
        <w:t>Nous sommes tous là</w:t>
      </w:r>
      <w:r w:rsidR="00EE0B82">
        <w:t xml:space="preserve">, </w:t>
      </w:r>
      <w:r w:rsidRPr="002D10EB">
        <w:t>comme alors</w:t>
      </w:r>
      <w:r w:rsidR="00EE0B82">
        <w:t xml:space="preserve"> : </w:t>
      </w:r>
      <w:r w:rsidRPr="002D10EB">
        <w:t>Guido</w:t>
      </w:r>
      <w:r w:rsidR="00EE0B82">
        <w:t xml:space="preserve">, </w:t>
      </w:r>
      <w:r w:rsidRPr="002D10EB">
        <w:t>ses enfants qui ont grandi</w:t>
      </w:r>
      <w:r w:rsidR="00EE0B82">
        <w:t xml:space="preserve">, </w:t>
      </w:r>
      <w:proofErr w:type="spellStart"/>
      <w:r w:rsidR="00546A3C">
        <w:t>Nélis</w:t>
      </w:r>
      <w:proofErr w:type="spellEnd"/>
      <w:r w:rsidR="00EE0B82">
        <w:t xml:space="preserve">, </w:t>
      </w:r>
      <w:r w:rsidRPr="002D10EB">
        <w:t>Fons</w:t>
      </w:r>
      <w:r w:rsidR="00EE0B82">
        <w:t xml:space="preserve">, </w:t>
      </w:r>
      <w:proofErr w:type="spellStart"/>
      <w:r w:rsidRPr="002D10EB">
        <w:t>Benooi</w:t>
      </w:r>
      <w:proofErr w:type="spellEnd"/>
      <w:r w:rsidR="00EE0B82">
        <w:t xml:space="preserve">, </w:t>
      </w:r>
      <w:r w:rsidRPr="002D10EB">
        <w:t>moi qui avais tant à voir</w:t>
      </w:r>
      <w:r w:rsidR="00EE0B82">
        <w:t>…</w:t>
      </w:r>
    </w:p>
    <w:p w14:paraId="3A0876CC" w14:textId="77777777" w:rsidR="00EE0B82" w:rsidRDefault="000A7E25" w:rsidP="000A7E25">
      <w:r w:rsidRPr="002D10EB">
        <w:t>Seulement</w:t>
      </w:r>
      <w:r w:rsidR="00EE0B82">
        <w:t xml:space="preserve">, </w:t>
      </w:r>
      <w:r w:rsidRPr="002D10EB">
        <w:t>il y a des années</w:t>
      </w:r>
      <w:r w:rsidR="00EE0B82">
        <w:t xml:space="preserve">. </w:t>
      </w:r>
      <w:r w:rsidRPr="002D10EB">
        <w:t>Et cette fois</w:t>
      </w:r>
      <w:r w:rsidR="00EE0B82">
        <w:t xml:space="preserve">, </w:t>
      </w:r>
      <w:r w:rsidRPr="002D10EB">
        <w:t>je pleure</w:t>
      </w:r>
      <w:r w:rsidR="00EE0B82">
        <w:t>…</w:t>
      </w:r>
    </w:p>
    <w:p w14:paraId="71C247B3" w14:textId="77777777" w:rsidR="00EE0B82" w:rsidRDefault="000A7E25" w:rsidP="000A7E25">
      <w:r w:rsidRPr="002D10EB">
        <w:lastRenderedPageBreak/>
        <w:t>Merci</w:t>
      </w:r>
      <w:r w:rsidR="00EE0B82">
        <w:t xml:space="preserve">, </w:t>
      </w:r>
      <w:r w:rsidRPr="002D10EB">
        <w:t>Mélanie</w:t>
      </w:r>
      <w:r w:rsidR="00EE0B82">
        <w:t> !</w:t>
      </w:r>
    </w:p>
    <w:p w14:paraId="454584D4" w14:textId="77777777" w:rsidR="000A7E25" w:rsidRPr="009605DB" w:rsidRDefault="000A7E25" w:rsidP="00EE0B82">
      <w:pPr>
        <w:pStyle w:val="Titre1"/>
      </w:pPr>
      <w:bookmarkStart w:id="15" w:name="_Toc196414846"/>
      <w:r w:rsidRPr="009605DB">
        <w:lastRenderedPageBreak/>
        <w:t>LES TRAPPISTES</w:t>
      </w:r>
      <w:bookmarkEnd w:id="15"/>
    </w:p>
    <w:p w14:paraId="17059AF3" w14:textId="77777777" w:rsidR="00EE0B82" w:rsidRDefault="000A7E25" w:rsidP="000A7E25">
      <w:pPr>
        <w:pStyle w:val="Taille-1Normal"/>
        <w:jc w:val="right"/>
      </w:pPr>
      <w:r w:rsidRPr="002D10EB">
        <w:t>À GEORGES EEKHOUD</w:t>
      </w:r>
      <w:r w:rsidR="00EE0B82">
        <w:t>.</w:t>
      </w:r>
    </w:p>
    <w:p w14:paraId="4D161F43" w14:textId="77777777" w:rsidR="00EE0B82" w:rsidRDefault="000A7E25" w:rsidP="000A7E25">
      <w:pPr>
        <w:pStyle w:val="Sous-titre"/>
        <w:jc w:val="left"/>
      </w:pPr>
      <w:r w:rsidRPr="002D10EB">
        <w:t>SI NON PÆNITENTIAM EGERITIS OMNES PERIBITIS</w:t>
      </w:r>
      <w:r w:rsidR="00EE0B82">
        <w:t>.</w:t>
      </w:r>
    </w:p>
    <w:p w14:paraId="64BA3603" w14:textId="77777777" w:rsidR="00EE0B82" w:rsidRDefault="000A7E25" w:rsidP="000A7E25">
      <w:r w:rsidRPr="002D10EB">
        <w:t>C</w:t>
      </w:r>
      <w:r w:rsidR="00EE0B82">
        <w:t>’</w:t>
      </w:r>
      <w:r w:rsidRPr="002D10EB">
        <w:t>est gravé en lettres d</w:t>
      </w:r>
      <w:r w:rsidR="00EE0B82">
        <w:t>’</w:t>
      </w:r>
      <w:r w:rsidRPr="002D10EB">
        <w:t>or</w:t>
      </w:r>
      <w:r w:rsidR="00EE0B82">
        <w:t xml:space="preserve">, </w:t>
      </w:r>
      <w:r w:rsidRPr="002D10EB">
        <w:t>au-dessus de la porte du couvent</w:t>
      </w:r>
      <w:r w:rsidR="00EE0B82">
        <w:t xml:space="preserve">, </w:t>
      </w:r>
      <w:r w:rsidRPr="002D10EB">
        <w:t>et cela veut dire</w:t>
      </w:r>
      <w:r w:rsidR="00EE0B82">
        <w:t xml:space="preserve"> : </w:t>
      </w:r>
      <w:r w:rsidRPr="002D10EB">
        <w:t>que si nous ne faisons pas pénitence</w:t>
      </w:r>
      <w:r w:rsidR="00EE0B82">
        <w:t xml:space="preserve">, </w:t>
      </w:r>
      <w:r w:rsidRPr="002D10EB">
        <w:t>nous périrons tous</w:t>
      </w:r>
      <w:r w:rsidR="00EE0B82">
        <w:t>…</w:t>
      </w:r>
    </w:p>
    <w:p w14:paraId="56B707C6" w14:textId="77777777" w:rsidR="00EE0B82" w:rsidRDefault="000A7E25" w:rsidP="000A7E25">
      <w:r w:rsidRPr="002D10EB">
        <w:t>Tous</w:t>
      </w:r>
      <w:r w:rsidR="00EE0B82">
        <w:t xml:space="preserve"> ? </w:t>
      </w:r>
      <w:r w:rsidRPr="002D10EB">
        <w:t>Fichtre</w:t>
      </w:r>
      <w:r w:rsidR="00EE0B82">
        <w:t>…</w:t>
      </w:r>
    </w:p>
    <w:p w14:paraId="46B22C58" w14:textId="77777777" w:rsidR="000A7E25" w:rsidRPr="002D10EB" w:rsidRDefault="000A7E25" w:rsidP="000A7E25">
      <w:pPr>
        <w:pStyle w:val="ParagrapheVideNormal"/>
      </w:pPr>
    </w:p>
    <w:p w14:paraId="3C5BF7A6" w14:textId="77777777" w:rsidR="00EE0B82" w:rsidRDefault="000A7E25" w:rsidP="000A7E25">
      <w:r w:rsidRPr="002D10EB">
        <w:t>Il y a les Pères et les Frères</w:t>
      </w:r>
      <w:r w:rsidR="00EE0B82">
        <w:t xml:space="preserve">, </w:t>
      </w:r>
      <w:r w:rsidRPr="002D10EB">
        <w:t>ceux-ci vêtus de brun</w:t>
      </w:r>
      <w:r w:rsidR="00EE0B82">
        <w:t xml:space="preserve">, </w:t>
      </w:r>
      <w:r w:rsidRPr="002D10EB">
        <w:t>ceux-là de bure blanche</w:t>
      </w:r>
      <w:r w:rsidR="00EE0B82">
        <w:t>.</w:t>
      </w:r>
    </w:p>
    <w:p w14:paraId="2F386051" w14:textId="77777777" w:rsidR="00EE0B82" w:rsidRDefault="000A7E25" w:rsidP="000A7E25">
      <w:r w:rsidRPr="002D10EB">
        <w:t>Ils sont à la mode du temps de saint Benoît</w:t>
      </w:r>
      <w:r w:rsidR="00EE0B82">
        <w:t xml:space="preserve">, </w:t>
      </w:r>
      <w:r w:rsidRPr="002D10EB">
        <w:t>leur fondateur</w:t>
      </w:r>
      <w:r w:rsidR="00EE0B82">
        <w:t xml:space="preserve">. </w:t>
      </w:r>
      <w:r w:rsidRPr="002D10EB">
        <w:t>Le crâne rasé de près</w:t>
      </w:r>
      <w:r w:rsidR="00EE0B82">
        <w:t xml:space="preserve">, </w:t>
      </w:r>
      <w:r w:rsidRPr="002D10EB">
        <w:t>les Frères portent tous leurs cheveux dans la barbe</w:t>
      </w:r>
      <w:r w:rsidR="00EE0B82">
        <w:t xml:space="preserve">, </w:t>
      </w:r>
      <w:r w:rsidRPr="002D10EB">
        <w:t>qui est en vérité très longue</w:t>
      </w:r>
      <w:r w:rsidR="00EE0B82">
        <w:t xml:space="preserve">. </w:t>
      </w:r>
      <w:r w:rsidRPr="002D10EB">
        <w:t>Les Pères n</w:t>
      </w:r>
      <w:r w:rsidR="00EE0B82">
        <w:t>’</w:t>
      </w:r>
      <w:r w:rsidRPr="002D10EB">
        <w:t>ont pas de barbe</w:t>
      </w:r>
      <w:r w:rsidR="00EE0B82">
        <w:t xml:space="preserve">, </w:t>
      </w:r>
      <w:r w:rsidRPr="002D10EB">
        <w:t>et on ne leur laisse de cheveux que juste assez pour en faire une auréole autour de la tête</w:t>
      </w:r>
      <w:r w:rsidR="00EE0B82">
        <w:t>.</w:t>
      </w:r>
    </w:p>
    <w:p w14:paraId="20D3C211" w14:textId="77777777" w:rsidR="000A7E25" w:rsidRPr="002D10EB" w:rsidRDefault="000A7E25" w:rsidP="000A7E25">
      <w:pPr>
        <w:pStyle w:val="ParagrapheVideNormal"/>
      </w:pPr>
    </w:p>
    <w:p w14:paraId="76C8DA51" w14:textId="77777777" w:rsidR="00EE0B82" w:rsidRDefault="000A7E25" w:rsidP="000A7E25">
      <w:r w:rsidRPr="002D10EB">
        <w:t>Leur toilette n</w:t>
      </w:r>
      <w:r w:rsidR="00EE0B82">
        <w:t>’</w:t>
      </w:r>
      <w:r w:rsidRPr="002D10EB">
        <w:t>est guère compliquée</w:t>
      </w:r>
      <w:r w:rsidR="00EE0B82">
        <w:t xml:space="preserve"> : </w:t>
      </w:r>
      <w:r w:rsidRPr="002D10EB">
        <w:t>un sac avec des manches pour le corps</w:t>
      </w:r>
      <w:r w:rsidR="00EE0B82">
        <w:t xml:space="preserve">, </w:t>
      </w:r>
      <w:r w:rsidRPr="002D10EB">
        <w:t>un capuchon qui se rabat sur la tête</w:t>
      </w:r>
      <w:r w:rsidR="00EE0B82">
        <w:t xml:space="preserve">, </w:t>
      </w:r>
      <w:r w:rsidRPr="002D10EB">
        <w:t>une ceinture de cuir où pendent une corde</w:t>
      </w:r>
      <w:r w:rsidR="00EE0B82">
        <w:t xml:space="preserve">, </w:t>
      </w:r>
      <w:r w:rsidRPr="002D10EB">
        <w:t>un chapelet et</w:t>
      </w:r>
      <w:r w:rsidR="00EE0B82">
        <w:t xml:space="preserve">, </w:t>
      </w:r>
      <w:r w:rsidRPr="002D10EB">
        <w:t>chez les Frères</w:t>
      </w:r>
      <w:r w:rsidR="00EE0B82">
        <w:t xml:space="preserve">, </w:t>
      </w:r>
      <w:r w:rsidRPr="002D10EB">
        <w:t>un grand couteau fermé</w:t>
      </w:r>
      <w:r w:rsidR="00EE0B82">
        <w:t xml:space="preserve">. </w:t>
      </w:r>
      <w:r w:rsidRPr="002D10EB">
        <w:t>Pour les cérémonies à l</w:t>
      </w:r>
      <w:r w:rsidR="00EE0B82">
        <w:t>’</w:t>
      </w:r>
      <w:r w:rsidRPr="002D10EB">
        <w:t>église</w:t>
      </w:r>
      <w:r w:rsidR="00EE0B82">
        <w:t xml:space="preserve">, </w:t>
      </w:r>
      <w:r w:rsidRPr="002D10EB">
        <w:t>ils passent</w:t>
      </w:r>
      <w:r w:rsidR="00EE0B82">
        <w:t xml:space="preserve">, </w:t>
      </w:r>
      <w:r w:rsidRPr="002D10EB">
        <w:t>par-dessus le premier</w:t>
      </w:r>
      <w:r w:rsidR="00EE0B82">
        <w:t xml:space="preserve">, </w:t>
      </w:r>
      <w:r w:rsidRPr="002D10EB">
        <w:t>un second sac</w:t>
      </w:r>
      <w:r w:rsidR="00EE0B82">
        <w:t xml:space="preserve">, </w:t>
      </w:r>
      <w:r w:rsidRPr="002D10EB">
        <w:t>sans manches cette fois</w:t>
      </w:r>
      <w:r w:rsidR="00EE0B82">
        <w:t xml:space="preserve">, </w:t>
      </w:r>
      <w:r w:rsidRPr="002D10EB">
        <w:t>mais plus large et très long</w:t>
      </w:r>
      <w:r w:rsidR="00EE0B82">
        <w:t xml:space="preserve">, </w:t>
      </w:r>
      <w:r w:rsidRPr="002D10EB">
        <w:t>qui ne laisse à découvert que la tête</w:t>
      </w:r>
      <w:r w:rsidR="00EE0B82">
        <w:t>.</w:t>
      </w:r>
    </w:p>
    <w:p w14:paraId="126C54F5" w14:textId="77777777" w:rsidR="00EE0B82" w:rsidRDefault="000A7E25" w:rsidP="000A7E25">
      <w:r w:rsidRPr="002D10EB">
        <w:t>Sur le côté droit</w:t>
      </w:r>
      <w:r w:rsidR="00EE0B82">
        <w:t xml:space="preserve">, </w:t>
      </w:r>
      <w:r w:rsidRPr="002D10EB">
        <w:t>à hauteur de la hanche</w:t>
      </w:r>
      <w:r w:rsidR="00EE0B82">
        <w:t xml:space="preserve">, </w:t>
      </w:r>
      <w:r w:rsidRPr="002D10EB">
        <w:t>chaque moine porte</w:t>
      </w:r>
      <w:r w:rsidR="00EE0B82">
        <w:t xml:space="preserve">, </w:t>
      </w:r>
      <w:r w:rsidRPr="002D10EB">
        <w:t>dans sa robe</w:t>
      </w:r>
      <w:r w:rsidR="00EE0B82">
        <w:t xml:space="preserve">, </w:t>
      </w:r>
      <w:r w:rsidRPr="002D10EB">
        <w:t>un accroc</w:t>
      </w:r>
      <w:r w:rsidR="00EE0B82">
        <w:t xml:space="preserve">, </w:t>
      </w:r>
      <w:r w:rsidRPr="002D10EB">
        <w:t>reprisé d</w:t>
      </w:r>
      <w:r w:rsidR="00EE0B82">
        <w:t>’</w:t>
      </w:r>
      <w:r w:rsidRPr="002D10EB">
        <w:t>ailleurs</w:t>
      </w:r>
      <w:r w:rsidR="00EE0B82">
        <w:t xml:space="preserve">. </w:t>
      </w:r>
      <w:r w:rsidRPr="002D10EB">
        <w:t>Même quand la robe est neuve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accroc y est</w:t>
      </w:r>
      <w:r w:rsidR="00EE0B82">
        <w:t xml:space="preserve">. </w:t>
      </w:r>
      <w:r w:rsidRPr="002D10EB">
        <w:t>Il veut dire</w:t>
      </w:r>
      <w:r w:rsidR="00EE0B82">
        <w:t> :</w:t>
      </w:r>
    </w:p>
    <w:p w14:paraId="6103F479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Nous sommes pauvres</w:t>
      </w:r>
      <w:r>
        <w:t>.</w:t>
      </w:r>
    </w:p>
    <w:p w14:paraId="6FC6AC02" w14:textId="0FEDD9D7" w:rsidR="00EE0B82" w:rsidRDefault="000A7E25" w:rsidP="000A7E25">
      <w:r w:rsidRPr="002D10EB">
        <w:t>Ils sont</w:t>
      </w:r>
      <w:r w:rsidR="00EE0B82">
        <w:t xml:space="preserve">, </w:t>
      </w:r>
      <w:r w:rsidRPr="002D10EB">
        <w:t>dit un pieux livre</w:t>
      </w:r>
      <w:r w:rsidR="00EE0B82">
        <w:t xml:space="preserve">, </w:t>
      </w:r>
      <w:r w:rsidRPr="002D10EB">
        <w:t>les Pénitents de Dieu</w:t>
      </w:r>
      <w:r w:rsidR="00EE0B82">
        <w:t xml:space="preserve">. </w:t>
      </w:r>
      <w:r w:rsidRPr="002D10EB">
        <w:t>Ils continuent</w:t>
      </w:r>
      <w:r w:rsidR="00EE0B82">
        <w:t xml:space="preserve">, </w:t>
      </w:r>
      <w:r w:rsidRPr="002D10EB">
        <w:t>pour leur compte</w:t>
      </w:r>
      <w:r w:rsidR="00EE0B82">
        <w:t xml:space="preserve">, </w:t>
      </w:r>
      <w:r w:rsidRPr="002D10EB">
        <w:t>la souffrance de Jésus</w:t>
      </w:r>
      <w:r w:rsidR="00EE0B82">
        <w:t xml:space="preserve">, </w:t>
      </w:r>
      <w:r w:rsidRPr="002D10EB">
        <w:t>et portent dans leur chair qui les clous</w:t>
      </w:r>
      <w:r w:rsidR="00EE0B82">
        <w:t xml:space="preserve">, </w:t>
      </w:r>
      <w:r w:rsidRPr="002D10EB">
        <w:t>qui les épines</w:t>
      </w:r>
      <w:r w:rsidR="00EE0B82">
        <w:t xml:space="preserve">, </w:t>
      </w:r>
      <w:r w:rsidRPr="002D10EB">
        <w:t>qui un autre instrument de la divine Passion</w:t>
      </w:r>
      <w:r w:rsidR="00EE0B82">
        <w:t>.</w:t>
      </w:r>
    </w:p>
    <w:p w14:paraId="33C1B1B4" w14:textId="77777777" w:rsidR="00EE0B82" w:rsidRDefault="000A7E25" w:rsidP="000A7E25">
      <w:r w:rsidRPr="002D10EB">
        <w:t>Je veux bien le croire</w:t>
      </w:r>
      <w:r w:rsidR="00EE0B82">
        <w:t xml:space="preserve">. </w:t>
      </w:r>
      <w:r w:rsidRPr="002D10EB">
        <w:t>Je ne m</w:t>
      </w:r>
      <w:r w:rsidR="00EE0B82">
        <w:t>’</w:t>
      </w:r>
      <w:r w:rsidRPr="002D10EB">
        <w:t>aviserai pas de leur soulever la soutane</w:t>
      </w:r>
      <w:r w:rsidR="00EE0B82">
        <w:t xml:space="preserve">, </w:t>
      </w:r>
      <w:r w:rsidRPr="002D10EB">
        <w:t>pour savoir ce qui se passe en dessous</w:t>
      </w:r>
      <w:r w:rsidR="00EE0B82">
        <w:t>.</w:t>
      </w:r>
    </w:p>
    <w:p w14:paraId="28CB0C4D" w14:textId="77777777" w:rsidR="00EE0B82" w:rsidRDefault="000A7E25" w:rsidP="000A7E25">
      <w:r w:rsidRPr="002D10EB">
        <w:t>Tels quels</w:t>
      </w:r>
      <w:r w:rsidR="00EE0B82">
        <w:t xml:space="preserve">, </w:t>
      </w:r>
      <w:r w:rsidRPr="002D10EB">
        <w:t>ces moines m</w:t>
      </w:r>
      <w:r w:rsidR="00EE0B82">
        <w:t>’</w:t>
      </w:r>
      <w:r w:rsidRPr="002D10EB">
        <w:t>impressionnent très fort</w:t>
      </w:r>
      <w:r w:rsidR="00EE0B82">
        <w:t xml:space="preserve">. </w:t>
      </w:r>
      <w:r w:rsidRPr="002D10EB">
        <w:t>Les premiers temps</w:t>
      </w:r>
      <w:r w:rsidR="00EE0B82">
        <w:t xml:space="preserve">, </w:t>
      </w:r>
      <w:r w:rsidRPr="002D10EB">
        <w:t>quand j</w:t>
      </w:r>
      <w:r w:rsidR="00EE0B82">
        <w:t>’</w:t>
      </w:r>
      <w:r w:rsidRPr="002D10EB">
        <w:t>en apercevais</w:t>
      </w:r>
      <w:r w:rsidR="00EE0B82">
        <w:t xml:space="preserve">, </w:t>
      </w:r>
      <w:r w:rsidRPr="002D10EB">
        <w:t>je faisais un détour</w:t>
      </w:r>
      <w:r w:rsidR="00EE0B82">
        <w:t xml:space="preserve">, </w:t>
      </w:r>
      <w:r w:rsidRPr="002D10EB">
        <w:t>ou si je ne pouvais autrement</w:t>
      </w:r>
      <w:r w:rsidR="00EE0B82">
        <w:t xml:space="preserve">, </w:t>
      </w:r>
      <w:r w:rsidRPr="002D10EB">
        <w:t>je saluais de loin ces hommes qui</w:t>
      </w:r>
      <w:r w:rsidR="00EE0B82">
        <w:t xml:space="preserve">, </w:t>
      </w:r>
      <w:r w:rsidRPr="002D10EB">
        <w:t>pour l</w:t>
      </w:r>
      <w:r w:rsidR="00EE0B82">
        <w:t>’</w:t>
      </w:r>
      <w:r w:rsidRPr="002D10EB">
        <w:t>amour de Dieu</w:t>
      </w:r>
      <w:r w:rsidR="00EE0B82">
        <w:t xml:space="preserve">, </w:t>
      </w:r>
      <w:r w:rsidRPr="002D10EB">
        <w:t>se levaient la nuit</w:t>
      </w:r>
      <w:r w:rsidR="00EE0B82">
        <w:t xml:space="preserve">, </w:t>
      </w:r>
      <w:r w:rsidRPr="002D10EB">
        <w:t>à deux heures</w:t>
      </w:r>
      <w:r w:rsidR="00EE0B82">
        <w:t xml:space="preserve">, </w:t>
      </w:r>
      <w:r w:rsidRPr="002D10EB">
        <w:t>et ne mangeaient jamais de viande</w:t>
      </w:r>
      <w:r w:rsidR="00EE0B82">
        <w:t>.</w:t>
      </w:r>
    </w:p>
    <w:p w14:paraId="10A3AB82" w14:textId="77777777" w:rsidR="00EE0B82" w:rsidRDefault="000A7E25" w:rsidP="000A7E25">
      <w:r w:rsidRPr="002D10EB">
        <w:t>C</w:t>
      </w:r>
      <w:r w:rsidR="00EE0B82">
        <w:t>’</w:t>
      </w:r>
      <w:r w:rsidRPr="002D10EB">
        <w:t xml:space="preserve">est </w:t>
      </w:r>
      <w:proofErr w:type="spellStart"/>
      <w:r w:rsidRPr="002D10EB">
        <w:t>Benooi</w:t>
      </w:r>
      <w:proofErr w:type="spellEnd"/>
      <w:r w:rsidRPr="002D10EB">
        <w:t xml:space="preserve"> qui m</w:t>
      </w:r>
      <w:r w:rsidR="00EE0B82">
        <w:t>’</w:t>
      </w:r>
      <w:r w:rsidRPr="002D10EB">
        <w:t>apprend à les connaître</w:t>
      </w:r>
      <w:r w:rsidR="00EE0B82">
        <w:t xml:space="preserve">. </w:t>
      </w:r>
      <w:r w:rsidRPr="002D10EB">
        <w:t>Il m</w:t>
      </w:r>
      <w:r w:rsidR="00EE0B82">
        <w:t>’</w:t>
      </w:r>
      <w:r w:rsidRPr="002D10EB">
        <w:t>introduit un dimanche pour la messe</w:t>
      </w:r>
      <w:r w:rsidR="00EE0B82">
        <w:t xml:space="preserve">, </w:t>
      </w:r>
      <w:r w:rsidRPr="002D10EB">
        <w:t>et je m</w:t>
      </w:r>
      <w:r w:rsidR="00EE0B82">
        <w:t>’</w:t>
      </w:r>
      <w:r w:rsidRPr="002D10EB">
        <w:t>étonne que ce soit si simple</w:t>
      </w:r>
      <w:r w:rsidR="00EE0B82">
        <w:t xml:space="preserve"> : </w:t>
      </w:r>
      <w:r w:rsidRPr="002D10EB">
        <w:t xml:space="preserve">on sonne à la </w:t>
      </w:r>
      <w:proofErr w:type="spellStart"/>
      <w:r w:rsidRPr="002D10EB">
        <w:t>grand</w:t>
      </w:r>
      <w:r w:rsidR="00EE0B82">
        <w:t>’</w:t>
      </w:r>
      <w:r w:rsidRPr="002D10EB">
        <w:t>porte</w:t>
      </w:r>
      <w:proofErr w:type="spellEnd"/>
      <w:r w:rsidRPr="002D10EB">
        <w:t xml:space="preserve"> et l</w:t>
      </w:r>
      <w:r w:rsidR="00EE0B82">
        <w:t>’</w:t>
      </w:r>
      <w:r w:rsidRPr="002D10EB">
        <w:t>on entre</w:t>
      </w:r>
      <w:r w:rsidR="00EE0B82">
        <w:t>.</w:t>
      </w:r>
    </w:p>
    <w:p w14:paraId="71F7634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Ils sont</w:t>
      </w:r>
      <w:r>
        <w:t xml:space="preserve">, </w:t>
      </w:r>
      <w:r w:rsidR="000A7E25" w:rsidRPr="002D10EB">
        <w:t>m</w:t>
      </w:r>
      <w:r>
        <w:t>’</w:t>
      </w:r>
      <w:r w:rsidR="000A7E25" w:rsidRPr="002D10EB">
        <w:t xml:space="preserve">explique 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cent vingt</w:t>
      </w:r>
      <w:r>
        <w:t xml:space="preserve"> : </w:t>
      </w:r>
      <w:r w:rsidR="000A7E25" w:rsidRPr="002D10EB">
        <w:t>quarante Pères</w:t>
      </w:r>
      <w:r>
        <w:t xml:space="preserve">, </w:t>
      </w:r>
      <w:r w:rsidR="000A7E25" w:rsidRPr="002D10EB">
        <w:t>quatre-vingts Frères</w:t>
      </w:r>
      <w:r>
        <w:t>.</w:t>
      </w:r>
    </w:p>
    <w:p w14:paraId="3AA89ED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beaucoup</w:t>
      </w:r>
      <w:r>
        <w:t xml:space="preserve">, 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et que font les Pères</w:t>
      </w:r>
      <w:r>
        <w:t> ?</w:t>
      </w:r>
    </w:p>
    <w:p w14:paraId="71E193D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Rien</w:t>
      </w:r>
      <w:r>
        <w:t xml:space="preserve">, </w:t>
      </w:r>
      <w:r w:rsidR="000A7E25" w:rsidRPr="002D10EB">
        <w:t xml:space="preserve">dit </w:t>
      </w:r>
      <w:proofErr w:type="spellStart"/>
      <w:r w:rsidR="000A7E25" w:rsidRPr="002D10EB">
        <w:t>Benooi</w:t>
      </w:r>
      <w:proofErr w:type="spellEnd"/>
      <w:r>
        <w:t xml:space="preserve">. </w:t>
      </w:r>
      <w:r w:rsidR="000A7E25" w:rsidRPr="002D10EB">
        <w:t>Ils font pénitence</w:t>
      </w:r>
      <w:r>
        <w:t>.</w:t>
      </w:r>
    </w:p>
    <w:p w14:paraId="75F25A4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 sur la pierre</w:t>
      </w:r>
      <w:r>
        <w:t> ?</w:t>
      </w:r>
    </w:p>
    <w:p w14:paraId="6D7D48D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 xml:space="preserve">dit </w:t>
      </w:r>
      <w:proofErr w:type="spellStart"/>
      <w:r w:rsidR="000A7E25" w:rsidRPr="002D10EB">
        <w:t>Benooi</w:t>
      </w:r>
      <w:proofErr w:type="spellEnd"/>
      <w:r>
        <w:t xml:space="preserve">. </w:t>
      </w:r>
      <w:r w:rsidR="000A7E25" w:rsidRPr="002D10EB">
        <w:t>Ils chantent les offices</w:t>
      </w:r>
      <w:r>
        <w:t xml:space="preserve"> ; </w:t>
      </w:r>
      <w:r w:rsidR="000A7E25" w:rsidRPr="002D10EB">
        <w:t>ils méditent</w:t>
      </w:r>
      <w:r>
        <w:t xml:space="preserve">, </w:t>
      </w:r>
      <w:r w:rsidR="000A7E25" w:rsidRPr="002D10EB">
        <w:t>ils reçoivent les confessions</w:t>
      </w:r>
      <w:r>
        <w:t xml:space="preserve"> ; </w:t>
      </w:r>
      <w:r w:rsidR="000A7E25" w:rsidRPr="002D10EB">
        <w:t>ils prient</w:t>
      </w:r>
      <w:r>
        <w:t>.</w:t>
      </w:r>
    </w:p>
    <w:p w14:paraId="7A60B9E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les Frères</w:t>
      </w:r>
      <w:r>
        <w:t xml:space="preserve">, </w:t>
      </w:r>
      <w:proofErr w:type="spellStart"/>
      <w:r w:rsidR="000A7E25" w:rsidRPr="002D10EB">
        <w:t>Benooi</w:t>
      </w:r>
      <w:proofErr w:type="spellEnd"/>
      <w:r>
        <w:t> ?</w:t>
      </w:r>
    </w:p>
    <w:p w14:paraId="6BC96DC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ceux-là ont la vie plus dure</w:t>
      </w:r>
      <w:r>
        <w:t xml:space="preserve"> : </w:t>
      </w:r>
      <w:r w:rsidR="000A7E25" w:rsidRPr="002D10EB">
        <w:t>ils ont une imprimerie</w:t>
      </w:r>
      <w:r>
        <w:t xml:space="preserve"> ; </w:t>
      </w:r>
      <w:r w:rsidR="000A7E25" w:rsidRPr="002D10EB">
        <w:t>ils cultivent des champs</w:t>
      </w:r>
      <w:r>
        <w:t xml:space="preserve"> ; </w:t>
      </w:r>
      <w:r w:rsidR="000A7E25" w:rsidRPr="002D10EB">
        <w:t>ils dirigent la ferme</w:t>
      </w:r>
      <w:r>
        <w:t xml:space="preserve"> ; </w:t>
      </w:r>
      <w:r w:rsidR="000A7E25" w:rsidRPr="002D10EB">
        <w:t>ils fabr</w:t>
      </w:r>
      <w:r w:rsidR="000A7E25" w:rsidRPr="002D10EB">
        <w:t>i</w:t>
      </w:r>
      <w:r w:rsidR="000A7E25" w:rsidRPr="002D10EB">
        <w:t>quent de la bière</w:t>
      </w:r>
      <w:r>
        <w:t xml:space="preserve">, </w:t>
      </w:r>
      <w:r w:rsidR="000A7E25" w:rsidRPr="002D10EB">
        <w:t>du fromage</w:t>
      </w:r>
      <w:r>
        <w:t xml:space="preserve">, </w:t>
      </w:r>
      <w:r w:rsidR="000A7E25" w:rsidRPr="002D10EB">
        <w:t>du vin</w:t>
      </w:r>
      <w:r>
        <w:t xml:space="preserve"> : </w:t>
      </w:r>
      <w:r w:rsidR="000A7E25" w:rsidRPr="002D10EB">
        <w:t>chacun a sa tâche</w:t>
      </w:r>
      <w:r>
        <w:t>.</w:t>
      </w:r>
    </w:p>
    <w:p w14:paraId="29851315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Et</w:t>
      </w:r>
      <w:r>
        <w:t xml:space="preserve">, </w:t>
      </w:r>
      <w:r w:rsidR="000A7E25" w:rsidRPr="002D10EB">
        <w:t>par-dessus le marché</w:t>
      </w:r>
      <w:r>
        <w:t xml:space="preserve">, </w:t>
      </w:r>
      <w:r w:rsidR="000A7E25" w:rsidRPr="002D10EB">
        <w:t>ils prient</w:t>
      </w:r>
      <w:r>
        <w:t xml:space="preserve">, </w:t>
      </w:r>
      <w:r w:rsidR="000A7E25" w:rsidRPr="002D10EB">
        <w:t>ils méditent</w:t>
      </w:r>
      <w:r>
        <w:t> ?</w:t>
      </w:r>
    </w:p>
    <w:p w14:paraId="7139D17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 xml:space="preserve">dit </w:t>
      </w:r>
      <w:proofErr w:type="spellStart"/>
      <w:r w:rsidR="000A7E25" w:rsidRPr="002D10EB">
        <w:t>Benooi</w:t>
      </w:r>
      <w:proofErr w:type="spellEnd"/>
      <w:r>
        <w:t>.</w:t>
      </w:r>
    </w:p>
    <w:p w14:paraId="52267F7A" w14:textId="77777777" w:rsidR="00EE0B82" w:rsidRDefault="000A7E25" w:rsidP="000A7E25">
      <w:r w:rsidRPr="002D10EB">
        <w:t>Il ne faut pas être sceptique</w:t>
      </w:r>
      <w:r w:rsidR="00EE0B82">
        <w:t xml:space="preserve">, </w:t>
      </w:r>
      <w:r w:rsidRPr="002D10EB">
        <w:t>ni compter avec les chiffres du monde</w:t>
      </w:r>
      <w:r w:rsidR="00EE0B82">
        <w:t xml:space="preserve">. </w:t>
      </w:r>
      <w:r w:rsidRPr="002D10EB">
        <w:t>En religion</w:t>
      </w:r>
      <w:r w:rsidR="00EE0B82">
        <w:t xml:space="preserve">, </w:t>
      </w:r>
      <w:r w:rsidRPr="002D10EB">
        <w:t>quatre-vingts Frères qui travaillent</w:t>
      </w:r>
      <w:r w:rsidR="00EE0B82">
        <w:t xml:space="preserve">, </w:t>
      </w:r>
      <w:r w:rsidRPr="002D10EB">
        <w:t>pour quarante Pères qui méditent</w:t>
      </w:r>
      <w:r w:rsidR="00EE0B82">
        <w:t xml:space="preserve">, </w:t>
      </w:r>
      <w:r w:rsidRPr="002D10EB">
        <w:t>cela ne fait pas quatre-vingts domestiques pour quarante fainéants</w:t>
      </w:r>
      <w:r w:rsidR="00EE0B82">
        <w:t>.</w:t>
      </w:r>
    </w:p>
    <w:p w14:paraId="29F547DC" w14:textId="77777777" w:rsidR="000A7E25" w:rsidRPr="002D10EB" w:rsidRDefault="000A7E25" w:rsidP="000A7E25">
      <w:pPr>
        <w:pStyle w:val="ParagrapheVideNormal"/>
      </w:pPr>
    </w:p>
    <w:p w14:paraId="41D282E9" w14:textId="77777777" w:rsidR="00EE0B82" w:rsidRDefault="000A7E25" w:rsidP="000A7E25">
      <w:pPr>
        <w:pStyle w:val="Sous-titre"/>
        <w:jc w:val="left"/>
      </w:pPr>
      <w:r w:rsidRPr="002D10EB">
        <w:t>L</w:t>
      </w:r>
      <w:r w:rsidR="00EE0B82">
        <w:t>’</w:t>
      </w:r>
      <w:r w:rsidRPr="002D10EB">
        <w:t>OFFICE</w:t>
      </w:r>
      <w:r w:rsidR="00EE0B82">
        <w:t>.</w:t>
      </w:r>
    </w:p>
    <w:p w14:paraId="53E9C05B" w14:textId="77777777" w:rsidR="003E208B" w:rsidRPr="003E208B" w:rsidRDefault="003E208B" w:rsidP="003E208B">
      <w:pPr>
        <w:pStyle w:val="NormalSolidaire"/>
      </w:pPr>
    </w:p>
    <w:p w14:paraId="43F50321" w14:textId="77777777" w:rsidR="00EE0B82" w:rsidRDefault="000A7E25" w:rsidP="000A7E25">
      <w:r w:rsidRPr="002D10EB">
        <w:t>Plus vaste que celle du village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église ne sert que pour les moines</w:t>
      </w:r>
      <w:r w:rsidR="00EE0B82">
        <w:t xml:space="preserve">. </w:t>
      </w:r>
      <w:r w:rsidRPr="002D10EB">
        <w:t>Le milieu reste vide</w:t>
      </w:r>
      <w:r w:rsidR="00EE0B82">
        <w:t xml:space="preserve"> ; </w:t>
      </w:r>
      <w:r w:rsidRPr="002D10EB">
        <w:t>le long de la muraille</w:t>
      </w:r>
      <w:r w:rsidR="00EE0B82">
        <w:t xml:space="preserve">, </w:t>
      </w:r>
      <w:r w:rsidRPr="002D10EB">
        <w:t>il y a des stalles</w:t>
      </w:r>
      <w:r w:rsidR="00EE0B82">
        <w:t xml:space="preserve">. </w:t>
      </w:r>
      <w:r w:rsidRPr="002D10EB">
        <w:t>Les Pères se tiennent là-bas</w:t>
      </w:r>
      <w:r w:rsidR="00EE0B82">
        <w:t xml:space="preserve">, </w:t>
      </w:r>
      <w:r w:rsidRPr="002D10EB">
        <w:t>dans le chœur</w:t>
      </w:r>
      <w:r w:rsidR="00EE0B82">
        <w:t xml:space="preserve">, </w:t>
      </w:r>
      <w:r w:rsidRPr="002D10EB">
        <w:t>derrière ces deux autels</w:t>
      </w:r>
      <w:r w:rsidR="00EE0B82">
        <w:t xml:space="preserve">, </w:t>
      </w:r>
      <w:r w:rsidRPr="002D10EB">
        <w:t>où l</w:t>
      </w:r>
      <w:r w:rsidR="00EE0B82">
        <w:t>’</w:t>
      </w:r>
      <w:r w:rsidRPr="002D10EB">
        <w:t>on n</w:t>
      </w:r>
      <w:r w:rsidR="00EE0B82">
        <w:t>’</w:t>
      </w:r>
      <w:r w:rsidRPr="002D10EB">
        <w:t>aperçoit que le blanc de leurs manches qui bouge</w:t>
      </w:r>
      <w:r w:rsidR="00EE0B82">
        <w:t xml:space="preserve">. </w:t>
      </w:r>
      <w:r w:rsidRPr="002D10EB">
        <w:t>On voit mieux les Frères alignés sur deux rangs</w:t>
      </w:r>
      <w:r w:rsidR="00EE0B82">
        <w:t xml:space="preserve">, </w:t>
      </w:r>
      <w:r w:rsidRPr="002D10EB">
        <w:t>un à droite</w:t>
      </w:r>
      <w:r w:rsidR="00EE0B82">
        <w:t xml:space="preserve">, </w:t>
      </w:r>
      <w:r w:rsidRPr="002D10EB">
        <w:t>un à gauche</w:t>
      </w:r>
      <w:r w:rsidR="00EE0B82">
        <w:t xml:space="preserve">. </w:t>
      </w:r>
      <w:r w:rsidRPr="002D10EB">
        <w:t>Ils ne remuent pas</w:t>
      </w:r>
      <w:r w:rsidR="00EE0B82">
        <w:t xml:space="preserve"> ; </w:t>
      </w:r>
      <w:r w:rsidRPr="002D10EB">
        <w:t>on croirait qu</w:t>
      </w:r>
      <w:r w:rsidR="00EE0B82">
        <w:t>’</w:t>
      </w:r>
      <w:r w:rsidRPr="002D10EB">
        <w:t>ils sont morts</w:t>
      </w:r>
      <w:r w:rsidR="00EE0B82">
        <w:t xml:space="preserve">. </w:t>
      </w:r>
      <w:r w:rsidRPr="002D10EB">
        <w:t>Raides déjà</w:t>
      </w:r>
      <w:r w:rsidR="00EE0B82">
        <w:t xml:space="preserve">, </w:t>
      </w:r>
      <w:r w:rsidRPr="002D10EB">
        <w:t>on les a roulés dans leur manteau et plantés</w:t>
      </w:r>
      <w:r w:rsidR="00EE0B82">
        <w:t xml:space="preserve">, </w:t>
      </w:r>
      <w:r w:rsidRPr="002D10EB">
        <w:t>sur leurs pieds</w:t>
      </w:r>
      <w:r w:rsidR="00EE0B82">
        <w:t xml:space="preserve">, </w:t>
      </w:r>
      <w:r w:rsidRPr="002D10EB">
        <w:t>à leur place</w:t>
      </w:r>
      <w:r w:rsidR="00EE0B82">
        <w:t xml:space="preserve">. </w:t>
      </w:r>
      <w:r w:rsidRPr="002D10EB">
        <w:t>Quelques-uns ont le corps qui s</w:t>
      </w:r>
      <w:r w:rsidR="00EE0B82">
        <w:t>’</w:t>
      </w:r>
      <w:r w:rsidRPr="002D10EB">
        <w:t>affaisse</w:t>
      </w:r>
      <w:r w:rsidR="00EE0B82">
        <w:t xml:space="preserve"> ; </w:t>
      </w:r>
      <w:r w:rsidRPr="002D10EB">
        <w:t>d</w:t>
      </w:r>
      <w:r w:rsidR="00EE0B82">
        <w:t>’</w:t>
      </w:r>
      <w:r w:rsidRPr="002D10EB">
        <w:t>autres lèvent au ciel une face dont on ne retrouve plus le regard</w:t>
      </w:r>
      <w:r w:rsidR="00EE0B82">
        <w:t xml:space="preserve"> ; </w:t>
      </w:r>
      <w:r w:rsidRPr="002D10EB">
        <w:t>il ne doit plus y avoir qu</w:t>
      </w:r>
      <w:r w:rsidR="00EE0B82">
        <w:t>’</w:t>
      </w:r>
      <w:r w:rsidRPr="002D10EB">
        <w:t>un trou sous ces paupières</w:t>
      </w:r>
      <w:r w:rsidR="00EE0B82">
        <w:t xml:space="preserve"> : </w:t>
      </w:r>
      <w:r w:rsidRPr="002D10EB">
        <w:t>il y a longtemps qu</w:t>
      </w:r>
      <w:r w:rsidR="00EE0B82">
        <w:t>’</w:t>
      </w:r>
      <w:r w:rsidRPr="002D10EB">
        <w:t>ils sont morts</w:t>
      </w:r>
      <w:r w:rsidR="00EE0B82">
        <w:t>.</w:t>
      </w:r>
    </w:p>
    <w:p w14:paraId="2985E4B4" w14:textId="77777777" w:rsidR="00EE0B82" w:rsidRDefault="000A7E25" w:rsidP="000A7E25">
      <w:r w:rsidRPr="002D10EB">
        <w:t>Tout à coup</w:t>
      </w:r>
      <w:r w:rsidR="00EE0B82">
        <w:t xml:space="preserve">, </w:t>
      </w:r>
      <w:r w:rsidRPr="002D10EB">
        <w:t>quelque chose s</w:t>
      </w:r>
      <w:r w:rsidR="00EE0B82">
        <w:t>’</w:t>
      </w:r>
      <w:r w:rsidRPr="002D10EB">
        <w:t>agite sous le froc</w:t>
      </w:r>
      <w:r w:rsidR="00EE0B82">
        <w:t xml:space="preserve">, </w:t>
      </w:r>
      <w:r w:rsidRPr="002D10EB">
        <w:t>à l</w:t>
      </w:r>
      <w:r w:rsidR="00EE0B82">
        <w:t>’</w:t>
      </w:r>
      <w:r w:rsidRPr="002D10EB">
        <w:t>endroit où doivent être les mains</w:t>
      </w:r>
      <w:r w:rsidR="00EE0B82">
        <w:t xml:space="preserve">, </w:t>
      </w:r>
      <w:r w:rsidRPr="002D10EB">
        <w:t>et ces cadavres</w:t>
      </w:r>
      <w:r w:rsidR="00EE0B82">
        <w:t xml:space="preserve">, </w:t>
      </w:r>
      <w:r w:rsidRPr="002D10EB">
        <w:t>une seconde animés</w:t>
      </w:r>
      <w:r w:rsidR="00EE0B82">
        <w:t xml:space="preserve">, </w:t>
      </w:r>
      <w:r w:rsidRPr="002D10EB">
        <w:t>se jettent à genoux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allongent par terre</w:t>
      </w:r>
      <w:r w:rsidR="00EE0B82">
        <w:t xml:space="preserve">, </w:t>
      </w:r>
      <w:r w:rsidRPr="002D10EB">
        <w:t>vivent comme des hommes</w:t>
      </w:r>
      <w:r w:rsidR="00EE0B82">
        <w:t xml:space="preserve">, </w:t>
      </w:r>
      <w:r w:rsidRPr="002D10EB">
        <w:t>puis de nouveau se figent</w:t>
      </w:r>
      <w:r w:rsidR="00EE0B82">
        <w:t>.</w:t>
      </w:r>
    </w:p>
    <w:p w14:paraId="10A38D75" w14:textId="77777777" w:rsidR="00EE0B82" w:rsidRDefault="000A7E25" w:rsidP="000A7E25">
      <w:r w:rsidRPr="002D10EB">
        <w:t>Les Pères chantent dans le chœur</w:t>
      </w:r>
      <w:r w:rsidR="00EE0B82">
        <w:t xml:space="preserve">. </w:t>
      </w:r>
      <w:r w:rsidRPr="002D10EB">
        <w:t>Ce n</w:t>
      </w:r>
      <w:r w:rsidR="00EE0B82">
        <w:t>’</w:t>
      </w:r>
      <w:r w:rsidRPr="002D10EB">
        <w:t>est pas le vacarme orgueilleux du musicien qui se place sous l</w:t>
      </w:r>
      <w:r w:rsidR="00EE0B82">
        <w:t>’</w:t>
      </w:r>
      <w:r w:rsidRPr="002D10EB">
        <w:t>oreille de Dieu et lui dit</w:t>
      </w:r>
      <w:r w:rsidR="00EE0B82">
        <w:t> :</w:t>
      </w:r>
    </w:p>
    <w:p w14:paraId="6D76809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Écoutez-moi</w:t>
      </w:r>
      <w:r>
        <w:t xml:space="preserve">, </w:t>
      </w:r>
      <w:r w:rsidR="000A7E25" w:rsidRPr="002D10EB">
        <w:t>quel génie</w:t>
      </w:r>
      <w:r>
        <w:t> !</w:t>
      </w:r>
    </w:p>
    <w:p w14:paraId="76301ECF" w14:textId="77777777" w:rsidR="00EE0B82" w:rsidRDefault="000A7E25" w:rsidP="000A7E25">
      <w:r w:rsidRPr="002D10EB">
        <w:lastRenderedPageBreak/>
        <w:t>Leur chant fait pénitence</w:t>
      </w:r>
      <w:r w:rsidR="00EE0B82">
        <w:t xml:space="preserve">. </w:t>
      </w:r>
      <w:r w:rsidRPr="002D10EB">
        <w:t>Il ne pense pas à soi</w:t>
      </w:r>
      <w:r w:rsidR="00EE0B82">
        <w:t xml:space="preserve"> : </w:t>
      </w:r>
      <w:r w:rsidRPr="002D10EB">
        <w:t>il prie</w:t>
      </w:r>
      <w:r w:rsidR="00EE0B82">
        <w:t xml:space="preserve">. </w:t>
      </w:r>
      <w:r w:rsidRPr="002D10EB">
        <w:t>À la fois très triste et très doux</w:t>
      </w:r>
      <w:r w:rsidR="00EE0B82">
        <w:t xml:space="preserve">, </w:t>
      </w:r>
      <w:r w:rsidRPr="002D10EB">
        <w:t>il appelle le Maître et n</w:t>
      </w:r>
      <w:r w:rsidR="00EE0B82">
        <w:t>’</w:t>
      </w:r>
      <w:r w:rsidRPr="002D10EB">
        <w:t>ose monter jusqu</w:t>
      </w:r>
      <w:r w:rsidR="00EE0B82">
        <w:t>’</w:t>
      </w:r>
      <w:r w:rsidRPr="002D10EB">
        <w:t>à Lui</w:t>
      </w:r>
      <w:r w:rsidR="00EE0B82">
        <w:t xml:space="preserve">. </w:t>
      </w:r>
      <w:r w:rsidRPr="002D10EB">
        <w:t>Un malheureux s</w:t>
      </w:r>
      <w:r w:rsidR="00EE0B82">
        <w:t>’</w:t>
      </w:r>
      <w:r w:rsidRPr="002D10EB">
        <w:t>est égaré sous la terre</w:t>
      </w:r>
      <w:r w:rsidR="00EE0B82">
        <w:t xml:space="preserve">, </w:t>
      </w:r>
      <w:r w:rsidRPr="002D10EB">
        <w:t>il appelle</w:t>
      </w:r>
      <w:r w:rsidR="00EE0B82">
        <w:t xml:space="preserve"> ; </w:t>
      </w:r>
      <w:r w:rsidRPr="002D10EB">
        <w:t>il voudrait qu</w:t>
      </w:r>
      <w:r w:rsidR="00EE0B82">
        <w:t>’</w:t>
      </w:r>
      <w:r w:rsidRPr="002D10EB">
        <w:t>on l</w:t>
      </w:r>
      <w:r w:rsidR="00EE0B82">
        <w:t>’</w:t>
      </w:r>
      <w:r w:rsidRPr="002D10EB">
        <w:t>entende</w:t>
      </w:r>
      <w:r w:rsidR="00EE0B82">
        <w:t xml:space="preserve"> ; </w:t>
      </w:r>
      <w:r w:rsidRPr="002D10EB">
        <w:t>il craint cependant qu</w:t>
      </w:r>
      <w:r w:rsidR="00EE0B82">
        <w:t>’</w:t>
      </w:r>
      <w:r w:rsidRPr="002D10EB">
        <w:t>on l</w:t>
      </w:r>
      <w:r w:rsidR="00EE0B82">
        <w:t>’</w:t>
      </w:r>
      <w:r w:rsidRPr="002D10EB">
        <w:t>entende</w:t>
      </w:r>
      <w:r w:rsidR="00EE0B82">
        <w:t>.</w:t>
      </w:r>
    </w:p>
    <w:p w14:paraId="2F1AD214" w14:textId="77777777" w:rsidR="000A7E25" w:rsidRPr="002D10EB" w:rsidRDefault="000A7E25" w:rsidP="000A7E25">
      <w:pPr>
        <w:pStyle w:val="ParagrapheVideNormal"/>
      </w:pPr>
    </w:p>
    <w:p w14:paraId="32FA0BE1" w14:textId="77777777" w:rsidR="00EE0B82" w:rsidRDefault="000A7E25" w:rsidP="000A7E25">
      <w:pPr>
        <w:pStyle w:val="Sous-titre"/>
        <w:jc w:val="left"/>
      </w:pPr>
      <w:r w:rsidRPr="002D10EB">
        <w:t>VISITE</w:t>
      </w:r>
      <w:r w:rsidR="00EE0B82">
        <w:t>.</w:t>
      </w:r>
    </w:p>
    <w:p w14:paraId="7D6C6D69" w14:textId="77777777" w:rsidR="003E208B" w:rsidRPr="003E208B" w:rsidRDefault="003E208B" w:rsidP="003E208B">
      <w:pPr>
        <w:pStyle w:val="NormalSolidaire"/>
      </w:pPr>
    </w:p>
    <w:p w14:paraId="3DA67C92" w14:textId="77777777" w:rsidR="00EE0B82" w:rsidRDefault="000A7E25" w:rsidP="000A7E25">
      <w:r w:rsidRPr="002D10EB">
        <w:t>Aux étrangers qui le demandent</w:t>
      </w:r>
      <w:r w:rsidR="00EE0B82">
        <w:t xml:space="preserve">, </w:t>
      </w:r>
      <w:r w:rsidRPr="002D10EB">
        <w:t>le Frère hospitalier a mi</w:t>
      </w:r>
      <w:r w:rsidRPr="002D10EB">
        <w:t>s</w:t>
      </w:r>
      <w:r w:rsidRPr="002D10EB">
        <w:t>sion de montrer les principales pièces du couvent</w:t>
      </w:r>
      <w:r w:rsidR="00EE0B82">
        <w:t xml:space="preserve">. </w:t>
      </w:r>
      <w:r w:rsidRPr="002D10EB">
        <w:t>Un coup de cloche l</w:t>
      </w:r>
      <w:r w:rsidR="00EE0B82">
        <w:t>’</w:t>
      </w:r>
      <w:r w:rsidRPr="002D10EB">
        <w:t>appelle au parloir</w:t>
      </w:r>
      <w:r w:rsidR="00EE0B82">
        <w:t xml:space="preserve">. </w:t>
      </w:r>
      <w:r w:rsidRPr="002D10EB">
        <w:t>Barbu et noir</w:t>
      </w:r>
      <w:r w:rsidR="00EE0B82">
        <w:t xml:space="preserve">, </w:t>
      </w:r>
      <w:r w:rsidRPr="002D10EB">
        <w:t>il se présente sur le seuil</w:t>
      </w:r>
      <w:r w:rsidR="00EE0B82">
        <w:t xml:space="preserve">, </w:t>
      </w:r>
      <w:r w:rsidRPr="002D10EB">
        <w:t>salue d</w:t>
      </w:r>
      <w:r w:rsidR="00EE0B82">
        <w:t>’</w:t>
      </w:r>
      <w:r w:rsidRPr="002D10EB">
        <w:t>un mouvement de tête</w:t>
      </w:r>
      <w:r w:rsidR="00EE0B82">
        <w:t xml:space="preserve">, </w:t>
      </w:r>
      <w:r w:rsidRPr="002D10EB">
        <w:t>sait ce qu</w:t>
      </w:r>
      <w:r w:rsidR="00EE0B82">
        <w:t>’</w:t>
      </w:r>
      <w:r w:rsidRPr="002D10EB">
        <w:t>on lui veut et</w:t>
      </w:r>
      <w:r w:rsidR="00EE0B82">
        <w:t xml:space="preserve">, </w:t>
      </w:r>
      <w:r w:rsidRPr="002D10EB">
        <w:t>sans un mot</w:t>
      </w:r>
      <w:r w:rsidR="00EE0B82">
        <w:t xml:space="preserve">, </w:t>
      </w:r>
      <w:r w:rsidRPr="002D10EB">
        <w:t>fait signe qu</w:t>
      </w:r>
      <w:r w:rsidR="00EE0B82">
        <w:t>’</w:t>
      </w:r>
      <w:r w:rsidRPr="002D10EB">
        <w:t>on le suive</w:t>
      </w:r>
      <w:r w:rsidR="00EE0B82">
        <w:t>.</w:t>
      </w:r>
    </w:p>
    <w:p w14:paraId="3705D1F8" w14:textId="77777777" w:rsidR="00EE0B82" w:rsidRDefault="000A7E25" w:rsidP="000A7E25">
      <w:r w:rsidRPr="002D10EB">
        <w:t>Il se rend d</w:t>
      </w:r>
      <w:r w:rsidR="00EE0B82">
        <w:t>’</w:t>
      </w:r>
      <w:r w:rsidRPr="002D10EB">
        <w:t>abord à l</w:t>
      </w:r>
      <w:r w:rsidR="00EE0B82">
        <w:t>’</w:t>
      </w:r>
      <w:r w:rsidRPr="002D10EB">
        <w:t>église</w:t>
      </w:r>
      <w:r w:rsidR="00EE0B82">
        <w:t xml:space="preserve">, </w:t>
      </w:r>
      <w:r w:rsidRPr="002D10EB">
        <w:t>parce que</w:t>
      </w:r>
      <w:r w:rsidR="00EE0B82">
        <w:t xml:space="preserve">, </w:t>
      </w:r>
      <w:r w:rsidRPr="002D10EB">
        <w:t>dans une maison</w:t>
      </w:r>
      <w:r w:rsidR="00EE0B82">
        <w:t xml:space="preserve">, </w:t>
      </w:r>
      <w:r w:rsidRPr="002D10EB">
        <w:t>celui qu</w:t>
      </w:r>
      <w:r w:rsidR="00EE0B82">
        <w:t>’</w:t>
      </w:r>
      <w:r w:rsidRPr="002D10EB">
        <w:t>on salue en premier lieu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le Maître</w:t>
      </w:r>
      <w:r w:rsidR="00EE0B82">
        <w:t xml:space="preserve">. </w:t>
      </w:r>
      <w:r w:rsidRPr="002D10EB">
        <w:t>Il s</w:t>
      </w:r>
      <w:r w:rsidR="00EE0B82">
        <w:t>’</w:t>
      </w:r>
      <w:r w:rsidRPr="002D10EB">
        <w:t>agenouille un instant</w:t>
      </w:r>
      <w:r w:rsidR="00EE0B82">
        <w:t xml:space="preserve">, </w:t>
      </w:r>
      <w:r w:rsidRPr="002D10EB">
        <w:t>pour son compte</w:t>
      </w:r>
      <w:r w:rsidR="00EE0B82">
        <w:t xml:space="preserve">, </w:t>
      </w:r>
      <w:r w:rsidRPr="002D10EB">
        <w:t>sans se demander si les autres l</w:t>
      </w:r>
      <w:r w:rsidR="00EE0B82">
        <w:t>’</w:t>
      </w:r>
      <w:r w:rsidRPr="002D10EB">
        <w:t>imitent</w:t>
      </w:r>
      <w:r w:rsidR="00EE0B82">
        <w:t xml:space="preserve">. </w:t>
      </w:r>
      <w:r w:rsidRPr="002D10EB">
        <w:t>Comment pourrait-on ne pas croire en Dieu</w:t>
      </w:r>
      <w:r w:rsidR="00EE0B82">
        <w:t xml:space="preserve"> ? </w:t>
      </w:r>
      <w:r w:rsidRPr="002D10EB">
        <w:t>Il n</w:t>
      </w:r>
      <w:r w:rsidR="00EE0B82">
        <w:t>’</w:t>
      </w:r>
      <w:r w:rsidRPr="002D10EB">
        <w:t>y pense même pas</w:t>
      </w:r>
      <w:r w:rsidR="00EE0B82">
        <w:t xml:space="preserve">. </w:t>
      </w:r>
      <w:r w:rsidRPr="002D10EB">
        <w:t>Quand il a fini</w:t>
      </w:r>
      <w:r w:rsidR="00EE0B82">
        <w:t xml:space="preserve">, </w:t>
      </w:r>
      <w:r w:rsidRPr="002D10EB">
        <w:t>il ouvre un de ces gros livres que les Pères ont devant eux dans leurs stalles</w:t>
      </w:r>
      <w:r w:rsidR="00EE0B82">
        <w:t xml:space="preserve">, </w:t>
      </w:r>
      <w:r w:rsidRPr="002D10EB">
        <w:t>puis il co</w:t>
      </w:r>
      <w:r w:rsidRPr="002D10EB">
        <w:t>m</w:t>
      </w:r>
      <w:r w:rsidRPr="002D10EB">
        <w:t>mence son véritable itinéraire</w:t>
      </w:r>
      <w:r w:rsidR="00EE0B82">
        <w:t xml:space="preserve"> : </w:t>
      </w:r>
      <w:r w:rsidRPr="002D10EB">
        <w:t>le réfectoire</w:t>
      </w:r>
      <w:r w:rsidR="00EE0B82">
        <w:t xml:space="preserve">, </w:t>
      </w:r>
      <w:r w:rsidRPr="002D10EB">
        <w:t>la salle du Chapitre</w:t>
      </w:r>
      <w:r w:rsidR="00EE0B82">
        <w:t xml:space="preserve">, </w:t>
      </w:r>
      <w:r w:rsidRPr="002D10EB">
        <w:t>la bibliothèque</w:t>
      </w:r>
      <w:r w:rsidR="00EE0B82">
        <w:t xml:space="preserve">, </w:t>
      </w:r>
      <w:r w:rsidRPr="002D10EB">
        <w:t>le cloître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imprimerie</w:t>
      </w:r>
      <w:r w:rsidR="00EE0B82">
        <w:t xml:space="preserve">, </w:t>
      </w:r>
      <w:r w:rsidRPr="002D10EB">
        <w:t>les étables</w:t>
      </w:r>
      <w:r w:rsidR="00EE0B82">
        <w:t>…</w:t>
      </w:r>
    </w:p>
    <w:p w14:paraId="7554E444" w14:textId="77777777" w:rsidR="00EE0B82" w:rsidRDefault="000A7E25" w:rsidP="000A7E25">
      <w:r w:rsidRPr="002D10EB">
        <w:t>Toujours sans rien dire et lentement</w:t>
      </w:r>
      <w:r w:rsidR="00EE0B82">
        <w:t xml:space="preserve">, </w:t>
      </w:r>
      <w:r w:rsidRPr="002D10EB">
        <w:t>afin qu</w:t>
      </w:r>
      <w:r w:rsidR="00EE0B82">
        <w:t>’</w:t>
      </w:r>
      <w:r w:rsidRPr="002D10EB">
        <w:t>on ait le temps de voir</w:t>
      </w:r>
      <w:r w:rsidR="00EE0B82">
        <w:t xml:space="preserve">, </w:t>
      </w:r>
      <w:r w:rsidRPr="002D10EB">
        <w:t>il traverse des pièces</w:t>
      </w:r>
      <w:r w:rsidR="00EE0B82">
        <w:t xml:space="preserve">, </w:t>
      </w:r>
      <w:r w:rsidRPr="002D10EB">
        <w:t>pousse des portes</w:t>
      </w:r>
      <w:r w:rsidR="00EE0B82">
        <w:t xml:space="preserve">, </w:t>
      </w:r>
      <w:r w:rsidRPr="002D10EB">
        <w:t>les referme</w:t>
      </w:r>
      <w:r w:rsidR="00EE0B82">
        <w:t xml:space="preserve">. </w:t>
      </w:r>
      <w:r w:rsidRPr="002D10EB">
        <w:t>Il s</w:t>
      </w:r>
      <w:r w:rsidR="00EE0B82">
        <w:t>’</w:t>
      </w:r>
      <w:r w:rsidRPr="002D10EB">
        <w:t>arrête aux bons endroits et désigne du menton ce qui lui paraît le plus remarquable</w:t>
      </w:r>
      <w:r w:rsidR="00EE0B82">
        <w:t>.</w:t>
      </w:r>
    </w:p>
    <w:p w14:paraId="54C6085A" w14:textId="77777777" w:rsidR="00EE0B82" w:rsidRDefault="000A7E25" w:rsidP="000A7E25">
      <w:r w:rsidRPr="002D10EB">
        <w:t>Au dortoir</w:t>
      </w:r>
      <w:r w:rsidR="00EE0B82">
        <w:t xml:space="preserve">, </w:t>
      </w:r>
      <w:r w:rsidRPr="002D10EB">
        <w:t>où chaque religieux a son alcôve</w:t>
      </w:r>
      <w:r w:rsidR="00EE0B82">
        <w:t xml:space="preserve">, </w:t>
      </w:r>
      <w:r w:rsidRPr="002D10EB">
        <w:t>il découvre un coin de paillasse</w:t>
      </w:r>
      <w:r w:rsidR="00EE0B82">
        <w:t xml:space="preserve">, </w:t>
      </w:r>
      <w:r w:rsidRPr="002D10EB">
        <w:t>et pousse dessus</w:t>
      </w:r>
      <w:r w:rsidR="00EE0B82">
        <w:t xml:space="preserve">, </w:t>
      </w:r>
      <w:r w:rsidRPr="002D10EB">
        <w:t>pour qu</w:t>
      </w:r>
      <w:r w:rsidR="00EE0B82">
        <w:t>’</w:t>
      </w:r>
      <w:r w:rsidRPr="002D10EB">
        <w:t>on sache qu</w:t>
      </w:r>
      <w:r w:rsidR="00EE0B82">
        <w:t>’</w:t>
      </w:r>
      <w:r w:rsidRPr="002D10EB">
        <w:t>elle est dure</w:t>
      </w:r>
      <w:r w:rsidR="00EE0B82">
        <w:t>.</w:t>
      </w:r>
    </w:p>
    <w:p w14:paraId="4C3B4414" w14:textId="77777777" w:rsidR="000A7E25" w:rsidRPr="002D10EB" w:rsidRDefault="000A7E25" w:rsidP="000A7E25">
      <w:pPr>
        <w:pStyle w:val="ParagrapheVideNormal"/>
      </w:pPr>
    </w:p>
    <w:p w14:paraId="18AF95E0" w14:textId="77777777" w:rsidR="00EE0B82" w:rsidRDefault="000A7E25" w:rsidP="000A7E25">
      <w:pPr>
        <w:pStyle w:val="Sous-titre"/>
        <w:jc w:val="left"/>
      </w:pPr>
      <w:r w:rsidRPr="002D10EB">
        <w:t>LE CLOÎTRE</w:t>
      </w:r>
      <w:r w:rsidR="00EE0B82">
        <w:t>.</w:t>
      </w:r>
    </w:p>
    <w:p w14:paraId="59FB8D69" w14:textId="77777777" w:rsidR="003E208B" w:rsidRPr="003E208B" w:rsidRDefault="003E208B" w:rsidP="003E208B">
      <w:pPr>
        <w:pStyle w:val="NormalSolidaire"/>
      </w:pPr>
    </w:p>
    <w:p w14:paraId="2315675A" w14:textId="77777777" w:rsidR="00EE0B82" w:rsidRDefault="000A7E25" w:rsidP="000A7E25">
      <w:r w:rsidRPr="002D10EB">
        <w:t>Sur une petite porte</w:t>
      </w:r>
      <w:r w:rsidR="00EE0B82">
        <w:t xml:space="preserve">, </w:t>
      </w:r>
      <w:r w:rsidRPr="002D10EB">
        <w:t xml:space="preserve">des lettres gothiques annoncent </w:t>
      </w:r>
      <w:r w:rsidR="00EE0B82">
        <w:t>« </w:t>
      </w:r>
      <w:r w:rsidRPr="002D10EB">
        <w:t>Clôture</w:t>
      </w:r>
      <w:r w:rsidR="00EE0B82">
        <w:t xml:space="preserve"> ». </w:t>
      </w:r>
      <w:r w:rsidRPr="002D10EB">
        <w:t>C</w:t>
      </w:r>
      <w:r w:rsidR="00EE0B82">
        <w:t>’</w:t>
      </w:r>
      <w:r w:rsidRPr="002D10EB">
        <w:t>est le cloître</w:t>
      </w:r>
      <w:r w:rsidR="00EE0B82">
        <w:t xml:space="preserve">, </w:t>
      </w:r>
      <w:r w:rsidRPr="002D10EB">
        <w:t>le cœur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endroit saint du couvent</w:t>
      </w:r>
      <w:r w:rsidR="00EE0B82">
        <w:t xml:space="preserve">. </w:t>
      </w:r>
      <w:r w:rsidRPr="002D10EB">
        <w:t>Les religieux</w:t>
      </w:r>
      <w:r w:rsidR="00EE0B82">
        <w:t xml:space="preserve">, </w:t>
      </w:r>
      <w:r w:rsidRPr="002D10EB">
        <w:t>pour le traverser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enferment dans leur manteau et tirent</w:t>
      </w:r>
      <w:r w:rsidR="00EE0B82">
        <w:t xml:space="preserve">, </w:t>
      </w:r>
      <w:r w:rsidRPr="002D10EB">
        <w:t>plus avant</w:t>
      </w:r>
      <w:r w:rsidR="00EE0B82">
        <w:t xml:space="preserve">, </w:t>
      </w:r>
      <w:r w:rsidRPr="002D10EB">
        <w:t>leur capuchon sur la tête</w:t>
      </w:r>
      <w:r w:rsidR="00EE0B82">
        <w:t xml:space="preserve">. </w:t>
      </w:r>
      <w:r w:rsidRPr="002D10EB">
        <w:t>Au long des m</w:t>
      </w:r>
      <w:r w:rsidRPr="002D10EB">
        <w:t>u</w:t>
      </w:r>
      <w:r w:rsidRPr="002D10EB">
        <w:t>railles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autres inscriptions parlent de la Mort</w:t>
      </w:r>
      <w:r w:rsidR="00EE0B82">
        <w:t xml:space="preserve">, </w:t>
      </w:r>
      <w:r w:rsidRPr="002D10EB">
        <w:t>encore la Mort</w:t>
      </w:r>
      <w:r w:rsidR="00EE0B82">
        <w:t xml:space="preserve">, </w:t>
      </w:r>
      <w:r w:rsidRPr="002D10EB">
        <w:t>toujours la Mort</w:t>
      </w:r>
      <w:r w:rsidR="00EE0B82">
        <w:t xml:space="preserve">. </w:t>
      </w:r>
      <w:r w:rsidRPr="002D10EB">
        <w:t>Ceux qui doivent les lire ne sont déjà plus que des fantômes</w:t>
      </w:r>
      <w:r w:rsidR="00EE0B82">
        <w:t>.</w:t>
      </w:r>
    </w:p>
    <w:p w14:paraId="072AAB49" w14:textId="77777777" w:rsidR="000A7E25" w:rsidRPr="002D10EB" w:rsidRDefault="000A7E25" w:rsidP="000A7E25">
      <w:pPr>
        <w:pStyle w:val="ParagrapheVideNormal"/>
      </w:pPr>
    </w:p>
    <w:p w14:paraId="0AF9BCDB" w14:textId="77777777" w:rsidR="00EE0B82" w:rsidRDefault="000A7E25" w:rsidP="000A7E25">
      <w:pPr>
        <w:pStyle w:val="Sous-titre"/>
        <w:jc w:val="left"/>
      </w:pPr>
      <w:r w:rsidRPr="002D10EB">
        <w:t>LE RÉFECTOIRE</w:t>
      </w:r>
      <w:r w:rsidR="00EE0B82">
        <w:t>.</w:t>
      </w:r>
    </w:p>
    <w:p w14:paraId="6CCEA334" w14:textId="77777777" w:rsidR="003E208B" w:rsidRPr="003E208B" w:rsidRDefault="003E208B" w:rsidP="003E208B">
      <w:pPr>
        <w:pStyle w:val="NormalSolidaire"/>
      </w:pPr>
    </w:p>
    <w:p w14:paraId="29CECCEA" w14:textId="77777777" w:rsidR="00EE0B82" w:rsidRDefault="000A7E25" w:rsidP="000A7E25">
      <w:r w:rsidRPr="002D10EB">
        <w:t>Une grande salle</w:t>
      </w:r>
      <w:r w:rsidR="00EE0B82">
        <w:t xml:space="preserve">, </w:t>
      </w:r>
      <w:r w:rsidRPr="002D10EB">
        <w:t>froide</w:t>
      </w:r>
      <w:r w:rsidR="00EE0B82">
        <w:t xml:space="preserve">, </w:t>
      </w:r>
      <w:r w:rsidRPr="002D10EB">
        <w:t>dallée</w:t>
      </w:r>
      <w:r w:rsidR="00EE0B82">
        <w:t xml:space="preserve">, </w:t>
      </w:r>
      <w:r w:rsidRPr="002D10EB">
        <w:t>croirait-on</w:t>
      </w:r>
      <w:r w:rsidR="00EE0B82">
        <w:t xml:space="preserve">, </w:t>
      </w:r>
      <w:r w:rsidRPr="002D10EB">
        <w:t>avec de la glace</w:t>
      </w:r>
      <w:r w:rsidR="00EE0B82">
        <w:t xml:space="preserve">. </w:t>
      </w:r>
      <w:r w:rsidRPr="002D10EB">
        <w:t>Au long des murs</w:t>
      </w:r>
      <w:r w:rsidR="00EE0B82">
        <w:t xml:space="preserve">, </w:t>
      </w:r>
      <w:r w:rsidRPr="002D10EB">
        <w:t>trois tables en bois nu</w:t>
      </w:r>
      <w:r w:rsidR="00EE0B82">
        <w:t xml:space="preserve">, </w:t>
      </w:r>
      <w:r w:rsidRPr="002D10EB">
        <w:t>deux très longues pour les Frères et les Pères</w:t>
      </w:r>
      <w:r w:rsidR="00EE0B82">
        <w:t xml:space="preserve">, </w:t>
      </w:r>
      <w:r w:rsidRPr="002D10EB">
        <w:t>la troisième</w:t>
      </w:r>
      <w:r w:rsidR="00EE0B82">
        <w:t xml:space="preserve">, </w:t>
      </w:r>
      <w:r w:rsidRPr="002D10EB">
        <w:t>plus petite</w:t>
      </w:r>
      <w:r w:rsidR="00EE0B82">
        <w:t xml:space="preserve">, </w:t>
      </w:r>
      <w:r w:rsidRPr="002D10EB">
        <w:t>et toute seule</w:t>
      </w:r>
      <w:r w:rsidR="00EE0B82">
        <w:t xml:space="preserve">, </w:t>
      </w:r>
      <w:r w:rsidRPr="002D10EB">
        <w:t>pour l</w:t>
      </w:r>
      <w:r w:rsidR="00EE0B82">
        <w:t>’</w:t>
      </w:r>
      <w:r w:rsidRPr="002D10EB">
        <w:t>Abbé</w:t>
      </w:r>
      <w:r w:rsidR="00EE0B82">
        <w:t xml:space="preserve">, </w:t>
      </w:r>
      <w:r w:rsidRPr="002D10EB">
        <w:t>entre le Prieur et le Maître des Novices</w:t>
      </w:r>
      <w:r w:rsidR="00EE0B82">
        <w:t xml:space="preserve">. </w:t>
      </w:r>
      <w:r w:rsidRPr="002D10EB">
        <w:t>Chaque Trappiste a devant soi une cruche en terre avec de l</w:t>
      </w:r>
      <w:r w:rsidR="00EE0B82">
        <w:t>’</w:t>
      </w:r>
      <w:r w:rsidRPr="002D10EB">
        <w:t>eau</w:t>
      </w:r>
      <w:r w:rsidR="00EE0B82">
        <w:t xml:space="preserve">, </w:t>
      </w:r>
      <w:r w:rsidRPr="002D10EB">
        <w:t>un gobelet d</w:t>
      </w:r>
      <w:r w:rsidR="00EE0B82">
        <w:t>’</w:t>
      </w:r>
      <w:r w:rsidRPr="002D10EB">
        <w:t>étain</w:t>
      </w:r>
      <w:r w:rsidR="00EE0B82">
        <w:t xml:space="preserve">, </w:t>
      </w:r>
      <w:r w:rsidRPr="002D10EB">
        <w:t>un petit cube de pain</w:t>
      </w:r>
      <w:r w:rsidR="00EE0B82">
        <w:t xml:space="preserve">, </w:t>
      </w:r>
      <w:r w:rsidRPr="002D10EB">
        <w:t>celui de l</w:t>
      </w:r>
      <w:r w:rsidR="00EE0B82">
        <w:t>’</w:t>
      </w:r>
      <w:r w:rsidRPr="002D10EB">
        <w:t>Abbé pas plus gros que les autres</w:t>
      </w:r>
      <w:r w:rsidR="00EE0B82">
        <w:t xml:space="preserve">. </w:t>
      </w:r>
      <w:r w:rsidRPr="002D10EB">
        <w:t>Comme pour les grands banquets</w:t>
      </w:r>
      <w:r w:rsidR="00EE0B82">
        <w:t xml:space="preserve">, </w:t>
      </w:r>
      <w:r w:rsidRPr="002D10EB">
        <w:t>les tables sont dressées d</w:t>
      </w:r>
      <w:r w:rsidR="00EE0B82">
        <w:t>’</w:t>
      </w:r>
      <w:r w:rsidRPr="002D10EB">
        <w:t>avance</w:t>
      </w:r>
      <w:r w:rsidR="00EE0B82">
        <w:t xml:space="preserve">. </w:t>
      </w:r>
      <w:r w:rsidRPr="002D10EB">
        <w:t>On peut venir quand on veut</w:t>
      </w:r>
      <w:r w:rsidR="00EE0B82">
        <w:t xml:space="preserve">, </w:t>
      </w:r>
      <w:r w:rsidRPr="002D10EB">
        <w:t>on retrouve exactement à leur place les mêmes petites cruches</w:t>
      </w:r>
      <w:r w:rsidR="00EE0B82">
        <w:t xml:space="preserve">, </w:t>
      </w:r>
      <w:r w:rsidRPr="002D10EB">
        <w:t>les mêmes gobelets et les morceaux de pain</w:t>
      </w:r>
      <w:r w:rsidR="00EE0B82">
        <w:t xml:space="preserve">, </w:t>
      </w:r>
      <w:r w:rsidRPr="002D10EB">
        <w:t>qui semblent</w:t>
      </w:r>
      <w:r w:rsidR="00EE0B82">
        <w:t xml:space="preserve">, </w:t>
      </w:r>
      <w:r w:rsidRPr="002D10EB">
        <w:t>eux au</w:t>
      </w:r>
      <w:r w:rsidRPr="002D10EB">
        <w:t>s</w:t>
      </w:r>
      <w:r w:rsidRPr="002D10EB">
        <w:t>si</w:t>
      </w:r>
      <w:r w:rsidR="00EE0B82">
        <w:t xml:space="preserve">, </w:t>
      </w:r>
      <w:r w:rsidRPr="002D10EB">
        <w:t>toujours les mêmes</w:t>
      </w:r>
      <w:r w:rsidR="00EE0B82">
        <w:t>.</w:t>
      </w:r>
    </w:p>
    <w:p w14:paraId="7D97FF0D" w14:textId="77777777" w:rsidR="00EE0B82" w:rsidRDefault="000A7E25" w:rsidP="000A7E25">
      <w:r w:rsidRPr="002D10EB">
        <w:t>Les religieux mangent en silence</w:t>
      </w:r>
      <w:r w:rsidR="00EE0B82">
        <w:t xml:space="preserve">, </w:t>
      </w:r>
      <w:r w:rsidRPr="002D10EB">
        <w:t>la tête couverte</w:t>
      </w:r>
      <w:r w:rsidR="00EE0B82">
        <w:t xml:space="preserve">, </w:t>
      </w:r>
      <w:r w:rsidRPr="002D10EB">
        <w:t>les mains à peine sorties de leur manteau</w:t>
      </w:r>
      <w:r w:rsidR="00EE0B82">
        <w:t xml:space="preserve">, </w:t>
      </w:r>
      <w:r w:rsidRPr="002D10EB">
        <w:t>pendant qu</w:t>
      </w:r>
      <w:r w:rsidR="00EE0B82">
        <w:t>’</w:t>
      </w:r>
      <w:r w:rsidRPr="002D10EB">
        <w:t>un Père</w:t>
      </w:r>
      <w:r w:rsidR="00EE0B82">
        <w:t xml:space="preserve">, </w:t>
      </w:r>
      <w:r w:rsidRPr="002D10EB">
        <w:t>à son p</w:t>
      </w:r>
      <w:r w:rsidRPr="002D10EB">
        <w:t>u</w:t>
      </w:r>
      <w:r w:rsidRPr="002D10EB">
        <w:t>pitre</w:t>
      </w:r>
      <w:r w:rsidR="00EE0B82">
        <w:t xml:space="preserve">, </w:t>
      </w:r>
      <w:r w:rsidRPr="002D10EB">
        <w:t>leur lit un récit</w:t>
      </w:r>
      <w:r w:rsidR="00EE0B82">
        <w:t xml:space="preserve">, </w:t>
      </w:r>
      <w:r w:rsidRPr="002D10EB">
        <w:t>hors d</w:t>
      </w:r>
      <w:r w:rsidR="00EE0B82">
        <w:t>’</w:t>
      </w:r>
      <w:r w:rsidRPr="002D10EB">
        <w:t>un livre</w:t>
      </w:r>
      <w:r w:rsidR="00EE0B82">
        <w:t>.</w:t>
      </w:r>
    </w:p>
    <w:p w14:paraId="4B2091F4" w14:textId="77777777" w:rsidR="00EE0B82" w:rsidRDefault="000A7E25" w:rsidP="000A7E25">
      <w:r w:rsidRPr="002D10EB">
        <w:lastRenderedPageBreak/>
        <w:t>Celui-là</w:t>
      </w:r>
      <w:r w:rsidR="00EE0B82">
        <w:t xml:space="preserve">, </w:t>
      </w:r>
      <w:r w:rsidRPr="002D10EB">
        <w:t>on ne sait pas quand il mange</w:t>
      </w:r>
      <w:r w:rsidR="00EE0B82">
        <w:t xml:space="preserve">. </w:t>
      </w:r>
      <w:r w:rsidRPr="002D10EB">
        <w:t>D</w:t>
      </w:r>
      <w:r w:rsidR="00EE0B82">
        <w:t>’</w:t>
      </w:r>
      <w:r w:rsidRPr="002D10EB">
        <w:t>ailleurs</w:t>
      </w:r>
      <w:r w:rsidR="00EE0B82">
        <w:t xml:space="preserve">, </w:t>
      </w:r>
      <w:r w:rsidRPr="002D10EB">
        <w:t>pour ce qu</w:t>
      </w:r>
      <w:r w:rsidR="00EE0B82">
        <w:t>’</w:t>
      </w:r>
      <w:r w:rsidRPr="002D10EB">
        <w:t>il y a</w:t>
      </w:r>
      <w:r w:rsidR="00EE0B82">
        <w:t>…</w:t>
      </w:r>
    </w:p>
    <w:p w14:paraId="3B8C1DC6" w14:textId="77777777" w:rsidR="000A7E25" w:rsidRPr="002D10EB" w:rsidRDefault="000A7E25" w:rsidP="000A7E25">
      <w:pPr>
        <w:pStyle w:val="ParagrapheVideNormal"/>
      </w:pPr>
    </w:p>
    <w:p w14:paraId="095F107F" w14:textId="77777777" w:rsidR="00EE0B82" w:rsidRDefault="000A7E25" w:rsidP="000A7E25">
      <w:pPr>
        <w:pStyle w:val="Sous-titre"/>
        <w:jc w:val="left"/>
      </w:pPr>
      <w:r w:rsidRPr="002D10EB">
        <w:t>LA SALLE DU CHAPITRE</w:t>
      </w:r>
      <w:r w:rsidR="00EE0B82">
        <w:t>.</w:t>
      </w:r>
    </w:p>
    <w:p w14:paraId="4556E849" w14:textId="77777777" w:rsidR="003E208B" w:rsidRPr="003E208B" w:rsidRDefault="003E208B" w:rsidP="003E208B">
      <w:pPr>
        <w:pStyle w:val="NormalSolidaire"/>
      </w:pPr>
    </w:p>
    <w:p w14:paraId="1F088A44" w14:textId="77777777" w:rsidR="00EE0B82" w:rsidRDefault="000A7E25" w:rsidP="000A7E25">
      <w:r w:rsidRPr="002D10EB">
        <w:t>On pourrait se croire encore au réfectoire</w:t>
      </w:r>
      <w:r w:rsidR="00EE0B82">
        <w:t xml:space="preserve">, </w:t>
      </w:r>
      <w:r w:rsidRPr="002D10EB">
        <w:t>seulement</w:t>
      </w:r>
      <w:r w:rsidR="00EE0B82">
        <w:t xml:space="preserve">, </w:t>
      </w:r>
      <w:r w:rsidRPr="002D10EB">
        <w:t>au lieu de tables</w:t>
      </w:r>
      <w:r w:rsidR="00EE0B82">
        <w:t xml:space="preserve">, </w:t>
      </w:r>
      <w:r w:rsidRPr="002D10EB">
        <w:t>ce sont des stalles</w:t>
      </w:r>
      <w:r w:rsidR="00EE0B82">
        <w:t xml:space="preserve">, </w:t>
      </w:r>
      <w:r w:rsidRPr="002D10EB">
        <w:t>comme à l</w:t>
      </w:r>
      <w:r w:rsidR="00EE0B82">
        <w:t>’</w:t>
      </w:r>
      <w:r w:rsidRPr="002D10EB">
        <w:t>église</w:t>
      </w:r>
      <w:r w:rsidR="00EE0B82">
        <w:t xml:space="preserve">. </w:t>
      </w:r>
      <w:r w:rsidRPr="002D10EB">
        <w:t>Celle de l</w:t>
      </w:r>
      <w:r w:rsidR="00EE0B82">
        <w:t>’</w:t>
      </w:r>
      <w:r w:rsidRPr="002D10EB">
        <w:t>abbé domine un peu les autres</w:t>
      </w:r>
      <w:r w:rsidR="00EE0B82">
        <w:t xml:space="preserve">. </w:t>
      </w:r>
      <w:r w:rsidRPr="002D10EB">
        <w:t>Nue</w:t>
      </w:r>
      <w:r w:rsidR="00EE0B82">
        <w:t xml:space="preserve">, </w:t>
      </w:r>
      <w:r w:rsidRPr="002D10EB">
        <w:t>sans cadre</w:t>
      </w:r>
      <w:r w:rsidR="00EE0B82">
        <w:t xml:space="preserve">, </w:t>
      </w:r>
      <w:r w:rsidRPr="002D10EB">
        <w:t>avec un grand Christ suspendu au milieu</w:t>
      </w:r>
      <w:r w:rsidR="00EE0B82">
        <w:t xml:space="preserve">, </w:t>
      </w:r>
      <w:r w:rsidRPr="002D10EB">
        <w:t>la pièce est austère comme un trib</w:t>
      </w:r>
      <w:r w:rsidRPr="002D10EB">
        <w:t>u</w:t>
      </w:r>
      <w:r w:rsidRPr="002D10EB">
        <w:t>nal</w:t>
      </w:r>
      <w:r w:rsidR="00EE0B82">
        <w:t xml:space="preserve">. </w:t>
      </w:r>
      <w:r w:rsidRPr="002D10EB">
        <w:t>Ce qui s</w:t>
      </w:r>
      <w:r w:rsidR="00EE0B82">
        <w:t>’</w:t>
      </w:r>
      <w:r w:rsidRPr="002D10EB">
        <w:t>y passe</w:t>
      </w:r>
      <w:r w:rsidR="00EE0B82">
        <w:t xml:space="preserve">, </w:t>
      </w:r>
      <w:r w:rsidRPr="002D10EB">
        <w:t>on ne le dit pas</w:t>
      </w:r>
      <w:r w:rsidR="00EE0B82">
        <w:t xml:space="preserve">. </w:t>
      </w:r>
      <w:r w:rsidRPr="002D10EB">
        <w:t>Mais</w:t>
      </w:r>
      <w:r w:rsidR="00EE0B82">
        <w:t xml:space="preserve">, </w:t>
      </w:r>
      <w:r w:rsidRPr="002D10EB">
        <w:t>à la fin de la journée</w:t>
      </w:r>
      <w:r w:rsidR="00EE0B82">
        <w:t xml:space="preserve">, </w:t>
      </w:r>
      <w:r w:rsidRPr="002D10EB">
        <w:t>si un religieux a péché contre la règle</w:t>
      </w:r>
      <w:r w:rsidR="00EE0B82">
        <w:t xml:space="preserve">, </w:t>
      </w:r>
      <w:r w:rsidRPr="002D10EB">
        <w:t>il quitte sa place</w:t>
      </w:r>
      <w:r w:rsidR="00EE0B82">
        <w:t xml:space="preserve">, </w:t>
      </w:r>
      <w:r w:rsidRPr="002D10EB">
        <w:t>se prosterne devant l</w:t>
      </w:r>
      <w:r w:rsidR="00EE0B82">
        <w:t>’</w:t>
      </w:r>
      <w:r w:rsidRPr="002D10EB">
        <w:t>abbé</w:t>
      </w:r>
      <w:r w:rsidR="00EE0B82">
        <w:t xml:space="preserve">, </w:t>
      </w:r>
      <w:r w:rsidRPr="002D10EB">
        <w:t>se couche à plat ventre et</w:t>
      </w:r>
      <w:r w:rsidR="00EE0B82">
        <w:t xml:space="preserve">, </w:t>
      </w:r>
      <w:r w:rsidRPr="002D10EB">
        <w:t>à cet homme qui le juge</w:t>
      </w:r>
      <w:r w:rsidR="00EE0B82">
        <w:t xml:space="preserve">, </w:t>
      </w:r>
      <w:r w:rsidRPr="002D10EB">
        <w:t>aux autres qui écoutent</w:t>
      </w:r>
      <w:r w:rsidR="00EE0B82">
        <w:t xml:space="preserve">, </w:t>
      </w:r>
      <w:r w:rsidRPr="002D10EB">
        <w:t>demande humblement qu</w:t>
      </w:r>
      <w:r w:rsidR="00EE0B82">
        <w:t>’</w:t>
      </w:r>
      <w:r w:rsidRPr="002D10EB">
        <w:t>on le châtie de sa faute</w:t>
      </w:r>
      <w:r w:rsidR="00EE0B82">
        <w:t>.</w:t>
      </w:r>
    </w:p>
    <w:p w14:paraId="25AD1A09" w14:textId="77777777" w:rsidR="000A7E25" w:rsidRPr="002D10EB" w:rsidRDefault="000A7E25" w:rsidP="000A7E25">
      <w:pPr>
        <w:pStyle w:val="ParagrapheVideNormal"/>
      </w:pPr>
    </w:p>
    <w:p w14:paraId="7CCCA21C" w14:textId="77777777" w:rsidR="00EE0B82" w:rsidRDefault="000A7E25" w:rsidP="000A7E25">
      <w:pPr>
        <w:pStyle w:val="Sous-titre"/>
        <w:jc w:val="left"/>
      </w:pPr>
      <w:r w:rsidRPr="002D10EB">
        <w:t>LA BIBLIOTHÈQUE</w:t>
      </w:r>
      <w:r w:rsidR="00EE0B82">
        <w:t>.</w:t>
      </w:r>
    </w:p>
    <w:p w14:paraId="2B80ED79" w14:textId="77777777" w:rsidR="003E208B" w:rsidRPr="003E208B" w:rsidRDefault="003E208B" w:rsidP="003E208B">
      <w:pPr>
        <w:pStyle w:val="NormalSolidaire"/>
      </w:pPr>
    </w:p>
    <w:p w14:paraId="5173FA04" w14:textId="77777777" w:rsidR="00EE0B82" w:rsidRDefault="000A7E25" w:rsidP="000A7E25">
      <w:r w:rsidRPr="002D10EB">
        <w:t xml:space="preserve">Il y a plus de livres que dans la bibliothèque de </w:t>
      </w:r>
      <w:proofErr w:type="spellStart"/>
      <w:r w:rsidRPr="002D10EB">
        <w:t>Westmalle</w:t>
      </w:r>
      <w:proofErr w:type="spellEnd"/>
      <w:r w:rsidRPr="002D10EB">
        <w:t xml:space="preserve"> qui n</w:t>
      </w:r>
      <w:r w:rsidR="00EE0B82">
        <w:t>’</w:t>
      </w:r>
      <w:r w:rsidRPr="002D10EB">
        <w:t>en possède qu</w:t>
      </w:r>
      <w:r w:rsidR="00EE0B82">
        <w:t>’</w:t>
      </w:r>
      <w:r w:rsidRPr="002D10EB">
        <w:t>un</w:t>
      </w:r>
      <w:r w:rsidR="00EE0B82">
        <w:t xml:space="preserve">, </w:t>
      </w:r>
      <w:r w:rsidRPr="002D10EB">
        <w:t>mais il n</w:t>
      </w:r>
      <w:r w:rsidR="00EE0B82">
        <w:t>’</w:t>
      </w:r>
      <w:r w:rsidRPr="002D10EB">
        <w:t>y a pas plus de lecteurs</w:t>
      </w:r>
      <w:r w:rsidR="00EE0B82">
        <w:t xml:space="preserve">. </w:t>
      </w:r>
      <w:r w:rsidRPr="002D10EB">
        <w:t>Les mots sont vains</w:t>
      </w:r>
      <w:r w:rsidR="00EE0B82">
        <w:t xml:space="preserve">. </w:t>
      </w:r>
      <w:r w:rsidRPr="002D10EB">
        <w:t>Un seul suffit</w:t>
      </w:r>
      <w:r w:rsidR="00EE0B82">
        <w:t xml:space="preserve"> : </w:t>
      </w:r>
      <w:r w:rsidRPr="002D10EB">
        <w:t>Dieu</w:t>
      </w:r>
      <w:r w:rsidR="00EE0B82">
        <w:t>.</w:t>
      </w:r>
    </w:p>
    <w:p w14:paraId="694B5061" w14:textId="77777777" w:rsidR="000A7E25" w:rsidRPr="002D10EB" w:rsidRDefault="000A7E25" w:rsidP="000A7E25">
      <w:pPr>
        <w:pStyle w:val="ParagrapheVideNormal"/>
      </w:pPr>
    </w:p>
    <w:p w14:paraId="09578CC8" w14:textId="77777777" w:rsidR="00EE0B82" w:rsidRDefault="000A7E25" w:rsidP="000A7E25">
      <w:pPr>
        <w:pStyle w:val="Sous-titre"/>
        <w:jc w:val="left"/>
      </w:pPr>
      <w:r w:rsidRPr="002D10EB">
        <w:t>LE PROMENOIR</w:t>
      </w:r>
      <w:r w:rsidR="00EE0B82">
        <w:t>.</w:t>
      </w:r>
    </w:p>
    <w:p w14:paraId="7D98B105" w14:textId="77777777" w:rsidR="003E208B" w:rsidRPr="003E208B" w:rsidRDefault="003E208B" w:rsidP="003E208B">
      <w:pPr>
        <w:pStyle w:val="NormalSolidaire"/>
      </w:pPr>
    </w:p>
    <w:p w14:paraId="7EC08B93" w14:textId="77777777" w:rsidR="00EE0B82" w:rsidRDefault="000A7E25" w:rsidP="000A7E25">
      <w:r w:rsidRPr="002D10EB">
        <w:t>L</w:t>
      </w:r>
      <w:r w:rsidR="00EE0B82">
        <w:t>’</w:t>
      </w:r>
      <w:r w:rsidRPr="002D10EB">
        <w:t>architecte l</w:t>
      </w:r>
      <w:r w:rsidR="00EE0B82">
        <w:t>’</w:t>
      </w:r>
      <w:r w:rsidRPr="002D10EB">
        <w:t>a conçu très sévère</w:t>
      </w:r>
      <w:r w:rsidR="00EE0B82">
        <w:t xml:space="preserve"> : </w:t>
      </w:r>
      <w:r w:rsidRPr="002D10EB">
        <w:t>des galeries en voûtes qui se perdent dans le noir</w:t>
      </w:r>
      <w:r w:rsidR="00EE0B82">
        <w:t xml:space="preserve">, </w:t>
      </w:r>
      <w:r w:rsidRPr="002D10EB">
        <w:t>des fenêtres à barreaux</w:t>
      </w:r>
      <w:r w:rsidR="00EE0B82">
        <w:t xml:space="preserve">, </w:t>
      </w:r>
      <w:r w:rsidRPr="002D10EB">
        <w:t xml:space="preserve">des portes </w:t>
      </w:r>
      <w:r w:rsidRPr="002D10EB">
        <w:lastRenderedPageBreak/>
        <w:t>à ferrures et</w:t>
      </w:r>
      <w:r w:rsidR="00EE0B82">
        <w:t xml:space="preserve">, </w:t>
      </w:r>
      <w:r w:rsidRPr="002D10EB">
        <w:t xml:space="preserve">passant </w:t>
      </w:r>
      <w:proofErr w:type="spellStart"/>
      <w:r w:rsidRPr="002D10EB">
        <w:t>là dedans</w:t>
      </w:r>
      <w:proofErr w:type="spellEnd"/>
      <w:r w:rsidR="00EE0B82">
        <w:t xml:space="preserve">, </w:t>
      </w:r>
      <w:r w:rsidRPr="002D10EB">
        <w:t>costumés en moines</w:t>
      </w:r>
      <w:r w:rsidR="00EE0B82">
        <w:t xml:space="preserve">, </w:t>
      </w:r>
      <w:r w:rsidRPr="002D10EB">
        <w:t>des hommes dont on n</w:t>
      </w:r>
      <w:r w:rsidR="00EE0B82">
        <w:t>’</w:t>
      </w:r>
      <w:r w:rsidRPr="002D10EB">
        <w:t>entend pas qu</w:t>
      </w:r>
      <w:r w:rsidR="00EE0B82">
        <w:t>’</w:t>
      </w:r>
      <w:r w:rsidRPr="002D10EB">
        <w:t>ils marchent</w:t>
      </w:r>
      <w:r w:rsidR="00EE0B82">
        <w:t>.</w:t>
      </w:r>
    </w:p>
    <w:p w14:paraId="3BB78C13" w14:textId="77777777" w:rsidR="00EE0B82" w:rsidRDefault="000A7E25" w:rsidP="000A7E25">
      <w:r w:rsidRPr="002D10EB">
        <w:t>Ôtez la foi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du théâtre</w:t>
      </w:r>
      <w:r w:rsidR="00EE0B82">
        <w:t>.</w:t>
      </w:r>
    </w:p>
    <w:p w14:paraId="0B85908B" w14:textId="77777777" w:rsidR="000A7E25" w:rsidRPr="002D10EB" w:rsidRDefault="000A7E25" w:rsidP="000A7E25">
      <w:pPr>
        <w:pStyle w:val="ParagrapheVideNormal"/>
      </w:pPr>
    </w:p>
    <w:p w14:paraId="1E06DD98" w14:textId="77777777" w:rsidR="00EE0B82" w:rsidRDefault="000A7E25" w:rsidP="000A7E25">
      <w:pPr>
        <w:pStyle w:val="Sous-titre"/>
        <w:jc w:val="left"/>
      </w:pPr>
      <w:r w:rsidRPr="002D10EB">
        <w:t>L</w:t>
      </w:r>
      <w:r w:rsidR="00EE0B82">
        <w:t>’</w:t>
      </w:r>
      <w:r w:rsidRPr="002D10EB">
        <w:t>HORLOGE DE LA MORT</w:t>
      </w:r>
      <w:r w:rsidR="00EE0B82">
        <w:t>.</w:t>
      </w:r>
    </w:p>
    <w:p w14:paraId="70CAE4B9" w14:textId="77777777" w:rsidR="003E208B" w:rsidRPr="003E208B" w:rsidRDefault="003E208B" w:rsidP="003E208B">
      <w:pPr>
        <w:pStyle w:val="NormalSolidaire"/>
      </w:pPr>
    </w:p>
    <w:p w14:paraId="086FD36F" w14:textId="77777777" w:rsidR="00EE0B82" w:rsidRDefault="000A7E25" w:rsidP="000A7E25">
      <w:r w:rsidRPr="002D10EB">
        <w:t>Au tournant d</w:t>
      </w:r>
      <w:r w:rsidR="00EE0B82">
        <w:t>’</w:t>
      </w:r>
      <w:r w:rsidRPr="002D10EB">
        <w:t>un couloir</w:t>
      </w:r>
      <w:r w:rsidR="00EE0B82">
        <w:t xml:space="preserve">. </w:t>
      </w:r>
      <w:r w:rsidRPr="002D10EB">
        <w:t>On tombe là-dessus</w:t>
      </w:r>
      <w:r w:rsidR="00EE0B82">
        <w:t xml:space="preserve">, </w:t>
      </w:r>
      <w:r w:rsidRPr="002D10EB">
        <w:t>tout à coup</w:t>
      </w:r>
      <w:r w:rsidR="00EE0B82">
        <w:t xml:space="preserve">, </w:t>
      </w:r>
      <w:r w:rsidRPr="002D10EB">
        <w:t>en surprise</w:t>
      </w:r>
      <w:r w:rsidR="00EE0B82">
        <w:t xml:space="preserve">. </w:t>
      </w:r>
      <w:r w:rsidRPr="002D10EB">
        <w:t>Ciel</w:t>
      </w:r>
      <w:r w:rsidR="00EE0B82">
        <w:t xml:space="preserve"> ! </w:t>
      </w:r>
      <w:r w:rsidRPr="002D10EB">
        <w:t>Des crânes par monceaux</w:t>
      </w:r>
      <w:r w:rsidR="00EE0B82">
        <w:t xml:space="preserve">, </w:t>
      </w:r>
      <w:r w:rsidRPr="002D10EB">
        <w:t>des larmes comme des œufs</w:t>
      </w:r>
      <w:r w:rsidR="00EE0B82">
        <w:t xml:space="preserve">, </w:t>
      </w:r>
      <w:r w:rsidRPr="002D10EB">
        <w:t>un ange furie qui souffle dans une trompette</w:t>
      </w:r>
      <w:r w:rsidR="00EE0B82">
        <w:t xml:space="preserve">, </w:t>
      </w:r>
      <w:r w:rsidRPr="002D10EB">
        <w:t>pendant qu</w:t>
      </w:r>
      <w:r w:rsidR="00EE0B82">
        <w:t>’</w:t>
      </w:r>
      <w:r w:rsidRPr="002D10EB">
        <w:t>un squelette serre les dents et montre l</w:t>
      </w:r>
      <w:r w:rsidR="00EE0B82">
        <w:t>’</w:t>
      </w:r>
      <w:r w:rsidRPr="002D10EB">
        <w:t>heure</w:t>
      </w:r>
      <w:r w:rsidR="00EE0B82">
        <w:t xml:space="preserve">, </w:t>
      </w:r>
      <w:r w:rsidRPr="002D10EB">
        <w:t>avec ses doigts en os</w:t>
      </w:r>
      <w:r w:rsidR="00EE0B82">
        <w:t>.</w:t>
      </w:r>
    </w:p>
    <w:p w14:paraId="450EFA2D" w14:textId="77777777" w:rsidR="00EE0B82" w:rsidRDefault="000A7E25" w:rsidP="000A7E25">
      <w:r w:rsidRPr="002D10EB">
        <w:t>C</w:t>
      </w:r>
      <w:r w:rsidR="00EE0B82">
        <w:t>’</w:t>
      </w:r>
      <w:r w:rsidRPr="002D10EB">
        <w:t>est tellement effrayant qu</w:t>
      </w:r>
      <w:r w:rsidR="00EE0B82">
        <w:t>’</w:t>
      </w:r>
      <w:r w:rsidRPr="002D10EB">
        <w:t>on n</w:t>
      </w:r>
      <w:r w:rsidR="00EE0B82">
        <w:t>’</w:t>
      </w:r>
      <w:r w:rsidRPr="002D10EB">
        <w:t>a plus peur</w:t>
      </w:r>
      <w:r w:rsidR="00EE0B82">
        <w:t>.</w:t>
      </w:r>
    </w:p>
    <w:p w14:paraId="6AA07AAB" w14:textId="77777777" w:rsidR="000A7E25" w:rsidRPr="002D10EB" w:rsidRDefault="000A7E25" w:rsidP="000A7E25">
      <w:pPr>
        <w:pStyle w:val="ParagrapheVideNormal"/>
      </w:pPr>
    </w:p>
    <w:p w14:paraId="298EE8A9" w14:textId="77777777" w:rsidR="00EE0B82" w:rsidRDefault="000A7E25" w:rsidP="000A7E25">
      <w:pPr>
        <w:pStyle w:val="Sous-titre"/>
        <w:jc w:val="left"/>
      </w:pPr>
      <w:r w:rsidRPr="002D10EB">
        <w:t>LE CHEMIN DE LA CROIX</w:t>
      </w:r>
      <w:r w:rsidR="00EE0B82">
        <w:t>.</w:t>
      </w:r>
    </w:p>
    <w:p w14:paraId="7DCFB7CF" w14:textId="77777777" w:rsidR="003E208B" w:rsidRPr="003E208B" w:rsidRDefault="003E208B" w:rsidP="003E208B">
      <w:pPr>
        <w:pStyle w:val="NormalSolidaire"/>
      </w:pPr>
    </w:p>
    <w:p w14:paraId="6A805C81" w14:textId="77777777" w:rsidR="00EE0B82" w:rsidRDefault="000A7E25" w:rsidP="000A7E25">
      <w:r w:rsidRPr="002D10EB">
        <w:t xml:space="preserve">Frère </w:t>
      </w:r>
      <w:proofErr w:type="spellStart"/>
      <w:r w:rsidRPr="002D10EB">
        <w:t>Modestus</w:t>
      </w:r>
      <w:proofErr w:type="spellEnd"/>
      <w:r w:rsidR="00EE0B82">
        <w:t xml:space="preserve">, </w:t>
      </w:r>
      <w:r w:rsidRPr="002D10EB">
        <w:t>qui est peintre</w:t>
      </w:r>
      <w:r w:rsidR="00EE0B82">
        <w:t xml:space="preserve">, </w:t>
      </w:r>
      <w:r w:rsidRPr="002D10EB">
        <w:t>y a vidé</w:t>
      </w:r>
      <w:r w:rsidR="00EE0B82">
        <w:t xml:space="preserve">, </w:t>
      </w:r>
      <w:r w:rsidRPr="002D10EB">
        <w:t>avec son âme</w:t>
      </w:r>
      <w:r w:rsidR="00EE0B82">
        <w:t xml:space="preserve">, </w:t>
      </w:r>
      <w:r w:rsidRPr="002D10EB">
        <w:t>ses plus beaux tubes de couleurs</w:t>
      </w:r>
      <w:r w:rsidR="00EE0B82">
        <w:t xml:space="preserve"> ; </w:t>
      </w:r>
      <w:r w:rsidRPr="002D10EB">
        <w:t>du bleu vraiment bleu pour la robe de Marie</w:t>
      </w:r>
      <w:r w:rsidR="00EE0B82">
        <w:t xml:space="preserve"> ; </w:t>
      </w:r>
      <w:r w:rsidRPr="002D10EB">
        <w:t>son blanc le plus chaste pour la tunique de Jésus</w:t>
      </w:r>
      <w:r w:rsidR="00EE0B82">
        <w:t xml:space="preserve"> ; </w:t>
      </w:r>
      <w:r w:rsidRPr="002D10EB">
        <w:t>un rouge cruel pour les braies des soldats</w:t>
      </w:r>
      <w:r w:rsidR="00EE0B82">
        <w:t xml:space="preserve"> ; </w:t>
      </w:r>
      <w:r w:rsidRPr="002D10EB">
        <w:t>puis du violet</w:t>
      </w:r>
      <w:r w:rsidR="00EE0B82">
        <w:t xml:space="preserve">, </w:t>
      </w:r>
      <w:r w:rsidRPr="002D10EB">
        <w:t>de l</w:t>
      </w:r>
      <w:r w:rsidR="00EE0B82">
        <w:t>’</w:t>
      </w:r>
      <w:r w:rsidRPr="002D10EB">
        <w:t>or</w:t>
      </w:r>
      <w:r w:rsidR="00EE0B82">
        <w:t xml:space="preserve">, </w:t>
      </w:r>
      <w:r w:rsidRPr="002D10EB">
        <w:t>du vert</w:t>
      </w:r>
      <w:r w:rsidR="00EE0B82">
        <w:t xml:space="preserve">, </w:t>
      </w:r>
      <w:r w:rsidRPr="002D10EB">
        <w:t>suivant le caractère des autres personnages</w:t>
      </w:r>
      <w:r w:rsidR="00EE0B82">
        <w:t xml:space="preserve">. </w:t>
      </w:r>
      <w:r w:rsidRPr="002D10EB">
        <w:t>Les couleurs entrent dans l</w:t>
      </w:r>
      <w:r w:rsidR="00EE0B82">
        <w:t>’</w:t>
      </w:r>
      <w:r w:rsidRPr="002D10EB">
        <w:t>œil</w:t>
      </w:r>
      <w:r w:rsidR="00EE0B82">
        <w:t xml:space="preserve">, </w:t>
      </w:r>
      <w:r w:rsidRPr="002D10EB">
        <w:t>à éborgner un vrai peintre</w:t>
      </w:r>
      <w:r w:rsidR="00EE0B82">
        <w:t xml:space="preserve">. </w:t>
      </w:r>
      <w:r w:rsidRPr="002D10EB">
        <w:t>Mais comme il souffre</w:t>
      </w:r>
      <w:r w:rsidR="00EE0B82">
        <w:t xml:space="preserve">, </w:t>
      </w:r>
      <w:r w:rsidRPr="002D10EB">
        <w:t>Jésus</w:t>
      </w:r>
      <w:r w:rsidR="00EE0B82">
        <w:t xml:space="preserve">, </w:t>
      </w:r>
      <w:r w:rsidRPr="002D10EB">
        <w:t>dans le pur vermillon de ses plaies</w:t>
      </w:r>
      <w:r w:rsidR="00EE0B82">
        <w:t xml:space="preserve"> ! </w:t>
      </w:r>
      <w:r w:rsidRPr="002D10EB">
        <w:t>Et sa pauvre Mère serait-elle aussi triste</w:t>
      </w:r>
      <w:r w:rsidR="00EE0B82">
        <w:t xml:space="preserve">, </w:t>
      </w:r>
      <w:r w:rsidRPr="002D10EB">
        <w:t>si on ne lui avait fignolé</w:t>
      </w:r>
      <w:r w:rsidR="00EE0B82">
        <w:t xml:space="preserve">, </w:t>
      </w:r>
      <w:r w:rsidRPr="002D10EB">
        <w:t>une à une</w:t>
      </w:r>
      <w:r w:rsidR="00EE0B82">
        <w:t xml:space="preserve">, </w:t>
      </w:r>
      <w:r w:rsidRPr="002D10EB">
        <w:t>ses larmes</w:t>
      </w:r>
      <w:r w:rsidR="00EE0B82">
        <w:t xml:space="preserve">, </w:t>
      </w:r>
      <w:r w:rsidRPr="002D10EB">
        <w:t>rondes et blanches</w:t>
      </w:r>
      <w:r w:rsidR="00EE0B82">
        <w:t xml:space="preserve">, </w:t>
      </w:r>
      <w:r w:rsidRPr="002D10EB">
        <w:t>presque aussi grosses que ses yeux</w:t>
      </w:r>
      <w:r w:rsidR="00EE0B82">
        <w:t> ?</w:t>
      </w:r>
    </w:p>
    <w:p w14:paraId="5969BB25" w14:textId="77777777" w:rsidR="000A7E25" w:rsidRPr="002D10EB" w:rsidRDefault="000A7E25" w:rsidP="000A7E25">
      <w:pPr>
        <w:pStyle w:val="ParagrapheVideNormal"/>
      </w:pPr>
    </w:p>
    <w:p w14:paraId="483D6510" w14:textId="77777777" w:rsidR="00EE0B82" w:rsidRDefault="000A7E25" w:rsidP="000A7E25">
      <w:pPr>
        <w:pStyle w:val="Sous-titre"/>
        <w:jc w:val="left"/>
      </w:pPr>
      <w:r w:rsidRPr="002D10EB">
        <w:lastRenderedPageBreak/>
        <w:t>LE CIMETIÈRE</w:t>
      </w:r>
      <w:r w:rsidR="00EE0B82">
        <w:t>.</w:t>
      </w:r>
    </w:p>
    <w:p w14:paraId="39A17B01" w14:textId="77777777" w:rsidR="003E208B" w:rsidRPr="003E208B" w:rsidRDefault="003E208B" w:rsidP="003E208B">
      <w:pPr>
        <w:pStyle w:val="NormalSolidaire"/>
      </w:pPr>
    </w:p>
    <w:p w14:paraId="765B02DB" w14:textId="77777777" w:rsidR="00EE0B82" w:rsidRDefault="000A7E25" w:rsidP="000A7E25">
      <w:r w:rsidRPr="002D10EB">
        <w:t>Morts pour de bon</w:t>
      </w:r>
      <w:r w:rsidR="00EE0B82">
        <w:t xml:space="preserve">, </w:t>
      </w:r>
      <w:r w:rsidRPr="002D10EB">
        <w:t>on ne les transporte pas au cimetière du village</w:t>
      </w:r>
      <w:r w:rsidR="00EE0B82">
        <w:t xml:space="preserve"> ; </w:t>
      </w:r>
      <w:r w:rsidRPr="002D10EB">
        <w:t>ils ont le leur</w:t>
      </w:r>
      <w:r w:rsidR="00EE0B82">
        <w:t xml:space="preserve">, </w:t>
      </w:r>
      <w:r w:rsidRPr="002D10EB">
        <w:t>sous les ifs du jardin</w:t>
      </w:r>
      <w:r w:rsidR="00EE0B82">
        <w:t xml:space="preserve">, </w:t>
      </w:r>
      <w:r w:rsidRPr="002D10EB">
        <w:t>près du cloître</w:t>
      </w:r>
      <w:r w:rsidR="00EE0B82">
        <w:t xml:space="preserve">. </w:t>
      </w:r>
      <w:r w:rsidRPr="002D10EB">
        <w:t>On les enterre sans cercueil</w:t>
      </w:r>
      <w:r w:rsidR="00EE0B82">
        <w:t xml:space="preserve">, </w:t>
      </w:r>
      <w:r w:rsidRPr="002D10EB">
        <w:t>sur une planche</w:t>
      </w:r>
      <w:r w:rsidR="00EE0B82">
        <w:t xml:space="preserve">, </w:t>
      </w:r>
      <w:r w:rsidRPr="002D10EB">
        <w:t>les mains jointes sous leur manteau</w:t>
      </w:r>
      <w:r w:rsidR="00EE0B82">
        <w:t xml:space="preserve">, </w:t>
      </w:r>
      <w:r w:rsidRPr="002D10EB">
        <w:t>exactement pareils à ce qu</w:t>
      </w:r>
      <w:r w:rsidR="00EE0B82">
        <w:t>’</w:t>
      </w:r>
      <w:r w:rsidRPr="002D10EB">
        <w:t>ils étaient à l</w:t>
      </w:r>
      <w:r w:rsidR="00EE0B82">
        <w:t>’</w:t>
      </w:r>
      <w:r w:rsidRPr="002D10EB">
        <w:t>église</w:t>
      </w:r>
      <w:r w:rsidR="00EE0B82">
        <w:t xml:space="preserve">. </w:t>
      </w:r>
      <w:r w:rsidRPr="002D10EB">
        <w:t>Seulement</w:t>
      </w:r>
      <w:r w:rsidR="00EE0B82">
        <w:t xml:space="preserve">, </w:t>
      </w:r>
      <w:r w:rsidRPr="002D10EB">
        <w:t>on leur ferme le capuchon par-dessus la f</w:t>
      </w:r>
      <w:r w:rsidRPr="002D10EB">
        <w:t>i</w:t>
      </w:r>
      <w:r w:rsidRPr="002D10EB">
        <w:t>gure et ils ne sont plus debout</w:t>
      </w:r>
      <w:r w:rsidR="00EE0B82">
        <w:t>.</w:t>
      </w:r>
    </w:p>
    <w:p w14:paraId="1C8988EB" w14:textId="77777777" w:rsidR="000A7E25" w:rsidRPr="002D10EB" w:rsidRDefault="000A7E25" w:rsidP="000A7E25">
      <w:pPr>
        <w:pStyle w:val="ParagrapheVideNormal"/>
      </w:pPr>
    </w:p>
    <w:p w14:paraId="63564E80" w14:textId="77777777" w:rsidR="00EE0B82" w:rsidRDefault="000A7E25" w:rsidP="000A7E25">
      <w:pPr>
        <w:pStyle w:val="Sous-titre"/>
        <w:jc w:val="left"/>
      </w:pPr>
      <w:r w:rsidRPr="002D10EB">
        <w:t>L</w:t>
      </w:r>
      <w:r w:rsidR="00EE0B82">
        <w:t>’</w:t>
      </w:r>
      <w:r w:rsidRPr="002D10EB">
        <w:t>ÉTABLE</w:t>
      </w:r>
      <w:r w:rsidR="00EE0B82">
        <w:t>.</w:t>
      </w:r>
    </w:p>
    <w:p w14:paraId="09DDC33D" w14:textId="77777777" w:rsidR="003E208B" w:rsidRPr="003E208B" w:rsidRDefault="003E208B" w:rsidP="003E208B">
      <w:pPr>
        <w:pStyle w:val="NormalSolidaire"/>
      </w:pPr>
    </w:p>
    <w:p w14:paraId="010E6802" w14:textId="77777777" w:rsidR="00EE0B82" w:rsidRDefault="000A7E25" w:rsidP="000A7E25">
      <w:r w:rsidRPr="002D10EB">
        <w:t>Quatre-vingt-dix croupes de vaches</w:t>
      </w:r>
      <w:r w:rsidR="00EE0B82">
        <w:t xml:space="preserve">, </w:t>
      </w:r>
      <w:r w:rsidRPr="002D10EB">
        <w:t>bien alignées</w:t>
      </w:r>
      <w:r w:rsidR="00EE0B82">
        <w:t xml:space="preserve">, </w:t>
      </w:r>
      <w:r w:rsidRPr="002D10EB">
        <w:t>bien nettes</w:t>
      </w:r>
      <w:r w:rsidR="00EE0B82">
        <w:t xml:space="preserve">, </w:t>
      </w:r>
      <w:r w:rsidRPr="002D10EB">
        <w:t>avec des pis très gros et des queues qui s</w:t>
      </w:r>
      <w:r w:rsidR="00EE0B82">
        <w:t>’</w:t>
      </w:r>
      <w:r w:rsidRPr="002D10EB">
        <w:t>effilochent par le bout</w:t>
      </w:r>
      <w:r w:rsidR="00EE0B82">
        <w:t xml:space="preserve">, </w:t>
      </w:r>
      <w:r w:rsidRPr="002D10EB">
        <w:t>comme la tresse d</w:t>
      </w:r>
      <w:r w:rsidR="00EE0B82">
        <w:t>’</w:t>
      </w:r>
      <w:r w:rsidRPr="002D10EB">
        <w:t>une jeune fille un peu sale</w:t>
      </w:r>
      <w:r w:rsidR="00EE0B82">
        <w:t xml:space="preserve">. </w:t>
      </w:r>
      <w:r w:rsidRPr="002D10EB">
        <w:t>Seul</w:t>
      </w:r>
      <w:r w:rsidR="00EE0B82">
        <w:t xml:space="preserve">, </w:t>
      </w:r>
      <w:r w:rsidRPr="002D10EB">
        <w:t>à l</w:t>
      </w:r>
      <w:r w:rsidR="00EE0B82">
        <w:t>’</w:t>
      </w:r>
      <w:r w:rsidRPr="002D10EB">
        <w:t>extrémité de l</w:t>
      </w:r>
      <w:r w:rsidR="00EE0B82">
        <w:t>’</w:t>
      </w:r>
      <w:r w:rsidRPr="002D10EB">
        <w:t>étable</w:t>
      </w:r>
      <w:r w:rsidR="00EE0B82">
        <w:t xml:space="preserve">, </w:t>
      </w:r>
      <w:r w:rsidRPr="002D10EB">
        <w:t>un taureau</w:t>
      </w:r>
      <w:r w:rsidR="00EE0B82">
        <w:t xml:space="preserve">, </w:t>
      </w:r>
      <w:r w:rsidRPr="002D10EB">
        <w:t>à l</w:t>
      </w:r>
      <w:r w:rsidR="00EE0B82">
        <w:t>’</w:t>
      </w:r>
      <w:r w:rsidRPr="002D10EB">
        <w:t>œil rouge</w:t>
      </w:r>
      <w:r w:rsidR="00EE0B82">
        <w:t xml:space="preserve">, </w:t>
      </w:r>
      <w:r w:rsidRPr="002D10EB">
        <w:t>hume</w:t>
      </w:r>
      <w:r w:rsidR="00EE0B82">
        <w:t xml:space="preserve">, </w:t>
      </w:r>
      <w:r w:rsidRPr="002D10EB">
        <w:t>avec délice</w:t>
      </w:r>
      <w:r w:rsidR="00EE0B82">
        <w:t xml:space="preserve">, </w:t>
      </w:r>
      <w:r w:rsidRPr="002D10EB">
        <w:t>le parfum de ses quatre-vingt-dix femmes</w:t>
      </w:r>
      <w:r w:rsidR="00EE0B82">
        <w:t xml:space="preserve">. </w:t>
      </w:r>
      <w:r w:rsidRPr="002D10EB">
        <w:t>Dans ce couvent d</w:t>
      </w:r>
      <w:r w:rsidR="00EE0B82">
        <w:t>’</w:t>
      </w:r>
      <w:r w:rsidRPr="002D10EB">
        <w:t>où l</w:t>
      </w:r>
      <w:r w:rsidR="00EE0B82">
        <w:t>’</w:t>
      </w:r>
      <w:r w:rsidRPr="002D10EB">
        <w:t>amour est exclu</w:t>
      </w:r>
      <w:r w:rsidR="00EE0B82">
        <w:t xml:space="preserve">, </w:t>
      </w:r>
      <w:r w:rsidRPr="002D10EB">
        <w:t>lui</w:t>
      </w:r>
      <w:r w:rsidR="00EE0B82">
        <w:t xml:space="preserve">, </w:t>
      </w:r>
      <w:r w:rsidRPr="002D10EB">
        <w:t>il peut</w:t>
      </w:r>
      <w:r w:rsidR="00EE0B82">
        <w:t>.</w:t>
      </w:r>
    </w:p>
    <w:p w14:paraId="20B8D099" w14:textId="77777777" w:rsidR="000A7E25" w:rsidRPr="002D10EB" w:rsidRDefault="000A7E25" w:rsidP="000A7E25">
      <w:pPr>
        <w:pStyle w:val="ParagrapheVideNormal"/>
      </w:pPr>
    </w:p>
    <w:p w14:paraId="6D273614" w14:textId="77777777" w:rsidR="00EE0B82" w:rsidRDefault="000A7E25" w:rsidP="000A7E25">
      <w:pPr>
        <w:pStyle w:val="Sous-titre"/>
        <w:jc w:val="left"/>
      </w:pPr>
      <w:r w:rsidRPr="002D10EB">
        <w:t>HOSPITALITÉ</w:t>
      </w:r>
      <w:r w:rsidR="00EE0B82">
        <w:t>.</w:t>
      </w:r>
    </w:p>
    <w:p w14:paraId="32358A10" w14:textId="77777777" w:rsidR="003E208B" w:rsidRPr="003E208B" w:rsidRDefault="003E208B" w:rsidP="003E208B">
      <w:pPr>
        <w:pStyle w:val="NormalSolidaire"/>
      </w:pPr>
    </w:p>
    <w:p w14:paraId="145280F6" w14:textId="77777777" w:rsidR="00EE0B82" w:rsidRDefault="000A7E25" w:rsidP="000A7E25">
      <w:r w:rsidRPr="002D10EB">
        <w:t>Sans que vous disiez votre nom</w:t>
      </w:r>
      <w:r w:rsidR="00EE0B82">
        <w:t xml:space="preserve">, </w:t>
      </w:r>
      <w:r w:rsidRPr="002D10EB">
        <w:t>si vous entrez</w:t>
      </w:r>
      <w:r w:rsidR="00EC3509">
        <w:t>,</w:t>
      </w:r>
      <w:r w:rsidRPr="002D10EB">
        <w:t xml:space="preserve"> le Frère hospitalier vous offrira de la bière</w:t>
      </w:r>
      <w:r w:rsidR="00EE0B82">
        <w:t xml:space="preserve">, </w:t>
      </w:r>
      <w:r w:rsidRPr="002D10EB">
        <w:t>du fromage et du pain</w:t>
      </w:r>
      <w:r w:rsidR="00EE0B82">
        <w:t xml:space="preserve">. </w:t>
      </w:r>
      <w:r w:rsidRPr="002D10EB">
        <w:t>Si vous restez quelques jours</w:t>
      </w:r>
      <w:r w:rsidR="00EE0B82">
        <w:t xml:space="preserve">, </w:t>
      </w:r>
      <w:r w:rsidRPr="002D10EB">
        <w:t xml:space="preserve">vous devenez un </w:t>
      </w:r>
      <w:r w:rsidRPr="00915759">
        <w:rPr>
          <w:i/>
        </w:rPr>
        <w:t>hôte</w:t>
      </w:r>
      <w:r w:rsidR="00EE0B82">
        <w:t xml:space="preserve">. </w:t>
      </w:r>
      <w:r w:rsidRPr="002D10EB">
        <w:t>On supposera que vous suivez les offices</w:t>
      </w:r>
      <w:r w:rsidR="00EE0B82">
        <w:t xml:space="preserve">. </w:t>
      </w:r>
      <w:r w:rsidRPr="002D10EB">
        <w:t>On vous donnera un petit tableau avec les heures</w:t>
      </w:r>
      <w:r w:rsidR="00EE0B82">
        <w:t xml:space="preserve">. </w:t>
      </w:r>
      <w:r w:rsidRPr="002D10EB">
        <w:t>Mais vous êtes libre</w:t>
      </w:r>
      <w:r w:rsidR="00EE0B82">
        <w:t xml:space="preserve">. </w:t>
      </w:r>
      <w:r w:rsidRPr="002D10EB">
        <w:t>Vous aurez une chambre</w:t>
      </w:r>
      <w:r w:rsidR="00EE0B82">
        <w:t xml:space="preserve">, </w:t>
      </w:r>
      <w:r w:rsidRPr="002D10EB">
        <w:t>un lit pas trop dur</w:t>
      </w:r>
      <w:r w:rsidR="00EE0B82">
        <w:t xml:space="preserve">, </w:t>
      </w:r>
      <w:r w:rsidRPr="002D10EB">
        <w:t>des légumes comme les Pères</w:t>
      </w:r>
      <w:r w:rsidR="00EE0B82">
        <w:t xml:space="preserve">, </w:t>
      </w:r>
      <w:r w:rsidRPr="002D10EB">
        <w:lastRenderedPageBreak/>
        <w:t>avec des œufs et du lait en plus</w:t>
      </w:r>
      <w:r w:rsidR="00EE0B82">
        <w:t xml:space="preserve">, </w:t>
      </w:r>
      <w:r w:rsidRPr="002D10EB">
        <w:t>si ce qu</w:t>
      </w:r>
      <w:r w:rsidR="00EE0B82">
        <w:t>’</w:t>
      </w:r>
      <w:r w:rsidRPr="002D10EB">
        <w:t>ils mangent ne vous suffit pas</w:t>
      </w:r>
      <w:r w:rsidR="00EE0B82">
        <w:t>.</w:t>
      </w:r>
    </w:p>
    <w:p w14:paraId="3C2A1796" w14:textId="77777777" w:rsidR="00EE0B82" w:rsidRDefault="000A7E25" w:rsidP="000A7E25">
      <w:r w:rsidRPr="002D10EB">
        <w:t>Au moment de partir</w:t>
      </w:r>
      <w:r w:rsidR="00EE0B82">
        <w:t xml:space="preserve">, </w:t>
      </w:r>
      <w:r w:rsidRPr="002D10EB">
        <w:t>aucun maître d</w:t>
      </w:r>
      <w:r w:rsidR="00EE0B82">
        <w:t>’</w:t>
      </w:r>
      <w:r w:rsidRPr="002D10EB">
        <w:t>hôtel ne s</w:t>
      </w:r>
      <w:r w:rsidR="00EE0B82">
        <w:t>’</w:t>
      </w:r>
      <w:r w:rsidRPr="002D10EB">
        <w:t>enquerra si Monsieur a été satisfait du service et on ne présente pas la note</w:t>
      </w:r>
      <w:r w:rsidR="00EE0B82">
        <w:t xml:space="preserve">. </w:t>
      </w:r>
      <w:r w:rsidRPr="002D10EB">
        <w:t>Ce que vous pourriez donner</w:t>
      </w:r>
      <w:r w:rsidR="00EE0B82">
        <w:t xml:space="preserve">, </w:t>
      </w:r>
      <w:r w:rsidRPr="002D10EB">
        <w:t>ce sera pour les pauvres</w:t>
      </w:r>
      <w:r w:rsidR="00EE0B82">
        <w:t>.</w:t>
      </w:r>
    </w:p>
    <w:p w14:paraId="35D7B481" w14:textId="77777777" w:rsidR="00EE0B82" w:rsidRDefault="000A7E25" w:rsidP="000A7E25">
      <w:r w:rsidRPr="002D10EB">
        <w:t>Un jour</w:t>
      </w:r>
      <w:r w:rsidR="00EE0B82">
        <w:t xml:space="preserve">, </w:t>
      </w:r>
      <w:r w:rsidRPr="002D10EB">
        <w:t>des peintres sont venus</w:t>
      </w:r>
      <w:r w:rsidR="00EE0B82">
        <w:t xml:space="preserve">, </w:t>
      </w:r>
      <w:r w:rsidRPr="002D10EB">
        <w:t>à plusieurs</w:t>
      </w:r>
      <w:r w:rsidR="00EE0B82">
        <w:t xml:space="preserve">, </w:t>
      </w:r>
      <w:r w:rsidRPr="002D10EB">
        <w:t>en veston de velours</w:t>
      </w:r>
      <w:r w:rsidR="00EE0B82">
        <w:t xml:space="preserve">, </w:t>
      </w:r>
      <w:r w:rsidRPr="002D10EB">
        <w:t>avec des barbiches</w:t>
      </w:r>
      <w:r w:rsidR="00EE0B82">
        <w:t xml:space="preserve">, </w:t>
      </w:r>
      <w:r w:rsidRPr="002D10EB">
        <w:t>beaucoup de gueule</w:t>
      </w:r>
      <w:r w:rsidR="00EE0B82">
        <w:t xml:space="preserve">, </w:t>
      </w:r>
      <w:r w:rsidRPr="002D10EB">
        <w:t>en vrais a</w:t>
      </w:r>
      <w:r w:rsidRPr="002D10EB">
        <w:t>r</w:t>
      </w:r>
      <w:r w:rsidRPr="002D10EB">
        <w:t>tistes</w:t>
      </w:r>
      <w:r w:rsidR="00EE0B82">
        <w:t xml:space="preserve">. </w:t>
      </w:r>
      <w:r w:rsidRPr="002D10EB">
        <w:t>Évidemment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ils daignaient se goberger à l</w:t>
      </w:r>
      <w:r w:rsidR="00EE0B82">
        <w:t>’</w:t>
      </w:r>
      <w:r w:rsidRPr="002D10EB">
        <w:t>œil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était pour se distraire</w:t>
      </w:r>
      <w:r w:rsidR="00EE0B82">
        <w:t xml:space="preserve">, </w:t>
      </w:r>
      <w:r w:rsidRPr="002D10EB">
        <w:t>casser des assiettes</w:t>
      </w:r>
      <w:r w:rsidR="00EE0B82">
        <w:t xml:space="preserve">, </w:t>
      </w:r>
      <w:r w:rsidRPr="002D10EB">
        <w:t>mener grand bruit</w:t>
      </w:r>
      <w:r w:rsidR="00EE0B82">
        <w:t xml:space="preserve">, </w:t>
      </w:r>
      <w:r w:rsidRPr="002D10EB">
        <w:t>se moquer</w:t>
      </w:r>
      <w:r w:rsidR="00EE0B82">
        <w:t xml:space="preserve">, </w:t>
      </w:r>
      <w:r w:rsidRPr="002D10EB">
        <w:t>au nom de l</w:t>
      </w:r>
      <w:r w:rsidR="00EE0B82">
        <w:t>’</w:t>
      </w:r>
      <w:r w:rsidRPr="002D10EB">
        <w:t>Art</w:t>
      </w:r>
      <w:r w:rsidR="00EE0B82">
        <w:t xml:space="preserve">, </w:t>
      </w:r>
      <w:r w:rsidRPr="002D10EB">
        <w:t>de ces hommes</w:t>
      </w:r>
      <w:r w:rsidR="00EE0B82">
        <w:t xml:space="preserve">, </w:t>
      </w:r>
      <w:r w:rsidRPr="002D10EB">
        <w:t>qui n</w:t>
      </w:r>
      <w:r w:rsidR="00EE0B82">
        <w:t>’</w:t>
      </w:r>
      <w:r w:rsidRPr="002D10EB">
        <w:t>auraient pas su foutre du mauve dans un paysage</w:t>
      </w:r>
      <w:r w:rsidR="00EE0B82">
        <w:t>.</w:t>
      </w:r>
    </w:p>
    <w:p w14:paraId="2F3478A1" w14:textId="77777777" w:rsidR="00EE0B82" w:rsidRDefault="000A7E25" w:rsidP="000A7E25">
      <w:r w:rsidRPr="002D10EB">
        <w:t>La noce dura huit jours</w:t>
      </w:r>
      <w:r w:rsidR="00EE0B82">
        <w:t xml:space="preserve"> ; </w:t>
      </w:r>
      <w:r w:rsidRPr="002D10EB">
        <w:t>après quoi ils s</w:t>
      </w:r>
      <w:r w:rsidR="00EE0B82">
        <w:t>’</w:t>
      </w:r>
      <w:r w:rsidRPr="002D10EB">
        <w:t>en allèrent</w:t>
      </w:r>
      <w:r w:rsidR="00EE0B82">
        <w:t xml:space="preserve">, </w:t>
      </w:r>
      <w:r w:rsidRPr="002D10EB">
        <w:t>artistes plus que jamais</w:t>
      </w:r>
      <w:r w:rsidR="00EE0B82">
        <w:t xml:space="preserve">, </w:t>
      </w:r>
      <w:r w:rsidRPr="002D10EB">
        <w:t>n</w:t>
      </w:r>
      <w:r w:rsidR="00EE0B82">
        <w:t>’</w:t>
      </w:r>
      <w:r w:rsidRPr="002D10EB">
        <w:t>ayant rien compris de la Beauté de ces moines</w:t>
      </w:r>
      <w:r w:rsidR="00EE0B82">
        <w:t xml:space="preserve">, </w:t>
      </w:r>
      <w:r w:rsidRPr="002D10EB">
        <w:t>qui n</w:t>
      </w:r>
      <w:r w:rsidR="00EE0B82">
        <w:t>’</w:t>
      </w:r>
      <w:r w:rsidRPr="002D10EB">
        <w:t>entendirent même pas leur vacarme</w:t>
      </w:r>
      <w:r w:rsidR="00EE0B82">
        <w:t>.</w:t>
      </w:r>
    </w:p>
    <w:p w14:paraId="0B048212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46FEAE40" w14:textId="77777777" w:rsidR="00EE0B82" w:rsidRDefault="000A7E25" w:rsidP="000A7E25">
      <w:pPr>
        <w:pStyle w:val="Sous-titre"/>
        <w:jc w:val="left"/>
      </w:pPr>
      <w:r w:rsidRPr="002D10EB">
        <w:t>QUELQUES-</w:t>
      </w:r>
      <w:smartTag w:uri="urn:schemas-microsoft-com:office:smarttags" w:element="stockticker">
        <w:r w:rsidRPr="002D10EB">
          <w:t>UNS</w:t>
        </w:r>
      </w:smartTag>
      <w:r w:rsidR="00EE0B82">
        <w:t>.</w:t>
      </w:r>
    </w:p>
    <w:p w14:paraId="03D47742" w14:textId="77777777" w:rsidR="003E208B" w:rsidRPr="003E208B" w:rsidRDefault="003E208B" w:rsidP="003E208B">
      <w:pPr>
        <w:pStyle w:val="NormalSolidaire"/>
      </w:pPr>
    </w:p>
    <w:p w14:paraId="336FB28E" w14:textId="77777777" w:rsidR="00EE0B82" w:rsidRDefault="000A7E25" w:rsidP="000A7E25">
      <w:r w:rsidRPr="002D10EB">
        <w:t>Leur second manteau enlevé</w:t>
      </w:r>
      <w:r w:rsidR="00EE0B82">
        <w:t xml:space="preserve">, </w:t>
      </w:r>
      <w:r w:rsidRPr="002D10EB">
        <w:t>les Trappistes se transfo</w:t>
      </w:r>
      <w:r w:rsidRPr="002D10EB">
        <w:t>r</w:t>
      </w:r>
      <w:r w:rsidRPr="002D10EB">
        <w:t>ment</w:t>
      </w:r>
      <w:r w:rsidR="00EE0B82">
        <w:t xml:space="preserve"> : </w:t>
      </w:r>
      <w:r w:rsidRPr="002D10EB">
        <w:t>ce sont encore des moines</w:t>
      </w:r>
      <w:r w:rsidR="00EE0B82">
        <w:t xml:space="preserve">, </w:t>
      </w:r>
      <w:r w:rsidRPr="002D10EB">
        <w:t>mais ce ne sont plus des morts</w:t>
      </w:r>
      <w:r w:rsidR="00EE0B82">
        <w:t>.</w:t>
      </w:r>
    </w:p>
    <w:p w14:paraId="5F21BB3D" w14:textId="77777777" w:rsidR="00EE0B82" w:rsidRDefault="000A7E25" w:rsidP="000A7E25">
      <w:r w:rsidRPr="002D10EB">
        <w:t>Les Frères travaillent dans les champs</w:t>
      </w:r>
      <w:r w:rsidR="00EE0B82">
        <w:t xml:space="preserve"> ; </w:t>
      </w:r>
      <w:r w:rsidRPr="002D10EB">
        <w:t>ils retroussent leur froc et l</w:t>
      </w:r>
      <w:r w:rsidR="00EE0B82">
        <w:t>’</w:t>
      </w:r>
      <w:r w:rsidRPr="002D10EB">
        <w:t>on voit alors qu</w:t>
      </w:r>
      <w:r w:rsidR="00EE0B82">
        <w:t>’</w:t>
      </w:r>
      <w:r w:rsidRPr="002D10EB">
        <w:t>ils ont des jambes</w:t>
      </w:r>
      <w:r w:rsidR="00EE0B82">
        <w:t xml:space="preserve">, </w:t>
      </w:r>
      <w:r w:rsidRPr="002D10EB">
        <w:t>de grossiers pilons en sabots</w:t>
      </w:r>
      <w:r w:rsidR="00EE0B82">
        <w:t xml:space="preserve">, </w:t>
      </w:r>
      <w:r w:rsidRPr="002D10EB">
        <w:t>entortillés de bandelettes</w:t>
      </w:r>
      <w:r w:rsidR="00EE0B82">
        <w:t xml:space="preserve">, </w:t>
      </w:r>
      <w:r w:rsidRPr="002D10EB">
        <w:t>qui sont des bas</w:t>
      </w:r>
      <w:r w:rsidR="00EE0B82">
        <w:t>.</w:t>
      </w:r>
    </w:p>
    <w:p w14:paraId="2C190235" w14:textId="77777777" w:rsidR="00EE0B82" w:rsidRDefault="000A7E25" w:rsidP="000A7E25">
      <w:r w:rsidRPr="002D10EB">
        <w:t>Les Pères ont des bas blancs</w:t>
      </w:r>
      <w:r w:rsidR="00EE0B82">
        <w:t xml:space="preserve">, </w:t>
      </w:r>
      <w:r w:rsidRPr="002D10EB">
        <w:t>des chaussures noires</w:t>
      </w:r>
      <w:r w:rsidR="00EE0B82">
        <w:t xml:space="preserve">, </w:t>
      </w:r>
      <w:r w:rsidRPr="002D10EB">
        <w:t>quelques-uns des sandales</w:t>
      </w:r>
      <w:r w:rsidR="00EE0B82">
        <w:t xml:space="preserve">, </w:t>
      </w:r>
      <w:r w:rsidRPr="002D10EB">
        <w:t>comme nous des pantoufles</w:t>
      </w:r>
      <w:r w:rsidR="00EE0B82">
        <w:t>.</w:t>
      </w:r>
    </w:p>
    <w:p w14:paraId="56766612" w14:textId="77777777" w:rsidR="00EE0B82" w:rsidRDefault="000A7E25" w:rsidP="000A7E25">
      <w:r w:rsidRPr="002D10EB">
        <w:t>Ils se promènent quelquefois autour de leur couvent</w:t>
      </w:r>
      <w:r w:rsidR="00EE0B82">
        <w:t xml:space="preserve">, </w:t>
      </w:r>
      <w:r w:rsidRPr="002D10EB">
        <w:t>sous les allées de chênes</w:t>
      </w:r>
      <w:r w:rsidR="00EE0B82">
        <w:t xml:space="preserve">. </w:t>
      </w:r>
      <w:r w:rsidRPr="002D10EB">
        <w:t>Mi-blancs</w:t>
      </w:r>
      <w:r w:rsidR="00EE0B82">
        <w:t xml:space="preserve">, </w:t>
      </w:r>
      <w:r w:rsidRPr="002D10EB">
        <w:t>mi-noirs</w:t>
      </w:r>
      <w:r w:rsidR="00EE0B82">
        <w:t xml:space="preserve">, </w:t>
      </w:r>
      <w:r w:rsidRPr="002D10EB">
        <w:t xml:space="preserve">on dirait des </w:t>
      </w:r>
      <w:r w:rsidRPr="002D10EB">
        <w:lastRenderedPageBreak/>
        <w:t>oiseaux</w:t>
      </w:r>
      <w:r w:rsidR="00EE0B82">
        <w:t xml:space="preserve">. </w:t>
      </w:r>
      <w:r w:rsidRPr="002D10EB">
        <w:t>Peu sauvages</w:t>
      </w:r>
      <w:r w:rsidR="00EE0B82">
        <w:t xml:space="preserve">, </w:t>
      </w:r>
      <w:r w:rsidRPr="002D10EB">
        <w:t>ils se laissent approcher</w:t>
      </w:r>
      <w:r w:rsidR="00EE0B82">
        <w:t xml:space="preserve">. </w:t>
      </w:r>
      <w:r w:rsidRPr="002D10EB">
        <w:t>On leur tend une parole</w:t>
      </w:r>
      <w:r w:rsidR="00EE0B82">
        <w:t xml:space="preserve">, </w:t>
      </w:r>
      <w:r w:rsidRPr="002D10EB">
        <w:t>aussitôt ils répondent</w:t>
      </w:r>
      <w:r w:rsidR="00EE0B82">
        <w:t>.</w:t>
      </w:r>
    </w:p>
    <w:p w14:paraId="1736B0EF" w14:textId="77777777" w:rsidR="000A7E25" w:rsidRPr="002D10EB" w:rsidRDefault="000A7E25" w:rsidP="000A7E25">
      <w:pPr>
        <w:pStyle w:val="ParagrapheVideNormal"/>
      </w:pPr>
    </w:p>
    <w:p w14:paraId="282E85FC" w14:textId="77777777" w:rsidR="00EE0B82" w:rsidRDefault="000A7E25" w:rsidP="000A7E25">
      <w:pPr>
        <w:pStyle w:val="Sous-titre"/>
        <w:jc w:val="left"/>
      </w:pPr>
      <w:r w:rsidRPr="002D10EB">
        <w:t>LE PÈRE ÉCONOME</w:t>
      </w:r>
      <w:r w:rsidR="00EE0B82">
        <w:t>.</w:t>
      </w:r>
    </w:p>
    <w:p w14:paraId="496AA3D9" w14:textId="77777777" w:rsidR="003E208B" w:rsidRPr="003E208B" w:rsidRDefault="003E208B" w:rsidP="003E208B">
      <w:pPr>
        <w:pStyle w:val="NormalSolidaire"/>
      </w:pPr>
    </w:p>
    <w:p w14:paraId="1BD6E120" w14:textId="77777777" w:rsidR="00EE0B82" w:rsidRDefault="000A7E25" w:rsidP="000A7E25">
      <w:r w:rsidRPr="002D10EB">
        <w:t>Presque tous les jours</w:t>
      </w:r>
      <w:r w:rsidR="00EE0B82">
        <w:t xml:space="preserve">, </w:t>
      </w:r>
      <w:r w:rsidRPr="002D10EB">
        <w:t>Père Anselme doit aller en voyage</w:t>
      </w:r>
      <w:r w:rsidR="00EE0B82">
        <w:t xml:space="preserve">. </w:t>
      </w:r>
      <w:r w:rsidRPr="002D10EB">
        <w:t>Il n</w:t>
      </w:r>
      <w:r w:rsidR="00EE0B82">
        <w:t>’</w:t>
      </w:r>
      <w:r w:rsidRPr="002D10EB">
        <w:t>aime pas beaucoup cette façon d</w:t>
      </w:r>
      <w:r w:rsidR="00EE0B82">
        <w:t>’</w:t>
      </w:r>
      <w:r w:rsidRPr="002D10EB">
        <w:t>être moine</w:t>
      </w:r>
      <w:r w:rsidR="00EE0B82">
        <w:t>.</w:t>
      </w:r>
    </w:p>
    <w:p w14:paraId="1D875488" w14:textId="77777777" w:rsidR="00EE0B82" w:rsidRDefault="000A7E25" w:rsidP="000A7E25">
      <w:r w:rsidRPr="002D10EB">
        <w:t>Avant de partir</w:t>
      </w:r>
      <w:r w:rsidR="00EE0B82">
        <w:t xml:space="preserve">, </w:t>
      </w:r>
      <w:r w:rsidRPr="002D10EB">
        <w:t xml:space="preserve">il entre chez les </w:t>
      </w:r>
      <w:proofErr w:type="spellStart"/>
      <w:r w:rsidRPr="002D10EB">
        <w:t>Baerkaelens</w:t>
      </w:r>
      <w:proofErr w:type="spellEnd"/>
      <w:r w:rsidRPr="002D10EB">
        <w:t xml:space="preserve"> reposer</w:t>
      </w:r>
      <w:r w:rsidR="00EE0B82">
        <w:t xml:space="preserve">, </w:t>
      </w:r>
      <w:r w:rsidRPr="002D10EB">
        <w:t>un instant</w:t>
      </w:r>
      <w:r w:rsidR="00EE0B82">
        <w:t xml:space="preserve">, </w:t>
      </w:r>
      <w:r w:rsidRPr="002D10EB">
        <w:t>ses bras à valises</w:t>
      </w:r>
      <w:r w:rsidR="00EE0B82">
        <w:t>.</w:t>
      </w:r>
    </w:p>
    <w:p w14:paraId="6BC298F4" w14:textId="77777777" w:rsidR="00EE0B82" w:rsidRDefault="000A7E25" w:rsidP="000A7E25">
      <w:r w:rsidRPr="002D10EB">
        <w:t>Il porte le paletot noir et le tricorne du prêtre</w:t>
      </w:r>
      <w:r w:rsidR="00EE0B82">
        <w:t xml:space="preserve">, </w:t>
      </w:r>
      <w:r w:rsidRPr="002D10EB">
        <w:t>mais le blanc de sa robe le trahit par en dessous</w:t>
      </w:r>
      <w:r w:rsidR="00EE0B82">
        <w:t xml:space="preserve">. </w:t>
      </w:r>
      <w:r w:rsidRPr="002D10EB">
        <w:t>Il peut converser</w:t>
      </w:r>
      <w:r w:rsidR="00EE0B82">
        <w:t xml:space="preserve">, </w:t>
      </w:r>
      <w:r w:rsidRPr="002D10EB">
        <w:t>puisqu</w:t>
      </w:r>
      <w:r w:rsidR="00EE0B82">
        <w:t>’</w:t>
      </w:r>
      <w:r w:rsidRPr="002D10EB">
        <w:t>il est hors du couvent</w:t>
      </w:r>
      <w:r w:rsidR="00EE0B82">
        <w:t xml:space="preserve">, </w:t>
      </w:r>
      <w:r w:rsidRPr="002D10EB">
        <w:t>et tient à la bouche un gros cigare</w:t>
      </w:r>
      <w:r w:rsidR="00EE0B82">
        <w:t>.</w:t>
      </w:r>
    </w:p>
    <w:p w14:paraId="2372C7A5" w14:textId="77777777" w:rsidR="00EE0B82" w:rsidRDefault="000A7E25" w:rsidP="000A7E25">
      <w:r w:rsidRPr="002D10EB">
        <w:t>Il connaît</w:t>
      </w:r>
      <w:r w:rsidR="00EE0B82">
        <w:t xml:space="preserve">, </w:t>
      </w:r>
      <w:r w:rsidRPr="002D10EB">
        <w:t>par leur nom</w:t>
      </w:r>
      <w:r w:rsidR="00EE0B82">
        <w:t xml:space="preserve">, </w:t>
      </w:r>
      <w:r w:rsidRPr="002D10EB">
        <w:t xml:space="preserve">tous les </w:t>
      </w:r>
      <w:proofErr w:type="spellStart"/>
      <w:r w:rsidRPr="002D10EB">
        <w:t>Baerkaelens</w:t>
      </w:r>
      <w:proofErr w:type="spellEnd"/>
      <w:r w:rsidRPr="002D10EB">
        <w:t xml:space="preserve"> et sait de chacun ce qui l</w:t>
      </w:r>
      <w:r w:rsidR="00EE0B82">
        <w:t>’</w:t>
      </w:r>
      <w:r w:rsidRPr="002D10EB">
        <w:t>intéresse</w:t>
      </w:r>
      <w:r w:rsidR="00EE0B82">
        <w:t xml:space="preserve"> ; </w:t>
      </w:r>
      <w:r w:rsidRPr="002D10EB">
        <w:t>les lièvres pour Fons</w:t>
      </w:r>
      <w:r w:rsidR="00EE0B82">
        <w:t xml:space="preserve">, </w:t>
      </w:r>
      <w:r w:rsidRPr="002D10EB">
        <w:t xml:space="preserve">les vaches et les cochons pour </w:t>
      </w:r>
      <w:proofErr w:type="spellStart"/>
      <w:r w:rsidRPr="002D10EB">
        <w:t>Benooi</w:t>
      </w:r>
      <w:proofErr w:type="spellEnd"/>
      <w:r w:rsidR="00EE0B82">
        <w:t xml:space="preserve">, </w:t>
      </w:r>
      <w:r w:rsidRPr="002D10EB">
        <w:t>le ménage pour Mélanie</w:t>
      </w:r>
      <w:r w:rsidR="00EE0B82">
        <w:t xml:space="preserve">, </w:t>
      </w:r>
      <w:r w:rsidRPr="002D10EB">
        <w:t>des généralités pour Vader qui a des souvenirs</w:t>
      </w:r>
      <w:r w:rsidR="00EE0B82">
        <w:t>.</w:t>
      </w:r>
    </w:p>
    <w:p w14:paraId="0561DA4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vos poules</w:t>
      </w:r>
      <w:r>
        <w:t xml:space="preserve"> ? </w:t>
      </w:r>
      <w:r w:rsidR="000A7E25" w:rsidRPr="002D10EB">
        <w:t>ne manque-t-il pas d</w:t>
      </w:r>
      <w:r>
        <w:t>’</w:t>
      </w:r>
      <w:r w:rsidR="000A7E25" w:rsidRPr="002D10EB">
        <w:t>ajouter</w:t>
      </w:r>
      <w:r>
        <w:t xml:space="preserve">, </w:t>
      </w:r>
      <w:r w:rsidR="000A7E25" w:rsidRPr="002D10EB">
        <w:t>quand je suis là</w:t>
      </w:r>
      <w:r>
        <w:t>.</w:t>
      </w:r>
    </w:p>
    <w:p w14:paraId="15FFF81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vous</w:t>
      </w:r>
      <w:r>
        <w:t xml:space="preserve">, </w:t>
      </w:r>
      <w:r w:rsidR="000A7E25" w:rsidRPr="002D10EB">
        <w:t>mon Père</w:t>
      </w:r>
      <w:r>
        <w:t xml:space="preserve">, </w:t>
      </w:r>
      <w:r w:rsidR="000A7E25" w:rsidRPr="002D10EB">
        <w:t>toujours en route</w:t>
      </w:r>
      <w:r>
        <w:t> ?</w:t>
      </w:r>
    </w:p>
    <w:p w14:paraId="17DD4E78" w14:textId="77777777" w:rsidR="00EE0B82" w:rsidRDefault="000A7E25" w:rsidP="000A7E25">
      <w:r w:rsidRPr="002D10EB">
        <w:t>Alors le bon Père met ensemble ses mains et lève au ciel des yeux qui louchent un peu</w:t>
      </w:r>
      <w:r w:rsidR="00EE0B82">
        <w:t> :</w:t>
      </w:r>
    </w:p>
    <w:p w14:paraId="2018095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Ne m</w:t>
      </w:r>
      <w:r>
        <w:t>’</w:t>
      </w:r>
      <w:r w:rsidR="000A7E25" w:rsidRPr="002D10EB">
        <w:t>en parlez pas</w:t>
      </w:r>
      <w:r>
        <w:t xml:space="preserve">. </w:t>
      </w:r>
      <w:r w:rsidR="000A7E25" w:rsidRPr="002D10EB">
        <w:t>Hier j</w:t>
      </w:r>
      <w:r>
        <w:t>’</w:t>
      </w:r>
      <w:r w:rsidR="000A7E25" w:rsidRPr="002D10EB">
        <w:t>ai vendu deux wagons de fourrage</w:t>
      </w:r>
      <w:r>
        <w:t xml:space="preserve">, </w:t>
      </w:r>
      <w:r w:rsidR="000A7E25" w:rsidRPr="002D10EB">
        <w:t>aujourd</w:t>
      </w:r>
      <w:r>
        <w:t>’</w:t>
      </w:r>
      <w:r w:rsidR="000A7E25" w:rsidRPr="002D10EB">
        <w:t>hui je pars pour un procès</w:t>
      </w:r>
      <w:r>
        <w:t xml:space="preserve">. </w:t>
      </w:r>
      <w:r w:rsidR="000A7E25" w:rsidRPr="002D10EB">
        <w:t>Quand je pense que mes parents tenaient un commerce et que j</w:t>
      </w:r>
      <w:r>
        <w:t>’</w:t>
      </w:r>
      <w:r w:rsidR="000A7E25" w:rsidRPr="002D10EB">
        <w:t>y ai renoncé pour prier le Bon Dieu à mon aise</w:t>
      </w:r>
      <w:r>
        <w:t xml:space="preserve">… </w:t>
      </w:r>
      <w:r w:rsidR="000A7E25" w:rsidRPr="002D10EB">
        <w:t>Enfin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notre Père Abbé qui veut</w:t>
      </w:r>
      <w:r>
        <w:t>.</w:t>
      </w:r>
    </w:p>
    <w:p w14:paraId="552B2DD7" w14:textId="77777777" w:rsidR="00EE0B82" w:rsidRDefault="000A7E25" w:rsidP="000A7E25">
      <w:r w:rsidRPr="002D10EB">
        <w:lastRenderedPageBreak/>
        <w:t>Et comme il entend siffler son tram</w:t>
      </w:r>
      <w:r w:rsidR="00EE0B82">
        <w:t xml:space="preserve">, </w:t>
      </w:r>
      <w:r w:rsidRPr="002D10EB">
        <w:t>vite</w:t>
      </w:r>
      <w:r w:rsidR="00EE0B82">
        <w:t xml:space="preserve">, </w:t>
      </w:r>
      <w:r w:rsidRPr="002D10EB">
        <w:t>au premier</w:t>
      </w:r>
      <w:r w:rsidR="00EE0B82">
        <w:t xml:space="preserve">, </w:t>
      </w:r>
      <w:r w:rsidRPr="002D10EB">
        <w:t>il allume un deuxième cigare et court se caser dans la voiture qui</w:t>
      </w:r>
      <w:r w:rsidR="00EE0B82">
        <w:t xml:space="preserve">, </w:t>
      </w:r>
      <w:r w:rsidRPr="002D10EB">
        <w:t>une fois de plus</w:t>
      </w:r>
      <w:r w:rsidR="00EE0B82">
        <w:t xml:space="preserve">, </w:t>
      </w:r>
      <w:r w:rsidRPr="002D10EB">
        <w:t>va le rejeter dans les tracas de ce monde</w:t>
      </w:r>
      <w:r w:rsidR="00EE0B82">
        <w:t>.</w:t>
      </w:r>
    </w:p>
    <w:p w14:paraId="748A65C6" w14:textId="77777777" w:rsidR="000A7E25" w:rsidRPr="002D10EB" w:rsidRDefault="000A7E25" w:rsidP="000A7E25">
      <w:pPr>
        <w:pStyle w:val="ParagrapheVideNormal"/>
      </w:pPr>
    </w:p>
    <w:p w14:paraId="7C6F4082" w14:textId="77777777" w:rsidR="00EE0B82" w:rsidRDefault="000A7E25" w:rsidP="000A7E25">
      <w:pPr>
        <w:pStyle w:val="Sous-titre"/>
        <w:jc w:val="left"/>
      </w:pPr>
      <w:r w:rsidRPr="002D10EB">
        <w:t>LE NOCEUR</w:t>
      </w:r>
      <w:r w:rsidR="00EE0B82">
        <w:t>.</w:t>
      </w:r>
    </w:p>
    <w:p w14:paraId="255CC29F" w14:textId="77777777" w:rsidR="003E208B" w:rsidRPr="003E208B" w:rsidRDefault="003E208B" w:rsidP="003E208B">
      <w:pPr>
        <w:pStyle w:val="NormalSolidaire"/>
      </w:pPr>
    </w:p>
    <w:p w14:paraId="530AA480" w14:textId="77777777" w:rsidR="00EE0B82" w:rsidRDefault="000A7E25" w:rsidP="000A7E25">
      <w:r w:rsidRPr="002D10EB">
        <w:t>Ça dégouline comme par tonneaux</w:t>
      </w:r>
      <w:r w:rsidR="00EE0B82">
        <w:t xml:space="preserve"> ; </w:t>
      </w:r>
      <w:r w:rsidRPr="002D10EB">
        <w:t>ce que</w:t>
      </w:r>
      <w:r w:rsidR="00EE0B82">
        <w:t xml:space="preserve">, </w:t>
      </w:r>
      <w:r w:rsidRPr="002D10EB">
        <w:t>dans ce pays où il ne tombe jamais trop d</w:t>
      </w:r>
      <w:r w:rsidR="00EE0B82">
        <w:t>’</w:t>
      </w:r>
      <w:r w:rsidRPr="002D10EB">
        <w:t>eau</w:t>
      </w:r>
      <w:r w:rsidR="00EE0B82">
        <w:t xml:space="preserve">, </w:t>
      </w:r>
      <w:r w:rsidRPr="002D10EB">
        <w:t>Fons appelle</w:t>
      </w:r>
      <w:r w:rsidR="00EE0B82">
        <w:t> : « </w:t>
      </w:r>
      <w:r w:rsidRPr="002D10EB">
        <w:t>une bonne petite pluie sucrée</w:t>
      </w:r>
      <w:r w:rsidR="00EE0B82">
        <w:t> ».</w:t>
      </w:r>
    </w:p>
    <w:p w14:paraId="5A55A448" w14:textId="77777777" w:rsidR="00EE0B82" w:rsidRDefault="000A7E25" w:rsidP="000A7E25">
      <w:r w:rsidRPr="002D10EB">
        <w:t>Il me tire</w:t>
      </w:r>
      <w:r w:rsidR="00EE0B82">
        <w:t xml:space="preserve">, </w:t>
      </w:r>
      <w:r w:rsidRPr="002D10EB">
        <w:t>par la manche</w:t>
      </w:r>
      <w:r w:rsidR="00EE0B82">
        <w:t xml:space="preserve">, </w:t>
      </w:r>
      <w:r w:rsidRPr="002D10EB">
        <w:t>jusqu</w:t>
      </w:r>
      <w:r w:rsidR="00EE0B82">
        <w:t>’</w:t>
      </w:r>
      <w:r w:rsidRPr="002D10EB">
        <w:t>à la fenêtre et me montre</w:t>
      </w:r>
      <w:r w:rsidR="00EE0B82">
        <w:t xml:space="preserve">, </w:t>
      </w:r>
      <w:r w:rsidRPr="002D10EB">
        <w:t>sur la chaussée</w:t>
      </w:r>
      <w:r w:rsidR="00EE0B82">
        <w:t xml:space="preserve">, </w:t>
      </w:r>
      <w:r w:rsidRPr="002D10EB">
        <w:t>au milieu de ce déluge</w:t>
      </w:r>
      <w:r w:rsidR="00EE0B82">
        <w:t xml:space="preserve">, </w:t>
      </w:r>
      <w:r w:rsidRPr="002D10EB">
        <w:t>un bon Père</w:t>
      </w:r>
      <w:r w:rsidR="00EE0B82">
        <w:t xml:space="preserve">, </w:t>
      </w:r>
      <w:r w:rsidRPr="002D10EB">
        <w:t>sans par</w:t>
      </w:r>
      <w:r w:rsidRPr="002D10EB">
        <w:t>a</w:t>
      </w:r>
      <w:r w:rsidRPr="002D10EB">
        <w:t>pluie</w:t>
      </w:r>
      <w:r w:rsidR="00EE0B82">
        <w:t xml:space="preserve">, </w:t>
      </w:r>
      <w:r w:rsidRPr="002D10EB">
        <w:t>qui se morfond après le train</w:t>
      </w:r>
      <w:r w:rsidR="00EE0B82">
        <w:t>.</w:t>
      </w:r>
    </w:p>
    <w:p w14:paraId="228C399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va se noyer</w:t>
      </w:r>
      <w:r>
        <w:t xml:space="preserve">, </w:t>
      </w:r>
      <w:r w:rsidR="000A7E25" w:rsidRPr="002D10EB">
        <w:t>Fons</w:t>
      </w:r>
      <w:r>
        <w:t xml:space="preserve">, </w:t>
      </w:r>
      <w:r w:rsidR="000A7E25" w:rsidRPr="002D10EB">
        <w:t>pourquoi n</w:t>
      </w:r>
      <w:r>
        <w:t>’</w:t>
      </w:r>
      <w:r w:rsidR="000A7E25" w:rsidRPr="002D10EB">
        <w:t>entre-t-il pas</w:t>
      </w:r>
      <w:r>
        <w:t> ?</w:t>
      </w:r>
    </w:p>
    <w:p w14:paraId="7889609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n</w:t>
      </w:r>
      <w:r>
        <w:t>’</w:t>
      </w:r>
      <w:r w:rsidR="000A7E25" w:rsidRPr="002D10EB">
        <w:t>a garde</w:t>
      </w:r>
      <w:r>
        <w:t xml:space="preserve">, </w:t>
      </w:r>
      <w:r w:rsidR="000A7E25" w:rsidRPr="002D10EB">
        <w:t>répond Fons</w:t>
      </w:r>
      <w:r>
        <w:t xml:space="preserve">. </w:t>
      </w:r>
      <w:r w:rsidR="000A7E25" w:rsidRPr="002D10EB">
        <w:t>Il y est venu trop souvent</w:t>
      </w:r>
      <w:r>
        <w:t xml:space="preserve">, </w:t>
      </w:r>
      <w:r w:rsidR="000A7E25" w:rsidRPr="002D10EB">
        <w:t>autrefois</w:t>
      </w:r>
      <w:r>
        <w:t xml:space="preserve">, </w:t>
      </w:r>
      <w:r w:rsidR="000A7E25" w:rsidRPr="002D10EB">
        <w:t>quand il était de ce monde</w:t>
      </w:r>
      <w:r>
        <w:t xml:space="preserve">. </w:t>
      </w:r>
      <w:r w:rsidR="000A7E25" w:rsidRPr="002D10EB">
        <w:t>Il arrivait d</w:t>
      </w:r>
      <w:r>
        <w:t>’</w:t>
      </w:r>
      <w:r w:rsidR="000A7E25" w:rsidRPr="002D10EB">
        <w:t>Anvers</w:t>
      </w:r>
      <w:r>
        <w:t xml:space="preserve">. </w:t>
      </w:r>
      <w:r w:rsidR="000A7E25" w:rsidRPr="002D10EB">
        <w:t>Il s</w:t>
      </w:r>
      <w:r>
        <w:t>’</w:t>
      </w:r>
      <w:r w:rsidR="000A7E25" w:rsidRPr="002D10EB">
        <w:t>installait pendant des heures</w:t>
      </w:r>
      <w:r>
        <w:t xml:space="preserve">, </w:t>
      </w:r>
      <w:r w:rsidR="000A7E25" w:rsidRPr="002D10EB">
        <w:t>buvait</w:t>
      </w:r>
      <w:r>
        <w:t xml:space="preserve">, </w:t>
      </w:r>
      <w:r w:rsidR="000A7E25" w:rsidRPr="002D10EB">
        <w:t>goinfrait</w:t>
      </w:r>
      <w:r>
        <w:t xml:space="preserve">, </w:t>
      </w:r>
      <w:r w:rsidR="000A7E25" w:rsidRPr="002D10EB">
        <w:t>devenait l</w:t>
      </w:r>
      <w:r>
        <w:t>’</w:t>
      </w:r>
      <w:r w:rsidR="000A7E25" w:rsidRPr="002D10EB">
        <w:t>ami de tout le monde et</w:t>
      </w:r>
      <w:r>
        <w:t xml:space="preserve">, </w:t>
      </w:r>
      <w:r w:rsidR="000A7E25" w:rsidRPr="002D10EB">
        <w:t>le soir</w:t>
      </w:r>
      <w:r>
        <w:t xml:space="preserve">, </w:t>
      </w:r>
      <w:r w:rsidR="000A7E25" w:rsidRPr="002D10EB">
        <w:t>balançait si fort qu</w:t>
      </w:r>
      <w:r>
        <w:t>’</w:t>
      </w:r>
      <w:r w:rsidR="000A7E25" w:rsidRPr="002D10EB">
        <w:t>il fallait se mettre trois pour le fourrer dans le train</w:t>
      </w:r>
      <w:r>
        <w:t xml:space="preserve">. </w:t>
      </w:r>
      <w:r w:rsidR="000A7E25" w:rsidRPr="002D10EB">
        <w:t>Et maintenant</w:t>
      </w:r>
      <w:r>
        <w:t xml:space="preserve">, </w:t>
      </w:r>
      <w:r w:rsidR="000A7E25" w:rsidRPr="002D10EB">
        <w:t>rega</w:t>
      </w:r>
      <w:r w:rsidR="000A7E25" w:rsidRPr="002D10EB">
        <w:t>r</w:t>
      </w:r>
      <w:r w:rsidR="000A7E25" w:rsidRPr="002D10EB">
        <w:t>dez-le</w:t>
      </w:r>
      <w:r>
        <w:t>.</w:t>
      </w:r>
    </w:p>
    <w:p w14:paraId="494B76CB" w14:textId="77777777" w:rsidR="00EE0B82" w:rsidRDefault="000A7E25" w:rsidP="000A7E25">
      <w:r w:rsidRPr="002D10EB">
        <w:t>L</w:t>
      </w:r>
      <w:r w:rsidR="00EE0B82">
        <w:t>’</w:t>
      </w:r>
      <w:r w:rsidRPr="002D10EB">
        <w:t>air un peu benêt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égouttant comme un arbre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ancien noceur accepte avec résignation toute cette eau qui lui tombe</w:t>
      </w:r>
      <w:r w:rsidR="00EE0B82">
        <w:t xml:space="preserve">. </w:t>
      </w:r>
      <w:r w:rsidRPr="002D10EB">
        <w:t>Ses lèvres remuent</w:t>
      </w:r>
      <w:r w:rsidR="00EE0B82">
        <w:t xml:space="preserve"> ; </w:t>
      </w:r>
      <w:r w:rsidRPr="002D10EB">
        <w:t>il ne voit pas l</w:t>
      </w:r>
      <w:r w:rsidR="00EE0B82">
        <w:t>’</w:t>
      </w:r>
      <w:r w:rsidRPr="002D10EB">
        <w:t>auberge</w:t>
      </w:r>
      <w:r w:rsidR="00EE0B82">
        <w:t xml:space="preserve"> ; </w:t>
      </w:r>
      <w:r w:rsidRPr="002D10EB">
        <w:t>il ignore qu</w:t>
      </w:r>
      <w:r w:rsidR="00EE0B82">
        <w:t>’</w:t>
      </w:r>
      <w:r w:rsidRPr="002D10EB">
        <w:t>il y en ait une et comme Fons</w:t>
      </w:r>
      <w:r w:rsidR="00EE0B82">
        <w:t xml:space="preserve">, </w:t>
      </w:r>
      <w:r w:rsidRPr="002D10EB">
        <w:t>son ancien camarade</w:t>
      </w:r>
      <w:r w:rsidR="00EE0B82">
        <w:t xml:space="preserve">, </w:t>
      </w:r>
      <w:r w:rsidRPr="002D10EB">
        <w:t>se risque dehors et lui tire sa casquette</w:t>
      </w:r>
      <w:r w:rsidR="00EE0B82">
        <w:t xml:space="preserve">, </w:t>
      </w:r>
      <w:r w:rsidRPr="002D10EB">
        <w:t>il répond du tricorne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un geste grave qui ne se souvient plus</w:t>
      </w:r>
      <w:r w:rsidR="00EE0B82">
        <w:t>.</w:t>
      </w:r>
    </w:p>
    <w:p w14:paraId="6F191FFC" w14:textId="77777777" w:rsidR="000A7E25" w:rsidRPr="002D10EB" w:rsidRDefault="000A7E25" w:rsidP="000A7E25">
      <w:pPr>
        <w:pStyle w:val="ParagrapheVideNormal"/>
      </w:pPr>
    </w:p>
    <w:p w14:paraId="31ED095F" w14:textId="77777777" w:rsidR="00EE0B82" w:rsidRDefault="000A7E25" w:rsidP="000A7E25">
      <w:pPr>
        <w:pStyle w:val="Sous-titre"/>
        <w:jc w:val="left"/>
      </w:pPr>
      <w:r w:rsidRPr="002D10EB">
        <w:lastRenderedPageBreak/>
        <w:t>PÈRE ISIDORE</w:t>
      </w:r>
      <w:r w:rsidR="00EE0B82">
        <w:t>.</w:t>
      </w:r>
    </w:p>
    <w:p w14:paraId="0E176B11" w14:textId="77777777" w:rsidR="003E208B" w:rsidRPr="003E208B" w:rsidRDefault="003E208B" w:rsidP="003E208B">
      <w:pPr>
        <w:pStyle w:val="NormalSolidaire"/>
      </w:pPr>
    </w:p>
    <w:p w14:paraId="6D8D610B" w14:textId="77777777" w:rsidR="00EE0B82" w:rsidRDefault="000A7E25" w:rsidP="000A7E25">
      <w:r w:rsidRPr="002D10EB">
        <w:t>Le Père Isidore est un moine très pieux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le saint du couvent</w:t>
      </w:r>
      <w:r w:rsidR="00EE0B82">
        <w:t xml:space="preserve">, </w:t>
      </w:r>
      <w:r w:rsidRPr="002D10EB">
        <w:t>mais il chante faux</w:t>
      </w:r>
      <w:r w:rsidR="00EE0B82">
        <w:t xml:space="preserve">. </w:t>
      </w:r>
      <w:r w:rsidRPr="002D10EB">
        <w:t>Pendant sa messe</w:t>
      </w:r>
      <w:r w:rsidR="00EE0B82">
        <w:t xml:space="preserve">, </w:t>
      </w:r>
      <w:r w:rsidRPr="002D10EB">
        <w:t xml:space="preserve">à peine a-t-il ouvert la bouche pour chanter </w:t>
      </w:r>
      <w:r w:rsidRPr="00F84532">
        <w:rPr>
          <w:i/>
        </w:rPr>
        <w:t>Oremus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n</w:t>
      </w:r>
      <w:r w:rsidR="00EE0B82">
        <w:t>’</w:t>
      </w:r>
      <w:r w:rsidRPr="002D10EB">
        <w:t>a déjà plus le ton</w:t>
      </w:r>
      <w:r w:rsidR="00EE0B82">
        <w:t xml:space="preserve">, </w:t>
      </w:r>
      <w:r w:rsidRPr="002D10EB">
        <w:t>tantôt trop haut</w:t>
      </w:r>
      <w:r w:rsidR="00EE0B82">
        <w:t xml:space="preserve">, </w:t>
      </w:r>
      <w:r w:rsidRPr="002D10EB">
        <w:t>tantôt trop bas</w:t>
      </w:r>
      <w:r w:rsidR="00EE0B82">
        <w:t xml:space="preserve">. </w:t>
      </w:r>
      <w:r w:rsidRPr="002D10EB">
        <w:t>Le Père Herman</w:t>
      </w:r>
      <w:r w:rsidR="00EE0B82">
        <w:t xml:space="preserve">, </w:t>
      </w:r>
      <w:r w:rsidRPr="002D10EB">
        <w:t>qui le so</w:t>
      </w:r>
      <w:r w:rsidRPr="002D10EB">
        <w:t>u</w:t>
      </w:r>
      <w:r w:rsidRPr="002D10EB">
        <w:t>tient à l</w:t>
      </w:r>
      <w:r w:rsidR="00EE0B82">
        <w:t>’</w:t>
      </w:r>
      <w:r w:rsidRPr="002D10EB">
        <w:t>harmonium</w:t>
      </w:r>
      <w:r w:rsidR="00EE0B82">
        <w:t xml:space="preserve">, </w:t>
      </w:r>
      <w:r w:rsidRPr="002D10EB">
        <w:t>a beau lui tendre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une après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ses notes</w:t>
      </w:r>
      <w:r w:rsidR="00EE0B82">
        <w:t xml:space="preserve">, </w:t>
      </w:r>
      <w:r w:rsidRPr="002D10EB">
        <w:t>il les rate avec une si belle précision que l</w:t>
      </w:r>
      <w:r w:rsidR="00EE0B82">
        <w:t>’</w:t>
      </w:r>
      <w:r w:rsidRPr="002D10EB">
        <w:t>on se demande</w:t>
      </w:r>
      <w:r w:rsidR="00EE0B82">
        <w:t xml:space="preserve">, </w:t>
      </w:r>
      <w:r w:rsidRPr="002D10EB">
        <w:t>en fin de compte</w:t>
      </w:r>
      <w:r w:rsidR="00EE0B82">
        <w:t xml:space="preserve">, </w:t>
      </w:r>
      <w:r w:rsidRPr="002D10EB">
        <w:t>si ce n</w:t>
      </w:r>
      <w:r w:rsidR="00EE0B82">
        <w:t>’</w:t>
      </w:r>
      <w:r w:rsidRPr="002D10EB">
        <w:t>est pas l</w:t>
      </w:r>
      <w:r w:rsidR="00EE0B82">
        <w:t>’</w:t>
      </w:r>
      <w:r w:rsidRPr="002D10EB">
        <w:t>organiste qui bafouille</w:t>
      </w:r>
      <w:r w:rsidR="00EE0B82">
        <w:t>.</w:t>
      </w:r>
    </w:p>
    <w:p w14:paraId="63D0D38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suis</w:t>
      </w:r>
      <w:r>
        <w:t xml:space="preserve">, </w:t>
      </w:r>
      <w:r w:rsidR="000A7E25" w:rsidRPr="002D10EB">
        <w:t>dit le Père Isidore</w:t>
      </w:r>
      <w:r>
        <w:t xml:space="preserve">, </w:t>
      </w:r>
      <w:r w:rsidR="000A7E25" w:rsidRPr="002D10EB">
        <w:t>le Terre-Neuve du Bon Dieu</w:t>
      </w:r>
      <w:r>
        <w:t>.</w:t>
      </w:r>
    </w:p>
    <w:p w14:paraId="5D502860" w14:textId="77777777" w:rsidR="00EE0B82" w:rsidRDefault="000A7E25" w:rsidP="000A7E25">
      <w:r w:rsidRPr="002D10EB">
        <w:t>Il entend par là qu</w:t>
      </w:r>
      <w:r w:rsidR="00EE0B82">
        <w:t>’</w:t>
      </w:r>
      <w:r w:rsidRPr="002D10EB">
        <w:t>il a sauvé beaucoup d</w:t>
      </w:r>
      <w:r w:rsidR="00EE0B82">
        <w:t>’</w:t>
      </w:r>
      <w:r w:rsidRPr="002D10EB">
        <w:t>âmes</w:t>
      </w:r>
      <w:r w:rsidR="00EE0B82">
        <w:t>.</w:t>
      </w:r>
    </w:p>
    <w:p w14:paraId="6729E382" w14:textId="77777777" w:rsidR="00EE0B82" w:rsidRDefault="000A7E25" w:rsidP="000A7E25">
      <w:r w:rsidRPr="002D10EB">
        <w:t>Lorsque</w:t>
      </w:r>
      <w:r w:rsidR="00EE0B82">
        <w:t xml:space="preserve">, </w:t>
      </w:r>
      <w:r w:rsidRPr="002D10EB">
        <w:t>dans la région</w:t>
      </w:r>
      <w:r w:rsidR="00EE0B82">
        <w:t xml:space="preserve">, </w:t>
      </w:r>
      <w:r w:rsidRPr="002D10EB">
        <w:t>quelqu</w:t>
      </w:r>
      <w:r w:rsidR="00EE0B82">
        <w:t>’</w:t>
      </w:r>
      <w:r w:rsidRPr="002D10EB">
        <w:t>un va mourir</w:t>
      </w:r>
      <w:r w:rsidR="00EE0B82">
        <w:t xml:space="preserve">, </w:t>
      </w:r>
      <w:r w:rsidRPr="002D10EB">
        <w:t>ce n</w:t>
      </w:r>
      <w:r w:rsidR="00EE0B82">
        <w:t>’</w:t>
      </w:r>
      <w:r w:rsidRPr="002D10EB">
        <w:t>est pas au curé</w:t>
      </w:r>
      <w:r w:rsidR="00EE0B82">
        <w:t xml:space="preserve">, </w:t>
      </w:r>
      <w:r w:rsidRPr="002D10EB">
        <w:t>mais au Père Isidore</w:t>
      </w:r>
      <w:r w:rsidR="00EE0B82">
        <w:t xml:space="preserve">, </w:t>
      </w:r>
      <w:r w:rsidRPr="002D10EB">
        <w:t>que l</w:t>
      </w:r>
      <w:r w:rsidR="00EE0B82">
        <w:t>’</w:t>
      </w:r>
      <w:r w:rsidRPr="002D10EB">
        <w:t>on pense</w:t>
      </w:r>
      <w:r w:rsidR="00EE0B82">
        <w:t xml:space="preserve">. </w:t>
      </w:r>
      <w:r w:rsidRPr="002D10EB">
        <w:t>Comme pour le médecin</w:t>
      </w:r>
      <w:r w:rsidR="00EE0B82">
        <w:t xml:space="preserve">, </w:t>
      </w:r>
      <w:r w:rsidRPr="002D10EB">
        <w:t>on peut arriver à n</w:t>
      </w:r>
      <w:r w:rsidR="00EE0B82">
        <w:t>’</w:t>
      </w:r>
      <w:r w:rsidRPr="002D10EB">
        <w:t>importe quelle heure</w:t>
      </w:r>
      <w:r w:rsidR="00EE0B82">
        <w:t xml:space="preserve"> ; </w:t>
      </w:r>
      <w:r w:rsidRPr="002D10EB">
        <w:t>il prend son chapelet</w:t>
      </w:r>
      <w:r w:rsidR="00EE0B82">
        <w:t xml:space="preserve">, </w:t>
      </w:r>
      <w:r w:rsidRPr="002D10EB">
        <w:t>son bréviaire</w:t>
      </w:r>
      <w:r w:rsidR="00EE0B82">
        <w:t xml:space="preserve">, </w:t>
      </w:r>
      <w:r w:rsidRPr="002D10EB">
        <w:t>une croix</w:t>
      </w:r>
      <w:r w:rsidR="00EE0B82">
        <w:t xml:space="preserve"> – </w:t>
      </w:r>
      <w:r w:rsidRPr="002D10EB">
        <w:t>sa trousse à lui</w:t>
      </w:r>
      <w:r w:rsidR="00EE0B82">
        <w:t xml:space="preserve"> – </w:t>
      </w:r>
      <w:r w:rsidRPr="002D10EB">
        <w:t>et part</w:t>
      </w:r>
      <w:r w:rsidR="00EE0B82">
        <w:t>.</w:t>
      </w:r>
    </w:p>
    <w:p w14:paraId="4D09DD00" w14:textId="77777777" w:rsidR="00EE0B82" w:rsidRDefault="000A7E25" w:rsidP="000A7E25">
      <w:r w:rsidRPr="002D10EB">
        <w:t>Il a de si bonnes lèvres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 xml:space="preserve">en le voyant on </w:t>
      </w:r>
      <w:proofErr w:type="gramStart"/>
      <w:r w:rsidRPr="002D10EB">
        <w:t>a moins peur</w:t>
      </w:r>
      <w:proofErr w:type="gramEnd"/>
      <w:r w:rsidRPr="002D10EB">
        <w:t xml:space="preserve"> de mourir</w:t>
      </w:r>
      <w:r w:rsidR="00EE0B82">
        <w:t> :</w:t>
      </w:r>
    </w:p>
    <w:p w14:paraId="0E701CA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Prenez courage</w:t>
      </w:r>
      <w:r>
        <w:t xml:space="preserve">, </w:t>
      </w:r>
      <w:r w:rsidR="000A7E25" w:rsidRPr="002D10EB">
        <w:t>dit-il</w:t>
      </w:r>
      <w:r>
        <w:t xml:space="preserve">, </w:t>
      </w:r>
      <w:r w:rsidR="000A7E25" w:rsidRPr="002D10EB">
        <w:t>vous verrez Dieu bientôt</w:t>
      </w:r>
      <w:r>
        <w:t>.</w:t>
      </w:r>
    </w:p>
    <w:p w14:paraId="7E06CE82" w14:textId="77777777" w:rsidR="00EE0B82" w:rsidRDefault="000A7E25" w:rsidP="000A7E25">
      <w:r w:rsidRPr="002D10EB">
        <w:t>Il en a soigné tant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juge</w:t>
      </w:r>
      <w:r w:rsidR="00EE0B82">
        <w:t xml:space="preserve">, </w:t>
      </w:r>
      <w:r w:rsidRPr="002D10EB">
        <w:t>mieux qu</w:t>
      </w:r>
      <w:r w:rsidR="00EE0B82">
        <w:t>’</w:t>
      </w:r>
      <w:r w:rsidRPr="002D10EB">
        <w:t>un médecin</w:t>
      </w:r>
      <w:r w:rsidR="00EE0B82">
        <w:t xml:space="preserve">, </w:t>
      </w:r>
      <w:r w:rsidRPr="002D10EB">
        <w:t>si la fin est proche ou s</w:t>
      </w:r>
      <w:r w:rsidR="00EE0B82">
        <w:t>’</w:t>
      </w:r>
      <w:r w:rsidRPr="002D10EB">
        <w:t>il faudra revenir</w:t>
      </w:r>
      <w:r w:rsidR="00EE0B82">
        <w:t xml:space="preserve">. </w:t>
      </w:r>
      <w:r w:rsidRPr="002D10EB">
        <w:t>Il sait quand il doit commencer les prières des agonisants</w:t>
      </w:r>
      <w:r w:rsidR="00EE0B82">
        <w:t xml:space="preserve">, </w:t>
      </w:r>
      <w:r w:rsidRPr="002D10EB">
        <w:t>allumer le cierge</w:t>
      </w:r>
      <w:r w:rsidR="00EE0B82">
        <w:t xml:space="preserve">, </w:t>
      </w:r>
      <w:r w:rsidRPr="002D10EB">
        <w:t>le fourrer entre les doigts du malade</w:t>
      </w:r>
      <w:r w:rsidR="00EE0B82">
        <w:t xml:space="preserve">. </w:t>
      </w:r>
      <w:r w:rsidRPr="002D10EB">
        <w:t>Et tandis que celui-ci tantôt semble expirer</w:t>
      </w:r>
      <w:r w:rsidR="00EE0B82">
        <w:t xml:space="preserve">, </w:t>
      </w:r>
      <w:r w:rsidRPr="002D10EB">
        <w:t>tantôt reprendre un peu de souffle</w:t>
      </w:r>
      <w:r w:rsidR="00EE0B82">
        <w:t xml:space="preserve">, </w:t>
      </w:r>
      <w:r w:rsidRPr="002D10EB">
        <w:t>le bon Père précipite ou r</w:t>
      </w:r>
      <w:r w:rsidRPr="002D10EB">
        <w:t>a</w:t>
      </w:r>
      <w:r w:rsidRPr="002D10EB">
        <w:t>lentit ses prières</w:t>
      </w:r>
      <w:r w:rsidR="00EE0B82">
        <w:t xml:space="preserve">, </w:t>
      </w:r>
      <w:r w:rsidRPr="002D10EB">
        <w:t xml:space="preserve">de façon que son dernier </w:t>
      </w:r>
      <w:r w:rsidRPr="00915759">
        <w:rPr>
          <w:i/>
        </w:rPr>
        <w:t>Amen</w:t>
      </w:r>
      <w:r w:rsidRPr="002D10EB">
        <w:t xml:space="preserve"> tombe tout chaud</w:t>
      </w:r>
      <w:r w:rsidR="00EE0B82">
        <w:t xml:space="preserve">, </w:t>
      </w:r>
      <w:r w:rsidRPr="002D10EB">
        <w:t>à la sortie</w:t>
      </w:r>
      <w:r w:rsidR="00EE0B82">
        <w:t xml:space="preserve">, </w:t>
      </w:r>
      <w:r w:rsidRPr="002D10EB">
        <w:t>sur cette âme et que le diable ne la puisse prendre</w:t>
      </w:r>
      <w:r w:rsidR="00EE0B82">
        <w:t>.</w:t>
      </w:r>
    </w:p>
    <w:p w14:paraId="662D4DC1" w14:textId="77777777" w:rsidR="00EE0B82" w:rsidRDefault="000A7E25" w:rsidP="000A7E25">
      <w:r w:rsidRPr="002D10EB">
        <w:lastRenderedPageBreak/>
        <w:t>À ceux qui restent</w:t>
      </w:r>
      <w:r w:rsidR="00EE0B82">
        <w:t> :</w:t>
      </w:r>
    </w:p>
    <w:p w14:paraId="730CE11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Ne pleurez pas</w:t>
      </w:r>
      <w:r>
        <w:t xml:space="preserve">, </w:t>
      </w:r>
      <w:r w:rsidR="000A7E25" w:rsidRPr="002D10EB">
        <w:t>il est au ciel</w:t>
      </w:r>
      <w:r>
        <w:t>.</w:t>
      </w:r>
    </w:p>
    <w:p w14:paraId="50252D57" w14:textId="77777777" w:rsidR="00EE0B82" w:rsidRDefault="000A7E25" w:rsidP="000A7E25">
      <w:r w:rsidRPr="002D10EB">
        <w:t>Le prieur étant mort</w:t>
      </w:r>
      <w:r w:rsidR="00EE0B82">
        <w:t xml:space="preserve">, </w:t>
      </w:r>
      <w:r w:rsidRPr="002D10EB">
        <w:t>il est question de nommer à sa place le Père Isidore</w:t>
      </w:r>
      <w:r w:rsidR="00EE0B82">
        <w:t xml:space="preserve">. </w:t>
      </w:r>
      <w:r w:rsidRPr="002D10EB">
        <w:t>Tout le monde le sait au couvent</w:t>
      </w:r>
      <w:r w:rsidR="00EE0B82">
        <w:t xml:space="preserve">, </w:t>
      </w:r>
      <w:r w:rsidRPr="002D10EB">
        <w:t>même le Père Isidore</w:t>
      </w:r>
      <w:r w:rsidR="00EE0B82">
        <w:t xml:space="preserve">, </w:t>
      </w:r>
      <w:r w:rsidRPr="002D10EB">
        <w:t>qui est cependant un moine très modeste</w:t>
      </w:r>
      <w:r w:rsidR="00EE0B82">
        <w:t>.</w:t>
      </w:r>
    </w:p>
    <w:p w14:paraId="3D493CB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suis</w:t>
      </w:r>
      <w:r>
        <w:t xml:space="preserve">, </w:t>
      </w:r>
      <w:r w:rsidR="000A7E25" w:rsidRPr="002D10EB">
        <w:t>dit-il</w:t>
      </w:r>
      <w:r>
        <w:t xml:space="preserve">, </w:t>
      </w:r>
      <w:r w:rsidR="000A7E25" w:rsidRPr="002D10EB">
        <w:t>une flèche entre les mains de mon sup</w:t>
      </w:r>
      <w:r w:rsidR="000A7E25" w:rsidRPr="002D10EB">
        <w:t>é</w:t>
      </w:r>
      <w:r w:rsidR="000A7E25" w:rsidRPr="002D10EB">
        <w:t>rieur</w:t>
      </w:r>
      <w:r>
        <w:t xml:space="preserve">. </w:t>
      </w:r>
      <w:r w:rsidR="000A7E25" w:rsidRPr="002D10EB">
        <w:t>Où on me lance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irai</w:t>
      </w:r>
      <w:r>
        <w:t>.</w:t>
      </w:r>
    </w:p>
    <w:p w14:paraId="3DAC3292" w14:textId="77777777" w:rsidR="00EE0B82" w:rsidRDefault="000A7E25" w:rsidP="000A7E25">
      <w:r w:rsidRPr="002D10EB">
        <w:t>Mais je devine où le saint homme voudrait qu</w:t>
      </w:r>
      <w:r w:rsidR="00EE0B82">
        <w:t>’</w:t>
      </w:r>
      <w:r w:rsidRPr="002D10EB">
        <w:t>on lançât cette flèche</w:t>
      </w:r>
      <w:r w:rsidR="00EE0B82">
        <w:t>.</w:t>
      </w:r>
    </w:p>
    <w:p w14:paraId="121CD3F3" w14:textId="77777777" w:rsidR="00EE0B82" w:rsidRDefault="000A7E25" w:rsidP="000A7E25">
      <w:r w:rsidRPr="002D10EB">
        <w:t>Jaloux de sa dévotion</w:t>
      </w:r>
      <w:r w:rsidR="00EE0B82">
        <w:t xml:space="preserve">, </w:t>
      </w:r>
      <w:r w:rsidRPr="002D10EB">
        <w:t>je savoure</w:t>
      </w:r>
      <w:r w:rsidR="00EE0B82">
        <w:t xml:space="preserve">, </w:t>
      </w:r>
      <w:r w:rsidRPr="002D10EB">
        <w:t>un instant</w:t>
      </w:r>
      <w:r w:rsidR="00EE0B82">
        <w:t xml:space="preserve">, </w:t>
      </w:r>
      <w:r w:rsidRPr="002D10EB">
        <w:t>la joie ma</w:t>
      </w:r>
      <w:r w:rsidRPr="002D10EB">
        <w:t>u</w:t>
      </w:r>
      <w:r w:rsidRPr="002D10EB">
        <w:t>vaise du critique</w:t>
      </w:r>
      <w:r w:rsidR="00EE0B82">
        <w:t>.</w:t>
      </w:r>
    </w:p>
    <w:p w14:paraId="76FBBAA2" w14:textId="77777777" w:rsidR="000A7E25" w:rsidRPr="002D10EB" w:rsidRDefault="000A7E25" w:rsidP="000A7E25">
      <w:pPr>
        <w:pStyle w:val="ParagrapheVideNormal"/>
      </w:pPr>
    </w:p>
    <w:p w14:paraId="3233E33F" w14:textId="77777777" w:rsidR="00EE0B82" w:rsidRDefault="000A7E25" w:rsidP="000A7E25">
      <w:pPr>
        <w:pStyle w:val="Sous-titre"/>
        <w:jc w:val="left"/>
      </w:pPr>
      <w:r w:rsidRPr="002D10EB">
        <w:t>PÈRE HERMAN</w:t>
      </w:r>
      <w:r w:rsidR="00EE0B82">
        <w:t>.</w:t>
      </w:r>
    </w:p>
    <w:p w14:paraId="34533B9C" w14:textId="77777777" w:rsidR="003E208B" w:rsidRPr="003E208B" w:rsidRDefault="003E208B" w:rsidP="003E208B">
      <w:pPr>
        <w:pStyle w:val="NormalSolidaire"/>
      </w:pPr>
    </w:p>
    <w:p w14:paraId="0BA1AE3F" w14:textId="77777777" w:rsidR="00EE0B82" w:rsidRDefault="000A7E25" w:rsidP="000A7E25">
      <w:r w:rsidRPr="002D10EB">
        <w:t>C</w:t>
      </w:r>
      <w:r w:rsidR="00EE0B82">
        <w:t>’</w:t>
      </w:r>
      <w:r w:rsidRPr="002D10EB">
        <w:t>est lui qui tient l</w:t>
      </w:r>
      <w:r w:rsidR="00EE0B82">
        <w:t>’</w:t>
      </w:r>
      <w:r w:rsidRPr="002D10EB">
        <w:t>harmonium</w:t>
      </w:r>
      <w:r w:rsidR="00EE0B82">
        <w:t xml:space="preserve">, </w:t>
      </w:r>
      <w:r w:rsidRPr="002D10EB">
        <w:t>au milieu du chœur</w:t>
      </w:r>
      <w:r w:rsidR="00EE0B82">
        <w:t xml:space="preserve">, </w:t>
      </w:r>
      <w:r w:rsidRPr="002D10EB">
        <w:t>où les plis de son manteau tombent en de si belles lignes</w:t>
      </w:r>
      <w:r w:rsidR="00EE0B82">
        <w:t xml:space="preserve">. </w:t>
      </w:r>
      <w:r w:rsidRPr="002D10EB">
        <w:t>Il a fait des études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l</w:t>
      </w:r>
      <w:r w:rsidR="00EE0B82">
        <w:t>’</w:t>
      </w:r>
      <w:r w:rsidRPr="002D10EB">
        <w:t>érudit du couvent</w:t>
      </w:r>
      <w:r w:rsidR="00EE0B82">
        <w:t xml:space="preserve">, </w:t>
      </w:r>
      <w:r w:rsidRPr="002D10EB">
        <w:t>le seul qu</w:t>
      </w:r>
      <w:r w:rsidR="00EE0B82">
        <w:t>’</w:t>
      </w:r>
      <w:r w:rsidRPr="002D10EB">
        <w:t>on aperçoive quelquefois à la bibliothèque</w:t>
      </w:r>
      <w:r w:rsidR="00EE0B82">
        <w:t>.</w:t>
      </w:r>
    </w:p>
    <w:p w14:paraId="54A66FDE" w14:textId="77777777" w:rsidR="00EE0B82" w:rsidRDefault="000A7E25" w:rsidP="000A7E25">
      <w:r w:rsidRPr="002D10EB">
        <w:t>Ses parents vivent à Forest</w:t>
      </w:r>
      <w:r w:rsidR="00EE0B82">
        <w:t xml:space="preserve">, </w:t>
      </w:r>
      <w:r w:rsidRPr="002D10EB">
        <w:t>aux environs de Bruxelles</w:t>
      </w:r>
      <w:r w:rsidR="00EE0B82">
        <w:t>.</w:t>
      </w:r>
    </w:p>
    <w:p w14:paraId="101E6E58" w14:textId="77777777" w:rsidR="00EE0B82" w:rsidRDefault="000A7E25" w:rsidP="000A7E25">
      <w:r w:rsidRPr="002D10EB">
        <w:t>Gille</w:t>
      </w:r>
      <w:r w:rsidR="00EE0B82">
        <w:t xml:space="preserve">, </w:t>
      </w:r>
      <w:r w:rsidRPr="002D10EB">
        <w:t>mon ami</w:t>
      </w:r>
      <w:r w:rsidR="00EE0B82">
        <w:t xml:space="preserve">, </w:t>
      </w:r>
      <w:r w:rsidRPr="002D10EB">
        <w:t>qui est également de Forest</w:t>
      </w:r>
      <w:r w:rsidR="00EE0B82">
        <w:t xml:space="preserve">, </w:t>
      </w:r>
      <w:r w:rsidRPr="002D10EB">
        <w:t>vient un jour me voir</w:t>
      </w:r>
      <w:r w:rsidR="00EE0B82">
        <w:t xml:space="preserve">, </w:t>
      </w:r>
      <w:r w:rsidRPr="002D10EB">
        <w:t>chargé de présenter au Père les compliments de sa f</w:t>
      </w:r>
      <w:r w:rsidRPr="002D10EB">
        <w:t>a</w:t>
      </w:r>
      <w:r w:rsidRPr="002D10EB">
        <w:t>mille</w:t>
      </w:r>
      <w:r w:rsidR="00EE0B82">
        <w:t>…</w:t>
      </w:r>
    </w:p>
    <w:p w14:paraId="7A7BDF83" w14:textId="77777777" w:rsidR="00EE0B82" w:rsidRDefault="000A7E25" w:rsidP="000A7E25">
      <w:r w:rsidRPr="002D10EB">
        <w:t>Nous l</w:t>
      </w:r>
      <w:r w:rsidR="00EE0B82">
        <w:t>’</w:t>
      </w:r>
      <w:r w:rsidRPr="002D10EB">
        <w:t>attendons un long temps au parloir</w:t>
      </w:r>
      <w:r w:rsidR="00EE0B82">
        <w:t>.</w:t>
      </w:r>
    </w:p>
    <w:p w14:paraId="7D3A919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viens</w:t>
      </w:r>
      <w:r>
        <w:t xml:space="preserve">, </w:t>
      </w:r>
      <w:r w:rsidR="000A7E25" w:rsidRPr="002D10EB">
        <w:t>commence Gille</w:t>
      </w:r>
      <w:r>
        <w:t xml:space="preserve">, </w:t>
      </w:r>
      <w:r w:rsidR="000A7E25" w:rsidRPr="002D10EB">
        <w:t>de Forest</w:t>
      </w:r>
      <w:r>
        <w:t>…</w:t>
      </w:r>
    </w:p>
    <w:p w14:paraId="4AF0F29A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Forest</w:t>
      </w:r>
      <w:r>
        <w:t xml:space="preserve">… </w:t>
      </w:r>
      <w:r w:rsidR="000A7E25" w:rsidRPr="002D10EB">
        <w:t>Forest</w:t>
      </w:r>
      <w:r>
        <w:t xml:space="preserve">…, </w:t>
      </w:r>
      <w:r w:rsidR="000A7E25" w:rsidRPr="002D10EB">
        <w:t>réfléchit le Père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possible</w:t>
      </w:r>
      <w:r>
        <w:t xml:space="preserve">… </w:t>
      </w:r>
      <w:r w:rsidR="000A7E25" w:rsidRPr="002D10EB">
        <w:t>Je ne me souviens pas</w:t>
      </w:r>
      <w:r>
        <w:t>…</w:t>
      </w:r>
    </w:p>
    <w:p w14:paraId="1897CB33" w14:textId="77777777" w:rsidR="00EE0B82" w:rsidRDefault="000A7E25" w:rsidP="000A7E25">
      <w:r w:rsidRPr="002D10EB">
        <w:t>Puis il part</w:t>
      </w:r>
      <w:r w:rsidR="00EE0B82">
        <w:t xml:space="preserve">, </w:t>
      </w:r>
      <w:r w:rsidRPr="002D10EB">
        <w:t>en saluant de la tête</w:t>
      </w:r>
      <w:r w:rsidR="00EE0B82">
        <w:t xml:space="preserve">, </w:t>
      </w:r>
      <w:r w:rsidRPr="002D10EB">
        <w:t>car il est poli</w:t>
      </w:r>
      <w:r w:rsidR="00EE0B82">
        <w:t>.</w:t>
      </w:r>
    </w:p>
    <w:p w14:paraId="125B216C" w14:textId="77777777" w:rsidR="000A7E25" w:rsidRPr="002D10EB" w:rsidRDefault="000A7E25" w:rsidP="000A7E25">
      <w:pPr>
        <w:pStyle w:val="ParagrapheVideNormal"/>
      </w:pPr>
    </w:p>
    <w:p w14:paraId="4D1DE10F" w14:textId="77777777" w:rsidR="00EE0B82" w:rsidRDefault="000A7E25" w:rsidP="000A7E25">
      <w:pPr>
        <w:pStyle w:val="Sous-titre"/>
        <w:jc w:val="left"/>
      </w:pPr>
      <w:r w:rsidRPr="002D10EB">
        <w:t>PÈRE JOSEPH</w:t>
      </w:r>
      <w:r w:rsidR="00EE0B82">
        <w:t>.</w:t>
      </w:r>
    </w:p>
    <w:p w14:paraId="0ED3AF6C" w14:textId="77777777" w:rsidR="003E208B" w:rsidRPr="003E208B" w:rsidRDefault="003E208B" w:rsidP="003E208B">
      <w:pPr>
        <w:pStyle w:val="NormalSolidaire"/>
      </w:pPr>
    </w:p>
    <w:p w14:paraId="0E4FD877" w14:textId="77777777" w:rsidR="00EE0B82" w:rsidRDefault="000A7E25" w:rsidP="000A7E25">
      <w:r w:rsidRPr="002D10EB">
        <w:t>Père Joseph est si petit qu</w:t>
      </w:r>
      <w:r w:rsidR="00EE0B82">
        <w:t>’</w:t>
      </w:r>
      <w:r w:rsidRPr="002D10EB">
        <w:t>on a beau lui rogner les manches</w:t>
      </w:r>
      <w:r w:rsidR="00EE0B82">
        <w:t xml:space="preserve">, </w:t>
      </w:r>
      <w:r w:rsidRPr="002D10EB">
        <w:t>elles sont toujours trop longues</w:t>
      </w:r>
      <w:r w:rsidR="00EE0B82">
        <w:t xml:space="preserve">. </w:t>
      </w:r>
      <w:r w:rsidRPr="002D10EB">
        <w:t>Les bras pendants</w:t>
      </w:r>
      <w:r w:rsidR="00EE0B82">
        <w:t xml:space="preserve">, </w:t>
      </w:r>
      <w:r w:rsidRPr="002D10EB">
        <w:t>elles traînent jusqu</w:t>
      </w:r>
      <w:r w:rsidR="00EE0B82">
        <w:t>’</w:t>
      </w:r>
      <w:r w:rsidRPr="002D10EB">
        <w:t>à terre</w:t>
      </w:r>
      <w:r w:rsidR="00EE0B82">
        <w:t xml:space="preserve">, </w:t>
      </w:r>
      <w:r w:rsidRPr="002D10EB">
        <w:t>et quand il entre ainsi à l</w:t>
      </w:r>
      <w:r w:rsidR="00EE0B82">
        <w:t>’</w:t>
      </w:r>
      <w:r w:rsidRPr="002D10EB">
        <w:t>église</w:t>
      </w:r>
      <w:r w:rsidR="00EE0B82">
        <w:t xml:space="preserve">, </w:t>
      </w:r>
      <w:r w:rsidRPr="002D10EB">
        <w:t>on voit s</w:t>
      </w:r>
      <w:r w:rsidR="00EE0B82">
        <w:t>’</w:t>
      </w:r>
      <w:r w:rsidRPr="002D10EB">
        <w:t>avancer quelque chose de blanc et de bas</w:t>
      </w:r>
      <w:r w:rsidR="00EE0B82">
        <w:t xml:space="preserve">, </w:t>
      </w:r>
      <w:r w:rsidRPr="002D10EB">
        <w:t>comme une poule qui marcherait sur ses ailes</w:t>
      </w:r>
      <w:r w:rsidR="00EE0B82">
        <w:t>.</w:t>
      </w:r>
    </w:p>
    <w:p w14:paraId="283002CE" w14:textId="77777777" w:rsidR="000A7E25" w:rsidRPr="002D10EB" w:rsidRDefault="000A7E25" w:rsidP="000A7E25">
      <w:pPr>
        <w:pStyle w:val="ParagrapheVideNormal"/>
      </w:pPr>
    </w:p>
    <w:p w14:paraId="54E86DCE" w14:textId="77777777" w:rsidR="00EE0B82" w:rsidRDefault="000A7E25" w:rsidP="000A7E25">
      <w:pPr>
        <w:pStyle w:val="Sous-titre"/>
        <w:jc w:val="left"/>
      </w:pPr>
      <w:r w:rsidRPr="002D10EB">
        <w:t>SIGNES</w:t>
      </w:r>
      <w:r w:rsidR="00EE0B82">
        <w:t>.</w:t>
      </w:r>
    </w:p>
    <w:p w14:paraId="733C725B" w14:textId="77777777" w:rsidR="003E208B" w:rsidRPr="003E208B" w:rsidRDefault="003E208B" w:rsidP="003E208B">
      <w:pPr>
        <w:pStyle w:val="NormalSolidaire"/>
      </w:pPr>
    </w:p>
    <w:p w14:paraId="73C950EC" w14:textId="77777777" w:rsidR="00EE0B82" w:rsidRDefault="000A7E25" w:rsidP="000A7E25">
      <w:r w:rsidRPr="002D10EB">
        <w:t>Depuis que je les fréquente</w:t>
      </w:r>
      <w:r w:rsidR="00EE0B82">
        <w:t xml:space="preserve">, </w:t>
      </w:r>
      <w:r w:rsidRPr="002D10EB">
        <w:t>les Frères</w:t>
      </w:r>
      <w:r w:rsidR="00EE0B82">
        <w:t xml:space="preserve">, </w:t>
      </w:r>
      <w:r w:rsidRPr="002D10EB">
        <w:t>qui ne peuvent converser entre eux que par signes</w:t>
      </w:r>
      <w:r w:rsidR="00EE0B82">
        <w:t xml:space="preserve">, </w:t>
      </w:r>
      <w:r w:rsidRPr="002D10EB">
        <w:t>ont dû en trouver un autre et lorsque</w:t>
      </w:r>
      <w:r w:rsidR="00EE0B82">
        <w:t xml:space="preserve">, </w:t>
      </w:r>
      <w:r w:rsidRPr="002D10EB">
        <w:t>avec ceux qui me connaissent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en rencontre un qui ne me connaît pas</w:t>
      </w:r>
      <w:r w:rsidR="00EE0B82">
        <w:t xml:space="preserve">, </w:t>
      </w:r>
      <w:r w:rsidRPr="002D10EB">
        <w:t>les premiers me montrent d</w:t>
      </w:r>
      <w:r w:rsidR="00EE0B82">
        <w:t>’</w:t>
      </w:r>
      <w:r w:rsidRPr="002D10EB">
        <w:t>un doigt</w:t>
      </w:r>
      <w:r w:rsidR="00EE0B82">
        <w:t xml:space="preserve">, </w:t>
      </w:r>
      <w:r w:rsidRPr="002D10EB">
        <w:t>puis</w:t>
      </w:r>
      <w:r w:rsidR="00EE0B82">
        <w:t xml:space="preserve">, </w:t>
      </w:r>
      <w:r w:rsidRPr="002D10EB">
        <w:t>avec la main tout entière</w:t>
      </w:r>
      <w:r w:rsidR="00EE0B82">
        <w:t xml:space="preserve">, </w:t>
      </w:r>
      <w:r w:rsidRPr="002D10EB">
        <w:t>se dessinent un petit rond</w:t>
      </w:r>
      <w:r w:rsidR="00EE0B82">
        <w:t xml:space="preserve">, </w:t>
      </w:r>
      <w:r w:rsidRPr="002D10EB">
        <w:t>sur l</w:t>
      </w:r>
      <w:r w:rsidR="00EE0B82">
        <w:t>’</w:t>
      </w:r>
      <w:r w:rsidRPr="002D10EB">
        <w:t>estomac</w:t>
      </w:r>
      <w:r w:rsidR="00EE0B82">
        <w:t xml:space="preserve">. </w:t>
      </w:r>
      <w:r w:rsidRPr="002D10EB">
        <w:t>Il faut comprendre</w:t>
      </w:r>
      <w:r w:rsidR="00EE0B82">
        <w:t> :</w:t>
      </w:r>
    </w:p>
    <w:p w14:paraId="0D326CD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le monsieur qui vient de Bruxelles</w:t>
      </w:r>
      <w:r>
        <w:t>.</w:t>
      </w:r>
    </w:p>
    <w:p w14:paraId="628543CC" w14:textId="77777777" w:rsidR="000A7E25" w:rsidRPr="002D10EB" w:rsidRDefault="000A7E25" w:rsidP="000A7E25">
      <w:pPr>
        <w:pStyle w:val="ParagrapheVideNormal"/>
      </w:pPr>
    </w:p>
    <w:p w14:paraId="2D86D9F4" w14:textId="77777777" w:rsidR="00EE0B82" w:rsidRDefault="000A7E25" w:rsidP="000A7E25">
      <w:pPr>
        <w:pStyle w:val="Sous-titre"/>
        <w:jc w:val="left"/>
      </w:pPr>
      <w:r w:rsidRPr="002D10EB">
        <w:lastRenderedPageBreak/>
        <w:t>FRÈRE BRUNO</w:t>
      </w:r>
      <w:r w:rsidR="00EE0B82">
        <w:t>.</w:t>
      </w:r>
    </w:p>
    <w:p w14:paraId="1397C85F" w14:textId="77777777" w:rsidR="003E208B" w:rsidRPr="003E208B" w:rsidRDefault="003E208B" w:rsidP="003E208B">
      <w:pPr>
        <w:pStyle w:val="NormalSolidaire"/>
      </w:pPr>
    </w:p>
    <w:p w14:paraId="29642E3F" w14:textId="77777777" w:rsidR="00EE0B82" w:rsidRDefault="000A7E25" w:rsidP="000A7E25">
      <w:r w:rsidRPr="002D10EB">
        <w:t>À la suite d</w:t>
      </w:r>
      <w:r w:rsidR="00EE0B82">
        <w:t>’</w:t>
      </w:r>
      <w:r w:rsidRPr="002D10EB">
        <w:t>un malheur</w:t>
      </w:r>
      <w:r w:rsidR="00EE0B82">
        <w:t xml:space="preserve">, </w:t>
      </w:r>
      <w:r w:rsidRPr="002D10EB">
        <w:t>Frère Bruno porte une jambe de bois</w:t>
      </w:r>
      <w:r w:rsidR="00EE0B82">
        <w:t xml:space="preserve">, </w:t>
      </w:r>
      <w:r w:rsidRPr="002D10EB">
        <w:t>un simple pilon attaché</w:t>
      </w:r>
      <w:r w:rsidR="00EE0B82">
        <w:t xml:space="preserve">, </w:t>
      </w:r>
      <w:r w:rsidRPr="002D10EB">
        <w:t>par une courroie</w:t>
      </w:r>
      <w:r w:rsidR="00EE0B82">
        <w:t xml:space="preserve">, </w:t>
      </w:r>
      <w:r w:rsidRPr="002D10EB">
        <w:t>à ce qui lui reste de la cuisse</w:t>
      </w:r>
      <w:r w:rsidR="00EE0B82">
        <w:t>.</w:t>
      </w:r>
    </w:p>
    <w:p w14:paraId="034F011B" w14:textId="5722BD1F" w:rsidR="00EE0B82" w:rsidRDefault="000A7E25" w:rsidP="000A7E25">
      <w:r w:rsidRPr="002D10EB">
        <w:t>Elle lui permet de marcher à peu près comme les autres</w:t>
      </w:r>
      <w:r w:rsidR="00EE0B82">
        <w:t xml:space="preserve">, </w:t>
      </w:r>
      <w:r w:rsidRPr="002D10EB">
        <w:t>mais avec plus de bruit</w:t>
      </w:r>
      <w:r w:rsidR="00EE0B82">
        <w:t xml:space="preserve">, </w:t>
      </w:r>
      <w:r w:rsidRPr="002D10EB">
        <w:t>et l</w:t>
      </w:r>
      <w:r w:rsidR="00EE0B82">
        <w:t>’</w:t>
      </w:r>
      <w:r w:rsidRPr="002D10EB">
        <w:t>on entend</w:t>
      </w:r>
      <w:r w:rsidR="00EE0B82">
        <w:t xml:space="preserve">, </w:t>
      </w:r>
      <w:r w:rsidRPr="002D10EB">
        <w:t>de loin</w:t>
      </w:r>
      <w:r w:rsidR="00EE0B82">
        <w:t xml:space="preserve">, </w:t>
      </w:r>
      <w:r w:rsidRPr="002D10EB">
        <w:t>par où il passe</w:t>
      </w:r>
      <w:r w:rsidR="00EE0B82">
        <w:t xml:space="preserve">. </w:t>
      </w:r>
      <w:r w:rsidRPr="002D10EB">
        <w:t>Comme elle le gênerait à l</w:t>
      </w:r>
      <w:r w:rsidR="00EE0B82">
        <w:t>’</w:t>
      </w:r>
      <w:r w:rsidRPr="002D10EB">
        <w:t>Office</w:t>
      </w:r>
      <w:r w:rsidR="00EE0B82">
        <w:t xml:space="preserve">, </w:t>
      </w:r>
      <w:r w:rsidRPr="002D10EB">
        <w:t>dans les stalles des Frères où l</w:t>
      </w:r>
      <w:r w:rsidR="00EE0B82">
        <w:t>’</w:t>
      </w:r>
      <w:r w:rsidRPr="002D10EB">
        <w:t>on reste debout</w:t>
      </w:r>
      <w:r w:rsidR="00EE0B82">
        <w:t xml:space="preserve">, </w:t>
      </w:r>
      <w:r w:rsidRPr="002D10EB">
        <w:t>les Pères lui ont fait une place dans le chœur</w:t>
      </w:r>
      <w:r w:rsidR="00EE0B82">
        <w:t xml:space="preserve">, </w:t>
      </w:r>
      <w:r w:rsidRPr="002D10EB">
        <w:t>où il peut à sa guise se lever ou s</w:t>
      </w:r>
      <w:r w:rsidR="00EE0B82">
        <w:t>’</w:t>
      </w:r>
      <w:r w:rsidRPr="002D10EB">
        <w:t>asseoir</w:t>
      </w:r>
      <w:r w:rsidR="00EE0B82">
        <w:t xml:space="preserve">. </w:t>
      </w:r>
      <w:r w:rsidRPr="002D10EB">
        <w:t>Quelquefois</w:t>
      </w:r>
      <w:r w:rsidR="00EE0B82">
        <w:t xml:space="preserve">, </w:t>
      </w:r>
      <w:r w:rsidRPr="002D10EB">
        <w:t>au milieu du silence</w:t>
      </w:r>
      <w:r w:rsidR="00EE0B82">
        <w:t xml:space="preserve">, </w:t>
      </w:r>
      <w:r w:rsidRPr="002D10EB">
        <w:t xml:space="preserve">un grand coup sur les planches annonce que Frère </w:t>
      </w:r>
      <w:r w:rsidR="000C7B99" w:rsidRPr="002D10EB">
        <w:t>Brun</w:t>
      </w:r>
      <w:r w:rsidR="000C7B99">
        <w:t>o</w:t>
      </w:r>
      <w:r w:rsidR="000C7B99" w:rsidRPr="002D10EB">
        <w:t xml:space="preserve"> </w:t>
      </w:r>
      <w:r w:rsidRPr="002D10EB">
        <w:t>a remué la jambe</w:t>
      </w:r>
      <w:r w:rsidR="00EE0B82">
        <w:t>.</w:t>
      </w:r>
    </w:p>
    <w:p w14:paraId="08EA1099" w14:textId="77777777" w:rsidR="00EE0B82" w:rsidRDefault="000A7E25" w:rsidP="000A7E25">
      <w:r w:rsidRPr="002D10EB">
        <w:t>Il avait encore les deux</w:t>
      </w:r>
      <w:r w:rsidR="00EE0B82">
        <w:t xml:space="preserve">, </w:t>
      </w:r>
      <w:r w:rsidRPr="002D10EB">
        <w:t>lorsqu</w:t>
      </w:r>
      <w:r w:rsidR="00EE0B82">
        <w:t>’</w:t>
      </w:r>
      <w:r w:rsidRPr="002D10EB">
        <w:t>un jour</w:t>
      </w:r>
      <w:r w:rsidR="00EE0B82">
        <w:t xml:space="preserve">, </w:t>
      </w:r>
      <w:r w:rsidRPr="002D10EB">
        <w:t>conduisant une charrette</w:t>
      </w:r>
      <w:r w:rsidR="00EE0B82">
        <w:t xml:space="preserve">, </w:t>
      </w:r>
      <w:r w:rsidRPr="002D10EB">
        <w:t>il roula par terre</w:t>
      </w:r>
      <w:r w:rsidR="00EE0B82">
        <w:t xml:space="preserve">. </w:t>
      </w:r>
      <w:r w:rsidRPr="002D10EB">
        <w:t>Il entendit comme une branche qui craque</w:t>
      </w:r>
      <w:r w:rsidR="00EE0B82">
        <w:t xml:space="preserve">, </w:t>
      </w:r>
      <w:r w:rsidRPr="002D10EB">
        <w:t>et sentit un grand mal au milieu de la cuisse</w:t>
      </w:r>
      <w:r w:rsidR="00EE0B82">
        <w:t xml:space="preserve">, </w:t>
      </w:r>
      <w:r w:rsidRPr="002D10EB">
        <w:t>à l</w:t>
      </w:r>
      <w:r w:rsidR="00EE0B82">
        <w:t>’</w:t>
      </w:r>
      <w:r w:rsidRPr="002D10EB">
        <w:t>endroit où sa robe se mouillait de rouge</w:t>
      </w:r>
      <w:r w:rsidR="00EE0B82">
        <w:t>.</w:t>
      </w:r>
    </w:p>
    <w:p w14:paraId="168B825F" w14:textId="77777777" w:rsidR="00EE0B82" w:rsidRDefault="000A7E25" w:rsidP="000A7E25">
      <w:r w:rsidRPr="002D10EB">
        <w:t>Il se traînait sur les mains</w:t>
      </w:r>
      <w:r w:rsidR="00EE0B82">
        <w:t xml:space="preserve">, </w:t>
      </w:r>
      <w:r w:rsidRPr="002D10EB">
        <w:t>quand on le ramassa</w:t>
      </w:r>
      <w:r w:rsidR="00EE0B82">
        <w:t>.</w:t>
      </w:r>
    </w:p>
    <w:p w14:paraId="0115373F" w14:textId="77777777" w:rsidR="00EE0B82" w:rsidRDefault="000A7E25" w:rsidP="000A7E25">
      <w:r w:rsidRPr="002D10EB">
        <w:t>Le médecin</w:t>
      </w:r>
      <w:r w:rsidR="00EE0B82">
        <w:t xml:space="preserve">, </w:t>
      </w:r>
      <w:r w:rsidRPr="002D10EB">
        <w:t>qui habite assez loin</w:t>
      </w:r>
      <w:r w:rsidR="00EE0B82">
        <w:t xml:space="preserve">, </w:t>
      </w:r>
      <w:r w:rsidRPr="002D10EB">
        <w:t>arriva au plus vite</w:t>
      </w:r>
      <w:r w:rsidR="00EE0B82">
        <w:t xml:space="preserve">, </w:t>
      </w:r>
      <w:r w:rsidRPr="002D10EB">
        <w:t>deux heures après</w:t>
      </w:r>
      <w:r w:rsidR="00EE0B82">
        <w:t xml:space="preserve">. </w:t>
      </w:r>
      <w:r w:rsidRPr="002D10EB">
        <w:t>Il n</w:t>
      </w:r>
      <w:r w:rsidR="00EE0B82">
        <w:t>’</w:t>
      </w:r>
      <w:r w:rsidRPr="002D10EB">
        <w:t>eut que le temps d</w:t>
      </w:r>
      <w:r w:rsidR="00EE0B82">
        <w:t>’</w:t>
      </w:r>
      <w:r w:rsidRPr="002D10EB">
        <w:t>ouvrir sa trousse</w:t>
      </w:r>
      <w:r w:rsidR="00EE0B82">
        <w:t xml:space="preserve">, </w:t>
      </w:r>
      <w:r w:rsidRPr="002D10EB">
        <w:t>mais le bon Frère refusa la drogue qu</w:t>
      </w:r>
      <w:r w:rsidR="00EE0B82">
        <w:t>’</w:t>
      </w:r>
      <w:r w:rsidRPr="002D10EB">
        <w:t>on voulait lui fourrer sous le nez</w:t>
      </w:r>
      <w:r w:rsidR="00EE0B82">
        <w:t xml:space="preserve">. </w:t>
      </w:r>
      <w:r w:rsidRPr="002D10EB">
        <w:t>Roulant son chapelet</w:t>
      </w:r>
      <w:r w:rsidR="00EE0B82">
        <w:t xml:space="preserve">, </w:t>
      </w:r>
      <w:r w:rsidRPr="002D10EB">
        <w:t>il se laissa découper la peau</w:t>
      </w:r>
      <w:r w:rsidR="00EE0B82">
        <w:t xml:space="preserve">, </w:t>
      </w:r>
      <w:r w:rsidRPr="002D10EB">
        <w:t>tailler la chair</w:t>
      </w:r>
      <w:r w:rsidR="00EE0B82">
        <w:t xml:space="preserve">, </w:t>
      </w:r>
      <w:r w:rsidRPr="002D10EB">
        <w:t>scier l</w:t>
      </w:r>
      <w:r w:rsidR="00EE0B82">
        <w:t>’</w:t>
      </w:r>
      <w:r w:rsidRPr="002D10EB">
        <w:t>os</w:t>
      </w:r>
      <w:r w:rsidR="00EE0B82">
        <w:t xml:space="preserve">, </w:t>
      </w:r>
      <w:r w:rsidRPr="002D10EB">
        <w:t>serrant les grains plus fort quand ça brûlait</w:t>
      </w:r>
      <w:r w:rsidR="00EE0B82">
        <w:t xml:space="preserve">. </w:t>
      </w:r>
      <w:r w:rsidRPr="002D10EB">
        <w:t>Il en dit deux dizaines</w:t>
      </w:r>
      <w:r w:rsidR="00EE0B82">
        <w:t xml:space="preserve"> : </w:t>
      </w:r>
      <w:r w:rsidRPr="002D10EB">
        <w:t>la première pour Jésus</w:t>
      </w:r>
      <w:r w:rsidR="00EE0B82">
        <w:t xml:space="preserve">, </w:t>
      </w:r>
      <w:r w:rsidRPr="002D10EB">
        <w:t>la seconde pour la Vierge</w:t>
      </w:r>
      <w:r w:rsidR="00EE0B82">
        <w:t xml:space="preserve"> ; </w:t>
      </w:r>
      <w:r w:rsidRPr="002D10EB">
        <w:t>à la troisième</w:t>
      </w:r>
      <w:r w:rsidR="00EE0B82">
        <w:t xml:space="preserve">, </w:t>
      </w:r>
      <w:r w:rsidRPr="002D10EB">
        <w:t>en voyant partir</w:t>
      </w:r>
      <w:r w:rsidR="00EE0B82">
        <w:t xml:space="preserve">, </w:t>
      </w:r>
      <w:r w:rsidRPr="002D10EB">
        <w:t>sur un linge</w:t>
      </w:r>
      <w:r w:rsidR="00EE0B82">
        <w:t xml:space="preserve">, </w:t>
      </w:r>
      <w:r w:rsidRPr="002D10EB">
        <w:t>ce grand morceau de jambe</w:t>
      </w:r>
      <w:r w:rsidR="00EE0B82">
        <w:t xml:space="preserve">, </w:t>
      </w:r>
      <w:r w:rsidRPr="002D10EB">
        <w:t>qui était</w:t>
      </w:r>
      <w:r w:rsidR="00EE0B82">
        <w:t xml:space="preserve">, </w:t>
      </w:r>
      <w:r w:rsidRPr="002D10EB">
        <w:t>en somme</w:t>
      </w:r>
      <w:r w:rsidR="00EE0B82">
        <w:t xml:space="preserve">, </w:t>
      </w:r>
      <w:r w:rsidRPr="002D10EB">
        <w:t>sa jambe</w:t>
      </w:r>
      <w:r w:rsidR="00EE0B82">
        <w:t xml:space="preserve">, </w:t>
      </w:r>
      <w:r w:rsidRPr="002D10EB">
        <w:t>il fit</w:t>
      </w:r>
      <w:r w:rsidR="00EE0B82">
        <w:t> : « </w:t>
      </w:r>
      <w:proofErr w:type="spellStart"/>
      <w:r w:rsidRPr="002D10EB">
        <w:t>Ouâah</w:t>
      </w:r>
      <w:proofErr w:type="spellEnd"/>
      <w:r w:rsidR="00EE0B82">
        <w:t> ! »</w:t>
      </w:r>
      <w:r w:rsidRPr="002D10EB">
        <w:t xml:space="preserve"> et le chapelet tomba</w:t>
      </w:r>
      <w:r w:rsidR="00EE0B82">
        <w:t>.</w:t>
      </w:r>
    </w:p>
    <w:p w14:paraId="25F50DB8" w14:textId="77777777" w:rsidR="000A7E25" w:rsidRPr="002D10EB" w:rsidRDefault="000A7E25" w:rsidP="000A7E25">
      <w:pPr>
        <w:pStyle w:val="ParagrapheVideNormal"/>
      </w:pPr>
    </w:p>
    <w:p w14:paraId="451C12EA" w14:textId="77777777" w:rsidR="00EE0B82" w:rsidRDefault="000A7E25" w:rsidP="000A7E25">
      <w:pPr>
        <w:pStyle w:val="Sous-titre"/>
        <w:jc w:val="left"/>
      </w:pPr>
      <w:r w:rsidRPr="002D10EB">
        <w:lastRenderedPageBreak/>
        <w:t>FRÈRE JOACHIM</w:t>
      </w:r>
      <w:r w:rsidR="00EE0B82">
        <w:t>.</w:t>
      </w:r>
    </w:p>
    <w:p w14:paraId="341D7D59" w14:textId="77777777" w:rsidR="003E208B" w:rsidRPr="003E208B" w:rsidRDefault="003E208B" w:rsidP="003E208B">
      <w:pPr>
        <w:pStyle w:val="NormalSolidaire"/>
      </w:pPr>
    </w:p>
    <w:p w14:paraId="610E7824" w14:textId="77777777" w:rsidR="00EE0B82" w:rsidRDefault="000A7E25" w:rsidP="000A7E25">
      <w:r w:rsidRPr="002D10EB">
        <w:t>Je ne sais si Frère Joachim profite d</w:t>
      </w:r>
      <w:r w:rsidR="00EE0B82">
        <w:t>’</w:t>
      </w:r>
      <w:r w:rsidRPr="002D10EB">
        <w:t>une dispense</w:t>
      </w:r>
      <w:r w:rsidR="00EE0B82">
        <w:t xml:space="preserve">, </w:t>
      </w:r>
      <w:r w:rsidRPr="002D10EB">
        <w:t>mais</w:t>
      </w:r>
      <w:r w:rsidR="00EE0B82">
        <w:t xml:space="preserve">, </w:t>
      </w:r>
      <w:r w:rsidRPr="002D10EB">
        <w:t>dans cette maison où chacun est tenu à se taire</w:t>
      </w:r>
      <w:r w:rsidR="00EE0B82">
        <w:t xml:space="preserve">, </w:t>
      </w:r>
      <w:r w:rsidRPr="002D10EB">
        <w:t>il parle tout le temps</w:t>
      </w:r>
      <w:r w:rsidR="00EE0B82">
        <w:t xml:space="preserve">. </w:t>
      </w:r>
      <w:r w:rsidRPr="002D10EB">
        <w:t>Il ne parle d</w:t>
      </w:r>
      <w:r w:rsidR="00EE0B82">
        <w:t>’</w:t>
      </w:r>
      <w:r w:rsidRPr="002D10EB">
        <w:t>ailleurs que de ses poules</w:t>
      </w:r>
      <w:r w:rsidR="00EE0B82">
        <w:t>.</w:t>
      </w:r>
    </w:p>
    <w:p w14:paraId="0323F4D1" w14:textId="77777777" w:rsidR="00EE0B82" w:rsidRDefault="000A7E25" w:rsidP="000A7E25">
      <w:r w:rsidRPr="002D10EB">
        <w:t>C</w:t>
      </w:r>
      <w:r w:rsidR="00EE0B82">
        <w:t>’</w:t>
      </w:r>
      <w:r w:rsidRPr="002D10EB">
        <w:t>est lui qui eut l</w:t>
      </w:r>
      <w:r w:rsidR="00EE0B82">
        <w:t>’</w:t>
      </w:r>
      <w:r w:rsidRPr="002D10EB">
        <w:t>idée d</w:t>
      </w:r>
      <w:r w:rsidR="00EE0B82">
        <w:t>’</w:t>
      </w:r>
      <w:r w:rsidRPr="002D10EB">
        <w:t>organiser la basse-cour des Trappistes</w:t>
      </w:r>
      <w:r w:rsidR="00EE0B82">
        <w:t xml:space="preserve">. </w:t>
      </w:r>
      <w:r w:rsidRPr="002D10EB">
        <w:t>Avant lui</w:t>
      </w:r>
      <w:r w:rsidR="00EE0B82">
        <w:t xml:space="preserve">, </w:t>
      </w:r>
      <w:r w:rsidRPr="002D10EB">
        <w:t>les Pères ne possédaient qu</w:t>
      </w:r>
      <w:r w:rsidR="00EE0B82">
        <w:t>’</w:t>
      </w:r>
      <w:r w:rsidRPr="002D10EB">
        <w:t>une vingtaine de poules</w:t>
      </w:r>
      <w:r w:rsidR="00EE0B82">
        <w:t xml:space="preserve"> : </w:t>
      </w:r>
      <w:r w:rsidRPr="002D10EB">
        <w:t>des sauvages qui vivaient à l</w:t>
      </w:r>
      <w:r w:rsidR="00EE0B82">
        <w:t>’</w:t>
      </w:r>
      <w:r w:rsidRPr="002D10EB">
        <w:t>écart dans un coin de grange</w:t>
      </w:r>
      <w:r w:rsidR="00EE0B82">
        <w:t xml:space="preserve">. </w:t>
      </w:r>
      <w:r w:rsidRPr="002D10EB">
        <w:t>Personne ne s</w:t>
      </w:r>
      <w:r w:rsidR="00EE0B82">
        <w:t>’</w:t>
      </w:r>
      <w:r w:rsidRPr="002D10EB">
        <w:t>en occupait</w:t>
      </w:r>
      <w:r w:rsidR="00EE0B82">
        <w:t xml:space="preserve"> ; </w:t>
      </w:r>
      <w:r w:rsidRPr="002D10EB">
        <w:t>elles n</w:t>
      </w:r>
      <w:r w:rsidR="00EE0B82">
        <w:t>’</w:t>
      </w:r>
      <w:r w:rsidRPr="002D10EB">
        <w:t>avaient pas de coqs</w:t>
      </w:r>
      <w:r w:rsidR="00EE0B82">
        <w:t xml:space="preserve"> ; </w:t>
      </w:r>
      <w:r w:rsidRPr="002D10EB">
        <w:t>leurs œufs pourrissaient dans le foin</w:t>
      </w:r>
      <w:r w:rsidR="00EE0B82">
        <w:t> :</w:t>
      </w:r>
    </w:p>
    <w:p w14:paraId="1573B37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</w:t>
      </w:r>
      <w:r>
        <w:t>’</w:t>
      </w:r>
      <w:r w:rsidR="000A7E25" w:rsidRPr="002D10EB">
        <w:t>ai dit à notre Père Abbé</w:t>
      </w:r>
      <w:r>
        <w:t> : « </w:t>
      </w:r>
      <w:r w:rsidR="000A7E25" w:rsidRPr="002D10EB">
        <w:t>Laissez-moi faire</w:t>
      </w:r>
      <w:r>
        <w:t xml:space="preserve"> ». </w:t>
      </w:r>
      <w:r w:rsidR="000A7E25" w:rsidRPr="002D10EB">
        <w:t>Je leur ai d</w:t>
      </w:r>
      <w:r>
        <w:t>’</w:t>
      </w:r>
      <w:r w:rsidR="000A7E25" w:rsidRPr="002D10EB">
        <w:t>abord donné un coq</w:t>
      </w:r>
      <w:r>
        <w:t xml:space="preserve">… </w:t>
      </w:r>
      <w:r w:rsidR="000A7E25" w:rsidRPr="002D10EB">
        <w:t>Et maintenant</w:t>
      </w:r>
      <w:r>
        <w:t xml:space="preserve">, </w:t>
      </w:r>
      <w:r w:rsidR="000A7E25" w:rsidRPr="002D10EB">
        <w:t>voyez</w:t>
      </w:r>
      <w:r>
        <w:t>.</w:t>
      </w:r>
    </w:p>
    <w:p w14:paraId="12B7D4C4" w14:textId="77777777" w:rsidR="00EE0B82" w:rsidRDefault="000A7E25" w:rsidP="000A7E25">
      <w:r w:rsidRPr="002D10EB">
        <w:t>Elles sont plus de deux mille</w:t>
      </w:r>
      <w:r w:rsidR="00EE0B82">
        <w:t xml:space="preserve">. </w:t>
      </w:r>
      <w:r w:rsidRPr="002D10EB">
        <w:t>Le coin de grange est devenu la grange tout entière et mord déjà sur le bâtiment voisin</w:t>
      </w:r>
      <w:r w:rsidR="00EE0B82">
        <w:t xml:space="preserve">, </w:t>
      </w:r>
      <w:r w:rsidRPr="002D10EB">
        <w:t>qui fut autrefois une chapelle</w:t>
      </w:r>
      <w:r w:rsidR="00EE0B82">
        <w:t>.</w:t>
      </w:r>
    </w:p>
    <w:p w14:paraId="316A1E19" w14:textId="77777777" w:rsidR="00EE0B82" w:rsidRDefault="000A7E25" w:rsidP="000A7E25">
      <w:r w:rsidRPr="002D10EB">
        <w:t>À l</w:t>
      </w:r>
      <w:r w:rsidR="00EE0B82">
        <w:t>’</w:t>
      </w:r>
      <w:r w:rsidRPr="002D10EB">
        <w:t>en croire</w:t>
      </w:r>
      <w:r w:rsidR="00EE0B82">
        <w:t xml:space="preserve">, </w:t>
      </w:r>
      <w:r w:rsidRPr="002D10EB">
        <w:t>les Pères supprimeraient la ferme</w:t>
      </w:r>
      <w:r w:rsidR="00EE0B82">
        <w:t xml:space="preserve">, </w:t>
      </w:r>
      <w:r w:rsidRPr="002D10EB">
        <w:t>aboliraient l</w:t>
      </w:r>
      <w:r w:rsidR="00EE0B82">
        <w:t>’</w:t>
      </w:r>
      <w:r w:rsidRPr="002D10EB">
        <w:t>imprimerie</w:t>
      </w:r>
      <w:r w:rsidR="00EE0B82">
        <w:t xml:space="preserve">, </w:t>
      </w:r>
      <w:r w:rsidRPr="002D10EB">
        <w:t>ne fabriqueraient plus de bière</w:t>
      </w:r>
      <w:r w:rsidR="00EE0B82">
        <w:t xml:space="preserve">, </w:t>
      </w:r>
      <w:r w:rsidRPr="002D10EB">
        <w:t>pour laisser à lui seul la charge de les entretenir</w:t>
      </w:r>
      <w:r w:rsidR="00EE0B82">
        <w:t xml:space="preserve">, </w:t>
      </w:r>
      <w:r w:rsidRPr="002D10EB">
        <w:t>rien qu</w:t>
      </w:r>
      <w:r w:rsidR="00EE0B82">
        <w:t>’</w:t>
      </w:r>
      <w:r w:rsidRPr="002D10EB">
        <w:t>avec ses poules</w:t>
      </w:r>
      <w:r w:rsidR="00EE0B82">
        <w:t>.</w:t>
      </w:r>
    </w:p>
    <w:p w14:paraId="4F117614" w14:textId="77777777" w:rsidR="00EE0B82" w:rsidRDefault="000A7E25" w:rsidP="000A7E25">
      <w:r w:rsidRPr="002D10EB">
        <w:t>Je suis son ami</w:t>
      </w:r>
      <w:r w:rsidR="00EE0B82">
        <w:t xml:space="preserve">, </w:t>
      </w:r>
      <w:r w:rsidRPr="002D10EB">
        <w:t>parce que</w:t>
      </w:r>
      <w:r w:rsidR="00EE0B82">
        <w:t xml:space="preserve">, </w:t>
      </w:r>
      <w:r w:rsidRPr="002D10EB">
        <w:t>comme lui</w:t>
      </w:r>
      <w:r w:rsidR="00EE0B82">
        <w:t xml:space="preserve">, </w:t>
      </w:r>
      <w:r w:rsidRPr="002D10EB">
        <w:t>je m</w:t>
      </w:r>
      <w:r w:rsidR="00EE0B82">
        <w:t>’</w:t>
      </w:r>
      <w:r w:rsidRPr="002D10EB">
        <w:t>occupe d</w:t>
      </w:r>
      <w:r w:rsidR="00EE0B82">
        <w:t>’</w:t>
      </w:r>
      <w:r w:rsidRPr="002D10EB">
        <w:t>aviculture</w:t>
      </w:r>
      <w:r w:rsidR="00EE0B82">
        <w:t>.</w:t>
      </w:r>
    </w:p>
    <w:p w14:paraId="6BEBC4AA" w14:textId="77777777" w:rsidR="00EE0B82" w:rsidRDefault="000A7E25" w:rsidP="000A7E25">
      <w:r w:rsidRPr="002D10EB">
        <w:t>D</w:t>
      </w:r>
      <w:r w:rsidR="00EE0B82">
        <w:t>’</w:t>
      </w:r>
      <w:r w:rsidRPr="002D10EB">
        <w:t>une semaine à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quand je vais le voir</w:t>
      </w:r>
      <w:r w:rsidR="00EE0B82">
        <w:t xml:space="preserve">, </w:t>
      </w:r>
      <w:r w:rsidRPr="002D10EB">
        <w:t>le dimanche</w:t>
      </w:r>
      <w:r w:rsidR="00EE0B82">
        <w:t xml:space="preserve">, </w:t>
      </w:r>
      <w:r w:rsidRPr="002D10EB">
        <w:t>avant la messe</w:t>
      </w:r>
      <w:r w:rsidR="00EE0B82">
        <w:t xml:space="preserve">, </w:t>
      </w:r>
      <w:r w:rsidRPr="002D10EB">
        <w:t>le Frère m</w:t>
      </w:r>
      <w:r w:rsidR="00EE0B82">
        <w:t>’</w:t>
      </w:r>
      <w:r w:rsidRPr="002D10EB">
        <w:t>explique ses améliorations de la semaine</w:t>
      </w:r>
      <w:r w:rsidR="00EE0B82">
        <w:t>.</w:t>
      </w:r>
    </w:p>
    <w:p w14:paraId="4EE4A112" w14:textId="77777777" w:rsidR="00EE0B82" w:rsidRDefault="000A7E25" w:rsidP="000A7E25">
      <w:r w:rsidRPr="002D10EB">
        <w:t>Devant une mère avec ses jeunes</w:t>
      </w:r>
      <w:r w:rsidR="00EE0B82">
        <w:t xml:space="preserve">, </w:t>
      </w:r>
      <w:r w:rsidRPr="002D10EB">
        <w:t>il me fait m</w:t>
      </w:r>
      <w:r w:rsidR="00EE0B82">
        <w:t>’</w:t>
      </w:r>
      <w:r w:rsidRPr="002D10EB">
        <w:t>accroupir et</w:t>
      </w:r>
      <w:r w:rsidR="00EE0B82">
        <w:t xml:space="preserve">, </w:t>
      </w:r>
      <w:r w:rsidRPr="002D10EB">
        <w:t>la main tendue</w:t>
      </w:r>
      <w:r w:rsidR="00EE0B82">
        <w:t xml:space="preserve">, </w:t>
      </w:r>
      <w:r w:rsidRPr="002D10EB">
        <w:t>appeler</w:t>
      </w:r>
      <w:r w:rsidR="00EE0B82">
        <w:t> : « </w:t>
      </w:r>
      <w:proofErr w:type="spellStart"/>
      <w:r w:rsidRPr="002D10EB">
        <w:t>Djip</w:t>
      </w:r>
      <w:proofErr w:type="spellEnd"/>
      <w:r w:rsidR="00EE0B82">
        <w:t xml:space="preserve">… </w:t>
      </w:r>
      <w:proofErr w:type="spellStart"/>
      <w:r w:rsidRPr="002D10EB">
        <w:t>Djip</w:t>
      </w:r>
      <w:proofErr w:type="spellEnd"/>
      <w:r w:rsidR="00EE0B82">
        <w:t> !… »</w:t>
      </w:r>
      <w:r w:rsidRPr="002D10EB">
        <w:t xml:space="preserve"> pour qu</w:t>
      </w:r>
      <w:r w:rsidR="00EE0B82">
        <w:t>’</w:t>
      </w:r>
      <w:r w:rsidRPr="002D10EB">
        <w:t>un poussin y saute et que je pèse comme il est lourd</w:t>
      </w:r>
      <w:r w:rsidR="00EE0B82">
        <w:t>.</w:t>
      </w:r>
    </w:p>
    <w:p w14:paraId="34041E5C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Et ce coq</w:t>
      </w:r>
      <w:r>
        <w:t xml:space="preserve">, </w:t>
      </w:r>
      <w:r w:rsidR="000A7E25" w:rsidRPr="002D10EB">
        <w:t>fait-il</w:t>
      </w:r>
      <w:r>
        <w:t xml:space="preserve">, </w:t>
      </w:r>
      <w:r w:rsidR="000A7E25" w:rsidRPr="002D10EB">
        <w:t>quel gaillard</w:t>
      </w:r>
      <w:r>
        <w:t xml:space="preserve">. </w:t>
      </w:r>
      <w:r w:rsidR="000A7E25" w:rsidRPr="002D10EB">
        <w:t>Regardez-le sur cette poule</w:t>
      </w:r>
      <w:r>
        <w:t xml:space="preserve">… </w:t>
      </w:r>
      <w:r w:rsidR="000A7E25" w:rsidRPr="002D10EB">
        <w:t>Tenez</w:t>
      </w:r>
      <w:r>
        <w:t xml:space="preserve">, </w:t>
      </w:r>
      <w:r w:rsidR="000A7E25" w:rsidRPr="002D10EB">
        <w:t>le voilà déjà après une autre</w:t>
      </w:r>
      <w:r>
        <w:t> !</w:t>
      </w:r>
    </w:p>
    <w:p w14:paraId="1D0D7BB4" w14:textId="77777777" w:rsidR="00EE0B82" w:rsidRDefault="000A7E25" w:rsidP="000A7E25">
      <w:r w:rsidRPr="002D10EB">
        <w:t>La cloche a sonné pour la messe</w:t>
      </w:r>
      <w:r w:rsidR="00EE0B82">
        <w:t xml:space="preserve">, </w:t>
      </w:r>
      <w:r w:rsidRPr="002D10EB">
        <w:t>le Frère a décroché son manteau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il me rattrape pour me montrer une poule qu</w:t>
      </w:r>
      <w:r w:rsidR="00EE0B82">
        <w:t>’</w:t>
      </w:r>
      <w:r w:rsidRPr="002D10EB">
        <w:t>il a guérie</w:t>
      </w:r>
      <w:r w:rsidR="00EE0B82">
        <w:t xml:space="preserve">, </w:t>
      </w:r>
      <w:r w:rsidRPr="002D10EB">
        <w:t>cette autre qu</w:t>
      </w:r>
      <w:r w:rsidR="00EE0B82">
        <w:t>’</w:t>
      </w:r>
      <w:r w:rsidRPr="002D10EB">
        <w:t>il opérera demain et</w:t>
      </w:r>
      <w:r w:rsidR="00EE0B82">
        <w:t xml:space="preserve">, </w:t>
      </w:r>
      <w:r w:rsidRPr="002D10EB">
        <w:t>quand nous arrivons à l</w:t>
      </w:r>
      <w:r w:rsidR="00EE0B82">
        <w:t>’</w:t>
      </w:r>
      <w:r w:rsidRPr="002D10EB">
        <w:t>église</w:t>
      </w:r>
      <w:r w:rsidR="00EE0B82">
        <w:t xml:space="preserve">, </w:t>
      </w:r>
      <w:r w:rsidRPr="002D10EB">
        <w:t>en retard</w:t>
      </w:r>
      <w:r w:rsidR="00EE0B82">
        <w:t xml:space="preserve">, </w:t>
      </w:r>
      <w:r w:rsidRPr="002D10EB">
        <w:t>moi au jubé</w:t>
      </w:r>
      <w:r w:rsidR="00EE0B82">
        <w:t xml:space="preserve">, </w:t>
      </w:r>
      <w:r w:rsidRPr="002D10EB">
        <w:t>lui dans sa stalle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il prie le Bon Dieu</w:t>
      </w:r>
      <w:r w:rsidR="00EE0B82">
        <w:t xml:space="preserve">, </w:t>
      </w:r>
      <w:r w:rsidRPr="002D10EB">
        <w:t>je suis sûr que c</w:t>
      </w:r>
      <w:r w:rsidR="00EE0B82">
        <w:t>’</w:t>
      </w:r>
      <w:r w:rsidRPr="002D10EB">
        <w:t>est encore pour ses poules</w:t>
      </w:r>
      <w:r w:rsidR="00EE0B82">
        <w:t>.</w:t>
      </w:r>
    </w:p>
    <w:p w14:paraId="294F586C" w14:textId="77777777" w:rsidR="00EE0B82" w:rsidRDefault="000A7E25" w:rsidP="000A7E25">
      <w:r w:rsidRPr="002D10EB">
        <w:t>Un été</w:t>
      </w:r>
      <w:r w:rsidR="00EE0B82">
        <w:t xml:space="preserve">, </w:t>
      </w:r>
      <w:r w:rsidRPr="002D10EB">
        <w:t>une épidémie s</w:t>
      </w:r>
      <w:r w:rsidR="00EE0B82">
        <w:t>’</w:t>
      </w:r>
      <w:r w:rsidRPr="002D10EB">
        <w:t>est abattue sur les basses-cours de la région</w:t>
      </w:r>
      <w:r w:rsidR="00EE0B82">
        <w:t xml:space="preserve"> : </w:t>
      </w:r>
      <w:r w:rsidRPr="002D10EB">
        <w:t>beaucoup de poules mouraient</w:t>
      </w:r>
      <w:r w:rsidR="00EE0B82">
        <w:t xml:space="preserve">. </w:t>
      </w:r>
      <w:proofErr w:type="spellStart"/>
      <w:r w:rsidRPr="002D10EB">
        <w:t>Benooi</w:t>
      </w:r>
      <w:proofErr w:type="spellEnd"/>
      <w:r w:rsidRPr="002D10EB">
        <w:t xml:space="preserve"> en a perdu vingt</w:t>
      </w:r>
      <w:r w:rsidR="00EE0B82">
        <w:t xml:space="preserve">, </w:t>
      </w:r>
      <w:r w:rsidRPr="002D10EB">
        <w:t>moi quinze</w:t>
      </w:r>
      <w:r w:rsidR="00EE0B82">
        <w:t xml:space="preserve">, </w:t>
      </w:r>
      <w:r w:rsidRPr="002D10EB">
        <w:t>Guido une</w:t>
      </w:r>
      <w:r w:rsidR="00EE0B82">
        <w:t xml:space="preserve">. </w:t>
      </w:r>
      <w:r w:rsidRPr="002D10EB">
        <w:t>Peuh</w:t>
      </w:r>
      <w:r w:rsidR="00EE0B82">
        <w:t xml:space="preserve"> ! </w:t>
      </w:r>
      <w:r w:rsidRPr="002D10EB">
        <w:t>qu</w:t>
      </w:r>
      <w:r w:rsidR="00EE0B82">
        <w:t>’</w:t>
      </w:r>
      <w:r w:rsidRPr="002D10EB">
        <w:t>est-ce cela</w:t>
      </w:r>
      <w:r w:rsidR="00EE0B82">
        <w:t xml:space="preserve"> ? </w:t>
      </w:r>
      <w:r w:rsidRPr="002D10EB">
        <w:t>Sur ses deux mille</w:t>
      </w:r>
      <w:r w:rsidR="00EE0B82">
        <w:t xml:space="preserve">, </w:t>
      </w:r>
      <w:r w:rsidRPr="002D10EB">
        <w:t>le Frère</w:t>
      </w:r>
      <w:r w:rsidR="00EE0B82">
        <w:t xml:space="preserve">, </w:t>
      </w:r>
      <w:r w:rsidRPr="002D10EB">
        <w:t>en trois nuits</w:t>
      </w:r>
      <w:r w:rsidR="00EE0B82">
        <w:t xml:space="preserve">, </w:t>
      </w:r>
      <w:r w:rsidRPr="002D10EB">
        <w:t>en a perdu dix-neuf cent quatre-vingt-dix-sept</w:t>
      </w:r>
      <w:r w:rsidR="00EE0B82">
        <w:t xml:space="preserve">. </w:t>
      </w:r>
      <w:r w:rsidRPr="002D10EB">
        <w:t>Voilà ce qui peut s</w:t>
      </w:r>
      <w:r w:rsidR="00EE0B82">
        <w:t>’</w:t>
      </w:r>
      <w:r w:rsidRPr="002D10EB">
        <w:t>appeler un beau chiffre</w:t>
      </w:r>
      <w:r w:rsidR="00EE0B82">
        <w:t> !</w:t>
      </w:r>
    </w:p>
    <w:p w14:paraId="63FFEB44" w14:textId="77777777" w:rsidR="00EE0B82" w:rsidRDefault="000A7E25" w:rsidP="000A7E25">
      <w:r w:rsidRPr="002D10EB">
        <w:t>Dans la tête de Frère Joachim</w:t>
      </w:r>
      <w:r w:rsidR="00EE0B82">
        <w:t xml:space="preserve">, </w:t>
      </w:r>
      <w:r w:rsidRPr="002D10EB">
        <w:t>quand on sonne à la grande porte</w:t>
      </w:r>
      <w:r w:rsidR="00EE0B82">
        <w:t xml:space="preserve">, </w:t>
      </w:r>
      <w:r w:rsidRPr="002D10EB">
        <w:t>ce n</w:t>
      </w:r>
      <w:r w:rsidR="00EE0B82">
        <w:t>’</w:t>
      </w:r>
      <w:r w:rsidRPr="002D10EB">
        <w:t>est ni un visiteur</w:t>
      </w:r>
      <w:r w:rsidR="00EE0B82">
        <w:t xml:space="preserve">, </w:t>
      </w:r>
      <w:r w:rsidRPr="002D10EB">
        <w:t>ni un pénitent</w:t>
      </w:r>
      <w:r w:rsidR="00EE0B82">
        <w:t xml:space="preserve">, </w:t>
      </w:r>
      <w:r w:rsidRPr="002D10EB">
        <w:t>ni un pauvre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un monsieur qui vient voir ses poules</w:t>
      </w:r>
      <w:r w:rsidR="00EE0B82">
        <w:t xml:space="preserve">. </w:t>
      </w:r>
      <w:r w:rsidRPr="002D10EB">
        <w:t>Et le Frère se prépare</w:t>
      </w:r>
      <w:r w:rsidR="00EE0B82">
        <w:t>.</w:t>
      </w:r>
    </w:p>
    <w:p w14:paraId="6BF18D35" w14:textId="77777777" w:rsidR="00EE0B82" w:rsidRDefault="000A7E25" w:rsidP="000A7E25">
      <w:r w:rsidRPr="002D10EB">
        <w:t>Frère Joachim</w:t>
      </w:r>
      <w:r w:rsidR="00EE0B82">
        <w:t xml:space="preserve">, </w:t>
      </w:r>
      <w:r w:rsidRPr="002D10EB">
        <w:t>qui s</w:t>
      </w:r>
      <w:r w:rsidR="00EE0B82">
        <w:t>’</w:t>
      </w:r>
      <w:r w:rsidRPr="002D10EB">
        <w:t>occupe de la basse-cour</w:t>
      </w:r>
      <w:r w:rsidR="00EE0B82">
        <w:t xml:space="preserve">, </w:t>
      </w:r>
      <w:r w:rsidRPr="002D10EB">
        <w:t>et Frère Raymond</w:t>
      </w:r>
      <w:r w:rsidR="00EE0B82">
        <w:t xml:space="preserve">, </w:t>
      </w:r>
      <w:r w:rsidRPr="002D10EB">
        <w:t>qui dirige la ferme</w:t>
      </w:r>
      <w:r w:rsidR="00EE0B82">
        <w:t xml:space="preserve">, </w:t>
      </w:r>
      <w:r w:rsidRPr="002D10EB">
        <w:t>ne s</w:t>
      </w:r>
      <w:r w:rsidR="00EE0B82">
        <w:t>’</w:t>
      </w:r>
      <w:r w:rsidRPr="002D10EB">
        <w:t>entendent pas très bien</w:t>
      </w:r>
      <w:r w:rsidR="00EE0B82">
        <w:t>.</w:t>
      </w:r>
    </w:p>
    <w:p w14:paraId="2CC30D9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Vos vaches</w:t>
      </w:r>
      <w:r>
        <w:t xml:space="preserve">, </w:t>
      </w:r>
      <w:r w:rsidR="000A7E25" w:rsidRPr="002D10EB">
        <w:t>dit le premier</w:t>
      </w:r>
      <w:r>
        <w:t xml:space="preserve">, </w:t>
      </w:r>
      <w:r w:rsidR="000A7E25" w:rsidRPr="002D10EB">
        <w:t>on devrait les supprimer</w:t>
      </w:r>
      <w:r>
        <w:t xml:space="preserve">. </w:t>
      </w:r>
      <w:r w:rsidR="000A7E25" w:rsidRPr="002D10EB">
        <w:t>Elles coûtent gros et ne rapportent rien</w:t>
      </w:r>
      <w:r>
        <w:t>.</w:t>
      </w:r>
    </w:p>
    <w:p w14:paraId="51EDEE1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Vos bêtes</w:t>
      </w:r>
      <w:r>
        <w:t xml:space="preserve">, </w:t>
      </w:r>
      <w:r w:rsidR="000A7E25" w:rsidRPr="002D10EB">
        <w:t>riposte le second</w:t>
      </w:r>
      <w:r>
        <w:t xml:space="preserve">, </w:t>
      </w:r>
      <w:r w:rsidR="000A7E25" w:rsidRPr="002D10EB">
        <w:t>sont bien contentes de se nourrir avec ce qui tombe hors du c</w:t>
      </w:r>
      <w:r>
        <w:t xml:space="preserve">… </w:t>
      </w:r>
      <w:r w:rsidR="000A7E25" w:rsidRPr="002D10EB">
        <w:t>des miennes</w:t>
      </w:r>
      <w:r>
        <w:t>.</w:t>
      </w:r>
    </w:p>
    <w:p w14:paraId="2FD4C393" w14:textId="77777777" w:rsidR="00EE0B82" w:rsidRDefault="000A7E25" w:rsidP="000A7E25">
      <w:r w:rsidRPr="002D10EB">
        <w:t>Et tout cela</w:t>
      </w:r>
      <w:r w:rsidR="00EE0B82">
        <w:t xml:space="preserve">, </w:t>
      </w:r>
      <w:r w:rsidRPr="002D10EB">
        <w:t>suivant la règle</w:t>
      </w:r>
      <w:r w:rsidR="00EE0B82">
        <w:t xml:space="preserve">, </w:t>
      </w:r>
      <w:r w:rsidRPr="002D10EB">
        <w:t>ils doivent se le dire</w:t>
      </w:r>
      <w:r w:rsidR="00EE0B82">
        <w:t xml:space="preserve">, </w:t>
      </w:r>
      <w:r w:rsidRPr="002D10EB">
        <w:t>par signes</w:t>
      </w:r>
      <w:r w:rsidR="00EE0B82">
        <w:t>.</w:t>
      </w:r>
    </w:p>
    <w:p w14:paraId="105FAD9B" w14:textId="77777777" w:rsidR="000A7E25" w:rsidRPr="002D10EB" w:rsidRDefault="000A7E25" w:rsidP="000A7E25">
      <w:pPr>
        <w:pStyle w:val="ParagrapheVideNormal"/>
      </w:pPr>
    </w:p>
    <w:p w14:paraId="4193C68F" w14:textId="77777777" w:rsidR="00EE0B82" w:rsidRDefault="000A7E25" w:rsidP="000A7E25">
      <w:pPr>
        <w:pStyle w:val="Sous-titre"/>
        <w:jc w:val="left"/>
      </w:pPr>
      <w:r w:rsidRPr="002D10EB">
        <w:lastRenderedPageBreak/>
        <w:t>FRÈRE ANTOINE</w:t>
      </w:r>
      <w:r w:rsidR="00EE0B82">
        <w:t>.</w:t>
      </w:r>
    </w:p>
    <w:p w14:paraId="7AD57800" w14:textId="77777777" w:rsidR="003E208B" w:rsidRPr="003E208B" w:rsidRDefault="003E208B" w:rsidP="003E208B">
      <w:pPr>
        <w:pStyle w:val="NormalSolidaire"/>
      </w:pPr>
    </w:p>
    <w:p w14:paraId="5D353F14" w14:textId="77777777" w:rsidR="00EE0B82" w:rsidRDefault="000A7E25" w:rsidP="000A7E25">
      <w:r w:rsidRPr="002D10EB">
        <w:t>Frère Antoine</w:t>
      </w:r>
      <w:r w:rsidR="00EE0B82">
        <w:t xml:space="preserve">, </w:t>
      </w:r>
      <w:r w:rsidRPr="002D10EB">
        <w:t>qui est maintenant presque aveugle</w:t>
      </w:r>
      <w:r w:rsidR="00EE0B82">
        <w:t xml:space="preserve">, </w:t>
      </w:r>
      <w:r w:rsidRPr="002D10EB">
        <w:t>a vu autrefois une chose très laide</w:t>
      </w:r>
      <w:r w:rsidR="00EE0B82">
        <w:t xml:space="preserve">. </w:t>
      </w:r>
      <w:r w:rsidRPr="002D10EB">
        <w:t>Il n</w:t>
      </w:r>
      <w:r w:rsidR="00EE0B82">
        <w:t>’</w:t>
      </w:r>
      <w:r w:rsidRPr="002D10EB">
        <w:t>aime pas à en parler</w:t>
      </w:r>
      <w:r w:rsidR="00EE0B82">
        <w:t>.</w:t>
      </w:r>
    </w:p>
    <w:p w14:paraId="5EC1C804" w14:textId="77777777" w:rsidR="00EE0B82" w:rsidRDefault="000A7E25" w:rsidP="000A7E25">
      <w:r w:rsidRPr="002D10EB">
        <w:t>Dans le parc des volailles</w:t>
      </w:r>
      <w:r w:rsidR="00EE0B82">
        <w:t xml:space="preserve">, </w:t>
      </w:r>
      <w:r w:rsidRPr="002D10EB">
        <w:t>tandis qu</w:t>
      </w:r>
      <w:r w:rsidR="00EE0B82">
        <w:t>’</w:t>
      </w:r>
      <w:r w:rsidRPr="002D10EB">
        <w:t>à tâtons il froisse de l</w:t>
      </w:r>
      <w:r w:rsidR="00EE0B82">
        <w:t>’</w:t>
      </w:r>
      <w:r w:rsidRPr="002D10EB">
        <w:t>osier pour tresser des corbeilles</w:t>
      </w:r>
      <w:r w:rsidR="00EE0B82">
        <w:t xml:space="preserve">, </w:t>
      </w:r>
      <w:r w:rsidRPr="002D10EB">
        <w:t>je me pose devant lui</w:t>
      </w:r>
      <w:r w:rsidR="00EE0B82">
        <w:t>.</w:t>
      </w:r>
    </w:p>
    <w:p w14:paraId="4B2334E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Vraiment</w:t>
      </w:r>
      <w:r>
        <w:t xml:space="preserve">, </w:t>
      </w:r>
      <w:r w:rsidR="000A7E25" w:rsidRPr="002D10EB">
        <w:t>Frère</w:t>
      </w:r>
      <w:r>
        <w:t xml:space="preserve">, </w:t>
      </w:r>
      <w:r w:rsidR="000A7E25" w:rsidRPr="002D10EB">
        <w:t>ce que vous avez vu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était si laid</w:t>
      </w:r>
      <w:r>
        <w:t> ?</w:t>
      </w:r>
    </w:p>
    <w:p w14:paraId="20B1F1B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dit le Frère</w:t>
      </w:r>
      <w:r>
        <w:t xml:space="preserve">, </w:t>
      </w:r>
      <w:r w:rsidR="000A7E25" w:rsidRPr="002D10EB">
        <w:t>sans relever la tête</w:t>
      </w:r>
      <w:r>
        <w:t>.</w:t>
      </w:r>
    </w:p>
    <w:p w14:paraId="6591D05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vous ne voudriez pas me le dire</w:t>
      </w:r>
      <w:r>
        <w:t> ?…</w:t>
      </w:r>
    </w:p>
    <w:p w14:paraId="25F3816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 xml:space="preserve">, </w:t>
      </w:r>
      <w:r w:rsidR="000A7E25" w:rsidRPr="002D10EB">
        <w:t>dit le Frère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trop laid</w:t>
      </w:r>
      <w:r>
        <w:t xml:space="preserve">. </w:t>
      </w:r>
      <w:r w:rsidR="000A7E25" w:rsidRPr="002D10EB">
        <w:t>Je ne le dis à personne</w:t>
      </w:r>
      <w:r>
        <w:t xml:space="preserve">. </w:t>
      </w:r>
      <w:r w:rsidR="000A7E25" w:rsidRPr="002D10EB">
        <w:t>Jamais je n</w:t>
      </w:r>
      <w:r>
        <w:t>’</w:t>
      </w:r>
      <w:r w:rsidR="000A7E25" w:rsidRPr="002D10EB">
        <w:t>oserais</w:t>
      </w:r>
      <w:r>
        <w:t>…</w:t>
      </w:r>
    </w:p>
    <w:p w14:paraId="09B87C2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à moi</w:t>
      </w:r>
      <w:r>
        <w:t xml:space="preserve">, </w:t>
      </w:r>
      <w:r w:rsidR="000A7E25" w:rsidRPr="002D10EB">
        <w:t>vous savez</w:t>
      </w:r>
      <w:r>
        <w:t>…</w:t>
      </w:r>
    </w:p>
    <w:p w14:paraId="057EAF72" w14:textId="77777777" w:rsidR="00EE0B82" w:rsidRDefault="000A7E25" w:rsidP="000A7E25">
      <w:r w:rsidRPr="002D10EB">
        <w:t>Les paupières clignotantes</w:t>
      </w:r>
      <w:r w:rsidR="00EE0B82">
        <w:t xml:space="preserve">, </w:t>
      </w:r>
      <w:r w:rsidRPr="002D10EB">
        <w:t>le Frère tâche de voir si je ne plaisante pas</w:t>
      </w:r>
      <w:r w:rsidR="00EE0B82">
        <w:t>.</w:t>
      </w:r>
    </w:p>
    <w:p w14:paraId="681D576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, </w:t>
      </w:r>
      <w:r w:rsidR="000A7E25" w:rsidRPr="002D10EB">
        <w:t>voilà</w:t>
      </w:r>
      <w:r>
        <w:t>.</w:t>
      </w:r>
    </w:p>
    <w:p w14:paraId="48AE9342" w14:textId="77777777" w:rsidR="00EE0B82" w:rsidRDefault="000A7E25" w:rsidP="000A7E25">
      <w:r w:rsidRPr="002D10EB">
        <w:t>Il était jeune alors</w:t>
      </w:r>
      <w:r w:rsidR="00EE0B82">
        <w:t xml:space="preserve">. </w:t>
      </w:r>
      <w:r w:rsidRPr="002D10EB">
        <w:t>Pour le compte de son père</w:t>
      </w:r>
      <w:r w:rsidR="00EE0B82">
        <w:t xml:space="preserve">, </w:t>
      </w:r>
      <w:r w:rsidRPr="002D10EB">
        <w:t>un nég</w:t>
      </w:r>
      <w:r w:rsidRPr="002D10EB">
        <w:t>o</w:t>
      </w:r>
      <w:r w:rsidRPr="002D10EB">
        <w:t>ciant</w:t>
      </w:r>
      <w:r w:rsidR="00EE0B82">
        <w:t xml:space="preserve">, </w:t>
      </w:r>
      <w:r w:rsidRPr="002D10EB">
        <w:t>il visitait les petites épiceries de village</w:t>
      </w:r>
      <w:r w:rsidR="00EE0B82">
        <w:t xml:space="preserve">. </w:t>
      </w:r>
      <w:r w:rsidRPr="002D10EB">
        <w:t>Un jour</w:t>
      </w:r>
      <w:r w:rsidR="00EE0B82">
        <w:t xml:space="preserve">, </w:t>
      </w:r>
      <w:r w:rsidRPr="002D10EB">
        <w:t>Dieu sait comme</w:t>
      </w:r>
      <w:r w:rsidR="00EE0B82">
        <w:t xml:space="preserve">, </w:t>
      </w:r>
      <w:r w:rsidRPr="002D10EB">
        <w:t>il arrive dans cette mauvaise ville de Bruxelles</w:t>
      </w:r>
      <w:r w:rsidR="00EE0B82">
        <w:t xml:space="preserve">, </w:t>
      </w:r>
      <w:r w:rsidRPr="002D10EB">
        <w:t>et</w:t>
      </w:r>
      <w:r w:rsidR="00EE0B82">
        <w:t xml:space="preserve">, </w:t>
      </w:r>
      <w:r w:rsidRPr="002D10EB">
        <w:t>le soir</w:t>
      </w:r>
      <w:r w:rsidR="00EE0B82">
        <w:t xml:space="preserve">, </w:t>
      </w:r>
      <w:r w:rsidRPr="002D10EB">
        <w:t>donne dix sous pour entrer dans un théâtre</w:t>
      </w:r>
      <w:r w:rsidR="00EE0B82">
        <w:t>.</w:t>
      </w:r>
    </w:p>
    <w:p w14:paraId="6C54357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me trouvais tout en haut</w:t>
      </w:r>
      <w:r>
        <w:t xml:space="preserve">, </w:t>
      </w:r>
      <w:r w:rsidR="000A7E25" w:rsidRPr="002D10EB">
        <w:t>dans une espèce de jubé d</w:t>
      </w:r>
      <w:r>
        <w:t>’</w:t>
      </w:r>
      <w:r w:rsidR="000A7E25" w:rsidRPr="002D10EB">
        <w:t>église où il y avait beaucoup de monde</w:t>
      </w:r>
      <w:r>
        <w:t xml:space="preserve">. </w:t>
      </w:r>
      <w:r w:rsidR="000A7E25" w:rsidRPr="002D10EB">
        <w:t>En dessous</w:t>
      </w:r>
      <w:r>
        <w:t xml:space="preserve">, </w:t>
      </w:r>
      <w:r w:rsidR="000A7E25" w:rsidRPr="002D10EB">
        <w:t>il y avait aussi beaucoup de monde et au bout</w:t>
      </w:r>
      <w:r>
        <w:t xml:space="preserve">, </w:t>
      </w:r>
      <w:r w:rsidR="000A7E25" w:rsidRPr="002D10EB">
        <w:t>dans une partie très claire où se voyait un jardin</w:t>
      </w:r>
      <w:r>
        <w:t xml:space="preserve">, </w:t>
      </w:r>
      <w:r w:rsidR="000A7E25" w:rsidRPr="002D10EB">
        <w:t>un homme</w:t>
      </w:r>
      <w:r>
        <w:t xml:space="preserve">, </w:t>
      </w:r>
      <w:r w:rsidR="000A7E25" w:rsidRPr="002D10EB">
        <w:t>dans un drôle de costume</w:t>
      </w:r>
      <w:r>
        <w:t xml:space="preserve">, </w:t>
      </w:r>
      <w:r w:rsidR="000A7E25" w:rsidRPr="002D10EB">
        <w:t>parlait avec une femme</w:t>
      </w:r>
      <w:r>
        <w:t xml:space="preserve">, </w:t>
      </w:r>
      <w:r w:rsidR="000A7E25" w:rsidRPr="002D10EB">
        <w:t>dont la robe ne tenait pas aux épaules</w:t>
      </w:r>
      <w:r>
        <w:t>.</w:t>
      </w:r>
    </w:p>
    <w:p w14:paraId="75935AE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Ils jouaient la pièce</w:t>
      </w:r>
      <w:r>
        <w:t xml:space="preserve">, </w:t>
      </w:r>
      <w:r w:rsidR="000A7E25" w:rsidRPr="002D10EB">
        <w:t>Frère</w:t>
      </w:r>
      <w:r>
        <w:t>.</w:t>
      </w:r>
    </w:p>
    <w:p w14:paraId="311295B3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Je ne sais pas</w:t>
      </w:r>
      <w:r>
        <w:t xml:space="preserve">. </w:t>
      </w:r>
      <w:r w:rsidR="000A7E25" w:rsidRPr="002D10EB">
        <w:t>La dame remuait beaucoup et alors</w:t>
      </w:r>
      <w:r>
        <w:t xml:space="preserve">, </w:t>
      </w:r>
      <w:r w:rsidR="000A7E25" w:rsidRPr="002D10EB">
        <w:t>je ne pouvais m</w:t>
      </w:r>
      <w:r>
        <w:t>’</w:t>
      </w:r>
      <w:r w:rsidR="000A7E25" w:rsidRPr="002D10EB">
        <w:t>empêcher de voir</w:t>
      </w:r>
      <w:r>
        <w:t xml:space="preserve">… </w:t>
      </w:r>
      <w:r w:rsidR="000A7E25" w:rsidRPr="002D10EB">
        <w:t>de regarder</w:t>
      </w:r>
      <w:r>
        <w:t xml:space="preserve">… </w:t>
      </w:r>
      <w:r w:rsidR="000A7E25" w:rsidRPr="002D10EB">
        <w:t>Mais non vraiment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trop laid</w:t>
      </w:r>
      <w:r>
        <w:t>.</w:t>
      </w:r>
    </w:p>
    <w:p w14:paraId="3105C8C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Voyons</w:t>
      </w:r>
      <w:r>
        <w:t xml:space="preserve">, </w:t>
      </w:r>
      <w:r w:rsidR="000A7E25" w:rsidRPr="002D10EB">
        <w:t>Frère</w:t>
      </w:r>
      <w:r>
        <w:t xml:space="preserve">, </w:t>
      </w:r>
      <w:r w:rsidR="000A7E25" w:rsidRPr="002D10EB">
        <w:t>dites</w:t>
      </w:r>
      <w:r>
        <w:t>…</w:t>
      </w:r>
    </w:p>
    <w:p w14:paraId="45F4181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 regarder</w:t>
      </w:r>
      <w:r>
        <w:t xml:space="preserve">, </w:t>
      </w:r>
      <w:r w:rsidR="000A7E25" w:rsidRPr="002D10EB">
        <w:t>achève le Frère</w:t>
      </w:r>
      <w:r>
        <w:t xml:space="preserve">, </w:t>
      </w:r>
      <w:r w:rsidR="000A7E25" w:rsidRPr="002D10EB">
        <w:t>ce qu</w:t>
      </w:r>
      <w:r>
        <w:t>’</w:t>
      </w:r>
      <w:r w:rsidR="000A7E25" w:rsidRPr="002D10EB">
        <w:t>une mère ne peut montrer qu</w:t>
      </w:r>
      <w:r>
        <w:t>’</w:t>
      </w:r>
      <w:r w:rsidR="000A7E25" w:rsidRPr="002D10EB">
        <w:t>à son enfant</w:t>
      </w:r>
      <w:r>
        <w:t xml:space="preserve">, </w:t>
      </w:r>
      <w:r w:rsidR="000A7E25" w:rsidRPr="002D10EB">
        <w:t>quand elle allaite</w:t>
      </w:r>
      <w:r>
        <w:t>.</w:t>
      </w:r>
    </w:p>
    <w:p w14:paraId="404DF59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Vraiment</w:t>
      </w:r>
      <w:r>
        <w:t xml:space="preserve">, </w:t>
      </w:r>
      <w:r w:rsidR="000A7E25" w:rsidRPr="002D10EB">
        <w:t>Frère</w:t>
      </w:r>
      <w:r>
        <w:t xml:space="preserve">, </w:t>
      </w:r>
      <w:r w:rsidR="000A7E25" w:rsidRPr="002D10EB">
        <w:t>vous avez vu cela</w:t>
      </w:r>
      <w:r>
        <w:t> !</w:t>
      </w:r>
    </w:p>
    <w:p w14:paraId="09D4632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avoue le Frère</w:t>
      </w:r>
      <w:r>
        <w:t xml:space="preserve">. </w:t>
      </w:r>
      <w:r w:rsidR="000A7E25" w:rsidRPr="002D10EB">
        <w:t>Les premiers jours</w:t>
      </w:r>
      <w:r>
        <w:t xml:space="preserve">, </w:t>
      </w:r>
      <w:r w:rsidR="000A7E25" w:rsidRPr="002D10EB">
        <w:t>au couvent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en ai beaucoup souffert</w:t>
      </w:r>
      <w:r>
        <w:t xml:space="preserve">. </w:t>
      </w:r>
      <w:r w:rsidR="000A7E25" w:rsidRPr="002D10EB">
        <w:t>Je revoyais toujours la chose</w:t>
      </w:r>
      <w:r>
        <w:t xml:space="preserve">. </w:t>
      </w:r>
      <w:r w:rsidR="000A7E25" w:rsidRPr="002D10EB">
        <w:t>Le diable</w:t>
      </w:r>
      <w:r>
        <w:t xml:space="preserve">, </w:t>
      </w:r>
      <w:r w:rsidR="000A7E25" w:rsidRPr="002D10EB">
        <w:t>vous comprenez</w:t>
      </w:r>
      <w:r>
        <w:t xml:space="preserve"> ? </w:t>
      </w:r>
      <w:r w:rsidR="000A7E25" w:rsidRPr="002D10EB">
        <w:t>Je brûlais comme en enfer</w:t>
      </w:r>
      <w:r>
        <w:t>.</w:t>
      </w:r>
    </w:p>
    <w:p w14:paraId="33EC7DD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maintenant</w:t>
      </w:r>
      <w:r>
        <w:t xml:space="preserve">, </w:t>
      </w:r>
      <w:r w:rsidR="000A7E25" w:rsidRPr="002D10EB">
        <w:t>Frère</w:t>
      </w:r>
      <w:r>
        <w:t> ?</w:t>
      </w:r>
    </w:p>
    <w:p w14:paraId="12A4CDE5" w14:textId="77777777" w:rsidR="00EE0B82" w:rsidRDefault="000A7E25" w:rsidP="000A7E25">
      <w:r w:rsidRPr="002D10EB">
        <w:t>Le Frère sourit</w:t>
      </w:r>
      <w:r w:rsidR="00EE0B82">
        <w:t> :</w:t>
      </w:r>
    </w:p>
    <w:p w14:paraId="577B786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Maintenant</w:t>
      </w:r>
      <w:r>
        <w:t xml:space="preserve">, </w:t>
      </w:r>
      <w:r w:rsidR="000A7E25" w:rsidRPr="002D10EB">
        <w:t>je ne pense plus à la chose</w:t>
      </w:r>
      <w:r>
        <w:t xml:space="preserve">. </w:t>
      </w:r>
      <w:r w:rsidR="000A7E25" w:rsidRPr="002D10EB">
        <w:t>Je ne la vois plus</w:t>
      </w:r>
      <w:r>
        <w:t xml:space="preserve">. </w:t>
      </w:r>
      <w:r w:rsidR="000A7E25" w:rsidRPr="002D10EB">
        <w:t>Le Bon Dieu a été bon</w:t>
      </w:r>
      <w:r>
        <w:t xml:space="preserve">. </w:t>
      </w:r>
      <w:r w:rsidR="000A7E25" w:rsidRPr="002D10EB">
        <w:t>Il m</w:t>
      </w:r>
      <w:r>
        <w:t>’</w:t>
      </w:r>
      <w:r w:rsidR="000A7E25" w:rsidRPr="002D10EB">
        <w:t>a crevé les yeux</w:t>
      </w:r>
      <w:r>
        <w:t>.</w:t>
      </w:r>
    </w:p>
    <w:p w14:paraId="36C7A3D9" w14:textId="77777777" w:rsidR="000A7E25" w:rsidRPr="002D10EB" w:rsidRDefault="000A7E25" w:rsidP="000A7E25">
      <w:pPr>
        <w:pStyle w:val="ParagrapheVideNormal"/>
      </w:pPr>
    </w:p>
    <w:p w14:paraId="23E582CB" w14:textId="77777777" w:rsidR="00EE0B82" w:rsidRDefault="000A7E25" w:rsidP="000A7E25">
      <w:pPr>
        <w:pStyle w:val="Sous-titre"/>
        <w:jc w:val="left"/>
      </w:pPr>
      <w:r w:rsidRPr="002D10EB">
        <w:t>FRÈRE ILDEFONSE</w:t>
      </w:r>
      <w:r w:rsidR="00EE0B82">
        <w:t>.</w:t>
      </w:r>
    </w:p>
    <w:p w14:paraId="6D8FE8D0" w14:textId="77777777" w:rsidR="006C5BD7" w:rsidRPr="006C5BD7" w:rsidRDefault="006C5BD7" w:rsidP="006C5BD7">
      <w:pPr>
        <w:pStyle w:val="NormalSolidaire"/>
      </w:pPr>
    </w:p>
    <w:p w14:paraId="36D759BF" w14:textId="77777777" w:rsidR="00EE0B82" w:rsidRDefault="000A7E25" w:rsidP="000A7E25">
      <w:r w:rsidRPr="002D10EB">
        <w:t>En son temps</w:t>
      </w:r>
      <w:r w:rsidR="00EE0B82">
        <w:t xml:space="preserve">, </w:t>
      </w:r>
      <w:r w:rsidRPr="002D10EB">
        <w:t>Frère Ildefonse portait un nom moins compliqué</w:t>
      </w:r>
      <w:r w:rsidR="00EE0B82">
        <w:t xml:space="preserve"> : </w:t>
      </w:r>
      <w:r w:rsidRPr="002D10EB">
        <w:t>il s</w:t>
      </w:r>
      <w:r w:rsidR="00EE0B82">
        <w:t>’</w:t>
      </w:r>
      <w:r w:rsidRPr="002D10EB">
        <w:t>appelait Jan</w:t>
      </w:r>
      <w:r w:rsidR="00EE0B82">
        <w:t xml:space="preserve">, </w:t>
      </w:r>
      <w:r w:rsidRPr="002D10EB">
        <w:t xml:space="preserve">comme beaucoup de gars de </w:t>
      </w:r>
      <w:proofErr w:type="spellStart"/>
      <w:r w:rsidRPr="002D10EB">
        <w:t>Westmalle</w:t>
      </w:r>
      <w:proofErr w:type="spellEnd"/>
      <w:r w:rsidR="00EE0B82">
        <w:t xml:space="preserve">, </w:t>
      </w:r>
      <w:r w:rsidRPr="002D10EB">
        <w:t>qui était aussi son village</w:t>
      </w:r>
      <w:r w:rsidR="00EE0B82">
        <w:t xml:space="preserve">. </w:t>
      </w:r>
      <w:r w:rsidRPr="002D10EB">
        <w:t xml:space="preserve">Il courtisait la Mélanie des </w:t>
      </w:r>
      <w:proofErr w:type="spellStart"/>
      <w:r w:rsidRPr="002D10EB">
        <w:t>Baerkaelens</w:t>
      </w:r>
      <w:proofErr w:type="spellEnd"/>
      <w:r w:rsidRPr="002D10EB">
        <w:t xml:space="preserve"> qui</w:t>
      </w:r>
      <w:r w:rsidR="00EE0B82">
        <w:t xml:space="preserve">, </w:t>
      </w:r>
      <w:r w:rsidRPr="002D10EB">
        <w:t>toute jeune</w:t>
      </w:r>
      <w:r w:rsidR="00EE0B82">
        <w:t xml:space="preserve">, </w:t>
      </w:r>
      <w:r w:rsidRPr="002D10EB">
        <w:t>n</w:t>
      </w:r>
      <w:r w:rsidR="00EE0B82">
        <w:t>’</w:t>
      </w:r>
      <w:r w:rsidRPr="002D10EB">
        <w:t>avait pas encore pris son masque de Néron</w:t>
      </w:r>
      <w:r w:rsidR="00EE0B82">
        <w:t>.</w:t>
      </w:r>
    </w:p>
    <w:p w14:paraId="7E9AD078" w14:textId="77777777" w:rsidR="00EE0B82" w:rsidRDefault="000A7E25" w:rsidP="000A7E25">
      <w:r w:rsidRPr="002D10EB">
        <w:t>Certes</w:t>
      </w:r>
      <w:r w:rsidR="00EE0B82">
        <w:t xml:space="preserve">, </w:t>
      </w:r>
      <w:r w:rsidRPr="002D10EB">
        <w:t>à choisir un mari</w:t>
      </w:r>
      <w:r w:rsidR="00EE0B82">
        <w:t xml:space="preserve">, </w:t>
      </w:r>
      <w:r w:rsidRPr="002D10EB">
        <w:t>elle eût préféré Jan</w:t>
      </w:r>
      <w:r w:rsidR="00EE0B82">
        <w:t xml:space="preserve"> ; </w:t>
      </w:r>
      <w:r w:rsidRPr="002D10EB">
        <w:t>mais elle ne voulait d</w:t>
      </w:r>
      <w:r w:rsidR="00EE0B82">
        <w:t>’</w:t>
      </w:r>
      <w:r w:rsidRPr="002D10EB">
        <w:t>aucun</w:t>
      </w:r>
      <w:r w:rsidR="00EE0B82">
        <w:t xml:space="preserve">. </w:t>
      </w:r>
      <w:r w:rsidRPr="002D10EB">
        <w:t>Alors</w:t>
      </w:r>
      <w:r w:rsidR="00EE0B82">
        <w:t xml:space="preserve">, </w:t>
      </w:r>
      <w:r w:rsidRPr="002D10EB">
        <w:t>sans désespoir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aucune femme n</w:t>
      </w:r>
      <w:r w:rsidR="00EE0B82">
        <w:t>’</w:t>
      </w:r>
      <w:r w:rsidRPr="002D10EB">
        <w:t>eût convenu mieux dans sa ferme</w:t>
      </w:r>
      <w:r w:rsidR="00EE0B82">
        <w:t xml:space="preserve">, </w:t>
      </w:r>
      <w:r w:rsidRPr="002D10EB">
        <w:t>il s</w:t>
      </w:r>
      <w:r w:rsidR="00EE0B82">
        <w:t>’</w:t>
      </w:r>
      <w:r w:rsidRPr="002D10EB">
        <w:t>est tourné vers Dieu</w:t>
      </w:r>
      <w:r w:rsidR="00EE0B82">
        <w:t>.</w:t>
      </w:r>
    </w:p>
    <w:p w14:paraId="143C94DE" w14:textId="77777777" w:rsidR="00EE0B82" w:rsidRDefault="000A7E25" w:rsidP="000A7E25">
      <w:r w:rsidRPr="002D10EB">
        <w:lastRenderedPageBreak/>
        <w:t>Pendant vingt ans Mélanie n</w:t>
      </w:r>
      <w:r w:rsidR="00EE0B82">
        <w:t>’</w:t>
      </w:r>
      <w:r w:rsidRPr="002D10EB">
        <w:t>entendit plus rien</w:t>
      </w:r>
      <w:r w:rsidR="00EE0B82">
        <w:t xml:space="preserve">, </w:t>
      </w:r>
      <w:r w:rsidRPr="002D10EB">
        <w:t>puis un jour elle vit entrer à l</w:t>
      </w:r>
      <w:r w:rsidR="00EE0B82">
        <w:t>’</w:t>
      </w:r>
      <w:r w:rsidRPr="002D10EB">
        <w:t>auberge un Trappiste à longue barbe</w:t>
      </w:r>
      <w:r w:rsidR="00EE0B82">
        <w:t xml:space="preserve">, </w:t>
      </w:r>
      <w:r w:rsidRPr="002D10EB">
        <w:t>les cheveux ras</w:t>
      </w:r>
      <w:r w:rsidR="00EE0B82">
        <w:t xml:space="preserve">, </w:t>
      </w:r>
      <w:r w:rsidRPr="002D10EB">
        <w:t>comme tous les Trappistes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était Jan qui</w:t>
      </w:r>
      <w:r w:rsidR="00EE0B82">
        <w:t xml:space="preserve">, </w:t>
      </w:r>
      <w:r w:rsidRPr="002D10EB">
        <w:t>devenu Frère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appelait Ildefonse</w:t>
      </w:r>
      <w:r w:rsidR="00EE0B82">
        <w:t>.</w:t>
      </w:r>
    </w:p>
    <w:p w14:paraId="7327B321" w14:textId="77777777" w:rsidR="00EE0B82" w:rsidRDefault="000A7E25" w:rsidP="000A7E25">
      <w:r w:rsidRPr="002D10EB">
        <w:t>Il portait</w:t>
      </w:r>
      <w:r w:rsidR="00EE0B82">
        <w:t xml:space="preserve">, </w:t>
      </w:r>
      <w:r w:rsidRPr="002D10EB">
        <w:t>au bout d</w:t>
      </w:r>
      <w:r w:rsidR="00EE0B82">
        <w:t>’</w:t>
      </w:r>
      <w:r w:rsidRPr="002D10EB">
        <w:t>une ficelle</w:t>
      </w:r>
      <w:r w:rsidR="00EE0B82">
        <w:t xml:space="preserve">, </w:t>
      </w:r>
      <w:r w:rsidRPr="002D10EB">
        <w:t>un de ces colis comme les Pères en expédient</w:t>
      </w:r>
      <w:r w:rsidR="00EE0B82">
        <w:t xml:space="preserve">, </w:t>
      </w:r>
      <w:r w:rsidRPr="002D10EB">
        <w:t>tous les jours</w:t>
      </w:r>
      <w:r w:rsidR="00EE0B82">
        <w:t xml:space="preserve">, </w:t>
      </w:r>
      <w:r w:rsidRPr="002D10EB">
        <w:t>vers la ville</w:t>
      </w:r>
      <w:r w:rsidR="00EE0B82">
        <w:t> :</w:t>
      </w:r>
    </w:p>
    <w:p w14:paraId="550FF8D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Mélanie</w:t>
      </w:r>
      <w:r>
        <w:t xml:space="preserve">, </w:t>
      </w:r>
      <w:r w:rsidR="000A7E25" w:rsidRPr="002D10EB">
        <w:t>dit-il</w:t>
      </w:r>
      <w:r>
        <w:t xml:space="preserve">, </w:t>
      </w:r>
      <w:r w:rsidR="000A7E25" w:rsidRPr="002D10EB">
        <w:t>voulez-vous remettre ceci au premier tram</w:t>
      </w:r>
      <w:r>
        <w:t> ?</w:t>
      </w:r>
    </w:p>
    <w:p w14:paraId="60C93F4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Certes</w:t>
      </w:r>
      <w:r>
        <w:t xml:space="preserve">, </w:t>
      </w:r>
      <w:r w:rsidR="000A7E25" w:rsidRPr="002D10EB">
        <w:t>Frère</w:t>
      </w:r>
      <w:r>
        <w:t xml:space="preserve">, </w:t>
      </w:r>
      <w:r w:rsidR="000A7E25" w:rsidRPr="002D10EB">
        <w:t>répondit Mélanie</w:t>
      </w:r>
      <w:r>
        <w:t xml:space="preserve">, </w:t>
      </w:r>
      <w:r w:rsidR="000A7E25" w:rsidRPr="002D10EB">
        <w:t>en trempant sa plume pour la lettre de voiture</w:t>
      </w:r>
      <w:r>
        <w:t>.</w:t>
      </w:r>
    </w:p>
    <w:p w14:paraId="238D0FA3" w14:textId="77777777" w:rsidR="00EE0B82" w:rsidRDefault="000A7E25" w:rsidP="000A7E25">
      <w:r w:rsidRPr="002D10EB">
        <w:t>Le lendemain</w:t>
      </w:r>
      <w:r w:rsidR="00EE0B82">
        <w:t xml:space="preserve">, </w:t>
      </w:r>
      <w:r w:rsidRPr="002D10EB">
        <w:t>il revint</w:t>
      </w:r>
      <w:r w:rsidR="00EE0B82">
        <w:t xml:space="preserve">, </w:t>
      </w:r>
      <w:r w:rsidRPr="002D10EB">
        <w:t>puis d</w:t>
      </w:r>
      <w:r w:rsidR="00EE0B82">
        <w:t>’</w:t>
      </w:r>
      <w:r w:rsidRPr="002D10EB">
        <w:t>autres jours</w:t>
      </w:r>
      <w:r w:rsidR="00EE0B82">
        <w:t xml:space="preserve">, </w:t>
      </w:r>
      <w:r w:rsidRPr="002D10EB">
        <w:t>avec d</w:t>
      </w:r>
      <w:r w:rsidR="00EE0B82">
        <w:t>’</w:t>
      </w:r>
      <w:r w:rsidRPr="002D10EB">
        <w:t>autres paquets</w:t>
      </w:r>
      <w:r w:rsidR="00EE0B82">
        <w:t xml:space="preserve">, </w:t>
      </w:r>
      <w:r w:rsidRPr="002D10EB">
        <w:t>car c</w:t>
      </w:r>
      <w:r w:rsidR="00EE0B82">
        <w:t>’</w:t>
      </w:r>
      <w:r w:rsidRPr="002D10EB">
        <w:t>était maintenant sa charge</w:t>
      </w:r>
      <w:r w:rsidR="00EE0B82">
        <w:t>.</w:t>
      </w:r>
    </w:p>
    <w:p w14:paraId="759DA452" w14:textId="77777777" w:rsidR="00EE0B82" w:rsidRDefault="000A7E25" w:rsidP="000A7E25">
      <w:r w:rsidRPr="002D10EB">
        <w:t>Chaque fois</w:t>
      </w:r>
      <w:r w:rsidR="00EE0B82">
        <w:t> :</w:t>
      </w:r>
    </w:p>
    <w:p w14:paraId="3BB5E24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Mélanie</w:t>
      </w:r>
      <w:r>
        <w:t xml:space="preserve">, </w:t>
      </w:r>
      <w:r w:rsidR="000A7E25" w:rsidRPr="002D10EB">
        <w:t>dit le moine</w:t>
      </w:r>
      <w:r>
        <w:t xml:space="preserve">, </w:t>
      </w:r>
      <w:r w:rsidR="000A7E25" w:rsidRPr="002D10EB">
        <w:t>voulez-vous remettre ceci au premier tram</w:t>
      </w:r>
      <w:r>
        <w:t> ?</w:t>
      </w:r>
    </w:p>
    <w:p w14:paraId="4BB6039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Certainement</w:t>
      </w:r>
      <w:r>
        <w:t xml:space="preserve">, </w:t>
      </w:r>
      <w:r w:rsidR="000A7E25" w:rsidRPr="002D10EB">
        <w:t>Frère</w:t>
      </w:r>
      <w:r>
        <w:t xml:space="preserve">, </w:t>
      </w:r>
      <w:r w:rsidR="000A7E25" w:rsidRPr="002D10EB">
        <w:t>répond Mélanie</w:t>
      </w:r>
      <w:r>
        <w:t xml:space="preserve">, </w:t>
      </w:r>
      <w:r w:rsidR="000A7E25" w:rsidRPr="002D10EB">
        <w:t>qui s</w:t>
      </w:r>
      <w:r>
        <w:t>’</w:t>
      </w:r>
      <w:r w:rsidR="000A7E25" w:rsidRPr="002D10EB">
        <w:t>assied à table</w:t>
      </w:r>
      <w:r>
        <w:t xml:space="preserve">, </w:t>
      </w:r>
      <w:r w:rsidR="000A7E25" w:rsidRPr="002D10EB">
        <w:t>pendant que le Frère</w:t>
      </w:r>
      <w:r>
        <w:t xml:space="preserve">, </w:t>
      </w:r>
      <w:r w:rsidR="000A7E25" w:rsidRPr="002D10EB">
        <w:t>dans son dos</w:t>
      </w:r>
      <w:r>
        <w:t xml:space="preserve">, </w:t>
      </w:r>
      <w:r w:rsidR="000A7E25" w:rsidRPr="002D10EB">
        <w:t>surveille ses écritures</w:t>
      </w:r>
      <w:r>
        <w:t>.</w:t>
      </w:r>
    </w:p>
    <w:p w14:paraId="20B3F313" w14:textId="77777777" w:rsidR="00EE0B82" w:rsidRDefault="000A7E25" w:rsidP="000A7E25">
      <w:r w:rsidRPr="002D10EB">
        <w:t>Sujette aux congestions</w:t>
      </w:r>
      <w:r w:rsidR="00EE0B82">
        <w:t xml:space="preserve">, </w:t>
      </w:r>
      <w:r w:rsidRPr="002D10EB">
        <w:t>Mélanie rougit quelquefois</w:t>
      </w:r>
      <w:r w:rsidR="00EE0B82">
        <w:t xml:space="preserve">. </w:t>
      </w:r>
      <w:r w:rsidRPr="002D10EB">
        <w:t>Lui</w:t>
      </w:r>
      <w:r w:rsidR="00EE0B82">
        <w:t xml:space="preserve">, </w:t>
      </w:r>
      <w:r w:rsidRPr="002D10EB">
        <w:t>jamais</w:t>
      </w:r>
      <w:r w:rsidR="00EE0B82">
        <w:t>.</w:t>
      </w:r>
    </w:p>
    <w:p w14:paraId="3280DD1F" w14:textId="77777777" w:rsidR="00EE0B82" w:rsidRDefault="000A7E25" w:rsidP="000A7E25">
      <w:r w:rsidRPr="002D10EB">
        <w:t>Un jour</w:t>
      </w:r>
      <w:r w:rsidR="00EE0B82">
        <w:t xml:space="preserve">, </w:t>
      </w:r>
      <w:r w:rsidRPr="002D10EB">
        <w:t>il entre</w:t>
      </w:r>
      <w:r w:rsidR="00EE0B82">
        <w:t> :</w:t>
      </w:r>
    </w:p>
    <w:p w14:paraId="14AFB11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Mélanie</w:t>
      </w:r>
      <w:r>
        <w:t xml:space="preserve">, </w:t>
      </w:r>
      <w:r w:rsidR="000A7E25" w:rsidRPr="002D10EB">
        <w:t>voulez-vous</w:t>
      </w:r>
      <w:r>
        <w:t>…</w:t>
      </w:r>
    </w:p>
    <w:p w14:paraId="3329E6D2" w14:textId="77777777" w:rsidR="00EE0B82" w:rsidRDefault="000A7E25" w:rsidP="000A7E25">
      <w:r w:rsidRPr="002D10EB">
        <w:t>Puis il s</w:t>
      </w:r>
      <w:r w:rsidR="00EE0B82">
        <w:t>’</w:t>
      </w:r>
      <w:r w:rsidRPr="002D10EB">
        <w:t>arrête</w:t>
      </w:r>
      <w:r w:rsidR="00EE0B82">
        <w:t>.</w:t>
      </w:r>
    </w:p>
    <w:p w14:paraId="6988DEDA" w14:textId="77777777" w:rsidR="00EE0B82" w:rsidRDefault="000A7E25" w:rsidP="000A7E25">
      <w:r w:rsidRPr="002D10EB">
        <w:t>Il voit Fons lugubre</w:t>
      </w:r>
      <w:r w:rsidR="00EE0B82">
        <w:t xml:space="preserve">, </w:t>
      </w:r>
      <w:proofErr w:type="spellStart"/>
      <w:r w:rsidRPr="002D10EB">
        <w:t>Benooi</w:t>
      </w:r>
      <w:proofErr w:type="spellEnd"/>
      <w:r w:rsidRPr="002D10EB">
        <w:t xml:space="preserve"> qui pleure</w:t>
      </w:r>
      <w:r w:rsidR="00EE0B82">
        <w:t xml:space="preserve">, </w:t>
      </w:r>
      <w:r w:rsidRPr="002D10EB">
        <w:t>Vader pensif</w:t>
      </w:r>
      <w:r w:rsidR="00EE0B82">
        <w:t xml:space="preserve">… </w:t>
      </w:r>
      <w:r w:rsidRPr="002D10EB">
        <w:t>Mélanie n</w:t>
      </w:r>
      <w:r w:rsidR="00EE0B82">
        <w:t>’</w:t>
      </w:r>
      <w:r w:rsidRPr="002D10EB">
        <w:t>est pas là et les volets sont clos</w:t>
      </w:r>
      <w:r w:rsidR="00EE0B82">
        <w:t>.</w:t>
      </w:r>
    </w:p>
    <w:p w14:paraId="42DA45DC" w14:textId="77777777" w:rsidR="00EE0B82" w:rsidRDefault="000A7E25" w:rsidP="000A7E25">
      <w:r w:rsidRPr="002D10EB">
        <w:t>Il ne savait rien</w:t>
      </w:r>
      <w:r w:rsidR="00EE0B82">
        <w:t xml:space="preserve">. </w:t>
      </w:r>
      <w:r w:rsidRPr="002D10EB">
        <w:t>Maintenant il sait</w:t>
      </w:r>
      <w:r w:rsidR="00EE0B82">
        <w:t>.</w:t>
      </w:r>
    </w:p>
    <w:p w14:paraId="4AB6DBA4" w14:textId="77777777" w:rsidR="00EE0B82" w:rsidRDefault="00EE0B82" w:rsidP="000A7E25">
      <w:r>
        <w:rPr>
          <w:rFonts w:eastAsia="Georgia"/>
        </w:rPr>
        <w:lastRenderedPageBreak/>
        <w:t>— 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se reprend-il</w:t>
      </w:r>
      <w:r>
        <w:t xml:space="preserve">, </w:t>
      </w:r>
      <w:r w:rsidR="000A7E25" w:rsidRPr="002D10EB">
        <w:t>voulez remettre ce paquet au premier tram</w:t>
      </w:r>
      <w:r>
        <w:t> ?</w:t>
      </w:r>
    </w:p>
    <w:p w14:paraId="641510CC" w14:textId="77777777" w:rsidR="00EE0B82" w:rsidRDefault="000A7E25" w:rsidP="000A7E25">
      <w:r w:rsidRPr="002D10EB">
        <w:t>Et pour Mélanie morte</w:t>
      </w:r>
      <w:r w:rsidR="00EE0B82">
        <w:t xml:space="preserve">, </w:t>
      </w:r>
      <w:r w:rsidRPr="002D10EB">
        <w:t>ce sera tout</w:t>
      </w:r>
      <w:r w:rsidR="00EE0B82">
        <w:t>.</w:t>
      </w:r>
    </w:p>
    <w:p w14:paraId="1732435E" w14:textId="77777777" w:rsidR="000A7E25" w:rsidRPr="002D10EB" w:rsidRDefault="000A7E25" w:rsidP="000A7E25">
      <w:pPr>
        <w:pStyle w:val="ParagrapheVideNormal"/>
      </w:pPr>
    </w:p>
    <w:p w14:paraId="7E4F3E24" w14:textId="77777777" w:rsidR="000A7E25" w:rsidRDefault="000A7E25" w:rsidP="000A7E25">
      <w:pPr>
        <w:pStyle w:val="Sous-titre"/>
        <w:jc w:val="left"/>
      </w:pPr>
      <w:r w:rsidRPr="002D10EB">
        <w:t>FRÈRE BENOÎT</w:t>
      </w:r>
    </w:p>
    <w:p w14:paraId="3A37055E" w14:textId="77777777" w:rsidR="006C5BD7" w:rsidRPr="006C5BD7" w:rsidRDefault="006C5BD7" w:rsidP="006C5BD7">
      <w:pPr>
        <w:pStyle w:val="NormalSolidaire"/>
      </w:pPr>
    </w:p>
    <w:p w14:paraId="410FF8D8" w14:textId="77777777" w:rsidR="00EE0B82" w:rsidRDefault="000A7E25" w:rsidP="000A7E25">
      <w:r w:rsidRPr="002D10EB">
        <w:t>Quelque chose</w:t>
      </w:r>
      <w:r w:rsidR="00EE0B82">
        <w:t xml:space="preserve">, </w:t>
      </w:r>
      <w:r w:rsidRPr="002D10EB">
        <w:t>tout à coup</w:t>
      </w:r>
      <w:r w:rsidR="00EE0B82">
        <w:t xml:space="preserve">, </w:t>
      </w:r>
      <w:r w:rsidRPr="002D10EB">
        <w:t>lui fait aller la tête et son épaule trois fois remonte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un tic</w:t>
      </w:r>
      <w:r w:rsidR="00EE0B82">
        <w:t xml:space="preserve">. </w:t>
      </w:r>
      <w:r w:rsidRPr="002D10EB">
        <w:t>Quand il prie ainsi à la chapelle</w:t>
      </w:r>
      <w:r w:rsidR="00EE0B82">
        <w:t xml:space="preserve">, </w:t>
      </w:r>
      <w:r w:rsidRPr="002D10EB">
        <w:t>devant la Vierge</w:t>
      </w:r>
      <w:r w:rsidR="00EE0B82">
        <w:t xml:space="preserve">, </w:t>
      </w:r>
      <w:r w:rsidRPr="002D10EB">
        <w:t>il a l</w:t>
      </w:r>
      <w:r w:rsidR="00EE0B82">
        <w:t>’</w:t>
      </w:r>
      <w:r w:rsidRPr="002D10EB">
        <w:t>air de Lui tenir des propos entre eux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Elle est seule à comprendre</w:t>
      </w:r>
      <w:r w:rsidR="00EE0B82">
        <w:t xml:space="preserve">. </w:t>
      </w:r>
      <w:r w:rsidRPr="002D10EB">
        <w:t>Peut-être</w:t>
      </w:r>
      <w:r w:rsidR="00EE0B82">
        <w:t xml:space="preserve">, </w:t>
      </w:r>
      <w:r w:rsidRPr="002D10EB">
        <w:t>la trouve-t-il un peu longue à l</w:t>
      </w:r>
      <w:r w:rsidR="00EE0B82">
        <w:t>’</w:t>
      </w:r>
      <w:r w:rsidRPr="002D10EB">
        <w:t>appeler près de son Fils</w:t>
      </w:r>
      <w:r w:rsidR="00EE0B82">
        <w:t xml:space="preserve">. </w:t>
      </w:r>
      <w:r w:rsidRPr="002D10EB">
        <w:t>Il est vieux</w:t>
      </w:r>
      <w:r w:rsidR="00EE0B82">
        <w:t xml:space="preserve">, </w:t>
      </w:r>
      <w:r w:rsidRPr="002D10EB">
        <w:t>un peu simplet</w:t>
      </w:r>
      <w:r w:rsidR="00EE0B82">
        <w:t xml:space="preserve">, </w:t>
      </w:r>
      <w:r w:rsidRPr="002D10EB">
        <w:t>devenu tellement bon</w:t>
      </w:r>
      <w:r w:rsidR="00EE0B82">
        <w:t xml:space="preserve">, </w:t>
      </w:r>
      <w:r w:rsidRPr="002D10EB">
        <w:t>qu</w:t>
      </w:r>
      <w:r w:rsidR="00EE0B82">
        <w:t>’</w:t>
      </w:r>
      <w:r w:rsidRPr="002D10EB">
        <w:t>on n</w:t>
      </w:r>
      <w:r w:rsidR="00EE0B82">
        <w:t>’</w:t>
      </w:r>
      <w:r w:rsidRPr="002D10EB">
        <w:t>ose plus le laisser seul</w:t>
      </w:r>
      <w:r w:rsidR="00EE0B82">
        <w:t xml:space="preserve">, </w:t>
      </w:r>
      <w:r w:rsidRPr="002D10EB">
        <w:t>car il pourrait faire le mal sans le savoir</w:t>
      </w:r>
      <w:r w:rsidR="00EE0B82">
        <w:t>.</w:t>
      </w:r>
    </w:p>
    <w:p w14:paraId="1CCA436C" w14:textId="77777777" w:rsidR="00EE0B82" w:rsidRDefault="000A7E25" w:rsidP="000A7E25">
      <w:r w:rsidRPr="002D10EB">
        <w:t>Un matin</w:t>
      </w:r>
      <w:r w:rsidR="00EE0B82">
        <w:t xml:space="preserve">, </w:t>
      </w:r>
      <w:r w:rsidRPr="002D10EB">
        <w:t>pendant qu</w:t>
      </w:r>
      <w:r w:rsidR="00EE0B82">
        <w:t>’</w:t>
      </w:r>
      <w:r w:rsidRPr="002D10EB">
        <w:t>on le croit à l</w:t>
      </w:r>
      <w:r w:rsidR="00EE0B82">
        <w:t>’</w:t>
      </w:r>
      <w:r w:rsidRPr="002D10EB">
        <w:t>Office</w:t>
      </w:r>
      <w:r w:rsidR="00EE0B82">
        <w:t xml:space="preserve">, </w:t>
      </w:r>
      <w:r w:rsidRPr="002D10EB">
        <w:t>il trouve une porte ouverte</w:t>
      </w:r>
      <w:r w:rsidR="00EE0B82">
        <w:t xml:space="preserve">, </w:t>
      </w:r>
      <w:r w:rsidRPr="002D10EB">
        <w:t>se risque dehors</w:t>
      </w:r>
      <w:r w:rsidR="00EE0B82">
        <w:t xml:space="preserve">, </w:t>
      </w:r>
      <w:r w:rsidRPr="002D10EB">
        <w:t>parvient à la chaussée où sont les rails</w:t>
      </w:r>
      <w:r w:rsidR="00EE0B82">
        <w:t xml:space="preserve">. </w:t>
      </w:r>
      <w:r w:rsidRPr="002D10EB">
        <w:t>Il les suit à petits pas</w:t>
      </w:r>
      <w:r w:rsidR="00EE0B82">
        <w:t xml:space="preserve">. </w:t>
      </w:r>
      <w:r w:rsidRPr="002D10EB">
        <w:t>Arrivé près du bois</w:t>
      </w:r>
      <w:r w:rsidR="00EE0B82">
        <w:t xml:space="preserve">, </w:t>
      </w:r>
      <w:r w:rsidRPr="002D10EB">
        <w:t>comme il e</w:t>
      </w:r>
      <w:r w:rsidRPr="002D10EB">
        <w:t>n</w:t>
      </w:r>
      <w:r w:rsidRPr="002D10EB">
        <w:t>tend siffler le train</w:t>
      </w:r>
      <w:r w:rsidR="00EE0B82">
        <w:t xml:space="preserve">, </w:t>
      </w:r>
      <w:r w:rsidRPr="002D10EB">
        <w:t>il se gare derrière un arbre</w:t>
      </w:r>
      <w:r w:rsidR="00EE0B82">
        <w:t xml:space="preserve">, </w:t>
      </w:r>
      <w:r w:rsidRPr="002D10EB">
        <w:t>attend bien sage</w:t>
      </w:r>
      <w:r w:rsidR="00EE0B82">
        <w:t xml:space="preserve">, </w:t>
      </w:r>
      <w:r w:rsidRPr="002D10EB">
        <w:t>et</w:t>
      </w:r>
      <w:r w:rsidR="00EE0B82">
        <w:t xml:space="preserve">, </w:t>
      </w:r>
      <w:r w:rsidRPr="002D10EB">
        <w:t>quand la locomotive est près</w:t>
      </w:r>
      <w:r w:rsidR="00EE0B82">
        <w:t xml:space="preserve">, </w:t>
      </w:r>
      <w:r w:rsidRPr="002D10EB">
        <w:t>se jette</w:t>
      </w:r>
      <w:r w:rsidR="00EE0B82">
        <w:t>.</w:t>
      </w:r>
    </w:p>
    <w:p w14:paraId="16894E9E" w14:textId="77777777" w:rsidR="00EE0B82" w:rsidRDefault="000A7E25" w:rsidP="000A7E25">
      <w:proofErr w:type="spellStart"/>
      <w:r w:rsidRPr="002D10EB">
        <w:t>Benooi</w:t>
      </w:r>
      <w:proofErr w:type="spellEnd"/>
      <w:r w:rsidRPr="002D10EB">
        <w:t xml:space="preserve"> passait</w:t>
      </w:r>
      <w:r w:rsidR="00EE0B82">
        <w:t xml:space="preserve">. </w:t>
      </w:r>
      <w:r w:rsidRPr="002D10EB">
        <w:t>Il a vu l</w:t>
      </w:r>
      <w:r w:rsidR="00EE0B82">
        <w:t>’</w:t>
      </w:r>
      <w:r w:rsidRPr="002D10EB">
        <w:t>accident</w:t>
      </w:r>
      <w:r w:rsidR="00EE0B82">
        <w:t xml:space="preserve">. </w:t>
      </w:r>
      <w:r w:rsidRPr="002D10EB">
        <w:t>Il m</w:t>
      </w:r>
      <w:r w:rsidR="00EE0B82">
        <w:t>’</w:t>
      </w:r>
      <w:r w:rsidRPr="002D10EB">
        <w:t>arrive tout ému</w:t>
      </w:r>
      <w:r w:rsidR="00EE0B82">
        <w:t>.</w:t>
      </w:r>
    </w:p>
    <w:p w14:paraId="2C99C8B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Son épaule allait</w:t>
      </w:r>
      <w:r>
        <w:t xml:space="preserve">, </w:t>
      </w:r>
      <w:r w:rsidR="000A7E25" w:rsidRPr="002D10EB">
        <w:t xml:space="preserve">raconte </w:t>
      </w:r>
      <w:proofErr w:type="spellStart"/>
      <w:r w:rsidR="000A7E25" w:rsidRPr="002D10EB">
        <w:t>Benooi</w:t>
      </w:r>
      <w:proofErr w:type="spellEnd"/>
      <w:r>
        <w:t xml:space="preserve">. </w:t>
      </w:r>
      <w:r w:rsidR="000A7E25" w:rsidRPr="002D10EB">
        <w:t>Il est sorti de derrière son arbre</w:t>
      </w:r>
      <w:r>
        <w:t xml:space="preserve"> ; </w:t>
      </w:r>
      <w:r w:rsidR="000A7E25" w:rsidRPr="002D10EB">
        <w:t>de la main</w:t>
      </w:r>
      <w:r>
        <w:t xml:space="preserve">, </w:t>
      </w:r>
      <w:r w:rsidR="000A7E25" w:rsidRPr="002D10EB">
        <w:t>il a fait</w:t>
      </w:r>
      <w:r>
        <w:t> : « </w:t>
      </w:r>
      <w:r w:rsidR="000A7E25" w:rsidRPr="002D10EB">
        <w:t>au revoir</w:t>
      </w:r>
      <w:r>
        <w:t> »</w:t>
      </w:r>
      <w:r w:rsidR="000A7E25" w:rsidRPr="002D10EB">
        <w:t xml:space="preserve"> au machiniste</w:t>
      </w:r>
      <w:r>
        <w:t xml:space="preserve">, </w:t>
      </w:r>
      <w:r w:rsidR="000A7E25" w:rsidRPr="002D10EB">
        <w:t>puis rouf</w:t>
      </w:r>
      <w:r>
        <w:t xml:space="preserve">… </w:t>
      </w:r>
      <w:r w:rsidR="000A7E25" w:rsidRPr="002D10EB">
        <w:t>Trois wagons sont passés</w:t>
      </w:r>
      <w:r>
        <w:t>.</w:t>
      </w:r>
    </w:p>
    <w:p w14:paraId="22B5A245" w14:textId="77777777" w:rsidR="00EE0B82" w:rsidRDefault="000A7E25" w:rsidP="000A7E25">
      <w:r w:rsidRPr="002D10EB">
        <w:t>C</w:t>
      </w:r>
      <w:r w:rsidR="00EE0B82">
        <w:t>’</w:t>
      </w:r>
      <w:r w:rsidRPr="002D10EB">
        <w:t>est à quelques pas d</w:t>
      </w:r>
      <w:r w:rsidR="00EE0B82">
        <w:t>’</w:t>
      </w:r>
      <w:r w:rsidRPr="002D10EB">
        <w:t>ici</w:t>
      </w:r>
      <w:r w:rsidR="00EE0B82">
        <w:t xml:space="preserve">. </w:t>
      </w:r>
      <w:r w:rsidRPr="002D10EB">
        <w:t>Le train est toujours là</w:t>
      </w:r>
      <w:r w:rsidR="00EE0B82">
        <w:t xml:space="preserve">. </w:t>
      </w:r>
      <w:r w:rsidRPr="002D10EB">
        <w:t>Deux hommes travaillent à rassembler les morceaux</w:t>
      </w:r>
      <w:r w:rsidR="00EE0B82">
        <w:t xml:space="preserve">, </w:t>
      </w:r>
      <w:r w:rsidRPr="002D10EB">
        <w:t>d</w:t>
      </w:r>
      <w:r w:rsidR="00EE0B82">
        <w:t>’</w:t>
      </w:r>
      <w:r w:rsidRPr="002D10EB">
        <w:t>entre les roues</w:t>
      </w:r>
      <w:r w:rsidR="00EE0B82">
        <w:t xml:space="preserve">. </w:t>
      </w:r>
      <w:r w:rsidRPr="002D10EB">
        <w:t>En ville</w:t>
      </w:r>
      <w:r w:rsidR="00EE0B82">
        <w:t xml:space="preserve">, </w:t>
      </w:r>
      <w:r w:rsidRPr="002D10EB">
        <w:t>on courrait voir</w:t>
      </w:r>
      <w:r w:rsidR="00EE0B82">
        <w:t>.</w:t>
      </w:r>
    </w:p>
    <w:p w14:paraId="2D1EF4BA" w14:textId="77777777" w:rsidR="00EE0B82" w:rsidRDefault="000A7E25" w:rsidP="000A7E25">
      <w:proofErr w:type="spellStart"/>
      <w:r w:rsidRPr="002D10EB">
        <w:t>Benooi</w:t>
      </w:r>
      <w:proofErr w:type="spellEnd"/>
      <w:r w:rsidRPr="002D10EB">
        <w:t xml:space="preserve"> a joint les mains</w:t>
      </w:r>
      <w:r w:rsidR="00EE0B82">
        <w:t> :</w:t>
      </w:r>
    </w:p>
    <w:p w14:paraId="179F5E3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 xml:space="preserve">Un </w:t>
      </w:r>
      <w:r w:rsidR="000A7E25" w:rsidRPr="009605DB">
        <w:rPr>
          <w:i/>
        </w:rPr>
        <w:t>A</w:t>
      </w:r>
      <w:r w:rsidR="000A7E25" w:rsidRPr="002D10EB">
        <w:rPr>
          <w:i/>
          <w:iCs/>
        </w:rPr>
        <w:t>ve</w:t>
      </w:r>
      <w:r w:rsidR="000A7E25" w:rsidRPr="002D10EB">
        <w:t xml:space="preserve"> lui fera du bien</w:t>
      </w:r>
      <w:r>
        <w:t>.</w:t>
      </w:r>
    </w:p>
    <w:p w14:paraId="57EEF565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Oui</w:t>
      </w:r>
      <w:r>
        <w:t xml:space="preserve">, </w:t>
      </w:r>
      <w:proofErr w:type="spellStart"/>
      <w:r w:rsidR="000A7E25" w:rsidRPr="002D10EB">
        <w:t>Benooi</w:t>
      </w:r>
      <w:proofErr w:type="spellEnd"/>
      <w:r>
        <w:t>.</w:t>
      </w:r>
    </w:p>
    <w:p w14:paraId="0548F61E" w14:textId="77777777" w:rsidR="00EE0B82" w:rsidRDefault="000A7E25" w:rsidP="000A7E25">
      <w:r w:rsidRPr="002D10EB">
        <w:t>J</w:t>
      </w:r>
      <w:r w:rsidR="00EE0B82">
        <w:t>’</w:t>
      </w:r>
      <w:r w:rsidRPr="002D10EB">
        <w:t>enlève mon béret</w:t>
      </w:r>
      <w:r w:rsidR="00EE0B82">
        <w:t>.</w:t>
      </w:r>
    </w:p>
    <w:p w14:paraId="5B1688E1" w14:textId="77777777" w:rsidR="000A7E25" w:rsidRPr="002D10EB" w:rsidRDefault="000A7E25" w:rsidP="000A7E25">
      <w:pPr>
        <w:pStyle w:val="ParagrapheVideNormal"/>
      </w:pPr>
    </w:p>
    <w:p w14:paraId="0A8E117C" w14:textId="77777777" w:rsidR="00EE0B82" w:rsidRDefault="000A7E25" w:rsidP="000A7E25">
      <w:pPr>
        <w:pStyle w:val="Sous-titre"/>
        <w:jc w:val="left"/>
      </w:pPr>
      <w:r w:rsidRPr="002D10EB">
        <w:t xml:space="preserve">FRÈRE </w:t>
      </w:r>
      <w:proofErr w:type="spellStart"/>
      <w:r w:rsidRPr="002D10EB">
        <w:t>MODESTUS</w:t>
      </w:r>
      <w:proofErr w:type="spellEnd"/>
      <w:r w:rsidR="00EE0B82">
        <w:t>.</w:t>
      </w:r>
    </w:p>
    <w:p w14:paraId="772446D5" w14:textId="77777777" w:rsidR="006C5BD7" w:rsidRPr="006C5BD7" w:rsidRDefault="006C5BD7" w:rsidP="006C5BD7">
      <w:pPr>
        <w:pStyle w:val="NormalSolidaire"/>
      </w:pPr>
    </w:p>
    <w:p w14:paraId="07416B30" w14:textId="77777777" w:rsidR="00EE0B82" w:rsidRDefault="000A7E25" w:rsidP="000A7E25">
      <w:r w:rsidRPr="002D10EB">
        <w:t>Il est vieux</w:t>
      </w:r>
      <w:r w:rsidR="00EE0B82">
        <w:t xml:space="preserve">, </w:t>
      </w:r>
      <w:r w:rsidRPr="002D10EB">
        <w:t>droit comme un jeune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 xml:space="preserve">est lui qui a mis ces belles couleurs sur le </w:t>
      </w:r>
      <w:r w:rsidRPr="002D10EB">
        <w:rPr>
          <w:i/>
          <w:iCs/>
        </w:rPr>
        <w:t>Chemin de Croix</w:t>
      </w:r>
      <w:r w:rsidRPr="002D10EB">
        <w:t xml:space="preserve"> dont les Pères sont si fiers</w:t>
      </w:r>
      <w:r w:rsidR="00EE0B82">
        <w:t xml:space="preserve">, </w:t>
      </w:r>
      <w:r w:rsidRPr="002D10EB">
        <w:t>dans leur chapelle</w:t>
      </w:r>
      <w:r w:rsidR="00EE0B82">
        <w:t>.</w:t>
      </w:r>
    </w:p>
    <w:p w14:paraId="73B9B932" w14:textId="77777777" w:rsidR="00EE0B82" w:rsidRDefault="000A7E25" w:rsidP="000A7E25">
      <w:r w:rsidRPr="002D10EB">
        <w:t>Mais dans quel tube a-t-il pris ce blanc d</w:t>
      </w:r>
      <w:r w:rsidR="00EE0B82">
        <w:t>’</w:t>
      </w:r>
      <w:r w:rsidRPr="002D10EB">
        <w:t>argent pour sa barbe</w:t>
      </w:r>
      <w:r w:rsidR="00EE0B82">
        <w:t xml:space="preserve">, </w:t>
      </w:r>
      <w:r w:rsidRPr="002D10EB">
        <w:t>ce rose pour ses joues et la lumière de ce bleu qui</w:t>
      </w:r>
      <w:r w:rsidR="00EE0B82">
        <w:t xml:space="preserve">, </w:t>
      </w:r>
      <w:r w:rsidRPr="002D10EB">
        <w:t>dans un autre œil</w:t>
      </w:r>
      <w:r w:rsidR="00EE0B82">
        <w:t xml:space="preserve">, </w:t>
      </w:r>
      <w:r w:rsidRPr="002D10EB">
        <w:t>serait du bleu qui ment</w:t>
      </w:r>
      <w:r w:rsidR="00EE0B82">
        <w:t> ?</w:t>
      </w:r>
    </w:p>
    <w:p w14:paraId="3702AC2D" w14:textId="77777777" w:rsidR="00EE0B82" w:rsidRDefault="000A7E25" w:rsidP="000A7E25">
      <w:r w:rsidRPr="002D10EB">
        <w:t>On lui a vidé un coin</w:t>
      </w:r>
      <w:r w:rsidR="00EE0B82">
        <w:t xml:space="preserve">, </w:t>
      </w:r>
      <w:r w:rsidRPr="002D10EB">
        <w:t>dans la grange</w:t>
      </w:r>
      <w:r w:rsidR="00EE0B82">
        <w:t xml:space="preserve">, </w:t>
      </w:r>
      <w:r w:rsidRPr="002D10EB">
        <w:t>pour qu</w:t>
      </w:r>
      <w:r w:rsidR="00EE0B82">
        <w:t>’</w:t>
      </w:r>
      <w:r w:rsidRPr="002D10EB">
        <w:t>il en fasse un atelier</w:t>
      </w:r>
      <w:r w:rsidR="00EE0B82">
        <w:t xml:space="preserve">. </w:t>
      </w:r>
      <w:r w:rsidRPr="002D10EB">
        <w:t>Il a déjà peint un Christ au sortir du tombeau</w:t>
      </w:r>
      <w:r w:rsidR="00EE0B82">
        <w:t xml:space="preserve">. </w:t>
      </w:r>
      <w:r w:rsidRPr="002D10EB">
        <w:t>Maint</w:t>
      </w:r>
      <w:r w:rsidRPr="002D10EB">
        <w:t>e</w:t>
      </w:r>
      <w:r w:rsidRPr="002D10EB">
        <w:t>nant</w:t>
      </w:r>
      <w:r w:rsidR="00EE0B82">
        <w:t xml:space="preserve">, </w:t>
      </w:r>
      <w:r w:rsidRPr="002D10EB">
        <w:t>il travaille au portrait de la Vierge</w:t>
      </w:r>
      <w:r w:rsidR="00EE0B82">
        <w:t xml:space="preserve">. </w:t>
      </w:r>
      <w:r w:rsidRPr="002D10EB">
        <w:t>Il ferme les yeux pour la voir</w:t>
      </w:r>
      <w:r w:rsidR="00EE0B82">
        <w:t xml:space="preserve">. </w:t>
      </w:r>
      <w:r w:rsidRPr="002D10EB">
        <w:t>Elle porte une rose sur chaque pied</w:t>
      </w:r>
      <w:r w:rsidR="00EE0B82">
        <w:t xml:space="preserve"> ; </w:t>
      </w:r>
      <w:r w:rsidRPr="002D10EB">
        <w:t>elle joint les mains</w:t>
      </w:r>
      <w:r w:rsidR="00EE0B82">
        <w:t xml:space="preserve"> ; </w:t>
      </w:r>
      <w:r w:rsidRPr="002D10EB">
        <w:t>elle regarde le ciel</w:t>
      </w:r>
      <w:r w:rsidR="00EE0B82">
        <w:t xml:space="preserve">, </w:t>
      </w:r>
      <w:r w:rsidRPr="002D10EB">
        <w:t>un peu comme le père Économe quand il se plaint</w:t>
      </w:r>
      <w:r w:rsidR="00EE0B82">
        <w:t> : « </w:t>
      </w:r>
      <w:r w:rsidRPr="002D10EB">
        <w:t>Ne me parlez pas de ces voyages</w:t>
      </w:r>
      <w:r w:rsidR="00EE0B82">
        <w:t> ».</w:t>
      </w:r>
    </w:p>
    <w:p w14:paraId="7C93FB4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faites</w:t>
      </w:r>
      <w:r>
        <w:t xml:space="preserve">, </w:t>
      </w:r>
      <w:r w:rsidR="000A7E25" w:rsidRPr="002D10EB">
        <w:t>ai-je dit</w:t>
      </w:r>
      <w:r>
        <w:t xml:space="preserve">, </w:t>
      </w:r>
      <w:r w:rsidR="000A7E25" w:rsidRPr="002D10EB">
        <w:t>mon Frère</w:t>
      </w:r>
      <w:r>
        <w:t xml:space="preserve">, </w:t>
      </w:r>
      <w:r w:rsidR="000A7E25" w:rsidRPr="002D10EB">
        <w:t>de l</w:t>
      </w:r>
      <w:r>
        <w:t>’</w:t>
      </w:r>
      <w:r w:rsidR="000A7E25" w:rsidRPr="002D10EB">
        <w:t>Art</w:t>
      </w:r>
      <w:r>
        <w:t>.</w:t>
      </w:r>
    </w:p>
    <w:p w14:paraId="541CF20B" w14:textId="77777777" w:rsidR="00EE0B82" w:rsidRDefault="000A7E25" w:rsidP="000A7E25">
      <w:r w:rsidRPr="002D10EB">
        <w:t>J</w:t>
      </w:r>
      <w:r w:rsidR="00EE0B82">
        <w:t>’</w:t>
      </w:r>
      <w:r w:rsidRPr="002D10EB">
        <w:t>aspire le mot</w:t>
      </w:r>
      <w:r w:rsidR="00EE0B82">
        <w:t xml:space="preserve">, </w:t>
      </w:r>
      <w:r w:rsidRPr="002D10EB">
        <w:t>pour qu</w:t>
      </w:r>
      <w:r w:rsidR="00EE0B82">
        <w:t>’</w:t>
      </w:r>
      <w:r w:rsidRPr="002D10EB">
        <w:t>on sente le grand</w:t>
      </w:r>
      <w:r w:rsidR="00EE0B82">
        <w:t xml:space="preserve"> </w:t>
      </w:r>
      <w:r w:rsidRPr="002D10EB">
        <w:t>A</w:t>
      </w:r>
      <w:r w:rsidR="00EE0B82">
        <w:t>.</w:t>
      </w:r>
    </w:p>
    <w:p w14:paraId="757E830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 l</w:t>
      </w:r>
      <w:r>
        <w:t>’</w:t>
      </w:r>
      <w:r w:rsidR="000A7E25" w:rsidRPr="002D10EB">
        <w:t>art</w:t>
      </w:r>
      <w:r>
        <w:t xml:space="preserve">, </w:t>
      </w:r>
      <w:r w:rsidR="000A7E25" w:rsidRPr="002D10EB">
        <w:t>souffle le Frère</w:t>
      </w:r>
      <w:r>
        <w:t xml:space="preserve">, </w:t>
      </w:r>
      <w:r w:rsidR="000A7E25" w:rsidRPr="002D10EB">
        <w:t>je ne sais pas</w:t>
      </w:r>
      <w:r>
        <w:t xml:space="preserve">… </w:t>
      </w:r>
      <w:r w:rsidR="000A7E25" w:rsidRPr="002D10EB">
        <w:t>je peins la Vierge</w:t>
      </w:r>
      <w:r>
        <w:t>.</w:t>
      </w:r>
    </w:p>
    <w:p w14:paraId="1174DCF7" w14:textId="77777777" w:rsidR="00EE0B82" w:rsidRDefault="000A7E25" w:rsidP="000A7E25">
      <w:r w:rsidRPr="002D10EB">
        <w:t>Et son pinceau glisse</w:t>
      </w:r>
      <w:r w:rsidR="00EE0B82">
        <w:t xml:space="preserve">, </w:t>
      </w:r>
      <w:r w:rsidRPr="002D10EB">
        <w:t>à petites touches</w:t>
      </w:r>
      <w:r w:rsidR="00EE0B82">
        <w:t> :</w:t>
      </w:r>
    </w:p>
    <w:p w14:paraId="4B4D9F4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vous</w:t>
      </w:r>
      <w:r>
        <w:t xml:space="preserve">… </w:t>
      </w:r>
      <w:r w:rsidR="000A7E25" w:rsidRPr="002D10EB">
        <w:t>salue</w:t>
      </w:r>
      <w:r>
        <w:t xml:space="preserve">… </w:t>
      </w:r>
      <w:r w:rsidR="000A7E25" w:rsidRPr="002D10EB">
        <w:t>Marie</w:t>
      </w:r>
      <w:r>
        <w:t>…</w:t>
      </w:r>
    </w:p>
    <w:p w14:paraId="7BE580A6" w14:textId="77777777" w:rsidR="000A7E25" w:rsidRPr="002D10EB" w:rsidRDefault="000A7E25" w:rsidP="000A7E25">
      <w:pPr>
        <w:pStyle w:val="ParagrapheVideNormal"/>
      </w:pPr>
    </w:p>
    <w:p w14:paraId="2E85502D" w14:textId="77777777" w:rsidR="00EE0B82" w:rsidRDefault="000A7E25" w:rsidP="000A7E25">
      <w:r w:rsidRPr="002D10EB">
        <w:t>La vieille Pélagie a pris froid et va peut-être mourir</w:t>
      </w:r>
      <w:r w:rsidR="00EE0B82">
        <w:t>.</w:t>
      </w:r>
    </w:p>
    <w:p w14:paraId="4B61892A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Je connais un bon remède</w:t>
      </w:r>
      <w:r>
        <w:t xml:space="preserve">, </w:t>
      </w:r>
      <w:r w:rsidR="000A7E25" w:rsidRPr="002D10EB">
        <w:t>dit Frère Mathieu</w:t>
      </w:r>
      <w:r>
        <w:t>.</w:t>
      </w:r>
    </w:p>
    <w:p w14:paraId="77D800A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Frère</w:t>
      </w:r>
      <w:r>
        <w:t xml:space="preserve"> ? </w:t>
      </w:r>
      <w:r w:rsidR="000A7E25" w:rsidRPr="002D10EB">
        <w:t>Lequel</w:t>
      </w:r>
      <w:r>
        <w:t> ?</w:t>
      </w:r>
    </w:p>
    <w:p w14:paraId="349DCBD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une espèce d</w:t>
      </w:r>
      <w:r>
        <w:t>’</w:t>
      </w:r>
      <w:r w:rsidR="000A7E25" w:rsidRPr="002D10EB">
        <w:t>eau jaune</w:t>
      </w:r>
      <w:r>
        <w:t xml:space="preserve">, </w:t>
      </w:r>
      <w:r w:rsidR="000A7E25" w:rsidRPr="002D10EB">
        <w:t>explique le Frère</w:t>
      </w:r>
      <w:r>
        <w:t xml:space="preserve">. </w:t>
      </w:r>
      <w:r w:rsidR="000A7E25" w:rsidRPr="002D10EB">
        <w:t>Cela mousse quand on le verse</w:t>
      </w:r>
      <w:r>
        <w:t xml:space="preserve">. </w:t>
      </w:r>
      <w:r w:rsidR="000A7E25" w:rsidRPr="002D10EB">
        <w:t>On en prend une tasse</w:t>
      </w:r>
      <w:r>
        <w:t xml:space="preserve">, </w:t>
      </w:r>
      <w:r w:rsidR="000A7E25" w:rsidRPr="002D10EB">
        <w:t>le matin</w:t>
      </w:r>
      <w:r>
        <w:t xml:space="preserve">. </w:t>
      </w:r>
      <w:r w:rsidR="000A7E25" w:rsidRPr="002D10EB">
        <w:t>On laisse piquer sur la langue</w:t>
      </w:r>
      <w:r>
        <w:t xml:space="preserve">, </w:t>
      </w:r>
      <w:r w:rsidR="000A7E25" w:rsidRPr="002D10EB">
        <w:t>on avale</w:t>
      </w:r>
      <w:r>
        <w:t xml:space="preserve">. </w:t>
      </w:r>
      <w:proofErr w:type="gramStart"/>
      <w:r w:rsidR="000A7E25" w:rsidRPr="002D10EB">
        <w:t>Après</w:t>
      </w:r>
      <w:proofErr w:type="gramEnd"/>
      <w:r>
        <w:t xml:space="preserve">, </w:t>
      </w:r>
      <w:r w:rsidR="000A7E25" w:rsidRPr="002D10EB">
        <w:t>on fait un renvoi et l</w:t>
      </w:r>
      <w:r>
        <w:t>’</w:t>
      </w:r>
      <w:r w:rsidR="000A7E25" w:rsidRPr="002D10EB">
        <w:t>on est guéri</w:t>
      </w:r>
      <w:r>
        <w:t>.</w:t>
      </w:r>
    </w:p>
    <w:p w14:paraId="24A150A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 vite que cela</w:t>
      </w:r>
      <w:r>
        <w:t xml:space="preserve">, </w:t>
      </w:r>
      <w:r w:rsidR="000A7E25" w:rsidRPr="002D10EB">
        <w:t>Frère</w:t>
      </w:r>
      <w:r>
        <w:t> ?</w:t>
      </w:r>
    </w:p>
    <w:p w14:paraId="5BA082F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 je le dis</w:t>
      </w:r>
      <w:r>
        <w:t xml:space="preserve">… </w:t>
      </w:r>
      <w:r w:rsidR="000A7E25" w:rsidRPr="002D10EB">
        <w:t>J</w:t>
      </w:r>
      <w:r>
        <w:t>’</w:t>
      </w:r>
      <w:r w:rsidR="000A7E25" w:rsidRPr="002D10EB">
        <w:t>en ai pris une fois</w:t>
      </w:r>
      <w:r>
        <w:t xml:space="preserve">. </w:t>
      </w:r>
      <w:r w:rsidR="000A7E25" w:rsidRPr="002D10EB">
        <w:t>Cela s</w:t>
      </w:r>
      <w:r>
        <w:t>’</w:t>
      </w:r>
      <w:r w:rsidR="000A7E25" w:rsidRPr="002D10EB">
        <w:t>appelle</w:t>
      </w:r>
      <w:r>
        <w:t xml:space="preserve"> ?… </w:t>
      </w:r>
      <w:r w:rsidR="000A7E25" w:rsidRPr="002D10EB">
        <w:t>C</w:t>
      </w:r>
      <w:r>
        <w:t>’</w:t>
      </w:r>
      <w:r w:rsidR="000A7E25" w:rsidRPr="002D10EB">
        <w:t>était sur la bouteille</w:t>
      </w:r>
      <w:r>
        <w:t xml:space="preserve"> : </w:t>
      </w:r>
      <w:r w:rsidR="000A7E25" w:rsidRPr="002D10EB">
        <w:t>du</w:t>
      </w:r>
      <w:r>
        <w:t xml:space="preserve">… </w:t>
      </w:r>
      <w:r w:rsidR="000A7E25" w:rsidRPr="002D10EB">
        <w:t xml:space="preserve">du </w:t>
      </w:r>
      <w:proofErr w:type="spellStart"/>
      <w:r w:rsidR="000A7E25" w:rsidRPr="002D10EB">
        <w:t>lamp</w:t>
      </w:r>
      <w:proofErr w:type="spellEnd"/>
      <w:r>
        <w:t xml:space="preserve"> ?… </w:t>
      </w:r>
      <w:r w:rsidR="000A7E25" w:rsidRPr="002D10EB">
        <w:t>du camp</w:t>
      </w:r>
      <w:r>
        <w:t> ?…</w:t>
      </w:r>
    </w:p>
    <w:p w14:paraId="37CE201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Du champagne</w:t>
      </w:r>
      <w:r>
        <w:t xml:space="preserve">, </w:t>
      </w:r>
      <w:r w:rsidR="000A7E25" w:rsidRPr="002D10EB">
        <w:t>Frère</w:t>
      </w:r>
      <w:r>
        <w:t> ?</w:t>
      </w:r>
    </w:p>
    <w:p w14:paraId="79B1053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Peut-être bien</w:t>
      </w:r>
      <w:r>
        <w:t>.</w:t>
      </w:r>
    </w:p>
    <w:p w14:paraId="1720FA8D" w14:textId="77777777" w:rsidR="00EE0B82" w:rsidRDefault="000A7E25" w:rsidP="000A7E25">
      <w:r w:rsidRPr="002D10EB">
        <w:t>Il faut savoir qu</w:t>
      </w:r>
      <w:r w:rsidR="00EE0B82">
        <w:t>’</w:t>
      </w:r>
      <w:r w:rsidRPr="002D10EB">
        <w:t>entré au couvent</w:t>
      </w:r>
      <w:r w:rsidR="00EE0B82">
        <w:t xml:space="preserve">, </w:t>
      </w:r>
      <w:r w:rsidRPr="002D10EB">
        <w:t>à six ans</w:t>
      </w:r>
      <w:r w:rsidR="00EE0B82">
        <w:t xml:space="preserve">, </w:t>
      </w:r>
      <w:r w:rsidRPr="002D10EB">
        <w:t>comme orph</w:t>
      </w:r>
      <w:r w:rsidRPr="002D10EB">
        <w:t>e</w:t>
      </w:r>
      <w:r w:rsidRPr="002D10EB">
        <w:t>lin</w:t>
      </w:r>
      <w:r w:rsidR="00EE0B82">
        <w:t xml:space="preserve">, </w:t>
      </w:r>
      <w:r w:rsidRPr="002D10EB">
        <w:t>Frère Mathieu n</w:t>
      </w:r>
      <w:r w:rsidR="00EE0B82">
        <w:t>’</w:t>
      </w:r>
      <w:r w:rsidRPr="002D10EB">
        <w:t>en est plus sorti</w:t>
      </w:r>
      <w:r w:rsidR="00EE0B82">
        <w:t>.</w:t>
      </w:r>
    </w:p>
    <w:p w14:paraId="6738AD4A" w14:textId="77777777" w:rsidR="000A7E25" w:rsidRPr="002D10EB" w:rsidRDefault="000A7E25" w:rsidP="000A7E25">
      <w:pPr>
        <w:pStyle w:val="ParagrapheVideNormal"/>
      </w:pPr>
    </w:p>
    <w:p w14:paraId="045CE753" w14:textId="77777777" w:rsidR="00EE0B82" w:rsidRDefault="000A7E25" w:rsidP="000A7E25">
      <w:r w:rsidRPr="002D10EB">
        <w:t>Un jour</w:t>
      </w:r>
      <w:r w:rsidR="00EE0B82">
        <w:t xml:space="preserve">, </w:t>
      </w:r>
      <w:r w:rsidRPr="002D10EB">
        <w:t>Frère Louis a vu voler un aéroplane et cela ne l</w:t>
      </w:r>
      <w:r w:rsidR="00EE0B82">
        <w:t>’</w:t>
      </w:r>
      <w:r w:rsidRPr="002D10EB">
        <w:t>a pas surpris plus que d</w:t>
      </w:r>
      <w:r w:rsidR="00EE0B82">
        <w:t>’</w:t>
      </w:r>
      <w:r w:rsidRPr="002D10EB">
        <w:t>un oiseau</w:t>
      </w:r>
      <w:r w:rsidR="00EE0B82">
        <w:t xml:space="preserve">, </w:t>
      </w:r>
      <w:r w:rsidRPr="002D10EB">
        <w:t>puisque cette machine avait des ailes</w:t>
      </w:r>
      <w:r w:rsidR="00EE0B82">
        <w:t xml:space="preserve">. </w:t>
      </w:r>
      <w:r w:rsidRPr="002D10EB">
        <w:t>Il sait aussi qu</w:t>
      </w:r>
      <w:r w:rsidR="00EE0B82">
        <w:t>’</w:t>
      </w:r>
      <w:r w:rsidRPr="002D10EB">
        <w:t>il y a des trains</w:t>
      </w:r>
      <w:r w:rsidR="00EE0B82">
        <w:t xml:space="preserve">. </w:t>
      </w:r>
      <w:r w:rsidRPr="002D10EB">
        <w:t>Cela marche à la vapeur</w:t>
      </w:r>
      <w:r w:rsidR="00EE0B82">
        <w:t xml:space="preserve">, </w:t>
      </w:r>
      <w:r w:rsidRPr="002D10EB">
        <w:t>sur des rails</w:t>
      </w:r>
      <w:r w:rsidR="00EE0B82">
        <w:t xml:space="preserve">. </w:t>
      </w:r>
      <w:r w:rsidRPr="002D10EB">
        <w:t>Mais qu</w:t>
      </w:r>
      <w:r w:rsidR="00EE0B82">
        <w:t>’</w:t>
      </w:r>
      <w:r w:rsidRPr="002D10EB">
        <w:t>il y ait des voitures qui roulent par terre</w:t>
      </w:r>
      <w:r w:rsidR="00EE0B82">
        <w:t xml:space="preserve">, </w:t>
      </w:r>
      <w:r w:rsidRPr="002D10EB">
        <w:t>toutes seules</w:t>
      </w:r>
      <w:r w:rsidR="00EE0B82">
        <w:t xml:space="preserve">, </w:t>
      </w:r>
      <w:r w:rsidRPr="002D10EB">
        <w:t>sans cheval et sans rail</w:t>
      </w:r>
      <w:r w:rsidR="00EE0B82">
        <w:t> :</w:t>
      </w:r>
    </w:p>
    <w:p w14:paraId="7B22FCC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Farceur</w:t>
      </w:r>
      <w:r>
        <w:t xml:space="preserve">, </w:t>
      </w:r>
      <w:r w:rsidR="000A7E25" w:rsidRPr="002D10EB">
        <w:t>dit le Frère</w:t>
      </w:r>
      <w:r>
        <w:t>.</w:t>
      </w:r>
    </w:p>
    <w:p w14:paraId="0848E6F2" w14:textId="77777777" w:rsidR="000A7E25" w:rsidRPr="002D10EB" w:rsidRDefault="000A7E25" w:rsidP="000A7E25">
      <w:pPr>
        <w:pStyle w:val="ParagrapheVideNormal"/>
      </w:pPr>
    </w:p>
    <w:p w14:paraId="6FD0744E" w14:textId="77777777" w:rsidR="00EE0B82" w:rsidRDefault="000A7E25" w:rsidP="000A7E25">
      <w:pPr>
        <w:pStyle w:val="Sous-titre"/>
        <w:jc w:val="left"/>
      </w:pPr>
      <w:r w:rsidRPr="002D10EB">
        <w:lastRenderedPageBreak/>
        <w:t>NOVICE</w:t>
      </w:r>
      <w:r w:rsidR="00EE0B82">
        <w:t>.</w:t>
      </w:r>
    </w:p>
    <w:p w14:paraId="34B863CF" w14:textId="77777777" w:rsidR="006C5BD7" w:rsidRPr="006C5BD7" w:rsidRDefault="006C5BD7" w:rsidP="006C5BD7">
      <w:pPr>
        <w:pStyle w:val="NormalSolidaire"/>
      </w:pPr>
    </w:p>
    <w:p w14:paraId="2B0ABC7D" w14:textId="77777777" w:rsidR="00EE0B82" w:rsidRDefault="000A7E25" w:rsidP="000A7E25">
      <w:r w:rsidRPr="002D10EB">
        <w:t>Quelquefois</w:t>
      </w:r>
      <w:r w:rsidR="00EE0B82">
        <w:t xml:space="preserve">, </w:t>
      </w:r>
      <w:r w:rsidRPr="002D10EB">
        <w:t>il arrive un nouveau jeune gars venu des champs</w:t>
      </w:r>
      <w:r w:rsidR="00EE0B82">
        <w:t xml:space="preserve">, </w:t>
      </w:r>
      <w:r w:rsidRPr="002D10EB">
        <w:t>de bonnes joues rouges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œil franc</w:t>
      </w:r>
      <w:r w:rsidR="00EE0B82">
        <w:t xml:space="preserve">, </w:t>
      </w:r>
      <w:r w:rsidRPr="002D10EB">
        <w:t>tout joyeux de devenir Trappiste</w:t>
      </w:r>
      <w:r w:rsidR="00EE0B82">
        <w:t>.</w:t>
      </w:r>
    </w:p>
    <w:p w14:paraId="55EDCD78" w14:textId="77777777" w:rsidR="00EE0B82" w:rsidRDefault="000A7E25" w:rsidP="000A7E25">
      <w:r w:rsidRPr="002D10EB">
        <w:t>On peut le voir à la chapelle</w:t>
      </w:r>
      <w:r w:rsidR="00EE0B82">
        <w:t xml:space="preserve">, </w:t>
      </w:r>
      <w:r w:rsidRPr="002D10EB">
        <w:t>où les Frères lui ont fait une place dans leurs stalles</w:t>
      </w:r>
      <w:r w:rsidR="00EE0B82">
        <w:t>.</w:t>
      </w:r>
    </w:p>
    <w:p w14:paraId="1EF04811" w14:textId="77777777" w:rsidR="00EE0B82" w:rsidRDefault="000A7E25" w:rsidP="000A7E25">
      <w:r w:rsidRPr="002D10EB">
        <w:t>Seul vivant parmi ces morts</w:t>
      </w:r>
      <w:r w:rsidR="00EE0B82">
        <w:t xml:space="preserve">, </w:t>
      </w:r>
      <w:r w:rsidRPr="002D10EB">
        <w:t>il a gardé la petite veste et le col de toile qu</w:t>
      </w:r>
      <w:r w:rsidR="00EE0B82">
        <w:t>’</w:t>
      </w:r>
      <w:r w:rsidRPr="002D10EB">
        <w:t>il avait en entrant</w:t>
      </w:r>
      <w:r w:rsidR="00EE0B82">
        <w:t xml:space="preserve">. </w:t>
      </w:r>
      <w:r w:rsidRPr="002D10EB">
        <w:t>Ses regards filent droit devant lui et il se campe bien ferme</w:t>
      </w:r>
      <w:r w:rsidR="00EE0B82">
        <w:t xml:space="preserve">, </w:t>
      </w:r>
      <w:r w:rsidRPr="002D10EB">
        <w:t>bras croisés</w:t>
      </w:r>
      <w:r w:rsidR="00EE0B82">
        <w:t xml:space="preserve">, </w:t>
      </w:r>
      <w:r w:rsidRPr="002D10EB">
        <w:t>comme il se tenait dans son église</w:t>
      </w:r>
      <w:r w:rsidR="00EE0B82">
        <w:t xml:space="preserve">, </w:t>
      </w:r>
      <w:r w:rsidRPr="002D10EB">
        <w:t>au village</w:t>
      </w:r>
      <w:r w:rsidR="00EE0B82">
        <w:t>.</w:t>
      </w:r>
    </w:p>
    <w:p w14:paraId="030974FE" w14:textId="77777777" w:rsidR="00EE0B82" w:rsidRDefault="000A7E25" w:rsidP="000A7E25">
      <w:r w:rsidRPr="002D10EB">
        <w:t>Un peu gauche</w:t>
      </w:r>
      <w:r w:rsidR="00EE0B82">
        <w:t xml:space="preserve">, </w:t>
      </w:r>
      <w:r w:rsidRPr="002D10EB">
        <w:t>il tâche d</w:t>
      </w:r>
      <w:r w:rsidR="00EE0B82">
        <w:t>’</w:t>
      </w:r>
      <w:r w:rsidRPr="002D10EB">
        <w:t>imiter les gestes de ses compagnons et</w:t>
      </w:r>
      <w:r w:rsidR="00EE0B82">
        <w:t xml:space="preserve">, </w:t>
      </w:r>
      <w:r w:rsidRPr="002D10EB">
        <w:t>à leur exemple</w:t>
      </w:r>
      <w:r w:rsidR="00EE0B82">
        <w:t xml:space="preserve">, </w:t>
      </w:r>
      <w:r w:rsidRPr="002D10EB">
        <w:t>se prosterne</w:t>
      </w:r>
      <w:r w:rsidR="00EE0B82">
        <w:t xml:space="preserve">, </w:t>
      </w:r>
      <w:r w:rsidRPr="002D10EB">
        <w:t>se relève</w:t>
      </w:r>
      <w:r w:rsidR="00EE0B82">
        <w:t xml:space="preserve">, </w:t>
      </w:r>
      <w:r w:rsidRPr="002D10EB">
        <w:t>joint les mains ou se signe</w:t>
      </w:r>
      <w:r w:rsidR="00EE0B82">
        <w:t xml:space="preserve">. </w:t>
      </w:r>
      <w:r w:rsidRPr="002D10EB">
        <w:t>Mais il le fait très vite</w:t>
      </w:r>
      <w:r w:rsidR="00EE0B82">
        <w:t xml:space="preserve">, </w:t>
      </w:r>
      <w:r w:rsidRPr="002D10EB">
        <w:t>parce que son corps est jeune</w:t>
      </w:r>
      <w:r w:rsidR="00EE0B82">
        <w:t xml:space="preserve">, </w:t>
      </w:r>
      <w:r w:rsidRPr="002D10EB">
        <w:t>et</w:t>
      </w:r>
      <w:r w:rsidR="00EE0B82">
        <w:t xml:space="preserve">, </w:t>
      </w:r>
      <w:r w:rsidRPr="002D10EB">
        <w:t>quelquefois</w:t>
      </w:r>
      <w:r w:rsidR="00EE0B82">
        <w:t xml:space="preserve">, </w:t>
      </w:r>
      <w:r w:rsidRPr="002D10EB">
        <w:t>il se trompe</w:t>
      </w:r>
      <w:r w:rsidR="00EE0B82">
        <w:t xml:space="preserve">. </w:t>
      </w:r>
      <w:r w:rsidRPr="002D10EB">
        <w:t>Le Frère qui le dirige lui lance</w:t>
      </w:r>
      <w:r w:rsidR="00EE0B82">
        <w:t xml:space="preserve">, </w:t>
      </w:r>
      <w:r w:rsidRPr="002D10EB">
        <w:t>alors</w:t>
      </w:r>
      <w:r w:rsidR="00EE0B82">
        <w:t xml:space="preserve">, </w:t>
      </w:r>
      <w:r w:rsidRPr="002D10EB">
        <w:t>un regard dur</w:t>
      </w:r>
      <w:r w:rsidR="00EE0B82">
        <w:t>.</w:t>
      </w:r>
    </w:p>
    <w:p w14:paraId="1CD9EC53" w14:textId="77777777" w:rsidR="00EE0B82" w:rsidRDefault="000A7E25" w:rsidP="000A7E25">
      <w:r w:rsidRPr="002D10EB">
        <w:t>La semaine suivante</w:t>
      </w:r>
      <w:r w:rsidR="00EE0B82">
        <w:t xml:space="preserve">, </w:t>
      </w:r>
      <w:r w:rsidRPr="002D10EB">
        <w:t>il est toujours bien droit</w:t>
      </w:r>
      <w:r w:rsidR="00EE0B82">
        <w:t xml:space="preserve"> : </w:t>
      </w:r>
      <w:r w:rsidRPr="002D10EB">
        <w:t>mais on d</w:t>
      </w:r>
      <w:r w:rsidRPr="002D10EB">
        <w:t>i</w:t>
      </w:r>
      <w:r w:rsidRPr="002D10EB">
        <w:t>rait qu</w:t>
      </w:r>
      <w:r w:rsidR="00EE0B82">
        <w:t>’</w:t>
      </w:r>
      <w:r w:rsidRPr="002D10EB">
        <w:t>on lui a cassé quelque chose dans la nuque</w:t>
      </w:r>
      <w:r w:rsidR="00EE0B82">
        <w:t xml:space="preserve"> : </w:t>
      </w:r>
      <w:r w:rsidRPr="002D10EB">
        <w:t>sa tête pend</w:t>
      </w:r>
      <w:r w:rsidR="00EE0B82">
        <w:t xml:space="preserve">. </w:t>
      </w:r>
      <w:r w:rsidRPr="002D10EB">
        <w:t>Il ne regarde plus devant lui</w:t>
      </w:r>
      <w:r w:rsidR="00EE0B82">
        <w:t xml:space="preserve"> : </w:t>
      </w:r>
      <w:r w:rsidRPr="002D10EB">
        <w:t>il ferme les yeux</w:t>
      </w:r>
      <w:r w:rsidR="00EE0B82">
        <w:t xml:space="preserve">, </w:t>
      </w:r>
      <w:r w:rsidRPr="002D10EB">
        <w:t>et s</w:t>
      </w:r>
      <w:r w:rsidR="00EE0B82">
        <w:t>’</w:t>
      </w:r>
      <w:r w:rsidRPr="002D10EB">
        <w:t>il lève encore les paupières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pour les rabattre tout de suite</w:t>
      </w:r>
      <w:r w:rsidR="00EE0B82">
        <w:t xml:space="preserve">. </w:t>
      </w:r>
      <w:r w:rsidRPr="002D10EB">
        <w:t>Son instructeur le surveille moins</w:t>
      </w:r>
      <w:r w:rsidR="00EE0B82">
        <w:t>.</w:t>
      </w:r>
    </w:p>
    <w:p w14:paraId="6F4BDA88" w14:textId="77777777" w:rsidR="00EE0B82" w:rsidRDefault="000A7E25" w:rsidP="000A7E25">
      <w:r w:rsidRPr="002D10EB">
        <w:t>Huit jours après</w:t>
      </w:r>
      <w:r w:rsidR="00EE0B82">
        <w:t xml:space="preserve">, </w:t>
      </w:r>
      <w:r w:rsidRPr="002D10EB">
        <w:t>la tête pend davantage et entraîne un peu le haut du corps</w:t>
      </w:r>
      <w:r w:rsidR="00EE0B82">
        <w:t xml:space="preserve">. </w:t>
      </w:r>
      <w:r w:rsidRPr="002D10EB">
        <w:t>Il a perdu son air joyeux</w:t>
      </w:r>
      <w:r w:rsidR="00EE0B82">
        <w:t xml:space="preserve">. </w:t>
      </w:r>
      <w:r w:rsidRPr="002D10EB">
        <w:t>Il connaît maintenant les gestes qu</w:t>
      </w:r>
      <w:r w:rsidR="00EE0B82">
        <w:t>’</w:t>
      </w:r>
      <w:r w:rsidRPr="002D10EB">
        <w:t>il faut</w:t>
      </w:r>
      <w:r w:rsidR="00EE0B82">
        <w:t xml:space="preserve">, </w:t>
      </w:r>
      <w:r w:rsidRPr="002D10EB">
        <w:t>mais ils ne sont plus à lui</w:t>
      </w:r>
      <w:r w:rsidR="00EE0B82">
        <w:t xml:space="preserve"> : </w:t>
      </w:r>
      <w:r w:rsidRPr="002D10EB">
        <w:t>ils ressemblent à ceux de tous les autres Frères</w:t>
      </w:r>
      <w:r w:rsidR="00EE0B82">
        <w:t xml:space="preserve">. </w:t>
      </w:r>
      <w:r w:rsidRPr="002D10EB">
        <w:t>Quand il s</w:t>
      </w:r>
      <w:r w:rsidR="00EE0B82">
        <w:t>’</w:t>
      </w:r>
      <w:r w:rsidRPr="002D10EB">
        <w:t>agenouille</w:t>
      </w:r>
      <w:r w:rsidR="00EE0B82">
        <w:t xml:space="preserve">, </w:t>
      </w:r>
      <w:r w:rsidRPr="002D10EB">
        <w:t>il ne doit plus se contraindre pour ne pas être debout le premier</w:t>
      </w:r>
      <w:r w:rsidR="00EE0B82">
        <w:t xml:space="preserve">. </w:t>
      </w:r>
      <w:r w:rsidRPr="002D10EB">
        <w:t>Le moine instructeur le regarde à peine</w:t>
      </w:r>
      <w:r w:rsidR="00EE0B82">
        <w:t>.</w:t>
      </w:r>
    </w:p>
    <w:p w14:paraId="4C0B94F5" w14:textId="77777777" w:rsidR="00EE0B82" w:rsidRDefault="000A7E25" w:rsidP="000A7E25">
      <w:r w:rsidRPr="002D10EB">
        <w:t>Ainsi de semaine en semaine</w:t>
      </w:r>
      <w:r w:rsidR="00EE0B82">
        <w:t xml:space="preserve">, </w:t>
      </w:r>
      <w:r w:rsidRPr="002D10EB">
        <w:t>on le voit se transformer</w:t>
      </w:r>
      <w:r w:rsidR="00EE0B82">
        <w:t xml:space="preserve">, </w:t>
      </w:r>
      <w:r w:rsidRPr="002D10EB">
        <w:t>fléchir et s</w:t>
      </w:r>
      <w:r w:rsidR="00EE0B82">
        <w:t>’</w:t>
      </w:r>
      <w:r w:rsidRPr="002D10EB">
        <w:t>éteindre</w:t>
      </w:r>
      <w:r w:rsidR="00EE0B82">
        <w:t xml:space="preserve">. </w:t>
      </w:r>
      <w:r w:rsidRPr="002D10EB">
        <w:t>Un mois</w:t>
      </w:r>
      <w:r w:rsidR="00EE0B82">
        <w:t xml:space="preserve">, </w:t>
      </w:r>
      <w:r w:rsidRPr="002D10EB">
        <w:t>deux mois</w:t>
      </w:r>
      <w:r w:rsidR="00EE0B82">
        <w:t xml:space="preserve">. </w:t>
      </w:r>
      <w:r w:rsidRPr="002D10EB">
        <w:t xml:space="preserve">Une volonté du </w:t>
      </w:r>
      <w:r w:rsidRPr="002D10EB">
        <w:lastRenderedPageBreak/>
        <w:t>dehors ronge la sienne</w:t>
      </w:r>
      <w:r w:rsidR="00EE0B82">
        <w:t xml:space="preserve">, </w:t>
      </w:r>
      <w:r w:rsidRPr="002D10EB">
        <w:t>qui dépérit</w:t>
      </w:r>
      <w:r w:rsidR="00EE0B82">
        <w:t xml:space="preserve">. </w:t>
      </w:r>
      <w:r w:rsidRPr="002D10EB">
        <w:t>Ses joues se fondent</w:t>
      </w:r>
      <w:r w:rsidR="00EE0B82">
        <w:t xml:space="preserve">, </w:t>
      </w:r>
      <w:r w:rsidRPr="002D10EB">
        <w:t>sa barbe pousse</w:t>
      </w:r>
      <w:r w:rsidR="00EE0B82">
        <w:t xml:space="preserve">. </w:t>
      </w:r>
      <w:r w:rsidRPr="002D10EB">
        <w:t>Il vit encore</w:t>
      </w:r>
      <w:r w:rsidR="00EE0B82">
        <w:t xml:space="preserve">, </w:t>
      </w:r>
      <w:r w:rsidRPr="002D10EB">
        <w:t>mais à l</w:t>
      </w:r>
      <w:r w:rsidR="00EE0B82">
        <w:t>’</w:t>
      </w:r>
      <w:r w:rsidRPr="002D10EB">
        <w:t>intérieur</w:t>
      </w:r>
      <w:r w:rsidR="00EE0B82">
        <w:t xml:space="preserve">. </w:t>
      </w:r>
      <w:r w:rsidRPr="002D10EB">
        <w:t>Bientôt</w:t>
      </w:r>
      <w:r w:rsidR="00EE0B82">
        <w:t xml:space="preserve">, </w:t>
      </w:r>
      <w:r w:rsidRPr="002D10EB">
        <w:t>il n</w:t>
      </w:r>
      <w:r w:rsidR="00EE0B82">
        <w:t>’</w:t>
      </w:r>
      <w:r w:rsidRPr="002D10EB">
        <w:t>appartient plus au monde que par les vêtements qui s</w:t>
      </w:r>
      <w:r w:rsidR="00EE0B82">
        <w:t>’</w:t>
      </w:r>
      <w:r w:rsidRPr="002D10EB">
        <w:t>éraillent aussi</w:t>
      </w:r>
      <w:r w:rsidR="00EE0B82">
        <w:t>.</w:t>
      </w:r>
    </w:p>
    <w:p w14:paraId="735E5717" w14:textId="77777777" w:rsidR="00EE0B82" w:rsidRDefault="000A7E25" w:rsidP="000A7E25">
      <w:r w:rsidRPr="002D10EB">
        <w:t>Et cela même disparaît</w:t>
      </w:r>
      <w:r w:rsidR="00EE0B82">
        <w:t>.</w:t>
      </w:r>
    </w:p>
    <w:p w14:paraId="053FF044" w14:textId="77777777" w:rsidR="00EE0B82" w:rsidRDefault="000A7E25" w:rsidP="000A7E25">
      <w:r w:rsidRPr="002D10EB">
        <w:t>Un jour</w:t>
      </w:r>
      <w:r w:rsidR="00EE0B82">
        <w:t xml:space="preserve">, </w:t>
      </w:r>
      <w:r w:rsidRPr="002D10EB">
        <w:t>plus de veste</w:t>
      </w:r>
      <w:r w:rsidR="00EE0B82">
        <w:t xml:space="preserve">, </w:t>
      </w:r>
      <w:r w:rsidRPr="002D10EB">
        <w:t>plus de col blanc</w:t>
      </w:r>
      <w:r w:rsidR="00EE0B82">
        <w:t xml:space="preserve">, </w:t>
      </w:r>
      <w:r w:rsidRPr="002D10EB">
        <w:t>plus de jeune gars</w:t>
      </w:r>
      <w:r w:rsidR="00EE0B82">
        <w:t xml:space="preserve">. </w:t>
      </w:r>
      <w:r w:rsidRPr="002D10EB">
        <w:t>À leur place</w:t>
      </w:r>
      <w:r w:rsidR="00EE0B82">
        <w:t xml:space="preserve">, </w:t>
      </w:r>
      <w:r w:rsidRPr="002D10EB">
        <w:t>un froc brun</w:t>
      </w:r>
      <w:r w:rsidR="00EE0B82">
        <w:t xml:space="preserve">, </w:t>
      </w:r>
      <w:r w:rsidRPr="002D10EB">
        <w:t>une longue barbe</w:t>
      </w:r>
      <w:r w:rsidR="00EE0B82">
        <w:t xml:space="preserve">, </w:t>
      </w:r>
      <w:r w:rsidRPr="002D10EB">
        <w:t>une tête rase</w:t>
      </w:r>
      <w:r w:rsidR="00EE0B82">
        <w:t xml:space="preserve"> : </w:t>
      </w:r>
      <w:r w:rsidRPr="002D10EB">
        <w:t>un moine</w:t>
      </w:r>
      <w:r w:rsidR="00EE0B82">
        <w:t xml:space="preserve">, – </w:t>
      </w:r>
      <w:r w:rsidRPr="002D10EB">
        <w:t>un cadavre parmi les autres</w:t>
      </w:r>
      <w:r w:rsidR="00EE0B82">
        <w:t>.</w:t>
      </w:r>
    </w:p>
    <w:p w14:paraId="00F10B31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3A4709E7" w14:textId="77777777" w:rsidR="00EE0B82" w:rsidRDefault="000A7E25" w:rsidP="000A7E25">
      <w:pPr>
        <w:pStyle w:val="Sous-titre"/>
        <w:jc w:val="left"/>
      </w:pPr>
      <w:r w:rsidRPr="002D10EB">
        <w:t>LEUR RÈGLE</w:t>
      </w:r>
      <w:r w:rsidR="00EE0B82">
        <w:t>.</w:t>
      </w:r>
    </w:p>
    <w:p w14:paraId="4F5022FB" w14:textId="77777777" w:rsidR="006C5BD7" w:rsidRPr="006C5BD7" w:rsidRDefault="006C5BD7" w:rsidP="006C5BD7">
      <w:pPr>
        <w:pStyle w:val="NormalSolidaire"/>
      </w:pPr>
    </w:p>
    <w:p w14:paraId="5253B81D" w14:textId="77777777" w:rsidR="00EE0B82" w:rsidRDefault="000A7E25" w:rsidP="000A7E25">
      <w:r w:rsidRPr="002D10EB">
        <w:t>C</w:t>
      </w:r>
      <w:r w:rsidR="00EE0B82">
        <w:t>’</w:t>
      </w:r>
      <w:r w:rsidRPr="002D10EB">
        <w:t>est fête aujourd</w:t>
      </w:r>
      <w:r w:rsidR="00EE0B82">
        <w:t>’</w:t>
      </w:r>
      <w:r w:rsidRPr="002D10EB">
        <w:t>hui chez les Trappistes</w:t>
      </w:r>
      <w:r w:rsidR="00EE0B82">
        <w:t xml:space="preserve">. </w:t>
      </w:r>
      <w:r w:rsidRPr="002D10EB">
        <w:t>Au déjeuner</w:t>
      </w:r>
      <w:r w:rsidR="00EE0B82">
        <w:t xml:space="preserve">, </w:t>
      </w:r>
      <w:r w:rsidRPr="002D10EB">
        <w:t>après quatre mois de pain et d</w:t>
      </w:r>
      <w:r w:rsidR="00EE0B82">
        <w:t>’</w:t>
      </w:r>
      <w:r w:rsidRPr="002D10EB">
        <w:t>eau</w:t>
      </w:r>
      <w:r w:rsidR="00EE0B82">
        <w:t xml:space="preserve">, </w:t>
      </w:r>
      <w:r w:rsidRPr="002D10EB">
        <w:t>chaque religieux trouvera</w:t>
      </w:r>
      <w:r w:rsidR="00EE0B82">
        <w:t xml:space="preserve">, </w:t>
      </w:r>
      <w:r w:rsidRPr="002D10EB">
        <w:t>dans sa miche</w:t>
      </w:r>
      <w:r w:rsidR="00EE0B82">
        <w:t xml:space="preserve">, </w:t>
      </w:r>
      <w:r w:rsidRPr="002D10EB">
        <w:t xml:space="preserve">une pincée de </w:t>
      </w:r>
      <w:proofErr w:type="spellStart"/>
      <w:r w:rsidRPr="002D10EB">
        <w:t>corinthes</w:t>
      </w:r>
      <w:proofErr w:type="spellEnd"/>
      <w:r w:rsidR="00EE0B82">
        <w:t xml:space="preserve">, </w:t>
      </w:r>
      <w:r w:rsidRPr="002D10EB">
        <w:t>et au lieu de deux heures</w:t>
      </w:r>
      <w:r w:rsidR="00EE0B82">
        <w:t xml:space="preserve">, </w:t>
      </w:r>
      <w:r w:rsidRPr="002D10EB">
        <w:t>l</w:t>
      </w:r>
      <w:r w:rsidR="00EE0B82">
        <w:t>’</w:t>
      </w:r>
      <w:r w:rsidRPr="002D10EB">
        <w:t>Office en durera trois</w:t>
      </w:r>
      <w:r w:rsidR="00EE0B82">
        <w:t>…</w:t>
      </w:r>
    </w:p>
    <w:p w14:paraId="70CB03A1" w14:textId="77777777" w:rsidR="00EE0B82" w:rsidRDefault="00EE0B82" w:rsidP="000A7E25">
      <w:r>
        <w:rPr>
          <w:rFonts w:eastAsia="Georgia"/>
        </w:rPr>
        <w:t>— 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ne trouvez-vous pas</w:t>
      </w:r>
      <w:r>
        <w:t xml:space="preserve">, </w:t>
      </w:r>
      <w:r w:rsidR="000A7E25" w:rsidRPr="002D10EB">
        <w:t>Père Anselme a le ventre bien gros</w:t>
      </w:r>
      <w:r>
        <w:t> ?</w:t>
      </w:r>
    </w:p>
    <w:p w14:paraId="3757223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Pas étonnant</w:t>
      </w:r>
      <w:r>
        <w:t xml:space="preserve">, </w:t>
      </w:r>
      <w:r w:rsidR="000A7E25" w:rsidRPr="002D10EB">
        <w:t xml:space="preserve">dit 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toujours des légumes</w:t>
      </w:r>
      <w:r>
        <w:t xml:space="preserve">, </w:t>
      </w:r>
      <w:r w:rsidR="000A7E25" w:rsidRPr="002D10EB">
        <w:t>ça vous enfle</w:t>
      </w:r>
      <w:r>
        <w:t>.</w:t>
      </w:r>
    </w:p>
    <w:p w14:paraId="24C7581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Père Herman</w:t>
      </w:r>
      <w:r>
        <w:t xml:space="preserve">, </w:t>
      </w:r>
      <w:r w:rsidR="000A7E25" w:rsidRPr="002D10EB">
        <w:t>comme il est maigre</w:t>
      </w:r>
      <w:r>
        <w:t> !</w:t>
      </w:r>
    </w:p>
    <w:p w14:paraId="0E8B3D3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Pas étonnant</w:t>
      </w:r>
      <w:r>
        <w:t xml:space="preserve">, </w:t>
      </w:r>
      <w:r w:rsidR="000A7E25" w:rsidRPr="002D10EB">
        <w:t xml:space="preserve">dit 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toujours des légumes</w:t>
      </w:r>
      <w:r>
        <w:t xml:space="preserve">, </w:t>
      </w:r>
      <w:r w:rsidR="000A7E25" w:rsidRPr="002D10EB">
        <w:t>ça dessèche</w:t>
      </w:r>
      <w:r>
        <w:t>.</w:t>
      </w:r>
    </w:p>
    <w:p w14:paraId="0EB8AFDE" w14:textId="77777777" w:rsidR="00EE0B82" w:rsidRDefault="000A7E25" w:rsidP="000A7E25">
      <w:r w:rsidRPr="002D10EB">
        <w:t xml:space="preserve">Je dis à </w:t>
      </w:r>
      <w:proofErr w:type="spellStart"/>
      <w:r w:rsidRPr="002D10EB">
        <w:t>Benooi</w:t>
      </w:r>
      <w:proofErr w:type="spellEnd"/>
      <w:r w:rsidR="00EE0B82">
        <w:t> :</w:t>
      </w:r>
    </w:p>
    <w:p w14:paraId="5E3F8A4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 somme</w:t>
      </w:r>
      <w:r>
        <w:t xml:space="preserve">, </w:t>
      </w:r>
      <w:r w:rsidR="000A7E25" w:rsidRPr="002D10EB">
        <w:t>leur règle est accommodante</w:t>
      </w:r>
      <w:r>
        <w:t xml:space="preserve">. </w:t>
      </w:r>
      <w:r w:rsidR="000A7E25" w:rsidRPr="002D10EB">
        <w:t>Voyez Père Anselme</w:t>
      </w:r>
      <w:r>
        <w:t xml:space="preserve">. </w:t>
      </w:r>
      <w:r w:rsidR="000A7E25" w:rsidRPr="002D10EB">
        <w:t>Il ne fume pas au couvent</w:t>
      </w:r>
      <w:r>
        <w:t xml:space="preserve"> ; </w:t>
      </w:r>
      <w:r w:rsidR="000A7E25" w:rsidRPr="002D10EB">
        <w:t>mais</w:t>
      </w:r>
      <w:r>
        <w:t xml:space="preserve">, </w:t>
      </w:r>
      <w:r w:rsidR="000A7E25" w:rsidRPr="002D10EB">
        <w:t>dehors</w:t>
      </w:r>
      <w:r>
        <w:t xml:space="preserve">, </w:t>
      </w:r>
      <w:r w:rsidR="000A7E25" w:rsidRPr="002D10EB">
        <w:t>il se ra</w:t>
      </w:r>
      <w:r w:rsidR="000A7E25" w:rsidRPr="002D10EB">
        <w:t>t</w:t>
      </w:r>
      <w:r w:rsidR="000A7E25" w:rsidRPr="002D10EB">
        <w:t>trape</w:t>
      </w:r>
      <w:r>
        <w:t xml:space="preserve">. </w:t>
      </w:r>
      <w:r w:rsidR="000A7E25" w:rsidRPr="002D10EB">
        <w:t>Les autres aussi</w:t>
      </w:r>
      <w:r>
        <w:t>.</w:t>
      </w:r>
    </w:p>
    <w:p w14:paraId="46A97DB8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Essayez</w:t>
      </w:r>
      <w:r>
        <w:t xml:space="preserve">, </w:t>
      </w:r>
      <w:r w:rsidR="000A7E25" w:rsidRPr="002D10EB">
        <w:t xml:space="preserve">dit </w:t>
      </w:r>
      <w:proofErr w:type="spellStart"/>
      <w:r w:rsidR="000A7E25" w:rsidRPr="002D10EB">
        <w:t>Benooi</w:t>
      </w:r>
      <w:proofErr w:type="spellEnd"/>
      <w:r>
        <w:t>.</w:t>
      </w:r>
    </w:p>
    <w:p w14:paraId="6F48DC33" w14:textId="77777777" w:rsidR="00EE0B82" w:rsidRDefault="000A7E25" w:rsidP="000A7E25">
      <w:r w:rsidRPr="002D10EB">
        <w:t>J</w:t>
      </w:r>
      <w:r w:rsidR="00EE0B82">
        <w:t>’</w:t>
      </w:r>
      <w:r w:rsidRPr="002D10EB">
        <w:t>essaie</w:t>
      </w:r>
      <w:r w:rsidR="00EE0B82">
        <w:t xml:space="preserve">. </w:t>
      </w:r>
      <w:r w:rsidRPr="002D10EB">
        <w:t>Je ne fume plus que dehors</w:t>
      </w:r>
      <w:r w:rsidR="00EE0B82">
        <w:t xml:space="preserve">. </w:t>
      </w:r>
      <w:r w:rsidRPr="002D10EB">
        <w:t>Mais j</w:t>
      </w:r>
      <w:r w:rsidR="00EE0B82">
        <w:t>’</w:t>
      </w:r>
      <w:r w:rsidRPr="002D10EB">
        <w:t>ai beau être libre</w:t>
      </w:r>
      <w:r w:rsidR="00EE0B82">
        <w:t xml:space="preserve">, </w:t>
      </w:r>
      <w:r w:rsidRPr="002D10EB">
        <w:t>sortir à ma guise et plus souvent qu</w:t>
      </w:r>
      <w:r w:rsidR="00EE0B82">
        <w:t>’</w:t>
      </w:r>
      <w:r w:rsidRPr="002D10EB">
        <w:t>un Trappiste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te</w:t>
      </w:r>
      <w:r w:rsidRPr="002D10EB">
        <w:t>l</w:t>
      </w:r>
      <w:r w:rsidRPr="002D10EB">
        <w:t>lement dur</w:t>
      </w:r>
      <w:r w:rsidR="00EE0B82">
        <w:t xml:space="preserve">, </w:t>
      </w:r>
      <w:r w:rsidRPr="002D10EB">
        <w:t>que je préfère ne plus fumer du tout</w:t>
      </w:r>
      <w:r w:rsidR="00EE0B82">
        <w:t>.</w:t>
      </w:r>
    </w:p>
    <w:p w14:paraId="593480FE" w14:textId="77777777" w:rsidR="00EE0B82" w:rsidRDefault="000A7E25" w:rsidP="000A7E25">
      <w:r w:rsidRPr="002D10EB">
        <w:t>Les Frères ne fument point</w:t>
      </w:r>
      <w:r w:rsidR="00EE0B82">
        <w:t xml:space="preserve">. </w:t>
      </w:r>
      <w:r w:rsidRPr="002D10EB">
        <w:t>Ils prisent</w:t>
      </w:r>
      <w:r w:rsidR="00EE0B82">
        <w:t xml:space="preserve">. </w:t>
      </w:r>
      <w:r w:rsidRPr="002D10EB">
        <w:t>À la chapelle</w:t>
      </w:r>
      <w:r w:rsidR="00EE0B82">
        <w:t xml:space="preserve">, </w:t>
      </w:r>
      <w:r w:rsidRPr="002D10EB">
        <w:t>tandis qu</w:t>
      </w:r>
      <w:r w:rsidR="00EE0B82">
        <w:t>’</w:t>
      </w:r>
      <w:r w:rsidRPr="002D10EB">
        <w:t>ils ne bougent pas dans leur stalle</w:t>
      </w:r>
      <w:r w:rsidR="00EE0B82">
        <w:t xml:space="preserve">, </w:t>
      </w:r>
      <w:r w:rsidRPr="002D10EB">
        <w:t>il faut quelquefois s</w:t>
      </w:r>
      <w:r w:rsidR="00EE0B82">
        <w:t>’</w:t>
      </w:r>
      <w:r w:rsidRPr="002D10EB">
        <w:t>abstraire bien fort pour ne pas se dire que ces cadavres empestent rudement le tabac</w:t>
      </w:r>
      <w:r w:rsidR="00EE0B82">
        <w:t>.</w:t>
      </w:r>
    </w:p>
    <w:p w14:paraId="4E4582D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 qu</w:t>
      </w:r>
      <w:r>
        <w:t>’</w:t>
      </w:r>
      <w:r w:rsidR="000A7E25" w:rsidRPr="002D10EB">
        <w:t>il y a de plus dur</w:t>
      </w:r>
      <w:r>
        <w:t xml:space="preserve">, </w:t>
      </w:r>
      <w:r w:rsidR="000A7E25" w:rsidRPr="002D10EB">
        <w:t>me confie un Frère</w:t>
      </w:r>
      <w:r>
        <w:t xml:space="preserve">, </w:t>
      </w:r>
      <w:r w:rsidR="000A7E25" w:rsidRPr="002D10EB">
        <w:t>ce n</w:t>
      </w:r>
      <w:r>
        <w:t>’</w:t>
      </w:r>
      <w:r w:rsidR="000A7E25" w:rsidRPr="002D10EB">
        <w:t>est ni de jeûner</w:t>
      </w:r>
      <w:r>
        <w:t xml:space="preserve">, </w:t>
      </w:r>
      <w:r w:rsidR="000A7E25" w:rsidRPr="002D10EB">
        <w:t>ni de se taire</w:t>
      </w:r>
      <w:r>
        <w:t xml:space="preserve">, </w:t>
      </w:r>
      <w:r w:rsidR="000A7E25" w:rsidRPr="002D10EB">
        <w:t>ni de se lever le matin à deux heures</w:t>
      </w:r>
      <w:r>
        <w:t xml:space="preserve">. </w:t>
      </w:r>
      <w:r w:rsidR="000A7E25" w:rsidRPr="002D10EB">
        <w:t>C</w:t>
      </w:r>
      <w:r>
        <w:t>’</w:t>
      </w:r>
      <w:r w:rsidR="000A7E25" w:rsidRPr="002D10EB">
        <w:t>est de ne pas se déshabiller pour dormir</w:t>
      </w:r>
      <w:r>
        <w:t>…</w:t>
      </w:r>
    </w:p>
    <w:p w14:paraId="5BB94187" w14:textId="77777777" w:rsidR="00EE0B82" w:rsidRDefault="000A7E25" w:rsidP="000A7E25">
      <w:r w:rsidRPr="002D10EB">
        <w:t>Les Trappistes</w:t>
      </w:r>
      <w:r w:rsidR="00EE0B82">
        <w:t xml:space="preserve">, </w:t>
      </w:r>
      <w:r w:rsidRPr="002D10EB">
        <w:t>en effet</w:t>
      </w:r>
      <w:r w:rsidR="00EE0B82">
        <w:t xml:space="preserve">, </w:t>
      </w:r>
      <w:r w:rsidRPr="002D10EB">
        <w:t>gardent la nuit leurs vêtements du jour</w:t>
      </w:r>
      <w:r w:rsidR="00EE0B82">
        <w:t xml:space="preserve">. </w:t>
      </w:r>
      <w:r w:rsidRPr="002D10EB">
        <w:t>Ils ne défont que leurs chaussures</w:t>
      </w:r>
      <w:r w:rsidR="00EE0B82">
        <w:t>.</w:t>
      </w:r>
    </w:p>
    <w:p w14:paraId="6D13C68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</w:t>
      </w:r>
      <w:r>
        <w:t>’</w:t>
      </w:r>
      <w:r w:rsidR="000A7E25" w:rsidRPr="002D10EB">
        <w:t>hiver</w:t>
      </w:r>
      <w:r>
        <w:t xml:space="preserve">, </w:t>
      </w:r>
      <w:r w:rsidR="000A7E25" w:rsidRPr="002D10EB">
        <w:t>explique le moine</w:t>
      </w:r>
      <w:r>
        <w:t xml:space="preserve">, </w:t>
      </w:r>
      <w:r w:rsidR="000A7E25" w:rsidRPr="002D10EB">
        <w:t>cela passe encore</w:t>
      </w:r>
      <w:r>
        <w:t xml:space="preserve">. </w:t>
      </w:r>
      <w:r w:rsidR="000A7E25" w:rsidRPr="002D10EB">
        <w:t>S</w:t>
      </w:r>
      <w:r>
        <w:t>’</w:t>
      </w:r>
      <w:r w:rsidR="000A7E25" w:rsidRPr="002D10EB">
        <w:t>il a plu</w:t>
      </w:r>
      <w:r>
        <w:t xml:space="preserve">, </w:t>
      </w:r>
      <w:r w:rsidR="000A7E25" w:rsidRPr="002D10EB">
        <w:t>si mouillé que l</w:t>
      </w:r>
      <w:r>
        <w:t>’</w:t>
      </w:r>
      <w:r w:rsidR="000A7E25" w:rsidRPr="002D10EB">
        <w:t>on soit</w:t>
      </w:r>
      <w:r>
        <w:t xml:space="preserve">, </w:t>
      </w:r>
      <w:r w:rsidR="000A7E25" w:rsidRPr="002D10EB">
        <w:t>on a froid</w:t>
      </w:r>
      <w:r>
        <w:t xml:space="preserve">, </w:t>
      </w:r>
      <w:r w:rsidR="000A7E25" w:rsidRPr="002D10EB">
        <w:t>mais les vêtements à la longue se ressèchent</w:t>
      </w:r>
      <w:r>
        <w:t xml:space="preserve">. </w:t>
      </w:r>
      <w:r w:rsidR="000A7E25" w:rsidRPr="002D10EB">
        <w:t>En été</w:t>
      </w:r>
      <w:r>
        <w:t xml:space="preserve">, </w:t>
      </w:r>
      <w:r w:rsidR="000A7E25" w:rsidRPr="002D10EB">
        <w:t>il n</w:t>
      </w:r>
      <w:r>
        <w:t>’</w:t>
      </w:r>
      <w:r w:rsidR="000A7E25" w:rsidRPr="002D10EB">
        <w:t>y a pas moyen</w:t>
      </w:r>
      <w:r>
        <w:t xml:space="preserve">, </w:t>
      </w:r>
      <w:r w:rsidR="000A7E25" w:rsidRPr="002D10EB">
        <w:t>on transpire</w:t>
      </w:r>
      <w:r>
        <w:t xml:space="preserve">. </w:t>
      </w:r>
      <w:r w:rsidR="000A7E25" w:rsidRPr="002D10EB">
        <w:t>Plus on a chaud</w:t>
      </w:r>
      <w:r>
        <w:t xml:space="preserve">, </w:t>
      </w:r>
      <w:r w:rsidR="000A7E25" w:rsidRPr="002D10EB">
        <w:t>plus on se mouille</w:t>
      </w:r>
      <w:r>
        <w:t xml:space="preserve">. </w:t>
      </w:r>
      <w:r w:rsidR="000A7E25" w:rsidRPr="002D10EB">
        <w:t>On finit par coller</w:t>
      </w:r>
      <w:r>
        <w:t>.</w:t>
      </w:r>
    </w:p>
    <w:p w14:paraId="2AB55915" w14:textId="77777777" w:rsidR="00EE0B82" w:rsidRDefault="000A7E25" w:rsidP="00EE0B82">
      <w:pPr>
        <w:pStyle w:val="Titre1"/>
      </w:pPr>
      <w:bookmarkStart w:id="16" w:name="_Toc196414847"/>
      <w:r w:rsidRPr="009605DB">
        <w:lastRenderedPageBreak/>
        <w:t>MOI</w:t>
      </w:r>
      <w:r w:rsidR="00EE0B82">
        <w:t xml:space="preserve">, </w:t>
      </w:r>
      <w:r w:rsidRPr="009605DB">
        <w:t>JE</w:t>
      </w:r>
      <w:r w:rsidR="00EE0B82">
        <w:t>…</w:t>
      </w:r>
      <w:bookmarkEnd w:id="16"/>
    </w:p>
    <w:p w14:paraId="0A273B4C" w14:textId="77777777" w:rsidR="00EE0B82" w:rsidRDefault="000A7E25" w:rsidP="000A7E25">
      <w:pPr>
        <w:pStyle w:val="Taille-1Normal"/>
        <w:jc w:val="right"/>
      </w:pPr>
      <w:r w:rsidRPr="002D10EB">
        <w:t>À GASTON-DENYS PÉRIER</w:t>
      </w:r>
      <w:r w:rsidR="00EE0B82">
        <w:t>.</w:t>
      </w:r>
    </w:p>
    <w:p w14:paraId="1E1A7CB9" w14:textId="77777777" w:rsidR="000A7E25" w:rsidRPr="002D10EB" w:rsidRDefault="000A7E25" w:rsidP="000A7E25">
      <w:pPr>
        <w:pStyle w:val="ParagrapheVideNormal"/>
      </w:pPr>
    </w:p>
    <w:p w14:paraId="792F7BD4" w14:textId="77777777" w:rsidR="00EE0B82" w:rsidRDefault="000A7E25" w:rsidP="000A7E25">
      <w:pPr>
        <w:pStyle w:val="Taille-1RetraitGauche3X"/>
        <w:rPr>
          <w:i/>
        </w:rPr>
      </w:pPr>
      <w:r w:rsidRPr="002D10EB">
        <w:rPr>
          <w:i/>
        </w:rPr>
        <w:t xml:space="preserve">Je deviendrais volontiers un ascète dans le genre de </w:t>
      </w:r>
      <w:proofErr w:type="spellStart"/>
      <w:r w:rsidRPr="002D10EB">
        <w:rPr>
          <w:i/>
        </w:rPr>
        <w:t>Ruysbr</w:t>
      </w:r>
      <w:r w:rsidR="00EE0B82">
        <w:rPr>
          <w:i/>
        </w:rPr>
        <w:t>œ</w:t>
      </w:r>
      <w:r w:rsidRPr="002D10EB">
        <w:rPr>
          <w:i/>
        </w:rPr>
        <w:t>ck</w:t>
      </w:r>
      <w:proofErr w:type="spellEnd"/>
      <w:r w:rsidR="00EE0B82">
        <w:rPr>
          <w:i/>
        </w:rPr>
        <w:t xml:space="preserve">, </w:t>
      </w:r>
      <w:r w:rsidRPr="002D10EB">
        <w:rPr>
          <w:i/>
        </w:rPr>
        <w:t>par et qu</w:t>
      </w:r>
      <w:r w:rsidR="00EE0B82">
        <w:rPr>
          <w:i/>
        </w:rPr>
        <w:t>’</w:t>
      </w:r>
      <w:r w:rsidRPr="002D10EB">
        <w:rPr>
          <w:i/>
        </w:rPr>
        <w:t>on l</w:t>
      </w:r>
      <w:r w:rsidR="00EE0B82">
        <w:rPr>
          <w:i/>
        </w:rPr>
        <w:t>’</w:t>
      </w:r>
      <w:r w:rsidRPr="002D10EB">
        <w:rPr>
          <w:i/>
        </w:rPr>
        <w:t>appelle l</w:t>
      </w:r>
      <w:r w:rsidR="00EE0B82">
        <w:rPr>
          <w:i/>
        </w:rPr>
        <w:t>’</w:t>
      </w:r>
      <w:r w:rsidRPr="00915759">
        <w:t>Admirable</w:t>
      </w:r>
      <w:r w:rsidR="00EE0B82">
        <w:rPr>
          <w:i/>
        </w:rPr>
        <w:t>.</w:t>
      </w:r>
    </w:p>
    <w:p w14:paraId="2DAE5DD1" w14:textId="77777777" w:rsidR="000A7E25" w:rsidRPr="002D10EB" w:rsidRDefault="000A7E25" w:rsidP="000A7E25">
      <w:pPr>
        <w:pStyle w:val="ParagrapheVideNormal"/>
      </w:pPr>
    </w:p>
    <w:p w14:paraId="1551E0B0" w14:textId="77777777" w:rsidR="00EE0B82" w:rsidRDefault="000A7E25" w:rsidP="000A7E25">
      <w:r w:rsidRPr="002D10EB">
        <w:t>Je ne serais pas ce que je suis</w:t>
      </w:r>
      <w:r w:rsidR="00EE0B82">
        <w:t xml:space="preserve">, </w:t>
      </w:r>
      <w:r w:rsidRPr="002D10EB">
        <w:t>si</w:t>
      </w:r>
      <w:r w:rsidR="00EE0B82">
        <w:t xml:space="preserve">, </w:t>
      </w:r>
      <w:r w:rsidRPr="002D10EB">
        <w:t>sachant comment vivent les Trappistes</w:t>
      </w:r>
      <w:r w:rsidR="00EE0B82">
        <w:t xml:space="preserve">, </w:t>
      </w:r>
      <w:r w:rsidRPr="002D10EB">
        <w:t>je ne voulais vivre quelque peu comme les Tra</w:t>
      </w:r>
      <w:r w:rsidRPr="002D10EB">
        <w:t>p</w:t>
      </w:r>
      <w:r w:rsidRPr="002D10EB">
        <w:t>pistes</w:t>
      </w:r>
      <w:r w:rsidR="00EE0B82">
        <w:t>.</w:t>
      </w:r>
    </w:p>
    <w:p w14:paraId="0125778A" w14:textId="77777777" w:rsidR="00EE0B82" w:rsidRDefault="000A7E25" w:rsidP="000A7E25">
      <w:r w:rsidRPr="002D10EB">
        <w:t>La première fois qu</w:t>
      </w:r>
      <w:r w:rsidR="00EE0B82">
        <w:t>’</w:t>
      </w:r>
      <w:r w:rsidRPr="002D10EB">
        <w:t xml:space="preserve">avec </w:t>
      </w:r>
      <w:proofErr w:type="spellStart"/>
      <w:r w:rsidRPr="002D10EB">
        <w:t>Benooi</w:t>
      </w:r>
      <w:proofErr w:type="spellEnd"/>
      <w:r w:rsidRPr="002D10EB">
        <w:t xml:space="preserve"> j</w:t>
      </w:r>
      <w:r w:rsidR="00EE0B82">
        <w:t>’</w:t>
      </w:r>
      <w:r w:rsidRPr="002D10EB">
        <w:t>ai visité le couvent</w:t>
      </w:r>
      <w:r w:rsidR="00EE0B82">
        <w:t> :</w:t>
      </w:r>
    </w:p>
    <w:p w14:paraId="15679412" w14:textId="77777777" w:rsidR="00EE0B82" w:rsidRDefault="00EE0B82" w:rsidP="000A7E25">
      <w:r>
        <w:rPr>
          <w:rFonts w:eastAsia="Georgia"/>
        </w:rPr>
        <w:t>— 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ai-je dit</w:t>
      </w:r>
      <w:r>
        <w:t xml:space="preserve">, </w:t>
      </w:r>
      <w:r w:rsidR="000A7E25" w:rsidRPr="002D10EB">
        <w:t>je crois que j</w:t>
      </w:r>
      <w:r>
        <w:t>’</w:t>
      </w:r>
      <w:r w:rsidR="000A7E25" w:rsidRPr="002D10EB">
        <w:t>ai raté ma vocation</w:t>
      </w:r>
      <w:r>
        <w:t xml:space="preserve"> ; </w:t>
      </w:r>
      <w:r w:rsidR="000A7E25" w:rsidRPr="002D10EB">
        <w:t>j</w:t>
      </w:r>
      <w:r>
        <w:t>’</w:t>
      </w:r>
      <w:r w:rsidR="000A7E25" w:rsidRPr="002D10EB">
        <w:t>aurais dû me faire Trappiste</w:t>
      </w:r>
      <w:r>
        <w:t>.</w:t>
      </w:r>
    </w:p>
    <w:p w14:paraId="41A82D17" w14:textId="77777777" w:rsidR="00EE0B82" w:rsidRDefault="000A7E25" w:rsidP="000A7E25">
      <w:proofErr w:type="spellStart"/>
      <w:r w:rsidRPr="002D10EB">
        <w:t>Benooi</w:t>
      </w:r>
      <w:proofErr w:type="spellEnd"/>
      <w:r w:rsidRPr="002D10EB">
        <w:t xml:space="preserve"> m</w:t>
      </w:r>
      <w:r w:rsidR="00EE0B82">
        <w:t>’</w:t>
      </w:r>
      <w:r w:rsidRPr="002D10EB">
        <w:t>a regardé</w:t>
      </w:r>
      <w:r w:rsidR="00EE0B82">
        <w:t xml:space="preserve">, </w:t>
      </w:r>
      <w:r w:rsidRPr="002D10EB">
        <w:t>mais il n</w:t>
      </w:r>
      <w:r w:rsidR="00EE0B82">
        <w:t>’</w:t>
      </w:r>
      <w:r w:rsidRPr="002D10EB">
        <w:t>a rien dit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il sait se taire</w:t>
      </w:r>
      <w:r w:rsidR="00EE0B82">
        <w:t>.</w:t>
      </w:r>
    </w:p>
    <w:p w14:paraId="6BD69352" w14:textId="77777777" w:rsidR="000A7E25" w:rsidRPr="002D10EB" w:rsidRDefault="000A7E25" w:rsidP="000A7E25">
      <w:pPr>
        <w:pStyle w:val="ParagrapheVideNormal"/>
      </w:pPr>
    </w:p>
    <w:p w14:paraId="21DEAFB8" w14:textId="77777777" w:rsidR="000A7E25" w:rsidRPr="002D10EB" w:rsidRDefault="00EE0B82" w:rsidP="000A7E25">
      <w:r>
        <w:t>« </w:t>
      </w:r>
      <w:r w:rsidR="000A7E25" w:rsidRPr="002D10EB">
        <w:t>Si vous voulez être parfaits</w:t>
      </w:r>
      <w:r>
        <w:t>… »</w:t>
      </w:r>
    </w:p>
    <w:p w14:paraId="7707F44A" w14:textId="77777777" w:rsidR="00EE0B82" w:rsidRDefault="000A7E25" w:rsidP="000A7E25">
      <w:r w:rsidRPr="002D10EB">
        <w:t>C</w:t>
      </w:r>
      <w:r w:rsidR="00EE0B82">
        <w:t>’</w:t>
      </w:r>
      <w:r w:rsidRPr="002D10EB">
        <w:t>est la parole du Christ</w:t>
      </w:r>
      <w:r w:rsidR="00EE0B82">
        <w:t xml:space="preserve">. </w:t>
      </w:r>
      <w:r w:rsidRPr="002D10EB">
        <w:t>Les Trappistes ont fait ce qu</w:t>
      </w:r>
      <w:r w:rsidR="00EE0B82">
        <w:t>’</w:t>
      </w:r>
      <w:r w:rsidRPr="002D10EB">
        <w:t>il faut</w:t>
      </w:r>
      <w:r w:rsidR="00EE0B82">
        <w:t xml:space="preserve"> : </w:t>
      </w:r>
      <w:r w:rsidRPr="002D10EB">
        <w:t>ils sont parfaits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agaçant de fréquenter des gens parfaits</w:t>
      </w:r>
      <w:r w:rsidR="00EE0B82">
        <w:t xml:space="preserve">, </w:t>
      </w:r>
      <w:r w:rsidRPr="002D10EB">
        <w:t>quand</w:t>
      </w:r>
      <w:r w:rsidR="00EE0B82">
        <w:t xml:space="preserve">, </w:t>
      </w:r>
      <w:r w:rsidRPr="002D10EB">
        <w:t>soi-même</w:t>
      </w:r>
      <w:r w:rsidR="00EE0B82">
        <w:t xml:space="preserve">, </w:t>
      </w:r>
      <w:r w:rsidRPr="002D10EB">
        <w:t>on ne l</w:t>
      </w:r>
      <w:r w:rsidR="00EE0B82">
        <w:t>’</w:t>
      </w:r>
      <w:r w:rsidRPr="002D10EB">
        <w:t>est pas</w:t>
      </w:r>
      <w:r w:rsidR="00EE0B82">
        <w:t>.</w:t>
      </w:r>
    </w:p>
    <w:p w14:paraId="0733C1E8" w14:textId="77777777" w:rsidR="00EE0B82" w:rsidRDefault="000A7E25" w:rsidP="000A7E25">
      <w:r w:rsidRPr="002D10EB">
        <w:t>J</w:t>
      </w:r>
      <w:r w:rsidR="00EE0B82">
        <w:t>’</w:t>
      </w:r>
      <w:r w:rsidRPr="002D10EB">
        <w:t>interroge le Père Isidore</w:t>
      </w:r>
      <w:r w:rsidR="00EE0B82">
        <w:t> :</w:t>
      </w:r>
    </w:p>
    <w:p w14:paraId="67A2A10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La vie monastique est très belle</w:t>
      </w:r>
      <w:r>
        <w:t xml:space="preserve">, </w:t>
      </w:r>
      <w:r w:rsidR="000A7E25" w:rsidRPr="002D10EB">
        <w:t>n</w:t>
      </w:r>
      <w:r>
        <w:t>’</w:t>
      </w:r>
      <w:r w:rsidR="000A7E25" w:rsidRPr="002D10EB">
        <w:t>est-ce pas</w:t>
      </w:r>
      <w:r>
        <w:t xml:space="preserve">, </w:t>
      </w:r>
      <w:r w:rsidR="000A7E25" w:rsidRPr="002D10EB">
        <w:t>mon Père</w:t>
      </w:r>
      <w:r>
        <w:t> ?</w:t>
      </w:r>
    </w:p>
    <w:p w14:paraId="650912F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mon enfant</w:t>
      </w:r>
      <w:r>
        <w:t xml:space="preserve">, </w:t>
      </w:r>
      <w:r w:rsidR="000A7E25" w:rsidRPr="002D10EB">
        <w:t>très belle</w:t>
      </w:r>
      <w:r>
        <w:t>.</w:t>
      </w:r>
    </w:p>
    <w:p w14:paraId="28286944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Moins belle</w:t>
      </w:r>
      <w:r>
        <w:t xml:space="preserve">, </w:t>
      </w:r>
      <w:r w:rsidR="000A7E25" w:rsidRPr="002D10EB">
        <w:t>cependant</w:t>
      </w:r>
      <w:r>
        <w:t xml:space="preserve">, </w:t>
      </w:r>
      <w:r w:rsidR="000A7E25" w:rsidRPr="002D10EB">
        <w:t>que la vie du prêtre dans le monde</w:t>
      </w:r>
      <w:r>
        <w:t>.</w:t>
      </w:r>
    </w:p>
    <w:p w14:paraId="315B14A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Plus</w:t>
      </w:r>
      <w:r>
        <w:t xml:space="preserve">, </w:t>
      </w:r>
      <w:r w:rsidR="000A7E25" w:rsidRPr="002D10EB">
        <w:t>mon enfant</w:t>
      </w:r>
      <w:r>
        <w:t xml:space="preserve"> ; </w:t>
      </w:r>
      <w:r w:rsidR="000A7E25" w:rsidRPr="002D10EB">
        <w:t>et suivant le Christ</w:t>
      </w:r>
      <w:r>
        <w:t xml:space="preserve">, </w:t>
      </w:r>
      <w:r w:rsidR="000A7E25" w:rsidRPr="002D10EB">
        <w:t>la seule parfaite</w:t>
      </w:r>
      <w:r>
        <w:t>.</w:t>
      </w:r>
    </w:p>
    <w:p w14:paraId="0E33C79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vivre simple</w:t>
      </w:r>
      <w:r>
        <w:t xml:space="preserve">, </w:t>
      </w:r>
      <w:r w:rsidR="000A7E25" w:rsidRPr="002D10EB">
        <w:t>mon Père</w:t>
      </w:r>
      <w:r>
        <w:t xml:space="preserve"> ? </w:t>
      </w:r>
      <w:r w:rsidR="000A7E25" w:rsidRPr="002D10EB">
        <w:t>Avoir une petite ferme</w:t>
      </w:r>
      <w:r>
        <w:t xml:space="preserve">, </w:t>
      </w:r>
      <w:r w:rsidR="000A7E25" w:rsidRPr="002D10EB">
        <w:t>quelques poules</w:t>
      </w:r>
      <w:r>
        <w:t>…</w:t>
      </w:r>
    </w:p>
    <w:p w14:paraId="737D014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très bien</w:t>
      </w:r>
      <w:r>
        <w:t xml:space="preserve">, </w:t>
      </w:r>
      <w:r w:rsidR="000A7E25" w:rsidRPr="002D10EB">
        <w:t>mon enfant</w:t>
      </w:r>
      <w:r>
        <w:t xml:space="preserve">, </w:t>
      </w:r>
      <w:r w:rsidR="000A7E25" w:rsidRPr="002D10EB">
        <w:t>mais la vie monastique</w:t>
      </w:r>
      <w:r>
        <w:t>…</w:t>
      </w:r>
    </w:p>
    <w:p w14:paraId="1DA6488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la vie conjugale</w:t>
      </w:r>
      <w:r>
        <w:t xml:space="preserve">, </w:t>
      </w:r>
      <w:r w:rsidR="000A7E25" w:rsidRPr="002D10EB">
        <w:t>mon Père</w:t>
      </w:r>
      <w:r>
        <w:t xml:space="preserve"> ? </w:t>
      </w:r>
      <w:r w:rsidR="000A7E25" w:rsidRPr="002D10EB">
        <w:t>Avoir une femme</w:t>
      </w:r>
      <w:r>
        <w:t xml:space="preserve">, </w:t>
      </w:r>
      <w:r w:rsidR="000A7E25" w:rsidRPr="002D10EB">
        <w:t>élever des enfants</w:t>
      </w:r>
      <w:r>
        <w:t xml:space="preserve">, </w:t>
      </w:r>
      <w:r w:rsidR="000A7E25" w:rsidRPr="002D10EB">
        <w:t>se dévouer</w:t>
      </w:r>
      <w:r>
        <w:t>…</w:t>
      </w:r>
    </w:p>
    <w:p w14:paraId="0F3906C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Pas mal</w:t>
      </w:r>
      <w:r>
        <w:t xml:space="preserve">, </w:t>
      </w:r>
      <w:r w:rsidR="000A7E25" w:rsidRPr="002D10EB">
        <w:t>mais</w:t>
      </w:r>
      <w:r>
        <w:t>…</w:t>
      </w:r>
    </w:p>
    <w:p w14:paraId="19C6192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Pourtant le mariage est un sacrement</w:t>
      </w:r>
      <w:r>
        <w:t xml:space="preserve">. </w:t>
      </w:r>
      <w:r w:rsidR="000A7E25" w:rsidRPr="002D10EB">
        <w:t>Et un beau</w:t>
      </w:r>
      <w:r>
        <w:t>…</w:t>
      </w:r>
    </w:p>
    <w:p w14:paraId="5FBF8F4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mais de deuxième rang</w:t>
      </w:r>
      <w:r>
        <w:t xml:space="preserve">. </w:t>
      </w:r>
      <w:r w:rsidR="000A7E25" w:rsidRPr="002D10EB">
        <w:t>Rien ne dépasse la vie monastique</w:t>
      </w:r>
      <w:r>
        <w:t>.</w:t>
      </w:r>
    </w:p>
    <w:p w14:paraId="52E7C99E" w14:textId="77777777" w:rsidR="00EE0B82" w:rsidRDefault="000A7E25" w:rsidP="000A7E25">
      <w:r w:rsidRPr="002D10EB">
        <w:t>J</w:t>
      </w:r>
      <w:r w:rsidR="00EE0B82">
        <w:t>’</w:t>
      </w:r>
      <w:r w:rsidRPr="002D10EB">
        <w:t>ai beau tourner mes questions</w:t>
      </w:r>
      <w:r w:rsidR="00EE0B82">
        <w:t xml:space="preserve">, </w:t>
      </w:r>
      <w:r w:rsidRPr="002D10EB">
        <w:t>jamais je ne parviendrai à faire dire à ce moine que ma vie égale</w:t>
      </w:r>
      <w:r w:rsidR="00EE0B82">
        <w:t xml:space="preserve">, </w:t>
      </w:r>
      <w:r w:rsidRPr="002D10EB">
        <w:t>au moins</w:t>
      </w:r>
      <w:r w:rsidR="00EE0B82">
        <w:t xml:space="preserve">, </w:t>
      </w:r>
      <w:r w:rsidRPr="002D10EB">
        <w:t>la sienne</w:t>
      </w:r>
      <w:r w:rsidR="00EE0B82">
        <w:t>.</w:t>
      </w:r>
    </w:p>
    <w:p w14:paraId="212E88CB" w14:textId="77777777" w:rsidR="00EE0B82" w:rsidRDefault="000A7E25" w:rsidP="000A7E25">
      <w:r w:rsidRPr="002D10EB">
        <w:t>Cela m</w:t>
      </w:r>
      <w:r w:rsidR="00EE0B82">
        <w:t>’</w:t>
      </w:r>
      <w:r w:rsidRPr="002D10EB">
        <w:t>irrite</w:t>
      </w:r>
      <w:r w:rsidR="00EE0B82">
        <w:t>.</w:t>
      </w:r>
    </w:p>
    <w:p w14:paraId="114297C9" w14:textId="77777777" w:rsidR="00EE0B82" w:rsidRDefault="000A7E25" w:rsidP="000A7E25">
      <w:r w:rsidRPr="002D10EB">
        <w:t xml:space="preserve">Au tour de </w:t>
      </w:r>
      <w:proofErr w:type="spellStart"/>
      <w:r w:rsidRPr="002D10EB">
        <w:t>Benooi</w:t>
      </w:r>
      <w:proofErr w:type="spellEnd"/>
      <w:r w:rsidR="00EE0B82">
        <w:t> :</w:t>
      </w:r>
    </w:p>
    <w:p w14:paraId="42C5AACC" w14:textId="77777777" w:rsidR="00EE0B82" w:rsidRDefault="00EE0B82" w:rsidP="000A7E25">
      <w:r>
        <w:rPr>
          <w:rFonts w:eastAsia="Georgia"/>
        </w:rPr>
        <w:t>— 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tous les hommes peuvent-ils se faire trappistes</w:t>
      </w:r>
      <w:r>
        <w:t> ?</w:t>
      </w:r>
    </w:p>
    <w:p w14:paraId="3436377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 xml:space="preserve">dit </w:t>
      </w:r>
      <w:proofErr w:type="spellStart"/>
      <w:r w:rsidR="000A7E25" w:rsidRPr="002D10EB">
        <w:t>Benooi</w:t>
      </w:r>
      <w:proofErr w:type="spellEnd"/>
      <w:r>
        <w:t>.</w:t>
      </w:r>
    </w:p>
    <w:p w14:paraId="1EFAA48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les voleurs</w:t>
      </w:r>
      <w:r>
        <w:t xml:space="preserve">, </w:t>
      </w:r>
      <w:r w:rsidR="000A7E25" w:rsidRPr="002D10EB">
        <w:t>les assassins</w:t>
      </w:r>
      <w:r>
        <w:t> ?</w:t>
      </w:r>
    </w:p>
    <w:p w14:paraId="10868FC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y en a</w:t>
      </w:r>
      <w:r>
        <w:t xml:space="preserve">, </w:t>
      </w:r>
      <w:r w:rsidR="000A7E25" w:rsidRPr="002D10EB">
        <w:t xml:space="preserve">dit </w:t>
      </w:r>
      <w:proofErr w:type="spellStart"/>
      <w:r w:rsidR="000A7E25" w:rsidRPr="002D10EB">
        <w:t>Benooi</w:t>
      </w:r>
      <w:proofErr w:type="spellEnd"/>
      <w:r>
        <w:t>.</w:t>
      </w:r>
    </w:p>
    <w:p w14:paraId="1546C31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les hommes mariés</w:t>
      </w:r>
      <w:r>
        <w:t> ?</w:t>
      </w:r>
    </w:p>
    <w:p w14:paraId="56B76EF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Pour ceux-là</w:t>
      </w:r>
      <w:r>
        <w:t xml:space="preserve">, </w:t>
      </w:r>
      <w:r w:rsidR="000A7E25" w:rsidRPr="002D10EB">
        <w:t>ce n</w:t>
      </w:r>
      <w:r>
        <w:t>’</w:t>
      </w:r>
      <w:r w:rsidR="000A7E25" w:rsidRPr="002D10EB">
        <w:t>est pas possible</w:t>
      </w:r>
      <w:r>
        <w:t xml:space="preserve">…, </w:t>
      </w:r>
      <w:r w:rsidR="000A7E25" w:rsidRPr="002D10EB">
        <w:t>à moins que leur femme ne soit morte</w:t>
      </w:r>
      <w:r>
        <w:t>.</w:t>
      </w:r>
    </w:p>
    <w:p w14:paraId="56282416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Ah</w:t>
      </w:r>
      <w:r>
        <w:t> !…</w:t>
      </w:r>
    </w:p>
    <w:p w14:paraId="5CFD489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Peut-être</w:t>
      </w:r>
      <w:r>
        <w:t xml:space="preserve">, </w:t>
      </w:r>
      <w:r w:rsidR="000A7E25" w:rsidRPr="002D10EB">
        <w:t xml:space="preserve">insinue 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que si</w:t>
      </w:r>
      <w:r>
        <w:t xml:space="preserve">, </w:t>
      </w:r>
      <w:r w:rsidR="000A7E25" w:rsidRPr="002D10EB">
        <w:t>de son côté</w:t>
      </w:r>
      <w:r>
        <w:t xml:space="preserve">, </w:t>
      </w:r>
      <w:r w:rsidR="000A7E25" w:rsidRPr="002D10EB">
        <w:t>la femme se décidait à entrer au couvent</w:t>
      </w:r>
      <w:r>
        <w:t>…</w:t>
      </w:r>
    </w:p>
    <w:p w14:paraId="7BD6B892" w14:textId="77777777" w:rsidR="00EE0B82" w:rsidRDefault="000A7E25" w:rsidP="000A7E25">
      <w:r w:rsidRPr="002D10EB">
        <w:t>Je regarde Marie</w:t>
      </w:r>
      <w:r w:rsidR="00EE0B82">
        <w:t xml:space="preserve">. </w:t>
      </w:r>
      <w:r w:rsidRPr="002D10EB">
        <w:t>Solide comme on l</w:t>
      </w:r>
      <w:r w:rsidR="00EE0B82">
        <w:t>’</w:t>
      </w:r>
      <w:r w:rsidRPr="002D10EB">
        <w:t>a faite</w:t>
      </w:r>
      <w:r w:rsidR="00EE0B82">
        <w:t xml:space="preserve">, </w:t>
      </w:r>
      <w:r w:rsidRPr="002D10EB">
        <w:t>la bouche pleine de pain</w:t>
      </w:r>
      <w:r w:rsidR="00EE0B82">
        <w:t xml:space="preserve">, </w:t>
      </w:r>
      <w:r w:rsidRPr="002D10EB">
        <w:t>elle en est à son troisième déjeuner</w:t>
      </w:r>
      <w:r w:rsidR="00EE0B82">
        <w:t xml:space="preserve">. </w:t>
      </w:r>
      <w:r w:rsidRPr="002D10EB">
        <w:t>Elle peut durer longtemps</w:t>
      </w:r>
      <w:r w:rsidR="00EE0B82">
        <w:t xml:space="preserve">, </w:t>
      </w:r>
      <w:r w:rsidRPr="002D10EB">
        <w:t>et vraiment je ne la vois pas sous la jupe d</w:t>
      </w:r>
      <w:r w:rsidR="00EE0B82">
        <w:t>’</w:t>
      </w:r>
      <w:r w:rsidRPr="002D10EB">
        <w:t>une carmélite</w:t>
      </w:r>
      <w:r w:rsidR="00EE0B82">
        <w:t>.</w:t>
      </w:r>
    </w:p>
    <w:p w14:paraId="7773B292" w14:textId="77777777" w:rsidR="00EE0B82" w:rsidRDefault="000A7E25" w:rsidP="000A7E25">
      <w:r w:rsidRPr="002D10EB">
        <w:t>Pendant une grosse minute</w:t>
      </w:r>
      <w:r w:rsidR="00EE0B82">
        <w:t xml:space="preserve">, </w:t>
      </w:r>
      <w:r w:rsidRPr="002D10EB">
        <w:t>je la déteste</w:t>
      </w:r>
      <w:r w:rsidR="00EE0B82">
        <w:t>.</w:t>
      </w:r>
    </w:p>
    <w:p w14:paraId="2C967CDB" w14:textId="77777777" w:rsidR="00EE0B82" w:rsidRDefault="000A7E25" w:rsidP="000A7E25">
      <w:r w:rsidRPr="002D10EB">
        <w:t>En attendant</w:t>
      </w:r>
      <w:r w:rsidR="00EE0B82">
        <w:t xml:space="preserve">, </w:t>
      </w:r>
      <w:r w:rsidRPr="002D10EB">
        <w:t>je m</w:t>
      </w:r>
      <w:r w:rsidR="00EE0B82">
        <w:t>’</w:t>
      </w:r>
      <w:r w:rsidRPr="002D10EB">
        <w:t>arrange</w:t>
      </w:r>
      <w:r w:rsidR="00EE0B82">
        <w:t xml:space="preserve">. </w:t>
      </w:r>
      <w:r w:rsidRPr="002D10EB">
        <w:t>Quand je travaille dans mon jardin et que j</w:t>
      </w:r>
      <w:r w:rsidR="00EE0B82">
        <w:t>’</w:t>
      </w:r>
      <w:r w:rsidRPr="002D10EB">
        <w:t>entends la cloche sonner les trois coups de la Consécration</w:t>
      </w:r>
      <w:r w:rsidR="00EE0B82">
        <w:t xml:space="preserve">, </w:t>
      </w:r>
      <w:r w:rsidRPr="002D10EB">
        <w:t>pendant la messe</w:t>
      </w:r>
      <w:r w:rsidR="00EE0B82">
        <w:t xml:space="preserve">, </w:t>
      </w:r>
      <w:r w:rsidRPr="002D10EB">
        <w:t>je lâche la bêche</w:t>
      </w:r>
      <w:r w:rsidR="00EE0B82">
        <w:t xml:space="preserve">, </w:t>
      </w:r>
      <w:r w:rsidRPr="002D10EB">
        <w:t>joins les mains et me recueille un instant pour réciter une prière</w:t>
      </w:r>
      <w:r w:rsidR="00EE0B82">
        <w:t xml:space="preserve">. </w:t>
      </w:r>
      <w:r w:rsidRPr="002D10EB">
        <w:t>Ainsi font les Trappistes que leurs travaux retiennent aux champs</w:t>
      </w:r>
      <w:r w:rsidR="00EE0B82">
        <w:t xml:space="preserve">, </w:t>
      </w:r>
      <w:r w:rsidRPr="002D10EB">
        <w:t>pendant l</w:t>
      </w:r>
      <w:r w:rsidR="00EE0B82">
        <w:t>’</w:t>
      </w:r>
      <w:r w:rsidRPr="002D10EB">
        <w:t>Office</w:t>
      </w:r>
      <w:r w:rsidR="00EE0B82">
        <w:t>.</w:t>
      </w:r>
    </w:p>
    <w:p w14:paraId="2440B41A" w14:textId="77777777" w:rsidR="00EE0B82" w:rsidRDefault="000A7E25" w:rsidP="000A7E25">
      <w:r w:rsidRPr="002D10EB">
        <w:t>Mais qu</w:t>
      </w:r>
      <w:r w:rsidR="00EE0B82">
        <w:t>’</w:t>
      </w:r>
      <w:r w:rsidRPr="002D10EB">
        <w:t>à deux heures de la nuit</w:t>
      </w:r>
      <w:r w:rsidR="00EE0B82">
        <w:t xml:space="preserve">, </w:t>
      </w:r>
      <w:r w:rsidRPr="002D10EB">
        <w:t>cette même cloche tire les moines hors de leur lit pour les matines</w:t>
      </w:r>
      <w:r w:rsidR="00EE0B82">
        <w:t xml:space="preserve">, </w:t>
      </w:r>
      <w:r w:rsidRPr="002D10EB">
        <w:t>je me retourne dans le mien et fais le sourd</w:t>
      </w:r>
      <w:r w:rsidR="00EE0B82">
        <w:t xml:space="preserve">. </w:t>
      </w:r>
      <w:r w:rsidRPr="002D10EB">
        <w:t>Après tout</w:t>
      </w:r>
      <w:r w:rsidR="00EE0B82">
        <w:t xml:space="preserve">, </w:t>
      </w:r>
      <w:r w:rsidRPr="002D10EB">
        <w:t>est-ce que je suis un Tra</w:t>
      </w:r>
      <w:r w:rsidRPr="002D10EB">
        <w:t>p</w:t>
      </w:r>
      <w:r w:rsidRPr="002D10EB">
        <w:t>piste</w:t>
      </w:r>
      <w:r w:rsidR="00EE0B82">
        <w:t> ?</w:t>
      </w:r>
    </w:p>
    <w:p w14:paraId="614A1B6A" w14:textId="77777777" w:rsidR="00EE0B82" w:rsidRDefault="000A7E25" w:rsidP="000A7E25">
      <w:r w:rsidRPr="002D10EB">
        <w:t>Pour entrer au couvent</w:t>
      </w:r>
      <w:r w:rsidR="00EE0B82">
        <w:t xml:space="preserve">, </w:t>
      </w:r>
      <w:proofErr w:type="spellStart"/>
      <w:r w:rsidRPr="002D10EB">
        <w:t>Benooi</w:t>
      </w:r>
      <w:proofErr w:type="spellEnd"/>
      <w:r w:rsidRPr="002D10EB">
        <w:t xml:space="preserve"> n</w:t>
      </w:r>
      <w:r w:rsidR="00EE0B82">
        <w:t>’</w:t>
      </w:r>
      <w:r w:rsidRPr="002D10EB">
        <w:t>a plus besoin de sonner</w:t>
      </w:r>
      <w:r w:rsidR="00EE0B82">
        <w:t xml:space="preserve">. </w:t>
      </w:r>
      <w:r w:rsidRPr="002D10EB">
        <w:t>On lui a remis une clef</w:t>
      </w:r>
      <w:r w:rsidR="00EE0B82">
        <w:t xml:space="preserve">. </w:t>
      </w:r>
      <w:r w:rsidRPr="002D10EB">
        <w:t>Il entre comme il veut</w:t>
      </w:r>
      <w:r w:rsidR="00EE0B82">
        <w:t>.</w:t>
      </w:r>
    </w:p>
    <w:p w14:paraId="730AA6C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voudrais beaucoup</w:t>
      </w:r>
      <w:r>
        <w:t xml:space="preserve">, </w:t>
      </w:r>
      <w:r w:rsidR="000A7E25" w:rsidRPr="002D10EB">
        <w:t xml:space="preserve">dis-je à 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avoir la clef comme vous</w:t>
      </w:r>
      <w:r>
        <w:t>.</w:t>
      </w:r>
    </w:p>
    <w:p w14:paraId="7AACB7A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Demandez-la</w:t>
      </w:r>
      <w:r>
        <w:t xml:space="preserve">, </w:t>
      </w:r>
      <w:r w:rsidR="000A7E25" w:rsidRPr="002D10EB">
        <w:t>vous l</w:t>
      </w:r>
      <w:r>
        <w:t>’</w:t>
      </w:r>
      <w:r w:rsidR="000A7E25" w:rsidRPr="002D10EB">
        <w:t>aurez</w:t>
      </w:r>
      <w:r>
        <w:t>.</w:t>
      </w:r>
    </w:p>
    <w:p w14:paraId="4F0F0EBC" w14:textId="77777777" w:rsidR="00EE0B82" w:rsidRDefault="000A7E25" w:rsidP="000A7E25">
      <w:r w:rsidRPr="002D10EB">
        <w:t>Jamais je n</w:t>
      </w:r>
      <w:r w:rsidR="00EE0B82">
        <w:t>’</w:t>
      </w:r>
      <w:r w:rsidRPr="002D10EB">
        <w:t>ai osé</w:t>
      </w:r>
      <w:r w:rsidR="00EE0B82">
        <w:t>.</w:t>
      </w:r>
    </w:p>
    <w:p w14:paraId="0FB526A1" w14:textId="77777777" w:rsidR="00EE0B82" w:rsidRDefault="000A7E25" w:rsidP="000A7E25">
      <w:r w:rsidRPr="002D10EB">
        <w:t>Pourtant</w:t>
      </w:r>
      <w:r w:rsidR="00EE0B82">
        <w:t xml:space="preserve">, </w:t>
      </w:r>
      <w:r w:rsidRPr="002D10EB">
        <w:t>en ville</w:t>
      </w:r>
      <w:r w:rsidR="00EE0B82">
        <w:t xml:space="preserve">, </w:t>
      </w:r>
      <w:r w:rsidRPr="002D10EB">
        <w:t xml:space="preserve">les amis savent que </w:t>
      </w:r>
      <w:proofErr w:type="spellStart"/>
      <w:r w:rsidRPr="002D10EB">
        <w:t>Baillon</w:t>
      </w:r>
      <w:proofErr w:type="spellEnd"/>
      <w:r w:rsidR="00EE0B82">
        <w:t xml:space="preserve">, </w:t>
      </w:r>
      <w:r w:rsidRPr="002D10EB">
        <w:t>qui s</w:t>
      </w:r>
      <w:r w:rsidR="00EE0B82">
        <w:t>’</w:t>
      </w:r>
      <w:r w:rsidRPr="002D10EB">
        <w:t>entend si bien avec les Trappistes</w:t>
      </w:r>
      <w:r w:rsidR="00EE0B82">
        <w:t xml:space="preserve">, </w:t>
      </w:r>
      <w:r w:rsidRPr="002D10EB">
        <w:t xml:space="preserve">entre au couvent comme il </w:t>
      </w:r>
      <w:r w:rsidRPr="002D10EB">
        <w:lastRenderedPageBreak/>
        <w:t>veut</w:t>
      </w:r>
      <w:r w:rsidR="00EE0B82">
        <w:t xml:space="preserve">, </w:t>
      </w:r>
      <w:r w:rsidRPr="002D10EB">
        <w:t>grâce à la clef qui lui a été remise par le Père Abbé en personne</w:t>
      </w:r>
      <w:r w:rsidR="00EE0B82">
        <w:t>.</w:t>
      </w:r>
    </w:p>
    <w:p w14:paraId="3397AA48" w14:textId="77777777" w:rsidR="00EE0B82" w:rsidRDefault="000A7E25" w:rsidP="000A7E25">
      <w:r w:rsidRPr="002D10EB">
        <w:t>Entre nous</w:t>
      </w:r>
      <w:r w:rsidR="00EE0B82">
        <w:t xml:space="preserve">, </w:t>
      </w:r>
      <w:r w:rsidRPr="002D10EB">
        <w:t>je ne connais pas le Père Abbé</w:t>
      </w:r>
      <w:r w:rsidR="00EE0B82">
        <w:t xml:space="preserve">. </w:t>
      </w:r>
      <w:r w:rsidRPr="002D10EB">
        <w:t>Ce saint homme m</w:t>
      </w:r>
      <w:r w:rsidR="00EE0B82">
        <w:t>’</w:t>
      </w:r>
      <w:r w:rsidRPr="002D10EB">
        <w:t>épouvante</w:t>
      </w:r>
      <w:r w:rsidR="00EE0B82">
        <w:t>.</w:t>
      </w:r>
    </w:p>
    <w:p w14:paraId="5C6C640C" w14:textId="77777777" w:rsidR="00EE0B82" w:rsidRDefault="000A7E25" w:rsidP="000A7E25">
      <w:r w:rsidRPr="002D10EB">
        <w:t>J</w:t>
      </w:r>
      <w:r w:rsidR="00EE0B82">
        <w:t>’</w:t>
      </w:r>
      <w:r w:rsidRPr="002D10EB">
        <w:t>assiste à la messe le dimanche et quelquefois en semaine</w:t>
      </w:r>
      <w:r w:rsidR="00EE0B82">
        <w:t>.</w:t>
      </w:r>
    </w:p>
    <w:p w14:paraId="4546FCAC" w14:textId="77777777" w:rsidR="00EE0B82" w:rsidRDefault="000A7E25" w:rsidP="000A7E25">
      <w:r w:rsidRPr="002D10EB">
        <w:t>Peut-être aurais-je moins de dévotion</w:t>
      </w:r>
      <w:r w:rsidR="00EE0B82">
        <w:t xml:space="preserve">, </w:t>
      </w:r>
      <w:r w:rsidRPr="002D10EB">
        <w:t>s</w:t>
      </w:r>
      <w:r w:rsidR="00EE0B82">
        <w:t>’</w:t>
      </w:r>
      <w:r w:rsidRPr="002D10EB">
        <w:t>il me fallait rester dans le petit réduit</w:t>
      </w:r>
      <w:r w:rsidR="00EE0B82">
        <w:t xml:space="preserve">, </w:t>
      </w:r>
      <w:r w:rsidRPr="002D10EB">
        <w:t>à l</w:t>
      </w:r>
      <w:r w:rsidR="00EE0B82">
        <w:t>’</w:t>
      </w:r>
      <w:r w:rsidRPr="002D10EB">
        <w:t>écart</w:t>
      </w:r>
      <w:r w:rsidR="00EE0B82">
        <w:t xml:space="preserve">, </w:t>
      </w:r>
      <w:r w:rsidRPr="002D10EB">
        <w:t>où l</w:t>
      </w:r>
      <w:r w:rsidR="00EE0B82">
        <w:t>’</w:t>
      </w:r>
      <w:r w:rsidRPr="002D10EB">
        <w:t>on tolère les paysans</w:t>
      </w:r>
      <w:r w:rsidR="00EE0B82">
        <w:t xml:space="preserve">. </w:t>
      </w:r>
      <w:r w:rsidRPr="002D10EB">
        <w:t xml:space="preserve">Mais grâce à </w:t>
      </w:r>
      <w:proofErr w:type="spellStart"/>
      <w:r w:rsidRPr="002D10EB">
        <w:t>Benooi</w:t>
      </w:r>
      <w:proofErr w:type="spellEnd"/>
      <w:r w:rsidR="00EE0B82">
        <w:t xml:space="preserve">, </w:t>
      </w:r>
      <w:r w:rsidRPr="002D10EB">
        <w:t>je connais une place meilleure</w:t>
      </w:r>
      <w:r w:rsidR="00EE0B82">
        <w:t xml:space="preserve">, </w:t>
      </w:r>
      <w:r w:rsidRPr="002D10EB">
        <w:t>et par des esc</w:t>
      </w:r>
      <w:r w:rsidRPr="002D10EB">
        <w:t>a</w:t>
      </w:r>
      <w:r w:rsidRPr="002D10EB">
        <w:t>liers</w:t>
      </w:r>
      <w:r w:rsidR="00EE0B82">
        <w:t xml:space="preserve">, </w:t>
      </w:r>
      <w:r w:rsidRPr="002D10EB">
        <w:t>des couloirs</w:t>
      </w:r>
      <w:r w:rsidR="00EE0B82">
        <w:t xml:space="preserve">, </w:t>
      </w:r>
      <w:r w:rsidRPr="002D10EB">
        <w:t>je me faufile à l</w:t>
      </w:r>
      <w:r w:rsidR="00EE0B82">
        <w:t>’</w:t>
      </w:r>
      <w:r w:rsidRPr="002D10EB">
        <w:t>étage</w:t>
      </w:r>
      <w:r w:rsidR="00EE0B82">
        <w:t xml:space="preserve">, </w:t>
      </w:r>
      <w:r w:rsidRPr="002D10EB">
        <w:t>au jubé</w:t>
      </w:r>
      <w:r w:rsidR="00EE0B82">
        <w:t xml:space="preserve">, </w:t>
      </w:r>
      <w:r w:rsidRPr="002D10EB">
        <w:t>où l</w:t>
      </w:r>
      <w:r w:rsidR="00EE0B82">
        <w:t>’</w:t>
      </w:r>
      <w:r w:rsidRPr="002D10EB">
        <w:t xml:space="preserve">on accepte les </w:t>
      </w:r>
      <w:r w:rsidR="00EE0B82">
        <w:t>« </w:t>
      </w:r>
      <w:r w:rsidRPr="002D10EB">
        <w:t>hôtes</w:t>
      </w:r>
      <w:r w:rsidR="00EE0B82">
        <w:t> »</w:t>
      </w:r>
      <w:r w:rsidRPr="002D10EB">
        <w:t xml:space="preserve"> qui sont déjà plus de la maison</w:t>
      </w:r>
      <w:r w:rsidR="00EE0B82">
        <w:t xml:space="preserve">. </w:t>
      </w:r>
      <w:r w:rsidRPr="002D10EB">
        <w:t>Là</w:t>
      </w:r>
      <w:r w:rsidR="00EE0B82">
        <w:t xml:space="preserve">, </w:t>
      </w:r>
      <w:r w:rsidRPr="002D10EB">
        <w:t>je prie bien</w:t>
      </w:r>
      <w:r w:rsidR="00EE0B82">
        <w:t>.</w:t>
      </w:r>
    </w:p>
    <w:p w14:paraId="4F5823EE" w14:textId="77777777" w:rsidR="00EE0B82" w:rsidRDefault="000A7E25" w:rsidP="000A7E25">
      <w:r w:rsidRPr="002D10EB">
        <w:t>Dans leurs stalles</w:t>
      </w:r>
      <w:r w:rsidR="00EE0B82">
        <w:t xml:space="preserve">, </w:t>
      </w:r>
      <w:r w:rsidRPr="002D10EB">
        <w:t>les Frères sont toujours aussi morts</w:t>
      </w:r>
      <w:r w:rsidR="00EE0B82">
        <w:t xml:space="preserve">. </w:t>
      </w:r>
      <w:r w:rsidRPr="002D10EB">
        <w:t>Quelquefois</w:t>
      </w:r>
      <w:r w:rsidR="00EE0B82">
        <w:t xml:space="preserve">, </w:t>
      </w:r>
      <w:r w:rsidRPr="002D10EB">
        <w:t>je m</w:t>
      </w:r>
      <w:r w:rsidR="00EE0B82">
        <w:t>’</w:t>
      </w:r>
      <w:r w:rsidRPr="002D10EB">
        <w:t>imagine parmi eux</w:t>
      </w:r>
      <w:r w:rsidR="00EE0B82">
        <w:t xml:space="preserve">, </w:t>
      </w:r>
      <w:r w:rsidRPr="002D10EB">
        <w:t>pareil au Frère Joachim dont la barbe est si belle</w:t>
      </w:r>
      <w:r w:rsidR="00EE0B82">
        <w:t xml:space="preserve">, </w:t>
      </w:r>
      <w:r w:rsidRPr="002D10EB">
        <w:t>les yeux levés dans l</w:t>
      </w:r>
      <w:r w:rsidR="00EE0B82">
        <w:t>’</w:t>
      </w:r>
      <w:r w:rsidRPr="002D10EB">
        <w:t>attitude de Frère Bernard qui est un saint</w:t>
      </w:r>
      <w:r w:rsidR="00EE0B82">
        <w:t xml:space="preserve">, </w:t>
      </w:r>
      <w:r w:rsidRPr="002D10EB">
        <w:t>tandis qu</w:t>
      </w:r>
      <w:r w:rsidR="00EE0B82">
        <w:t>’</w:t>
      </w:r>
      <w:r w:rsidRPr="002D10EB">
        <w:t>un ami</w:t>
      </w:r>
      <w:r w:rsidR="00EE0B82">
        <w:t xml:space="preserve">, </w:t>
      </w:r>
      <w:r w:rsidRPr="002D10EB">
        <w:t>venu tout exprès</w:t>
      </w:r>
      <w:r w:rsidR="00EE0B82">
        <w:t xml:space="preserve">, </w:t>
      </w:r>
      <w:r w:rsidRPr="002D10EB">
        <w:t>s</w:t>
      </w:r>
      <w:r w:rsidRPr="002D10EB">
        <w:t>e</w:t>
      </w:r>
      <w:r w:rsidRPr="002D10EB">
        <w:t>rait à me contempler de la place où je suis</w:t>
      </w:r>
      <w:r w:rsidR="00EE0B82">
        <w:t xml:space="preserve">. </w:t>
      </w:r>
      <w:r w:rsidRPr="002D10EB">
        <w:t>Puis je me souviens que ce n</w:t>
      </w:r>
      <w:r w:rsidR="00EE0B82">
        <w:t>’</w:t>
      </w:r>
      <w:r w:rsidRPr="002D10EB">
        <w:t>est pas possible</w:t>
      </w:r>
      <w:r w:rsidR="00EE0B82">
        <w:t xml:space="preserve">, </w:t>
      </w:r>
      <w:r w:rsidRPr="002D10EB">
        <w:t>et j</w:t>
      </w:r>
      <w:r w:rsidR="00EE0B82">
        <w:t>’</w:t>
      </w:r>
      <w:r w:rsidRPr="002D10EB">
        <w:t>envoie au diable ces vieilles bigotes à barbe</w:t>
      </w:r>
      <w:r w:rsidR="00EE0B82">
        <w:t>…</w:t>
      </w:r>
    </w:p>
    <w:p w14:paraId="03674C50" w14:textId="77777777" w:rsidR="00EE0B82" w:rsidRDefault="000A7E25" w:rsidP="000A7E25">
      <w:r w:rsidRPr="002D10EB">
        <w:t>J</w:t>
      </w:r>
      <w:r w:rsidR="00EE0B82">
        <w:t>’</w:t>
      </w:r>
      <w:r w:rsidRPr="002D10EB">
        <w:t>écris aux amis</w:t>
      </w:r>
      <w:r w:rsidR="00EE0B82">
        <w:t xml:space="preserve">. </w:t>
      </w:r>
      <w:r w:rsidRPr="002D10EB">
        <w:t>Je les sermonne</w:t>
      </w:r>
      <w:r w:rsidR="00EE0B82">
        <w:t> : « </w:t>
      </w:r>
      <w:r w:rsidRPr="002D10EB">
        <w:t>Soyez simples</w:t>
      </w:r>
      <w:r w:rsidR="00EE0B82">
        <w:t xml:space="preserve"> ». </w:t>
      </w:r>
      <w:r w:rsidRPr="002D10EB">
        <w:t>Je me fais humble</w:t>
      </w:r>
      <w:r w:rsidR="00EE0B82">
        <w:t xml:space="preserve">, </w:t>
      </w:r>
      <w:r w:rsidRPr="002D10EB">
        <w:t>avec ostentation</w:t>
      </w:r>
      <w:r w:rsidR="00EE0B82">
        <w:t xml:space="preserve">. </w:t>
      </w:r>
      <w:r w:rsidRPr="002D10EB">
        <w:t xml:space="preserve">Je dis </w:t>
      </w:r>
      <w:r w:rsidR="00EE0B82">
        <w:t>« </w:t>
      </w:r>
      <w:r w:rsidRPr="002D10EB">
        <w:t>mes</w:t>
      </w:r>
      <w:r w:rsidR="00EE0B82">
        <w:t> »</w:t>
      </w:r>
      <w:r w:rsidRPr="002D10EB">
        <w:t xml:space="preserve"> moines</w:t>
      </w:r>
      <w:r w:rsidR="00EE0B82">
        <w:t>, « </w:t>
      </w:r>
      <w:r w:rsidRPr="002D10EB">
        <w:t>mon</w:t>
      </w:r>
      <w:r w:rsidR="00EE0B82">
        <w:t> »</w:t>
      </w:r>
      <w:r w:rsidRPr="002D10EB">
        <w:t xml:space="preserve"> couvent</w:t>
      </w:r>
      <w:r w:rsidR="00EE0B82">
        <w:t xml:space="preserve">, </w:t>
      </w:r>
      <w:r w:rsidRPr="002D10EB">
        <w:t>et à la même page</w:t>
      </w:r>
      <w:r w:rsidR="00EE0B82">
        <w:t>, « </w:t>
      </w:r>
      <w:r w:rsidRPr="002D10EB">
        <w:t>mes</w:t>
      </w:r>
      <w:r w:rsidR="00EE0B82">
        <w:t> »</w:t>
      </w:r>
      <w:r w:rsidRPr="002D10EB">
        <w:t xml:space="preserve"> poules et </w:t>
      </w:r>
      <w:r w:rsidR="00EE0B82">
        <w:t>« </w:t>
      </w:r>
      <w:r w:rsidRPr="002D10EB">
        <w:t>mes</w:t>
      </w:r>
      <w:r w:rsidR="00EE0B82">
        <w:t> »</w:t>
      </w:r>
      <w:r w:rsidRPr="002D10EB">
        <w:t xml:space="preserve"> chiens</w:t>
      </w:r>
      <w:r w:rsidR="00EE0B82">
        <w:t xml:space="preserve">. </w:t>
      </w:r>
      <w:r w:rsidRPr="002D10EB">
        <w:t>De ces hommes j</w:t>
      </w:r>
      <w:r w:rsidR="00EE0B82">
        <w:t>’</w:t>
      </w:r>
      <w:r w:rsidRPr="002D10EB">
        <w:t>analyse la vie</w:t>
      </w:r>
      <w:r w:rsidR="00EE0B82">
        <w:t xml:space="preserve">, </w:t>
      </w:r>
      <w:r w:rsidRPr="002D10EB">
        <w:t>les mœurs austères et tâche d</w:t>
      </w:r>
      <w:r w:rsidR="00EE0B82">
        <w:t>’</w:t>
      </w:r>
      <w:r w:rsidRPr="002D10EB">
        <w:t>insinuer que cette austérité est devenue quelque peu la mienne</w:t>
      </w:r>
      <w:r w:rsidR="00EE0B82">
        <w:t>.</w:t>
      </w:r>
    </w:p>
    <w:p w14:paraId="2CE74D4A" w14:textId="77777777" w:rsidR="00EE0B82" w:rsidRDefault="000A7E25" w:rsidP="000A7E25">
      <w:r w:rsidRPr="002D10EB">
        <w:t>Seul</w:t>
      </w:r>
      <w:r w:rsidR="00EE0B82">
        <w:t xml:space="preserve">, </w:t>
      </w:r>
      <w:r w:rsidRPr="002D10EB">
        <w:t>au centre d</w:t>
      </w:r>
      <w:r w:rsidR="00EE0B82">
        <w:t>’</w:t>
      </w:r>
      <w:r w:rsidRPr="002D10EB">
        <w:t>un tableau</w:t>
      </w:r>
      <w:r w:rsidR="00EE0B82">
        <w:t xml:space="preserve">, </w:t>
      </w:r>
      <w:r w:rsidRPr="002D10EB">
        <w:t>je me détache en grand sur le clocher des Trappistes</w:t>
      </w:r>
      <w:r w:rsidR="00EE0B82">
        <w:t xml:space="preserve">, </w:t>
      </w:r>
      <w:r w:rsidRPr="002D10EB">
        <w:t>les champs des Trappistes</w:t>
      </w:r>
      <w:r w:rsidR="00EE0B82">
        <w:t xml:space="preserve">, </w:t>
      </w:r>
      <w:r w:rsidRPr="002D10EB">
        <w:t>les bois des Trappistes</w:t>
      </w:r>
      <w:r w:rsidR="00EE0B82">
        <w:t xml:space="preserve">, </w:t>
      </w:r>
      <w:r w:rsidRPr="002D10EB">
        <w:t>accessoires minuscules pour mettre en relief l</w:t>
      </w:r>
      <w:r w:rsidR="00EE0B82">
        <w:t>’</w:t>
      </w:r>
      <w:r w:rsidRPr="002D10EB">
        <w:t>important personnage qu</w:t>
      </w:r>
      <w:r w:rsidR="00EE0B82">
        <w:t>’</w:t>
      </w:r>
      <w:r w:rsidRPr="002D10EB">
        <w:t xml:space="preserve">est mon </w:t>
      </w:r>
      <w:r w:rsidR="00EE0B82">
        <w:t>« </w:t>
      </w:r>
      <w:r w:rsidRPr="002D10EB">
        <w:t>Je</w:t>
      </w:r>
      <w:r w:rsidR="00EE0B82">
        <w:t> ».</w:t>
      </w:r>
    </w:p>
    <w:p w14:paraId="408CDA83" w14:textId="77777777" w:rsidR="000A7E25" w:rsidRPr="002D10EB" w:rsidRDefault="000A7E25" w:rsidP="00EE0B82">
      <w:pPr>
        <w:pStyle w:val="Etoile"/>
      </w:pPr>
      <w:r w:rsidRPr="002D10EB">
        <w:rPr>
          <w:vertAlign w:val="subscript"/>
        </w:rPr>
        <w:lastRenderedPageBreak/>
        <w:t>*</w:t>
      </w:r>
      <w:r w:rsidRPr="002D10EB">
        <w:rPr>
          <w:vertAlign w:val="superscript"/>
        </w:rPr>
        <w:t>*</w:t>
      </w:r>
      <w:r w:rsidRPr="002D10EB">
        <w:rPr>
          <w:vertAlign w:val="subscript"/>
        </w:rPr>
        <w:t>*</w:t>
      </w:r>
    </w:p>
    <w:p w14:paraId="76A7AA21" w14:textId="77777777" w:rsidR="00EE0B82" w:rsidRDefault="000A7E25" w:rsidP="000A7E25">
      <w:pPr>
        <w:pStyle w:val="Sous-titre"/>
        <w:jc w:val="left"/>
      </w:pPr>
      <w:r w:rsidRPr="002D10EB">
        <w:t>LES IDÉES RELIGIEUSES DE MARIE</w:t>
      </w:r>
      <w:r w:rsidR="00EE0B82">
        <w:t>.</w:t>
      </w:r>
    </w:p>
    <w:p w14:paraId="3A1F14A7" w14:textId="77777777" w:rsidR="006C5BD7" w:rsidRPr="006C5BD7" w:rsidRDefault="006C5BD7" w:rsidP="006C5BD7">
      <w:pPr>
        <w:pStyle w:val="NormalSolidaire"/>
      </w:pPr>
    </w:p>
    <w:p w14:paraId="1936AC53" w14:textId="77777777" w:rsidR="00EE0B82" w:rsidRDefault="000A7E25" w:rsidP="000A7E25">
      <w:r w:rsidRPr="002D10EB">
        <w:t>Une première fois</w:t>
      </w:r>
      <w:r w:rsidR="00EE0B82">
        <w:t xml:space="preserve">, </w:t>
      </w:r>
      <w:r w:rsidRPr="002D10EB">
        <w:t>elle a été à la messe pour accompagner Mélanie</w:t>
      </w:r>
      <w:r w:rsidR="00EE0B82">
        <w:t xml:space="preserve">, </w:t>
      </w:r>
      <w:r w:rsidRPr="002D10EB">
        <w:t>mais cela ne lui plaisait guère</w:t>
      </w:r>
      <w:r w:rsidR="00EE0B82">
        <w:t xml:space="preserve">. </w:t>
      </w:r>
      <w:r w:rsidRPr="002D10EB">
        <w:t>Une seconde fois</w:t>
      </w:r>
      <w:r w:rsidR="00EE0B82">
        <w:t xml:space="preserve">, </w:t>
      </w:r>
      <w:r w:rsidRPr="002D10EB">
        <w:t>ce fut à cause d</w:t>
      </w:r>
      <w:r w:rsidR="00EE0B82">
        <w:t>’</w:t>
      </w:r>
      <w:r w:rsidRPr="002D10EB">
        <w:t>une voisine</w:t>
      </w:r>
      <w:r w:rsidR="00EE0B82">
        <w:t xml:space="preserve">. </w:t>
      </w:r>
      <w:r w:rsidRPr="002D10EB">
        <w:t>Et maintenant</w:t>
      </w:r>
      <w:r w:rsidR="00EE0B82">
        <w:t xml:space="preserve">, </w:t>
      </w:r>
      <w:r w:rsidRPr="002D10EB">
        <w:t xml:space="preserve">comme </w:t>
      </w:r>
      <w:r w:rsidR="00EE0B82">
        <w:t>M. </w:t>
      </w:r>
      <w:r w:rsidRPr="002D10EB">
        <w:t>le curé pou</w:t>
      </w:r>
      <w:r w:rsidRPr="002D10EB">
        <w:t>r</w:t>
      </w:r>
      <w:r w:rsidRPr="002D10EB">
        <w:t>rait se dire</w:t>
      </w:r>
      <w:r w:rsidR="00EE0B82">
        <w:t> : « </w:t>
      </w:r>
      <w:r w:rsidRPr="002D10EB">
        <w:t>Tiens</w:t>
      </w:r>
      <w:r w:rsidR="00EE0B82">
        <w:t xml:space="preserve">, </w:t>
      </w:r>
      <w:r w:rsidRPr="002D10EB">
        <w:t>mais je ne vois plus cette dame</w:t>
      </w:r>
      <w:r w:rsidR="00EE0B82">
        <w:t xml:space="preserve"> », </w:t>
      </w:r>
      <w:r w:rsidRPr="002D10EB">
        <w:t>elle se croit obligée</w:t>
      </w:r>
      <w:r w:rsidR="00EE0B82">
        <w:t xml:space="preserve">. </w:t>
      </w:r>
      <w:r w:rsidRPr="002D10EB">
        <w:t>Elle serait bien scandalisée si quelqu</w:t>
      </w:r>
      <w:r w:rsidR="00EE0B82">
        <w:t>’</w:t>
      </w:r>
      <w:r w:rsidRPr="002D10EB">
        <w:t>un affirmait</w:t>
      </w:r>
      <w:r w:rsidR="00EE0B82">
        <w:t> : « </w:t>
      </w:r>
      <w:r w:rsidRPr="002D10EB">
        <w:t>Moi</w:t>
      </w:r>
      <w:r w:rsidR="00EE0B82">
        <w:t xml:space="preserve">, </w:t>
      </w:r>
      <w:r w:rsidRPr="002D10EB">
        <w:t>je ne vais jamais à l</w:t>
      </w:r>
      <w:r w:rsidR="00EE0B82">
        <w:t>’</w:t>
      </w:r>
      <w:r w:rsidRPr="002D10EB">
        <w:t>église</w:t>
      </w:r>
      <w:r w:rsidR="00EE0B82">
        <w:t> ».</w:t>
      </w:r>
    </w:p>
    <w:p w14:paraId="617DBB33" w14:textId="77777777" w:rsidR="00EE0B82" w:rsidRDefault="000A7E25" w:rsidP="000A7E25">
      <w:r w:rsidRPr="002D10EB">
        <w:t>Elle a sur la religion ses idées de Marie</w:t>
      </w:r>
      <w:r w:rsidR="00EE0B82">
        <w:t xml:space="preserve">. </w:t>
      </w:r>
      <w:r w:rsidRPr="002D10EB">
        <w:t>Au sermon du curé</w:t>
      </w:r>
      <w:r w:rsidR="00EE0B82">
        <w:t xml:space="preserve">, </w:t>
      </w:r>
      <w:r w:rsidRPr="002D10EB">
        <w:t>elle ne saisit pas tout</w:t>
      </w:r>
      <w:r w:rsidR="00EE0B82">
        <w:t xml:space="preserve">. </w:t>
      </w:r>
      <w:r w:rsidRPr="002D10EB">
        <w:t>Elle connaît</w:t>
      </w:r>
      <w:r w:rsidR="00EE0B82">
        <w:t xml:space="preserve">, </w:t>
      </w:r>
      <w:r w:rsidRPr="002D10EB">
        <w:t>sur la façon dont notre mère Ève a commis sa première faute</w:t>
      </w:r>
      <w:r w:rsidR="00EE0B82">
        <w:t xml:space="preserve">, </w:t>
      </w:r>
      <w:r w:rsidRPr="002D10EB">
        <w:t>une histoire de caleçon et de bain qu</w:t>
      </w:r>
      <w:r w:rsidR="00EE0B82">
        <w:t>’</w:t>
      </w:r>
      <w:r w:rsidRPr="002D10EB">
        <w:t>elle n</w:t>
      </w:r>
      <w:r w:rsidR="00EE0B82">
        <w:t>’</w:t>
      </w:r>
      <w:r w:rsidRPr="002D10EB">
        <w:t>a certainement pas trouvée</w:t>
      </w:r>
      <w:r w:rsidR="00EE0B82">
        <w:t xml:space="preserve">, </w:t>
      </w:r>
      <w:r w:rsidRPr="002D10EB">
        <w:t>dans la Bible</w:t>
      </w:r>
      <w:r w:rsidR="00EE0B82">
        <w:t xml:space="preserve">. </w:t>
      </w:r>
      <w:r w:rsidRPr="002D10EB">
        <w:t>Elle me la conte</w:t>
      </w:r>
      <w:r w:rsidR="00EE0B82">
        <w:t xml:space="preserve">, </w:t>
      </w:r>
      <w:r w:rsidRPr="002D10EB">
        <w:t>naïvement sérieuse</w:t>
      </w:r>
      <w:r w:rsidR="00EE0B82">
        <w:t>.</w:t>
      </w:r>
    </w:p>
    <w:p w14:paraId="2F838592" w14:textId="77777777" w:rsidR="00EE0B82" w:rsidRDefault="000A7E25" w:rsidP="000A7E25">
      <w:r w:rsidRPr="002D10EB">
        <w:t>Comme toutes les femmes qui pratiquent</w:t>
      </w:r>
      <w:r w:rsidR="00EE0B82">
        <w:t xml:space="preserve">, </w:t>
      </w:r>
      <w:r w:rsidRPr="002D10EB">
        <w:t>Marie communie le premier dimanche du mois</w:t>
      </w:r>
      <w:r w:rsidR="00EE0B82">
        <w:t xml:space="preserve">. </w:t>
      </w:r>
      <w:r w:rsidRPr="002D10EB">
        <w:t>Pour communier</w:t>
      </w:r>
      <w:r w:rsidR="00EE0B82">
        <w:t xml:space="preserve">, </w:t>
      </w:r>
      <w:r w:rsidRPr="002D10EB">
        <w:t>il faut n</w:t>
      </w:r>
      <w:r w:rsidR="00EE0B82">
        <w:t>’</w:t>
      </w:r>
      <w:r w:rsidRPr="002D10EB">
        <w:t>avoir plus mangé depuis minuit</w:t>
      </w:r>
      <w:r w:rsidR="00EE0B82">
        <w:t xml:space="preserve">, </w:t>
      </w:r>
      <w:r w:rsidRPr="002D10EB">
        <w:t>lire dans son livre</w:t>
      </w:r>
      <w:r w:rsidR="00EE0B82">
        <w:t xml:space="preserve">, </w:t>
      </w:r>
      <w:r w:rsidRPr="002D10EB">
        <w:t>à telle page</w:t>
      </w:r>
      <w:r w:rsidR="00EE0B82">
        <w:t xml:space="preserve">, </w:t>
      </w:r>
      <w:r w:rsidRPr="002D10EB">
        <w:t>telle prière</w:t>
      </w:r>
      <w:r w:rsidR="00EE0B82">
        <w:t xml:space="preserve">, </w:t>
      </w:r>
      <w:r w:rsidRPr="002D10EB">
        <w:t>se glisser vers le banc</w:t>
      </w:r>
      <w:r w:rsidR="00EE0B82">
        <w:t xml:space="preserve">, </w:t>
      </w:r>
      <w:r w:rsidRPr="002D10EB">
        <w:t>recueillie</w:t>
      </w:r>
      <w:r w:rsidR="00EE0B82">
        <w:t xml:space="preserve">, </w:t>
      </w:r>
      <w:r w:rsidRPr="002D10EB">
        <w:t>les yeux fermés</w:t>
      </w:r>
      <w:r w:rsidR="00EE0B82">
        <w:t xml:space="preserve">. </w:t>
      </w:r>
      <w:r w:rsidRPr="002D10EB">
        <w:t>Le m</w:t>
      </w:r>
      <w:r w:rsidRPr="002D10EB">
        <w:t>a</w:t>
      </w:r>
      <w:r w:rsidRPr="002D10EB">
        <w:t>tin</w:t>
      </w:r>
      <w:r w:rsidR="00EE0B82">
        <w:t xml:space="preserve">, </w:t>
      </w:r>
      <w:r w:rsidRPr="002D10EB">
        <w:t>elle se refuse de se rincer la bouche</w:t>
      </w:r>
      <w:r w:rsidR="00EE0B82">
        <w:t xml:space="preserve">, </w:t>
      </w:r>
      <w:r w:rsidRPr="002D10EB">
        <w:t>de peur d</w:t>
      </w:r>
      <w:r w:rsidR="00EE0B82">
        <w:t>’</w:t>
      </w:r>
      <w:r w:rsidRPr="002D10EB">
        <w:t>avaler une goutte d</w:t>
      </w:r>
      <w:r w:rsidR="00EE0B82">
        <w:t>’</w:t>
      </w:r>
      <w:r w:rsidRPr="002D10EB">
        <w:t>eau</w:t>
      </w:r>
      <w:r w:rsidR="00EE0B82">
        <w:t xml:space="preserve"> ; </w:t>
      </w:r>
      <w:r w:rsidRPr="002D10EB">
        <w:t>à la Sainte Table</w:t>
      </w:r>
      <w:r w:rsidR="00EE0B82">
        <w:t xml:space="preserve">, </w:t>
      </w:r>
      <w:r w:rsidRPr="002D10EB">
        <w:t>elle sort une langue à la mesure des autres</w:t>
      </w:r>
      <w:r w:rsidR="00EE0B82">
        <w:t xml:space="preserve"> ; </w:t>
      </w:r>
      <w:r w:rsidRPr="002D10EB">
        <w:t>elle regagne sa place avec respect</w:t>
      </w:r>
      <w:r w:rsidR="00EE0B82">
        <w:t xml:space="preserve">, </w:t>
      </w:r>
      <w:r w:rsidRPr="002D10EB">
        <w:t>comme les autres</w:t>
      </w:r>
      <w:r w:rsidR="00EE0B82">
        <w:t xml:space="preserve">, </w:t>
      </w:r>
      <w:r w:rsidRPr="002D10EB">
        <w:t>et ce serait mal si elle gardait les mains sur la figure plus lon</w:t>
      </w:r>
      <w:r w:rsidRPr="002D10EB">
        <w:t>g</w:t>
      </w:r>
      <w:r w:rsidRPr="002D10EB">
        <w:t>temps que les autres</w:t>
      </w:r>
      <w:r w:rsidR="00EE0B82">
        <w:t>.</w:t>
      </w:r>
    </w:p>
    <w:p w14:paraId="63A7F70C" w14:textId="77777777" w:rsidR="00EE0B82" w:rsidRDefault="000A7E25" w:rsidP="000A7E25">
      <w:r w:rsidRPr="002D10EB">
        <w:t>Mais que pense-t-elle de ce cachet de pain qu</w:t>
      </w:r>
      <w:r w:rsidR="00EE0B82">
        <w:t>’</w:t>
      </w:r>
      <w:r w:rsidRPr="002D10EB">
        <w:t>on lui a posé sur la langue</w:t>
      </w:r>
      <w:r w:rsidR="00EE0B82">
        <w:t xml:space="preserve"> ? </w:t>
      </w:r>
      <w:r w:rsidRPr="002D10EB">
        <w:t>Peut-être rien</w:t>
      </w:r>
      <w:r w:rsidR="00EE0B82">
        <w:t>.</w:t>
      </w:r>
    </w:p>
    <w:p w14:paraId="3DBD6C5D" w14:textId="77777777" w:rsidR="00EE0B82" w:rsidRDefault="000A7E25" w:rsidP="000A7E25">
      <w:r w:rsidRPr="002D10EB">
        <w:t>Or</w:t>
      </w:r>
      <w:r w:rsidR="00EE0B82">
        <w:t xml:space="preserve">, </w:t>
      </w:r>
      <w:r w:rsidRPr="002D10EB">
        <w:t>voici qu</w:t>
      </w:r>
      <w:r w:rsidR="00EE0B82">
        <w:t>’</w:t>
      </w:r>
      <w:r w:rsidRPr="002D10EB">
        <w:t>à l</w:t>
      </w:r>
      <w:r w:rsidR="00EE0B82">
        <w:t>’</w:t>
      </w:r>
      <w:r w:rsidRPr="002D10EB">
        <w:t>exemple des Pères</w:t>
      </w:r>
      <w:r w:rsidR="00EE0B82">
        <w:t xml:space="preserve">, </w:t>
      </w:r>
      <w:r w:rsidRPr="002D10EB">
        <w:t>son mari devient pieux</w:t>
      </w:r>
      <w:r w:rsidR="00EE0B82">
        <w:t xml:space="preserve">, </w:t>
      </w:r>
      <w:r w:rsidRPr="002D10EB">
        <w:t>porte un chapelet</w:t>
      </w:r>
      <w:r w:rsidR="00EE0B82">
        <w:t xml:space="preserve">, </w:t>
      </w:r>
      <w:r w:rsidRPr="002D10EB">
        <w:t>suit les offices</w:t>
      </w:r>
      <w:r w:rsidR="00EE0B82">
        <w:t xml:space="preserve">, </w:t>
      </w:r>
      <w:r w:rsidRPr="002D10EB">
        <w:t>se montre pointilleux sur ce qui se peut et ne se peut pas</w:t>
      </w:r>
      <w:r w:rsidR="00EE0B82">
        <w:t>.</w:t>
      </w:r>
    </w:p>
    <w:p w14:paraId="26F2FFEE" w14:textId="77777777" w:rsidR="00EE0B82" w:rsidRDefault="000A7E25" w:rsidP="000A7E25">
      <w:r w:rsidRPr="002D10EB">
        <w:lastRenderedPageBreak/>
        <w:t>Alors Marie s</w:t>
      </w:r>
      <w:r w:rsidR="00EE0B82">
        <w:t>’</w:t>
      </w:r>
      <w:r w:rsidRPr="002D10EB">
        <w:t>achète un chapelet</w:t>
      </w:r>
      <w:r w:rsidR="00EE0B82">
        <w:t xml:space="preserve">, </w:t>
      </w:r>
      <w:r w:rsidRPr="002D10EB">
        <w:t>médite plus fréquemment</w:t>
      </w:r>
      <w:r w:rsidR="00EE0B82">
        <w:t xml:space="preserve">, </w:t>
      </w:r>
      <w:r w:rsidRPr="002D10EB">
        <w:t>et comme lui</w:t>
      </w:r>
      <w:r w:rsidR="00EE0B82">
        <w:t xml:space="preserve">, </w:t>
      </w:r>
      <w:r w:rsidRPr="002D10EB">
        <w:t>un saint</w:t>
      </w:r>
      <w:r w:rsidR="00EE0B82">
        <w:t xml:space="preserve">, </w:t>
      </w:r>
      <w:r w:rsidRPr="002D10EB">
        <w:t>aspire à devenir une sainte</w:t>
      </w:r>
      <w:r w:rsidR="00EE0B82">
        <w:t>.</w:t>
      </w:r>
    </w:p>
    <w:p w14:paraId="535126A0" w14:textId="77777777" w:rsidR="00EE0B82" w:rsidRDefault="000A7E25" w:rsidP="000A7E25">
      <w:r w:rsidRPr="002D10EB">
        <w:t>Et lorsque le soir</w:t>
      </w:r>
      <w:r w:rsidR="00EE0B82">
        <w:t xml:space="preserve">, </w:t>
      </w:r>
      <w:r w:rsidRPr="002D10EB">
        <w:t>comme cela se fait</w:t>
      </w:r>
      <w:r w:rsidR="00EE0B82">
        <w:t xml:space="preserve">, </w:t>
      </w:r>
      <w:r w:rsidRPr="002D10EB">
        <w:t>la lampe soufflées nous allumons deux bougies et prions devant notre Vierge</w:t>
      </w:r>
      <w:r w:rsidR="00EE0B82">
        <w:t xml:space="preserve">, </w:t>
      </w:r>
      <w:r w:rsidRPr="002D10EB">
        <w:t>ce n</w:t>
      </w:r>
      <w:r w:rsidR="00EE0B82">
        <w:t>’</w:t>
      </w:r>
      <w:r w:rsidRPr="002D10EB">
        <w:t>est pas Marie la moins sérieuse</w:t>
      </w:r>
      <w:r w:rsidR="00EE0B82">
        <w:t>.</w:t>
      </w:r>
    </w:p>
    <w:p w14:paraId="6B43A7CE" w14:textId="77777777" w:rsidR="000A7E25" w:rsidRPr="002D10EB" w:rsidRDefault="000A7E25" w:rsidP="000A7E25">
      <w:pPr>
        <w:pStyle w:val="ParagrapheVideNormal"/>
      </w:pPr>
    </w:p>
    <w:p w14:paraId="1D898851" w14:textId="77777777" w:rsidR="00EE0B82" w:rsidRDefault="000A7E25" w:rsidP="000A7E25">
      <w:pPr>
        <w:pStyle w:val="Sous-titre"/>
        <w:jc w:val="left"/>
      </w:pPr>
      <w:r w:rsidRPr="002D10EB">
        <w:t>LE SCAPULAIRE</w:t>
      </w:r>
      <w:r w:rsidR="00EE0B82">
        <w:t>.</w:t>
      </w:r>
    </w:p>
    <w:p w14:paraId="2FEE2786" w14:textId="77777777" w:rsidR="006C5BD7" w:rsidRPr="006C5BD7" w:rsidRDefault="006C5BD7" w:rsidP="006C5BD7">
      <w:pPr>
        <w:pStyle w:val="NormalSolidaire"/>
      </w:pPr>
    </w:p>
    <w:p w14:paraId="403F5648" w14:textId="77777777" w:rsidR="00EE0B82" w:rsidRDefault="000A7E25" w:rsidP="000A7E25">
      <w:r w:rsidRPr="002D10EB">
        <w:t>Nous sommes au lit</w:t>
      </w:r>
      <w:r w:rsidR="00EE0B82">
        <w:t xml:space="preserve">, </w:t>
      </w:r>
      <w:r w:rsidRPr="002D10EB">
        <w:t>sous la couverture</w:t>
      </w:r>
      <w:r w:rsidR="00EE0B82">
        <w:t xml:space="preserve">, </w:t>
      </w:r>
      <w:r w:rsidRPr="002D10EB">
        <w:t>quand Marie</w:t>
      </w:r>
      <w:r w:rsidR="00EE0B82">
        <w:t xml:space="preserve">, </w:t>
      </w:r>
      <w:r w:rsidRPr="002D10EB">
        <w:t>qui promène les doigts sur ma poitrine</w:t>
      </w:r>
      <w:r w:rsidR="00EE0B82">
        <w:t xml:space="preserve">, </w:t>
      </w:r>
      <w:r w:rsidRPr="002D10EB">
        <w:t>trouve entre la chemise et la peau quelque chose de mou</w:t>
      </w:r>
      <w:r w:rsidR="00EE0B82">
        <w:t xml:space="preserve">, </w:t>
      </w:r>
      <w:r w:rsidRPr="002D10EB">
        <w:t>comme une petite loque</w:t>
      </w:r>
      <w:r w:rsidR="00EE0B82">
        <w:t>.</w:t>
      </w:r>
    </w:p>
    <w:p w14:paraId="58DDCD3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Tiens</w:t>
      </w:r>
      <w:r>
        <w:t xml:space="preserve"> ! </w:t>
      </w:r>
      <w:r w:rsidR="000A7E25" w:rsidRPr="002D10EB">
        <w:t>qu</w:t>
      </w:r>
      <w:r>
        <w:t>’</w:t>
      </w:r>
      <w:r w:rsidR="000A7E25" w:rsidRPr="002D10EB">
        <w:t>est-ce que tu as là</w:t>
      </w:r>
      <w:r>
        <w:t> ?</w:t>
      </w:r>
    </w:p>
    <w:p w14:paraId="5017892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Moi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rien</w:t>
      </w:r>
      <w:r>
        <w:t>.</w:t>
      </w:r>
    </w:p>
    <w:p w14:paraId="31F4AD6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si</w:t>
      </w:r>
      <w:r>
        <w:t xml:space="preserve">, </w:t>
      </w:r>
      <w:r w:rsidR="000A7E25" w:rsidRPr="002D10EB">
        <w:t>voyons</w:t>
      </w:r>
      <w:r>
        <w:t xml:space="preserve"> ; </w:t>
      </w:r>
      <w:r w:rsidR="000A7E25" w:rsidRPr="002D10EB">
        <w:t>il y a même une corde</w:t>
      </w:r>
      <w:r>
        <w:t>…</w:t>
      </w:r>
    </w:p>
    <w:p w14:paraId="12AC156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Cela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un</w:t>
      </w:r>
      <w:r>
        <w:t xml:space="preserve">… </w:t>
      </w:r>
      <w:r w:rsidR="000A7E25" w:rsidRPr="002D10EB">
        <w:t>scapulaire</w:t>
      </w:r>
      <w:r>
        <w:t>…</w:t>
      </w:r>
    </w:p>
    <w:p w14:paraId="6EBE5FA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oh</w:t>
      </w:r>
      <w:r>
        <w:t xml:space="preserve"> ! </w:t>
      </w:r>
      <w:r w:rsidR="000A7E25" w:rsidRPr="002D10EB">
        <w:t>Tu portes un scapulaire à présent</w:t>
      </w:r>
      <w:r>
        <w:t> !</w:t>
      </w:r>
    </w:p>
    <w:p w14:paraId="18690CF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Frère Joachim me l</w:t>
      </w:r>
      <w:r>
        <w:t>’</w:t>
      </w:r>
      <w:r w:rsidR="000A7E25" w:rsidRPr="002D10EB">
        <w:t>a donné</w:t>
      </w:r>
      <w:r>
        <w:t xml:space="preserve">. </w:t>
      </w:r>
      <w:r w:rsidR="000A7E25" w:rsidRPr="002D10EB">
        <w:t>J</w:t>
      </w:r>
      <w:r>
        <w:t>’</w:t>
      </w:r>
      <w:r w:rsidR="000A7E25" w:rsidRPr="002D10EB">
        <w:t>en portais</w:t>
      </w:r>
      <w:r>
        <w:t xml:space="preserve">, </w:t>
      </w:r>
      <w:r w:rsidR="000A7E25" w:rsidRPr="002D10EB">
        <w:t>d</w:t>
      </w:r>
      <w:r>
        <w:t>’</w:t>
      </w:r>
      <w:r w:rsidR="000A7E25" w:rsidRPr="002D10EB">
        <w:t>ailleurs</w:t>
      </w:r>
      <w:r>
        <w:t xml:space="preserve">, </w:t>
      </w:r>
      <w:r w:rsidR="000A7E25" w:rsidRPr="002D10EB">
        <w:t>quand j</w:t>
      </w:r>
      <w:r>
        <w:t>’</w:t>
      </w:r>
      <w:r w:rsidR="000A7E25" w:rsidRPr="002D10EB">
        <w:t>étais enfant</w:t>
      </w:r>
      <w:r>
        <w:t xml:space="preserve">. </w:t>
      </w:r>
      <w:r w:rsidR="000A7E25" w:rsidRPr="002D10EB">
        <w:t>J</w:t>
      </w:r>
      <w:r>
        <w:t>’</w:t>
      </w:r>
      <w:r w:rsidR="000A7E25" w:rsidRPr="002D10EB">
        <w:t>ai eu tort de perdre l</w:t>
      </w:r>
      <w:r>
        <w:t>’</w:t>
      </w:r>
      <w:r w:rsidR="000A7E25" w:rsidRPr="002D10EB">
        <w:t>habitude</w:t>
      </w:r>
      <w:r>
        <w:t xml:space="preserve">. </w:t>
      </w:r>
      <w:r w:rsidR="000A7E25" w:rsidRPr="002D10EB">
        <w:t>Cela préserve des malheurs</w:t>
      </w:r>
      <w:r>
        <w:t>.</w:t>
      </w:r>
    </w:p>
    <w:p w14:paraId="11245F7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 tous</w:t>
      </w:r>
      <w:r>
        <w:t> ?</w:t>
      </w:r>
    </w:p>
    <w:p w14:paraId="3B6E2C7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Des vrais</w:t>
      </w:r>
      <w:r>
        <w:t xml:space="preserve">, </w:t>
      </w:r>
      <w:r w:rsidR="000A7E25" w:rsidRPr="002D10EB">
        <w:t>Marie</w:t>
      </w:r>
      <w:r>
        <w:t xml:space="preserve">. </w:t>
      </w:r>
      <w:r w:rsidR="000A7E25" w:rsidRPr="002D10EB">
        <w:t>Tu vois</w:t>
      </w:r>
      <w:r>
        <w:t xml:space="preserve">, </w:t>
      </w:r>
      <w:r w:rsidR="000A7E25" w:rsidRPr="002D10EB">
        <w:t>il y a dessus une petite Vierge</w:t>
      </w:r>
      <w:r>
        <w:t xml:space="preserve">. </w:t>
      </w:r>
      <w:r w:rsidR="000A7E25" w:rsidRPr="002D10EB">
        <w:t>Sur l</w:t>
      </w:r>
      <w:r>
        <w:t>’</w:t>
      </w:r>
      <w:r w:rsidR="000A7E25" w:rsidRPr="002D10EB">
        <w:t>autre morceau</w:t>
      </w:r>
      <w:r>
        <w:t xml:space="preserve">, </w:t>
      </w:r>
      <w:r w:rsidR="000A7E25" w:rsidRPr="002D10EB">
        <w:t>il y a saint Bernard</w:t>
      </w:r>
      <w:r>
        <w:t xml:space="preserve">, </w:t>
      </w:r>
      <w:r w:rsidR="000A7E25" w:rsidRPr="002D10EB">
        <w:t>avec une prière</w:t>
      </w:r>
      <w:r>
        <w:t xml:space="preserve">… </w:t>
      </w:r>
      <w:r w:rsidR="000A7E25" w:rsidRPr="002D10EB">
        <w:t>là</w:t>
      </w:r>
      <w:r>
        <w:t xml:space="preserve">… </w:t>
      </w:r>
      <w:r w:rsidR="000A7E25" w:rsidRPr="002D10EB">
        <w:t>dans mon dos</w:t>
      </w:r>
      <w:r>
        <w:t>.</w:t>
      </w:r>
    </w:p>
    <w:p w14:paraId="0CADD1B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veux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lire la prière que tu as dans le dos</w:t>
      </w:r>
      <w:r>
        <w:t>.</w:t>
      </w:r>
    </w:p>
    <w:p w14:paraId="035226B5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Lis</w:t>
      </w:r>
      <w:r>
        <w:t xml:space="preserve">… </w:t>
      </w:r>
      <w:r w:rsidR="000A7E25" w:rsidRPr="002D10EB">
        <w:t>Mais il ne faut pas</w:t>
      </w:r>
      <w:r>
        <w:t xml:space="preserve">, </w:t>
      </w:r>
      <w:r w:rsidR="000A7E25" w:rsidRPr="002D10EB">
        <w:t>pour cela</w:t>
      </w:r>
      <w:r>
        <w:t xml:space="preserve">, </w:t>
      </w:r>
      <w:r w:rsidR="000A7E25" w:rsidRPr="002D10EB">
        <w:t>que tu me ch</w:t>
      </w:r>
      <w:r w:rsidR="000A7E25" w:rsidRPr="002D10EB">
        <w:t>a</w:t>
      </w:r>
      <w:r w:rsidR="000A7E25" w:rsidRPr="002D10EB">
        <w:t>touilles</w:t>
      </w:r>
      <w:r>
        <w:t>.</w:t>
      </w:r>
    </w:p>
    <w:p w14:paraId="01A39219" w14:textId="77777777" w:rsidR="00EE0B82" w:rsidRDefault="000A7E25" w:rsidP="000A7E25">
      <w:r w:rsidRPr="002D10EB">
        <w:t>Marie prend son temps</w:t>
      </w:r>
      <w:r w:rsidR="00EE0B82">
        <w:t xml:space="preserve">, </w:t>
      </w:r>
      <w:r w:rsidRPr="002D10EB">
        <w:t>parce que</w:t>
      </w:r>
      <w:r w:rsidR="00EE0B82">
        <w:t xml:space="preserve">, </w:t>
      </w:r>
      <w:r w:rsidRPr="002D10EB">
        <w:t>sous une couverture</w:t>
      </w:r>
      <w:r w:rsidR="00EE0B82">
        <w:t xml:space="preserve">, </w:t>
      </w:r>
      <w:r w:rsidRPr="002D10EB">
        <w:t>il ne fait pas très clair</w:t>
      </w:r>
      <w:r w:rsidR="00EE0B82">
        <w:t xml:space="preserve">. </w:t>
      </w:r>
      <w:r w:rsidRPr="002D10EB">
        <w:t>Elle en sort un peu rouge</w:t>
      </w:r>
      <w:r w:rsidR="00EE0B82">
        <w:t xml:space="preserve">, </w:t>
      </w:r>
      <w:r w:rsidRPr="002D10EB">
        <w:t>mais sérieuse</w:t>
      </w:r>
      <w:r w:rsidR="00EE0B82">
        <w:t> :</w:t>
      </w:r>
    </w:p>
    <w:p w14:paraId="7B28803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Écoute</w:t>
      </w:r>
      <w:r>
        <w:t xml:space="preserve">, </w:t>
      </w:r>
      <w:r w:rsidR="000A7E25" w:rsidRPr="002D10EB">
        <w:t>tu es sot</w:t>
      </w:r>
      <w:r>
        <w:t xml:space="preserve">. </w:t>
      </w:r>
      <w:r w:rsidR="000A7E25" w:rsidRPr="002D10EB">
        <w:t>Tu as un chapelet</w:t>
      </w:r>
      <w:r>
        <w:t xml:space="preserve">, </w:t>
      </w:r>
      <w:r w:rsidR="000A7E25" w:rsidRPr="002D10EB">
        <w:t>tu portes un scapulaire</w:t>
      </w:r>
      <w:r>
        <w:t xml:space="preserve">, </w:t>
      </w:r>
      <w:r w:rsidR="000A7E25" w:rsidRPr="002D10EB">
        <w:t>tu vas à la messe</w:t>
      </w:r>
      <w:r>
        <w:t xml:space="preserve">, </w:t>
      </w:r>
      <w:r w:rsidR="000A7E25" w:rsidRPr="002D10EB">
        <w:t>tu veux tout faire</w:t>
      </w:r>
      <w:r>
        <w:t xml:space="preserve">, </w:t>
      </w:r>
      <w:r w:rsidR="000A7E25" w:rsidRPr="002D10EB">
        <w:t>comme un Trappiste</w:t>
      </w:r>
      <w:r>
        <w:t>…</w:t>
      </w:r>
    </w:p>
    <w:p w14:paraId="5BCC3C48" w14:textId="77777777" w:rsidR="00EE0B82" w:rsidRDefault="00EE0B82" w:rsidP="000A7E25">
      <w:r>
        <w:rPr>
          <w:rFonts w:eastAsia="Georgia"/>
          <w:b/>
          <w:bCs/>
        </w:rPr>
        <w:t>— </w:t>
      </w:r>
      <w:r w:rsidR="000A7E25" w:rsidRPr="002D10EB">
        <w:t>Moi</w:t>
      </w:r>
      <w:r>
        <w:t xml:space="preserve"> ! </w:t>
      </w:r>
      <w:r w:rsidR="000A7E25" w:rsidRPr="002D10EB">
        <w:t>par exemple</w:t>
      </w:r>
      <w:r>
        <w:t>…</w:t>
      </w:r>
    </w:p>
    <w:p w14:paraId="45316FB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toi</w:t>
      </w:r>
      <w:r>
        <w:t xml:space="preserve">. </w:t>
      </w:r>
      <w:r w:rsidR="000A7E25" w:rsidRPr="002D10EB">
        <w:t>Et même</w:t>
      </w:r>
      <w:r>
        <w:t xml:space="preserve">, </w:t>
      </w:r>
      <w:r w:rsidR="000A7E25" w:rsidRPr="002D10EB">
        <w:t>si je n</w:t>
      </w:r>
      <w:r>
        <w:t>’</w:t>
      </w:r>
      <w:r w:rsidR="000A7E25" w:rsidRPr="002D10EB">
        <w:t>étais pas là</w:t>
      </w:r>
      <w:r>
        <w:t xml:space="preserve">, </w:t>
      </w:r>
      <w:r w:rsidR="000A7E25" w:rsidRPr="002D10EB">
        <w:t>tu deviendrais Trappiste</w:t>
      </w:r>
      <w:r>
        <w:t>.</w:t>
      </w:r>
    </w:p>
    <w:p w14:paraId="1496DBD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non</w:t>
      </w:r>
      <w:r>
        <w:t xml:space="preserve">, </w:t>
      </w:r>
      <w:r w:rsidR="000A7E25" w:rsidRPr="002D10EB">
        <w:t>Marie</w:t>
      </w:r>
      <w:r>
        <w:t>.</w:t>
      </w:r>
    </w:p>
    <w:p w14:paraId="7A7C178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</w:t>
      </w:r>
      <w:r>
        <w:t xml:space="preserve">, </w:t>
      </w:r>
      <w:r w:rsidR="000A7E25" w:rsidRPr="002D10EB">
        <w:t>si</w:t>
      </w:r>
      <w:r>
        <w:t xml:space="preserve">… </w:t>
      </w:r>
      <w:r w:rsidR="000A7E25" w:rsidRPr="002D10EB">
        <w:t>je sais</w:t>
      </w:r>
      <w:r>
        <w:t xml:space="preserve">… </w:t>
      </w:r>
      <w:r w:rsidR="000A7E25" w:rsidRPr="002D10EB">
        <w:t>Mais grand saint que tu es as-tu seulement songé à faire tes Pâques</w:t>
      </w:r>
      <w:r>
        <w:t> ?…</w:t>
      </w:r>
    </w:p>
    <w:p w14:paraId="059F62C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dis-je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que</w:t>
      </w:r>
      <w:r>
        <w:t xml:space="preserve">, </w:t>
      </w:r>
      <w:r w:rsidR="000A7E25" w:rsidRPr="002D10EB">
        <w:t>pour faire ses Pâques</w:t>
      </w:r>
      <w:r>
        <w:t xml:space="preserve">, </w:t>
      </w:r>
      <w:r w:rsidR="000A7E25" w:rsidRPr="002D10EB">
        <w:t>on doit d</w:t>
      </w:r>
      <w:r>
        <w:t>’</w:t>
      </w:r>
      <w:r w:rsidR="000A7E25" w:rsidRPr="002D10EB">
        <w:t>abord se confesser</w:t>
      </w:r>
      <w:r>
        <w:t xml:space="preserve">. </w:t>
      </w:r>
      <w:r w:rsidR="000A7E25" w:rsidRPr="002D10EB">
        <w:t>Ce n</w:t>
      </w:r>
      <w:r>
        <w:t>’</w:t>
      </w:r>
      <w:r w:rsidR="000A7E25" w:rsidRPr="002D10EB">
        <w:t>est pas une chose si simple</w:t>
      </w:r>
      <w:r>
        <w:t>.</w:t>
      </w:r>
    </w:p>
    <w:p w14:paraId="4E9CF96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> ?</w:t>
      </w:r>
    </w:p>
    <w:p w14:paraId="7718DC7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même une chose très compliquée</w:t>
      </w:r>
      <w:r>
        <w:t xml:space="preserve">. </w:t>
      </w:r>
      <w:r w:rsidR="000A7E25" w:rsidRPr="002D10EB">
        <w:t>Il faut raconter tous ses péchés</w:t>
      </w:r>
      <w:r>
        <w:t xml:space="preserve">, </w:t>
      </w:r>
      <w:r w:rsidR="000A7E25" w:rsidRPr="002D10EB">
        <w:t>par conséquent s</w:t>
      </w:r>
      <w:r>
        <w:t>’</w:t>
      </w:r>
      <w:r w:rsidR="000A7E25" w:rsidRPr="002D10EB">
        <w:t>en souvenir</w:t>
      </w:r>
      <w:r>
        <w:t xml:space="preserve">. </w:t>
      </w:r>
      <w:r w:rsidR="000A7E25" w:rsidRPr="002D10EB">
        <w:t>Il faut promettre de ne plus recommencer</w:t>
      </w:r>
      <w:r>
        <w:t xml:space="preserve">, </w:t>
      </w:r>
      <w:r w:rsidR="000A7E25" w:rsidRPr="002D10EB">
        <w:t>avoir</w:t>
      </w:r>
      <w:r>
        <w:t xml:space="preserve">, </w:t>
      </w:r>
      <w:r w:rsidR="000A7E25" w:rsidRPr="002D10EB">
        <w:t>pour l</w:t>
      </w:r>
      <w:r>
        <w:t>’</w:t>
      </w:r>
      <w:r w:rsidR="000A7E25" w:rsidRPr="002D10EB">
        <w:t>amour de Dieu</w:t>
      </w:r>
      <w:r>
        <w:t xml:space="preserve">, </w:t>
      </w:r>
      <w:r w:rsidR="000A7E25" w:rsidRPr="002D10EB">
        <w:t>le regret de ses fautes</w:t>
      </w:r>
      <w:r>
        <w:t>.</w:t>
      </w:r>
    </w:p>
    <w:p w14:paraId="0FCE278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ne sais pas</w:t>
      </w:r>
      <w:r>
        <w:t xml:space="preserve">, </w:t>
      </w:r>
      <w:r w:rsidR="000A7E25" w:rsidRPr="002D10EB">
        <w:t>réfléchit Marie</w:t>
      </w:r>
      <w:r>
        <w:t xml:space="preserve">, </w:t>
      </w:r>
      <w:r w:rsidR="000A7E25" w:rsidRPr="002D10EB">
        <w:t>comment ça se passe pour les hommes</w:t>
      </w:r>
      <w:r>
        <w:t xml:space="preserve">. </w:t>
      </w:r>
      <w:r w:rsidR="000A7E25" w:rsidRPr="002D10EB">
        <w:t>Moi</w:t>
      </w:r>
      <w:r>
        <w:t xml:space="preserve">, </w:t>
      </w:r>
      <w:r w:rsidR="000A7E25" w:rsidRPr="002D10EB">
        <w:t>je n</w:t>
      </w:r>
      <w:r>
        <w:t>’</w:t>
      </w:r>
      <w:r w:rsidR="000A7E25" w:rsidRPr="002D10EB">
        <w:t>y mets pas tant de manières</w:t>
      </w:r>
      <w:r>
        <w:t xml:space="preserve">. </w:t>
      </w:r>
      <w:r w:rsidR="000A7E25" w:rsidRPr="002D10EB">
        <w:t>Je donne au curé les petites fautes qui me reviennent</w:t>
      </w:r>
      <w:r>
        <w:t xml:space="preserve"> : </w:t>
      </w:r>
      <w:r w:rsidR="000A7E25" w:rsidRPr="002D10EB">
        <w:t>ça lui suffit</w:t>
      </w:r>
      <w:r>
        <w:t xml:space="preserve">. </w:t>
      </w:r>
      <w:r w:rsidR="000A7E25" w:rsidRPr="002D10EB">
        <w:t>Quant aux autres</w:t>
      </w:r>
      <w:r>
        <w:t xml:space="preserve">, </w:t>
      </w:r>
      <w:r w:rsidR="000A7E25" w:rsidRPr="002D10EB">
        <w:t>tu sais</w:t>
      </w:r>
      <w:r>
        <w:t xml:space="preserve">, </w:t>
      </w:r>
      <w:r w:rsidR="000A7E25" w:rsidRPr="002D10EB">
        <w:t>les grosses que nous faisons ensemble</w:t>
      </w:r>
      <w:r>
        <w:t xml:space="preserve">, </w:t>
      </w:r>
      <w:r w:rsidR="000A7E25" w:rsidRPr="002D10EB">
        <w:t>je les garde pour toi</w:t>
      </w:r>
      <w:r>
        <w:t>…</w:t>
      </w:r>
    </w:p>
    <w:p w14:paraId="72CF5AB4" w14:textId="77777777" w:rsidR="00EE0B82" w:rsidRDefault="000A7E25" w:rsidP="000A7E25">
      <w:r w:rsidRPr="002D10EB">
        <w:lastRenderedPageBreak/>
        <w:t>Elle m</w:t>
      </w:r>
      <w:r w:rsidR="00EE0B82">
        <w:t>’</w:t>
      </w:r>
      <w:r w:rsidRPr="002D10EB">
        <w:t>embrasse</w:t>
      </w:r>
      <w:r w:rsidR="00EE0B82">
        <w:t xml:space="preserve">, </w:t>
      </w:r>
      <w:r w:rsidRPr="002D10EB">
        <w:t>et vraiment pour les choses saintes dont nous parlons</w:t>
      </w:r>
      <w:r w:rsidR="00EE0B82">
        <w:t xml:space="preserve">, </w:t>
      </w:r>
      <w:r w:rsidRPr="002D10EB">
        <w:t>elle a les yeux trop brillants</w:t>
      </w:r>
      <w:r w:rsidR="00EE0B82">
        <w:t>.</w:t>
      </w:r>
    </w:p>
    <w:p w14:paraId="17D7A47A" w14:textId="77777777" w:rsidR="00EE0B82" w:rsidRDefault="000A7E25" w:rsidP="000A7E25">
      <w:r w:rsidRPr="002D10EB">
        <w:t>Je cache ce qu</w:t>
      </w:r>
      <w:r w:rsidR="00EE0B82">
        <w:t>’</w:t>
      </w:r>
      <w:r w:rsidRPr="002D10EB">
        <w:t>on découvre quand on montre un scap</w:t>
      </w:r>
      <w:r w:rsidRPr="002D10EB">
        <w:t>u</w:t>
      </w:r>
      <w:r w:rsidRPr="002D10EB">
        <w:t>laire</w:t>
      </w:r>
      <w:r w:rsidR="00EE0B82">
        <w:t> :</w:t>
      </w:r>
    </w:p>
    <w:p w14:paraId="46CDA42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après ta confession</w:t>
      </w:r>
      <w:r>
        <w:t xml:space="preserve">, </w:t>
      </w:r>
      <w:r w:rsidR="000A7E25" w:rsidRPr="002D10EB">
        <w:t>tu es contente</w:t>
      </w:r>
      <w:r>
        <w:t> ?</w:t>
      </w:r>
    </w:p>
    <w:p w14:paraId="5A20339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très contente</w:t>
      </w:r>
      <w:r>
        <w:t xml:space="preserve"> : </w:t>
      </w:r>
      <w:r w:rsidR="000A7E25" w:rsidRPr="002D10EB">
        <w:t>j</w:t>
      </w:r>
      <w:r>
        <w:t>’</w:t>
      </w:r>
      <w:r w:rsidR="000A7E25" w:rsidRPr="002D10EB">
        <w:t>ai fini</w:t>
      </w:r>
      <w:r>
        <w:t>…</w:t>
      </w:r>
    </w:p>
    <w:p w14:paraId="2068924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Tu n</w:t>
      </w:r>
      <w:r>
        <w:t>’</w:t>
      </w:r>
      <w:r w:rsidR="000A7E25" w:rsidRPr="002D10EB">
        <w:t>as pas d</w:t>
      </w:r>
      <w:r>
        <w:t>’</w:t>
      </w:r>
      <w:r w:rsidR="000A7E25" w:rsidRPr="002D10EB">
        <w:t>inquiétudes</w:t>
      </w:r>
      <w:r>
        <w:t> ?</w:t>
      </w:r>
    </w:p>
    <w:p w14:paraId="66C1A1B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>.</w:t>
      </w:r>
    </w:p>
    <w:p w14:paraId="2D669C9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Tu te sens absoute</w:t>
      </w:r>
      <w:r>
        <w:t xml:space="preserve">, </w:t>
      </w:r>
      <w:r w:rsidR="000A7E25" w:rsidRPr="002D10EB">
        <w:t>enfin</w:t>
      </w:r>
      <w:r>
        <w:t xml:space="preserve"> ?… </w:t>
      </w:r>
      <w:r w:rsidR="000A7E25" w:rsidRPr="002D10EB">
        <w:t>pardonnée</w:t>
      </w:r>
      <w:r>
        <w:t> ?</w:t>
      </w:r>
    </w:p>
    <w:p w14:paraId="5492FB6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Dame</w:t>
      </w:r>
      <w:r>
        <w:t xml:space="preserve">, </w:t>
      </w:r>
      <w:r w:rsidR="000A7E25" w:rsidRPr="002D10EB">
        <w:t>puisque le prêtre a fait sa croix</w:t>
      </w:r>
      <w:r>
        <w:t>.</w:t>
      </w:r>
    </w:p>
    <w:p w14:paraId="25C3FD2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tu es une brave fille</w:t>
      </w:r>
      <w:r>
        <w:t xml:space="preserve">, </w:t>
      </w:r>
      <w:r w:rsidR="000A7E25" w:rsidRPr="002D10EB">
        <w:t>et solide</w:t>
      </w:r>
      <w:r>
        <w:t xml:space="preserve">… </w:t>
      </w:r>
      <w:r w:rsidR="000A7E25" w:rsidRPr="002D10EB">
        <w:t>Tu restes en équilibre</w:t>
      </w:r>
      <w:r>
        <w:t xml:space="preserve">. </w:t>
      </w:r>
      <w:r w:rsidR="000A7E25" w:rsidRPr="002D10EB">
        <w:t>Moi</w:t>
      </w:r>
      <w:r>
        <w:t xml:space="preserve">, </w:t>
      </w:r>
      <w:r w:rsidR="000A7E25" w:rsidRPr="002D10EB">
        <w:t>si je me décidais</w:t>
      </w:r>
      <w:r>
        <w:t xml:space="preserve">, </w:t>
      </w:r>
      <w:r w:rsidR="000A7E25" w:rsidRPr="002D10EB">
        <w:t>tu verrais quelle affaire</w:t>
      </w:r>
      <w:r>
        <w:t>.</w:t>
      </w:r>
    </w:p>
    <w:p w14:paraId="6AD4A839" w14:textId="77777777" w:rsidR="000A7E25" w:rsidRPr="002D10EB" w:rsidRDefault="000A7E25" w:rsidP="000A7E25">
      <w:pPr>
        <w:pStyle w:val="ParagrapheVideNormal"/>
      </w:pPr>
    </w:p>
    <w:p w14:paraId="7B467CBA" w14:textId="77777777" w:rsidR="00EE0B82" w:rsidRDefault="000A7E25" w:rsidP="000A7E25">
      <w:pPr>
        <w:pStyle w:val="Sous-titre"/>
        <w:jc w:val="left"/>
      </w:pPr>
      <w:r w:rsidRPr="002D10EB">
        <w:t>MA CONFESSION</w:t>
      </w:r>
      <w:r w:rsidR="00EE0B82">
        <w:t>.</w:t>
      </w:r>
    </w:p>
    <w:p w14:paraId="1D72ADCE" w14:textId="77777777" w:rsidR="006C5BD7" w:rsidRPr="006C5BD7" w:rsidRDefault="006C5BD7" w:rsidP="006C5BD7">
      <w:pPr>
        <w:pStyle w:val="NormalSolidaire"/>
      </w:pPr>
    </w:p>
    <w:p w14:paraId="5A2BECAC" w14:textId="77777777" w:rsidR="00EE0B82" w:rsidRDefault="000A7E25" w:rsidP="000A7E25">
      <w:r w:rsidRPr="002D10EB">
        <w:t>Je me décide pourtant et cela ne commence peut-être pas très bien</w:t>
      </w:r>
      <w:r w:rsidR="00EE0B82">
        <w:t>.</w:t>
      </w:r>
    </w:p>
    <w:p w14:paraId="62235B1F" w14:textId="77777777" w:rsidR="00EE0B82" w:rsidRDefault="000A7E25" w:rsidP="000A7E25">
      <w:r w:rsidRPr="002D10EB">
        <w:t>J</w:t>
      </w:r>
      <w:r w:rsidR="00EE0B82">
        <w:t>’</w:t>
      </w:r>
      <w:r w:rsidRPr="002D10EB">
        <w:t>ai examiné ma conscience loyalement</w:t>
      </w:r>
      <w:r w:rsidR="00EE0B82">
        <w:t xml:space="preserve">, </w:t>
      </w:r>
      <w:r w:rsidRPr="002D10EB">
        <w:t>comme je fais toutes choses</w:t>
      </w:r>
      <w:r w:rsidR="00EE0B82">
        <w:t xml:space="preserve">, </w:t>
      </w:r>
      <w:r w:rsidRPr="002D10EB">
        <w:t>mais en gros</w:t>
      </w:r>
      <w:r w:rsidR="00EE0B82">
        <w:t xml:space="preserve">, </w:t>
      </w:r>
      <w:r w:rsidRPr="002D10EB">
        <w:t>pour ne pas allonger</w:t>
      </w:r>
      <w:r w:rsidR="00EE0B82">
        <w:t xml:space="preserve">. </w:t>
      </w:r>
      <w:r w:rsidRPr="002D10EB">
        <w:t>Au fond</w:t>
      </w:r>
      <w:r w:rsidR="00EE0B82">
        <w:t xml:space="preserve">, </w:t>
      </w:r>
      <w:r w:rsidRPr="002D10EB">
        <w:t>sans être un saint</w:t>
      </w:r>
      <w:r w:rsidR="00EE0B82">
        <w:t xml:space="preserve">, </w:t>
      </w:r>
      <w:r w:rsidRPr="002D10EB">
        <w:t>je me croyais un brave homme</w:t>
      </w:r>
      <w:r w:rsidR="00EE0B82">
        <w:t xml:space="preserve">, </w:t>
      </w:r>
      <w:r w:rsidRPr="002D10EB">
        <w:t>et voilà qu</w:t>
      </w:r>
      <w:r w:rsidR="00EE0B82">
        <w:t>’</w:t>
      </w:r>
      <w:r w:rsidRPr="002D10EB">
        <w:t>à la l</w:t>
      </w:r>
      <w:r w:rsidRPr="002D10EB">
        <w:t>u</w:t>
      </w:r>
      <w:r w:rsidRPr="002D10EB">
        <w:t>mière d</w:t>
      </w:r>
      <w:r w:rsidR="00EE0B82">
        <w:t>’</w:t>
      </w:r>
      <w:r w:rsidRPr="002D10EB">
        <w:t>ici je me découvre ce qu</w:t>
      </w:r>
      <w:r w:rsidR="00EE0B82">
        <w:t>’</w:t>
      </w:r>
      <w:r w:rsidRPr="002D10EB">
        <w:t>il faut pour m</w:t>
      </w:r>
      <w:r w:rsidR="00EE0B82">
        <w:t>’</w:t>
      </w:r>
      <w:r w:rsidRPr="002D10EB">
        <w:t>appeler une crapule</w:t>
      </w:r>
      <w:r w:rsidR="00EE0B82">
        <w:t xml:space="preserve">. </w:t>
      </w:r>
      <w:r w:rsidRPr="002D10EB">
        <w:t>Tant mieux</w:t>
      </w:r>
      <w:r w:rsidR="00EE0B82">
        <w:t xml:space="preserve"> : </w:t>
      </w:r>
      <w:r w:rsidRPr="002D10EB">
        <w:t>il y a dans le ciel plus de joie pour un pécheur qui se convertit</w:t>
      </w:r>
      <w:r w:rsidR="00EE0B82">
        <w:t xml:space="preserve">, </w:t>
      </w:r>
      <w:r w:rsidRPr="002D10EB">
        <w:t>que pour dix saints qui persévèrent</w:t>
      </w:r>
      <w:r w:rsidR="00EE0B82">
        <w:t xml:space="preserve">. </w:t>
      </w:r>
      <w:r w:rsidRPr="002D10EB">
        <w:t>C</w:t>
      </w:r>
      <w:r w:rsidR="00EE0B82">
        <w:t>’</w:t>
      </w:r>
      <w:r w:rsidRPr="002D10EB">
        <w:t>est écrit dans les livres</w:t>
      </w:r>
      <w:r w:rsidR="00EE0B82">
        <w:t xml:space="preserve">. </w:t>
      </w:r>
      <w:r w:rsidRPr="002D10EB">
        <w:t>Je le sais et peut-être</w:t>
      </w:r>
      <w:r w:rsidR="00EE0B82">
        <w:t xml:space="preserve">, </w:t>
      </w:r>
      <w:r w:rsidRPr="002D10EB">
        <w:t>étant ce pécheur converti</w:t>
      </w:r>
      <w:r w:rsidR="00EE0B82">
        <w:t xml:space="preserve">, </w:t>
      </w:r>
      <w:r w:rsidRPr="002D10EB">
        <w:t>le sais-je un peu trop</w:t>
      </w:r>
      <w:r w:rsidR="00EE0B82">
        <w:t>.</w:t>
      </w:r>
    </w:p>
    <w:p w14:paraId="016BAFE6" w14:textId="77777777" w:rsidR="00EE0B82" w:rsidRDefault="000A7E25" w:rsidP="000A7E25">
      <w:r w:rsidRPr="002D10EB">
        <w:lastRenderedPageBreak/>
        <w:t>Je me repens d</w:t>
      </w:r>
      <w:r w:rsidR="00EE0B82">
        <w:t>’</w:t>
      </w:r>
      <w:r w:rsidRPr="002D10EB">
        <w:t>ailleurs</w:t>
      </w:r>
      <w:r w:rsidR="00EE0B82">
        <w:t xml:space="preserve">. </w:t>
      </w:r>
      <w:r w:rsidRPr="002D10EB">
        <w:t>À l</w:t>
      </w:r>
      <w:r w:rsidR="00EE0B82">
        <w:t>’</w:t>
      </w:r>
      <w:r w:rsidRPr="002D10EB">
        <w:t>avenir</w:t>
      </w:r>
      <w:r w:rsidR="00EE0B82">
        <w:t xml:space="preserve">, </w:t>
      </w:r>
      <w:r w:rsidRPr="002D10EB">
        <w:t>je mènerai une vie meilleure</w:t>
      </w:r>
      <w:r w:rsidR="00EE0B82">
        <w:t xml:space="preserve">, </w:t>
      </w:r>
      <w:r w:rsidRPr="002D10EB">
        <w:t>c</w:t>
      </w:r>
      <w:r w:rsidR="00EE0B82">
        <w:t>’</w:t>
      </w:r>
      <w:r w:rsidRPr="002D10EB">
        <w:t>est entendu</w:t>
      </w:r>
      <w:r w:rsidR="00EE0B82">
        <w:t xml:space="preserve">. </w:t>
      </w:r>
      <w:r w:rsidRPr="002D10EB">
        <w:t>Mais comment</w:t>
      </w:r>
      <w:r w:rsidR="00EE0B82">
        <w:t> ?</w:t>
      </w:r>
    </w:p>
    <w:p w14:paraId="1B47B2CB" w14:textId="77777777" w:rsidR="00EE0B82" w:rsidRDefault="000A7E25" w:rsidP="000A7E25">
      <w:r w:rsidRPr="002D10EB">
        <w:t>Dans le confessionnal</w:t>
      </w:r>
      <w:r w:rsidR="00EE0B82">
        <w:t xml:space="preserve">, </w:t>
      </w:r>
      <w:r w:rsidRPr="002D10EB">
        <w:t>je regarde avec tendresse le bon Père Isidore qui aura le bonheur de sauver mon âme</w:t>
      </w:r>
      <w:r w:rsidR="00EE0B82">
        <w:t>.</w:t>
      </w:r>
    </w:p>
    <w:p w14:paraId="28A2DDFB" w14:textId="77777777" w:rsidR="00EE0B82" w:rsidRDefault="000A7E25" w:rsidP="000A7E25">
      <w:r w:rsidRPr="002D10EB">
        <w:t>Très vite</w:t>
      </w:r>
      <w:r w:rsidR="00EE0B82">
        <w:t xml:space="preserve">, </w:t>
      </w:r>
      <w:r w:rsidRPr="002D10EB">
        <w:t>pour en venir tout de suite aux gros péchés</w:t>
      </w:r>
      <w:r w:rsidR="00EE0B82">
        <w:t> :</w:t>
      </w:r>
    </w:p>
    <w:p w14:paraId="0B2AA91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Père</w:t>
      </w:r>
      <w:r>
        <w:t xml:space="preserve">, </w:t>
      </w:r>
      <w:r w:rsidR="000A7E25" w:rsidRPr="002D10EB">
        <w:t>je vais vous faire une confession générale</w:t>
      </w:r>
      <w:r>
        <w:t xml:space="preserve">. </w:t>
      </w:r>
      <w:r w:rsidR="000A7E25" w:rsidRPr="002D10EB">
        <w:t>Ma dernière date depuis longtemps</w:t>
      </w:r>
      <w:r>
        <w:t xml:space="preserve">, </w:t>
      </w:r>
      <w:r w:rsidR="000A7E25" w:rsidRPr="002D10EB">
        <w:t>et je ne sais si elle était bonne</w:t>
      </w:r>
      <w:r>
        <w:t>.</w:t>
      </w:r>
    </w:p>
    <w:p w14:paraId="7EA46F7D" w14:textId="77777777" w:rsidR="00EE0B82" w:rsidRDefault="000A7E25" w:rsidP="000A7E25">
      <w:r w:rsidRPr="002D10EB">
        <w:t>Mais le Père</w:t>
      </w:r>
      <w:r w:rsidR="00EE0B82">
        <w:t> :</w:t>
      </w:r>
    </w:p>
    <w:p w14:paraId="0555F81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Pardon</w:t>
      </w:r>
      <w:r>
        <w:t xml:space="preserve">, </w:t>
      </w:r>
      <w:r w:rsidR="000A7E25" w:rsidRPr="002D10EB">
        <w:t>mon enfant</w:t>
      </w:r>
      <w:r>
        <w:t xml:space="preserve">, </w:t>
      </w:r>
      <w:r w:rsidR="000A7E25" w:rsidRPr="002D10EB">
        <w:t>si cette confession n</w:t>
      </w:r>
      <w:r>
        <w:t>’</w:t>
      </w:r>
      <w:r w:rsidR="000A7E25" w:rsidRPr="002D10EB">
        <w:t>était pas bonne</w:t>
      </w:r>
      <w:r>
        <w:t xml:space="preserve">, </w:t>
      </w:r>
      <w:r w:rsidR="000A7E25" w:rsidRPr="002D10EB">
        <w:t>elle était sacrilège</w:t>
      </w:r>
      <w:r>
        <w:t xml:space="preserve"> ; </w:t>
      </w:r>
      <w:r w:rsidR="000A7E25" w:rsidRPr="002D10EB">
        <w:t>il faut le dire</w:t>
      </w:r>
      <w:r>
        <w:t xml:space="preserve">… </w:t>
      </w:r>
      <w:r w:rsidR="000A7E25" w:rsidRPr="002D10EB">
        <w:t>Et les précédentes</w:t>
      </w:r>
      <w:r>
        <w:t> ?</w:t>
      </w:r>
    </w:p>
    <w:p w14:paraId="4E1BA5A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Les précédentes</w:t>
      </w:r>
      <w:r>
        <w:t xml:space="preserve"> ? </w:t>
      </w:r>
      <w:r w:rsidR="000A7E25" w:rsidRPr="002D10EB">
        <w:t>Je ne sais pas</w:t>
      </w:r>
      <w:r>
        <w:t xml:space="preserve">, </w:t>
      </w:r>
      <w:r w:rsidR="000A7E25" w:rsidRPr="002D10EB">
        <w:t>mon Père</w:t>
      </w:r>
      <w:r>
        <w:t xml:space="preserve">. </w:t>
      </w:r>
      <w:r w:rsidR="000A7E25" w:rsidRPr="002D10EB">
        <w:t>Supposons-les mauvaises</w:t>
      </w:r>
      <w:r>
        <w:t xml:space="preserve">, </w:t>
      </w:r>
      <w:r w:rsidR="000A7E25" w:rsidRPr="002D10EB">
        <w:t>et les autres aussi</w:t>
      </w:r>
      <w:r>
        <w:t xml:space="preserve">, </w:t>
      </w:r>
      <w:r w:rsidR="000A7E25" w:rsidRPr="002D10EB">
        <w:t>toutes</w:t>
      </w:r>
      <w:r>
        <w:t xml:space="preserve">, </w:t>
      </w:r>
      <w:r w:rsidR="000A7E25" w:rsidRPr="002D10EB">
        <w:t>cela n</w:t>
      </w:r>
      <w:r>
        <w:t>’</w:t>
      </w:r>
      <w:r w:rsidR="000A7E25" w:rsidRPr="002D10EB">
        <w:t>a pas d</w:t>
      </w:r>
      <w:r>
        <w:t>’</w:t>
      </w:r>
      <w:r w:rsidR="000A7E25" w:rsidRPr="002D10EB">
        <w:t>importance</w:t>
      </w:r>
      <w:r>
        <w:t>.</w:t>
      </w:r>
    </w:p>
    <w:p w14:paraId="15AFF2C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</w:t>
      </w:r>
      <w:r>
        <w:t xml:space="preserve">, </w:t>
      </w:r>
      <w:r w:rsidR="000A7E25" w:rsidRPr="002D10EB">
        <w:t>mon enfant</w:t>
      </w:r>
      <w:r>
        <w:t xml:space="preserve">. </w:t>
      </w:r>
      <w:r w:rsidR="000A7E25" w:rsidRPr="002D10EB">
        <w:t>Il n</w:t>
      </w:r>
      <w:r>
        <w:t>’</w:t>
      </w:r>
      <w:r w:rsidR="000A7E25" w:rsidRPr="002D10EB">
        <w:t>est pas possible que</w:t>
      </w:r>
      <w:r>
        <w:t xml:space="preserve">, </w:t>
      </w:r>
      <w:r w:rsidR="000A7E25" w:rsidRPr="002D10EB">
        <w:t>de votre vie</w:t>
      </w:r>
      <w:r>
        <w:t xml:space="preserve">, </w:t>
      </w:r>
      <w:r w:rsidR="000A7E25" w:rsidRPr="002D10EB">
        <w:t>vous</w:t>
      </w:r>
      <w:r w:rsidR="000A7E25" w:rsidRPr="00EF7DCC">
        <w:t xml:space="preserve"> </w:t>
      </w:r>
      <w:r w:rsidR="000A7E25" w:rsidRPr="002D10EB">
        <w:t>n</w:t>
      </w:r>
      <w:r>
        <w:t>’</w:t>
      </w:r>
      <w:r w:rsidR="000A7E25" w:rsidRPr="002D10EB">
        <w:t>ayez fait une seule bonne confession</w:t>
      </w:r>
      <w:r>
        <w:t xml:space="preserve"> : </w:t>
      </w:r>
      <w:r w:rsidR="000A7E25" w:rsidRPr="002D10EB">
        <w:t>il faut savoir l</w:t>
      </w:r>
      <w:r w:rsidR="000A7E25" w:rsidRPr="002D10EB">
        <w:t>a</w:t>
      </w:r>
      <w:r w:rsidR="000A7E25" w:rsidRPr="002D10EB">
        <w:t>quelle</w:t>
      </w:r>
      <w:r>
        <w:t>.</w:t>
      </w:r>
    </w:p>
    <w:p w14:paraId="1A02A69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</w:t>
      </w:r>
      <w:r>
        <w:t xml:space="preserve">, </w:t>
      </w:r>
      <w:r w:rsidR="000A7E25" w:rsidRPr="002D10EB">
        <w:t>mon Père</w:t>
      </w:r>
      <w:r>
        <w:t xml:space="preserve">, </w:t>
      </w:r>
      <w:r w:rsidR="000A7E25" w:rsidRPr="002D10EB">
        <w:t>puisque celle-ci que je veux bonne les effacera toutes</w:t>
      </w:r>
      <w:r>
        <w:t>…</w:t>
      </w:r>
    </w:p>
    <w:p w14:paraId="72BD11C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 xml:space="preserve">. </w:t>
      </w:r>
      <w:r w:rsidR="000A7E25" w:rsidRPr="002D10EB">
        <w:t>Il ne faut pas plus s</w:t>
      </w:r>
      <w:r>
        <w:t>’</w:t>
      </w:r>
      <w:r w:rsidR="000A7E25" w:rsidRPr="002D10EB">
        <w:t>accuser de fautes qu</w:t>
      </w:r>
      <w:r>
        <w:t>’</w:t>
      </w:r>
      <w:r w:rsidR="000A7E25" w:rsidRPr="002D10EB">
        <w:t>on n</w:t>
      </w:r>
      <w:r>
        <w:t>’</w:t>
      </w:r>
      <w:r w:rsidR="000A7E25" w:rsidRPr="002D10EB">
        <w:t>a pas commises qu</w:t>
      </w:r>
      <w:r>
        <w:t>’</w:t>
      </w:r>
      <w:r w:rsidR="000A7E25" w:rsidRPr="002D10EB">
        <w:t>omettre celles dont on est coupable</w:t>
      </w:r>
      <w:r>
        <w:t xml:space="preserve">. </w:t>
      </w:r>
      <w:r w:rsidR="000A7E25" w:rsidRPr="002D10EB">
        <w:t>Tâchez de vous souvenir</w:t>
      </w:r>
      <w:r>
        <w:t>.</w:t>
      </w:r>
    </w:p>
    <w:p w14:paraId="5A60820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Heu</w:t>
      </w:r>
      <w:r>
        <w:t xml:space="preserve"> !… </w:t>
      </w:r>
      <w:r w:rsidR="000A7E25" w:rsidRPr="002D10EB">
        <w:t>Heu</w:t>
      </w:r>
      <w:r>
        <w:t> !…</w:t>
      </w:r>
    </w:p>
    <w:p w14:paraId="4368DB99" w14:textId="77777777" w:rsidR="00EE0B82" w:rsidRDefault="000A7E25" w:rsidP="000A7E25">
      <w:r w:rsidRPr="002D10EB">
        <w:t>Je réfléchis longtemps et le Père</w:t>
      </w:r>
      <w:r w:rsidR="00EE0B82">
        <w:t xml:space="preserve">, </w:t>
      </w:r>
      <w:r w:rsidRPr="002D10EB">
        <w:t>qui m</w:t>
      </w:r>
      <w:r w:rsidR="00EE0B82">
        <w:t>’</w:t>
      </w:r>
      <w:r w:rsidRPr="002D10EB">
        <w:t>aide</w:t>
      </w:r>
      <w:r w:rsidR="00EE0B82">
        <w:t xml:space="preserve">, </w:t>
      </w:r>
      <w:r w:rsidRPr="002D10EB">
        <w:t>se donne beaucoup de peine</w:t>
      </w:r>
      <w:r w:rsidR="00EE0B82">
        <w:t xml:space="preserve">, </w:t>
      </w:r>
      <w:r w:rsidRPr="002D10EB">
        <w:t>avant que nous tombions d</w:t>
      </w:r>
      <w:r w:rsidR="00EE0B82">
        <w:t>’</w:t>
      </w:r>
      <w:r w:rsidRPr="002D10EB">
        <w:t>accord sur ce point</w:t>
      </w:r>
      <w:r w:rsidR="00EE0B82">
        <w:t xml:space="preserve"> : </w:t>
      </w:r>
      <w:r w:rsidRPr="002D10EB">
        <w:t>qu</w:t>
      </w:r>
      <w:r w:rsidR="00EE0B82">
        <w:t>’</w:t>
      </w:r>
      <w:r w:rsidRPr="002D10EB">
        <w:t>à part trois ou quatre</w:t>
      </w:r>
      <w:r w:rsidR="00EE0B82">
        <w:t xml:space="preserve">, </w:t>
      </w:r>
      <w:r w:rsidRPr="002D10EB">
        <w:t>plus ou moins</w:t>
      </w:r>
      <w:r w:rsidR="00EE0B82">
        <w:t xml:space="preserve">, </w:t>
      </w:r>
      <w:r w:rsidRPr="002D10EB">
        <w:t>toutes mes confessions ont été exécrables</w:t>
      </w:r>
      <w:r w:rsidR="00EE0B82">
        <w:t>.</w:t>
      </w:r>
    </w:p>
    <w:p w14:paraId="28BD57FF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Bien</w:t>
      </w:r>
      <w:r>
        <w:t xml:space="preserve">, </w:t>
      </w:r>
      <w:r w:rsidR="000A7E25" w:rsidRPr="002D10EB">
        <w:t>mon enfant</w:t>
      </w:r>
      <w:r>
        <w:t xml:space="preserve">, </w:t>
      </w:r>
      <w:r w:rsidR="000A7E25" w:rsidRPr="002D10EB">
        <w:t>continuez</w:t>
      </w:r>
      <w:r>
        <w:t>.</w:t>
      </w:r>
    </w:p>
    <w:p w14:paraId="02E59C3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Père</w:t>
      </w:r>
      <w:r>
        <w:t xml:space="preserve">, </w:t>
      </w:r>
      <w:r w:rsidR="000A7E25" w:rsidRPr="002D10EB">
        <w:t>je vous raconterai ma vie à longs traits</w:t>
      </w:r>
      <w:r>
        <w:t xml:space="preserve"> : </w:t>
      </w:r>
      <w:r w:rsidR="000A7E25" w:rsidRPr="002D10EB">
        <w:t>c</w:t>
      </w:r>
      <w:r>
        <w:t>’</w:t>
      </w:r>
      <w:r w:rsidR="000A7E25" w:rsidRPr="002D10EB">
        <w:t>est celle d</w:t>
      </w:r>
      <w:r>
        <w:t>’</w:t>
      </w:r>
      <w:r w:rsidR="000A7E25" w:rsidRPr="002D10EB">
        <w:t>un grand pécheur</w:t>
      </w:r>
      <w:r>
        <w:t xml:space="preserve">. </w:t>
      </w:r>
      <w:r w:rsidR="000A7E25" w:rsidRPr="002D10EB">
        <w:t>Mais je me repens</w:t>
      </w:r>
      <w:r>
        <w:t xml:space="preserve">… </w:t>
      </w:r>
      <w:r w:rsidR="000A7E25" w:rsidRPr="002D10EB">
        <w:t>C</w:t>
      </w:r>
      <w:r>
        <w:t>’</w:t>
      </w:r>
      <w:r w:rsidR="000A7E25" w:rsidRPr="002D10EB">
        <w:t>est bien cela</w:t>
      </w:r>
      <w:r>
        <w:t xml:space="preserve">, </w:t>
      </w:r>
      <w:r w:rsidR="000A7E25" w:rsidRPr="002D10EB">
        <w:t>n</w:t>
      </w:r>
      <w:r>
        <w:t>’</w:t>
      </w:r>
      <w:r w:rsidR="000A7E25" w:rsidRPr="002D10EB">
        <w:t>est-ce pas</w:t>
      </w:r>
      <w:r>
        <w:t> ?</w:t>
      </w:r>
    </w:p>
    <w:p w14:paraId="3DA5D36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Continuez</w:t>
      </w:r>
      <w:r>
        <w:t xml:space="preserve">, </w:t>
      </w:r>
      <w:r w:rsidR="000A7E25" w:rsidRPr="002D10EB">
        <w:t>dit simplement le Père</w:t>
      </w:r>
      <w:r>
        <w:t>.</w:t>
      </w:r>
    </w:p>
    <w:p w14:paraId="1DAADFF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 pécheur a blasphémé</w:t>
      </w:r>
      <w:r>
        <w:t xml:space="preserve">, </w:t>
      </w:r>
      <w:r w:rsidR="000A7E25" w:rsidRPr="002D10EB">
        <w:t>menti</w:t>
      </w:r>
      <w:r>
        <w:t xml:space="preserve">, </w:t>
      </w:r>
      <w:r w:rsidR="000A7E25" w:rsidRPr="002D10EB">
        <w:t>négligé ses messes le dimanche</w:t>
      </w:r>
      <w:r>
        <w:t xml:space="preserve">, </w:t>
      </w:r>
      <w:r w:rsidR="000A7E25" w:rsidRPr="002D10EB">
        <w:t>usé de viande le vendredi</w:t>
      </w:r>
      <w:r>
        <w:t xml:space="preserve">, </w:t>
      </w:r>
      <w:r w:rsidR="000A7E25" w:rsidRPr="002D10EB">
        <w:t>enseigné des choses i</w:t>
      </w:r>
      <w:r w:rsidR="000A7E25" w:rsidRPr="002D10EB">
        <w:t>m</w:t>
      </w:r>
      <w:r w:rsidR="000A7E25" w:rsidRPr="002D10EB">
        <w:t>pures à une jeune fille</w:t>
      </w:r>
      <w:r>
        <w:t>.</w:t>
      </w:r>
    </w:p>
    <w:p w14:paraId="3F5F129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enfant</w:t>
      </w:r>
      <w:r>
        <w:t xml:space="preserve">, </w:t>
      </w:r>
      <w:r w:rsidR="000A7E25" w:rsidRPr="002D10EB">
        <w:t>dit le Père</w:t>
      </w:r>
      <w:r>
        <w:t xml:space="preserve">, </w:t>
      </w:r>
      <w:r w:rsidR="000A7E25" w:rsidRPr="002D10EB">
        <w:t>vous allez beaucoup trop vite</w:t>
      </w:r>
      <w:r>
        <w:t xml:space="preserve">. </w:t>
      </w:r>
      <w:r w:rsidR="000A7E25" w:rsidRPr="002D10EB">
        <w:t>Pour vous absoudre</w:t>
      </w:r>
      <w:r>
        <w:t xml:space="preserve">, </w:t>
      </w:r>
      <w:r w:rsidR="000A7E25" w:rsidRPr="002D10EB">
        <w:t>je dois peser séparément chacune de vos fautes</w:t>
      </w:r>
      <w:r>
        <w:t xml:space="preserve">. </w:t>
      </w:r>
      <w:r w:rsidR="000A7E25" w:rsidRPr="002D10EB">
        <w:t>Vous me dites avoir blasphémé</w:t>
      </w:r>
      <w:r>
        <w:t xml:space="preserve">. </w:t>
      </w:r>
      <w:r w:rsidR="000A7E25" w:rsidRPr="002D10EB">
        <w:t>Combien de fois</w:t>
      </w:r>
      <w:r>
        <w:t> ?</w:t>
      </w:r>
    </w:p>
    <w:p w14:paraId="3D5A3C5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ne sais plus</w:t>
      </w:r>
      <w:r>
        <w:t xml:space="preserve">… </w:t>
      </w:r>
      <w:r w:rsidR="000A7E25" w:rsidRPr="002D10EB">
        <w:t>Quand j</w:t>
      </w:r>
      <w:r>
        <w:t>’</w:t>
      </w:r>
      <w:r w:rsidR="000A7E25" w:rsidRPr="002D10EB">
        <w:t>étais en colère</w:t>
      </w:r>
      <w:r>
        <w:t>…</w:t>
      </w:r>
    </w:p>
    <w:p w14:paraId="49C8F87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Tâchez de vous souvenir</w:t>
      </w:r>
      <w:r>
        <w:t xml:space="preserve">. </w:t>
      </w:r>
      <w:r w:rsidR="000A7E25" w:rsidRPr="002D10EB">
        <w:t>Est-ce bien mille fois</w:t>
      </w:r>
      <w:r>
        <w:t> ?…</w:t>
      </w:r>
    </w:p>
    <w:p w14:paraId="3DF0F5E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Hou</w:t>
      </w:r>
      <w:r>
        <w:t xml:space="preserve">… </w:t>
      </w:r>
      <w:r w:rsidR="000A7E25" w:rsidRPr="002D10EB">
        <w:t>Oui</w:t>
      </w:r>
      <w:r>
        <w:t xml:space="preserve">, </w:t>
      </w:r>
      <w:r w:rsidR="000A7E25" w:rsidRPr="002D10EB">
        <w:t>c</w:t>
      </w:r>
      <w:r>
        <w:t>’</w:t>
      </w:r>
      <w:r w:rsidR="000A7E25" w:rsidRPr="002D10EB">
        <w:t>est ça</w:t>
      </w:r>
      <w:r>
        <w:t xml:space="preserve"> ; </w:t>
      </w:r>
      <w:r w:rsidR="000A7E25" w:rsidRPr="002D10EB">
        <w:t>mille fois</w:t>
      </w:r>
      <w:r>
        <w:t xml:space="preserve">, </w:t>
      </w:r>
      <w:r w:rsidR="000A7E25" w:rsidRPr="002D10EB">
        <w:t>mon Père</w:t>
      </w:r>
      <w:r>
        <w:t xml:space="preserve">, </w:t>
      </w:r>
      <w:r w:rsidR="000A7E25" w:rsidRPr="002D10EB">
        <w:t>plus ou moins</w:t>
      </w:r>
      <w:r>
        <w:t>…</w:t>
      </w:r>
    </w:p>
    <w:p w14:paraId="60165E6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les messes que vous avez manquées</w:t>
      </w:r>
      <w:r>
        <w:t> ?</w:t>
      </w:r>
    </w:p>
    <w:p w14:paraId="552FA9A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beaucoup</w:t>
      </w:r>
      <w:r>
        <w:t xml:space="preserve">. </w:t>
      </w:r>
      <w:proofErr w:type="gramStart"/>
      <w:r w:rsidR="000A7E25" w:rsidRPr="002D10EB">
        <w:t>Des fois</w:t>
      </w:r>
      <w:proofErr w:type="gramEnd"/>
      <w:r>
        <w:t xml:space="preserve">, </w:t>
      </w:r>
      <w:r w:rsidR="000A7E25" w:rsidRPr="002D10EB">
        <w:t>j</w:t>
      </w:r>
      <w:r>
        <w:t>’</w:t>
      </w:r>
      <w:r w:rsidR="000A7E25" w:rsidRPr="002D10EB">
        <w:t>y allais en semaine et pas le dimanche</w:t>
      </w:r>
      <w:r>
        <w:t xml:space="preserve"> ; </w:t>
      </w:r>
      <w:r w:rsidR="000A7E25" w:rsidRPr="002D10EB">
        <w:t>d</w:t>
      </w:r>
      <w:r>
        <w:t>’</w:t>
      </w:r>
      <w:r w:rsidR="000A7E25" w:rsidRPr="002D10EB">
        <w:t>autres fois</w:t>
      </w:r>
      <w:r>
        <w:t xml:space="preserve">, </w:t>
      </w:r>
      <w:r w:rsidR="000A7E25" w:rsidRPr="002D10EB">
        <w:t>le dimanche et pas en semaine</w:t>
      </w:r>
      <w:r>
        <w:t xml:space="preserve"> ; </w:t>
      </w:r>
      <w:r w:rsidR="000A7E25" w:rsidRPr="002D10EB">
        <w:t>d</w:t>
      </w:r>
      <w:r>
        <w:t>’</w:t>
      </w:r>
      <w:r w:rsidR="000A7E25" w:rsidRPr="002D10EB">
        <w:t>autres fois</w:t>
      </w:r>
      <w:r>
        <w:t xml:space="preserve">, </w:t>
      </w:r>
      <w:r w:rsidR="000A7E25" w:rsidRPr="002D10EB">
        <w:t>pas du tout</w:t>
      </w:r>
      <w:r>
        <w:t xml:space="preserve">. </w:t>
      </w:r>
      <w:r w:rsidR="000A7E25" w:rsidRPr="002D10EB">
        <w:t>Mais maintenant</w:t>
      </w:r>
      <w:r>
        <w:t xml:space="preserve">, </w:t>
      </w:r>
      <w:r w:rsidR="000A7E25" w:rsidRPr="002D10EB">
        <w:t>je vais presque tous les jours</w:t>
      </w:r>
      <w:r>
        <w:t xml:space="preserve">. </w:t>
      </w:r>
      <w:r w:rsidR="000A7E25" w:rsidRPr="002D10EB">
        <w:t>C</w:t>
      </w:r>
      <w:r>
        <w:t>’</w:t>
      </w:r>
      <w:r w:rsidR="000A7E25" w:rsidRPr="002D10EB">
        <w:t>est bien</w:t>
      </w:r>
      <w:r>
        <w:t xml:space="preserve">, </w:t>
      </w:r>
      <w:r w:rsidR="000A7E25" w:rsidRPr="002D10EB">
        <w:t>n</w:t>
      </w:r>
      <w:r>
        <w:t>’</w:t>
      </w:r>
      <w:r w:rsidR="000A7E25" w:rsidRPr="002D10EB">
        <w:t>est-ce pas</w:t>
      </w:r>
      <w:r>
        <w:t xml:space="preserve">, </w:t>
      </w:r>
      <w:r w:rsidR="000A7E25" w:rsidRPr="002D10EB">
        <w:t>mon Père</w:t>
      </w:r>
      <w:r>
        <w:t> ?</w:t>
      </w:r>
    </w:p>
    <w:p w14:paraId="208CFDA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Dites simplement celles que vous avez manquées</w:t>
      </w:r>
      <w:r>
        <w:t xml:space="preserve">, </w:t>
      </w:r>
      <w:r w:rsidR="000A7E25" w:rsidRPr="002D10EB">
        <w:t>fait le Père</w:t>
      </w:r>
      <w:r>
        <w:t>.</w:t>
      </w:r>
    </w:p>
    <w:p w14:paraId="5BECE00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, </w:t>
      </w:r>
      <w:r w:rsidR="000A7E25" w:rsidRPr="002D10EB">
        <w:t>mille fois</w:t>
      </w:r>
      <w:r>
        <w:t xml:space="preserve">, </w:t>
      </w:r>
      <w:r w:rsidR="000A7E25" w:rsidRPr="002D10EB">
        <w:t>mon Père</w:t>
      </w:r>
      <w:r>
        <w:t xml:space="preserve">, </w:t>
      </w:r>
      <w:r w:rsidR="000A7E25" w:rsidRPr="002D10EB">
        <w:t>plus ou moins</w:t>
      </w:r>
      <w:r>
        <w:t xml:space="preserve">. </w:t>
      </w:r>
      <w:r w:rsidR="000A7E25" w:rsidRPr="002D10EB">
        <w:t>Et autant pour la viande du vendredi</w:t>
      </w:r>
      <w:r>
        <w:t xml:space="preserve">. </w:t>
      </w:r>
      <w:r w:rsidR="000A7E25" w:rsidRPr="002D10EB">
        <w:t>Quant aux mensonges</w:t>
      </w:r>
      <w:r>
        <w:t xml:space="preserve">, </w:t>
      </w:r>
      <w:r w:rsidR="000A7E25" w:rsidRPr="002D10EB">
        <w:t>dix mille fois</w:t>
      </w:r>
      <w:r>
        <w:t xml:space="preserve">… </w:t>
      </w:r>
      <w:r w:rsidR="000A7E25" w:rsidRPr="002D10EB">
        <w:t>Plus ou moins</w:t>
      </w:r>
      <w:r>
        <w:t xml:space="preserve">, </w:t>
      </w:r>
      <w:r w:rsidR="000A7E25" w:rsidRPr="002D10EB">
        <w:t>bien entendu</w:t>
      </w:r>
      <w:r>
        <w:t>.</w:t>
      </w:r>
    </w:p>
    <w:p w14:paraId="295AD132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Bien</w:t>
      </w:r>
      <w:r>
        <w:t xml:space="preserve">, </w:t>
      </w:r>
      <w:r w:rsidR="000A7E25" w:rsidRPr="002D10EB">
        <w:t>mon enfant</w:t>
      </w:r>
      <w:r>
        <w:t xml:space="preserve">. </w:t>
      </w:r>
      <w:r w:rsidR="000A7E25" w:rsidRPr="002D10EB">
        <w:t>Et cette jeune fille</w:t>
      </w:r>
      <w:r>
        <w:t xml:space="preserve">, </w:t>
      </w:r>
      <w:r w:rsidR="000A7E25" w:rsidRPr="002D10EB">
        <w:t>à laquelle vous enseigniez le péché d</w:t>
      </w:r>
      <w:r>
        <w:t>’</w:t>
      </w:r>
      <w:r w:rsidR="000A7E25" w:rsidRPr="002D10EB">
        <w:t>impureté</w:t>
      </w:r>
      <w:r>
        <w:t xml:space="preserve">, </w:t>
      </w:r>
      <w:r w:rsidR="000A7E25" w:rsidRPr="002D10EB">
        <w:t>combien de fois</w:t>
      </w:r>
      <w:r>
        <w:t> ?</w:t>
      </w:r>
    </w:p>
    <w:p w14:paraId="1C18398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ne sais plus</w:t>
      </w:r>
      <w:r>
        <w:t>…</w:t>
      </w:r>
    </w:p>
    <w:p w14:paraId="68643CD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Tâchez de vous souvenir</w:t>
      </w:r>
      <w:r>
        <w:t xml:space="preserve">. </w:t>
      </w:r>
      <w:r w:rsidR="000A7E25" w:rsidRPr="002D10EB">
        <w:t>Je vais vous aider</w:t>
      </w:r>
      <w:r>
        <w:t xml:space="preserve">. </w:t>
      </w:r>
      <w:r w:rsidR="000A7E25" w:rsidRPr="002D10EB">
        <w:t>Cela n</w:t>
      </w:r>
      <w:r>
        <w:t>’</w:t>
      </w:r>
      <w:r w:rsidR="000A7E25" w:rsidRPr="002D10EB">
        <w:t>a été qu</w:t>
      </w:r>
      <w:r>
        <w:t>’</w:t>
      </w:r>
      <w:r w:rsidR="000A7E25" w:rsidRPr="002D10EB">
        <w:t>une fois</w:t>
      </w:r>
      <w:r>
        <w:t> ?</w:t>
      </w:r>
    </w:p>
    <w:p w14:paraId="687E2E6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Plus</w:t>
      </w:r>
      <w:r>
        <w:t xml:space="preserve">, </w:t>
      </w:r>
      <w:r w:rsidR="000A7E25" w:rsidRPr="002D10EB">
        <w:t>mon Père</w:t>
      </w:r>
      <w:r>
        <w:t xml:space="preserve">… </w:t>
      </w:r>
      <w:r w:rsidR="000A7E25" w:rsidRPr="002D10EB">
        <w:t>Par semaine</w:t>
      </w:r>
      <w:r>
        <w:t xml:space="preserve">… </w:t>
      </w:r>
      <w:r w:rsidR="000A7E25" w:rsidRPr="002D10EB">
        <w:t>trois ou quatre fois</w:t>
      </w:r>
      <w:r>
        <w:t xml:space="preserve">. </w:t>
      </w:r>
      <w:r w:rsidR="000A7E25" w:rsidRPr="002D10EB">
        <w:t>Et il y en avait d</w:t>
      </w:r>
      <w:r>
        <w:t>’</w:t>
      </w:r>
      <w:r w:rsidR="000A7E25" w:rsidRPr="002D10EB">
        <w:t>autres</w:t>
      </w:r>
      <w:r>
        <w:t>…</w:t>
      </w:r>
    </w:p>
    <w:p w14:paraId="4BC66D9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</w:t>
      </w:r>
      <w:r>
        <w:t>’</w:t>
      </w:r>
      <w:r w:rsidR="000A7E25" w:rsidRPr="002D10EB">
        <w:t>autres</w:t>
      </w:r>
      <w:r>
        <w:t xml:space="preserve">, </w:t>
      </w:r>
      <w:r w:rsidR="000A7E25" w:rsidRPr="002D10EB">
        <w:t>mon enfant</w:t>
      </w:r>
      <w:r>
        <w:t xml:space="preserve"> ? </w:t>
      </w:r>
      <w:r w:rsidR="000A7E25" w:rsidRPr="002D10EB">
        <w:t>Et</w:t>
      </w:r>
      <w:r>
        <w:t xml:space="preserve">, </w:t>
      </w:r>
      <w:r w:rsidR="000A7E25" w:rsidRPr="002D10EB">
        <w:t>à celles-là aussi</w:t>
      </w:r>
      <w:r>
        <w:t xml:space="preserve">, </w:t>
      </w:r>
      <w:r w:rsidR="000A7E25" w:rsidRPr="002D10EB">
        <w:t>vous enseigniez le péché d</w:t>
      </w:r>
      <w:r>
        <w:t>’</w:t>
      </w:r>
      <w:r w:rsidR="000A7E25" w:rsidRPr="002D10EB">
        <w:t>impureté</w:t>
      </w:r>
      <w:r>
        <w:t> ?</w:t>
      </w:r>
    </w:p>
    <w:p w14:paraId="16675410" w14:textId="77777777" w:rsidR="00EE0B82" w:rsidRDefault="000A7E25" w:rsidP="000A7E25">
      <w:r w:rsidRPr="002D10EB">
        <w:t>J</w:t>
      </w:r>
      <w:r w:rsidR="00EE0B82">
        <w:t>’</w:t>
      </w:r>
      <w:r w:rsidRPr="002D10EB">
        <w:t>oublie presque où je suis</w:t>
      </w:r>
      <w:r w:rsidR="00EE0B82">
        <w:t> :</w:t>
      </w:r>
    </w:p>
    <w:p w14:paraId="1510963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Sincèrement</w:t>
      </w:r>
      <w:r>
        <w:t xml:space="preserve">, </w:t>
      </w:r>
      <w:r w:rsidR="000A7E25" w:rsidRPr="002D10EB">
        <w:t>mon Père</w:t>
      </w:r>
      <w:r>
        <w:t xml:space="preserve">, </w:t>
      </w:r>
      <w:r w:rsidR="000A7E25" w:rsidRPr="002D10EB">
        <w:t>il ne m</w:t>
      </w:r>
      <w:r>
        <w:t>’</w:t>
      </w:r>
      <w:r w:rsidR="000A7E25" w:rsidRPr="002D10EB">
        <w:t>est pas possible de préciser</w:t>
      </w:r>
      <w:r>
        <w:t xml:space="preserve">. </w:t>
      </w:r>
      <w:r w:rsidR="000A7E25" w:rsidRPr="002D10EB">
        <w:t>Pourtant</w:t>
      </w:r>
      <w:r>
        <w:t xml:space="preserve">, </w:t>
      </w:r>
      <w:r w:rsidR="000A7E25" w:rsidRPr="002D10EB">
        <w:t>je crois que certaines en savaient plus que moi</w:t>
      </w:r>
      <w:r>
        <w:t>…</w:t>
      </w:r>
    </w:p>
    <w:p w14:paraId="3860BDB6" w14:textId="77777777" w:rsidR="00EE0B82" w:rsidRDefault="000A7E25" w:rsidP="000A7E25">
      <w:r w:rsidRPr="002D10EB">
        <w:t>Pour la première fois</w:t>
      </w:r>
      <w:r w:rsidR="00EE0B82">
        <w:t xml:space="preserve">, </w:t>
      </w:r>
      <w:r w:rsidRPr="002D10EB">
        <w:t>le Père sort la figure de son mo</w:t>
      </w:r>
      <w:r w:rsidRPr="002D10EB">
        <w:t>u</w:t>
      </w:r>
      <w:r w:rsidRPr="002D10EB">
        <w:t>choir</w:t>
      </w:r>
      <w:r w:rsidR="00EE0B82">
        <w:t xml:space="preserve">. </w:t>
      </w:r>
      <w:r w:rsidRPr="002D10EB">
        <w:t xml:space="preserve">Peut-être reconnaît-il ce </w:t>
      </w:r>
      <w:r w:rsidR="00EE0B82">
        <w:t>M. </w:t>
      </w:r>
      <w:proofErr w:type="spellStart"/>
      <w:r w:rsidRPr="002D10EB">
        <w:t>Baillon</w:t>
      </w:r>
      <w:proofErr w:type="spellEnd"/>
      <w:r w:rsidRPr="002D10EB">
        <w:t xml:space="preserve"> qui est venu dans la contrée</w:t>
      </w:r>
      <w:r w:rsidR="00EE0B82">
        <w:t xml:space="preserve">, </w:t>
      </w:r>
      <w:r w:rsidRPr="002D10EB">
        <w:t>pour élever des poules</w:t>
      </w:r>
      <w:r w:rsidR="00EE0B82">
        <w:t> :</w:t>
      </w:r>
    </w:p>
    <w:p w14:paraId="725ACC4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 que vous dites là</w:t>
      </w:r>
      <w:r>
        <w:t xml:space="preserve">, </w:t>
      </w:r>
      <w:r w:rsidR="000A7E25" w:rsidRPr="002D10EB">
        <w:t>souffle-t-il</w:t>
      </w:r>
      <w:r>
        <w:t xml:space="preserve">, </w:t>
      </w:r>
      <w:r w:rsidR="000A7E25" w:rsidRPr="002D10EB">
        <w:t>est très laid</w:t>
      </w:r>
      <w:r>
        <w:t xml:space="preserve">. </w:t>
      </w:r>
      <w:r w:rsidR="000A7E25" w:rsidRPr="002D10EB">
        <w:t>Par mes études</w:t>
      </w:r>
      <w:r>
        <w:t xml:space="preserve">, </w:t>
      </w:r>
      <w:r w:rsidR="000A7E25" w:rsidRPr="002D10EB">
        <w:t>je savais que ces choses existaient</w:t>
      </w:r>
      <w:r>
        <w:t xml:space="preserve"> ; </w:t>
      </w:r>
      <w:r w:rsidR="000A7E25" w:rsidRPr="002D10EB">
        <w:t>j</w:t>
      </w:r>
      <w:r>
        <w:t>’</w:t>
      </w:r>
      <w:r w:rsidR="000A7E25" w:rsidRPr="002D10EB">
        <w:t>ai failli tout planter là</w:t>
      </w:r>
      <w:r>
        <w:t xml:space="preserve">, </w:t>
      </w:r>
      <w:r w:rsidR="000A7E25" w:rsidRPr="002D10EB">
        <w:t>pour ne pas en apprendre davantage</w:t>
      </w:r>
      <w:r>
        <w:t>.</w:t>
      </w:r>
    </w:p>
    <w:p w14:paraId="205AAAFD" w14:textId="77777777" w:rsidR="00EE0B82" w:rsidRDefault="000A7E25" w:rsidP="000A7E25">
      <w:r w:rsidRPr="002D10EB">
        <w:t>Il ne dit que ces mots</w:t>
      </w:r>
      <w:r w:rsidR="00EE0B82">
        <w:t xml:space="preserve">. </w:t>
      </w:r>
      <w:r w:rsidRPr="002D10EB">
        <w:t>Et me voilà moins fier</w:t>
      </w:r>
      <w:r w:rsidR="00EE0B82">
        <w:t>.</w:t>
      </w:r>
    </w:p>
    <w:p w14:paraId="515E699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Pardon</w:t>
      </w:r>
      <w:r>
        <w:t xml:space="preserve">, </w:t>
      </w:r>
      <w:r w:rsidR="000A7E25" w:rsidRPr="002D10EB">
        <w:t>mon Père</w:t>
      </w:r>
      <w:r>
        <w:t xml:space="preserve">, </w:t>
      </w:r>
      <w:r w:rsidR="000A7E25" w:rsidRPr="002D10EB">
        <w:t>je comprends à présent</w:t>
      </w:r>
      <w:r>
        <w:t xml:space="preserve">. </w:t>
      </w:r>
      <w:r w:rsidR="000A7E25" w:rsidRPr="002D10EB">
        <w:t>D</w:t>
      </w:r>
      <w:r>
        <w:t>’</w:t>
      </w:r>
      <w:r w:rsidR="000A7E25" w:rsidRPr="002D10EB">
        <w:t>ailleurs</w:t>
      </w:r>
      <w:r>
        <w:t xml:space="preserve">, </w:t>
      </w:r>
      <w:r w:rsidR="000A7E25" w:rsidRPr="002D10EB">
        <w:t>je vois que je m</w:t>
      </w:r>
      <w:r>
        <w:t>’</w:t>
      </w:r>
      <w:r w:rsidR="000A7E25" w:rsidRPr="002D10EB">
        <w:t>embrouille</w:t>
      </w:r>
      <w:r>
        <w:t xml:space="preserve">, </w:t>
      </w:r>
      <w:r w:rsidR="000A7E25" w:rsidRPr="002D10EB">
        <w:t>voulez-vous m</w:t>
      </w:r>
      <w:r>
        <w:t>’</w:t>
      </w:r>
      <w:r w:rsidR="000A7E25" w:rsidRPr="002D10EB">
        <w:t>aider un peu</w:t>
      </w:r>
      <w:r>
        <w:t>.</w:t>
      </w:r>
    </w:p>
    <w:p w14:paraId="2E05190D" w14:textId="4BD948E2" w:rsidR="00EE0B82" w:rsidRDefault="000A7E25" w:rsidP="000A7E25">
      <w:r w:rsidRPr="002D10EB">
        <w:t>Humblement</w:t>
      </w:r>
      <w:r w:rsidR="00EE0B82">
        <w:t xml:space="preserve">, </w:t>
      </w:r>
      <w:r w:rsidRPr="002D10EB">
        <w:t>cette</w:t>
      </w:r>
      <w:r w:rsidR="00EE0B82">
        <w:t xml:space="preserve"> </w:t>
      </w:r>
      <w:r w:rsidRPr="002D10EB">
        <w:t>fois</w:t>
      </w:r>
      <w:r w:rsidR="00EE0B82">
        <w:t xml:space="preserve">, </w:t>
      </w:r>
      <w:r w:rsidRPr="002D10EB">
        <w:t>je me laisse interroger sur mes fautes</w:t>
      </w:r>
      <w:r w:rsidR="00EE0B82">
        <w:t xml:space="preserve">, </w:t>
      </w:r>
      <w:r w:rsidRPr="002D10EB">
        <w:t>dont je tâche de préciser la gravité et le nombre</w:t>
      </w:r>
      <w:r w:rsidR="00EE0B82">
        <w:t>.</w:t>
      </w:r>
    </w:p>
    <w:p w14:paraId="149EC9BD" w14:textId="77777777" w:rsidR="00EE0B82" w:rsidRDefault="000A7E25" w:rsidP="000A7E25">
      <w:r w:rsidRPr="002D10EB">
        <w:t>Puis le Père</w:t>
      </w:r>
      <w:r w:rsidR="00EE0B82">
        <w:t> :</w:t>
      </w:r>
    </w:p>
    <w:p w14:paraId="2AAE0C1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Êtes-vous marié</w:t>
      </w:r>
      <w:r>
        <w:t> ?</w:t>
      </w:r>
    </w:p>
    <w:p w14:paraId="72136DB4" w14:textId="77777777" w:rsidR="00EE0B82" w:rsidRDefault="00EE0B82" w:rsidP="000A7E25">
      <w:r>
        <w:rPr>
          <w:rFonts w:eastAsia="Georgia"/>
        </w:rPr>
        <w:lastRenderedPageBreak/>
        <w:t>— </w:t>
      </w:r>
      <w:bookmarkStart w:id="17" w:name="bookmark2"/>
      <w:r w:rsidR="000A7E25" w:rsidRPr="002D10EB">
        <w:t>Oui</w:t>
      </w:r>
      <w:r>
        <w:t>.</w:t>
      </w:r>
      <w:bookmarkEnd w:id="17"/>
    </w:p>
    <w:p w14:paraId="6E6482E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êtes fidèle</w:t>
      </w:r>
      <w:r>
        <w:t> ?</w:t>
      </w:r>
    </w:p>
    <w:p w14:paraId="20FFDE1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En action</w:t>
      </w:r>
      <w:r>
        <w:t xml:space="preserve">, </w:t>
      </w:r>
      <w:r w:rsidR="000A7E25" w:rsidRPr="002D10EB">
        <w:t>mon Père</w:t>
      </w:r>
      <w:r>
        <w:t>.</w:t>
      </w:r>
    </w:p>
    <w:p w14:paraId="12F72AE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en pensée</w:t>
      </w:r>
      <w:r>
        <w:t> ?</w:t>
      </w:r>
    </w:p>
    <w:p w14:paraId="2F3511D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Pas toujours</w:t>
      </w:r>
      <w:r>
        <w:t>.</w:t>
      </w:r>
    </w:p>
    <w:p w14:paraId="21FA5AF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n</w:t>
      </w:r>
      <w:r>
        <w:t>’</w:t>
      </w:r>
      <w:r w:rsidR="000A7E25" w:rsidRPr="002D10EB">
        <w:t>avez pas pris le bien du voisin</w:t>
      </w:r>
      <w:r>
        <w:t> ?</w:t>
      </w:r>
    </w:p>
    <w:p w14:paraId="1C80AB3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Non</w:t>
      </w:r>
      <w:r>
        <w:t>.</w:t>
      </w:r>
    </w:p>
    <w:p w14:paraId="0F3555F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Vous ne l</w:t>
      </w:r>
      <w:r>
        <w:t>’</w:t>
      </w:r>
      <w:r w:rsidR="000A7E25" w:rsidRPr="002D10EB">
        <w:t>avez pas convoité</w:t>
      </w:r>
      <w:r>
        <w:t> ?</w:t>
      </w:r>
    </w:p>
    <w:p w14:paraId="0C30B22A" w14:textId="77777777" w:rsidR="00EE0B82" w:rsidRDefault="000A7E25" w:rsidP="000A7E25">
      <w:r w:rsidRPr="002D10EB">
        <w:t>Mais à mesure qu</w:t>
      </w:r>
      <w:r w:rsidR="00EE0B82">
        <w:t>’</w:t>
      </w:r>
      <w:r w:rsidRPr="002D10EB">
        <w:t>il m</w:t>
      </w:r>
      <w:r w:rsidR="00EE0B82">
        <w:t>’</w:t>
      </w:r>
      <w:r w:rsidRPr="002D10EB">
        <w:t>interroge</w:t>
      </w:r>
      <w:r w:rsidR="00EE0B82">
        <w:t xml:space="preserve">, </w:t>
      </w:r>
      <w:r w:rsidRPr="002D10EB">
        <w:t>il me vient d</w:t>
      </w:r>
      <w:r w:rsidR="00EE0B82">
        <w:t>’</w:t>
      </w:r>
      <w:r w:rsidRPr="002D10EB">
        <w:t>autres fautes</w:t>
      </w:r>
      <w:r w:rsidR="00EE0B82">
        <w:t xml:space="preserve">, </w:t>
      </w:r>
      <w:r w:rsidRPr="002D10EB">
        <w:t>plus subtiles</w:t>
      </w:r>
      <w:r w:rsidR="00EE0B82">
        <w:t xml:space="preserve">, </w:t>
      </w:r>
      <w:r w:rsidRPr="002D10EB">
        <w:t>auxquelles ce brave homme ne songera pas et qu</w:t>
      </w:r>
      <w:r w:rsidR="00EE0B82">
        <w:t>’</w:t>
      </w:r>
      <w:r w:rsidRPr="002D10EB">
        <w:t>il faut cependant que je dise</w:t>
      </w:r>
      <w:r w:rsidR="00EE0B82">
        <w:t xml:space="preserve">, </w:t>
      </w:r>
      <w:r w:rsidRPr="002D10EB">
        <w:t>pour que cette confession ne rate pas comme les autres</w:t>
      </w:r>
      <w:r w:rsidR="00EE0B82">
        <w:t>.</w:t>
      </w:r>
    </w:p>
    <w:p w14:paraId="432FB44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Père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avais autrefois de la fortune</w:t>
      </w:r>
      <w:r>
        <w:t xml:space="preserve"> : </w:t>
      </w:r>
      <w:r w:rsidR="000A7E25" w:rsidRPr="002D10EB">
        <w:t>je l</w:t>
      </w:r>
      <w:r>
        <w:t>’</w:t>
      </w:r>
      <w:r w:rsidR="000A7E25" w:rsidRPr="002D10EB">
        <w:t>ai gaspi</w:t>
      </w:r>
      <w:r w:rsidR="000A7E25" w:rsidRPr="002D10EB">
        <w:t>l</w:t>
      </w:r>
      <w:r w:rsidR="000A7E25" w:rsidRPr="002D10EB">
        <w:t>lée</w:t>
      </w:r>
      <w:r>
        <w:t xml:space="preserve"> ; </w:t>
      </w:r>
      <w:r w:rsidR="000A7E25" w:rsidRPr="002D10EB">
        <w:t>c</w:t>
      </w:r>
      <w:r>
        <w:t>’</w:t>
      </w:r>
      <w:r w:rsidR="000A7E25" w:rsidRPr="002D10EB">
        <w:t>est mal</w:t>
      </w:r>
      <w:r>
        <w:t xml:space="preserve">, </w:t>
      </w:r>
      <w:r w:rsidR="000A7E25" w:rsidRPr="002D10EB">
        <w:t>n</w:t>
      </w:r>
      <w:r>
        <w:t>’</w:t>
      </w:r>
      <w:r w:rsidR="000A7E25" w:rsidRPr="002D10EB">
        <w:t>est-ce pas</w:t>
      </w:r>
      <w:r>
        <w:t xml:space="preserve">, </w:t>
      </w:r>
      <w:r w:rsidR="000A7E25" w:rsidRPr="002D10EB">
        <w:t>d</w:t>
      </w:r>
      <w:r>
        <w:t>’</w:t>
      </w:r>
      <w:r w:rsidR="000A7E25" w:rsidRPr="002D10EB">
        <w:t>abuser ainsi des dons de Dieu</w:t>
      </w:r>
      <w:r>
        <w:t> ?</w:t>
      </w:r>
    </w:p>
    <w:p w14:paraId="1823B20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Il ne vous a pas trop puni</w:t>
      </w:r>
      <w:r>
        <w:t xml:space="preserve">, </w:t>
      </w:r>
      <w:r w:rsidR="000A7E25" w:rsidRPr="002D10EB">
        <w:t>puisqu</w:t>
      </w:r>
      <w:r>
        <w:t>’</w:t>
      </w:r>
      <w:r w:rsidR="000A7E25" w:rsidRPr="002D10EB">
        <w:t>il vous a fait la grâce d</w:t>
      </w:r>
      <w:r>
        <w:t>’</w:t>
      </w:r>
      <w:r w:rsidR="000A7E25" w:rsidRPr="002D10EB">
        <w:t>être pauvre</w:t>
      </w:r>
      <w:r>
        <w:t>.</w:t>
      </w:r>
    </w:p>
    <w:p w14:paraId="2C7287A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puis</w:t>
      </w:r>
      <w:r>
        <w:t xml:space="preserve">, </w:t>
      </w:r>
      <w:r w:rsidR="000A7E25" w:rsidRPr="002D10EB">
        <w:t>mon Père</w:t>
      </w:r>
      <w:r>
        <w:t xml:space="preserve">, </w:t>
      </w:r>
      <w:r w:rsidR="000A7E25" w:rsidRPr="002D10EB">
        <w:t>il y a des pensées qui me viennent</w:t>
      </w:r>
      <w:r>
        <w:t xml:space="preserve">, </w:t>
      </w:r>
      <w:r w:rsidR="000A7E25" w:rsidRPr="002D10EB">
        <w:t>peut-être sans que je le veuille et si rapides que je n</w:t>
      </w:r>
      <w:r>
        <w:t>’</w:t>
      </w:r>
      <w:r w:rsidR="000A7E25" w:rsidRPr="002D10EB">
        <w:t>ai pas le temps de savoir si je m</w:t>
      </w:r>
      <w:r>
        <w:t>’</w:t>
      </w:r>
      <w:r w:rsidR="000A7E25" w:rsidRPr="002D10EB">
        <w:t>y complais</w:t>
      </w:r>
      <w:r>
        <w:t xml:space="preserve">. </w:t>
      </w:r>
      <w:r w:rsidR="000A7E25" w:rsidRPr="002D10EB">
        <w:t>Faut-il les compter</w:t>
      </w:r>
      <w:r>
        <w:t> ?</w:t>
      </w:r>
    </w:p>
    <w:p w14:paraId="40CAA68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enfant</w:t>
      </w:r>
      <w:r>
        <w:t xml:space="preserve">, </w:t>
      </w:r>
      <w:r w:rsidR="000A7E25" w:rsidRPr="002D10EB">
        <w:t>soyez simple</w:t>
      </w:r>
      <w:r>
        <w:t>…</w:t>
      </w:r>
    </w:p>
    <w:p w14:paraId="3962430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mon Père</w:t>
      </w:r>
      <w:r>
        <w:t xml:space="preserve"> ; </w:t>
      </w:r>
      <w:r w:rsidR="000A7E25" w:rsidRPr="002D10EB">
        <w:t>cependant</w:t>
      </w:r>
      <w:r>
        <w:t xml:space="preserve">, </w:t>
      </w:r>
      <w:r w:rsidR="000A7E25" w:rsidRPr="002D10EB">
        <w:t>quand j</w:t>
      </w:r>
      <w:r>
        <w:t>’</w:t>
      </w:r>
      <w:r w:rsidR="000A7E25" w:rsidRPr="002D10EB">
        <w:t>y pense</w:t>
      </w:r>
      <w:r>
        <w:t xml:space="preserve">, </w:t>
      </w:r>
      <w:r w:rsidR="000A7E25" w:rsidRPr="002D10EB">
        <w:t>je crois qu</w:t>
      </w:r>
      <w:r>
        <w:t>’</w:t>
      </w:r>
      <w:r w:rsidR="000A7E25" w:rsidRPr="002D10EB">
        <w:t>au début de cette confession</w:t>
      </w:r>
      <w:r>
        <w:t xml:space="preserve">, </w:t>
      </w:r>
      <w:r w:rsidR="000A7E25" w:rsidRPr="002D10EB">
        <w:t>je faisais fausse route</w:t>
      </w:r>
      <w:r>
        <w:t xml:space="preserve">. </w:t>
      </w:r>
      <w:r w:rsidR="000A7E25" w:rsidRPr="002D10EB">
        <w:t>Ainsi je vous ai dit que j</w:t>
      </w:r>
      <w:r>
        <w:t>’</w:t>
      </w:r>
      <w:r w:rsidR="000A7E25" w:rsidRPr="002D10EB">
        <w:t>enseignais le péché d</w:t>
      </w:r>
      <w:r>
        <w:t>’</w:t>
      </w:r>
      <w:r w:rsidR="000A7E25" w:rsidRPr="002D10EB">
        <w:t>impureté</w:t>
      </w:r>
      <w:r>
        <w:t xml:space="preserve">, </w:t>
      </w:r>
      <w:r w:rsidR="000A7E25" w:rsidRPr="002D10EB">
        <w:t>trois ou quatre fois par semaine</w:t>
      </w:r>
      <w:r>
        <w:t xml:space="preserve">, </w:t>
      </w:r>
      <w:r w:rsidR="000A7E25" w:rsidRPr="002D10EB">
        <w:t>mais ce n</w:t>
      </w:r>
      <w:r>
        <w:t>’</w:t>
      </w:r>
      <w:r w:rsidR="000A7E25" w:rsidRPr="002D10EB">
        <w:t>est pas exact</w:t>
      </w:r>
      <w:r>
        <w:t xml:space="preserve">. </w:t>
      </w:r>
      <w:r w:rsidR="000A7E25" w:rsidRPr="002D10EB">
        <w:t>Au bout de quelques leçons</w:t>
      </w:r>
      <w:r>
        <w:t xml:space="preserve">, </w:t>
      </w:r>
      <w:r w:rsidR="000A7E25" w:rsidRPr="002D10EB">
        <w:t>je n</w:t>
      </w:r>
      <w:r>
        <w:t>’</w:t>
      </w:r>
      <w:r w:rsidR="000A7E25" w:rsidRPr="002D10EB">
        <w:t>enseignais plus à la jeune fille</w:t>
      </w:r>
      <w:r>
        <w:t xml:space="preserve">, </w:t>
      </w:r>
      <w:r w:rsidR="000A7E25" w:rsidRPr="002D10EB">
        <w:t>puisqu</w:t>
      </w:r>
      <w:r>
        <w:t>’</w:t>
      </w:r>
      <w:r w:rsidR="000A7E25" w:rsidRPr="002D10EB">
        <w:t>elle savait</w:t>
      </w:r>
      <w:r>
        <w:t xml:space="preserve">. </w:t>
      </w:r>
      <w:r w:rsidR="000A7E25" w:rsidRPr="002D10EB">
        <w:t>Quant à mes messes du dimanche</w:t>
      </w:r>
      <w:r>
        <w:t xml:space="preserve">, </w:t>
      </w:r>
      <w:r w:rsidR="000A7E25" w:rsidRPr="002D10EB">
        <w:t xml:space="preserve">mes </w:t>
      </w:r>
      <w:r w:rsidR="000A7E25" w:rsidRPr="002D10EB">
        <w:lastRenderedPageBreak/>
        <w:t>viandes du vendredi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ai compté</w:t>
      </w:r>
      <w:r>
        <w:t> : « </w:t>
      </w:r>
      <w:r w:rsidR="000A7E25" w:rsidRPr="002D10EB">
        <w:t>mille fois</w:t>
      </w:r>
      <w:r>
        <w:t> »</w:t>
      </w:r>
      <w:r w:rsidR="000A7E25" w:rsidRPr="002D10EB">
        <w:t xml:space="preserve"> pour être quitte</w:t>
      </w:r>
      <w:r>
        <w:t xml:space="preserve">. </w:t>
      </w:r>
      <w:r w:rsidR="000A7E25" w:rsidRPr="002D10EB">
        <w:t>Est-ce juste</w:t>
      </w:r>
      <w:r>
        <w:t xml:space="preserve"> ? </w:t>
      </w:r>
      <w:r w:rsidR="000A7E25" w:rsidRPr="002D10EB">
        <w:t>Et mes dix mille mensonges</w:t>
      </w:r>
      <w:r>
        <w:t xml:space="preserve"> ? </w:t>
      </w:r>
      <w:r w:rsidR="000A7E25" w:rsidRPr="002D10EB">
        <w:t>C</w:t>
      </w:r>
      <w:r>
        <w:t>’</w:t>
      </w:r>
      <w:r w:rsidR="000A7E25" w:rsidRPr="002D10EB">
        <w:t>est peut-être trop</w:t>
      </w:r>
      <w:r>
        <w:t xml:space="preserve"> : </w:t>
      </w:r>
      <w:r w:rsidR="000A7E25" w:rsidRPr="002D10EB">
        <w:t>et il faudrait distinguer les graves de ceux qui ne le sont pas</w:t>
      </w:r>
      <w:r>
        <w:t xml:space="preserve">… </w:t>
      </w:r>
      <w:r w:rsidR="000A7E25" w:rsidRPr="002D10EB">
        <w:t>Et puis</w:t>
      </w:r>
      <w:r>
        <w:t xml:space="preserve">, </w:t>
      </w:r>
      <w:r w:rsidR="000A7E25" w:rsidRPr="002D10EB">
        <w:t>je me souviens</w:t>
      </w:r>
      <w:r>
        <w:t xml:space="preserve"> ; </w:t>
      </w:r>
      <w:r w:rsidR="000A7E25" w:rsidRPr="002D10EB">
        <w:t>j</w:t>
      </w:r>
      <w:r>
        <w:t>’</w:t>
      </w:r>
      <w:r w:rsidR="000A7E25" w:rsidRPr="002D10EB">
        <w:t>ai pris</w:t>
      </w:r>
      <w:r>
        <w:t xml:space="preserve">, </w:t>
      </w:r>
      <w:r w:rsidR="000A7E25" w:rsidRPr="002D10EB">
        <w:t>un jour</w:t>
      </w:r>
      <w:r>
        <w:t xml:space="preserve">, </w:t>
      </w:r>
      <w:r w:rsidR="000A7E25" w:rsidRPr="002D10EB">
        <w:t>le bien</w:t>
      </w:r>
      <w:r>
        <w:t xml:space="preserve">, </w:t>
      </w:r>
      <w:r w:rsidR="000A7E25" w:rsidRPr="002D10EB">
        <w:t>non d</w:t>
      </w:r>
      <w:r>
        <w:t>’</w:t>
      </w:r>
      <w:r w:rsidR="000A7E25" w:rsidRPr="002D10EB">
        <w:t>un voisin</w:t>
      </w:r>
      <w:r>
        <w:t xml:space="preserve">, </w:t>
      </w:r>
      <w:r w:rsidR="000A7E25" w:rsidRPr="002D10EB">
        <w:t>mais d</w:t>
      </w:r>
      <w:r>
        <w:t>’</w:t>
      </w:r>
      <w:r w:rsidR="000A7E25" w:rsidRPr="002D10EB">
        <w:t>une tante</w:t>
      </w:r>
      <w:r>
        <w:t>…</w:t>
      </w:r>
    </w:p>
    <w:p w14:paraId="09B17AA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Combien</w:t>
      </w:r>
      <w:r>
        <w:t xml:space="preserve">, </w:t>
      </w:r>
      <w:r w:rsidR="000A7E25" w:rsidRPr="002D10EB">
        <w:t>mon enfant</w:t>
      </w:r>
      <w:r>
        <w:t> ?</w:t>
      </w:r>
    </w:p>
    <w:p w14:paraId="78BADA6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Cent francs</w:t>
      </w:r>
      <w:r>
        <w:t>.</w:t>
      </w:r>
    </w:p>
    <w:p w14:paraId="33590EFD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Était-elle riche</w:t>
      </w:r>
      <w:r>
        <w:t> ?</w:t>
      </w:r>
    </w:p>
    <w:p w14:paraId="7AA0BFAC" w14:textId="77777777" w:rsidR="00EE0B82" w:rsidRDefault="00EE0B82" w:rsidP="000A7E25">
      <w:r>
        <w:rPr>
          <w:rFonts w:eastAsia="Georgia"/>
        </w:rPr>
        <w:t>— </w:t>
      </w:r>
      <w:bookmarkStart w:id="18" w:name="bookmark3"/>
      <w:r w:rsidR="000A7E25" w:rsidRPr="002D10EB">
        <w:t>Oui</w:t>
      </w:r>
      <w:r>
        <w:t>.</w:t>
      </w:r>
      <w:bookmarkEnd w:id="18"/>
    </w:p>
    <w:p w14:paraId="03E6196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moins grave</w:t>
      </w:r>
      <w:r>
        <w:t>…</w:t>
      </w:r>
    </w:p>
    <w:p w14:paraId="2D6A52D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mais après</w:t>
      </w:r>
      <w:r>
        <w:t xml:space="preserve">, </w:t>
      </w:r>
      <w:r w:rsidR="000A7E25" w:rsidRPr="002D10EB">
        <w:t>elle a été pauvre</w:t>
      </w:r>
      <w:r>
        <w:t>.</w:t>
      </w:r>
    </w:p>
    <w:p w14:paraId="62F8358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Alors</w:t>
      </w:r>
      <w:r>
        <w:t xml:space="preserve">, </w:t>
      </w:r>
      <w:r w:rsidR="000A7E25" w:rsidRPr="002D10EB">
        <w:t>il faudrait peut-être restituer</w:t>
      </w:r>
      <w:r>
        <w:t>…</w:t>
      </w:r>
    </w:p>
    <w:p w14:paraId="672A63D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mais elle est morte</w:t>
      </w:r>
      <w:r>
        <w:t>…</w:t>
      </w:r>
    </w:p>
    <w:p w14:paraId="604438B8" w14:textId="77777777" w:rsidR="00EE0B82" w:rsidRDefault="000A7E25" w:rsidP="000A7E25">
      <w:r w:rsidRPr="002D10EB">
        <w:t>Jamais nous n</w:t>
      </w:r>
      <w:r w:rsidR="00EE0B82">
        <w:t>’</w:t>
      </w:r>
      <w:r w:rsidRPr="002D10EB">
        <w:t>en sortirons</w:t>
      </w:r>
      <w:r w:rsidR="00EE0B82">
        <w:t>.</w:t>
      </w:r>
    </w:p>
    <w:p w14:paraId="3440C4F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Écoutez</w:t>
      </w:r>
      <w:r>
        <w:t xml:space="preserve">, </w:t>
      </w:r>
      <w:r w:rsidR="000A7E25" w:rsidRPr="002D10EB">
        <w:t>mon enfant</w:t>
      </w:r>
      <w:r>
        <w:t xml:space="preserve">, </w:t>
      </w:r>
      <w:r w:rsidR="000A7E25" w:rsidRPr="002D10EB">
        <w:t>répète le Père</w:t>
      </w:r>
      <w:r>
        <w:t xml:space="preserve">, </w:t>
      </w:r>
      <w:r w:rsidR="000A7E25" w:rsidRPr="002D10EB">
        <w:t>soyez plus simple</w:t>
      </w:r>
      <w:r>
        <w:t xml:space="preserve">. </w:t>
      </w:r>
      <w:r w:rsidR="000A7E25" w:rsidRPr="002D10EB">
        <w:t>Et surtout</w:t>
      </w:r>
      <w:r>
        <w:t xml:space="preserve">, </w:t>
      </w:r>
      <w:r w:rsidR="000A7E25" w:rsidRPr="002D10EB">
        <w:t>pas de scrupules</w:t>
      </w:r>
      <w:r>
        <w:t xml:space="preserve"> : </w:t>
      </w:r>
      <w:r w:rsidR="000A7E25" w:rsidRPr="002D10EB">
        <w:t>ils viennent du diable</w:t>
      </w:r>
      <w:r>
        <w:t>.</w:t>
      </w:r>
    </w:p>
    <w:p w14:paraId="33D1BEB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mon Père</w:t>
      </w:r>
      <w:r>
        <w:t xml:space="preserve">, </w:t>
      </w:r>
      <w:r w:rsidR="000A7E25" w:rsidRPr="002D10EB">
        <w:t>pourtant il y a encore ceci</w:t>
      </w:r>
      <w:r>
        <w:t>…</w:t>
      </w:r>
    </w:p>
    <w:p w14:paraId="108ED4D8" w14:textId="77777777" w:rsidR="00EE0B82" w:rsidRDefault="000A7E25" w:rsidP="000A7E25">
      <w:r w:rsidRPr="002D10EB">
        <w:t>Plus j</w:t>
      </w:r>
      <w:r w:rsidR="00EE0B82">
        <w:t>’</w:t>
      </w:r>
      <w:r w:rsidRPr="002D10EB">
        <w:t>en sors</w:t>
      </w:r>
      <w:r w:rsidR="00EE0B82">
        <w:t xml:space="preserve">, </w:t>
      </w:r>
      <w:r w:rsidRPr="002D10EB">
        <w:t>plus il en vient</w:t>
      </w:r>
      <w:r w:rsidR="00EE0B82">
        <w:t xml:space="preserve">. </w:t>
      </w:r>
      <w:r w:rsidRPr="002D10EB">
        <w:t>On vide une mare</w:t>
      </w:r>
      <w:r w:rsidR="00EE0B82">
        <w:t xml:space="preserve"> : </w:t>
      </w:r>
      <w:r w:rsidRPr="002D10EB">
        <w:t>de la fange</w:t>
      </w:r>
      <w:r w:rsidR="00EE0B82">
        <w:t xml:space="preserve">, </w:t>
      </w:r>
      <w:r w:rsidRPr="002D10EB">
        <w:t>des herbes</w:t>
      </w:r>
      <w:r w:rsidR="00EE0B82">
        <w:t xml:space="preserve">, </w:t>
      </w:r>
      <w:r w:rsidRPr="002D10EB">
        <w:t>des grenouilles l</w:t>
      </w:r>
      <w:r w:rsidR="00EE0B82">
        <w:t>’</w:t>
      </w:r>
      <w:r w:rsidRPr="002D10EB">
        <w:t>une dans l</w:t>
      </w:r>
      <w:r w:rsidR="00EE0B82">
        <w:t>’</w:t>
      </w:r>
      <w:r w:rsidRPr="002D10EB">
        <w:t>autre</w:t>
      </w:r>
      <w:r w:rsidR="00EE0B82">
        <w:t xml:space="preserve">, </w:t>
      </w:r>
      <w:r w:rsidRPr="002D10EB">
        <w:t>long comme chaîne</w:t>
      </w:r>
      <w:r w:rsidR="00EE0B82">
        <w:t>.</w:t>
      </w:r>
    </w:p>
    <w:p w14:paraId="52880BD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</w:t>
      </w:r>
      <w:r>
        <w:t>’</w:t>
      </w:r>
      <w:r w:rsidR="000A7E25" w:rsidRPr="002D10EB">
        <w:t>est tout</w:t>
      </w:r>
      <w:r>
        <w:t xml:space="preserve">, </w:t>
      </w:r>
      <w:r w:rsidR="000A7E25" w:rsidRPr="002D10EB">
        <w:t>mon enfant</w:t>
      </w:r>
      <w:r>
        <w:t> ?</w:t>
      </w:r>
    </w:p>
    <w:p w14:paraId="483AA80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mon Père</w:t>
      </w:r>
      <w:r>
        <w:t xml:space="preserve">. </w:t>
      </w:r>
      <w:r w:rsidR="000A7E25" w:rsidRPr="002D10EB">
        <w:t>Pourtant</w:t>
      </w:r>
      <w:r>
        <w:t xml:space="preserve">, </w:t>
      </w:r>
      <w:r w:rsidR="000A7E25" w:rsidRPr="002D10EB">
        <w:t>quand j</w:t>
      </w:r>
      <w:r>
        <w:t>’</w:t>
      </w:r>
      <w:r w:rsidR="000A7E25" w:rsidRPr="002D10EB">
        <w:t>y pense</w:t>
      </w:r>
      <w:r>
        <w:t xml:space="preserve">, </w:t>
      </w:r>
      <w:r w:rsidR="000A7E25" w:rsidRPr="002D10EB">
        <w:t>la veille de mon mariage</w:t>
      </w:r>
      <w:r>
        <w:t xml:space="preserve">, </w:t>
      </w:r>
      <w:r w:rsidR="000A7E25" w:rsidRPr="002D10EB">
        <w:t>je me suis confessé</w:t>
      </w:r>
      <w:r>
        <w:t xml:space="preserve"> ; </w:t>
      </w:r>
      <w:r w:rsidR="000A7E25" w:rsidRPr="002D10EB">
        <w:t>peut-être cette confession n</w:t>
      </w:r>
      <w:r>
        <w:t>’</w:t>
      </w:r>
      <w:r w:rsidR="000A7E25" w:rsidRPr="002D10EB">
        <w:t>était-elle pas bonne</w:t>
      </w:r>
      <w:r>
        <w:t xml:space="preserve">, </w:t>
      </w:r>
      <w:r w:rsidR="000A7E25" w:rsidRPr="002D10EB">
        <w:t>alors mon mariage était sacrilège</w:t>
      </w:r>
      <w:r>
        <w:t xml:space="preserve">, </w:t>
      </w:r>
      <w:r w:rsidR="000A7E25" w:rsidRPr="002D10EB">
        <w:t>et tout ce que j</w:t>
      </w:r>
      <w:r>
        <w:t>’</w:t>
      </w:r>
      <w:r w:rsidR="000A7E25" w:rsidRPr="002D10EB">
        <w:t>ai fait avec ma femme</w:t>
      </w:r>
      <w:r>
        <w:t>…</w:t>
      </w:r>
    </w:p>
    <w:p w14:paraId="0D4D9AA5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Passez</w:t>
      </w:r>
      <w:r>
        <w:t xml:space="preserve">, </w:t>
      </w:r>
      <w:r w:rsidR="000A7E25" w:rsidRPr="002D10EB">
        <w:t>mon enfant</w:t>
      </w:r>
      <w:r>
        <w:t>.</w:t>
      </w:r>
    </w:p>
    <w:p w14:paraId="75326DF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mon Père</w:t>
      </w:r>
      <w:r>
        <w:t xml:space="preserve">. </w:t>
      </w:r>
      <w:r w:rsidR="000A7E25" w:rsidRPr="002D10EB">
        <w:t>Pourtant il y a encore ceci</w:t>
      </w:r>
      <w:r>
        <w:t xml:space="preserve">. </w:t>
      </w:r>
      <w:r w:rsidR="000A7E25" w:rsidRPr="002D10EB">
        <w:t>J</w:t>
      </w:r>
      <w:r>
        <w:t>’</w:t>
      </w:r>
      <w:r w:rsidR="000A7E25" w:rsidRPr="002D10EB">
        <w:t>ai une bibliothèque</w:t>
      </w:r>
      <w:r>
        <w:t>.</w:t>
      </w:r>
    </w:p>
    <w:p w14:paraId="2AB1047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mon enfant</w:t>
      </w:r>
      <w:r>
        <w:t>.</w:t>
      </w:r>
    </w:p>
    <w:p w14:paraId="6404B5A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Dans cette bibliothèque</w:t>
      </w:r>
      <w:r>
        <w:t xml:space="preserve">, </w:t>
      </w:r>
      <w:r w:rsidR="000A7E25" w:rsidRPr="002D10EB">
        <w:t>il y a des livres qui ne sont pas tous bons</w:t>
      </w:r>
      <w:r>
        <w:t>.</w:t>
      </w:r>
    </w:p>
    <w:p w14:paraId="23BA780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Brûlez les mauvais</w:t>
      </w:r>
      <w:r>
        <w:t xml:space="preserve">, </w:t>
      </w:r>
      <w:r w:rsidR="000A7E25" w:rsidRPr="002D10EB">
        <w:t>mon enfant</w:t>
      </w:r>
      <w:r>
        <w:t>.</w:t>
      </w:r>
    </w:p>
    <w:p w14:paraId="439B77A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j</w:t>
      </w:r>
      <w:r>
        <w:t>’</w:t>
      </w:r>
      <w:r w:rsidR="000A7E25" w:rsidRPr="002D10EB">
        <w:t>y tiens</w:t>
      </w:r>
      <w:r>
        <w:t>.</w:t>
      </w:r>
    </w:p>
    <w:p w14:paraId="3E4992E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Comment pouvez-vous tenir à ce que vous dites ma</w:t>
      </w:r>
      <w:r w:rsidR="000A7E25" w:rsidRPr="002D10EB">
        <w:t>u</w:t>
      </w:r>
      <w:r w:rsidR="000A7E25" w:rsidRPr="002D10EB">
        <w:t>vais</w:t>
      </w:r>
      <w:r>
        <w:t xml:space="preserve"> ? </w:t>
      </w:r>
      <w:r w:rsidR="000A7E25" w:rsidRPr="002D10EB">
        <w:t>Brûlez</w:t>
      </w:r>
      <w:r>
        <w:t xml:space="preserve">. </w:t>
      </w:r>
      <w:r w:rsidR="000A7E25" w:rsidRPr="002D10EB">
        <w:t>Ce sera votre pénitence</w:t>
      </w:r>
      <w:r>
        <w:t>.</w:t>
      </w:r>
    </w:p>
    <w:p w14:paraId="2795E7A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Bien</w:t>
      </w:r>
      <w:r>
        <w:t xml:space="preserve">, </w:t>
      </w:r>
      <w:r w:rsidR="000A7E25" w:rsidRPr="002D10EB">
        <w:t>mon Père</w:t>
      </w:r>
      <w:r>
        <w:t>.</w:t>
      </w:r>
    </w:p>
    <w:p w14:paraId="3CE5114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maintenant</w:t>
      </w:r>
      <w:r>
        <w:t xml:space="preserve">, </w:t>
      </w:r>
      <w:r w:rsidR="000A7E25" w:rsidRPr="002D10EB">
        <w:t>est-ce tout</w:t>
      </w:r>
      <w:r>
        <w:t> ?</w:t>
      </w:r>
    </w:p>
    <w:p w14:paraId="3AD4337F" w14:textId="77777777" w:rsidR="00EE0B82" w:rsidRDefault="000A7E25" w:rsidP="000A7E25">
      <w:r w:rsidRPr="002D10EB">
        <w:t>Il faut bien une fois que ce soit tout</w:t>
      </w:r>
      <w:r w:rsidR="00EE0B82">
        <w:t>.</w:t>
      </w:r>
    </w:p>
    <w:p w14:paraId="79C86826" w14:textId="77777777" w:rsidR="00EE0B82" w:rsidRDefault="000A7E25" w:rsidP="000A7E25">
      <w:r w:rsidRPr="002D10EB">
        <w:t xml:space="preserve">Le Père me sourit avec ses bonnes lèvres qui souhaitent </w:t>
      </w:r>
      <w:r w:rsidR="00EE0B82">
        <w:t>« </w:t>
      </w:r>
      <w:r w:rsidRPr="002D10EB">
        <w:t>Paix à vous</w:t>
      </w:r>
      <w:r w:rsidR="00EE0B82">
        <w:t> ! »</w:t>
      </w:r>
      <w:r w:rsidRPr="002D10EB">
        <w:t xml:space="preserve"> quand il entre dans la maison d</w:t>
      </w:r>
      <w:r w:rsidR="00EE0B82">
        <w:t>’</w:t>
      </w:r>
      <w:r w:rsidRPr="002D10EB">
        <w:t>un mourant</w:t>
      </w:r>
      <w:r w:rsidR="00EE0B82">
        <w:t>.</w:t>
      </w:r>
    </w:p>
    <w:p w14:paraId="185071EB" w14:textId="77777777" w:rsidR="00EE0B82" w:rsidRDefault="000A7E25" w:rsidP="000A7E25">
      <w:r w:rsidRPr="002D10EB">
        <w:t>Que va-t-il dire au si grand pécheur</w:t>
      </w:r>
      <w:r w:rsidR="00EE0B82">
        <w:t> ?</w:t>
      </w:r>
    </w:p>
    <w:p w14:paraId="612EFE7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Écoutez</w:t>
      </w:r>
      <w:r>
        <w:t xml:space="preserve">, </w:t>
      </w:r>
      <w:r w:rsidR="000A7E25" w:rsidRPr="002D10EB">
        <w:t>mon enfant</w:t>
      </w:r>
      <w:r>
        <w:t xml:space="preserve">, </w:t>
      </w:r>
      <w:r w:rsidR="000A7E25" w:rsidRPr="002D10EB">
        <w:t>vous avez beaucoup péché</w:t>
      </w:r>
      <w:r>
        <w:t xml:space="preserve">. </w:t>
      </w:r>
      <w:r w:rsidR="000A7E25" w:rsidRPr="002D10EB">
        <w:t>Vous vous repentez</w:t>
      </w:r>
      <w:r>
        <w:t> ?</w:t>
      </w:r>
    </w:p>
    <w:p w14:paraId="62E4061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Oh</w:t>
      </w:r>
      <w:r>
        <w:t xml:space="preserve"> ! </w:t>
      </w:r>
      <w:r w:rsidR="000A7E25" w:rsidRPr="002D10EB">
        <w:t>oui</w:t>
      </w:r>
      <w:r>
        <w:t xml:space="preserve">, </w:t>
      </w:r>
      <w:r w:rsidR="000A7E25" w:rsidRPr="002D10EB">
        <w:t>mon Père</w:t>
      </w:r>
      <w:r>
        <w:t>.</w:t>
      </w:r>
    </w:p>
    <w:p w14:paraId="60CBC1A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vous promettez de ne plus recommencer</w:t>
      </w:r>
      <w:r>
        <w:t> ?</w:t>
      </w:r>
    </w:p>
    <w:p w14:paraId="03D02CB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Jamais</w:t>
      </w:r>
      <w:r>
        <w:t xml:space="preserve">, </w:t>
      </w:r>
      <w:r w:rsidR="000A7E25" w:rsidRPr="002D10EB">
        <w:t>mon Père</w:t>
      </w:r>
      <w:r>
        <w:t>.</w:t>
      </w:r>
    </w:p>
    <w:p w14:paraId="644EFE5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, </w:t>
      </w:r>
      <w:r w:rsidR="000A7E25" w:rsidRPr="002D10EB">
        <w:t>Dieu est bon</w:t>
      </w:r>
      <w:r>
        <w:t xml:space="preserve">. </w:t>
      </w:r>
      <w:r w:rsidR="000A7E25" w:rsidRPr="002D10EB">
        <w:t>Il vous aime</w:t>
      </w:r>
      <w:r>
        <w:t xml:space="preserve">. </w:t>
      </w:r>
      <w:r w:rsidR="000A7E25" w:rsidRPr="002D10EB">
        <w:t>Il faut l</w:t>
      </w:r>
      <w:r>
        <w:t>’</w:t>
      </w:r>
      <w:r w:rsidR="000A7E25" w:rsidRPr="002D10EB">
        <w:t>aimer</w:t>
      </w:r>
      <w:r>
        <w:t xml:space="preserve">. </w:t>
      </w:r>
      <w:r w:rsidR="000A7E25" w:rsidRPr="002D10EB">
        <w:t>Quand on aime quelqu</w:t>
      </w:r>
      <w:r>
        <w:t>’</w:t>
      </w:r>
      <w:r w:rsidR="000A7E25" w:rsidRPr="002D10EB">
        <w:t>un</w:t>
      </w:r>
      <w:r>
        <w:t xml:space="preserve">, </w:t>
      </w:r>
      <w:r w:rsidR="000A7E25" w:rsidRPr="002D10EB">
        <w:t>on ne voudrait pas lui faire de la peine</w:t>
      </w:r>
      <w:r>
        <w:t xml:space="preserve">, </w:t>
      </w:r>
      <w:r w:rsidR="000A7E25" w:rsidRPr="002D10EB">
        <w:t>n</w:t>
      </w:r>
      <w:r>
        <w:t>’</w:t>
      </w:r>
      <w:r w:rsidR="000A7E25" w:rsidRPr="002D10EB">
        <w:t>est-ce pas</w:t>
      </w:r>
      <w:r>
        <w:t> ?</w:t>
      </w:r>
    </w:p>
    <w:p w14:paraId="457FC4AA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Oui</w:t>
      </w:r>
      <w:r>
        <w:t xml:space="preserve">, </w:t>
      </w:r>
      <w:r w:rsidR="000A7E25" w:rsidRPr="002D10EB">
        <w:t>oui</w:t>
      </w:r>
      <w:r>
        <w:t xml:space="preserve">, </w:t>
      </w:r>
      <w:r w:rsidR="000A7E25" w:rsidRPr="002D10EB">
        <w:t>mon Père</w:t>
      </w:r>
      <w:r>
        <w:t xml:space="preserve">… </w:t>
      </w:r>
      <w:r w:rsidR="000A7E25" w:rsidRPr="002D10EB">
        <w:t>non</w:t>
      </w:r>
      <w:r>
        <w:t xml:space="preserve">, </w:t>
      </w:r>
      <w:r w:rsidR="000A7E25" w:rsidRPr="002D10EB">
        <w:t>non</w:t>
      </w:r>
      <w:r>
        <w:t xml:space="preserve">, </w:t>
      </w:r>
      <w:r w:rsidR="000A7E25" w:rsidRPr="002D10EB">
        <w:t>mon Père</w:t>
      </w:r>
      <w:r>
        <w:t xml:space="preserve">… </w:t>
      </w:r>
      <w:r w:rsidR="000A7E25" w:rsidRPr="002D10EB">
        <w:t>oui</w:t>
      </w:r>
      <w:r>
        <w:t xml:space="preserve">… </w:t>
      </w:r>
      <w:r w:rsidR="000A7E25" w:rsidRPr="002D10EB">
        <w:t>oui</w:t>
      </w:r>
      <w:r>
        <w:t>…</w:t>
      </w:r>
    </w:p>
    <w:p w14:paraId="51A89A07" w14:textId="77777777" w:rsidR="00EE0B82" w:rsidRDefault="000A7E25" w:rsidP="000A7E25">
      <w:r w:rsidRPr="002D10EB">
        <w:t>Je bafouille</w:t>
      </w:r>
      <w:r w:rsidR="00EE0B82">
        <w:t xml:space="preserve"> : </w:t>
      </w:r>
      <w:r w:rsidRPr="002D10EB">
        <w:t>ce qu</w:t>
      </w:r>
      <w:r w:rsidR="00EE0B82">
        <w:t>’</w:t>
      </w:r>
      <w:r w:rsidRPr="002D10EB">
        <w:t>il dit est si grandement simple</w:t>
      </w:r>
      <w:r w:rsidR="00EE0B82">
        <w:t> !</w:t>
      </w:r>
    </w:p>
    <w:p w14:paraId="4C29EA7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maintenant</w:t>
      </w:r>
      <w:r>
        <w:t xml:space="preserve">, </w:t>
      </w:r>
      <w:r w:rsidR="000A7E25" w:rsidRPr="002D10EB">
        <w:t>mon enfant</w:t>
      </w:r>
      <w:r>
        <w:t xml:space="preserve">, </w:t>
      </w:r>
      <w:r w:rsidR="000A7E25" w:rsidRPr="002D10EB">
        <w:t>faites un bon acte de contrition</w:t>
      </w:r>
      <w:r>
        <w:t>.</w:t>
      </w:r>
    </w:p>
    <w:p w14:paraId="7F13BA1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me repens</w:t>
      </w:r>
      <w:r>
        <w:t xml:space="preserve">, </w:t>
      </w:r>
      <w:r w:rsidR="000A7E25" w:rsidRPr="002D10EB">
        <w:t>mon Père</w:t>
      </w:r>
      <w:r>
        <w:t xml:space="preserve"> ; </w:t>
      </w:r>
      <w:r w:rsidR="000A7E25" w:rsidRPr="002D10EB">
        <w:t>je ne le ferai plus</w:t>
      </w:r>
      <w:r>
        <w:t>.</w:t>
      </w:r>
    </w:p>
    <w:p w14:paraId="32D77B7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Pas ainsi</w:t>
      </w:r>
      <w:r>
        <w:t xml:space="preserve">, </w:t>
      </w:r>
      <w:r w:rsidR="000A7E25" w:rsidRPr="002D10EB">
        <w:t>mon enfant</w:t>
      </w:r>
      <w:r>
        <w:t xml:space="preserve">, </w:t>
      </w:r>
      <w:r w:rsidR="000A7E25" w:rsidRPr="002D10EB">
        <w:t>récitez la formule</w:t>
      </w:r>
      <w:r>
        <w:t>.</w:t>
      </w:r>
    </w:p>
    <w:p w14:paraId="0FA88689" w14:textId="77777777" w:rsidR="00EE0B82" w:rsidRDefault="000A7E25" w:rsidP="000A7E25">
      <w:r w:rsidRPr="002D10EB">
        <w:t>Et ceci</w:t>
      </w:r>
      <w:r w:rsidR="00EE0B82">
        <w:t xml:space="preserve">, </w:t>
      </w:r>
      <w:r w:rsidRPr="002D10EB">
        <w:t>pour le grand converti</w:t>
      </w:r>
      <w:r w:rsidR="00EE0B82">
        <w:t xml:space="preserve">, </w:t>
      </w:r>
      <w:r w:rsidRPr="002D10EB">
        <w:t>est plus humiliant que le reste</w:t>
      </w:r>
      <w:r w:rsidR="00EE0B82">
        <w:t> :</w:t>
      </w:r>
    </w:p>
    <w:p w14:paraId="4F3DE460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ne la connais plus</w:t>
      </w:r>
      <w:r>
        <w:t xml:space="preserve">, </w:t>
      </w:r>
      <w:r w:rsidR="000A7E25" w:rsidRPr="002D10EB">
        <w:t>mon Père</w:t>
      </w:r>
      <w:r>
        <w:t>.</w:t>
      </w:r>
    </w:p>
    <w:p w14:paraId="146F0FF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Bien</w:t>
      </w:r>
      <w:r>
        <w:t xml:space="preserve">, </w:t>
      </w:r>
      <w:r w:rsidR="000A7E25" w:rsidRPr="002D10EB">
        <w:t>mon enfant</w:t>
      </w:r>
      <w:r>
        <w:t xml:space="preserve">. </w:t>
      </w:r>
      <w:r w:rsidR="000A7E25" w:rsidRPr="002D10EB">
        <w:t>Alors je la dirai pour vous</w:t>
      </w:r>
      <w:r>
        <w:t xml:space="preserve">. </w:t>
      </w:r>
      <w:r w:rsidR="000A7E25" w:rsidRPr="002D10EB">
        <w:t>Répétez avec moi</w:t>
      </w:r>
      <w:r>
        <w:t xml:space="preserve"> : </w:t>
      </w:r>
      <w:r w:rsidR="000A7E25" w:rsidRPr="002D10EB">
        <w:t>Acte de contrition</w:t>
      </w:r>
      <w:r>
        <w:t>.</w:t>
      </w:r>
    </w:p>
    <w:p w14:paraId="03C44F7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Acte de contrition</w:t>
      </w:r>
      <w:r>
        <w:t xml:space="preserve">, </w:t>
      </w:r>
      <w:r w:rsidR="000A7E25" w:rsidRPr="002D10EB">
        <w:t>mon Père</w:t>
      </w:r>
      <w:r>
        <w:t>…</w:t>
      </w:r>
    </w:p>
    <w:p w14:paraId="1D28A4A7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Seigneur et mon Dieu</w:t>
      </w:r>
      <w:r>
        <w:t>…</w:t>
      </w:r>
    </w:p>
    <w:p w14:paraId="3B41652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Seigneur et mon Dieu</w:t>
      </w:r>
      <w:r>
        <w:t>…</w:t>
      </w:r>
    </w:p>
    <w:p w14:paraId="56D22B6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me repens de tout mon cœur</w:t>
      </w:r>
      <w:r>
        <w:t>…</w:t>
      </w:r>
    </w:p>
    <w:p w14:paraId="57D8355B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Je me repens de tout mon cœur</w:t>
      </w:r>
      <w:r>
        <w:t>…</w:t>
      </w:r>
    </w:p>
    <w:p w14:paraId="1C83D89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De vous avoir</w:t>
      </w:r>
      <w:r>
        <w:t>…</w:t>
      </w:r>
    </w:p>
    <w:p w14:paraId="09184431" w14:textId="77777777" w:rsidR="00EE0B82" w:rsidRDefault="000A7E25" w:rsidP="000A7E25">
      <w:r w:rsidRPr="002D10EB">
        <w:t>Mais je me repens trop</w:t>
      </w:r>
      <w:r w:rsidR="00EE0B82">
        <w:t xml:space="preserve">, </w:t>
      </w:r>
      <w:r w:rsidRPr="002D10EB">
        <w:t>et cela finit</w:t>
      </w:r>
      <w:r w:rsidR="00EE0B82">
        <w:t xml:space="preserve">, </w:t>
      </w:r>
      <w:r w:rsidRPr="002D10EB">
        <w:t>comme il faut</w:t>
      </w:r>
      <w:r w:rsidR="00EE0B82">
        <w:t xml:space="preserve">, </w:t>
      </w:r>
      <w:r w:rsidRPr="002D10EB">
        <w:t>dans les larmes</w:t>
      </w:r>
      <w:r w:rsidR="00EE0B82">
        <w:t>.</w:t>
      </w:r>
    </w:p>
    <w:p w14:paraId="02FCB58A" w14:textId="77777777" w:rsidR="00EE0B82" w:rsidRDefault="000A7E25" w:rsidP="000A7E25">
      <w:r w:rsidRPr="002D10EB">
        <w:t>Comme je sors du confessionnal</w:t>
      </w:r>
      <w:r w:rsidR="00EE0B82">
        <w:t xml:space="preserve">, </w:t>
      </w:r>
      <w:r w:rsidRPr="002D10EB">
        <w:t xml:space="preserve">je tombe sur </w:t>
      </w:r>
      <w:proofErr w:type="spellStart"/>
      <w:r w:rsidRPr="002D10EB">
        <w:t>Benooi</w:t>
      </w:r>
      <w:proofErr w:type="spellEnd"/>
      <w:r w:rsidRPr="002D10EB">
        <w:t xml:space="preserve"> qui attendait son tour</w:t>
      </w:r>
      <w:r w:rsidR="00EE0B82">
        <w:t xml:space="preserve">, </w:t>
      </w:r>
      <w:r w:rsidRPr="002D10EB">
        <w:t>depuis une heure</w:t>
      </w:r>
      <w:r w:rsidR="00EE0B82">
        <w:t>.</w:t>
      </w:r>
    </w:p>
    <w:p w14:paraId="33CD2947" w14:textId="77777777" w:rsidR="00EE0B82" w:rsidRDefault="000A7E25" w:rsidP="000A7E25">
      <w:r w:rsidRPr="002D10EB">
        <w:t>Il a fini tout de suite</w:t>
      </w:r>
      <w:r w:rsidR="00EE0B82">
        <w:t>.</w:t>
      </w:r>
    </w:p>
    <w:p w14:paraId="60B560D6" w14:textId="77777777" w:rsidR="00EE0B82" w:rsidRDefault="000A7E25" w:rsidP="000A7E25">
      <w:r w:rsidRPr="002D10EB">
        <w:lastRenderedPageBreak/>
        <w:t>Nous partons ensemble</w:t>
      </w:r>
      <w:r w:rsidR="00EE0B82">
        <w:t> :</w:t>
      </w:r>
    </w:p>
    <w:p w14:paraId="2950CCA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Le Père Isidore</w:t>
      </w:r>
      <w:r>
        <w:t xml:space="preserve">, </w:t>
      </w:r>
      <w:r w:rsidR="000A7E25" w:rsidRPr="002D10EB">
        <w:t>dis-je</w:t>
      </w:r>
      <w:r>
        <w:t xml:space="preserve">, </w:t>
      </w:r>
      <w:r w:rsidR="000A7E25" w:rsidRPr="002D10EB">
        <w:t>s</w:t>
      </w:r>
      <w:r>
        <w:t>’</w:t>
      </w:r>
      <w:r w:rsidR="000A7E25" w:rsidRPr="002D10EB">
        <w:t>intéresse beaucoup à mes poules</w:t>
      </w:r>
      <w:r>
        <w:t xml:space="preserve">. </w:t>
      </w:r>
      <w:r w:rsidR="000A7E25" w:rsidRPr="002D10EB">
        <w:t>Nous en avons parlé</w:t>
      </w:r>
      <w:r>
        <w:t xml:space="preserve">, </w:t>
      </w:r>
      <w:r w:rsidR="000A7E25" w:rsidRPr="002D10EB">
        <w:t>il n</w:t>
      </w:r>
      <w:r>
        <w:t>’</w:t>
      </w:r>
      <w:r w:rsidR="000A7E25" w:rsidRPr="002D10EB">
        <w:t>en finissait pas</w:t>
      </w:r>
      <w:r>
        <w:t>…</w:t>
      </w:r>
    </w:p>
    <w:p w14:paraId="1BC722FE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Bon</w:t>
      </w:r>
      <w:r>
        <w:t xml:space="preserve">, </w:t>
      </w:r>
      <w:r w:rsidR="000A7E25" w:rsidRPr="002D10EB">
        <w:t>bon</w:t>
      </w:r>
      <w:r>
        <w:t xml:space="preserve">, </w:t>
      </w:r>
      <w:r w:rsidR="000A7E25" w:rsidRPr="002D10EB">
        <w:t xml:space="preserve">fait </w:t>
      </w:r>
      <w:proofErr w:type="spellStart"/>
      <w:r w:rsidR="000A7E25" w:rsidRPr="002D10EB">
        <w:t>Benooi</w:t>
      </w:r>
      <w:proofErr w:type="spellEnd"/>
      <w:r>
        <w:t xml:space="preserve">, </w:t>
      </w:r>
      <w:r w:rsidR="000A7E25" w:rsidRPr="002D10EB">
        <w:t>qui réfléchit pour son propre compte</w:t>
      </w:r>
      <w:r>
        <w:t xml:space="preserve">. </w:t>
      </w:r>
      <w:r w:rsidR="000A7E25" w:rsidRPr="002D10EB">
        <w:t>Moi</w:t>
      </w:r>
      <w:r>
        <w:t xml:space="preserve">, </w:t>
      </w:r>
      <w:r w:rsidR="000A7E25" w:rsidRPr="002D10EB">
        <w:t>comme pénitence</w:t>
      </w:r>
      <w:r>
        <w:t xml:space="preserve">, </w:t>
      </w:r>
      <w:r w:rsidR="000A7E25" w:rsidRPr="002D10EB">
        <w:t xml:space="preserve">je dois réciter un </w:t>
      </w:r>
      <w:r w:rsidR="000A7E25" w:rsidRPr="002D10EB">
        <w:rPr>
          <w:i/>
          <w:iCs/>
        </w:rPr>
        <w:t>Ave</w:t>
      </w:r>
      <w:r>
        <w:t>.</w:t>
      </w:r>
    </w:p>
    <w:p w14:paraId="41963055" w14:textId="77777777" w:rsidR="00EE0B82" w:rsidRDefault="000A7E25" w:rsidP="000A7E25">
      <w:r w:rsidRPr="002D10EB">
        <w:t>Que penserait-il</w:t>
      </w:r>
      <w:r w:rsidR="00EE0B82">
        <w:t xml:space="preserve">, </w:t>
      </w:r>
      <w:r w:rsidRPr="002D10EB">
        <w:t>si je lui parlais de mes livres</w:t>
      </w:r>
      <w:r w:rsidR="00EE0B82">
        <w:t> ?</w:t>
      </w:r>
    </w:p>
    <w:p w14:paraId="39C9005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Eh bien</w:t>
      </w:r>
      <w:r>
        <w:t xml:space="preserve">, </w:t>
      </w:r>
      <w:r w:rsidR="000A7E25" w:rsidRPr="002D10EB">
        <w:t>dit Marie</w:t>
      </w:r>
      <w:r>
        <w:t xml:space="preserve">, </w:t>
      </w:r>
      <w:r w:rsidR="000A7E25" w:rsidRPr="002D10EB">
        <w:t>ça a marché</w:t>
      </w:r>
      <w:r>
        <w:t> ?</w:t>
      </w:r>
    </w:p>
    <w:p w14:paraId="6F1F3D8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Marie</w:t>
      </w:r>
      <w:r>
        <w:t xml:space="preserve">, </w:t>
      </w:r>
      <w:r w:rsidR="000A7E25" w:rsidRPr="002D10EB">
        <w:t>pas mal</w:t>
      </w:r>
      <w:r>
        <w:t xml:space="preserve">. </w:t>
      </w:r>
      <w:r w:rsidR="000A7E25" w:rsidRPr="002D10EB">
        <w:t>Si tu veux</w:t>
      </w:r>
      <w:r>
        <w:t xml:space="preserve">, </w:t>
      </w:r>
      <w:r w:rsidR="000A7E25" w:rsidRPr="002D10EB">
        <w:t>je désire me recueillir</w:t>
      </w:r>
      <w:r>
        <w:t xml:space="preserve">. </w:t>
      </w:r>
      <w:r w:rsidR="000A7E25" w:rsidRPr="002D10EB">
        <w:t xml:space="preserve">Va donc dire bonjour aux </w:t>
      </w:r>
      <w:proofErr w:type="spellStart"/>
      <w:r w:rsidR="000A7E25" w:rsidRPr="002D10EB">
        <w:t>Baerkaelens</w:t>
      </w:r>
      <w:proofErr w:type="spellEnd"/>
      <w:r>
        <w:t>.</w:t>
      </w:r>
    </w:p>
    <w:p w14:paraId="1C8782A4" w14:textId="77777777" w:rsidR="00EE0B82" w:rsidRDefault="000A7E25" w:rsidP="000A7E25">
      <w:r w:rsidRPr="002D10EB">
        <w:t>Marie partie</w:t>
      </w:r>
      <w:r w:rsidR="00EE0B82">
        <w:t xml:space="preserve">, </w:t>
      </w:r>
      <w:r w:rsidRPr="002D10EB">
        <w:t>j</w:t>
      </w:r>
      <w:r w:rsidR="00EE0B82">
        <w:t>’</w:t>
      </w:r>
      <w:r w:rsidRPr="002D10EB">
        <w:t>allume un gros feu</w:t>
      </w:r>
      <w:r w:rsidR="00EE0B82">
        <w:t xml:space="preserve">. </w:t>
      </w:r>
      <w:r w:rsidRPr="002D10EB">
        <w:t>Je trie mes livres</w:t>
      </w:r>
      <w:r w:rsidR="00EE0B82">
        <w:t xml:space="preserve"> : </w:t>
      </w:r>
      <w:r w:rsidRPr="002D10EB">
        <w:t>les mauvais d</w:t>
      </w:r>
      <w:r w:rsidR="00EE0B82">
        <w:t>’</w:t>
      </w:r>
      <w:r w:rsidRPr="002D10EB">
        <w:t>abord</w:t>
      </w:r>
      <w:r w:rsidR="00EE0B82">
        <w:t xml:space="preserve">, </w:t>
      </w:r>
      <w:r w:rsidRPr="002D10EB">
        <w:t>puis les douteux</w:t>
      </w:r>
      <w:r w:rsidR="00EE0B82">
        <w:t xml:space="preserve">, </w:t>
      </w:r>
      <w:r w:rsidRPr="002D10EB">
        <w:t>plus quelques bons pour être sûr</w:t>
      </w:r>
      <w:r w:rsidR="00EE0B82">
        <w:t xml:space="preserve">. </w:t>
      </w:r>
      <w:r w:rsidRPr="002D10EB">
        <w:t>La flamme monte très haut dans l</w:t>
      </w:r>
      <w:r w:rsidR="00EE0B82">
        <w:t>’</w:t>
      </w:r>
      <w:r w:rsidRPr="002D10EB">
        <w:t>âtre</w:t>
      </w:r>
      <w:r w:rsidR="00EE0B82">
        <w:t xml:space="preserve">. </w:t>
      </w:r>
      <w:r w:rsidRPr="002D10EB">
        <w:t>Quelques Zola de plus</w:t>
      </w:r>
      <w:r w:rsidR="00EE0B82">
        <w:t xml:space="preserve">, </w:t>
      </w:r>
      <w:r w:rsidRPr="002D10EB">
        <w:t>toute ma baraque flambait</w:t>
      </w:r>
      <w:r w:rsidR="00EE0B82">
        <w:t>.</w:t>
      </w:r>
    </w:p>
    <w:p w14:paraId="15AB7BF6" w14:textId="77777777" w:rsidR="00EE0B82" w:rsidRDefault="000A7E25" w:rsidP="000A7E25">
      <w:r w:rsidRPr="002D10EB">
        <w:t>Puis je m</w:t>
      </w:r>
      <w:r w:rsidR="00EE0B82">
        <w:t>’</w:t>
      </w:r>
      <w:r w:rsidRPr="002D10EB">
        <w:t>installe à ma table</w:t>
      </w:r>
      <w:r w:rsidR="00EE0B82">
        <w:t xml:space="preserve">, </w:t>
      </w:r>
      <w:r w:rsidRPr="002D10EB">
        <w:t>pour l</w:t>
      </w:r>
      <w:r w:rsidR="00EE0B82">
        <w:t>’</w:t>
      </w:r>
      <w:r w:rsidRPr="002D10EB">
        <w:t>ami-confident</w:t>
      </w:r>
      <w:r w:rsidR="00EE0B82">
        <w:t> :</w:t>
      </w:r>
    </w:p>
    <w:p w14:paraId="6EBF508D" w14:textId="77777777" w:rsidR="000A7E25" w:rsidRPr="002D10EB" w:rsidRDefault="00EE0B82" w:rsidP="000A7E25">
      <w:r>
        <w:t>« </w:t>
      </w:r>
      <w:r w:rsidR="000A7E25" w:rsidRPr="002D10EB">
        <w:t>Je viens de me confesser</w:t>
      </w:r>
      <w:r>
        <w:t xml:space="preserve"> : </w:t>
      </w:r>
      <w:r w:rsidR="000A7E25" w:rsidRPr="002D10EB">
        <w:t>je ne sais comment cela s</w:t>
      </w:r>
      <w:r>
        <w:t>’</w:t>
      </w:r>
      <w:r w:rsidR="000A7E25" w:rsidRPr="002D10EB">
        <w:t>est produit</w:t>
      </w:r>
      <w:r>
        <w:t xml:space="preserve">, </w:t>
      </w:r>
      <w:r w:rsidR="000A7E25" w:rsidRPr="002D10EB">
        <w:t>mais vraiment</w:t>
      </w:r>
      <w:r>
        <w:t xml:space="preserve">, </w:t>
      </w:r>
      <w:r w:rsidR="000A7E25" w:rsidRPr="002D10EB">
        <w:t>je me suis senti empoigné par la main de la Grâce</w:t>
      </w:r>
      <w:r>
        <w:t>… »</w:t>
      </w:r>
    </w:p>
    <w:p w14:paraId="3C82164D" w14:textId="77777777" w:rsidR="00EE0B82" w:rsidRDefault="000A7E25" w:rsidP="000A7E25">
      <w:r w:rsidRPr="002D10EB">
        <w:t>Je biffe cette phrase trop prétentieuse</w:t>
      </w:r>
      <w:r w:rsidR="00EE0B82">
        <w:t xml:space="preserve">, </w:t>
      </w:r>
      <w:r w:rsidRPr="002D10EB">
        <w:t>puis je la remets</w:t>
      </w:r>
      <w:r w:rsidR="00EE0B82">
        <w:t xml:space="preserve">, </w:t>
      </w:r>
      <w:r w:rsidRPr="002D10EB">
        <w:t>parce qu</w:t>
      </w:r>
      <w:r w:rsidR="00EE0B82">
        <w:t>’</w:t>
      </w:r>
      <w:r w:rsidRPr="002D10EB">
        <w:t>elle fait bien</w:t>
      </w:r>
      <w:r w:rsidR="00EE0B82">
        <w:t>.</w:t>
      </w:r>
    </w:p>
    <w:p w14:paraId="659E6329" w14:textId="77777777" w:rsidR="00EE0B82" w:rsidRDefault="000A7E25" w:rsidP="000A7E25">
      <w:r w:rsidRPr="002D10EB">
        <w:t>Si bonne</w:t>
      </w:r>
      <w:r w:rsidR="00EE0B82">
        <w:t xml:space="preserve">, </w:t>
      </w:r>
      <w:r w:rsidRPr="002D10EB">
        <w:t xml:space="preserve">ma confession ne valait pas </w:t>
      </w:r>
      <w:proofErr w:type="spellStart"/>
      <w:r w:rsidRPr="002D10EB">
        <w:t>grand</w:t>
      </w:r>
      <w:r w:rsidR="00EE0B82">
        <w:t>’</w:t>
      </w:r>
      <w:r w:rsidRPr="002D10EB">
        <w:t>chose</w:t>
      </w:r>
      <w:proofErr w:type="spellEnd"/>
      <w:r w:rsidR="00EE0B82">
        <w:t>.</w:t>
      </w:r>
    </w:p>
    <w:p w14:paraId="084EF7E9" w14:textId="77777777" w:rsidR="000A7E25" w:rsidRPr="002D10EB" w:rsidRDefault="000A7E25" w:rsidP="000A7E25">
      <w:pPr>
        <w:pStyle w:val="ParagrapheVideNormal"/>
      </w:pPr>
    </w:p>
    <w:p w14:paraId="58895B38" w14:textId="77777777" w:rsidR="00EE0B82" w:rsidRDefault="000A7E25" w:rsidP="000A7E25">
      <w:pPr>
        <w:pStyle w:val="Sous-titre"/>
        <w:jc w:val="left"/>
      </w:pPr>
      <w:r w:rsidRPr="002D10EB">
        <w:t>LE COUP DE POUCE</w:t>
      </w:r>
      <w:r w:rsidR="00EE0B82">
        <w:t>.</w:t>
      </w:r>
    </w:p>
    <w:p w14:paraId="1B6418A1" w14:textId="77777777" w:rsidR="006C5BD7" w:rsidRPr="006C5BD7" w:rsidRDefault="006C5BD7" w:rsidP="006C5BD7">
      <w:pPr>
        <w:pStyle w:val="NormalSolidaire"/>
      </w:pPr>
    </w:p>
    <w:p w14:paraId="287D4850" w14:textId="77777777" w:rsidR="00EE0B82" w:rsidRDefault="000A7E25" w:rsidP="000A7E25">
      <w:r w:rsidRPr="002D10EB">
        <w:t>Mon âme lavée à neuf</w:t>
      </w:r>
      <w:r w:rsidR="00EE0B82">
        <w:t xml:space="preserve">, </w:t>
      </w:r>
      <w:r w:rsidRPr="002D10EB">
        <w:t>je veux</w:t>
      </w:r>
      <w:r w:rsidR="00EE0B82">
        <w:t xml:space="preserve">, </w:t>
      </w:r>
      <w:r w:rsidRPr="002D10EB">
        <w:t>avec l</w:t>
      </w:r>
      <w:r w:rsidR="00EE0B82">
        <w:t>’</w:t>
      </w:r>
      <w:r w:rsidRPr="002D10EB">
        <w:t>aide du Père Isidore</w:t>
      </w:r>
      <w:r w:rsidR="00EE0B82">
        <w:t xml:space="preserve">, </w:t>
      </w:r>
      <w:r w:rsidRPr="002D10EB">
        <w:t>la polir dans les coins</w:t>
      </w:r>
      <w:r w:rsidR="00EE0B82">
        <w:t>.</w:t>
      </w:r>
    </w:p>
    <w:p w14:paraId="694BFE26" w14:textId="77777777" w:rsidR="00EE0B82" w:rsidRDefault="000A7E25" w:rsidP="000A7E25">
      <w:r w:rsidRPr="002D10EB">
        <w:lastRenderedPageBreak/>
        <w:t>Je retourne le voir</w:t>
      </w:r>
      <w:r w:rsidR="00EE0B82">
        <w:t>.</w:t>
      </w:r>
    </w:p>
    <w:p w14:paraId="2361F6E3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Père</w:t>
      </w:r>
      <w:r>
        <w:t xml:space="preserve">, </w:t>
      </w:r>
      <w:r w:rsidR="000A7E25" w:rsidRPr="002D10EB">
        <w:t>est-il permis d</w:t>
      </w:r>
      <w:r>
        <w:t>’</w:t>
      </w:r>
      <w:r w:rsidR="000A7E25" w:rsidRPr="002D10EB">
        <w:t>écrire des livres</w:t>
      </w:r>
      <w:r>
        <w:t> ?</w:t>
      </w:r>
    </w:p>
    <w:p w14:paraId="0049185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Peuh</w:t>
      </w:r>
      <w:r>
        <w:t xml:space="preserve"> ! </w:t>
      </w:r>
      <w:r w:rsidR="000A7E25" w:rsidRPr="002D10EB">
        <w:t>mon enfant</w:t>
      </w:r>
      <w:r>
        <w:t xml:space="preserve"> ; </w:t>
      </w:r>
      <w:r w:rsidR="000A7E25" w:rsidRPr="002D10EB">
        <w:t>occupation inutile</w:t>
      </w:r>
      <w:r>
        <w:t xml:space="preserve">, </w:t>
      </w:r>
      <w:r w:rsidR="000A7E25" w:rsidRPr="002D10EB">
        <w:t>souvent dangereuse</w:t>
      </w:r>
      <w:r>
        <w:t>.</w:t>
      </w:r>
    </w:p>
    <w:p w14:paraId="0F378C1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Mais de bons livres</w:t>
      </w:r>
      <w:r>
        <w:t xml:space="preserve">, </w:t>
      </w:r>
      <w:r w:rsidR="000A7E25" w:rsidRPr="002D10EB">
        <w:t>mon Père</w:t>
      </w:r>
      <w:r>
        <w:t xml:space="preserve"> ; </w:t>
      </w:r>
      <w:r w:rsidR="000A7E25" w:rsidRPr="002D10EB">
        <w:t>des histoires édifiantes</w:t>
      </w:r>
      <w:r>
        <w:t xml:space="preserve">… </w:t>
      </w:r>
      <w:r w:rsidR="000A7E25" w:rsidRPr="002D10EB">
        <w:t>par exemple la vie d</w:t>
      </w:r>
      <w:r>
        <w:t>’</w:t>
      </w:r>
      <w:r w:rsidR="000A7E25" w:rsidRPr="002D10EB">
        <w:t>un saint</w:t>
      </w:r>
      <w:r>
        <w:t>.</w:t>
      </w:r>
    </w:p>
    <w:p w14:paraId="6105F099" w14:textId="77777777" w:rsidR="00EE0B82" w:rsidRDefault="000A7E25" w:rsidP="000A7E25">
      <w:r w:rsidRPr="002D10EB">
        <w:t>Le Père se méfie</w:t>
      </w:r>
      <w:r w:rsidR="00EE0B82">
        <w:t> :</w:t>
      </w:r>
    </w:p>
    <w:p w14:paraId="3BEC062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Avec prudence</w:t>
      </w:r>
      <w:r>
        <w:t xml:space="preserve">, </w:t>
      </w:r>
      <w:r w:rsidR="000A7E25" w:rsidRPr="002D10EB">
        <w:t>mon enfant</w:t>
      </w:r>
      <w:r>
        <w:t xml:space="preserve">, </w:t>
      </w:r>
      <w:r w:rsidR="000A7E25" w:rsidRPr="002D10EB">
        <w:t>avec prudence</w:t>
      </w:r>
      <w:r>
        <w:t>.</w:t>
      </w:r>
    </w:p>
    <w:p w14:paraId="68B54A7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Et développer un sujet que j</w:t>
      </w:r>
      <w:r>
        <w:t>’</w:t>
      </w:r>
      <w:r w:rsidR="000A7E25" w:rsidRPr="002D10EB">
        <w:t>aurais trouvé dans la Bible</w:t>
      </w:r>
      <w:r>
        <w:t> ?</w:t>
      </w:r>
    </w:p>
    <w:p w14:paraId="0DF726A1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Dans la Bible</w:t>
      </w:r>
      <w:r>
        <w:t xml:space="preserve">, </w:t>
      </w:r>
      <w:r w:rsidR="000A7E25" w:rsidRPr="002D10EB">
        <w:t>mon enfant</w:t>
      </w:r>
      <w:r>
        <w:t xml:space="preserve"> !… </w:t>
      </w:r>
      <w:r w:rsidR="000A7E25" w:rsidRPr="002D10EB">
        <w:t>Mais la Bible a été écrite sous l</w:t>
      </w:r>
      <w:r>
        <w:t>’</w:t>
      </w:r>
      <w:r w:rsidR="000A7E25" w:rsidRPr="002D10EB">
        <w:t>inspiration du Saint-Esprit</w:t>
      </w:r>
      <w:r>
        <w:t xml:space="preserve">. </w:t>
      </w:r>
      <w:r w:rsidR="000A7E25" w:rsidRPr="002D10EB">
        <w:t>Vous ne prétendez pas faire mieux que le Saint-Esprit</w:t>
      </w:r>
      <w:r>
        <w:t xml:space="preserve">, </w:t>
      </w:r>
      <w:r w:rsidR="000A7E25" w:rsidRPr="002D10EB">
        <w:t>je suppose</w:t>
      </w:r>
      <w:r>
        <w:t> ?</w:t>
      </w:r>
    </w:p>
    <w:p w14:paraId="5D91AF13" w14:textId="77777777" w:rsidR="00EE0B82" w:rsidRDefault="000A7E25" w:rsidP="000A7E25">
      <w:r w:rsidRPr="002D10EB">
        <w:t>Habitué aux péchés de ses paysans</w:t>
      </w:r>
      <w:r w:rsidR="00EE0B82">
        <w:t xml:space="preserve">, </w:t>
      </w:r>
      <w:r w:rsidRPr="002D10EB">
        <w:t>de bonnes betteraves</w:t>
      </w:r>
      <w:r w:rsidR="00EE0B82">
        <w:t xml:space="preserve">, </w:t>
      </w:r>
      <w:r w:rsidRPr="002D10EB">
        <w:t>simples et rondes</w:t>
      </w:r>
      <w:r w:rsidR="00EE0B82">
        <w:t xml:space="preserve">, </w:t>
      </w:r>
      <w:r w:rsidRPr="002D10EB">
        <w:t>le Père finit par s</w:t>
      </w:r>
      <w:r w:rsidR="00EE0B82">
        <w:t>’</w:t>
      </w:r>
      <w:r w:rsidRPr="002D10EB">
        <w:t>effrayer de la forme bisco</w:t>
      </w:r>
      <w:r w:rsidRPr="002D10EB">
        <w:t>r</w:t>
      </w:r>
      <w:r w:rsidRPr="002D10EB">
        <w:t>nue des miennes</w:t>
      </w:r>
      <w:r w:rsidR="00EE0B82">
        <w:t>.</w:t>
      </w:r>
    </w:p>
    <w:p w14:paraId="38F65BC5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Écoutez</w:t>
      </w:r>
      <w:r>
        <w:t xml:space="preserve">, </w:t>
      </w:r>
      <w:r w:rsidR="000A7E25" w:rsidRPr="002D10EB">
        <w:t>mon enfant</w:t>
      </w:r>
      <w:r>
        <w:t xml:space="preserve">, </w:t>
      </w:r>
      <w:r w:rsidR="000A7E25" w:rsidRPr="002D10EB">
        <w:t>je ne suis guère versé dans tous ces problèmes</w:t>
      </w:r>
      <w:r>
        <w:t xml:space="preserve">. </w:t>
      </w:r>
      <w:r w:rsidR="000A7E25" w:rsidRPr="002D10EB">
        <w:t>Peut-être pourriez-vous consulter un autre profe</w:t>
      </w:r>
      <w:r w:rsidR="000A7E25" w:rsidRPr="002D10EB">
        <w:t>s</w:t>
      </w:r>
      <w:r w:rsidR="000A7E25" w:rsidRPr="002D10EB">
        <w:t>seur</w:t>
      </w:r>
      <w:r>
        <w:t>.</w:t>
      </w:r>
    </w:p>
    <w:p w14:paraId="5E2B75AC" w14:textId="77777777" w:rsidR="00EE0B82" w:rsidRDefault="000A7E25" w:rsidP="000A7E25">
      <w:r w:rsidRPr="002D10EB">
        <w:t>Mais je suis fidèle</w:t>
      </w:r>
      <w:r w:rsidR="00EE0B82">
        <w:t xml:space="preserve">, </w:t>
      </w:r>
      <w:r w:rsidRPr="002D10EB">
        <w:t>moi</w:t>
      </w:r>
      <w:r w:rsidR="00EE0B82">
        <w:t xml:space="preserve">. </w:t>
      </w:r>
      <w:r w:rsidRPr="002D10EB">
        <w:t>Je préfère me damner avec sa morale</w:t>
      </w:r>
      <w:r w:rsidR="00EE0B82">
        <w:t xml:space="preserve">, </w:t>
      </w:r>
      <w:r w:rsidRPr="002D10EB">
        <w:t>que me sauver avec une autre plus accommodante</w:t>
      </w:r>
      <w:r w:rsidR="00EE0B82">
        <w:t>.</w:t>
      </w:r>
    </w:p>
    <w:p w14:paraId="444E30E9" w14:textId="77777777" w:rsidR="00EE0B82" w:rsidRDefault="000A7E25" w:rsidP="000A7E25">
      <w:r w:rsidRPr="002D10EB">
        <w:t>Le lendemain</w:t>
      </w:r>
      <w:r w:rsidR="00EE0B82">
        <w:t xml:space="preserve">, </w:t>
      </w:r>
      <w:r w:rsidRPr="002D10EB">
        <w:t>me revoici au parloir</w:t>
      </w:r>
      <w:r w:rsidR="00EE0B82">
        <w:t xml:space="preserve">. </w:t>
      </w:r>
      <w:r w:rsidRPr="002D10EB">
        <w:t>Au-dessus de la porte une inscription avertit</w:t>
      </w:r>
      <w:r w:rsidR="00EE0B82">
        <w:t> : « </w:t>
      </w:r>
      <w:r w:rsidRPr="002D10EB">
        <w:t>Souvenez-vous que vous aurez à rendre compte de toutes vos paroles inutiles</w:t>
      </w:r>
      <w:r w:rsidR="00EE0B82">
        <w:t>… »</w:t>
      </w:r>
      <w:r w:rsidRPr="002D10EB">
        <w:t xml:space="preserve"> Et je parle</w:t>
      </w:r>
      <w:r w:rsidR="00EE0B82">
        <w:t xml:space="preserve">, </w:t>
      </w:r>
      <w:r w:rsidRPr="002D10EB">
        <w:t>je parle</w:t>
      </w:r>
      <w:r w:rsidR="00EE0B82">
        <w:t>.</w:t>
      </w:r>
    </w:p>
    <w:p w14:paraId="06B723EE" w14:textId="77777777" w:rsidR="000A7E25" w:rsidRPr="002D10EB" w:rsidRDefault="000A7E25" w:rsidP="000A7E25">
      <w:pPr>
        <w:pStyle w:val="ParagrapheVideNormal"/>
      </w:pPr>
    </w:p>
    <w:p w14:paraId="3AEA074D" w14:textId="77777777" w:rsidR="00EE0B82" w:rsidRDefault="000A7E25" w:rsidP="000A7E25">
      <w:r w:rsidRPr="002D10EB">
        <w:lastRenderedPageBreak/>
        <w:t>C</w:t>
      </w:r>
      <w:r w:rsidR="00EE0B82">
        <w:t>’</w:t>
      </w:r>
      <w:r w:rsidRPr="002D10EB">
        <w:t>est Marie qui trouve le dernier mot</w:t>
      </w:r>
      <w:r w:rsidR="00EE0B82">
        <w:t>.</w:t>
      </w:r>
    </w:p>
    <w:p w14:paraId="3F26E46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Père</w:t>
      </w:r>
      <w:r>
        <w:t xml:space="preserve">, </w:t>
      </w:r>
      <w:r w:rsidR="000A7E25" w:rsidRPr="002D10EB">
        <w:t>avais-je demandé</w:t>
      </w:r>
      <w:r>
        <w:t xml:space="preserve">, </w:t>
      </w:r>
      <w:r w:rsidR="000A7E25" w:rsidRPr="002D10EB">
        <w:t>en faisant œuvre de chair</w:t>
      </w:r>
      <w:r>
        <w:t xml:space="preserve">, </w:t>
      </w:r>
      <w:r w:rsidR="000A7E25" w:rsidRPr="002D10EB">
        <w:t>peut-on prendre plaisir à cet acte</w:t>
      </w:r>
      <w:r>
        <w:t> ?</w:t>
      </w:r>
    </w:p>
    <w:p w14:paraId="5214E536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Peuh</w:t>
      </w:r>
      <w:r>
        <w:t xml:space="preserve"> ! </w:t>
      </w:r>
      <w:r w:rsidR="000A7E25" w:rsidRPr="002D10EB">
        <w:t>mon enfant</w:t>
      </w:r>
      <w:r>
        <w:t xml:space="preserve"> ; </w:t>
      </w:r>
      <w:r w:rsidR="000A7E25" w:rsidRPr="002D10EB">
        <w:t>peuh</w:t>
      </w:r>
      <w:r>
        <w:t xml:space="preserve"> ! </w:t>
      </w:r>
      <w:r w:rsidR="000A7E25" w:rsidRPr="002D10EB">
        <w:t>Faites cela très vite</w:t>
      </w:r>
      <w:r>
        <w:t xml:space="preserve">, </w:t>
      </w:r>
      <w:r w:rsidR="000A7E25" w:rsidRPr="002D10EB">
        <w:t>pour créer des enfants et à la plus grande gloire de Dieu</w:t>
      </w:r>
      <w:r>
        <w:t>.</w:t>
      </w:r>
    </w:p>
    <w:p w14:paraId="06AA1F63" w14:textId="77777777" w:rsidR="00EE0B82" w:rsidRDefault="000A7E25" w:rsidP="000A7E25">
      <w:r w:rsidRPr="002D10EB">
        <w:t>Le soir</w:t>
      </w:r>
      <w:r w:rsidR="00EE0B82">
        <w:t xml:space="preserve">, </w:t>
      </w:r>
      <w:r w:rsidRPr="002D10EB">
        <w:t>je fais cela</w:t>
      </w:r>
      <w:r w:rsidR="00EE0B82">
        <w:t xml:space="preserve">, </w:t>
      </w:r>
      <w:r w:rsidRPr="002D10EB">
        <w:t>très vite</w:t>
      </w:r>
      <w:r w:rsidR="00EE0B82">
        <w:t xml:space="preserve">, </w:t>
      </w:r>
      <w:r w:rsidRPr="002D10EB">
        <w:t>pour créer des enfants</w:t>
      </w:r>
      <w:r w:rsidR="00EE0B82">
        <w:t xml:space="preserve">, </w:t>
      </w:r>
      <w:r w:rsidRPr="002D10EB">
        <w:t>et à la plus grande gloire de Dieu</w:t>
      </w:r>
      <w:r w:rsidR="00EE0B82">
        <w:t>.</w:t>
      </w:r>
    </w:p>
    <w:p w14:paraId="4782D97A" w14:textId="77777777" w:rsidR="00EE0B82" w:rsidRDefault="000A7E25" w:rsidP="000A7E25">
      <w:r w:rsidRPr="002D10EB">
        <w:t>Marie me laisse aller</w:t>
      </w:r>
      <w:r w:rsidR="00EE0B82">
        <w:t xml:space="preserve">, </w:t>
      </w:r>
      <w:r w:rsidRPr="002D10EB">
        <w:t>un peu surprise</w:t>
      </w:r>
      <w:r w:rsidR="00EE0B82">
        <w:t> :</w:t>
      </w:r>
    </w:p>
    <w:p w14:paraId="01DE0639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Tu sais</w:t>
      </w:r>
      <w:r>
        <w:t xml:space="preserve">, </w:t>
      </w:r>
      <w:r w:rsidR="000A7E25" w:rsidRPr="002D10EB">
        <w:t>me dit-elle après</w:t>
      </w:r>
      <w:r>
        <w:t xml:space="preserve">, </w:t>
      </w:r>
      <w:r w:rsidR="000A7E25" w:rsidRPr="002D10EB">
        <w:t>tu avais l</w:t>
      </w:r>
      <w:r>
        <w:t>’</w:t>
      </w:r>
      <w:r w:rsidR="000A7E25" w:rsidRPr="002D10EB">
        <w:t>air plutôt bête</w:t>
      </w:r>
      <w:r>
        <w:t>…</w:t>
      </w:r>
    </w:p>
    <w:p w14:paraId="3DA17793" w14:textId="77777777" w:rsidR="00EE0B82" w:rsidRDefault="000A7E25" w:rsidP="000A7E25">
      <w:r w:rsidRPr="002D10EB">
        <w:t>J</w:t>
      </w:r>
      <w:r w:rsidR="00EE0B82">
        <w:t>’</w:t>
      </w:r>
      <w:r w:rsidRPr="002D10EB">
        <w:t>ai compris</w:t>
      </w:r>
      <w:r w:rsidR="00EE0B82">
        <w:t xml:space="preserve"> : </w:t>
      </w:r>
      <w:r w:rsidRPr="002D10EB">
        <w:t>je ne pensais pas comme je faisais</w:t>
      </w:r>
      <w:r w:rsidR="00EE0B82">
        <w:t xml:space="preserve"> : </w:t>
      </w:r>
      <w:r w:rsidRPr="002D10EB">
        <w:t>on a toujours l</w:t>
      </w:r>
      <w:r w:rsidR="00EE0B82">
        <w:t>’</w:t>
      </w:r>
      <w:r w:rsidRPr="002D10EB">
        <w:t>air bête</w:t>
      </w:r>
      <w:r w:rsidR="00EE0B82">
        <w:t>.</w:t>
      </w:r>
    </w:p>
    <w:p w14:paraId="76750516" w14:textId="77777777" w:rsidR="000A7E25" w:rsidRPr="002D10EB" w:rsidRDefault="000A7E25" w:rsidP="000A7E25">
      <w:pPr>
        <w:pStyle w:val="ParagrapheVideNormal"/>
      </w:pPr>
    </w:p>
    <w:p w14:paraId="0251272A" w14:textId="77777777" w:rsidR="00EE0B82" w:rsidRDefault="00EE0B82" w:rsidP="000A7E25">
      <w:r>
        <w:rPr>
          <w:rFonts w:eastAsia="Georgia"/>
        </w:rPr>
        <w:t xml:space="preserve">… </w:t>
      </w:r>
      <w:r w:rsidR="000A7E25" w:rsidRPr="002D10EB">
        <w:t>Des jours plus tard</w:t>
      </w:r>
      <w:r>
        <w:t> :</w:t>
      </w:r>
    </w:p>
    <w:p w14:paraId="7E5827A2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Mon Père</w:t>
      </w:r>
      <w:r>
        <w:t xml:space="preserve">, </w:t>
      </w:r>
      <w:r w:rsidR="000A7E25" w:rsidRPr="002D10EB">
        <w:t>excusez-moi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espère qu</w:t>
      </w:r>
      <w:r>
        <w:t>’</w:t>
      </w:r>
      <w:r w:rsidR="000A7E25" w:rsidRPr="002D10EB">
        <w:t>après cette fois</w:t>
      </w:r>
      <w:r>
        <w:t xml:space="preserve">, </w:t>
      </w:r>
      <w:r w:rsidR="000A7E25" w:rsidRPr="002D10EB">
        <w:t>je vous dérangerai moins souvent</w:t>
      </w:r>
      <w:r>
        <w:t>.</w:t>
      </w:r>
    </w:p>
    <w:p w14:paraId="16F56698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Qu</w:t>
      </w:r>
      <w:r>
        <w:t>’</w:t>
      </w:r>
      <w:r w:rsidR="000A7E25" w:rsidRPr="002D10EB">
        <w:t>y a-t-il</w:t>
      </w:r>
      <w:r>
        <w:t xml:space="preserve">, </w:t>
      </w:r>
      <w:r w:rsidR="000A7E25" w:rsidRPr="002D10EB">
        <w:t>mon enfant</w:t>
      </w:r>
      <w:r>
        <w:t> ?</w:t>
      </w:r>
    </w:p>
    <w:p w14:paraId="5F6D9F9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Voilà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ai trouvé ce qui m</w:t>
      </w:r>
      <w:r>
        <w:t>’</w:t>
      </w:r>
      <w:r w:rsidR="000A7E25" w:rsidRPr="002D10EB">
        <w:t>inquiétait</w:t>
      </w:r>
      <w:r>
        <w:t xml:space="preserve">. </w:t>
      </w:r>
      <w:r w:rsidR="000A7E25" w:rsidRPr="002D10EB">
        <w:t>J</w:t>
      </w:r>
      <w:r>
        <w:t>’</w:t>
      </w:r>
      <w:r w:rsidR="000A7E25" w:rsidRPr="002D10EB">
        <w:t>ai vu clair</w:t>
      </w:r>
      <w:r>
        <w:t xml:space="preserve">. </w:t>
      </w:r>
      <w:r w:rsidR="000A7E25" w:rsidRPr="002D10EB">
        <w:t>Je croyais être simple</w:t>
      </w:r>
      <w:r>
        <w:t xml:space="preserve">, </w:t>
      </w:r>
      <w:r w:rsidR="000A7E25" w:rsidRPr="002D10EB">
        <w:t>j</w:t>
      </w:r>
      <w:r>
        <w:t>’</w:t>
      </w:r>
      <w:r w:rsidR="000A7E25" w:rsidRPr="002D10EB">
        <w:t>étais vain</w:t>
      </w:r>
      <w:r>
        <w:t xml:space="preserve">. </w:t>
      </w:r>
      <w:r w:rsidR="000A7E25" w:rsidRPr="002D10EB">
        <w:t>Je voulais entrer par une porte</w:t>
      </w:r>
      <w:r>
        <w:t xml:space="preserve">, </w:t>
      </w:r>
      <w:r w:rsidR="000A7E25" w:rsidRPr="002D10EB">
        <w:t>parce que cette porte m</w:t>
      </w:r>
      <w:r>
        <w:t>’</w:t>
      </w:r>
      <w:r w:rsidR="000A7E25" w:rsidRPr="002D10EB">
        <w:t>était fermée</w:t>
      </w:r>
      <w:r>
        <w:t xml:space="preserve">. </w:t>
      </w:r>
      <w:r w:rsidR="000A7E25" w:rsidRPr="002D10EB">
        <w:t>Et puis</w:t>
      </w:r>
      <w:r>
        <w:t xml:space="preserve">, </w:t>
      </w:r>
      <w:r w:rsidR="000A7E25" w:rsidRPr="002D10EB">
        <w:t>je posais</w:t>
      </w:r>
      <w:r>
        <w:t xml:space="preserve"> : </w:t>
      </w:r>
      <w:r w:rsidR="000A7E25" w:rsidRPr="002D10EB">
        <w:t>je da</w:t>
      </w:r>
      <w:r w:rsidR="000A7E25" w:rsidRPr="002D10EB">
        <w:t>n</w:t>
      </w:r>
      <w:r w:rsidR="000A7E25" w:rsidRPr="002D10EB">
        <w:t>sais</w:t>
      </w:r>
      <w:r>
        <w:t xml:space="preserve">, </w:t>
      </w:r>
      <w:r w:rsidR="000A7E25" w:rsidRPr="002D10EB">
        <w:t>pour les amis</w:t>
      </w:r>
      <w:r>
        <w:t xml:space="preserve">, </w:t>
      </w:r>
      <w:r w:rsidR="000A7E25" w:rsidRPr="002D10EB">
        <w:t>le pas sacré de la dévotion</w:t>
      </w:r>
      <w:r>
        <w:t>…</w:t>
      </w:r>
    </w:p>
    <w:p w14:paraId="0B917EC4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Comment</w:t>
      </w:r>
      <w:r>
        <w:t xml:space="preserve">, </w:t>
      </w:r>
      <w:r w:rsidR="000A7E25" w:rsidRPr="002D10EB">
        <w:t>mon enfant</w:t>
      </w:r>
      <w:r>
        <w:t xml:space="preserve">, </w:t>
      </w:r>
      <w:r w:rsidR="000A7E25" w:rsidRPr="002D10EB">
        <w:t>vous dansiez</w:t>
      </w:r>
      <w:r>
        <w:t> ?</w:t>
      </w:r>
    </w:p>
    <w:p w14:paraId="67B8DD2C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Pardon</w:t>
      </w:r>
      <w:r>
        <w:t xml:space="preserve">, </w:t>
      </w:r>
      <w:r w:rsidR="000A7E25" w:rsidRPr="002D10EB">
        <w:t>mon Père</w:t>
      </w:r>
      <w:r>
        <w:t xml:space="preserve">, </w:t>
      </w:r>
      <w:r w:rsidR="000A7E25" w:rsidRPr="002D10EB">
        <w:t>je m</w:t>
      </w:r>
      <w:r>
        <w:t>’</w:t>
      </w:r>
      <w:r w:rsidR="000A7E25" w:rsidRPr="002D10EB">
        <w:t>exprime mal et c</w:t>
      </w:r>
      <w:r>
        <w:t>’</w:t>
      </w:r>
      <w:r w:rsidR="000A7E25" w:rsidRPr="002D10EB">
        <w:t>est encore un péché</w:t>
      </w:r>
      <w:r>
        <w:t xml:space="preserve">. </w:t>
      </w:r>
      <w:r w:rsidR="000A7E25" w:rsidRPr="002D10EB">
        <w:t>Plus clairement</w:t>
      </w:r>
      <w:r>
        <w:t xml:space="preserve"> : </w:t>
      </w:r>
      <w:r w:rsidR="000A7E25" w:rsidRPr="002D10EB">
        <w:t>je voulais être ce que je n</w:t>
      </w:r>
      <w:r>
        <w:t>’</w:t>
      </w:r>
      <w:r w:rsidR="000A7E25" w:rsidRPr="002D10EB">
        <w:t>étais pas</w:t>
      </w:r>
      <w:r>
        <w:t xml:space="preserve">. </w:t>
      </w:r>
      <w:r w:rsidR="000A7E25" w:rsidRPr="002D10EB">
        <w:t>Pour cela</w:t>
      </w:r>
      <w:r>
        <w:t xml:space="preserve">, </w:t>
      </w:r>
      <w:r w:rsidR="000A7E25" w:rsidRPr="002D10EB">
        <w:t>je me servais de votre vie</w:t>
      </w:r>
      <w:r>
        <w:t xml:space="preserve">, </w:t>
      </w:r>
      <w:r w:rsidR="000A7E25" w:rsidRPr="002D10EB">
        <w:t>de celle des Frères</w:t>
      </w:r>
      <w:r>
        <w:t xml:space="preserve">. </w:t>
      </w:r>
      <w:r w:rsidR="000A7E25" w:rsidRPr="002D10EB">
        <w:t>Je ga</w:t>
      </w:r>
      <w:r w:rsidR="000A7E25" w:rsidRPr="002D10EB">
        <w:t>l</w:t>
      </w:r>
      <w:r w:rsidR="000A7E25" w:rsidRPr="002D10EB">
        <w:t>vaudais votre nom</w:t>
      </w:r>
      <w:r>
        <w:t xml:space="preserve">… </w:t>
      </w:r>
      <w:r w:rsidR="000A7E25" w:rsidRPr="002D10EB">
        <w:t>Je ne recommencerai plus</w:t>
      </w:r>
      <w:r>
        <w:t xml:space="preserve">. </w:t>
      </w:r>
      <w:r w:rsidR="000A7E25" w:rsidRPr="002D10EB">
        <w:t>Rester ce que je suis</w:t>
      </w:r>
      <w:r>
        <w:t xml:space="preserve">, </w:t>
      </w:r>
      <w:r w:rsidR="000A7E25" w:rsidRPr="002D10EB">
        <w:t xml:space="preserve">comme </w:t>
      </w:r>
      <w:proofErr w:type="spellStart"/>
      <w:r w:rsidR="000A7E25" w:rsidRPr="002D10EB">
        <w:t>Benooi</w:t>
      </w:r>
      <w:proofErr w:type="spellEnd"/>
      <w:r>
        <w:t>…</w:t>
      </w:r>
    </w:p>
    <w:p w14:paraId="3A09D520" w14:textId="77777777" w:rsidR="00EE0B82" w:rsidRDefault="00EE0B82" w:rsidP="000A7E25">
      <w:r>
        <w:rPr>
          <w:rFonts w:eastAsia="Georgia"/>
        </w:rPr>
        <w:lastRenderedPageBreak/>
        <w:t>— </w:t>
      </w:r>
      <w:r w:rsidR="000A7E25" w:rsidRPr="002D10EB">
        <w:t>C</w:t>
      </w:r>
      <w:r>
        <w:t>’</w:t>
      </w:r>
      <w:r w:rsidR="000A7E25" w:rsidRPr="002D10EB">
        <w:t>est un bon enfant</w:t>
      </w:r>
      <w:r>
        <w:t>…</w:t>
      </w:r>
    </w:p>
    <w:p w14:paraId="2641F4EF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Oui</w:t>
      </w:r>
      <w:r>
        <w:t xml:space="preserve">, </w:t>
      </w:r>
      <w:r w:rsidR="000A7E25" w:rsidRPr="002D10EB">
        <w:t>mon Père</w:t>
      </w:r>
      <w:r>
        <w:t xml:space="preserve">… </w:t>
      </w:r>
      <w:r w:rsidR="000A7E25" w:rsidRPr="002D10EB">
        <w:t>Quand je viendrai dans votre église</w:t>
      </w:r>
      <w:r>
        <w:t xml:space="preserve">, </w:t>
      </w:r>
      <w:r w:rsidR="000A7E25" w:rsidRPr="002D10EB">
        <w:t>je ferai comme lui</w:t>
      </w:r>
      <w:r>
        <w:t xml:space="preserve"> : </w:t>
      </w:r>
      <w:r w:rsidR="000A7E25" w:rsidRPr="002D10EB">
        <w:t>je regarderai moins et prierai davantage</w:t>
      </w:r>
      <w:r>
        <w:t xml:space="preserve">… </w:t>
      </w:r>
      <w:r w:rsidR="000A7E25" w:rsidRPr="002D10EB">
        <w:t>Et maintenant si</w:t>
      </w:r>
      <w:r>
        <w:t xml:space="preserve">, </w:t>
      </w:r>
      <w:r w:rsidR="000A7E25" w:rsidRPr="002D10EB">
        <w:t>un de ces jours</w:t>
      </w:r>
      <w:r>
        <w:t xml:space="preserve">, </w:t>
      </w:r>
      <w:r w:rsidR="000A7E25" w:rsidRPr="002D10EB">
        <w:t>vous voulez venir voir mes poules</w:t>
      </w:r>
      <w:r>
        <w:t>…</w:t>
      </w:r>
    </w:p>
    <w:p w14:paraId="4B5E332A" w14:textId="77777777" w:rsidR="00EE0B82" w:rsidRDefault="00EE0B82" w:rsidP="000A7E25">
      <w:r>
        <w:rPr>
          <w:rFonts w:eastAsia="Georgia"/>
        </w:rPr>
        <w:t>— </w:t>
      </w:r>
      <w:r w:rsidR="000A7E25" w:rsidRPr="002D10EB">
        <w:t>À la bonne heure</w:t>
      </w:r>
      <w:r>
        <w:t xml:space="preserve">, </w:t>
      </w:r>
      <w:r w:rsidR="000A7E25" w:rsidRPr="002D10EB">
        <w:t>dit le Père qui sourit</w:t>
      </w:r>
      <w:r>
        <w:t>.</w:t>
      </w:r>
    </w:p>
    <w:p w14:paraId="77DDB0E4" w14:textId="77777777" w:rsidR="00EE0B82" w:rsidRDefault="000A7E25" w:rsidP="006C5BD7">
      <w:pPr>
        <w:pStyle w:val="NormalSolidaire"/>
      </w:pPr>
      <w:r w:rsidRPr="002D10EB">
        <w:t>Un ciel immense</w:t>
      </w:r>
      <w:r w:rsidR="00EE0B82">
        <w:t xml:space="preserve">, </w:t>
      </w:r>
      <w:r w:rsidRPr="002D10EB">
        <w:t>à couvrir toute la toile</w:t>
      </w:r>
      <w:r w:rsidR="00EE0B82">
        <w:t xml:space="preserve"> : </w:t>
      </w:r>
      <w:r w:rsidRPr="002D10EB">
        <w:t>en dessous des bruyères</w:t>
      </w:r>
      <w:r w:rsidR="00EE0B82">
        <w:t xml:space="preserve">, </w:t>
      </w:r>
      <w:r w:rsidRPr="002D10EB">
        <w:t>des bois</w:t>
      </w:r>
      <w:r w:rsidR="00EE0B82">
        <w:t xml:space="preserve">, </w:t>
      </w:r>
      <w:r w:rsidRPr="002D10EB">
        <w:t>des mares</w:t>
      </w:r>
      <w:r w:rsidR="00EE0B82">
        <w:t xml:space="preserve">, </w:t>
      </w:r>
      <w:r w:rsidRPr="002D10EB">
        <w:t>un petit couvent</w:t>
      </w:r>
      <w:r w:rsidR="00EE0B82">
        <w:t xml:space="preserve">, </w:t>
      </w:r>
      <w:r w:rsidRPr="002D10EB">
        <w:t>de petits Trappistes</w:t>
      </w:r>
      <w:r w:rsidR="00EE0B82">
        <w:t xml:space="preserve">, </w:t>
      </w:r>
      <w:r w:rsidRPr="002D10EB">
        <w:t>de petits paysans et</w:t>
      </w:r>
      <w:r w:rsidR="00EE0B82">
        <w:t xml:space="preserve">, </w:t>
      </w:r>
      <w:proofErr w:type="spellStart"/>
      <w:r w:rsidRPr="002D10EB">
        <w:t>là dedans</w:t>
      </w:r>
      <w:proofErr w:type="spellEnd"/>
      <w:r w:rsidR="00EE0B82">
        <w:t xml:space="preserve">, </w:t>
      </w:r>
      <w:r w:rsidRPr="002D10EB">
        <w:t>pas plus grand que les autres</w:t>
      </w:r>
      <w:r w:rsidR="00EE0B82">
        <w:t xml:space="preserve">, </w:t>
      </w:r>
      <w:r w:rsidRPr="002D10EB">
        <w:t>moi</w:t>
      </w:r>
      <w:r w:rsidR="00EE0B82">
        <w:t xml:space="preserve">… </w:t>
      </w:r>
      <w:r w:rsidRPr="002D10EB">
        <w:t>quelque part</w:t>
      </w:r>
      <w:r w:rsidR="00EE0B82">
        <w:t>.</w:t>
      </w:r>
    </w:p>
    <w:p w14:paraId="0ED8047B" w14:textId="77777777" w:rsidR="000A7E25" w:rsidRPr="002D10EB" w:rsidRDefault="000A7E25" w:rsidP="006C5BD7">
      <w:pPr>
        <w:pStyle w:val="Centr"/>
        <w:spacing w:before="600"/>
      </w:pPr>
      <w:r w:rsidRPr="002D10EB">
        <w:t>FIN</w:t>
      </w:r>
    </w:p>
    <w:p w14:paraId="10309AA9" w14:textId="77777777" w:rsidR="00033562" w:rsidRDefault="00033562">
      <w:pPr>
        <w:sectPr w:rsidR="00033562" w:rsidSect="00EE0B82">
          <w:footerReference w:type="default" r:id="rId10"/>
          <w:endnotePr>
            <w:numFmt w:val="lowerLetter"/>
          </w:endnotePr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33A9ECCF" w14:textId="77777777" w:rsidR="00EE0B82" w:rsidRPr="00633842" w:rsidRDefault="00EE0B82" w:rsidP="00EE0B82">
      <w:pPr>
        <w:pStyle w:val="Titre1"/>
        <w:spacing w:before="0" w:after="480"/>
      </w:pPr>
      <w:bookmarkStart w:id="19" w:name="_Toc421660465"/>
      <w:bookmarkStart w:id="20" w:name="_Toc26228225"/>
      <w:bookmarkStart w:id="21" w:name="_Toc26228652"/>
      <w:bookmarkStart w:id="22" w:name="_Toc26319998"/>
      <w:bookmarkStart w:id="23" w:name="_Toc196414848"/>
      <w:r w:rsidRPr="00633842">
        <w:lastRenderedPageBreak/>
        <w:t>À propos de cette édition électronique</w:t>
      </w:r>
      <w:bookmarkEnd w:id="19"/>
      <w:bookmarkEnd w:id="20"/>
      <w:bookmarkEnd w:id="21"/>
      <w:bookmarkEnd w:id="22"/>
      <w:bookmarkEnd w:id="23"/>
    </w:p>
    <w:p w14:paraId="18EE8982" w14:textId="77777777" w:rsidR="00EE0B82" w:rsidRDefault="00EE0B82" w:rsidP="00EE0B82">
      <w:pPr>
        <w:spacing w:before="180" w:after="180"/>
        <w:ind w:firstLine="0"/>
        <w:jc w:val="center"/>
        <w:rPr>
          <w:b/>
          <w:bCs/>
          <w:szCs w:val="32"/>
        </w:rPr>
      </w:pPr>
      <w:r w:rsidRPr="00633842">
        <w:rPr>
          <w:b/>
          <w:bCs/>
          <w:szCs w:val="32"/>
        </w:rPr>
        <w:t>Texte libre de droits</w:t>
      </w:r>
      <w:r>
        <w:rPr>
          <w:b/>
          <w:bCs/>
          <w:szCs w:val="32"/>
        </w:rPr>
        <w:t>.</w:t>
      </w:r>
    </w:p>
    <w:p w14:paraId="121DFE92" w14:textId="77777777" w:rsidR="00EE0B82" w:rsidRDefault="00EE0B82" w:rsidP="00EE0B82">
      <w:pPr>
        <w:pStyle w:val="Centr"/>
        <w:spacing w:before="180" w:after="180"/>
      </w:pPr>
      <w:r w:rsidRPr="00633842">
        <w:t>Corrections</w:t>
      </w:r>
      <w:r>
        <w:t xml:space="preserve">, </w:t>
      </w:r>
      <w:r w:rsidRPr="00633842">
        <w:t>édition</w:t>
      </w:r>
      <w:r>
        <w:t xml:space="preserve">, </w:t>
      </w:r>
      <w:r w:rsidRPr="00633842">
        <w:t>conversion informatique et publication par le groupe</w:t>
      </w:r>
      <w:r>
        <w:t> :</w:t>
      </w:r>
    </w:p>
    <w:p w14:paraId="23BBDF50" w14:textId="77777777" w:rsidR="00EE0B82" w:rsidRPr="00633842" w:rsidRDefault="00EE0B82" w:rsidP="00EE0B82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proofErr w:type="gramStart"/>
      <w:r w:rsidRPr="00633842">
        <w:rPr>
          <w:b/>
          <w:bCs/>
          <w:i/>
          <w:iCs/>
          <w:szCs w:val="32"/>
        </w:rPr>
        <w:t>Ebooks</w:t>
      </w:r>
      <w:proofErr w:type="gramEnd"/>
      <w:r w:rsidRPr="00633842">
        <w:rPr>
          <w:b/>
          <w:bCs/>
          <w:i/>
          <w:iCs/>
          <w:szCs w:val="32"/>
        </w:rPr>
        <w:t xml:space="preserve"> libres et gratuits</w:t>
      </w:r>
    </w:p>
    <w:p w14:paraId="7972C358" w14:textId="3CDBC537" w:rsidR="00EE0B82" w:rsidRPr="00915759" w:rsidRDefault="00915759" w:rsidP="00EE0B82">
      <w:pPr>
        <w:pStyle w:val="Centr"/>
        <w:spacing w:before="180" w:after="180"/>
      </w:pPr>
      <w:hyperlink r:id="rId11" w:history="1">
        <w:r w:rsidRPr="00915759">
          <w:rPr>
            <w:rStyle w:val="Lienhypertexte"/>
          </w:rPr>
          <w:t>https://groups.google.com/g/ebooksgratuits</w:t>
        </w:r>
      </w:hyperlink>
    </w:p>
    <w:p w14:paraId="42BD0B84" w14:textId="551DB967" w:rsidR="00EE0B82" w:rsidRDefault="00EE0B82" w:rsidP="00EE0B82">
      <w:pPr>
        <w:pStyle w:val="Centr"/>
        <w:spacing w:before="180" w:after="180"/>
      </w:pPr>
      <w:r w:rsidRPr="00633842">
        <w:t>Adresse du site web du groupe</w:t>
      </w:r>
      <w:r>
        <w:t> :</w:t>
      </w:r>
      <w:r>
        <w:br/>
      </w:r>
      <w:hyperlink r:id="rId12" w:history="1">
        <w:r w:rsidR="00915759" w:rsidRPr="00915759">
          <w:rPr>
            <w:rStyle w:val="Lienhypertexte"/>
            <w:szCs w:val="32"/>
          </w:rPr>
          <w:t>https://www.ebooksgratuits.com/</w:t>
        </w:r>
      </w:hyperlink>
    </w:p>
    <w:p w14:paraId="696FAD3A" w14:textId="77777777" w:rsidR="00EE0B82" w:rsidRDefault="00EE0B82" w:rsidP="00EE0B82">
      <w:pPr>
        <w:pStyle w:val="Centr"/>
        <w:spacing w:before="180" w:after="180"/>
      </w:pPr>
      <w:r>
        <w:t>—</w:t>
      </w:r>
    </w:p>
    <w:p w14:paraId="7C5587F2" w14:textId="2C36B793" w:rsidR="00EE0B82" w:rsidRDefault="00915759" w:rsidP="00EE0B82">
      <w:pPr>
        <w:spacing w:before="180" w:after="180"/>
        <w:ind w:firstLine="0"/>
        <w:jc w:val="center"/>
        <w:rPr>
          <w:b/>
          <w:bCs/>
          <w:szCs w:val="32"/>
        </w:rPr>
      </w:pPr>
      <w:r>
        <w:rPr>
          <w:b/>
          <w:bCs/>
          <w:szCs w:val="32"/>
        </w:rPr>
        <w:t>Mai 2025</w:t>
      </w:r>
    </w:p>
    <w:p w14:paraId="784D551C" w14:textId="77777777" w:rsidR="00EE0B82" w:rsidRDefault="00EE0B82" w:rsidP="00EE0B82">
      <w:pPr>
        <w:pStyle w:val="Centr"/>
        <w:spacing w:before="180" w:after="180"/>
        <w:rPr>
          <w:b/>
          <w:bCs/>
          <w:szCs w:val="32"/>
        </w:rPr>
      </w:pPr>
      <w:r>
        <w:rPr>
          <w:b/>
          <w:bCs/>
          <w:szCs w:val="32"/>
        </w:rPr>
        <w:t>—</w:t>
      </w:r>
    </w:p>
    <w:p w14:paraId="49C6F94D" w14:textId="77777777" w:rsidR="00EE0B82" w:rsidRDefault="00EE0B82" w:rsidP="00EE0B82">
      <w:pPr>
        <w:spacing w:before="180" w:after="180"/>
      </w:pPr>
      <w:r>
        <w:rPr>
          <w:b/>
          <w:bCs/>
          <w:szCs w:val="32"/>
        </w:rPr>
        <w:t>— </w:t>
      </w:r>
      <w:r w:rsidRPr="00633842">
        <w:rPr>
          <w:b/>
        </w:rPr>
        <w:t>Élaboration de ce livre électronique</w:t>
      </w:r>
      <w:r>
        <w:t> :</w:t>
      </w:r>
    </w:p>
    <w:p w14:paraId="7156C8A0" w14:textId="6A7CD328" w:rsidR="00EE0B82" w:rsidRDefault="00EE0B82" w:rsidP="00EE0B82">
      <w:pPr>
        <w:spacing w:before="180" w:after="180"/>
      </w:pPr>
      <w:r w:rsidRPr="00633842">
        <w:t xml:space="preserve">Les membres de </w:t>
      </w:r>
      <w:proofErr w:type="gramStart"/>
      <w:r w:rsidRPr="00633842">
        <w:rPr>
          <w:i/>
        </w:rPr>
        <w:t>Ebooks</w:t>
      </w:r>
      <w:proofErr w:type="gramEnd"/>
      <w:r w:rsidRPr="00633842">
        <w:rPr>
          <w:i/>
        </w:rPr>
        <w:t xml:space="preserve"> libres et gratuits</w:t>
      </w:r>
      <w:r w:rsidRPr="00633842">
        <w:t xml:space="preserve"> qui ont participé à l</w:t>
      </w:r>
      <w:r>
        <w:t>’</w:t>
      </w:r>
      <w:r w:rsidRPr="00633842">
        <w:t>élaboration de ce livre</w:t>
      </w:r>
      <w:r>
        <w:t xml:space="preserve">, </w:t>
      </w:r>
      <w:r w:rsidRPr="00633842">
        <w:t>sont</w:t>
      </w:r>
      <w:r>
        <w:t xml:space="preserve"> : </w:t>
      </w:r>
      <w:proofErr w:type="spellStart"/>
      <w:r w:rsidR="00915759" w:rsidRPr="00915759">
        <w:t>YvetteT</w:t>
      </w:r>
      <w:proofErr w:type="spellEnd"/>
      <w:r w:rsidR="00915759" w:rsidRPr="00915759">
        <w:t xml:space="preserve">, </w:t>
      </w:r>
      <w:proofErr w:type="spellStart"/>
      <w:r w:rsidR="00915759" w:rsidRPr="00915759">
        <w:t>PatriceC</w:t>
      </w:r>
      <w:proofErr w:type="spellEnd"/>
      <w:r w:rsidR="00915759" w:rsidRPr="00915759">
        <w:t xml:space="preserve">, </w:t>
      </w:r>
      <w:proofErr w:type="spellStart"/>
      <w:r w:rsidR="00915759" w:rsidRPr="00915759">
        <w:t>AlainC</w:t>
      </w:r>
      <w:proofErr w:type="spellEnd"/>
      <w:r w:rsidR="00915759">
        <w:t xml:space="preserve">, </w:t>
      </w:r>
      <w:proofErr w:type="spellStart"/>
      <w:r w:rsidR="00915759">
        <w:t>Coolmicro</w:t>
      </w:r>
      <w:proofErr w:type="spellEnd"/>
      <w:r>
        <w:t>.</w:t>
      </w:r>
    </w:p>
    <w:p w14:paraId="295B912C" w14:textId="77777777" w:rsidR="00EE0B82" w:rsidRDefault="00EE0B82" w:rsidP="00EE0B82">
      <w:pPr>
        <w:spacing w:before="180" w:after="180"/>
      </w:pPr>
      <w:r>
        <w:t>— </w:t>
      </w:r>
      <w:r w:rsidRPr="00633842">
        <w:rPr>
          <w:b/>
        </w:rPr>
        <w:t>Dispositions</w:t>
      </w:r>
      <w:r>
        <w:t> :</w:t>
      </w:r>
    </w:p>
    <w:p w14:paraId="38DCFFF4" w14:textId="77777777" w:rsidR="00EE0B82" w:rsidRDefault="00EE0B82" w:rsidP="00EE0B82">
      <w:pPr>
        <w:spacing w:before="180" w:after="180"/>
      </w:pPr>
      <w:r w:rsidRPr="00633842">
        <w:t>Les livres que nous mettons à votre disposition</w:t>
      </w:r>
      <w:r>
        <w:t xml:space="preserve">, </w:t>
      </w:r>
      <w:r w:rsidRPr="00633842">
        <w:t>sont des textes libres de droits</w:t>
      </w:r>
      <w:r>
        <w:t xml:space="preserve">, </w:t>
      </w:r>
      <w:r w:rsidRPr="00633842">
        <w:t>que vous pouvez utiliser librement</w:t>
      </w:r>
      <w:r>
        <w:t xml:space="preserve">, </w:t>
      </w:r>
      <w:r w:rsidRPr="00633842">
        <w:rPr>
          <w:u w:val="single"/>
        </w:rPr>
        <w:t>à une fin non commerciale et non professionnelle</w:t>
      </w:r>
      <w:r>
        <w:t xml:space="preserve">. </w:t>
      </w:r>
      <w:r w:rsidRPr="00633842">
        <w:t>Tout lien vers notre site est bienvenu</w:t>
      </w:r>
      <w:r>
        <w:t>…</w:t>
      </w:r>
    </w:p>
    <w:p w14:paraId="11540B9C" w14:textId="77777777" w:rsidR="00EE0B82" w:rsidRDefault="00EE0B82" w:rsidP="00EE0B82">
      <w:pPr>
        <w:spacing w:before="180" w:after="180"/>
      </w:pPr>
      <w:r>
        <w:t>— </w:t>
      </w:r>
      <w:r w:rsidRPr="00633842">
        <w:rPr>
          <w:b/>
        </w:rPr>
        <w:t>Qualité</w:t>
      </w:r>
      <w:r>
        <w:t> :</w:t>
      </w:r>
    </w:p>
    <w:p w14:paraId="604E1C96" w14:textId="77777777" w:rsidR="00EE0B82" w:rsidRDefault="00EE0B82" w:rsidP="00EE0B82">
      <w:pPr>
        <w:spacing w:before="180" w:after="180"/>
      </w:pPr>
      <w:r w:rsidRPr="00633842">
        <w:t>Les textes sont livrés tels quels sans garantie de leur int</w:t>
      </w:r>
      <w:r w:rsidRPr="00633842">
        <w:t>é</w:t>
      </w:r>
      <w:r w:rsidRPr="00633842">
        <w:t>grité parfaite par rapport à l</w:t>
      </w:r>
      <w:r>
        <w:t>’</w:t>
      </w:r>
      <w:r w:rsidRPr="00633842">
        <w:t>original</w:t>
      </w:r>
      <w:r>
        <w:t xml:space="preserve">. </w:t>
      </w:r>
      <w:r w:rsidRPr="00633842">
        <w:t>Nous rappelons que c</w:t>
      </w:r>
      <w:r>
        <w:t>’</w:t>
      </w:r>
      <w:r w:rsidRPr="00633842">
        <w:t>est un travail d</w:t>
      </w:r>
      <w:r>
        <w:t>’</w:t>
      </w:r>
      <w:r w:rsidRPr="00633842">
        <w:t>amateurs non rétribués et que nous essayons de promouvoir la culture littéraire avec de maigres moyens</w:t>
      </w:r>
      <w:r>
        <w:t>.</w:t>
      </w:r>
    </w:p>
    <w:p w14:paraId="2FAB9A2F" w14:textId="77777777" w:rsidR="00EE0B82" w:rsidRDefault="00EE0B82" w:rsidP="00EE0B82">
      <w:pPr>
        <w:spacing w:before="180" w:after="180"/>
        <w:ind w:firstLine="0"/>
        <w:jc w:val="center"/>
        <w:rPr>
          <w:i/>
          <w:iCs/>
          <w:szCs w:val="32"/>
        </w:rPr>
      </w:pPr>
      <w:r w:rsidRPr="00633842">
        <w:rPr>
          <w:i/>
          <w:iCs/>
          <w:szCs w:val="32"/>
        </w:rPr>
        <w:t>Votre aide est la bienvenue</w:t>
      </w:r>
      <w:r>
        <w:rPr>
          <w:i/>
          <w:iCs/>
          <w:szCs w:val="32"/>
        </w:rPr>
        <w:t> !</w:t>
      </w:r>
    </w:p>
    <w:p w14:paraId="6546C1EE" w14:textId="77777777" w:rsidR="00EE0B82" w:rsidRPr="007C1C6B" w:rsidRDefault="00EE0B82" w:rsidP="00EE0B82">
      <w:pPr>
        <w:pStyle w:val="Centr"/>
        <w:suppressAutoHyphens/>
        <w:spacing w:before="180" w:after="180"/>
      </w:pPr>
      <w:r w:rsidRPr="00633842">
        <w:t>VOUS POUVEZ NOUS AIDER À FAIRE CONNAÎTRE CES CLASSIQUES LITTÉRAIRES</w:t>
      </w:r>
      <w:r>
        <w:t>.</w:t>
      </w:r>
    </w:p>
    <w:sectPr w:rsidR="00EE0B82" w:rsidRPr="007C1C6B" w:rsidSect="00EE0B82">
      <w:pgSz w:w="11906" w:h="16838" w:code="9"/>
      <w:pgMar w:top="567" w:right="567" w:bottom="567" w:left="56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93D35" w14:textId="77777777" w:rsidR="008F548F" w:rsidRDefault="008F548F">
      <w:r>
        <w:separator/>
      </w:r>
    </w:p>
  </w:endnote>
  <w:endnote w:type="continuationSeparator" w:id="0">
    <w:p w14:paraId="6396CEFF" w14:textId="77777777" w:rsidR="008F548F" w:rsidRDefault="008F5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ntium Book Basic">
    <w:panose1 w:val="02000503060000020004"/>
    <w:charset w:val="00"/>
    <w:family w:val="auto"/>
    <w:pitch w:val="variable"/>
    <w:sig w:usb0="A000007F" w:usb1="5000204A" w:usb2="00000000" w:usb3="00000000" w:csb0="0000001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36CEE" w14:textId="77777777" w:rsidR="00D36306" w:rsidRDefault="00D36306">
    <w:pPr>
      <w:pStyle w:val="Pieddepage"/>
    </w:pPr>
    <w:r>
      <w:t xml:space="preserve">–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7D10B" w14:textId="77777777" w:rsidR="00D36306" w:rsidRDefault="00D36306">
    <w:pPr>
      <w:pStyle w:val="Pieddepage"/>
      <w:rPr>
        <w:sz w:val="30"/>
        <w:szCs w:val="30"/>
      </w:rPr>
    </w:pPr>
    <w:r>
      <w:rPr>
        <w:sz w:val="30"/>
        <w:szCs w:val="30"/>
      </w:rPr>
      <w:t xml:space="preserve">– </w:t>
    </w:r>
    <w:r>
      <w:rPr>
        <w:rStyle w:val="Numrodepage"/>
        <w:sz w:val="30"/>
        <w:szCs w:val="30"/>
      </w:rPr>
      <w:fldChar w:fldCharType="begin"/>
    </w:r>
    <w:r>
      <w:rPr>
        <w:rStyle w:val="Numrodepage"/>
        <w:sz w:val="30"/>
        <w:szCs w:val="30"/>
      </w:rPr>
      <w:instrText xml:space="preserve"> PAGE </w:instrText>
    </w:r>
    <w:r>
      <w:rPr>
        <w:rStyle w:val="Numrodepage"/>
        <w:sz w:val="30"/>
        <w:szCs w:val="30"/>
      </w:rPr>
      <w:fldChar w:fldCharType="separate"/>
    </w:r>
    <w:r w:rsidR="00672FEF">
      <w:rPr>
        <w:rStyle w:val="Numrodepage"/>
        <w:noProof/>
        <w:sz w:val="30"/>
        <w:szCs w:val="30"/>
      </w:rPr>
      <w:t>233</w:t>
    </w:r>
    <w:r>
      <w:rPr>
        <w:rStyle w:val="Numrodepage"/>
        <w:sz w:val="30"/>
        <w:szCs w:val="30"/>
      </w:rPr>
      <w:fldChar w:fldCharType="end"/>
    </w:r>
    <w:r>
      <w:rPr>
        <w:rStyle w:val="Numrodepage"/>
        <w:sz w:val="30"/>
        <w:szCs w:val="30"/>
      </w:rPr>
      <w:t xml:space="preserve"> 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224C3" w14:textId="77777777" w:rsidR="008F548F" w:rsidRDefault="008F548F">
      <w:r>
        <w:separator/>
      </w:r>
    </w:p>
  </w:footnote>
  <w:footnote w:type="continuationSeparator" w:id="0">
    <w:p w14:paraId="0FD092C2" w14:textId="77777777" w:rsidR="008F548F" w:rsidRDefault="008F548F">
      <w:r>
        <w:continuationSeparator/>
      </w:r>
    </w:p>
  </w:footnote>
  <w:footnote w:id="1">
    <w:p w14:paraId="7FEB44D1" w14:textId="77777777" w:rsidR="00D36306" w:rsidRDefault="00D36306" w:rsidP="000A7E25">
      <w:pPr>
        <w:pStyle w:val="Notedebasdepage"/>
      </w:pPr>
      <w:r>
        <w:rPr>
          <w:rStyle w:val="Caractresdenotedebasdepage"/>
        </w:rPr>
        <w:footnoteRef/>
      </w:r>
      <w:r>
        <w:t xml:space="preserve"> Une édition à tirage limité a paru sous ce titre, en 1920, aux Éditions de la Soupente, avec une préface de Georges Eekhoud.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7672821">
    <w:abstractNumId w:val="11"/>
  </w:num>
  <w:num w:numId="2" w16cid:durableId="1822505516">
    <w:abstractNumId w:val="12"/>
  </w:num>
  <w:num w:numId="3" w16cid:durableId="1809936044">
    <w:abstractNumId w:val="13"/>
  </w:num>
  <w:num w:numId="4" w16cid:durableId="496311684">
    <w:abstractNumId w:val="14"/>
  </w:num>
  <w:num w:numId="5" w16cid:durableId="2059934418">
    <w:abstractNumId w:val="8"/>
  </w:num>
  <w:num w:numId="6" w16cid:durableId="673845834">
    <w:abstractNumId w:val="3"/>
  </w:num>
  <w:num w:numId="7" w16cid:durableId="1324548424">
    <w:abstractNumId w:val="2"/>
  </w:num>
  <w:num w:numId="8" w16cid:durableId="1278105091">
    <w:abstractNumId w:val="1"/>
  </w:num>
  <w:num w:numId="9" w16cid:durableId="1776824446">
    <w:abstractNumId w:val="0"/>
  </w:num>
  <w:num w:numId="10" w16cid:durableId="2093891601">
    <w:abstractNumId w:val="9"/>
  </w:num>
  <w:num w:numId="11" w16cid:durableId="2100829714">
    <w:abstractNumId w:val="7"/>
  </w:num>
  <w:num w:numId="12" w16cid:durableId="1569657633">
    <w:abstractNumId w:val="6"/>
  </w:num>
  <w:num w:numId="13" w16cid:durableId="178354290">
    <w:abstractNumId w:val="5"/>
  </w:num>
  <w:num w:numId="14" w16cid:durableId="176041136">
    <w:abstractNumId w:val="4"/>
  </w:num>
  <w:num w:numId="15" w16cid:durableId="4862832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oNotHyphenateCaps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AE2"/>
    <w:rsid w:val="00001285"/>
    <w:rsid w:val="000119AC"/>
    <w:rsid w:val="00021C38"/>
    <w:rsid w:val="0002697F"/>
    <w:rsid w:val="00033562"/>
    <w:rsid w:val="00035C3A"/>
    <w:rsid w:val="00037231"/>
    <w:rsid w:val="000475AD"/>
    <w:rsid w:val="000624DA"/>
    <w:rsid w:val="00066E2D"/>
    <w:rsid w:val="000675F4"/>
    <w:rsid w:val="00077531"/>
    <w:rsid w:val="000A7E25"/>
    <w:rsid w:val="000C11B9"/>
    <w:rsid w:val="000C2E09"/>
    <w:rsid w:val="000C7B99"/>
    <w:rsid w:val="000E0E88"/>
    <w:rsid w:val="000F7F4B"/>
    <w:rsid w:val="0010298A"/>
    <w:rsid w:val="001624EE"/>
    <w:rsid w:val="001635FE"/>
    <w:rsid w:val="00174406"/>
    <w:rsid w:val="00176FA6"/>
    <w:rsid w:val="001D3C04"/>
    <w:rsid w:val="00203135"/>
    <w:rsid w:val="00222AE2"/>
    <w:rsid w:val="00233DD0"/>
    <w:rsid w:val="00254640"/>
    <w:rsid w:val="00284AF2"/>
    <w:rsid w:val="002867D8"/>
    <w:rsid w:val="002B615E"/>
    <w:rsid w:val="002C0151"/>
    <w:rsid w:val="002E4734"/>
    <w:rsid w:val="002E5109"/>
    <w:rsid w:val="0032506F"/>
    <w:rsid w:val="00335365"/>
    <w:rsid w:val="00336E88"/>
    <w:rsid w:val="00365A9A"/>
    <w:rsid w:val="00367258"/>
    <w:rsid w:val="00375ED2"/>
    <w:rsid w:val="00381CA0"/>
    <w:rsid w:val="00386469"/>
    <w:rsid w:val="003A556F"/>
    <w:rsid w:val="003C472A"/>
    <w:rsid w:val="003E208B"/>
    <w:rsid w:val="003E65B8"/>
    <w:rsid w:val="003F6FF9"/>
    <w:rsid w:val="00431C66"/>
    <w:rsid w:val="004618A4"/>
    <w:rsid w:val="00466185"/>
    <w:rsid w:val="004669F9"/>
    <w:rsid w:val="004813D2"/>
    <w:rsid w:val="004856F7"/>
    <w:rsid w:val="0048598E"/>
    <w:rsid w:val="004878C2"/>
    <w:rsid w:val="004B7270"/>
    <w:rsid w:val="004C3D05"/>
    <w:rsid w:val="0051085B"/>
    <w:rsid w:val="0052481D"/>
    <w:rsid w:val="00532CEB"/>
    <w:rsid w:val="0054026F"/>
    <w:rsid w:val="00546A3C"/>
    <w:rsid w:val="00554C93"/>
    <w:rsid w:val="00576E04"/>
    <w:rsid w:val="00585083"/>
    <w:rsid w:val="005B4D38"/>
    <w:rsid w:val="005C4D38"/>
    <w:rsid w:val="005C771C"/>
    <w:rsid w:val="005D26A1"/>
    <w:rsid w:val="005E5F1A"/>
    <w:rsid w:val="005F26BB"/>
    <w:rsid w:val="0061214E"/>
    <w:rsid w:val="006144AC"/>
    <w:rsid w:val="00640C4F"/>
    <w:rsid w:val="00646E8C"/>
    <w:rsid w:val="006527FF"/>
    <w:rsid w:val="006669CD"/>
    <w:rsid w:val="00672FEF"/>
    <w:rsid w:val="006C5BD7"/>
    <w:rsid w:val="006D143B"/>
    <w:rsid w:val="00703D4D"/>
    <w:rsid w:val="00705271"/>
    <w:rsid w:val="00722EA0"/>
    <w:rsid w:val="00724AE2"/>
    <w:rsid w:val="00725024"/>
    <w:rsid w:val="007421F7"/>
    <w:rsid w:val="007549CD"/>
    <w:rsid w:val="00760615"/>
    <w:rsid w:val="0076257B"/>
    <w:rsid w:val="0076513E"/>
    <w:rsid w:val="00777F02"/>
    <w:rsid w:val="0078241C"/>
    <w:rsid w:val="007841D8"/>
    <w:rsid w:val="0079098C"/>
    <w:rsid w:val="00793DD9"/>
    <w:rsid w:val="007A353A"/>
    <w:rsid w:val="007B6898"/>
    <w:rsid w:val="007C1C6B"/>
    <w:rsid w:val="007C56AC"/>
    <w:rsid w:val="007E0F7B"/>
    <w:rsid w:val="007F5860"/>
    <w:rsid w:val="00814117"/>
    <w:rsid w:val="00825620"/>
    <w:rsid w:val="00831A35"/>
    <w:rsid w:val="00835A49"/>
    <w:rsid w:val="00856DF4"/>
    <w:rsid w:val="00863B07"/>
    <w:rsid w:val="00866DAD"/>
    <w:rsid w:val="008840CC"/>
    <w:rsid w:val="008901A1"/>
    <w:rsid w:val="008908C6"/>
    <w:rsid w:val="008D62FE"/>
    <w:rsid w:val="008F106B"/>
    <w:rsid w:val="008F18B3"/>
    <w:rsid w:val="008F33E9"/>
    <w:rsid w:val="008F548F"/>
    <w:rsid w:val="008F792D"/>
    <w:rsid w:val="009016F4"/>
    <w:rsid w:val="00915759"/>
    <w:rsid w:val="00930A77"/>
    <w:rsid w:val="00933E3C"/>
    <w:rsid w:val="00946EE4"/>
    <w:rsid w:val="00961711"/>
    <w:rsid w:val="009B3DDD"/>
    <w:rsid w:val="009E6DE6"/>
    <w:rsid w:val="00A560A0"/>
    <w:rsid w:val="00A83589"/>
    <w:rsid w:val="00A84EE1"/>
    <w:rsid w:val="00AA1EA8"/>
    <w:rsid w:val="00AA7331"/>
    <w:rsid w:val="00AB13CF"/>
    <w:rsid w:val="00AB5337"/>
    <w:rsid w:val="00AE1B16"/>
    <w:rsid w:val="00AF0A3E"/>
    <w:rsid w:val="00B1136E"/>
    <w:rsid w:val="00B241D4"/>
    <w:rsid w:val="00B4531E"/>
    <w:rsid w:val="00B4791B"/>
    <w:rsid w:val="00B77A0F"/>
    <w:rsid w:val="00B909AE"/>
    <w:rsid w:val="00BA7596"/>
    <w:rsid w:val="00BD0C07"/>
    <w:rsid w:val="00BE6E25"/>
    <w:rsid w:val="00BF29E4"/>
    <w:rsid w:val="00C323C1"/>
    <w:rsid w:val="00C36601"/>
    <w:rsid w:val="00C43D20"/>
    <w:rsid w:val="00C51E70"/>
    <w:rsid w:val="00C52023"/>
    <w:rsid w:val="00C6557B"/>
    <w:rsid w:val="00C776F8"/>
    <w:rsid w:val="00C82075"/>
    <w:rsid w:val="00C82867"/>
    <w:rsid w:val="00C877F6"/>
    <w:rsid w:val="00CA4F63"/>
    <w:rsid w:val="00CB6C30"/>
    <w:rsid w:val="00D02BDE"/>
    <w:rsid w:val="00D27ACC"/>
    <w:rsid w:val="00D36306"/>
    <w:rsid w:val="00D47BCF"/>
    <w:rsid w:val="00D51269"/>
    <w:rsid w:val="00D57E8F"/>
    <w:rsid w:val="00D80434"/>
    <w:rsid w:val="00D9756D"/>
    <w:rsid w:val="00DA40F8"/>
    <w:rsid w:val="00DB2BF4"/>
    <w:rsid w:val="00DD7BB4"/>
    <w:rsid w:val="00DF43DD"/>
    <w:rsid w:val="00E2511C"/>
    <w:rsid w:val="00E30FAD"/>
    <w:rsid w:val="00E35EE1"/>
    <w:rsid w:val="00E847C9"/>
    <w:rsid w:val="00E90A7B"/>
    <w:rsid w:val="00EC3509"/>
    <w:rsid w:val="00EE0B82"/>
    <w:rsid w:val="00F33BF1"/>
    <w:rsid w:val="00F42B6E"/>
    <w:rsid w:val="00F4672D"/>
    <w:rsid w:val="00F612FE"/>
    <w:rsid w:val="00F74495"/>
    <w:rsid w:val="00F841B0"/>
    <w:rsid w:val="00F92270"/>
    <w:rsid w:val="00FA1D96"/>
    <w:rsid w:val="00FD5C53"/>
    <w:rsid w:val="00FD6EFE"/>
    <w:rsid w:val="00FE5027"/>
    <w:rsid w:val="00FF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9B6E23D"/>
  <w15:chartTrackingRefBased/>
  <w15:docId w15:val="{3FF1A8EC-8966-4B05-AAC1-C5D0C2E9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9CD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link w:val="Titre1Car"/>
    <w:qFormat/>
    <w:rsid w:val="00CB6C30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link w:val="Titre2Car"/>
    <w:qFormat/>
    <w:rsid w:val="00CB6C30"/>
    <w:pPr>
      <w:keepNext/>
      <w:keepLines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link w:val="Titre3Car"/>
    <w:qFormat/>
    <w:rsid w:val="00CB6C30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semiHidden/>
    <w:rsid w:val="00CB6C30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CB6C30"/>
  </w:style>
  <w:style w:type="character" w:styleId="Lienhypertexte">
    <w:name w:val="Hyperlink"/>
    <w:uiPriority w:val="99"/>
    <w:rsid w:val="00CB6C30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link w:val="ExplorateurdedocumentsCar"/>
    <w:semiHidden/>
    <w:rsid w:val="00CB6C30"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CB6C30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link w:val="En-tteCar"/>
    <w:rsid w:val="00CB6C3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CB6C30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CB6C30"/>
  </w:style>
  <w:style w:type="paragraph" w:styleId="TM2">
    <w:name w:val="toc 2"/>
    <w:basedOn w:val="Normal"/>
    <w:next w:val="Normal"/>
    <w:autoRedefine/>
    <w:uiPriority w:val="39"/>
    <w:rsid w:val="00CB6C30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CB6C30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rsid w:val="00CB6C30"/>
    <w:pPr>
      <w:ind w:left="780"/>
    </w:pPr>
  </w:style>
  <w:style w:type="paragraph" w:styleId="TM5">
    <w:name w:val="toc 5"/>
    <w:basedOn w:val="Normal"/>
    <w:next w:val="Normal"/>
    <w:autoRedefine/>
    <w:rsid w:val="00CB6C30"/>
    <w:pPr>
      <w:ind w:left="1040"/>
    </w:pPr>
  </w:style>
  <w:style w:type="paragraph" w:styleId="TM6">
    <w:name w:val="toc 6"/>
    <w:basedOn w:val="Normal"/>
    <w:next w:val="Normal"/>
    <w:autoRedefine/>
    <w:rsid w:val="00CB6C30"/>
    <w:pPr>
      <w:ind w:left="1300"/>
    </w:pPr>
  </w:style>
  <w:style w:type="paragraph" w:styleId="TM7">
    <w:name w:val="toc 7"/>
    <w:basedOn w:val="Normal"/>
    <w:next w:val="Normal"/>
    <w:autoRedefine/>
    <w:rsid w:val="00CB6C30"/>
    <w:pPr>
      <w:ind w:left="1560"/>
    </w:pPr>
  </w:style>
  <w:style w:type="paragraph" w:styleId="TM8">
    <w:name w:val="toc 8"/>
    <w:basedOn w:val="Normal"/>
    <w:next w:val="Normal"/>
    <w:autoRedefine/>
    <w:rsid w:val="00CB6C30"/>
    <w:pPr>
      <w:ind w:left="1820"/>
    </w:pPr>
  </w:style>
  <w:style w:type="paragraph" w:styleId="TM9">
    <w:name w:val="toc 9"/>
    <w:basedOn w:val="Normal"/>
    <w:next w:val="Normal"/>
    <w:autoRedefine/>
    <w:rsid w:val="00CB6C30"/>
    <w:pPr>
      <w:ind w:left="2080"/>
    </w:pPr>
  </w:style>
  <w:style w:type="character" w:styleId="Appelnotedebasdep">
    <w:name w:val="footnote reference"/>
    <w:qFormat/>
    <w:rsid w:val="00CB6C30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link w:val="NotedebasdepageCar"/>
    <w:qFormat/>
    <w:rsid w:val="00CB6C30"/>
    <w:rPr>
      <w:szCs w:val="30"/>
    </w:rPr>
  </w:style>
  <w:style w:type="paragraph" w:customStyle="1" w:styleId="Auteur">
    <w:name w:val="Auteur"/>
    <w:basedOn w:val="Normal"/>
    <w:rsid w:val="00CB6C30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CB6C30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CB6C30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Photoauteur">
    <w:name w:val="Photo_auteur"/>
    <w:basedOn w:val="Normal"/>
    <w:rsid w:val="00CB6C30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CB6C30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CB6C30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paragraph" w:customStyle="1" w:styleId="Centr">
    <w:name w:val="Centré"/>
    <w:basedOn w:val="Normal"/>
    <w:rsid w:val="00CB6C30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CB6C30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CB6C30"/>
    <w:pPr>
      <w:keepNext/>
    </w:pPr>
  </w:style>
  <w:style w:type="paragraph" w:customStyle="1" w:styleId="NormalSautPageAvant">
    <w:name w:val="NormalSautPageAvant"/>
    <w:basedOn w:val="Normal"/>
    <w:qFormat/>
    <w:rsid w:val="00CB6C30"/>
    <w:pPr>
      <w:pageBreakBefore/>
    </w:pPr>
  </w:style>
  <w:style w:type="paragraph" w:customStyle="1" w:styleId="NormalEspAvtGrand">
    <w:name w:val="NormalEspAvtGrand"/>
    <w:basedOn w:val="Normal"/>
    <w:rsid w:val="00CB6C30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CB6C30"/>
    <w:pPr>
      <w:spacing w:before="0"/>
    </w:pPr>
  </w:style>
  <w:style w:type="paragraph" w:customStyle="1" w:styleId="CentrEspApr0">
    <w:name w:val="CentréEspApr0"/>
    <w:basedOn w:val="Centr"/>
    <w:next w:val="Normal"/>
    <w:rsid w:val="00CB6C30"/>
    <w:pPr>
      <w:spacing w:after="0"/>
    </w:pPr>
  </w:style>
  <w:style w:type="paragraph" w:customStyle="1" w:styleId="CentrEspAvt0EspApr0">
    <w:name w:val="CentréEspAvt0EspApr0"/>
    <w:basedOn w:val="Centr"/>
    <w:rsid w:val="00CB6C30"/>
    <w:pPr>
      <w:spacing w:before="0" w:after="0"/>
    </w:pPr>
  </w:style>
  <w:style w:type="paragraph" w:customStyle="1" w:styleId="Droite">
    <w:name w:val="Droite"/>
    <w:basedOn w:val="Normal"/>
    <w:next w:val="Normal"/>
    <w:rsid w:val="00CB6C30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CB6C30"/>
    <w:pPr>
      <w:ind w:left="680"/>
    </w:pPr>
  </w:style>
  <w:style w:type="paragraph" w:customStyle="1" w:styleId="DroiteRetraitGauche2X">
    <w:name w:val="DroiteRetraitGauche2X"/>
    <w:basedOn w:val="Droite"/>
    <w:next w:val="Normal"/>
    <w:rsid w:val="00CB6C30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CB6C30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CB6C30"/>
    <w:pPr>
      <w:ind w:left="2722"/>
    </w:pPr>
  </w:style>
  <w:style w:type="paragraph" w:customStyle="1" w:styleId="Taille-1Normal">
    <w:name w:val="Taille-1Normal"/>
    <w:basedOn w:val="Normal"/>
    <w:rsid w:val="00CB6C30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CB6C30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CB6C30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CB6C30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CB6C30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CB6C30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CB6C30"/>
    <w:pPr>
      <w:ind w:firstLine="0"/>
    </w:pPr>
  </w:style>
  <w:style w:type="paragraph" w:customStyle="1" w:styleId="Taille-1RetraitGauche4XIndent0">
    <w:name w:val="Taille-1RetraitGauche4XIndent0"/>
    <w:basedOn w:val="Taille-1Normal"/>
    <w:rsid w:val="00CB6C30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CB6C30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CB6C30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CB6C30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CB6C30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CB6C30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CB6C30"/>
    <w:pPr>
      <w:ind w:firstLine="0"/>
    </w:pPr>
  </w:style>
  <w:style w:type="paragraph" w:customStyle="1" w:styleId="NormalRetraitGauche4XIndent0">
    <w:name w:val="NormalRetraitGauche4XIndent0"/>
    <w:basedOn w:val="Normal"/>
    <w:rsid w:val="00CB6C30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unhideWhenUsed/>
    <w:qFormat/>
    <w:rsid w:val="00CB6C30"/>
    <w:rPr>
      <w:szCs w:val="20"/>
      <w:lang w:val="x-none" w:eastAsia="x-none"/>
    </w:rPr>
  </w:style>
  <w:style w:type="character" w:customStyle="1" w:styleId="NotedefinCar">
    <w:name w:val="Note de fin Car"/>
    <w:link w:val="Notedefin"/>
    <w:uiPriority w:val="99"/>
    <w:rsid w:val="00CB6C30"/>
    <w:rPr>
      <w:rFonts w:ascii="Amasis30" w:hAnsi="Amasis30"/>
      <w:sz w:val="32"/>
      <w:lang w:val="x-none" w:eastAsia="x-none"/>
    </w:rPr>
  </w:style>
  <w:style w:type="character" w:styleId="Appeldenotedefin">
    <w:name w:val="endnote reference"/>
    <w:uiPriority w:val="99"/>
    <w:unhideWhenUsed/>
    <w:qFormat/>
    <w:rsid w:val="00CB6C30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CB6C30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CB6C30"/>
    <w:pPr>
      <w:ind w:left="1360" w:hanging="680"/>
    </w:pPr>
  </w:style>
  <w:style w:type="paragraph" w:customStyle="1" w:styleId="NormalEspAvt0EspApr0">
    <w:name w:val="NormalEspAvt0EspApr0"/>
    <w:basedOn w:val="Normal"/>
    <w:rsid w:val="00CB6C30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CB6C30"/>
    <w:pPr>
      <w:ind w:left="2041" w:hanging="680"/>
    </w:pPr>
  </w:style>
  <w:style w:type="paragraph" w:customStyle="1" w:styleId="NormalSuspendu1XRetrait3X">
    <w:name w:val="NormalSuspendu1XRetrait3X"/>
    <w:basedOn w:val="Normal"/>
    <w:rsid w:val="00CB6C30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CB6C30"/>
    <w:pPr>
      <w:ind w:left="3402" w:hanging="680"/>
    </w:pPr>
    <w:rPr>
      <w:szCs w:val="20"/>
    </w:rPr>
  </w:style>
  <w:style w:type="character" w:customStyle="1" w:styleId="Taille-1Caracteres">
    <w:name w:val="Taille-1Caracteres"/>
    <w:qFormat/>
    <w:rsid w:val="00CB6C30"/>
    <w:rPr>
      <w:sz w:val="32"/>
      <w:szCs w:val="20"/>
    </w:rPr>
  </w:style>
  <w:style w:type="paragraph" w:customStyle="1" w:styleId="Etoile">
    <w:name w:val="Etoile"/>
    <w:basedOn w:val="Normal"/>
    <w:qFormat/>
    <w:rsid w:val="002E5109"/>
    <w:pPr>
      <w:ind w:firstLine="0"/>
      <w:jc w:val="center"/>
    </w:pPr>
    <w:rPr>
      <w:b/>
      <w:sz w:val="44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CB6C30"/>
    <w:pPr>
      <w:spacing w:before="0" w:after="0"/>
      <w:ind w:left="1360" w:hanging="680"/>
    </w:pPr>
  </w:style>
  <w:style w:type="paragraph" w:customStyle="1" w:styleId="Style1">
    <w:name w:val="Style1"/>
    <w:basedOn w:val="Normal"/>
    <w:qFormat/>
    <w:rsid w:val="000C2E09"/>
    <w:pPr>
      <w:spacing w:before="0" w:after="0"/>
      <w:ind w:left="2041" w:hanging="680"/>
    </w:pPr>
    <w:rPr>
      <w:sz w:val="28"/>
      <w:szCs w:val="20"/>
    </w:rPr>
  </w:style>
  <w:style w:type="paragraph" w:customStyle="1" w:styleId="Taille-1Suspendu1XRetrait2XEsp0">
    <w:name w:val="Taille-1Suspendu1XRetrait2XEsp0"/>
    <w:basedOn w:val="Taille-1RetraitGauche2X"/>
    <w:qFormat/>
    <w:rsid w:val="00CB6C30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CB6C30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CB6C30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CB6C30"/>
    <w:pPr>
      <w:spacing w:before="0" w:after="0"/>
    </w:pPr>
  </w:style>
  <w:style w:type="paragraph" w:customStyle="1" w:styleId="ParagrapheVideNormal">
    <w:name w:val="ParagrapheVideNormal"/>
    <w:basedOn w:val="Normal"/>
    <w:next w:val="Normal"/>
    <w:qFormat/>
    <w:rsid w:val="00CB6C30"/>
  </w:style>
  <w:style w:type="paragraph" w:customStyle="1" w:styleId="ParagrapheVideNormal2">
    <w:name w:val="ParagrapheVideNormal2"/>
    <w:basedOn w:val="ParagrapheVideNormal"/>
    <w:next w:val="Normal"/>
    <w:qFormat/>
    <w:rsid w:val="00CB6C30"/>
  </w:style>
  <w:style w:type="paragraph" w:customStyle="1" w:styleId="Image">
    <w:name w:val="Image"/>
    <w:basedOn w:val="Centr"/>
    <w:next w:val="Normal"/>
    <w:qFormat/>
    <w:rsid w:val="00CB6C30"/>
  </w:style>
  <w:style w:type="character" w:customStyle="1" w:styleId="Titre1Car">
    <w:name w:val="Titre 1 Car"/>
    <w:link w:val="Titre1"/>
    <w:rsid w:val="000A7E25"/>
    <w:rPr>
      <w:rFonts w:ascii="Amasis30" w:hAnsi="Amasis30" w:cs="Arial"/>
      <w:b/>
      <w:bCs/>
      <w:sz w:val="48"/>
      <w:szCs w:val="44"/>
    </w:rPr>
  </w:style>
  <w:style w:type="character" w:customStyle="1" w:styleId="Titre2Car">
    <w:name w:val="Titre 2 Car"/>
    <w:link w:val="Titre2"/>
    <w:rsid w:val="000A7E25"/>
    <w:rPr>
      <w:rFonts w:ascii="Amasis30" w:hAnsi="Amasis30" w:cs="Arial"/>
      <w:b/>
      <w:bCs/>
      <w:iCs/>
      <w:sz w:val="44"/>
      <w:szCs w:val="40"/>
    </w:rPr>
  </w:style>
  <w:style w:type="character" w:customStyle="1" w:styleId="Titre3Car">
    <w:name w:val="Titre 3 Car"/>
    <w:link w:val="Titre3"/>
    <w:rsid w:val="000A7E25"/>
    <w:rPr>
      <w:rFonts w:ascii="Amasis30" w:hAnsi="Amasis30" w:cs="Arial"/>
      <w:b/>
      <w:bCs/>
      <w:sz w:val="40"/>
      <w:szCs w:val="36"/>
    </w:rPr>
  </w:style>
  <w:style w:type="character" w:customStyle="1" w:styleId="WW8Num1z0">
    <w:name w:val="WW8Num1z0"/>
    <w:rsid w:val="000A7E25"/>
  </w:style>
  <w:style w:type="character" w:customStyle="1" w:styleId="WW8Num1z1">
    <w:name w:val="WW8Num1z1"/>
    <w:rsid w:val="000A7E25"/>
  </w:style>
  <w:style w:type="character" w:customStyle="1" w:styleId="WW8Num1z2">
    <w:name w:val="WW8Num1z2"/>
    <w:rsid w:val="000A7E25"/>
  </w:style>
  <w:style w:type="character" w:customStyle="1" w:styleId="WW8Num1z3">
    <w:name w:val="WW8Num1z3"/>
    <w:rsid w:val="000A7E25"/>
  </w:style>
  <w:style w:type="character" w:customStyle="1" w:styleId="WW8Num1z4">
    <w:name w:val="WW8Num1z4"/>
    <w:rsid w:val="000A7E25"/>
  </w:style>
  <w:style w:type="character" w:customStyle="1" w:styleId="WW8Num1z5">
    <w:name w:val="WW8Num1z5"/>
    <w:rsid w:val="000A7E25"/>
  </w:style>
  <w:style w:type="character" w:customStyle="1" w:styleId="WW8Num1z6">
    <w:name w:val="WW8Num1z6"/>
    <w:rsid w:val="000A7E25"/>
  </w:style>
  <w:style w:type="character" w:customStyle="1" w:styleId="WW8Num1z7">
    <w:name w:val="WW8Num1z7"/>
    <w:rsid w:val="000A7E25"/>
  </w:style>
  <w:style w:type="character" w:customStyle="1" w:styleId="WW8Num1z8">
    <w:name w:val="WW8Num1z8"/>
    <w:rsid w:val="000A7E25"/>
  </w:style>
  <w:style w:type="character" w:customStyle="1" w:styleId="WW8Num2z0">
    <w:name w:val="WW8Num2z0"/>
    <w:rsid w:val="000A7E25"/>
  </w:style>
  <w:style w:type="character" w:customStyle="1" w:styleId="WW8Num3z0">
    <w:name w:val="WW8Num3z0"/>
    <w:rsid w:val="000A7E25"/>
  </w:style>
  <w:style w:type="character" w:customStyle="1" w:styleId="WW8Num4z0">
    <w:name w:val="WW8Num4z0"/>
    <w:rsid w:val="000A7E25"/>
  </w:style>
  <w:style w:type="character" w:customStyle="1" w:styleId="WW8Num5z0">
    <w:name w:val="WW8Num5z0"/>
    <w:rsid w:val="000A7E25"/>
    <w:rPr>
      <w:rFonts w:ascii="Symbol" w:hAnsi="Symbol" w:cs="Symbol"/>
    </w:rPr>
  </w:style>
  <w:style w:type="character" w:customStyle="1" w:styleId="WW8Num6z0">
    <w:name w:val="WW8Num6z0"/>
    <w:rsid w:val="000A7E25"/>
    <w:rPr>
      <w:rFonts w:ascii="Symbol" w:hAnsi="Symbol" w:cs="Symbol"/>
    </w:rPr>
  </w:style>
  <w:style w:type="character" w:customStyle="1" w:styleId="WW8Num7z0">
    <w:name w:val="WW8Num7z0"/>
    <w:rsid w:val="000A7E25"/>
    <w:rPr>
      <w:rFonts w:ascii="Symbol" w:hAnsi="Symbol" w:cs="Symbol"/>
    </w:rPr>
  </w:style>
  <w:style w:type="character" w:customStyle="1" w:styleId="WW8Num8z0">
    <w:name w:val="WW8Num8z0"/>
    <w:rsid w:val="000A7E25"/>
    <w:rPr>
      <w:rFonts w:ascii="Symbol" w:hAnsi="Symbol" w:cs="Symbol"/>
    </w:rPr>
  </w:style>
  <w:style w:type="character" w:customStyle="1" w:styleId="WW8Num9z0">
    <w:name w:val="WW8Num9z0"/>
    <w:rsid w:val="000A7E25"/>
  </w:style>
  <w:style w:type="character" w:customStyle="1" w:styleId="WW8Num10z0">
    <w:name w:val="WW8Num10z0"/>
    <w:rsid w:val="000A7E25"/>
    <w:rPr>
      <w:rFonts w:ascii="Symbol" w:hAnsi="Symbol" w:cs="Symbol"/>
    </w:rPr>
  </w:style>
  <w:style w:type="character" w:customStyle="1" w:styleId="WW8Num11z0">
    <w:name w:val="WW8Num11z0"/>
    <w:rsid w:val="000A7E25"/>
    <w:rPr>
      <w:rFonts w:ascii="Symbol" w:hAnsi="Symbol" w:cs="Symbol"/>
      <w:sz w:val="20"/>
    </w:rPr>
  </w:style>
  <w:style w:type="character" w:customStyle="1" w:styleId="WW8Num11z1">
    <w:name w:val="WW8Num11z1"/>
    <w:rsid w:val="000A7E25"/>
    <w:rPr>
      <w:rFonts w:ascii="Courier New" w:hAnsi="Courier New" w:cs="Courier New"/>
      <w:sz w:val="20"/>
    </w:rPr>
  </w:style>
  <w:style w:type="character" w:customStyle="1" w:styleId="WW8Num11z2">
    <w:name w:val="WW8Num11z2"/>
    <w:rsid w:val="000A7E25"/>
    <w:rPr>
      <w:rFonts w:ascii="Wingdings" w:hAnsi="Wingdings" w:cs="Wingdings"/>
      <w:sz w:val="20"/>
    </w:rPr>
  </w:style>
  <w:style w:type="character" w:customStyle="1" w:styleId="WW8Num12z0">
    <w:name w:val="WW8Num12z0"/>
    <w:rsid w:val="000A7E25"/>
    <w:rPr>
      <w:rFonts w:ascii="Symbol" w:hAnsi="Symbol" w:cs="Symbol"/>
      <w:sz w:val="20"/>
    </w:rPr>
  </w:style>
  <w:style w:type="character" w:customStyle="1" w:styleId="WW8Num12z1">
    <w:name w:val="WW8Num12z1"/>
    <w:rsid w:val="000A7E25"/>
    <w:rPr>
      <w:rFonts w:ascii="Courier New" w:hAnsi="Courier New" w:cs="Courier New"/>
      <w:sz w:val="20"/>
    </w:rPr>
  </w:style>
  <w:style w:type="character" w:customStyle="1" w:styleId="WW8Num12z2">
    <w:name w:val="WW8Num12z2"/>
    <w:rsid w:val="000A7E25"/>
    <w:rPr>
      <w:rFonts w:ascii="Wingdings" w:hAnsi="Wingdings" w:cs="Wingdings"/>
      <w:sz w:val="20"/>
    </w:rPr>
  </w:style>
  <w:style w:type="character" w:customStyle="1" w:styleId="WW8Num13z0">
    <w:name w:val="WW8Num13z0"/>
    <w:rsid w:val="000A7E25"/>
    <w:rPr>
      <w:rFonts w:ascii="Symbol" w:hAnsi="Symbol" w:cs="Symbol"/>
      <w:sz w:val="20"/>
    </w:rPr>
  </w:style>
  <w:style w:type="character" w:customStyle="1" w:styleId="WW8Num13z1">
    <w:name w:val="WW8Num13z1"/>
    <w:rsid w:val="000A7E25"/>
    <w:rPr>
      <w:rFonts w:ascii="Courier New" w:hAnsi="Courier New" w:cs="Courier New"/>
      <w:sz w:val="20"/>
    </w:rPr>
  </w:style>
  <w:style w:type="character" w:customStyle="1" w:styleId="WW8Num13z2">
    <w:name w:val="WW8Num13z2"/>
    <w:rsid w:val="000A7E25"/>
    <w:rPr>
      <w:rFonts w:ascii="Wingdings" w:hAnsi="Wingdings" w:cs="Wingdings"/>
      <w:sz w:val="20"/>
    </w:rPr>
  </w:style>
  <w:style w:type="character" w:customStyle="1" w:styleId="WW8Num14z0">
    <w:name w:val="WW8Num14z0"/>
    <w:rsid w:val="000A7E25"/>
    <w:rPr>
      <w:rFonts w:ascii="Symbol" w:hAnsi="Symbol" w:cs="Symbol"/>
      <w:sz w:val="20"/>
    </w:rPr>
  </w:style>
  <w:style w:type="character" w:customStyle="1" w:styleId="WW8Num14z1">
    <w:name w:val="WW8Num14z1"/>
    <w:rsid w:val="000A7E25"/>
    <w:rPr>
      <w:rFonts w:ascii="Courier New" w:hAnsi="Courier New" w:cs="Courier New"/>
      <w:sz w:val="20"/>
    </w:rPr>
  </w:style>
  <w:style w:type="character" w:customStyle="1" w:styleId="WW8Num14z2">
    <w:name w:val="WW8Num14z2"/>
    <w:rsid w:val="000A7E25"/>
    <w:rPr>
      <w:rFonts w:ascii="Wingdings" w:hAnsi="Wingdings" w:cs="Wingdings"/>
      <w:sz w:val="20"/>
    </w:rPr>
  </w:style>
  <w:style w:type="character" w:customStyle="1" w:styleId="Policepardfaut1">
    <w:name w:val="Police par défaut1"/>
    <w:rsid w:val="000A7E25"/>
  </w:style>
  <w:style w:type="character" w:customStyle="1" w:styleId="Caractresdenotedebasdepage">
    <w:name w:val="Caractères de note de bas de page"/>
    <w:rsid w:val="000A7E25"/>
    <w:rPr>
      <w:rFonts w:ascii="Georgia" w:hAnsi="Georgia" w:cs="Georgia"/>
      <w:b/>
      <w:sz w:val="32"/>
      <w:vertAlign w:val="superscript"/>
    </w:rPr>
  </w:style>
  <w:style w:type="character" w:customStyle="1" w:styleId="Caractresdenotedefin">
    <w:name w:val="Caractères de note de fin"/>
    <w:rsid w:val="000A7E25"/>
    <w:rPr>
      <w:rFonts w:ascii="Georgia" w:hAnsi="Georgia" w:cs="Georgia"/>
      <w:b/>
      <w:sz w:val="32"/>
      <w:vertAlign w:val="superscript"/>
    </w:rPr>
  </w:style>
  <w:style w:type="character" w:styleId="Lienhypertextesuivivisit">
    <w:name w:val="FollowedHyperlink"/>
    <w:rsid w:val="000A7E25"/>
    <w:rPr>
      <w:color w:val="800080"/>
      <w:u w:val="single"/>
    </w:rPr>
  </w:style>
  <w:style w:type="character" w:customStyle="1" w:styleId="DefaultFontStyle">
    <w:name w:val="DefaultFontStyle"/>
    <w:rsid w:val="000A7E25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vertAlign w:val="baseline"/>
      <w:lang w:val="fr-FR" w:eastAsia="fr-FR" w:bidi="fr-FR"/>
    </w:rPr>
  </w:style>
  <w:style w:type="paragraph" w:customStyle="1" w:styleId="Titre10">
    <w:name w:val="Titre1"/>
    <w:basedOn w:val="Normal"/>
    <w:next w:val="Corpsdetexte"/>
    <w:rsid w:val="000A7E25"/>
    <w:pPr>
      <w:keepNext/>
      <w:spacing w:after="120"/>
    </w:pPr>
    <w:rPr>
      <w:rFonts w:ascii="Gentium Book Basic" w:eastAsia="Microsoft YaHei" w:hAnsi="Gentium Book Basic" w:cs="Mangal"/>
      <w:sz w:val="44"/>
      <w:szCs w:val="28"/>
    </w:rPr>
  </w:style>
  <w:style w:type="paragraph" w:styleId="Corpsdetexte">
    <w:name w:val="Body Text"/>
    <w:basedOn w:val="Normal"/>
    <w:link w:val="CorpsdetexteCar"/>
    <w:rsid w:val="000A7E25"/>
    <w:pPr>
      <w:spacing w:before="0" w:after="120"/>
    </w:pPr>
  </w:style>
  <w:style w:type="character" w:customStyle="1" w:styleId="CorpsdetexteCar">
    <w:name w:val="Corps de texte Car"/>
    <w:link w:val="Corpsdetexte"/>
    <w:rsid w:val="000A7E25"/>
    <w:rPr>
      <w:rFonts w:ascii="Georgia" w:hAnsi="Georgia"/>
      <w:sz w:val="32"/>
      <w:szCs w:val="24"/>
    </w:rPr>
  </w:style>
  <w:style w:type="paragraph" w:styleId="Liste">
    <w:name w:val="List"/>
    <w:basedOn w:val="Corpsdetexte"/>
    <w:rsid w:val="000A7E25"/>
    <w:rPr>
      <w:rFonts w:ascii="Gentium Book Basic" w:hAnsi="Gentium Book Basic" w:cs="Mangal"/>
      <w:sz w:val="24"/>
    </w:rPr>
  </w:style>
  <w:style w:type="paragraph" w:styleId="Lgende">
    <w:name w:val="caption"/>
    <w:basedOn w:val="Normal"/>
    <w:qFormat/>
    <w:rsid w:val="000A7E25"/>
    <w:pPr>
      <w:suppressLineNumbers/>
      <w:spacing w:before="120" w:after="120"/>
    </w:pPr>
    <w:rPr>
      <w:rFonts w:ascii="Gentium Book Basic" w:hAnsi="Gentium Book Basic" w:cs="Mangal"/>
      <w:i/>
      <w:iCs/>
      <w:sz w:val="24"/>
    </w:rPr>
  </w:style>
  <w:style w:type="paragraph" w:customStyle="1" w:styleId="Index">
    <w:name w:val="Index"/>
    <w:basedOn w:val="Normal"/>
    <w:rsid w:val="000A7E25"/>
    <w:pPr>
      <w:suppressLineNumbers/>
    </w:pPr>
    <w:rPr>
      <w:rFonts w:ascii="Gentium Book Basic" w:hAnsi="Gentium Book Basic" w:cs="Mangal"/>
      <w:sz w:val="24"/>
    </w:rPr>
  </w:style>
  <w:style w:type="paragraph" w:customStyle="1" w:styleId="Explorateurdedocuments1">
    <w:name w:val="Explorateur de documents1"/>
    <w:basedOn w:val="Normal"/>
    <w:rsid w:val="000A7E25"/>
    <w:pPr>
      <w:shd w:val="clear" w:color="auto" w:fill="000080"/>
    </w:pPr>
    <w:rPr>
      <w:rFonts w:ascii="Tahoma" w:hAnsi="Tahoma" w:cs="Tahoma"/>
    </w:rPr>
  </w:style>
  <w:style w:type="character" w:customStyle="1" w:styleId="En-tteCar">
    <w:name w:val="En-tête Car"/>
    <w:link w:val="En-tte"/>
    <w:rsid w:val="000A7E25"/>
    <w:rPr>
      <w:rFonts w:ascii="Amasis30" w:hAnsi="Amasis30"/>
      <w:sz w:val="36"/>
      <w:szCs w:val="24"/>
    </w:rPr>
  </w:style>
  <w:style w:type="character" w:customStyle="1" w:styleId="PieddepageCar">
    <w:name w:val="Pied de page Car"/>
    <w:link w:val="Pieddepage"/>
    <w:rsid w:val="000A7E25"/>
    <w:rPr>
      <w:rFonts w:ascii="Amasis30" w:hAnsi="Amasis30"/>
      <w:sz w:val="32"/>
      <w:szCs w:val="24"/>
    </w:rPr>
  </w:style>
  <w:style w:type="character" w:customStyle="1" w:styleId="NotedebasdepageCar">
    <w:name w:val="Note de bas de page Car"/>
    <w:link w:val="Notedebasdepage"/>
    <w:rsid w:val="000A7E25"/>
    <w:rPr>
      <w:rFonts w:ascii="Amasis30" w:hAnsi="Amasis30"/>
      <w:sz w:val="32"/>
      <w:szCs w:val="30"/>
    </w:rPr>
  </w:style>
  <w:style w:type="character" w:customStyle="1" w:styleId="NotedefinCar1">
    <w:name w:val="Note de fin Car1"/>
    <w:uiPriority w:val="99"/>
    <w:semiHidden/>
    <w:rsid w:val="000A7E25"/>
    <w:rPr>
      <w:rFonts w:ascii="Georgia" w:hAnsi="Georgia"/>
    </w:rPr>
  </w:style>
  <w:style w:type="paragraph" w:styleId="NormalWeb">
    <w:name w:val="Normal (Web)"/>
    <w:basedOn w:val="Normal"/>
    <w:rsid w:val="000A7E25"/>
    <w:pPr>
      <w:spacing w:before="280" w:after="280"/>
      <w:ind w:firstLine="0"/>
      <w:jc w:val="left"/>
    </w:pPr>
    <w:rPr>
      <w:rFonts w:ascii="Times New Roman" w:hAnsi="Times New Roman"/>
      <w:sz w:val="24"/>
    </w:rPr>
  </w:style>
  <w:style w:type="paragraph" w:styleId="Citation">
    <w:name w:val="Quote"/>
    <w:basedOn w:val="Normal"/>
    <w:link w:val="CitationCar"/>
    <w:qFormat/>
    <w:rsid w:val="000A7E25"/>
    <w:pPr>
      <w:spacing w:after="283"/>
      <w:ind w:left="567" w:right="567" w:firstLine="0"/>
    </w:pPr>
  </w:style>
  <w:style w:type="character" w:customStyle="1" w:styleId="CitationCar">
    <w:name w:val="Citation Car"/>
    <w:link w:val="Citation"/>
    <w:rsid w:val="000A7E25"/>
    <w:rPr>
      <w:rFonts w:ascii="Georgia" w:hAnsi="Georgia"/>
      <w:sz w:val="32"/>
      <w:szCs w:val="24"/>
    </w:rPr>
  </w:style>
  <w:style w:type="paragraph" w:styleId="Titre">
    <w:name w:val="Title"/>
    <w:basedOn w:val="Titre10"/>
    <w:next w:val="Corpsdetexte"/>
    <w:link w:val="TitreCar"/>
    <w:qFormat/>
    <w:rsid w:val="000A7E25"/>
    <w:pPr>
      <w:jc w:val="center"/>
    </w:pPr>
    <w:rPr>
      <w:b/>
      <w:bCs/>
      <w:sz w:val="36"/>
      <w:szCs w:val="36"/>
    </w:rPr>
  </w:style>
  <w:style w:type="character" w:customStyle="1" w:styleId="TitreCar">
    <w:name w:val="Titre Car"/>
    <w:link w:val="Titre"/>
    <w:rsid w:val="000A7E25"/>
    <w:rPr>
      <w:rFonts w:ascii="Gentium Book Basic" w:eastAsia="Microsoft YaHei" w:hAnsi="Gentium Book Basic" w:cs="Mangal"/>
      <w:b/>
      <w:bCs/>
      <w:sz w:val="36"/>
      <w:szCs w:val="36"/>
    </w:rPr>
  </w:style>
  <w:style w:type="paragraph" w:styleId="Sous-titre">
    <w:name w:val="Subtitle"/>
    <w:basedOn w:val="Titre10"/>
    <w:next w:val="Corpsdetexte"/>
    <w:link w:val="Sous-titreCar"/>
    <w:qFormat/>
    <w:rsid w:val="002C0151"/>
    <w:pPr>
      <w:spacing w:before="360" w:after="240"/>
      <w:ind w:firstLine="0"/>
      <w:jc w:val="center"/>
    </w:pPr>
    <w:rPr>
      <w:rFonts w:ascii="Georgia" w:hAnsi="Georgia"/>
      <w:iCs/>
      <w:sz w:val="36"/>
    </w:rPr>
  </w:style>
  <w:style w:type="character" w:customStyle="1" w:styleId="Sous-titreCar">
    <w:name w:val="Sous-titre Car"/>
    <w:link w:val="Sous-titre"/>
    <w:rsid w:val="002C0151"/>
    <w:rPr>
      <w:rFonts w:ascii="Georgia" w:eastAsia="Microsoft YaHei" w:hAnsi="Georgia" w:cs="Mangal"/>
      <w:iCs/>
      <w:sz w:val="36"/>
      <w:szCs w:val="28"/>
    </w:rPr>
  </w:style>
  <w:style w:type="paragraph" w:styleId="Retrait1religne">
    <w:name w:val="Body Text First Indent"/>
    <w:basedOn w:val="Corpsdetexte"/>
    <w:link w:val="Retrait1religneCar"/>
    <w:rsid w:val="000A7E25"/>
    <w:pPr>
      <w:ind w:firstLine="283"/>
    </w:pPr>
  </w:style>
  <w:style w:type="character" w:customStyle="1" w:styleId="Retrait1religneCar">
    <w:name w:val="Retrait 1re ligne Car"/>
    <w:basedOn w:val="CorpsdetexteCar"/>
    <w:link w:val="Retrait1religne"/>
    <w:rsid w:val="000A7E25"/>
    <w:rPr>
      <w:rFonts w:ascii="Georgia" w:hAnsi="Georgia"/>
      <w:sz w:val="32"/>
      <w:szCs w:val="24"/>
    </w:rPr>
  </w:style>
  <w:style w:type="character" w:customStyle="1" w:styleId="ExplorateurdedocumentsCar">
    <w:name w:val="Explorateur de documents Car"/>
    <w:link w:val="Explorateurdedocuments"/>
    <w:semiHidden/>
    <w:rsid w:val="000A7E25"/>
    <w:rPr>
      <w:rFonts w:ascii="Tahoma" w:hAnsi="Tahoma" w:cs="Tahoma"/>
      <w:sz w:val="36"/>
      <w:szCs w:val="24"/>
      <w:shd w:val="clear" w:color="auto" w:fill="000080"/>
    </w:rPr>
  </w:style>
  <w:style w:type="paragraph" w:customStyle="1" w:styleId="Sous-titre1Droite">
    <w:name w:val="Sous-titre 1 + Droite"/>
    <w:basedOn w:val="Sous-titre"/>
    <w:rsid w:val="000A7E25"/>
    <w:pPr>
      <w:jc w:val="right"/>
    </w:pPr>
    <w:rPr>
      <w:rFonts w:eastAsia="Times New Roman" w:cs="Times New Roman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7E2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A7E25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0A7E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A7E25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0A7E25"/>
    <w:rPr>
      <w:rFonts w:ascii="Georgia" w:hAnsi="Georgi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7E2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0A7E25"/>
    <w:rPr>
      <w:rFonts w:ascii="Georgia" w:hAnsi="Georgia"/>
      <w:b/>
      <w:bCs/>
    </w:rPr>
  </w:style>
  <w:style w:type="character" w:styleId="Mentionnonrsolue">
    <w:name w:val="Unresolved Mention"/>
    <w:uiPriority w:val="99"/>
    <w:semiHidden/>
    <w:unhideWhenUsed/>
    <w:rsid w:val="00CB6C30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CB6C30"/>
    <w:rPr>
      <w:rFonts w:ascii="Amasis30" w:hAnsi="Amasis30"/>
      <w:sz w:val="36"/>
      <w:szCs w:val="24"/>
    </w:rPr>
  </w:style>
  <w:style w:type="paragraph" w:customStyle="1" w:styleId="ParagrapheVideNormalInterligne10ptAvant0ptAprs0pt">
    <w:name w:val="ParagrapheVideNormal + Interligne 10pt Avant : 0 pt Après : 0 pt"/>
    <w:basedOn w:val="ParagrapheVideNormal"/>
    <w:rsid w:val="00B77A0F"/>
    <w:pPr>
      <w:spacing w:before="0" w:after="0" w:line="200" w:lineRule="exact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ebooksgratuit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roups.google.com/g/ebooksgratuits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2</TotalTime>
  <Pages>1</Pages>
  <Words>43456</Words>
  <Characters>239011</Characters>
  <Application>Microsoft Office Word</Application>
  <DocSecurity>0</DocSecurity>
  <Lines>1991</Lines>
  <Paragraphs>563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Titre du livre</vt:lpstr>
      <vt:lpstr>Titre du livre</vt:lpstr>
    </vt:vector>
  </TitlesOfParts>
  <Company>Ebooks libres et gratuits</Company>
  <LinksUpToDate>false</LinksUpToDate>
  <CharactersWithSpaces>281904</CharactersWithSpaces>
  <SharedDoc>false</SharedDoc>
  <HyperlinkBase>Romans</HyperlinkBase>
  <HLinks>
    <vt:vector size="102" baseType="variant">
      <vt:variant>
        <vt:i4>2359399</vt:i4>
      </vt:variant>
      <vt:variant>
        <vt:i4>96</vt:i4>
      </vt:variant>
      <vt:variant>
        <vt:i4>0</vt:i4>
      </vt:variant>
      <vt:variant>
        <vt:i4>5</vt:i4>
      </vt:variant>
      <vt:variant>
        <vt:lpwstr>https://www.ebooksgratuits.com/</vt:lpwstr>
      </vt:variant>
      <vt:variant>
        <vt:lpwstr/>
      </vt:variant>
      <vt:variant>
        <vt:i4>2228340</vt:i4>
      </vt:variant>
      <vt:variant>
        <vt:i4>93</vt:i4>
      </vt:variant>
      <vt:variant>
        <vt:i4>0</vt:i4>
      </vt:variant>
      <vt:variant>
        <vt:i4>5</vt:i4>
      </vt:variant>
      <vt:variant>
        <vt:lpwstr>https://groups.google.com/g/ebooksgratuits</vt:lpwstr>
      </vt:variant>
      <vt:variant>
        <vt:lpwstr/>
      </vt:variant>
      <vt:variant>
        <vt:i4>1703998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_Toc196414848</vt:lpwstr>
      </vt:variant>
      <vt:variant>
        <vt:i4>1703998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_Toc196414847</vt:lpwstr>
      </vt:variant>
      <vt:variant>
        <vt:i4>1703998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_Toc196414846</vt:lpwstr>
      </vt:variant>
      <vt:variant>
        <vt:i4>1703998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_Toc196414845</vt:lpwstr>
      </vt:variant>
      <vt:variant>
        <vt:i4>1703998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_Toc196414844</vt:lpwstr>
      </vt:variant>
      <vt:variant>
        <vt:i4>1703998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_Toc196414843</vt:lpwstr>
      </vt:variant>
      <vt:variant>
        <vt:i4>1703998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_Toc196414842</vt:lpwstr>
      </vt:variant>
      <vt:variant>
        <vt:i4>1703998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_Toc196414841</vt:lpwstr>
      </vt:variant>
      <vt:variant>
        <vt:i4>1703998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_Toc196414840</vt:lpwstr>
      </vt:variant>
      <vt:variant>
        <vt:i4>1900606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_Toc196414839</vt:lpwstr>
      </vt:variant>
      <vt:variant>
        <vt:i4>1900606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_Toc196414838</vt:lpwstr>
      </vt:variant>
      <vt:variant>
        <vt:i4>1900606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_Toc196414837</vt:lpwstr>
      </vt:variant>
      <vt:variant>
        <vt:i4>1900606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_Toc196414836</vt:lpwstr>
      </vt:variant>
      <vt:variant>
        <vt:i4>1900606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_Toc196414835</vt:lpwstr>
      </vt:variant>
      <vt:variant>
        <vt:i4>1900606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_Toc196414834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sabots</dc:title>
  <dc:subject>Romans</dc:subject>
  <dc:creator>André Baillon</dc:creator>
  <cp:keywords/>
  <dc:description>Monsieur Baillon s'est retiré avec Marie, à la campagne, où il élève des poules. À travers une série de plusieurs tableaux, un peu à la manière du Douanier Rousseau, l'auteur nous entraîne à travers son village de Belgique, à découvrir la vie paysanne, et on entend même résonner l'accent de là-bas.</dc:description>
  <cp:lastModifiedBy>Cool Micro</cp:lastModifiedBy>
  <cp:revision>4</cp:revision>
  <cp:lastPrinted>2025-04-24T17:23:00Z</cp:lastPrinted>
  <dcterms:created xsi:type="dcterms:W3CDTF">2025-04-24T17:23:00Z</dcterms:created>
  <dcterms:modified xsi:type="dcterms:W3CDTF">2025-04-24T17:24:00Z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diteur">
    <vt:lpwstr>Ebooks libres et gratuits</vt:lpwstr>
  </property>
</Properties>
</file>